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F135D" w14:textId="77777777" w:rsidR="005447C1" w:rsidRDefault="005447C1">
      <w:pPr>
        <w:pStyle w:val="Title"/>
      </w:pPr>
      <w:bookmarkStart w:id="0" w:name="Procedure7"/>
      <w:bookmarkStart w:id="1" w:name="_Hlk158017226"/>
      <w:bookmarkStart w:id="2" w:name="_GoBack"/>
      <w:bookmarkEnd w:id="2"/>
    </w:p>
    <w:p w14:paraId="21268937" w14:textId="77777777" w:rsidR="005447C1" w:rsidRDefault="005447C1">
      <w:pPr>
        <w:pStyle w:val="Title"/>
      </w:pPr>
      <w:r>
        <w:t>ISO NEW ENGLAND PLANNING PROCEDURE NO. 7</w:t>
      </w:r>
    </w:p>
    <w:p w14:paraId="5E6ABFD2" w14:textId="77777777" w:rsidR="005447C1" w:rsidRDefault="005447C1">
      <w:pPr>
        <w:pStyle w:val="Title"/>
      </w:pPr>
      <w:r>
        <w:t xml:space="preserve">PROCEDURES FOR DETERMINING AND IMPLEMENTING TRANSMISSION FACILITY RATINGS IN NEW ENGLAND </w:t>
      </w:r>
    </w:p>
    <w:bookmarkEnd w:id="0"/>
    <w:p w14:paraId="404DC803" w14:textId="77777777" w:rsidR="005447C1" w:rsidRDefault="005447C1">
      <w:pPr>
        <w:tabs>
          <w:tab w:val="left" w:pos="-1296"/>
          <w:tab w:val="left" w:pos="-576"/>
        </w:tabs>
        <w:spacing w:before="720" w:after="240"/>
        <w:ind w:left="2160" w:hanging="2160"/>
        <w:rPr>
          <w:sz w:val="24"/>
        </w:rPr>
      </w:pPr>
      <w:r>
        <w:rPr>
          <w:sz w:val="24"/>
        </w:rPr>
        <w:t>EFFECTIVE DATE:</w:t>
      </w:r>
      <w:r>
        <w:rPr>
          <w:sz w:val="24"/>
        </w:rPr>
        <w:tab/>
      </w:r>
      <w:r w:rsidR="00BE5436" w:rsidRPr="00535CF1">
        <w:rPr>
          <w:sz w:val="24"/>
          <w:highlight w:val="yellow"/>
        </w:rPr>
        <w:t>Month day</w:t>
      </w:r>
      <w:r w:rsidRPr="00535CF1">
        <w:rPr>
          <w:sz w:val="24"/>
          <w:highlight w:val="yellow"/>
        </w:rPr>
        <w:t>, 20</w:t>
      </w:r>
      <w:r w:rsidR="00BE5436" w:rsidRPr="00535CF1">
        <w:rPr>
          <w:sz w:val="24"/>
          <w:highlight w:val="yellow"/>
        </w:rPr>
        <w:t>2</w:t>
      </w:r>
      <w:r w:rsidR="00F35A58">
        <w:rPr>
          <w:sz w:val="24"/>
        </w:rPr>
        <w:t>4</w:t>
      </w:r>
    </w:p>
    <w:p w14:paraId="02FEE413" w14:textId="77777777" w:rsidR="005447C1" w:rsidRDefault="005447C1">
      <w:pPr>
        <w:ind w:left="2160" w:hanging="2160"/>
        <w:rPr>
          <w:sz w:val="24"/>
        </w:rPr>
      </w:pPr>
      <w:r>
        <w:rPr>
          <w:sz w:val="24"/>
        </w:rPr>
        <w:t>REFERENCES:</w:t>
      </w:r>
      <w:r>
        <w:rPr>
          <w:sz w:val="24"/>
        </w:rPr>
        <w:tab/>
        <w:t>ISO New England Operating Procedure No. 16, Transmission System Data</w:t>
      </w:r>
    </w:p>
    <w:p w14:paraId="07805D3C" w14:textId="77777777" w:rsidR="005447C1" w:rsidRDefault="005447C1">
      <w:pPr>
        <w:ind w:left="2160" w:hanging="2160"/>
        <w:rPr>
          <w:sz w:val="24"/>
        </w:rPr>
      </w:pPr>
      <w:r>
        <w:rPr>
          <w:sz w:val="24"/>
        </w:rPr>
        <w:tab/>
      </w:r>
    </w:p>
    <w:p w14:paraId="62858058" w14:textId="77777777" w:rsidR="005447C1" w:rsidRDefault="005447C1">
      <w:pPr>
        <w:ind w:left="2160"/>
        <w:rPr>
          <w:sz w:val="24"/>
        </w:rPr>
      </w:pPr>
      <w:r>
        <w:rPr>
          <w:sz w:val="24"/>
        </w:rPr>
        <w:t>ISO New England Operating Procedure No. 19, Transmission Operations</w:t>
      </w:r>
    </w:p>
    <w:p w14:paraId="36998D9F" w14:textId="77777777" w:rsidR="005447C1" w:rsidRDefault="005447C1">
      <w:pPr>
        <w:ind w:left="2160"/>
        <w:rPr>
          <w:sz w:val="24"/>
        </w:rPr>
      </w:pPr>
    </w:p>
    <w:p w14:paraId="3BDAD944" w14:textId="77777777" w:rsidR="005447C1" w:rsidRDefault="005447C1">
      <w:pPr>
        <w:ind w:left="2160"/>
        <w:rPr>
          <w:sz w:val="24"/>
        </w:rPr>
      </w:pPr>
      <w:r>
        <w:rPr>
          <w:sz w:val="24"/>
        </w:rPr>
        <w:t>NERC Standard FAC-008 – Facilities Rating Methodology</w:t>
      </w:r>
    </w:p>
    <w:p w14:paraId="55CDCAA3" w14:textId="77777777" w:rsidR="009E3EB6" w:rsidRDefault="009E3EB6">
      <w:pPr>
        <w:ind w:left="2160"/>
        <w:rPr>
          <w:sz w:val="24"/>
        </w:rPr>
      </w:pPr>
    </w:p>
    <w:p w14:paraId="52E3AD40" w14:textId="77777777" w:rsidR="009E3EB6" w:rsidRDefault="009E3EB6">
      <w:pPr>
        <w:ind w:left="2160"/>
        <w:rPr>
          <w:sz w:val="24"/>
        </w:rPr>
      </w:pPr>
      <w:r>
        <w:rPr>
          <w:sz w:val="24"/>
        </w:rPr>
        <w:t>ISO New England Open Access Transmission Tariff</w:t>
      </w:r>
    </w:p>
    <w:p w14:paraId="037A4885" w14:textId="77777777" w:rsidR="005447C1" w:rsidRDefault="005447C1">
      <w:pPr>
        <w:ind w:left="2160"/>
        <w:rPr>
          <w:sz w:val="24"/>
        </w:rPr>
      </w:pPr>
    </w:p>
    <w:p w14:paraId="053CC8BF" w14:textId="77777777" w:rsidR="005447C1" w:rsidRDefault="005447C1">
      <w:pPr>
        <w:ind w:left="2160"/>
        <w:rPr>
          <w:sz w:val="24"/>
        </w:rPr>
      </w:pPr>
      <w:r>
        <w:rPr>
          <w:sz w:val="24"/>
        </w:rPr>
        <w:t xml:space="preserve">Transmission Operating Agreement </w:t>
      </w:r>
    </w:p>
    <w:p w14:paraId="07EE043B" w14:textId="77777777" w:rsidR="00BE5436" w:rsidRDefault="00BE5436">
      <w:pPr>
        <w:ind w:left="2160"/>
        <w:rPr>
          <w:sz w:val="24"/>
        </w:rPr>
      </w:pPr>
    </w:p>
    <w:p w14:paraId="512511CA" w14:textId="77777777" w:rsidR="00BE5436" w:rsidRDefault="00BE5436" w:rsidP="00BE5436">
      <w:pPr>
        <w:ind w:left="2160"/>
        <w:rPr>
          <w:sz w:val="24"/>
        </w:rPr>
      </w:pPr>
      <w:r w:rsidRPr="00F04E24">
        <w:rPr>
          <w:sz w:val="24"/>
        </w:rPr>
        <w:t>HVDC Transmission Operating Agreement</w:t>
      </w:r>
      <w:r>
        <w:rPr>
          <w:sz w:val="24"/>
        </w:rPr>
        <w:t xml:space="preserve"> </w:t>
      </w:r>
    </w:p>
    <w:p w14:paraId="162861BB" w14:textId="77777777" w:rsidR="00FD6F2F" w:rsidRDefault="00FD6F2F" w:rsidP="00BE5436">
      <w:pPr>
        <w:ind w:left="2160"/>
        <w:rPr>
          <w:sz w:val="24"/>
        </w:rPr>
      </w:pPr>
    </w:p>
    <w:p w14:paraId="2639F344" w14:textId="77777777" w:rsidR="00FD6F2F" w:rsidRDefault="00FD6F2F" w:rsidP="00BE5436">
      <w:pPr>
        <w:ind w:left="2160"/>
        <w:rPr>
          <w:sz w:val="24"/>
        </w:rPr>
      </w:pPr>
      <w:r>
        <w:rPr>
          <w:sz w:val="24"/>
        </w:rPr>
        <w:t>FERC Order 881</w:t>
      </w:r>
    </w:p>
    <w:p w14:paraId="18363140" w14:textId="77777777" w:rsidR="00BE5436" w:rsidRDefault="00BE5436">
      <w:pPr>
        <w:ind w:left="2160"/>
        <w:rPr>
          <w:sz w:val="24"/>
        </w:rPr>
      </w:pPr>
    </w:p>
    <w:p w14:paraId="720C2AE8" w14:textId="77777777" w:rsidR="005447C1" w:rsidRDefault="005447C1"/>
    <w:p w14:paraId="57D6EB22" w14:textId="77777777" w:rsidR="005447C1" w:rsidRDefault="005447C1">
      <w:pPr>
        <w:pStyle w:val="Heading5Text"/>
        <w:sectPr w:rsidR="005447C1" w:rsidSect="00FB58B5">
          <w:headerReference w:type="default" r:id="rId8"/>
          <w:footerReference w:type="default" r:id="rId9"/>
          <w:footnotePr>
            <w:numRestart w:val="eachSect"/>
          </w:footnotePr>
          <w:pgSz w:w="12240" w:h="15840" w:code="1"/>
          <w:pgMar w:top="1728" w:right="1440" w:bottom="1584" w:left="1440" w:header="720" w:footer="720" w:gutter="0"/>
          <w:paperSrc w:first="22528" w:other="22528"/>
          <w:pgNumType w:fmt="lowerRoman" w:start="1"/>
          <w:cols w:space="720"/>
          <w:noEndnote/>
        </w:sectPr>
      </w:pPr>
    </w:p>
    <w:p w14:paraId="6B076412" w14:textId="77777777" w:rsidR="005447C1" w:rsidRDefault="005447C1">
      <w:pPr>
        <w:jc w:val="center"/>
        <w:rPr>
          <w:b/>
          <w:smallCaps/>
          <w:sz w:val="32"/>
        </w:rPr>
      </w:pPr>
      <w:r>
        <w:rPr>
          <w:b/>
          <w:smallCaps/>
          <w:sz w:val="32"/>
        </w:rPr>
        <w:lastRenderedPageBreak/>
        <w:t>Table of Contents</w:t>
      </w:r>
      <w:commentRangeStart w:id="3"/>
      <w:commentRangeEnd w:id="3"/>
      <w:r w:rsidR="00BE5436">
        <w:rPr>
          <w:rStyle w:val="CommentReference"/>
        </w:rPr>
        <w:commentReference w:id="3"/>
      </w:r>
    </w:p>
    <w:p w14:paraId="1596F5E3" w14:textId="77777777" w:rsidR="005447C1" w:rsidRDefault="005447C1">
      <w:pPr>
        <w:jc w:val="center"/>
        <w:rPr>
          <w:b/>
          <w:sz w:val="24"/>
        </w:rPr>
      </w:pPr>
    </w:p>
    <w:p w14:paraId="5B63B5F1" w14:textId="77777777" w:rsidR="00D61A4D" w:rsidRPr="00FE2352" w:rsidRDefault="005447C1">
      <w:pPr>
        <w:pStyle w:val="TOC1"/>
        <w:rPr>
          <w:rFonts w:ascii="Calibri" w:hAnsi="Calibri"/>
          <w:b w:val="0"/>
          <w:sz w:val="22"/>
          <w:szCs w:val="22"/>
        </w:rPr>
      </w:pPr>
      <w:r>
        <w:rPr>
          <w:caps/>
          <w:sz w:val="22"/>
        </w:rPr>
        <w:fldChar w:fldCharType="begin"/>
      </w:r>
      <w:r>
        <w:rPr>
          <w:caps/>
          <w:sz w:val="22"/>
        </w:rPr>
        <w:instrText xml:space="preserve"> TOC \o "1-2" \h \z </w:instrText>
      </w:r>
      <w:r>
        <w:rPr>
          <w:caps/>
          <w:sz w:val="22"/>
        </w:rPr>
        <w:fldChar w:fldCharType="separate"/>
      </w:r>
      <w:hyperlink w:anchor="_Toc531610710" w:history="1">
        <w:r w:rsidR="00D61A4D" w:rsidRPr="005D6773">
          <w:rPr>
            <w:rStyle w:val="Hyperlink"/>
          </w:rPr>
          <w:t>1.0 Introduction</w:t>
        </w:r>
        <w:r w:rsidR="00D61A4D">
          <w:rPr>
            <w:webHidden/>
          </w:rPr>
          <w:tab/>
        </w:r>
        <w:r w:rsidR="00D61A4D">
          <w:rPr>
            <w:webHidden/>
          </w:rPr>
          <w:fldChar w:fldCharType="begin"/>
        </w:r>
        <w:r w:rsidR="00D61A4D">
          <w:rPr>
            <w:webHidden/>
          </w:rPr>
          <w:instrText xml:space="preserve"> PAGEREF _Toc531610710 \h </w:instrText>
        </w:r>
        <w:r w:rsidR="00D61A4D">
          <w:rPr>
            <w:webHidden/>
          </w:rPr>
        </w:r>
        <w:r w:rsidR="00D61A4D">
          <w:rPr>
            <w:webHidden/>
          </w:rPr>
          <w:fldChar w:fldCharType="separate"/>
        </w:r>
        <w:r w:rsidR="00D463F6">
          <w:rPr>
            <w:webHidden/>
          </w:rPr>
          <w:t>1</w:t>
        </w:r>
        <w:r w:rsidR="00D61A4D">
          <w:rPr>
            <w:webHidden/>
          </w:rPr>
          <w:fldChar w:fldCharType="end"/>
        </w:r>
      </w:hyperlink>
    </w:p>
    <w:p w14:paraId="1B47CC66" w14:textId="77777777" w:rsidR="00D61A4D" w:rsidRPr="00FE2352" w:rsidRDefault="003B7216">
      <w:pPr>
        <w:pStyle w:val="TOC1"/>
        <w:rPr>
          <w:rFonts w:ascii="Calibri" w:hAnsi="Calibri"/>
          <w:b w:val="0"/>
          <w:sz w:val="22"/>
          <w:szCs w:val="22"/>
        </w:rPr>
      </w:pPr>
      <w:r>
        <w:fldChar w:fldCharType="begin"/>
      </w:r>
      <w:r>
        <w:instrText xml:space="preserve"> HYPERLINK \l "_Toc531610711" </w:instrText>
      </w:r>
      <w:r>
        <w:fldChar w:fldCharType="separate"/>
      </w:r>
      <w:r w:rsidR="00D61A4D" w:rsidRPr="005D6773">
        <w:rPr>
          <w:rStyle w:val="Hyperlink"/>
        </w:rPr>
        <w:t>2.0 Collaborative Development of Rating Procedures</w:t>
      </w:r>
      <w:r w:rsidR="00D61A4D">
        <w:rPr>
          <w:webHidden/>
        </w:rPr>
        <w:tab/>
      </w:r>
      <w:r w:rsidR="00D61A4D">
        <w:rPr>
          <w:webHidden/>
        </w:rPr>
        <w:fldChar w:fldCharType="begin"/>
      </w:r>
      <w:r w:rsidR="00D61A4D">
        <w:rPr>
          <w:webHidden/>
        </w:rPr>
        <w:instrText xml:space="preserve"> PAGEREF _Toc531610711 \h </w:instrText>
      </w:r>
      <w:r w:rsidR="00D61A4D">
        <w:rPr>
          <w:webHidden/>
        </w:rPr>
      </w:r>
      <w:r w:rsidR="00D61A4D">
        <w:rPr>
          <w:webHidden/>
        </w:rPr>
        <w:fldChar w:fldCharType="separate"/>
      </w:r>
      <w:ins w:id="4" w:author="Author">
        <w:r w:rsidR="00D463F6">
          <w:rPr>
            <w:webHidden/>
          </w:rPr>
          <w:t>2</w:t>
        </w:r>
      </w:ins>
      <w:del w:id="5" w:author="Author">
        <w:r w:rsidR="00D463F6" w:rsidDel="00D463F6">
          <w:rPr>
            <w:webHidden/>
          </w:rPr>
          <w:delText>1</w:delText>
        </w:r>
      </w:del>
      <w:r w:rsidR="00D61A4D">
        <w:rPr>
          <w:webHidden/>
        </w:rPr>
        <w:fldChar w:fldCharType="end"/>
      </w:r>
      <w:r>
        <w:fldChar w:fldCharType="end"/>
      </w:r>
    </w:p>
    <w:p w14:paraId="2C792379" w14:textId="77777777" w:rsidR="00D61A4D" w:rsidRPr="00FE2352" w:rsidRDefault="003B7216">
      <w:pPr>
        <w:pStyle w:val="TOC2"/>
        <w:rPr>
          <w:rFonts w:ascii="Calibri" w:hAnsi="Calibri"/>
          <w:sz w:val="22"/>
          <w:szCs w:val="22"/>
        </w:rPr>
      </w:pPr>
      <w:r>
        <w:fldChar w:fldCharType="begin"/>
      </w:r>
      <w:r>
        <w:instrText xml:space="preserve"> HYPERLINK \l "_Toc531610712" </w:instrText>
      </w:r>
      <w:r>
        <w:fldChar w:fldCharType="separate"/>
      </w:r>
      <w:r w:rsidR="00D61A4D" w:rsidRPr="005D6773">
        <w:rPr>
          <w:rStyle w:val="Hyperlink"/>
        </w:rPr>
        <w:t>2.1</w:t>
      </w:r>
      <w:r w:rsidR="00D61A4D" w:rsidRPr="00FE2352">
        <w:rPr>
          <w:rFonts w:ascii="Calibri" w:hAnsi="Calibri"/>
          <w:sz w:val="22"/>
          <w:szCs w:val="22"/>
        </w:rPr>
        <w:tab/>
      </w:r>
      <w:r w:rsidR="00D61A4D" w:rsidRPr="005D6773">
        <w:rPr>
          <w:rStyle w:val="Hyperlink"/>
        </w:rPr>
        <w:t>Approach</w:t>
      </w:r>
      <w:r w:rsidR="00D61A4D">
        <w:rPr>
          <w:webHidden/>
        </w:rPr>
        <w:tab/>
      </w:r>
      <w:r w:rsidR="00D61A4D">
        <w:rPr>
          <w:webHidden/>
        </w:rPr>
        <w:fldChar w:fldCharType="begin"/>
      </w:r>
      <w:r w:rsidR="00D61A4D">
        <w:rPr>
          <w:webHidden/>
        </w:rPr>
        <w:instrText xml:space="preserve"> PAGEREF _Toc531610712 \h </w:instrText>
      </w:r>
      <w:r w:rsidR="00D61A4D">
        <w:rPr>
          <w:webHidden/>
        </w:rPr>
      </w:r>
      <w:r w:rsidR="00D61A4D">
        <w:rPr>
          <w:webHidden/>
        </w:rPr>
        <w:fldChar w:fldCharType="separate"/>
      </w:r>
      <w:ins w:id="6" w:author="Author">
        <w:r w:rsidR="00D463F6">
          <w:rPr>
            <w:webHidden/>
          </w:rPr>
          <w:t>2</w:t>
        </w:r>
      </w:ins>
      <w:del w:id="7" w:author="Author">
        <w:r w:rsidR="00097ED6" w:rsidDel="00D463F6">
          <w:rPr>
            <w:webHidden/>
          </w:rPr>
          <w:delText>2</w:delText>
        </w:r>
      </w:del>
      <w:r w:rsidR="00D61A4D">
        <w:rPr>
          <w:webHidden/>
        </w:rPr>
        <w:fldChar w:fldCharType="end"/>
      </w:r>
      <w:r>
        <w:fldChar w:fldCharType="end"/>
      </w:r>
    </w:p>
    <w:p w14:paraId="3E529832" w14:textId="77777777" w:rsidR="00D61A4D" w:rsidRPr="00FE2352" w:rsidRDefault="003B7216">
      <w:pPr>
        <w:pStyle w:val="TOC2"/>
        <w:rPr>
          <w:rFonts w:ascii="Calibri" w:hAnsi="Calibri"/>
          <w:sz w:val="22"/>
          <w:szCs w:val="22"/>
        </w:rPr>
      </w:pPr>
      <w:r>
        <w:fldChar w:fldCharType="begin"/>
      </w:r>
      <w:r>
        <w:instrText xml:space="preserve"> HYPERLINK \l "_Toc531610713" </w:instrText>
      </w:r>
      <w:r>
        <w:fldChar w:fldCharType="separate"/>
      </w:r>
      <w:r w:rsidR="00D61A4D" w:rsidRPr="005D6773">
        <w:rPr>
          <w:rStyle w:val="Hyperlink"/>
        </w:rPr>
        <w:t>2.2</w:t>
      </w:r>
      <w:r w:rsidR="00D61A4D" w:rsidRPr="00FE2352">
        <w:rPr>
          <w:rFonts w:ascii="Calibri" w:hAnsi="Calibri"/>
          <w:sz w:val="22"/>
          <w:szCs w:val="22"/>
        </w:rPr>
        <w:tab/>
      </w:r>
      <w:r w:rsidR="00D61A4D" w:rsidRPr="005D6773">
        <w:rPr>
          <w:rStyle w:val="Hyperlink"/>
        </w:rPr>
        <w:t>Transmission Equipment To Be Rated</w:t>
      </w:r>
      <w:r w:rsidR="00D61A4D">
        <w:rPr>
          <w:webHidden/>
        </w:rPr>
        <w:tab/>
      </w:r>
      <w:r w:rsidR="00D61A4D">
        <w:rPr>
          <w:webHidden/>
        </w:rPr>
        <w:fldChar w:fldCharType="begin"/>
      </w:r>
      <w:r w:rsidR="00D61A4D">
        <w:rPr>
          <w:webHidden/>
        </w:rPr>
        <w:instrText xml:space="preserve"> PAGEREF _Toc531610713 \h </w:instrText>
      </w:r>
      <w:r w:rsidR="00D61A4D">
        <w:rPr>
          <w:webHidden/>
        </w:rPr>
      </w:r>
      <w:r w:rsidR="00D61A4D">
        <w:rPr>
          <w:webHidden/>
        </w:rPr>
        <w:fldChar w:fldCharType="separate"/>
      </w:r>
      <w:ins w:id="8" w:author="Author">
        <w:r w:rsidR="00D463F6">
          <w:rPr>
            <w:webHidden/>
          </w:rPr>
          <w:t>3</w:t>
        </w:r>
      </w:ins>
      <w:del w:id="9" w:author="Author">
        <w:r w:rsidR="00097ED6" w:rsidDel="00D463F6">
          <w:rPr>
            <w:webHidden/>
          </w:rPr>
          <w:delText>2</w:delText>
        </w:r>
      </w:del>
      <w:r w:rsidR="00D61A4D">
        <w:rPr>
          <w:webHidden/>
        </w:rPr>
        <w:fldChar w:fldCharType="end"/>
      </w:r>
      <w:r>
        <w:fldChar w:fldCharType="end"/>
      </w:r>
    </w:p>
    <w:p w14:paraId="01A59BB2" w14:textId="77777777" w:rsidR="00D61A4D" w:rsidRPr="00FE2352" w:rsidRDefault="003B7216">
      <w:pPr>
        <w:pStyle w:val="TOC2"/>
        <w:rPr>
          <w:rFonts w:ascii="Calibri" w:hAnsi="Calibri"/>
          <w:sz w:val="22"/>
          <w:szCs w:val="22"/>
        </w:rPr>
      </w:pPr>
      <w:r>
        <w:fldChar w:fldCharType="begin"/>
      </w:r>
      <w:r>
        <w:instrText xml:space="preserve"> HYPERLINK \l "_Toc531610714" </w:instrText>
      </w:r>
      <w:r>
        <w:fldChar w:fldCharType="separate"/>
      </w:r>
      <w:r w:rsidR="00D61A4D" w:rsidRPr="005D6773">
        <w:rPr>
          <w:rStyle w:val="Hyperlink"/>
        </w:rPr>
        <w:t>2.3</w:t>
      </w:r>
      <w:r w:rsidR="00D61A4D" w:rsidRPr="00FE2352">
        <w:rPr>
          <w:rFonts w:ascii="Calibri" w:hAnsi="Calibri"/>
          <w:sz w:val="22"/>
          <w:szCs w:val="22"/>
        </w:rPr>
        <w:tab/>
      </w:r>
      <w:r w:rsidR="00D61A4D" w:rsidRPr="005D6773">
        <w:rPr>
          <w:rStyle w:val="Hyperlink"/>
        </w:rPr>
        <w:t>Ratings and Limits To Be Assigned</w:t>
      </w:r>
      <w:r w:rsidR="00D61A4D">
        <w:rPr>
          <w:webHidden/>
        </w:rPr>
        <w:tab/>
      </w:r>
      <w:r w:rsidR="00D61A4D">
        <w:rPr>
          <w:webHidden/>
        </w:rPr>
        <w:fldChar w:fldCharType="begin"/>
      </w:r>
      <w:r w:rsidR="00D61A4D">
        <w:rPr>
          <w:webHidden/>
        </w:rPr>
        <w:instrText xml:space="preserve"> PAGEREF _Toc531610714 \h </w:instrText>
      </w:r>
      <w:r w:rsidR="00D61A4D">
        <w:rPr>
          <w:webHidden/>
        </w:rPr>
      </w:r>
      <w:r w:rsidR="00D61A4D">
        <w:rPr>
          <w:webHidden/>
        </w:rPr>
        <w:fldChar w:fldCharType="separate"/>
      </w:r>
      <w:ins w:id="10" w:author="Author">
        <w:r w:rsidR="00D463F6">
          <w:rPr>
            <w:webHidden/>
          </w:rPr>
          <w:t>3</w:t>
        </w:r>
      </w:ins>
      <w:del w:id="11" w:author="Author">
        <w:r w:rsidR="00097ED6" w:rsidDel="00D463F6">
          <w:rPr>
            <w:webHidden/>
          </w:rPr>
          <w:delText>2</w:delText>
        </w:r>
      </w:del>
      <w:r w:rsidR="00D61A4D">
        <w:rPr>
          <w:webHidden/>
        </w:rPr>
        <w:fldChar w:fldCharType="end"/>
      </w:r>
      <w:r>
        <w:fldChar w:fldCharType="end"/>
      </w:r>
    </w:p>
    <w:p w14:paraId="4952B3DC" w14:textId="77777777" w:rsidR="00D61A4D" w:rsidRPr="00FE2352" w:rsidRDefault="003B7216">
      <w:pPr>
        <w:pStyle w:val="TOC2"/>
        <w:rPr>
          <w:rFonts w:ascii="Calibri" w:hAnsi="Calibri"/>
          <w:sz w:val="22"/>
          <w:szCs w:val="22"/>
        </w:rPr>
      </w:pPr>
      <w:r>
        <w:fldChar w:fldCharType="begin"/>
      </w:r>
      <w:r>
        <w:instrText xml:space="preserve"> HYPERLINK \l "_Toc531610715" </w:instrText>
      </w:r>
      <w:r>
        <w:fldChar w:fldCharType="separate"/>
      </w:r>
      <w:r w:rsidR="00D61A4D" w:rsidRPr="005D6773">
        <w:rPr>
          <w:rStyle w:val="Hyperlink"/>
        </w:rPr>
        <w:t>2.4</w:t>
      </w:r>
      <w:r w:rsidR="00D61A4D" w:rsidRPr="00FE2352">
        <w:rPr>
          <w:rFonts w:ascii="Calibri" w:hAnsi="Calibri"/>
          <w:sz w:val="22"/>
          <w:szCs w:val="22"/>
        </w:rPr>
        <w:tab/>
      </w:r>
      <w:r w:rsidR="00D61A4D" w:rsidRPr="005D6773">
        <w:rPr>
          <w:rStyle w:val="Hyperlink"/>
        </w:rPr>
        <w:t>New England “Best Rating Practices”</w:t>
      </w:r>
      <w:r w:rsidR="00D61A4D">
        <w:rPr>
          <w:webHidden/>
        </w:rPr>
        <w:tab/>
      </w:r>
      <w:r w:rsidR="00D61A4D">
        <w:rPr>
          <w:webHidden/>
        </w:rPr>
        <w:fldChar w:fldCharType="begin"/>
      </w:r>
      <w:r w:rsidR="00D61A4D">
        <w:rPr>
          <w:webHidden/>
        </w:rPr>
        <w:instrText xml:space="preserve"> PAGEREF _Toc531610715 \h </w:instrText>
      </w:r>
      <w:r w:rsidR="00D61A4D">
        <w:rPr>
          <w:webHidden/>
        </w:rPr>
      </w:r>
      <w:r w:rsidR="00D61A4D">
        <w:rPr>
          <w:webHidden/>
        </w:rPr>
        <w:fldChar w:fldCharType="separate"/>
      </w:r>
      <w:ins w:id="12" w:author="Author">
        <w:r w:rsidR="00D463F6">
          <w:rPr>
            <w:webHidden/>
          </w:rPr>
          <w:t>5</w:t>
        </w:r>
      </w:ins>
      <w:del w:id="13" w:author="Author">
        <w:r w:rsidR="00097ED6" w:rsidDel="00D463F6">
          <w:rPr>
            <w:webHidden/>
          </w:rPr>
          <w:delText>3</w:delText>
        </w:r>
      </w:del>
      <w:r w:rsidR="00D61A4D">
        <w:rPr>
          <w:webHidden/>
        </w:rPr>
        <w:fldChar w:fldCharType="end"/>
      </w:r>
      <w:r>
        <w:fldChar w:fldCharType="end"/>
      </w:r>
    </w:p>
    <w:p w14:paraId="04CAE19C" w14:textId="77777777" w:rsidR="00D61A4D" w:rsidRPr="00FE2352" w:rsidRDefault="003B7216">
      <w:pPr>
        <w:pStyle w:val="TOC2"/>
        <w:rPr>
          <w:rFonts w:ascii="Calibri" w:hAnsi="Calibri"/>
          <w:sz w:val="22"/>
          <w:szCs w:val="22"/>
        </w:rPr>
      </w:pPr>
      <w:r>
        <w:fldChar w:fldCharType="begin"/>
      </w:r>
      <w:r>
        <w:instrText xml:space="preserve"> HYPERLINK \l "_Toc531610716" </w:instrText>
      </w:r>
      <w:r>
        <w:fldChar w:fldCharType="separate"/>
      </w:r>
      <w:r w:rsidR="00D61A4D" w:rsidRPr="005D6773">
        <w:rPr>
          <w:rStyle w:val="Hyperlink"/>
        </w:rPr>
        <w:t>2.5</w:t>
      </w:r>
      <w:r w:rsidR="00D61A4D" w:rsidRPr="00FE2352">
        <w:rPr>
          <w:rFonts w:ascii="Calibri" w:hAnsi="Calibri"/>
          <w:sz w:val="22"/>
          <w:szCs w:val="22"/>
        </w:rPr>
        <w:tab/>
      </w:r>
      <w:r w:rsidR="00D61A4D" w:rsidRPr="005D6773">
        <w:rPr>
          <w:rStyle w:val="Hyperlink"/>
        </w:rPr>
        <w:t>Conformance of Market Participant Rating Methodologies</w:t>
      </w:r>
      <w:r w:rsidR="00D61A4D">
        <w:rPr>
          <w:webHidden/>
        </w:rPr>
        <w:tab/>
      </w:r>
      <w:r w:rsidR="00D61A4D">
        <w:rPr>
          <w:webHidden/>
        </w:rPr>
        <w:fldChar w:fldCharType="begin"/>
      </w:r>
      <w:r w:rsidR="00D61A4D">
        <w:rPr>
          <w:webHidden/>
        </w:rPr>
        <w:instrText xml:space="preserve"> PAGEREF _Toc531610716 \h </w:instrText>
      </w:r>
      <w:r w:rsidR="00D61A4D">
        <w:rPr>
          <w:webHidden/>
        </w:rPr>
      </w:r>
      <w:r w:rsidR="00D61A4D">
        <w:rPr>
          <w:webHidden/>
        </w:rPr>
        <w:fldChar w:fldCharType="separate"/>
      </w:r>
      <w:ins w:id="14" w:author="Author">
        <w:r w:rsidR="00D463F6">
          <w:rPr>
            <w:webHidden/>
          </w:rPr>
          <w:t>6</w:t>
        </w:r>
      </w:ins>
      <w:del w:id="15" w:author="Author">
        <w:r w:rsidR="00097ED6" w:rsidDel="00D463F6">
          <w:rPr>
            <w:webHidden/>
          </w:rPr>
          <w:delText>3</w:delText>
        </w:r>
      </w:del>
      <w:r w:rsidR="00D61A4D">
        <w:rPr>
          <w:webHidden/>
        </w:rPr>
        <w:fldChar w:fldCharType="end"/>
      </w:r>
      <w:r>
        <w:fldChar w:fldCharType="end"/>
      </w:r>
    </w:p>
    <w:p w14:paraId="763DBEB6" w14:textId="77777777" w:rsidR="00D61A4D" w:rsidRPr="00FE2352" w:rsidRDefault="003B7216">
      <w:pPr>
        <w:pStyle w:val="TOC2"/>
        <w:rPr>
          <w:rFonts w:ascii="Calibri" w:hAnsi="Calibri"/>
          <w:sz w:val="22"/>
          <w:szCs w:val="22"/>
        </w:rPr>
      </w:pPr>
      <w:r>
        <w:fldChar w:fldCharType="begin"/>
      </w:r>
      <w:r>
        <w:instrText xml:space="preserve"> HYPERLINK \l "_Toc531610717" </w:instrText>
      </w:r>
      <w:r>
        <w:fldChar w:fldCharType="separate"/>
      </w:r>
      <w:r w:rsidR="00D61A4D" w:rsidRPr="005D6773">
        <w:rPr>
          <w:rStyle w:val="Hyperlink"/>
        </w:rPr>
        <w:t>2.6</w:t>
      </w:r>
      <w:r w:rsidR="00D61A4D" w:rsidRPr="00FE2352">
        <w:rPr>
          <w:rFonts w:ascii="Calibri" w:hAnsi="Calibri"/>
          <w:sz w:val="22"/>
          <w:szCs w:val="22"/>
        </w:rPr>
        <w:tab/>
      </w:r>
      <w:r w:rsidR="00D61A4D" w:rsidRPr="005D6773">
        <w:rPr>
          <w:rStyle w:val="Hyperlink"/>
        </w:rPr>
        <w:t>Temporary Ratings</w:t>
      </w:r>
      <w:r w:rsidR="00D61A4D">
        <w:rPr>
          <w:webHidden/>
        </w:rPr>
        <w:tab/>
      </w:r>
      <w:r w:rsidR="00D61A4D">
        <w:rPr>
          <w:webHidden/>
        </w:rPr>
        <w:fldChar w:fldCharType="begin"/>
      </w:r>
      <w:r w:rsidR="00D61A4D">
        <w:rPr>
          <w:webHidden/>
        </w:rPr>
        <w:instrText xml:space="preserve"> PAGEREF _Toc531610717 \h </w:instrText>
      </w:r>
      <w:r w:rsidR="00D61A4D">
        <w:rPr>
          <w:webHidden/>
        </w:rPr>
      </w:r>
      <w:r w:rsidR="00D61A4D">
        <w:rPr>
          <w:webHidden/>
        </w:rPr>
        <w:fldChar w:fldCharType="separate"/>
      </w:r>
      <w:ins w:id="16" w:author="Author">
        <w:r w:rsidR="00D463F6">
          <w:rPr>
            <w:webHidden/>
          </w:rPr>
          <w:t>9</w:t>
        </w:r>
      </w:ins>
      <w:del w:id="17" w:author="Author">
        <w:r w:rsidR="00097ED6" w:rsidDel="00D463F6">
          <w:rPr>
            <w:webHidden/>
          </w:rPr>
          <w:delText>5</w:delText>
        </w:r>
      </w:del>
      <w:r w:rsidR="00D61A4D">
        <w:rPr>
          <w:webHidden/>
        </w:rPr>
        <w:fldChar w:fldCharType="end"/>
      </w:r>
      <w:r>
        <w:fldChar w:fldCharType="end"/>
      </w:r>
    </w:p>
    <w:p w14:paraId="39CA504B" w14:textId="77777777" w:rsidR="00D61A4D" w:rsidRPr="00FE2352" w:rsidRDefault="003B7216">
      <w:pPr>
        <w:pStyle w:val="TOC1"/>
        <w:rPr>
          <w:rFonts w:ascii="Calibri" w:hAnsi="Calibri"/>
          <w:b w:val="0"/>
          <w:sz w:val="22"/>
          <w:szCs w:val="22"/>
        </w:rPr>
      </w:pPr>
      <w:r>
        <w:fldChar w:fldCharType="begin"/>
      </w:r>
      <w:r>
        <w:instrText xml:space="preserve"> HYPERLINK \l "_Toc531610718" </w:instrText>
      </w:r>
      <w:r>
        <w:fldChar w:fldCharType="separate"/>
      </w:r>
      <w:r w:rsidR="00D61A4D" w:rsidRPr="005D6773">
        <w:rPr>
          <w:rStyle w:val="Hyperlink"/>
        </w:rPr>
        <w:t>3.0</w:t>
      </w:r>
      <w:r w:rsidR="00D61A4D" w:rsidRPr="005D6773">
        <w:rPr>
          <w:rStyle w:val="Hyperlink"/>
          <w:spacing w:val="-4"/>
        </w:rPr>
        <w:t xml:space="preserve"> Collaborative Review of Transmission Facility Ratings</w:t>
      </w:r>
      <w:r w:rsidR="00D61A4D">
        <w:rPr>
          <w:webHidden/>
        </w:rPr>
        <w:tab/>
      </w:r>
      <w:r w:rsidR="00D61A4D">
        <w:rPr>
          <w:webHidden/>
        </w:rPr>
        <w:fldChar w:fldCharType="begin"/>
      </w:r>
      <w:r w:rsidR="00D61A4D">
        <w:rPr>
          <w:webHidden/>
        </w:rPr>
        <w:instrText xml:space="preserve"> PAGEREF _Toc531610718 \h </w:instrText>
      </w:r>
      <w:r w:rsidR="00D61A4D">
        <w:rPr>
          <w:webHidden/>
        </w:rPr>
      </w:r>
      <w:r w:rsidR="00D61A4D">
        <w:rPr>
          <w:webHidden/>
        </w:rPr>
        <w:fldChar w:fldCharType="separate"/>
      </w:r>
      <w:ins w:id="18" w:author="Author">
        <w:r w:rsidR="00D463F6">
          <w:rPr>
            <w:b w:val="0"/>
            <w:bCs/>
            <w:webHidden/>
          </w:rPr>
          <w:t>Error! Bookmark not defined.</w:t>
        </w:r>
      </w:ins>
      <w:del w:id="19" w:author="Author">
        <w:r w:rsidR="00097ED6" w:rsidDel="00D463F6">
          <w:rPr>
            <w:webHidden/>
          </w:rPr>
          <w:delText>6</w:delText>
        </w:r>
      </w:del>
      <w:r w:rsidR="00D61A4D">
        <w:rPr>
          <w:webHidden/>
        </w:rPr>
        <w:fldChar w:fldCharType="end"/>
      </w:r>
      <w:r>
        <w:fldChar w:fldCharType="end"/>
      </w:r>
    </w:p>
    <w:p w14:paraId="2177109C" w14:textId="77777777" w:rsidR="00D61A4D" w:rsidRPr="00FE2352" w:rsidRDefault="003B7216">
      <w:pPr>
        <w:pStyle w:val="TOC1"/>
        <w:rPr>
          <w:rFonts w:ascii="Calibri" w:hAnsi="Calibri"/>
          <w:b w:val="0"/>
          <w:sz w:val="22"/>
          <w:szCs w:val="22"/>
        </w:rPr>
      </w:pPr>
      <w:r>
        <w:fldChar w:fldCharType="begin"/>
      </w:r>
      <w:r>
        <w:instrText xml:space="preserve"> HYPERLINK \l "_Toc531610719" </w:instrText>
      </w:r>
      <w:r>
        <w:fldChar w:fldCharType="separate"/>
      </w:r>
      <w:r w:rsidR="00D61A4D" w:rsidRPr="005D6773">
        <w:rPr>
          <w:rStyle w:val="Hyperlink"/>
        </w:rPr>
        <w:t>3.1</w:t>
      </w:r>
      <w:r w:rsidR="00D61A4D" w:rsidRPr="00FE2352">
        <w:rPr>
          <w:rFonts w:ascii="Calibri" w:hAnsi="Calibri"/>
          <w:b w:val="0"/>
          <w:sz w:val="22"/>
          <w:szCs w:val="22"/>
        </w:rPr>
        <w:tab/>
      </w:r>
      <w:r w:rsidR="00D61A4D" w:rsidRPr="005D6773">
        <w:rPr>
          <w:rStyle w:val="Hyperlink"/>
        </w:rPr>
        <w:t>Approach</w:t>
      </w:r>
      <w:r w:rsidR="00D61A4D">
        <w:rPr>
          <w:webHidden/>
        </w:rPr>
        <w:tab/>
      </w:r>
      <w:r w:rsidR="00D61A4D">
        <w:rPr>
          <w:webHidden/>
        </w:rPr>
        <w:fldChar w:fldCharType="begin"/>
      </w:r>
      <w:r w:rsidR="00D61A4D">
        <w:rPr>
          <w:webHidden/>
        </w:rPr>
        <w:instrText xml:space="preserve"> PAGEREF _Toc531610719 \h </w:instrText>
      </w:r>
      <w:r w:rsidR="00D61A4D">
        <w:rPr>
          <w:webHidden/>
        </w:rPr>
      </w:r>
      <w:r w:rsidR="00D61A4D">
        <w:rPr>
          <w:webHidden/>
        </w:rPr>
        <w:fldChar w:fldCharType="separate"/>
      </w:r>
      <w:ins w:id="20" w:author="Author">
        <w:r w:rsidR="00D463F6">
          <w:rPr>
            <w:b w:val="0"/>
            <w:bCs/>
            <w:webHidden/>
          </w:rPr>
          <w:t>Error! Bookmark not defined.</w:t>
        </w:r>
      </w:ins>
      <w:del w:id="21" w:author="Author">
        <w:r w:rsidR="00097ED6" w:rsidDel="00D463F6">
          <w:rPr>
            <w:webHidden/>
          </w:rPr>
          <w:delText>6</w:delText>
        </w:r>
      </w:del>
      <w:r w:rsidR="00D61A4D">
        <w:rPr>
          <w:webHidden/>
        </w:rPr>
        <w:fldChar w:fldCharType="end"/>
      </w:r>
      <w:r>
        <w:fldChar w:fldCharType="end"/>
      </w:r>
    </w:p>
    <w:p w14:paraId="6FC4EF76" w14:textId="77777777" w:rsidR="00D61A4D" w:rsidRPr="00FE2352" w:rsidRDefault="003B7216">
      <w:pPr>
        <w:pStyle w:val="TOC1"/>
        <w:rPr>
          <w:rFonts w:ascii="Calibri" w:hAnsi="Calibri"/>
          <w:b w:val="0"/>
          <w:sz w:val="22"/>
          <w:szCs w:val="22"/>
        </w:rPr>
      </w:pPr>
      <w:r>
        <w:fldChar w:fldCharType="begin"/>
      </w:r>
      <w:r>
        <w:instrText xml:space="preserve"> HYPERLINK \l "_Toc531610720" </w:instrText>
      </w:r>
      <w:r>
        <w:fldChar w:fldCharType="separate"/>
      </w:r>
      <w:r w:rsidR="00D61A4D" w:rsidRPr="005D6773">
        <w:rPr>
          <w:rStyle w:val="Hyperlink"/>
        </w:rPr>
        <w:t>3.2</w:t>
      </w:r>
      <w:r w:rsidR="00D61A4D" w:rsidRPr="00FE2352">
        <w:rPr>
          <w:rFonts w:ascii="Calibri" w:hAnsi="Calibri"/>
          <w:b w:val="0"/>
          <w:sz w:val="22"/>
          <w:szCs w:val="22"/>
        </w:rPr>
        <w:tab/>
      </w:r>
      <w:r w:rsidR="00D61A4D" w:rsidRPr="005D6773">
        <w:rPr>
          <w:rStyle w:val="Hyperlink"/>
        </w:rPr>
        <w:t>Collaborative Review of Transmission Facility Ratings</w:t>
      </w:r>
      <w:r w:rsidR="00D61A4D">
        <w:rPr>
          <w:webHidden/>
        </w:rPr>
        <w:tab/>
      </w:r>
      <w:r w:rsidR="00D61A4D">
        <w:rPr>
          <w:webHidden/>
        </w:rPr>
        <w:fldChar w:fldCharType="begin"/>
      </w:r>
      <w:r w:rsidR="00D61A4D">
        <w:rPr>
          <w:webHidden/>
        </w:rPr>
        <w:instrText xml:space="preserve"> PAGEREF _Toc531610720 \h </w:instrText>
      </w:r>
      <w:r w:rsidR="00D61A4D">
        <w:rPr>
          <w:webHidden/>
        </w:rPr>
      </w:r>
      <w:r w:rsidR="00D61A4D">
        <w:rPr>
          <w:webHidden/>
        </w:rPr>
        <w:fldChar w:fldCharType="separate"/>
      </w:r>
      <w:ins w:id="22" w:author="Author">
        <w:r w:rsidR="00D463F6">
          <w:rPr>
            <w:b w:val="0"/>
            <w:bCs/>
            <w:webHidden/>
          </w:rPr>
          <w:t>Error! Bookmark not defined.</w:t>
        </w:r>
      </w:ins>
      <w:del w:id="23" w:author="Author">
        <w:r w:rsidR="00097ED6" w:rsidDel="00D463F6">
          <w:rPr>
            <w:webHidden/>
          </w:rPr>
          <w:delText>6</w:delText>
        </w:r>
      </w:del>
      <w:r w:rsidR="00D61A4D">
        <w:rPr>
          <w:webHidden/>
        </w:rPr>
        <w:fldChar w:fldCharType="end"/>
      </w:r>
      <w:r>
        <w:fldChar w:fldCharType="end"/>
      </w:r>
    </w:p>
    <w:p w14:paraId="712363F2" w14:textId="77777777" w:rsidR="00D61A4D" w:rsidRPr="00FE2352" w:rsidRDefault="003B7216">
      <w:pPr>
        <w:pStyle w:val="TOC1"/>
        <w:rPr>
          <w:rFonts w:ascii="Calibri" w:hAnsi="Calibri"/>
          <w:b w:val="0"/>
          <w:sz w:val="22"/>
          <w:szCs w:val="22"/>
        </w:rPr>
      </w:pPr>
      <w:r>
        <w:fldChar w:fldCharType="begin"/>
      </w:r>
      <w:r>
        <w:instrText xml:space="preserve"> HYPERLINK \l "_Toc531610721" </w:instrText>
      </w:r>
      <w:r>
        <w:fldChar w:fldCharType="separate"/>
      </w:r>
      <w:r w:rsidR="00D61A4D" w:rsidRPr="005D6773">
        <w:rPr>
          <w:rStyle w:val="Hyperlink"/>
        </w:rPr>
        <w:t>4.0 Disagreements</w:t>
      </w:r>
      <w:r w:rsidR="00D61A4D">
        <w:rPr>
          <w:webHidden/>
        </w:rPr>
        <w:tab/>
      </w:r>
      <w:r w:rsidR="00D61A4D">
        <w:rPr>
          <w:webHidden/>
        </w:rPr>
        <w:fldChar w:fldCharType="begin"/>
      </w:r>
      <w:r w:rsidR="00D61A4D">
        <w:rPr>
          <w:webHidden/>
        </w:rPr>
        <w:instrText xml:space="preserve"> PAGEREF _Toc531610721 \h </w:instrText>
      </w:r>
      <w:r w:rsidR="00D61A4D">
        <w:rPr>
          <w:webHidden/>
        </w:rPr>
      </w:r>
      <w:r w:rsidR="00D61A4D">
        <w:rPr>
          <w:webHidden/>
        </w:rPr>
        <w:fldChar w:fldCharType="separate"/>
      </w:r>
      <w:ins w:id="24" w:author="Author">
        <w:r w:rsidR="00D463F6">
          <w:rPr>
            <w:webHidden/>
          </w:rPr>
          <w:t>9</w:t>
        </w:r>
      </w:ins>
      <w:del w:id="25" w:author="Author">
        <w:r w:rsidR="00097ED6" w:rsidDel="00D463F6">
          <w:rPr>
            <w:webHidden/>
          </w:rPr>
          <w:delText>6</w:delText>
        </w:r>
      </w:del>
      <w:r w:rsidR="00D61A4D">
        <w:rPr>
          <w:webHidden/>
        </w:rPr>
        <w:fldChar w:fldCharType="end"/>
      </w:r>
      <w:r>
        <w:fldChar w:fldCharType="end"/>
      </w:r>
    </w:p>
    <w:p w14:paraId="75BE3246" w14:textId="77777777" w:rsidR="00D61A4D" w:rsidRPr="00FE2352" w:rsidRDefault="003B7216">
      <w:pPr>
        <w:pStyle w:val="TOC1"/>
        <w:rPr>
          <w:rFonts w:ascii="Calibri" w:hAnsi="Calibri"/>
          <w:b w:val="0"/>
          <w:sz w:val="22"/>
          <w:szCs w:val="22"/>
        </w:rPr>
      </w:pPr>
      <w:r>
        <w:fldChar w:fldCharType="begin"/>
      </w:r>
      <w:r>
        <w:instrText xml:space="preserve"> HYPERLINK \l "_Toc531610722" </w:instrText>
      </w:r>
      <w:r>
        <w:fldChar w:fldCharType="separate"/>
      </w:r>
      <w:r w:rsidR="00D61A4D" w:rsidRPr="005D6773">
        <w:rPr>
          <w:rStyle w:val="Hyperlink"/>
        </w:rPr>
        <w:t>5.0 Appendices</w:t>
      </w:r>
      <w:r w:rsidR="00D61A4D">
        <w:rPr>
          <w:webHidden/>
        </w:rPr>
        <w:tab/>
      </w:r>
      <w:r w:rsidR="00D61A4D">
        <w:rPr>
          <w:webHidden/>
        </w:rPr>
        <w:fldChar w:fldCharType="begin"/>
      </w:r>
      <w:r w:rsidR="00D61A4D">
        <w:rPr>
          <w:webHidden/>
        </w:rPr>
        <w:instrText xml:space="preserve"> PAGEREF _Toc531610722 \h </w:instrText>
      </w:r>
      <w:r w:rsidR="00D61A4D">
        <w:rPr>
          <w:webHidden/>
        </w:rPr>
      </w:r>
      <w:r w:rsidR="00D61A4D">
        <w:rPr>
          <w:webHidden/>
        </w:rPr>
        <w:fldChar w:fldCharType="separate"/>
      </w:r>
      <w:ins w:id="26" w:author="Author">
        <w:r w:rsidR="00D463F6">
          <w:rPr>
            <w:webHidden/>
          </w:rPr>
          <w:t>9</w:t>
        </w:r>
      </w:ins>
      <w:del w:id="27" w:author="Author">
        <w:r w:rsidR="00097ED6" w:rsidDel="00D463F6">
          <w:rPr>
            <w:webHidden/>
          </w:rPr>
          <w:delText>6</w:delText>
        </w:r>
      </w:del>
      <w:r w:rsidR="00D61A4D">
        <w:rPr>
          <w:webHidden/>
        </w:rPr>
        <w:fldChar w:fldCharType="end"/>
      </w:r>
      <w:r>
        <w:fldChar w:fldCharType="end"/>
      </w:r>
    </w:p>
    <w:p w14:paraId="1C9B8EE8" w14:textId="77777777" w:rsidR="005447C1" w:rsidRDefault="005447C1">
      <w:pPr>
        <w:rPr>
          <w:caps/>
          <w:smallCaps/>
          <w:noProof/>
          <w:sz w:val="22"/>
          <w:szCs w:val="32"/>
        </w:rPr>
      </w:pPr>
      <w:r>
        <w:rPr>
          <w:caps/>
          <w:smallCaps/>
          <w:noProof/>
          <w:sz w:val="22"/>
          <w:szCs w:val="32"/>
        </w:rPr>
        <w:fldChar w:fldCharType="end"/>
      </w:r>
    </w:p>
    <w:p w14:paraId="16C62E47" w14:textId="77777777" w:rsidR="005447C1" w:rsidRDefault="005447C1">
      <w:pPr>
        <w:sectPr w:rsidR="005447C1" w:rsidSect="00FB58B5">
          <w:footnotePr>
            <w:numRestart w:val="eachSect"/>
          </w:footnotePr>
          <w:pgSz w:w="12240" w:h="15840" w:code="1"/>
          <w:pgMar w:top="1728" w:right="1440" w:bottom="1584" w:left="1440" w:header="720" w:footer="720" w:gutter="0"/>
          <w:paperSrc w:first="22528" w:other="22528"/>
          <w:pgNumType w:fmt="lowerRoman" w:start="1"/>
          <w:cols w:space="720"/>
          <w:noEndnote/>
        </w:sectPr>
      </w:pPr>
    </w:p>
    <w:p w14:paraId="4BEA2505" w14:textId="77777777" w:rsidR="005447C1" w:rsidRDefault="005447C1" w:rsidP="005447C1">
      <w:pPr>
        <w:pStyle w:val="Heading1"/>
      </w:pPr>
      <w:bookmarkStart w:id="28" w:name="_Toc133653466"/>
      <w:bookmarkStart w:id="29" w:name="_Toc531610710"/>
      <w:r>
        <w:lastRenderedPageBreak/>
        <w:t>Introduction</w:t>
      </w:r>
      <w:bookmarkEnd w:id="28"/>
      <w:bookmarkEnd w:id="29"/>
    </w:p>
    <w:p w14:paraId="709B18BD" w14:textId="77777777" w:rsidR="00F13416" w:rsidRDefault="00F13416" w:rsidP="00F13416">
      <w:pPr>
        <w:pStyle w:val="BodyText"/>
        <w:rPr>
          <w:ins w:id="30" w:author="Author"/>
        </w:rPr>
      </w:pPr>
      <w:ins w:id="31" w:author="Author">
        <w:r>
          <w:t xml:space="preserve">In support of Attachment Q of the Open Access Transmission Tariff (Attachment Q) and </w:t>
        </w:r>
      </w:ins>
      <w:moveToRangeStart w:id="32" w:author="Author" w:name="move169090990"/>
      <w:moveTo w:id="33" w:author="Author">
        <w:r>
          <w:t>ISO New England Operating Procedure No. 16 – Transmission System Data (OP-16)</w:t>
        </w:r>
        <w:del w:id="34" w:author="Author">
          <w:r w:rsidDel="00D04975">
            <w:delText>.</w:delText>
          </w:r>
        </w:del>
      </w:moveTo>
      <w:moveToRangeEnd w:id="32"/>
      <w:ins w:id="35" w:author="Author">
        <w:r>
          <w:t xml:space="preserve">, this ISO New England Planning Procedure No. 7 – ISO New England Procedure for Determining and Implementing Transmission Facility Ratings in New England (PP7 or Procedure) </w:t>
        </w:r>
        <w:r w:rsidRPr="000949A2">
          <w:t>describes the provisions for the</w:t>
        </w:r>
        <w:del w:id="36" w:author="Author">
          <w:r w:rsidRPr="000949A2" w:rsidDel="00BE102D">
            <w:delText xml:space="preserve"> reporting and review of transmission facility</w:delText>
          </w:r>
        </w:del>
        <w:r w:rsidR="00BE102D">
          <w:t xml:space="preserve"> determination of transmission facility</w:t>
        </w:r>
        <w:r w:rsidRPr="000949A2">
          <w:t xml:space="preserve"> ratings</w:t>
        </w:r>
        <w:r>
          <w:t xml:space="preserve"> </w:t>
        </w:r>
        <w:r w:rsidR="00BE102D">
          <w:t xml:space="preserve">by Market Participants and submittal and review of any transmission facility ratings methodologies that vary from this Procedure </w:t>
        </w:r>
        <w:r>
          <w:t>by ISO New England (</w:t>
        </w:r>
        <w:del w:id="37" w:author="Author">
          <w:r w:rsidDel="00BE102D">
            <w:delText xml:space="preserve">the </w:delText>
          </w:r>
        </w:del>
        <w:r>
          <w:t>ISO)</w:t>
        </w:r>
        <w:r>
          <w:rPr>
            <w:rStyle w:val="FootnoteReference"/>
          </w:rPr>
          <w:footnoteReference w:id="1"/>
        </w:r>
        <w:r>
          <w:t xml:space="preserve">. </w:t>
        </w:r>
      </w:ins>
    </w:p>
    <w:p w14:paraId="09110865" w14:textId="77777777" w:rsidR="005447C1" w:rsidDel="00F13416" w:rsidRDefault="005447C1" w:rsidP="005447C1">
      <w:pPr>
        <w:pStyle w:val="BodyText"/>
        <w:rPr>
          <w:del w:id="40" w:author="Author"/>
        </w:rPr>
      </w:pPr>
      <w:r>
        <w:t>Th</w:t>
      </w:r>
      <w:del w:id="41" w:author="Author">
        <w:r w:rsidDel="00F13416">
          <w:delText xml:space="preserve">ese procedures </w:delText>
        </w:r>
      </w:del>
      <w:ins w:id="42" w:author="Author">
        <w:r w:rsidR="00F13416">
          <w:t xml:space="preserve">is Procedure </w:t>
        </w:r>
      </w:ins>
      <w:r>
        <w:t>describe</w:t>
      </w:r>
      <w:ins w:id="43" w:author="Author">
        <w:r w:rsidR="00F13416">
          <w:t>s</w:t>
        </w:r>
        <w:r w:rsidR="002D5AB5">
          <w:t xml:space="preserve"> the</w:t>
        </w:r>
        <w:del w:id="44" w:author="Author">
          <w:r w:rsidR="00F13416" w:rsidDel="002D5AB5">
            <w:delText xml:space="preserve"> </w:delText>
          </w:r>
        </w:del>
      </w:ins>
      <w:del w:id="45" w:author="Author">
        <w:r w:rsidDel="00F13416">
          <w:delText>:</w:delText>
        </w:r>
      </w:del>
    </w:p>
    <w:p w14:paraId="6D7BB65F" w14:textId="77777777" w:rsidR="005447C1" w:rsidRDefault="005447C1" w:rsidP="004B5BC5">
      <w:pPr>
        <w:pStyle w:val="BodyText"/>
      </w:pPr>
      <w:del w:id="46" w:author="Author">
        <w:r w:rsidDel="00F13416">
          <w:delText>T</w:delText>
        </w:r>
      </w:del>
      <w:ins w:id="47" w:author="Author">
        <w:del w:id="48" w:author="Author">
          <w:r w:rsidR="00F13416" w:rsidDel="0074476F">
            <w:delText>t</w:delText>
          </w:r>
        </w:del>
      </w:ins>
      <w:del w:id="49" w:author="Author">
        <w:r w:rsidDel="0074476F">
          <w:delText>he</w:delText>
        </w:r>
      </w:del>
      <w:r>
        <w:t xml:space="preserve"> </w:t>
      </w:r>
      <w:del w:id="50" w:author="Author">
        <w:r w:rsidDel="002D5AB5">
          <w:delText xml:space="preserve">collaborative development of </w:delText>
        </w:r>
        <w:r w:rsidR="008537A0" w:rsidDel="002D5AB5">
          <w:delText>s</w:delText>
        </w:r>
      </w:del>
      <w:ins w:id="51" w:author="Author">
        <w:r w:rsidR="002D5AB5">
          <w:t>S</w:t>
        </w:r>
      </w:ins>
      <w:r w:rsidR="008537A0">
        <w:t>easonal</w:t>
      </w:r>
      <w:ins w:id="52" w:author="Author">
        <w:r w:rsidR="0008593C">
          <w:rPr>
            <w:rStyle w:val="FootnoteReference"/>
          </w:rPr>
          <w:footnoteReference w:id="2"/>
        </w:r>
      </w:ins>
      <w:r w:rsidR="008537A0">
        <w:t xml:space="preserve"> and </w:t>
      </w:r>
      <w:ins w:id="54" w:author="Author">
        <w:r w:rsidR="002D5AB5">
          <w:t>A</w:t>
        </w:r>
      </w:ins>
      <w:del w:id="55" w:author="Author">
        <w:r w:rsidR="008537A0" w:rsidDel="002D5AB5">
          <w:delText>a</w:delText>
        </w:r>
      </w:del>
      <w:r w:rsidR="008537A0">
        <w:t>mbient</w:t>
      </w:r>
      <w:ins w:id="56" w:author="Author">
        <w:r w:rsidR="00846911">
          <w:t>-</w:t>
        </w:r>
      </w:ins>
      <w:del w:id="57" w:author="Author">
        <w:r w:rsidR="008537A0" w:rsidDel="00846911">
          <w:delText xml:space="preserve"> </w:delText>
        </w:r>
        <w:r w:rsidR="008537A0" w:rsidDel="002D5AB5">
          <w:delText>a</w:delText>
        </w:r>
      </w:del>
      <w:ins w:id="58" w:author="Author">
        <w:r w:rsidR="002D5AB5">
          <w:t>A</w:t>
        </w:r>
      </w:ins>
      <w:r w:rsidR="008537A0">
        <w:t xml:space="preserve">djusted </w:t>
      </w:r>
      <w:ins w:id="59" w:author="Author">
        <w:r w:rsidR="002D5AB5">
          <w:t>R</w:t>
        </w:r>
      </w:ins>
      <w:del w:id="60" w:author="Author">
        <w:r w:rsidDel="002D5AB5">
          <w:delText>r</w:delText>
        </w:r>
      </w:del>
      <w:r>
        <w:t>ating</w:t>
      </w:r>
      <w:del w:id="61" w:author="Author">
        <w:r w:rsidDel="002D5AB5">
          <w:delText>s</w:delText>
        </w:r>
      </w:del>
      <w:r>
        <w:t xml:space="preserve"> </w:t>
      </w:r>
      <w:ins w:id="62" w:author="Author">
        <w:r w:rsidR="002D5AB5">
          <w:t xml:space="preserve">methodology </w:t>
        </w:r>
      </w:ins>
      <w:r>
        <w:t xml:space="preserve">for transmission </w:t>
      </w:r>
      <w:del w:id="63" w:author="Author">
        <w:r w:rsidDel="0074476F">
          <w:delText xml:space="preserve">equipment </w:delText>
        </w:r>
      </w:del>
      <w:ins w:id="64" w:author="Author">
        <w:r w:rsidR="0074476F">
          <w:t xml:space="preserve">facilities </w:t>
        </w:r>
        <w:r w:rsidR="00DE66BC">
          <w:t xml:space="preserve">for which the </w:t>
        </w:r>
        <w:r w:rsidR="00F13416">
          <w:t xml:space="preserve">Market </w:t>
        </w:r>
        <w:r w:rsidR="00DE66BC">
          <w:t>Participant is required to provide data to ISO</w:t>
        </w:r>
        <w:r w:rsidR="00F13416">
          <w:t>,</w:t>
        </w:r>
        <w:r w:rsidR="00DE66BC">
          <w:t xml:space="preserve"> as </w:t>
        </w:r>
        <w:r w:rsidR="00F13416">
          <w:t>described</w:t>
        </w:r>
        <w:del w:id="65" w:author="Author">
          <w:r w:rsidR="00DE66BC" w:rsidDel="00F13416">
            <w:delText>required</w:delText>
          </w:r>
        </w:del>
        <w:r w:rsidR="00DE66BC">
          <w:t xml:space="preserve"> in </w:t>
        </w:r>
        <w:r w:rsidR="00F13416">
          <w:t>OP-16.</w:t>
        </w:r>
      </w:ins>
      <w:moveFromRangeStart w:id="66" w:author="Author" w:name="move169090990"/>
      <w:moveFrom w:id="67" w:author="Author">
        <w:ins w:id="68" w:author="Author">
          <w:r w:rsidR="00DE66BC" w:rsidDel="00F13416">
            <w:t>ISO New England Operating Procedure No. 16 – Transmission System Data (OP-16).</w:t>
          </w:r>
        </w:ins>
      </w:moveFrom>
      <w:moveFromRangeEnd w:id="66"/>
      <w:del w:id="69" w:author="Author">
        <w:r w:rsidDel="00DE66BC">
          <w:delText>connected at 69</w:delText>
        </w:r>
        <w:r w:rsidR="00EA4AF3" w:rsidDel="00DE66BC">
          <w:delText xml:space="preserve"> </w:delText>
        </w:r>
        <w:r w:rsidDel="00DE66BC">
          <w:delText>kV and above on the electric power system in New England and all generator step up transformers attached to generators of 1 MW or greater that participate in the Energy Market; and</w:delText>
        </w:r>
      </w:del>
    </w:p>
    <w:p w14:paraId="3E1056BE" w14:textId="77777777" w:rsidR="005447C1" w:rsidRDefault="005447C1" w:rsidP="005447C1">
      <w:pPr>
        <w:pStyle w:val="BodyText"/>
      </w:pPr>
      <w:r>
        <w:t xml:space="preserve">The Market Participants and the ISO are responsible for collaborating in the development of </w:t>
      </w:r>
      <w:ins w:id="70" w:author="Author">
        <w:r w:rsidR="002D5AB5">
          <w:t>the transmission facility ratings methodologies described in this Procedure</w:t>
        </w:r>
      </w:ins>
      <w:del w:id="71" w:author="Author">
        <w:r w:rsidDel="002D5AB5">
          <w:delText>rating procedures</w:delText>
        </w:r>
      </w:del>
      <w:r>
        <w:t>.</w:t>
      </w:r>
      <w:del w:id="72" w:author="Author">
        <w:r w:rsidDel="002D5AB5">
          <w:delText xml:space="preserve"> </w:delText>
        </w:r>
      </w:del>
    </w:p>
    <w:p w14:paraId="13DC9729" w14:textId="77777777" w:rsidR="00715F37" w:rsidDel="00F13416" w:rsidRDefault="0061251A" w:rsidP="005447C1">
      <w:pPr>
        <w:pStyle w:val="BodyText"/>
        <w:rPr>
          <w:del w:id="73" w:author="Author"/>
        </w:rPr>
      </w:pPr>
      <w:del w:id="74" w:author="Author">
        <w:r w:rsidDel="00F13416">
          <w:delText>In support of</w:delText>
        </w:r>
      </w:del>
      <w:ins w:id="75" w:author="Author">
        <w:del w:id="76" w:author="Author">
          <w:r w:rsidR="00125646" w:rsidDel="00F13416">
            <w:delText xml:space="preserve"> Attachment Q of the Open Access Transmission Tariff (Attachment Q) and</w:delText>
          </w:r>
        </w:del>
      </w:ins>
      <w:del w:id="77" w:author="Author">
        <w:r w:rsidDel="00F13416">
          <w:delText xml:space="preserve"> </w:delText>
        </w:r>
        <w:r w:rsidR="005447C1" w:rsidDel="00F13416">
          <w:delText>ISO New England Operating Procedure No. 16, Transmission System Data (OP</w:delText>
        </w:r>
        <w:r w:rsidDel="00F13416">
          <w:delText>-</w:delText>
        </w:r>
        <w:r w:rsidR="005447C1" w:rsidDel="00F13416">
          <w:delText xml:space="preserve"> 16),</w:delText>
        </w:r>
        <w:r w:rsidDel="00F13416">
          <w:delText xml:space="preserve"> this ISO New England Planning Procedure No. 7 – ISO New England Procedure for Determining and Implementing Transmission Facility Ratings in New England (PP7 or Procedure)</w:delText>
        </w:r>
        <w:r w:rsidR="000949A2" w:rsidDel="00F13416">
          <w:delText xml:space="preserve"> </w:delText>
        </w:r>
        <w:r w:rsidR="000949A2" w:rsidRPr="000949A2" w:rsidDel="00F13416">
          <w:delText>describes the provisions for the reporting and review of transmission facility ratings</w:delText>
        </w:r>
        <w:r w:rsidR="005447C1" w:rsidDel="00F13416">
          <w:delText xml:space="preserve"> </w:delText>
        </w:r>
        <w:r w:rsidR="00715F37" w:rsidDel="00F13416">
          <w:delText>b</w:delText>
        </w:r>
        <w:r w:rsidR="000949A2" w:rsidDel="00F13416">
          <w:delText>y ISO New England (the ISO)</w:delText>
        </w:r>
        <w:r w:rsidR="000949A2" w:rsidDel="00F13416">
          <w:rPr>
            <w:rStyle w:val="FootnoteReference"/>
          </w:rPr>
          <w:footnoteReference w:id="3"/>
        </w:r>
        <w:r w:rsidR="000949A2" w:rsidDel="00F13416">
          <w:delText xml:space="preserve">. </w:delText>
        </w:r>
      </w:del>
    </w:p>
    <w:p w14:paraId="109FB519" w14:textId="77777777" w:rsidR="005447C1" w:rsidRDefault="00A444FE" w:rsidP="005447C1">
      <w:pPr>
        <w:pStyle w:val="BodyText"/>
      </w:pPr>
      <w:r>
        <w:t xml:space="preserve">A </w:t>
      </w:r>
      <w:ins w:id="86" w:author="Author">
        <w:r w:rsidR="000D770E">
          <w:t xml:space="preserve">Market Participant </w:t>
        </w:r>
      </w:ins>
      <w:del w:id="87" w:author="Author">
        <w:r w:rsidDel="000D770E">
          <w:delText xml:space="preserve">Transmission Facility Owner </w:delText>
        </w:r>
      </w:del>
      <w:r>
        <w:t xml:space="preserve">is </w:t>
      </w:r>
      <w:r w:rsidR="003B4E7F">
        <w:t>an entity that owns or operates</w:t>
      </w:r>
      <w:del w:id="88" w:author="Author">
        <w:r w:rsidR="00715F37" w:rsidDel="00F6544F">
          <w:rPr>
            <w:rStyle w:val="FootnoteReference"/>
          </w:rPr>
          <w:footnoteReference w:id="4"/>
        </w:r>
      </w:del>
      <w:r w:rsidR="003B4E7F">
        <w:t xml:space="preserve"> transmission equipment or Generator Asset step up transformers </w:t>
      </w:r>
      <w:r w:rsidR="003B4E7F">
        <w:rPr>
          <w:szCs w:val="24"/>
        </w:rPr>
        <w:t>(</w:t>
      </w:r>
      <w:r w:rsidR="003B4E7F" w:rsidRPr="00132C8E">
        <w:rPr>
          <w:szCs w:val="24"/>
        </w:rPr>
        <w:t xml:space="preserve">transmission </w:t>
      </w:r>
      <w:r w:rsidR="003B4E7F">
        <w:rPr>
          <w:szCs w:val="24"/>
        </w:rPr>
        <w:t xml:space="preserve">equipment) </w:t>
      </w:r>
      <w:r w:rsidR="003B4E7F">
        <w:lastRenderedPageBreak/>
        <w:t>connected at 69</w:t>
      </w:r>
      <w:r w:rsidR="00632F83">
        <w:t xml:space="preserve"> </w:t>
      </w:r>
      <w:r w:rsidR="003B4E7F">
        <w:t>kV or greater</w:t>
      </w:r>
      <w:r w:rsidR="00715F37">
        <w:t xml:space="preserve"> that are located in the</w:t>
      </w:r>
      <w:del w:id="90" w:author="Author">
        <w:r w:rsidR="00715F37" w:rsidDel="0086255A">
          <w:delText xml:space="preserve"> </w:delText>
        </w:r>
      </w:del>
      <w:r w:rsidR="003B4E7F">
        <w:t xml:space="preserve"> New England</w:t>
      </w:r>
      <w:r w:rsidR="00715F37">
        <w:t xml:space="preserve"> Control Area and are </w:t>
      </w:r>
      <w:r w:rsidR="005447C1">
        <w:t>require</w:t>
      </w:r>
      <w:r w:rsidR="00715F37">
        <w:t>d</w:t>
      </w:r>
      <w:r w:rsidR="005447C1">
        <w:t xml:space="preserve"> </w:t>
      </w:r>
      <w:r w:rsidR="00715F37">
        <w:t xml:space="preserve">to report </w:t>
      </w:r>
      <w:del w:id="91" w:author="Author">
        <w:r w:rsidR="00EB4F97" w:rsidDel="0086255A">
          <w:delText>seasonal</w:delText>
        </w:r>
      </w:del>
      <w:ins w:id="92" w:author="Author">
        <w:del w:id="93" w:author="Author">
          <w:r w:rsidR="0086255A" w:rsidDel="00846911">
            <w:delText>seasonal</w:delText>
          </w:r>
        </w:del>
      </w:ins>
      <w:del w:id="94" w:author="Author">
        <w:r w:rsidR="00EB4F97" w:rsidDel="00846911">
          <w:delText>(monthly)</w:delText>
        </w:r>
      </w:del>
      <w:ins w:id="95" w:author="Author">
        <w:del w:id="96" w:author="Author">
          <w:r w:rsidR="0086255A" w:rsidDel="00846911">
            <w:delText xml:space="preserve"> </w:delText>
          </w:r>
        </w:del>
      </w:ins>
      <w:del w:id="97" w:author="Author">
        <w:r w:rsidR="00EB4F97" w:rsidDel="0086255A">
          <w:delText xml:space="preserve"> </w:delText>
        </w:r>
      </w:del>
      <w:r w:rsidR="00715F37">
        <w:t>transmission facility ratings to the ISO</w:t>
      </w:r>
      <w:r w:rsidR="00715F37">
        <w:rPr>
          <w:rStyle w:val="FootnoteReference"/>
        </w:rPr>
        <w:footnoteReference w:id="5"/>
      </w:r>
      <w:r w:rsidR="00715F37">
        <w:t>.</w:t>
      </w:r>
    </w:p>
    <w:p w14:paraId="59F33235" w14:textId="77777777" w:rsidR="005447C1" w:rsidRDefault="004F48D2" w:rsidP="005447C1">
      <w:pPr>
        <w:pStyle w:val="BodyText"/>
      </w:pPr>
      <w:r>
        <w:t xml:space="preserve">Pursuant to </w:t>
      </w:r>
      <w:r w:rsidR="00623324">
        <w:t>Federal Energy Regulatory Commission (FERC) Order 881</w:t>
      </w:r>
      <w:ins w:id="99" w:author="Author">
        <w:r w:rsidR="0086255A">
          <w:t>,</w:t>
        </w:r>
      </w:ins>
      <w:r>
        <w:t xml:space="preserve"> ISO and the </w:t>
      </w:r>
      <w:ins w:id="100" w:author="Author">
        <w:r w:rsidR="000D770E">
          <w:t xml:space="preserve">Market Participants </w:t>
        </w:r>
      </w:ins>
      <w:del w:id="101" w:author="Author">
        <w:r w:rsidDel="000D770E">
          <w:delText xml:space="preserve">Transmission Facility Owners </w:delText>
        </w:r>
      </w:del>
      <w:r>
        <w:t>shall implement</w:t>
      </w:r>
      <w:del w:id="102" w:author="Author">
        <w:r w:rsidR="00623324" w:rsidDel="004F48D2">
          <w:delText>,</w:delText>
        </w:r>
      </w:del>
      <w:r w:rsidR="00623324">
        <w:t xml:space="preserve"> Ambient-Adjusted Ratings (AAR) on the transmission equipment that makes up a transmission line.  These AAR ratings will not be used for transmission planning and </w:t>
      </w:r>
      <w:r>
        <w:t>will be utilized as described in the ISO Tariff.  Additionally, ISO will support dynamic line ratings</w:t>
      </w:r>
      <w:r w:rsidR="006724DE">
        <w:t xml:space="preserve"> (DLRs)</w:t>
      </w:r>
      <w:r>
        <w:t xml:space="preserve">, as required in the FERC Order 881 should any </w:t>
      </w:r>
      <w:del w:id="103" w:author="Author">
        <w:r w:rsidDel="00846911">
          <w:delText>Transmission Facility Owner</w:delText>
        </w:r>
      </w:del>
      <w:ins w:id="104" w:author="Author">
        <w:r w:rsidR="00846911">
          <w:t>Market Participant</w:t>
        </w:r>
      </w:ins>
      <w:r>
        <w:t xml:space="preserve"> provide </w:t>
      </w:r>
      <w:del w:id="105" w:author="Author">
        <w:r w:rsidDel="00846911">
          <w:delText xml:space="preserve">those </w:delText>
        </w:r>
      </w:del>
      <w:ins w:id="106" w:author="Author">
        <w:r w:rsidR="00846911">
          <w:t xml:space="preserve">such </w:t>
        </w:r>
      </w:ins>
      <w:r>
        <w:t>ratings to ISO</w:t>
      </w:r>
      <w:r w:rsidR="00E9241E">
        <w:t>.</w:t>
      </w:r>
      <w:ins w:id="107" w:author="Author">
        <w:r w:rsidR="005631BF">
          <w:t xml:space="preserve">  DLR ratings methodology shall be provided to ISO as a non-conforming transmission facility rating methodology as described in Section 2.4.</w:t>
        </w:r>
      </w:ins>
    </w:p>
    <w:p w14:paraId="61DA08F2" w14:textId="77777777" w:rsidR="005447C1" w:rsidRDefault="00632E89" w:rsidP="005447C1">
      <w:pPr>
        <w:pStyle w:val="Heading1"/>
        <w:spacing w:before="120"/>
      </w:pPr>
      <w:bookmarkStart w:id="108" w:name="_Toc133653467"/>
      <w:bookmarkStart w:id="109" w:name="_Toc531610711"/>
      <w:r>
        <w:t>Transmission Facility</w:t>
      </w:r>
      <w:r w:rsidR="005447C1">
        <w:t xml:space="preserve"> Rating Procedures</w:t>
      </w:r>
      <w:bookmarkEnd w:id="108"/>
      <w:bookmarkEnd w:id="109"/>
      <w:r w:rsidR="005447C1">
        <w:t xml:space="preserve"> </w:t>
      </w:r>
      <w:r w:rsidR="00100BF2">
        <w:t>(or Methodology)</w:t>
      </w:r>
    </w:p>
    <w:p w14:paraId="04962920" w14:textId="77777777" w:rsidR="00632E89" w:rsidRDefault="00632E89" w:rsidP="00632E89"/>
    <w:p w14:paraId="0FB451BF" w14:textId="77777777" w:rsidR="00632E89" w:rsidRPr="00632E89" w:rsidRDefault="00632E89" w:rsidP="00632E89">
      <w:pPr>
        <w:pStyle w:val="BodyTextNumbering"/>
        <w:spacing w:after="120"/>
      </w:pPr>
      <w:del w:id="110" w:author="Author">
        <w:r w:rsidRPr="00632E89" w:rsidDel="0075186C">
          <w:delText xml:space="preserve">The </w:delText>
        </w:r>
        <w:r w:rsidRPr="00632E89" w:rsidDel="007B5257">
          <w:delText>Transmission Facility Owners</w:delText>
        </w:r>
      </w:del>
      <w:ins w:id="111" w:author="Author">
        <w:r w:rsidR="007B5257">
          <w:t>Market Participants</w:t>
        </w:r>
      </w:ins>
      <w:r w:rsidRPr="00632E89">
        <w:t xml:space="preserve"> shall</w:t>
      </w:r>
      <w:r w:rsidR="004C2FB2">
        <w:t>, consistent with Attachment Q of the Open Access Transmission Tariff</w:t>
      </w:r>
      <w:r w:rsidR="003D59FC">
        <w:t xml:space="preserve"> (Attachment Q)</w:t>
      </w:r>
      <w:r w:rsidR="004C2FB2">
        <w:t xml:space="preserve">, </w:t>
      </w:r>
      <w:r w:rsidRPr="00632E89">
        <w:t>utilize this Section 2</w:t>
      </w:r>
      <w:ins w:id="112" w:author="Author">
        <w:r w:rsidR="0074550B">
          <w:t>.0</w:t>
        </w:r>
      </w:ins>
      <w:r w:rsidRPr="00632E89">
        <w:t xml:space="preserve"> to determine new and revised transmission facility ratings of their transmission facilities </w:t>
      </w:r>
      <w:ins w:id="113" w:author="Author">
        <w:r w:rsidR="0074550B">
          <w:t>for which ISO requires ratings as described in OP-16.</w:t>
        </w:r>
      </w:ins>
      <w:del w:id="114" w:author="Author">
        <w:r w:rsidRPr="00632E89" w:rsidDel="0074550B">
          <w:delText>that are located within the New England Control Area.</w:delText>
        </w:r>
      </w:del>
    </w:p>
    <w:p w14:paraId="13B0CACE" w14:textId="77777777" w:rsidR="00632E89" w:rsidRPr="001F058B" w:rsidRDefault="00632E89" w:rsidP="00632E89">
      <w:pPr>
        <w:pStyle w:val="BodyText"/>
        <w:spacing w:after="120"/>
      </w:pPr>
      <w:r w:rsidRPr="00632E89">
        <w:t xml:space="preserve">The rating of an overall transmission facility shall equal the rating of the most limiting individual </w:t>
      </w:r>
      <w:ins w:id="115" w:author="Author">
        <w:r w:rsidR="0075186C">
          <w:t xml:space="preserve">piece of </w:t>
        </w:r>
      </w:ins>
      <w:r w:rsidRPr="00632E89">
        <w:t>equipment</w:t>
      </w:r>
      <w:r w:rsidR="00A43515">
        <w:t xml:space="preserve">, </w:t>
      </w:r>
      <w:r w:rsidR="00A43515" w:rsidRPr="00632E89">
        <w:t>including</w:t>
      </w:r>
      <w:r w:rsidR="00A43515">
        <w:t xml:space="preserve"> but not limited to relay equipment and</w:t>
      </w:r>
      <w:r w:rsidR="00A43515" w:rsidRPr="00C63EDE">
        <w:t xml:space="preserve"> settings</w:t>
      </w:r>
      <w:r w:rsidR="00A43515">
        <w:t>,</w:t>
      </w:r>
      <w:r w:rsidRPr="00632E89">
        <w:t xml:space="preserve"> compris</w:t>
      </w:r>
      <w:r w:rsidR="0096152B">
        <w:t>ing</w:t>
      </w:r>
      <w:r w:rsidRPr="00632E89">
        <w:t xml:space="preserve"> the facility</w:t>
      </w:r>
      <w:r w:rsidRPr="00C63EDE">
        <w:t>.</w:t>
      </w:r>
    </w:p>
    <w:p w14:paraId="00610014" w14:textId="77777777" w:rsidR="00632E89" w:rsidRPr="00632E89" w:rsidRDefault="00632E89" w:rsidP="001F058B"/>
    <w:p w14:paraId="244CBE6F" w14:textId="77777777" w:rsidR="005447C1" w:rsidDel="000B225A" w:rsidRDefault="001F058B" w:rsidP="00361B76">
      <w:pPr>
        <w:pStyle w:val="Heading2"/>
        <w:rPr>
          <w:del w:id="116" w:author="Author"/>
        </w:rPr>
      </w:pPr>
      <w:bookmarkStart w:id="117" w:name="_Toc133653468"/>
      <w:bookmarkStart w:id="118" w:name="_Toc531610712"/>
      <w:del w:id="119" w:author="Author">
        <w:r w:rsidDel="000B225A">
          <w:delText xml:space="preserve">Responsibility </w:delText>
        </w:r>
        <w:r w:rsidR="00585466" w:rsidDel="000B225A">
          <w:delText>of</w:delText>
        </w:r>
        <w:r w:rsidDel="000B225A">
          <w:delText xml:space="preserve"> Trans</w:delText>
        </w:r>
        <w:r w:rsidR="00AF3C71" w:rsidDel="000B225A">
          <w:delText>mission Facility Owners, ISO and the</w:delText>
        </w:r>
        <w:r w:rsidDel="000B225A">
          <w:delText xml:space="preserve"> Reliability Committee </w:delText>
        </w:r>
        <w:bookmarkEnd w:id="117"/>
        <w:bookmarkEnd w:id="118"/>
      </w:del>
    </w:p>
    <w:p w14:paraId="2F326086" w14:textId="77777777" w:rsidR="003F270E" w:rsidDel="000B225A" w:rsidRDefault="003F270E" w:rsidP="003F270E">
      <w:pPr>
        <w:ind w:left="720"/>
        <w:rPr>
          <w:del w:id="120" w:author="Author"/>
        </w:rPr>
      </w:pPr>
    </w:p>
    <w:p w14:paraId="3AADBF62" w14:textId="77777777" w:rsidR="00C4453E" w:rsidDel="000B225A" w:rsidRDefault="003F270E" w:rsidP="00485D33">
      <w:pPr>
        <w:rPr>
          <w:del w:id="121" w:author="Author"/>
          <w:sz w:val="24"/>
        </w:rPr>
      </w:pPr>
      <w:del w:id="122" w:author="Author">
        <w:r w:rsidRPr="008657A5" w:rsidDel="000B225A">
          <w:rPr>
            <w:sz w:val="24"/>
          </w:rPr>
          <w:delText xml:space="preserve">The individual Transmission Facility </w:delText>
        </w:r>
        <w:r w:rsidRPr="003F270E" w:rsidDel="000B225A">
          <w:rPr>
            <w:sz w:val="24"/>
          </w:rPr>
          <w:delText>Owners</w:delText>
        </w:r>
        <w:r w:rsidRPr="008657A5" w:rsidDel="000B225A">
          <w:rPr>
            <w:sz w:val="24"/>
          </w:rPr>
          <w:delText xml:space="preserve"> are responsible for</w:delText>
        </w:r>
        <w:r w:rsidR="002021C9" w:rsidDel="000B225A">
          <w:rPr>
            <w:sz w:val="24"/>
          </w:rPr>
          <w:delText xml:space="preserve"> a</w:delText>
        </w:r>
        <w:r w:rsidRPr="00C4453E" w:rsidDel="000B225A">
          <w:rPr>
            <w:sz w:val="24"/>
          </w:rPr>
          <w:delText>dhering to the ratings methodologies identified in this Procedure, and where that is not possible, the Transmission Facility Owners shall:</w:delText>
        </w:r>
      </w:del>
    </w:p>
    <w:p w14:paraId="3693F01D" w14:textId="77777777" w:rsidR="00100718" w:rsidRPr="008657A5" w:rsidDel="000B225A" w:rsidRDefault="00100718" w:rsidP="00485D33">
      <w:pPr>
        <w:rPr>
          <w:del w:id="123" w:author="Author"/>
        </w:rPr>
      </w:pPr>
    </w:p>
    <w:p w14:paraId="646F5662" w14:textId="77777777" w:rsidR="00C4453E" w:rsidRPr="008657A5" w:rsidDel="000B225A" w:rsidRDefault="00C4453E" w:rsidP="008537A0">
      <w:pPr>
        <w:numPr>
          <w:ilvl w:val="0"/>
          <w:numId w:val="22"/>
        </w:numPr>
        <w:rPr>
          <w:del w:id="124" w:author="Author"/>
          <w:sz w:val="24"/>
          <w:szCs w:val="24"/>
        </w:rPr>
      </w:pPr>
      <w:del w:id="125" w:author="Author">
        <w:r w:rsidRPr="008657A5" w:rsidDel="000B225A">
          <w:rPr>
            <w:sz w:val="24"/>
            <w:szCs w:val="24"/>
          </w:rPr>
          <w:delText>Submit</w:delText>
        </w:r>
        <w:r w:rsidR="00AF3C71" w:rsidDel="000B225A">
          <w:rPr>
            <w:sz w:val="24"/>
            <w:szCs w:val="24"/>
          </w:rPr>
          <w:delText>, to ISO,</w:delText>
        </w:r>
      </w:del>
      <w:ins w:id="126" w:author="Author">
        <w:del w:id="127" w:author="Author">
          <w:r w:rsidR="00125646" w:rsidDel="000B225A">
            <w:rPr>
              <w:sz w:val="24"/>
              <w:szCs w:val="24"/>
            </w:rPr>
            <w:delText xml:space="preserve"> </w:delText>
          </w:r>
        </w:del>
      </w:ins>
      <w:del w:id="128" w:author="Author">
        <w:r w:rsidRPr="008657A5" w:rsidDel="000B225A">
          <w:rPr>
            <w:sz w:val="24"/>
            <w:szCs w:val="24"/>
          </w:rPr>
          <w:delText xml:space="preserve"> documentation</w:delText>
        </w:r>
      </w:del>
      <w:ins w:id="129" w:author="Author">
        <w:del w:id="130" w:author="Author">
          <w:r w:rsidR="00125646" w:rsidDel="000B225A">
            <w:rPr>
              <w:sz w:val="24"/>
              <w:szCs w:val="24"/>
            </w:rPr>
            <w:delText xml:space="preserve"> to ISO</w:delText>
          </w:r>
        </w:del>
      </w:ins>
      <w:del w:id="131" w:author="Author">
        <w:r w:rsidRPr="008657A5" w:rsidDel="000B225A">
          <w:rPr>
            <w:sz w:val="24"/>
            <w:szCs w:val="24"/>
          </w:rPr>
          <w:delText xml:space="preserve"> describing ratings methodologies that are non-conforming to</w:delText>
        </w:r>
      </w:del>
      <w:ins w:id="132" w:author="Author">
        <w:del w:id="133" w:author="Author">
          <w:r w:rsidR="00125646" w:rsidDel="000B225A">
            <w:rPr>
              <w:sz w:val="24"/>
              <w:szCs w:val="24"/>
            </w:rPr>
            <w:delText>not in conformance with</w:delText>
          </w:r>
        </w:del>
      </w:ins>
      <w:del w:id="134" w:author="Author">
        <w:r w:rsidRPr="008657A5" w:rsidDel="000B225A">
          <w:rPr>
            <w:sz w:val="24"/>
            <w:szCs w:val="24"/>
          </w:rPr>
          <w:delText xml:space="preserve"> this Procedure; and</w:delText>
        </w:r>
      </w:del>
    </w:p>
    <w:p w14:paraId="1E51E33E" w14:textId="77777777" w:rsidR="008657A5" w:rsidRPr="008657A5" w:rsidDel="000B225A" w:rsidRDefault="008657A5" w:rsidP="008537A0">
      <w:pPr>
        <w:numPr>
          <w:ilvl w:val="0"/>
          <w:numId w:val="22"/>
        </w:numPr>
        <w:rPr>
          <w:del w:id="135" w:author="Author"/>
          <w:sz w:val="24"/>
          <w:szCs w:val="24"/>
        </w:rPr>
      </w:pPr>
      <w:del w:id="136" w:author="Author">
        <w:r w:rsidRPr="008657A5" w:rsidDel="000B225A">
          <w:rPr>
            <w:sz w:val="24"/>
            <w:szCs w:val="24"/>
          </w:rPr>
          <w:delText>When required, support ISO technical reviews of such methodologies and changes to them.</w:delText>
        </w:r>
      </w:del>
    </w:p>
    <w:p w14:paraId="46877BBE" w14:textId="77777777" w:rsidR="003F270E" w:rsidDel="000B225A" w:rsidRDefault="003F270E" w:rsidP="00485D33">
      <w:pPr>
        <w:ind w:left="1080"/>
        <w:rPr>
          <w:del w:id="137" w:author="Author"/>
          <w:sz w:val="24"/>
          <w:szCs w:val="24"/>
        </w:rPr>
      </w:pPr>
    </w:p>
    <w:p w14:paraId="56A30708" w14:textId="77777777" w:rsidR="00E5642A" w:rsidDel="000B225A" w:rsidRDefault="00E5642A" w:rsidP="00E5642A">
      <w:pPr>
        <w:pStyle w:val="BodyText"/>
        <w:rPr>
          <w:del w:id="138" w:author="Author"/>
        </w:rPr>
      </w:pPr>
      <w:del w:id="139" w:author="Author">
        <w:r w:rsidDel="000B225A">
          <w:lastRenderedPageBreak/>
          <w:delText>The ISO is responsible for:</w:delText>
        </w:r>
      </w:del>
    </w:p>
    <w:p w14:paraId="4751A409" w14:textId="77777777" w:rsidR="008D2C2E" w:rsidDel="000B225A" w:rsidRDefault="008D2C2E" w:rsidP="008537A0">
      <w:pPr>
        <w:pStyle w:val="BodyTextNumbering"/>
        <w:numPr>
          <w:ilvl w:val="0"/>
          <w:numId w:val="23"/>
        </w:numPr>
        <w:rPr>
          <w:del w:id="140" w:author="Author"/>
        </w:rPr>
      </w:pPr>
      <w:del w:id="141" w:author="Author">
        <w:r w:rsidDel="000B225A">
          <w:delText>Initiating improvements in rating methodologies identified in this Procedure to gain consistency and implement best practices;</w:delText>
        </w:r>
      </w:del>
    </w:p>
    <w:p w14:paraId="220EB6DA" w14:textId="77777777" w:rsidR="00E5642A" w:rsidDel="000B225A" w:rsidRDefault="00582C4A" w:rsidP="008537A0">
      <w:pPr>
        <w:pStyle w:val="BodyTextNumbering"/>
        <w:numPr>
          <w:ilvl w:val="0"/>
          <w:numId w:val="23"/>
        </w:numPr>
        <w:rPr>
          <w:del w:id="142" w:author="Author"/>
        </w:rPr>
      </w:pPr>
      <w:ins w:id="143" w:author="Author">
        <w:del w:id="144" w:author="Author">
          <w:r w:rsidDel="000B225A">
            <w:delText xml:space="preserve">Reviewing and </w:delText>
          </w:r>
        </w:del>
      </w:ins>
      <w:del w:id="145" w:author="Author">
        <w:r w:rsidR="00E5642A" w:rsidDel="000B225A">
          <w:delText>M</w:delText>
        </w:r>
      </w:del>
      <w:ins w:id="146" w:author="Author">
        <w:del w:id="147" w:author="Author">
          <w:r w:rsidDel="000B225A">
            <w:delText>m</w:delText>
          </w:r>
        </w:del>
      </w:ins>
      <w:del w:id="148" w:author="Author">
        <w:r w:rsidR="00E5642A" w:rsidDel="000B225A">
          <w:delText xml:space="preserve">aintaining </w:delText>
        </w:r>
      </w:del>
      <w:ins w:id="149" w:author="Author">
        <w:del w:id="150" w:author="Author">
          <w:r w:rsidDel="000B225A">
            <w:delText xml:space="preserve">a record of </w:delText>
          </w:r>
        </w:del>
      </w:ins>
      <w:del w:id="151" w:author="Author">
        <w:r w:rsidR="00E5642A" w:rsidDel="000B225A">
          <w:delText xml:space="preserve">documentation describing </w:delText>
        </w:r>
        <w:r w:rsidR="00063B4D" w:rsidDel="000B225A">
          <w:delText xml:space="preserve"> Facility Owner’s </w:delText>
        </w:r>
      </w:del>
      <w:ins w:id="152" w:author="Author">
        <w:del w:id="153" w:author="Author">
          <w:r w:rsidDel="000B225A">
            <w:delText xml:space="preserve">non-conforming </w:delText>
          </w:r>
        </w:del>
      </w:ins>
      <w:del w:id="154" w:author="Author">
        <w:r w:rsidR="00485D33" w:rsidDel="002354E4">
          <w:delText>present</w:delText>
        </w:r>
        <w:r w:rsidR="00E5642A" w:rsidDel="002354E4">
          <w:delText xml:space="preserve"> </w:delText>
        </w:r>
        <w:r w:rsidR="00E5642A" w:rsidDel="000B225A">
          <w:delText>rating methodologies</w:delText>
        </w:r>
        <w:r w:rsidR="008D2C2E" w:rsidDel="000B225A">
          <w:delText>; and</w:delText>
        </w:r>
      </w:del>
    </w:p>
    <w:p w14:paraId="29898AE9" w14:textId="77777777" w:rsidR="00E5642A" w:rsidDel="000B225A" w:rsidRDefault="00E5642A" w:rsidP="008537A0">
      <w:pPr>
        <w:pStyle w:val="BodyTextNumbering"/>
        <w:numPr>
          <w:ilvl w:val="0"/>
          <w:numId w:val="23"/>
        </w:numPr>
        <w:rPr>
          <w:del w:id="155" w:author="Author"/>
        </w:rPr>
      </w:pPr>
      <w:del w:id="156" w:author="Author">
        <w:r w:rsidDel="000B225A">
          <w:delText xml:space="preserve">Administering technical reviews of such methodologies </w:delText>
        </w:r>
        <w:r w:rsidR="00AB6DB8" w:rsidDel="000B225A">
          <w:delText xml:space="preserve">described in this </w:delText>
        </w:r>
        <w:r w:rsidR="00AB6DB8" w:rsidDel="002354E4">
          <w:delText xml:space="preserve">Planning </w:delText>
        </w:r>
        <w:r w:rsidR="00AB6DB8" w:rsidDel="000B225A">
          <w:delText xml:space="preserve">Procedure </w:delText>
        </w:r>
        <w:r w:rsidDel="000B225A">
          <w:delText>and changes to them</w:delText>
        </w:r>
        <w:r w:rsidR="008D2C2E" w:rsidDel="000B225A">
          <w:delText>.</w:delText>
        </w:r>
      </w:del>
    </w:p>
    <w:p w14:paraId="1CA2CB96" w14:textId="77777777" w:rsidR="005447C1" w:rsidRPr="00276F3D" w:rsidRDefault="005447C1" w:rsidP="00361B76">
      <w:pPr>
        <w:pStyle w:val="Heading2"/>
      </w:pPr>
      <w:bookmarkStart w:id="157" w:name="_Toc133653469"/>
      <w:bookmarkStart w:id="158" w:name="_Toc531610713"/>
      <w:r w:rsidRPr="00276F3D">
        <w:t>Transmission Equipment To Be Rated</w:t>
      </w:r>
      <w:bookmarkEnd w:id="157"/>
      <w:bookmarkEnd w:id="158"/>
    </w:p>
    <w:p w14:paraId="2C690326" w14:textId="77777777" w:rsidR="005447C1" w:rsidRPr="00BA4C78" w:rsidRDefault="005447C1" w:rsidP="00571C56">
      <w:pPr>
        <w:pStyle w:val="BodyText"/>
        <w:spacing w:after="120"/>
      </w:pPr>
      <w:del w:id="159" w:author="Author">
        <w:r w:rsidRPr="00BA4C78" w:rsidDel="00BC3BB2">
          <w:delText>Each Market Participant</w:delText>
        </w:r>
      </w:del>
      <w:ins w:id="160" w:author="Author">
        <w:r w:rsidR="00BC3BB2">
          <w:t>This procedure</w:t>
        </w:r>
      </w:ins>
      <w:del w:id="161" w:author="Author">
        <w:r w:rsidRPr="00BA4C78" w:rsidDel="00BC3BB2">
          <w:delText xml:space="preserve"> shall</w:delText>
        </w:r>
      </w:del>
      <w:r w:rsidRPr="00BA4C78">
        <w:t xml:space="preserve"> establish</w:t>
      </w:r>
      <w:ins w:id="162" w:author="Author">
        <w:r w:rsidR="00BC3BB2">
          <w:t>es</w:t>
        </w:r>
      </w:ins>
      <w:r w:rsidRPr="00BA4C78">
        <w:t xml:space="preserve"> methodologies for rating the following components, as applicable:</w:t>
      </w:r>
    </w:p>
    <w:p w14:paraId="53AA917C" w14:textId="77777777" w:rsidR="005447C1" w:rsidRPr="006720DF" w:rsidRDefault="005447C1" w:rsidP="00571C56">
      <w:pPr>
        <w:spacing w:after="60"/>
        <w:ind w:left="1440"/>
        <w:rPr>
          <w:sz w:val="24"/>
        </w:rPr>
      </w:pPr>
      <w:del w:id="163" w:author="Author">
        <w:r w:rsidRPr="006720DF" w:rsidDel="00772CC2">
          <w:rPr>
            <w:sz w:val="24"/>
          </w:rPr>
          <w:delText>Overhead</w:delText>
        </w:r>
      </w:del>
      <w:r w:rsidRPr="006720DF">
        <w:rPr>
          <w:sz w:val="24"/>
        </w:rPr>
        <w:t xml:space="preserve"> Conductors</w:t>
      </w:r>
    </w:p>
    <w:p w14:paraId="519C233A" w14:textId="77777777" w:rsidR="005447C1" w:rsidRPr="006720DF" w:rsidRDefault="005447C1" w:rsidP="00571C56">
      <w:pPr>
        <w:spacing w:after="60"/>
        <w:ind w:left="1440"/>
        <w:rPr>
          <w:sz w:val="24"/>
        </w:rPr>
      </w:pPr>
      <w:del w:id="164" w:author="Author">
        <w:r w:rsidRPr="006720DF" w:rsidDel="00635582">
          <w:rPr>
            <w:sz w:val="24"/>
          </w:rPr>
          <w:delText xml:space="preserve">Underground </w:delText>
        </w:r>
      </w:del>
      <w:r w:rsidRPr="006720DF">
        <w:rPr>
          <w:sz w:val="24"/>
        </w:rPr>
        <w:t>Cables</w:t>
      </w:r>
    </w:p>
    <w:p w14:paraId="6E005876" w14:textId="77777777" w:rsidR="005447C1" w:rsidRPr="006720DF" w:rsidRDefault="005447C1" w:rsidP="00571C56">
      <w:pPr>
        <w:spacing w:after="60"/>
        <w:ind w:left="1440"/>
        <w:rPr>
          <w:sz w:val="24"/>
        </w:rPr>
      </w:pPr>
      <w:del w:id="165" w:author="Author">
        <w:r w:rsidRPr="006720DF" w:rsidDel="00635582">
          <w:rPr>
            <w:sz w:val="24"/>
          </w:rPr>
          <w:delText xml:space="preserve">Power </w:delText>
        </w:r>
      </w:del>
      <w:r w:rsidRPr="006720DF">
        <w:rPr>
          <w:sz w:val="24"/>
        </w:rPr>
        <w:t>Transformers</w:t>
      </w:r>
    </w:p>
    <w:p w14:paraId="1E4E9264" w14:textId="77777777" w:rsidR="005447C1" w:rsidRPr="006720DF" w:rsidRDefault="005447C1" w:rsidP="00571C56">
      <w:pPr>
        <w:spacing w:after="60"/>
        <w:ind w:left="1440"/>
        <w:rPr>
          <w:sz w:val="24"/>
        </w:rPr>
      </w:pPr>
      <w:r w:rsidRPr="006720DF">
        <w:rPr>
          <w:sz w:val="24"/>
        </w:rPr>
        <w:t>Series and Shunt Reactive Elements</w:t>
      </w:r>
    </w:p>
    <w:p w14:paraId="4752D2FB" w14:textId="77777777" w:rsidR="005447C1" w:rsidRPr="006720DF" w:rsidRDefault="005447C1" w:rsidP="00571C56">
      <w:pPr>
        <w:spacing w:after="60"/>
        <w:ind w:left="1440"/>
        <w:rPr>
          <w:sz w:val="24"/>
        </w:rPr>
      </w:pPr>
      <w:r w:rsidRPr="006720DF">
        <w:rPr>
          <w:sz w:val="24"/>
        </w:rPr>
        <w:t>Circuit Breakers</w:t>
      </w:r>
    </w:p>
    <w:p w14:paraId="4F74BA0E" w14:textId="77777777" w:rsidR="005447C1" w:rsidRPr="006720DF" w:rsidRDefault="005447C1" w:rsidP="00571C56">
      <w:pPr>
        <w:spacing w:after="60"/>
        <w:ind w:left="1440"/>
        <w:rPr>
          <w:sz w:val="24"/>
        </w:rPr>
      </w:pPr>
      <w:del w:id="166" w:author="Author">
        <w:r w:rsidRPr="006720DF" w:rsidDel="00635582">
          <w:rPr>
            <w:sz w:val="24"/>
          </w:rPr>
          <w:delText xml:space="preserve">Disconnect </w:delText>
        </w:r>
      </w:del>
      <w:r w:rsidRPr="006720DF">
        <w:rPr>
          <w:sz w:val="24"/>
        </w:rPr>
        <w:t xml:space="preserve">Switches </w:t>
      </w:r>
    </w:p>
    <w:p w14:paraId="4C1280E1" w14:textId="77777777" w:rsidR="005447C1" w:rsidRPr="006720DF" w:rsidRDefault="005447C1" w:rsidP="00571C56">
      <w:pPr>
        <w:spacing w:after="60"/>
        <w:ind w:left="1440"/>
        <w:rPr>
          <w:sz w:val="24"/>
        </w:rPr>
      </w:pPr>
      <w:r w:rsidRPr="006720DF">
        <w:rPr>
          <w:sz w:val="24"/>
        </w:rPr>
        <w:t>Current Transformers</w:t>
      </w:r>
    </w:p>
    <w:p w14:paraId="7CE710C0" w14:textId="77777777" w:rsidR="005447C1" w:rsidRPr="006720DF" w:rsidRDefault="005447C1" w:rsidP="00571C56">
      <w:pPr>
        <w:spacing w:after="60"/>
        <w:ind w:left="1440"/>
        <w:rPr>
          <w:sz w:val="24"/>
        </w:rPr>
      </w:pPr>
      <w:r w:rsidRPr="006720DF">
        <w:rPr>
          <w:sz w:val="24"/>
        </w:rPr>
        <w:t>Line Traps</w:t>
      </w:r>
    </w:p>
    <w:p w14:paraId="477A8DDC" w14:textId="77777777" w:rsidR="005447C1" w:rsidRPr="006720DF" w:rsidRDefault="005447C1" w:rsidP="00571C56">
      <w:pPr>
        <w:spacing w:after="60"/>
        <w:ind w:left="1440"/>
        <w:rPr>
          <w:sz w:val="24"/>
        </w:rPr>
      </w:pPr>
      <w:del w:id="167" w:author="Author">
        <w:r w:rsidRPr="006720DF" w:rsidDel="00772CC2">
          <w:rPr>
            <w:sz w:val="24"/>
          </w:rPr>
          <w:delText xml:space="preserve">Substation </w:delText>
        </w:r>
      </w:del>
      <w:r w:rsidRPr="006720DF">
        <w:rPr>
          <w:sz w:val="24"/>
        </w:rPr>
        <w:t xml:space="preserve">Buses </w:t>
      </w:r>
    </w:p>
    <w:p w14:paraId="43A1115B" w14:textId="77777777" w:rsidR="005447C1" w:rsidRPr="006720DF" w:rsidRDefault="005447C1" w:rsidP="00571C56">
      <w:pPr>
        <w:spacing w:after="60"/>
        <w:ind w:left="1440"/>
        <w:rPr>
          <w:sz w:val="24"/>
        </w:rPr>
      </w:pPr>
      <w:r w:rsidRPr="006720DF">
        <w:rPr>
          <w:sz w:val="24"/>
        </w:rPr>
        <w:t>Current Transformer Circuits</w:t>
      </w:r>
    </w:p>
    <w:p w14:paraId="1523A122" w14:textId="77777777" w:rsidR="005447C1" w:rsidRPr="006720DF" w:rsidRDefault="005447C1" w:rsidP="00571C56">
      <w:pPr>
        <w:spacing w:after="60"/>
        <w:ind w:left="1440"/>
        <w:rPr>
          <w:sz w:val="24"/>
        </w:rPr>
      </w:pPr>
      <w:r w:rsidRPr="006720DF">
        <w:rPr>
          <w:sz w:val="24"/>
        </w:rPr>
        <w:t>VAR Compensators</w:t>
      </w:r>
    </w:p>
    <w:p w14:paraId="12E95D5C" w14:textId="77777777" w:rsidR="005447C1" w:rsidRPr="006720DF" w:rsidRDefault="005447C1" w:rsidP="00571C56">
      <w:pPr>
        <w:spacing w:after="240"/>
        <w:ind w:left="1440"/>
        <w:rPr>
          <w:sz w:val="24"/>
        </w:rPr>
      </w:pPr>
      <w:r w:rsidRPr="006720DF">
        <w:rPr>
          <w:sz w:val="24"/>
        </w:rPr>
        <w:t>HVDC Systems</w:t>
      </w:r>
    </w:p>
    <w:p w14:paraId="1DAF5B41" w14:textId="77777777" w:rsidR="005447C1" w:rsidRDefault="005447C1" w:rsidP="00571C56">
      <w:pPr>
        <w:pStyle w:val="BodyText"/>
      </w:pPr>
      <w:r w:rsidRPr="00276F3D">
        <w:t xml:space="preserve">As described in </w:t>
      </w:r>
      <w:r w:rsidRPr="00F649F4">
        <w:t>Section 2.4</w:t>
      </w:r>
      <w:r w:rsidRPr="0084024C">
        <w:t xml:space="preserve"> below, guidelines representative of “Best Rating Practices</w:t>
      </w:r>
      <w:r w:rsidRPr="00276F3D">
        <w:t>” for each of the above components are provided in the Appendices.</w:t>
      </w:r>
      <w:ins w:id="168" w:author="Author">
        <w:r w:rsidR="0075186C">
          <w:t xml:space="preserve"> </w:t>
        </w:r>
      </w:ins>
    </w:p>
    <w:p w14:paraId="6B4C955E" w14:textId="77777777" w:rsidR="005447C1" w:rsidRDefault="005447C1" w:rsidP="00361B76">
      <w:pPr>
        <w:pStyle w:val="Heading2"/>
      </w:pPr>
      <w:bookmarkStart w:id="169" w:name="_Toc133653470"/>
      <w:bookmarkStart w:id="170" w:name="_Toc531610714"/>
      <w:r>
        <w:t>Ratings and Limits To Be Assigned</w:t>
      </w:r>
      <w:bookmarkEnd w:id="169"/>
      <w:bookmarkEnd w:id="170"/>
    </w:p>
    <w:p w14:paraId="740B1F4C" w14:textId="77777777" w:rsidR="003E2300" w:rsidRDefault="003E2300" w:rsidP="007F296B">
      <w:pPr>
        <w:pStyle w:val="Heading3"/>
        <w:rPr>
          <w:ins w:id="171" w:author="Author"/>
        </w:rPr>
      </w:pPr>
      <w:ins w:id="172" w:author="Author">
        <w:r>
          <w:t xml:space="preserve">Seasonal </w:t>
        </w:r>
        <w:r w:rsidR="00DA40BF">
          <w:t xml:space="preserve">and Study Case </w:t>
        </w:r>
        <w:r>
          <w:t>Ratings</w:t>
        </w:r>
      </w:ins>
    </w:p>
    <w:p w14:paraId="69BC9307" w14:textId="77777777" w:rsidR="003E2300" w:rsidRDefault="00721CA0" w:rsidP="003E2300">
      <w:pPr>
        <w:pStyle w:val="BodyText"/>
        <w:spacing w:after="120"/>
        <w:rPr>
          <w:ins w:id="173" w:author="Author"/>
        </w:rPr>
      </w:pPr>
      <w:ins w:id="174" w:author="Author">
        <w:r>
          <w:t>Market Participants</w:t>
        </w:r>
        <w:r w:rsidR="003E2300">
          <w:t xml:space="preserve"> are responsible for developing and submitting </w:t>
        </w:r>
        <w:r w:rsidR="007F296B">
          <w:t xml:space="preserve">monthly </w:t>
        </w:r>
        <w:r w:rsidR="0075186C">
          <w:t>S</w:t>
        </w:r>
        <w:del w:id="175" w:author="Author">
          <w:r w:rsidR="007F296B" w:rsidDel="0075186C">
            <w:delText>s</w:delText>
          </w:r>
        </w:del>
        <w:r w:rsidR="003E2300">
          <w:t xml:space="preserve">easonal and Study Case Ratings for Transmission Facilities.  Seasonal Ratings include Normal, LTE, STE, and DAL ratings for a </w:t>
        </w:r>
        <w:r w:rsidR="004B5BC5">
          <w:t>t</w:t>
        </w:r>
        <w:r w:rsidR="003E2300">
          <w:t xml:space="preserve">ransmission </w:t>
        </w:r>
        <w:r w:rsidR="004B5BC5">
          <w:t>f</w:t>
        </w:r>
        <w:r w:rsidR="003E2300">
          <w:t xml:space="preserve">acility for each of the </w:t>
        </w:r>
        <w:r w:rsidR="00D87F1F">
          <w:t>defined s</w:t>
        </w:r>
        <w:del w:id="176" w:author="Author">
          <w:r w:rsidR="003E2300" w:rsidDel="00D87F1F">
            <w:delText>S</w:delText>
          </w:r>
        </w:del>
        <w:r w:rsidR="003E2300">
          <w:t>easons</w:t>
        </w:r>
        <w:r w:rsidR="00D87F1F">
          <w:t>,</w:t>
        </w:r>
        <w:r w:rsidR="003E2300">
          <w:t xml:space="preserve"> as determined through the annual seasonal assumption calculation process.  Study Case Ratings </w:t>
        </w:r>
        <w:r w:rsidR="003E2300">
          <w:lastRenderedPageBreak/>
          <w:t xml:space="preserve">include Normal, LTE, STE, and DAL ratings for a </w:t>
        </w:r>
        <w:r w:rsidR="004B5BC5">
          <w:t>t</w:t>
        </w:r>
        <w:r w:rsidR="003E2300">
          <w:t xml:space="preserve">ransmission </w:t>
        </w:r>
        <w:r w:rsidR="004B5BC5">
          <w:t>f</w:t>
        </w:r>
        <w:r w:rsidR="003E2300">
          <w:t>acility for each required Study Case set of assumptions as defined by the ISO.</w:t>
        </w:r>
      </w:ins>
    </w:p>
    <w:p w14:paraId="02616D75" w14:textId="77777777" w:rsidR="003E2300" w:rsidRDefault="003E2300" w:rsidP="003E2300">
      <w:pPr>
        <w:rPr>
          <w:ins w:id="177" w:author="Author"/>
        </w:rPr>
      </w:pPr>
    </w:p>
    <w:p w14:paraId="6EB0C2EB" w14:textId="77777777" w:rsidR="003E2300" w:rsidRDefault="003E2300" w:rsidP="001E024C">
      <w:pPr>
        <w:pStyle w:val="BodyText"/>
        <w:rPr>
          <w:ins w:id="178" w:author="Author"/>
        </w:rPr>
      </w:pPr>
      <w:ins w:id="179" w:author="Author">
        <w:r>
          <w:t xml:space="preserve">The </w:t>
        </w:r>
        <w:r w:rsidR="00C01C21">
          <w:t>Seasonal and Study Case</w:t>
        </w:r>
        <w:r>
          <w:t xml:space="preserve"> ratings are determined using the input assumptions of Appendix A, General Rating Parameters</w:t>
        </w:r>
        <w:r w:rsidR="00CF77D4">
          <w:t xml:space="preserve"> or using an approved non-conforming methodology as described in Section 2.4</w:t>
        </w:r>
        <w:r>
          <w:t>.  These assumptions are recalculated at least annually using up-to-date historical weather data</w:t>
        </w:r>
        <w:r w:rsidR="0075186C">
          <w:t xml:space="preserve">. </w:t>
        </w:r>
        <w:del w:id="180" w:author="Author">
          <w:r w:rsidDel="0075186C">
            <w:delText xml:space="preserve"> and t</w:delText>
          </w:r>
        </w:del>
        <w:r w:rsidR="0075186C">
          <w:t>T</w:t>
        </w:r>
        <w:r>
          <w:t xml:space="preserve">he input assumptions shall, if necessary based upon the methodology described in Appendix A, be updated to reflect that weather data. </w:t>
        </w:r>
        <w:del w:id="181" w:author="Author">
          <w:r w:rsidDel="0075186C">
            <w:delText xml:space="preserve">The </w:delText>
          </w:r>
        </w:del>
        <w:r w:rsidR="00721CA0">
          <w:t>Market Participant</w:t>
        </w:r>
        <w:r w:rsidR="0075186C">
          <w:t>s</w:t>
        </w:r>
        <w:r>
          <w:t xml:space="preserve"> shall recalculate the Seasonal Ratings </w:t>
        </w:r>
        <w:r w:rsidR="0075186C">
          <w:t xml:space="preserve">for a </w:t>
        </w:r>
        <w:del w:id="182" w:author="Author">
          <w:r w:rsidR="0075186C" w:rsidDel="004B5BC5">
            <w:delText>T</w:delText>
          </w:r>
        </w:del>
        <w:r w:rsidR="004B5BC5">
          <w:t>t</w:t>
        </w:r>
        <w:r w:rsidR="0075186C">
          <w:t xml:space="preserve">ransmission </w:t>
        </w:r>
        <w:del w:id="183" w:author="Author">
          <w:r w:rsidR="0075186C" w:rsidDel="004B5BC5">
            <w:delText>F</w:delText>
          </w:r>
        </w:del>
        <w:r w:rsidR="004B5BC5">
          <w:t>f</w:t>
        </w:r>
        <w:r w:rsidR="0075186C">
          <w:t xml:space="preserve">acility </w:t>
        </w:r>
        <w:r>
          <w:t xml:space="preserve">at least annually and whenever the input assumptions are modified.  </w:t>
        </w:r>
      </w:ins>
    </w:p>
    <w:p w14:paraId="0E32B207" w14:textId="77777777" w:rsidR="003E2300" w:rsidRPr="0099487B" w:rsidRDefault="003E2300" w:rsidP="003E2300">
      <w:pPr>
        <w:rPr>
          <w:ins w:id="184" w:author="Author"/>
        </w:rPr>
      </w:pPr>
    </w:p>
    <w:p w14:paraId="49E47C4D" w14:textId="77777777" w:rsidR="003E2300" w:rsidRDefault="003E2300" w:rsidP="007F296B">
      <w:pPr>
        <w:pStyle w:val="Heading3"/>
        <w:rPr>
          <w:ins w:id="185" w:author="Author"/>
        </w:rPr>
      </w:pPr>
      <w:ins w:id="186" w:author="Author">
        <w:r>
          <w:t>Ambient-Adjusted Ratings</w:t>
        </w:r>
      </w:ins>
    </w:p>
    <w:p w14:paraId="5D8173EE" w14:textId="42DACBDF" w:rsidR="003E2300" w:rsidRDefault="003E2300" w:rsidP="003E2300">
      <w:pPr>
        <w:pStyle w:val="BodyText"/>
        <w:rPr>
          <w:ins w:id="187" w:author="Author"/>
        </w:rPr>
      </w:pPr>
      <w:ins w:id="188" w:author="Author">
        <w:r>
          <w:t>Ambient-Adjusted Ratings shall, consistent with Attachment Q of the Open Access Transmission Tariff, be ca</w:t>
        </w:r>
        <w:r w:rsidR="007D568D">
          <w:t>lculated at least hourly for a transmission f</w:t>
        </w:r>
        <w:r>
          <w:t xml:space="preserve">acility that is not excepted from Ambient-Adjusted Ratings pursuant to Attachment Q.  Ambient-Adjusted Ratings must be </w:t>
        </w:r>
        <w:r w:rsidR="007A6C90">
          <w:t>valid for at least</w:t>
        </w:r>
        <w:r w:rsidR="00D87F1F">
          <w:t>, but not limited to,</w:t>
        </w:r>
        <w:r w:rsidR="007A6C90">
          <w:t xml:space="preserve"> the range of historical temperatures plus or minus a margin of ten degrees Fahrenheit (e.g., if the historical actual temperatures range from -30F to 10</w:t>
        </w:r>
        <w:r w:rsidR="00380DE6">
          <w:t>5</w:t>
        </w:r>
        <w:r w:rsidR="007A6C90">
          <w:t>F</w:t>
        </w:r>
        <w:r w:rsidR="006438C2">
          <w:t>, then a valid Ambient-Adjusted Rating must be available for the temperature range from -40F to 11</w:t>
        </w:r>
        <w:r w:rsidR="00380DE6">
          <w:t>5</w:t>
        </w:r>
        <w:r w:rsidR="006438C2">
          <w:t>F).</w:t>
        </w:r>
        <w:del w:id="189" w:author="Author">
          <w:r w:rsidDel="006438C2">
            <w:delText xml:space="preserve">able to be calculated to ensure that equipment ratings are available for at least 10 degrees Fahrenheit higher than the highest historical high temperature and at least 10 degrees lower than the lowest historical low temperature. </w:delText>
          </w:r>
        </w:del>
        <w:r>
          <w:t xml:space="preserve"> In the event that the forecast temperature is outside of the </w:t>
        </w:r>
        <w:r w:rsidR="007D568D">
          <w:t>Market Participants’</w:t>
        </w:r>
        <w:r>
          <w:t xml:space="preserve"> pre-determined high and low calculation temperatures, the </w:t>
        </w:r>
        <w:r w:rsidR="007D568D">
          <w:t>Market Participants</w:t>
        </w:r>
        <w:r>
          <w:t xml:space="preserve"> shall use the pre-determined high and low temperatures to set the </w:t>
        </w:r>
        <w:r w:rsidR="007D568D">
          <w:t>t</w:t>
        </w:r>
        <w:r>
          <w:t xml:space="preserve">ransmission </w:t>
        </w:r>
        <w:r w:rsidR="007D568D">
          <w:t>facility r</w:t>
        </w:r>
        <w:r>
          <w:t xml:space="preserve">ating.  </w:t>
        </w:r>
      </w:ins>
    </w:p>
    <w:p w14:paraId="4A49691F" w14:textId="77777777" w:rsidR="003E2300" w:rsidRDefault="003E2300" w:rsidP="00D9679F">
      <w:pPr>
        <w:rPr>
          <w:ins w:id="190" w:author="Author"/>
          <w:sz w:val="24"/>
        </w:rPr>
      </w:pPr>
    </w:p>
    <w:p w14:paraId="7D52A72B" w14:textId="77777777" w:rsidR="00F45F7D" w:rsidRDefault="00F45F7D" w:rsidP="00F45F7D">
      <w:pPr>
        <w:pStyle w:val="Heading3"/>
      </w:pPr>
      <w:r>
        <w:t>Determination of Normal Ratings and Emergency Ratings:</w:t>
      </w:r>
    </w:p>
    <w:p w14:paraId="66E425D0" w14:textId="77777777" w:rsidR="00F45F7D" w:rsidRPr="00F45F7D" w:rsidRDefault="00F45F7D" w:rsidP="00F45F7D"/>
    <w:p w14:paraId="598B8CE1" w14:textId="77777777" w:rsidR="005447C1" w:rsidRDefault="00100718" w:rsidP="005447C1">
      <w:pPr>
        <w:pStyle w:val="BodyText"/>
      </w:pPr>
      <w:r>
        <w:t xml:space="preserve">The </w:t>
      </w:r>
      <w:del w:id="191" w:author="Author">
        <w:r w:rsidDel="00380DE6">
          <w:delText>design</w:delText>
        </w:r>
      </w:del>
      <w:r>
        <w:t xml:space="preserve"> criteria are described in Appendix A, General Rating Parameters for Seasonal Ratings. Equipment</w:t>
      </w:r>
      <w:del w:id="192" w:author="Author">
        <w:r w:rsidDel="006438C2">
          <w:delText xml:space="preserve"> </w:delText>
        </w:r>
      </w:del>
      <w:ins w:id="193" w:author="Author">
        <w:r w:rsidR="006438C2">
          <w:t>-</w:t>
        </w:r>
      </w:ins>
      <w:r>
        <w:t>specific rating methodology is described in subsequent Appendices. The</w:t>
      </w:r>
      <w:r w:rsidR="00F45F7D">
        <w:t xml:space="preserve"> </w:t>
      </w:r>
      <w:r w:rsidR="005447C1">
        <w:t xml:space="preserve">conditions in which the Normal Ratings and Emergency Ratings are applied, </w:t>
      </w:r>
      <w:r w:rsidR="005447C1" w:rsidRPr="00E43A3E">
        <w:t>actions to be taken to maintain equipment loadings within ratings and limits</w:t>
      </w:r>
      <w:r w:rsidR="00F45F7D">
        <w:t>,</w:t>
      </w:r>
      <w:r w:rsidR="005447C1">
        <w:t xml:space="preserve"> and the associated allowable durations of time associated with operation at each rating</w:t>
      </w:r>
      <w:r w:rsidR="00F45F7D">
        <w:t xml:space="preserve"> are described in OP-19</w:t>
      </w:r>
      <w:r w:rsidR="005447C1">
        <w:t xml:space="preserve">. These conditions and times must be consistent with those used to determine the corresponding ratings. Thus, </w:t>
      </w:r>
    </w:p>
    <w:p w14:paraId="59A8784A" w14:textId="79560348" w:rsidR="005447C1" w:rsidRDefault="005447C1" w:rsidP="00100BF2">
      <w:pPr>
        <w:pStyle w:val="BodyText"/>
        <w:numPr>
          <w:ilvl w:val="0"/>
          <w:numId w:val="24"/>
        </w:numPr>
      </w:pPr>
      <w:r>
        <w:t xml:space="preserve">The </w:t>
      </w:r>
      <w:r>
        <w:rPr>
          <w:u w:val="single"/>
        </w:rPr>
        <w:t>Normal Rating</w:t>
      </w:r>
      <w:r>
        <w:t xml:space="preserve"> is the rating</w:t>
      </w:r>
      <w:ins w:id="194" w:author="Author">
        <w:r w:rsidR="00493B02">
          <w:t xml:space="preserve"> </w:t>
        </w:r>
      </w:ins>
      <w:r>
        <w:t xml:space="preserve">which will allow maximum </w:t>
      </w:r>
      <w:del w:id="195" w:author="Author">
        <w:r w:rsidDel="00380DE6">
          <w:delText xml:space="preserve">equipment </w:delText>
        </w:r>
      </w:del>
      <w:r>
        <w:t>loading</w:t>
      </w:r>
      <w:ins w:id="196" w:author="Author">
        <w:r w:rsidR="00380DE6">
          <w:t xml:space="preserve"> under the conditions defined in Appendix A without incurring loss of life at design criteria</w:t>
        </w:r>
      </w:ins>
      <w:del w:id="197" w:author="Author">
        <w:r w:rsidDel="00380DE6">
          <w:delText xml:space="preserve"> </w:delText>
        </w:r>
      </w:del>
      <w:ins w:id="198" w:author="Author">
        <w:del w:id="199" w:author="Author">
          <w:r w:rsidR="00E43A3E" w:rsidDel="00380DE6">
            <w:delText>with</w:delText>
          </w:r>
        </w:del>
      </w:ins>
      <w:del w:id="200" w:author="Author">
        <w:r w:rsidR="00100718" w:rsidDel="00380DE6">
          <w:delText xml:space="preserve">in the appropriate </w:delText>
        </w:r>
      </w:del>
      <w:ins w:id="201" w:author="Author">
        <w:del w:id="202" w:author="Author">
          <w:r w:rsidR="00E43A3E" w:rsidDel="00380DE6">
            <w:delText>time period</w:delText>
          </w:r>
        </w:del>
      </w:ins>
      <w:del w:id="203" w:author="Author">
        <w:r w:rsidR="00100718" w:rsidDel="00380DE6">
          <w:delText xml:space="preserve">season </w:delText>
        </w:r>
        <w:r w:rsidDel="00380DE6">
          <w:delText xml:space="preserve">without incurring loss of life </w:delText>
        </w:r>
      </w:del>
      <w:ins w:id="204" w:author="Author">
        <w:del w:id="205" w:author="Author">
          <w:r w:rsidR="00493B02" w:rsidDel="00380DE6">
            <w:delText xml:space="preserve">at </w:delText>
          </w:r>
        </w:del>
      </w:ins>
      <w:del w:id="206" w:author="Author">
        <w:r w:rsidDel="00380DE6">
          <w:delText>design criteria</w:delText>
        </w:r>
      </w:del>
      <w:r>
        <w:t>.</w:t>
      </w:r>
      <w:r w:rsidR="00100718">
        <w:t xml:space="preserve"> No time limit applies.</w:t>
      </w:r>
      <w:r>
        <w:t xml:space="preserve"> </w:t>
      </w:r>
    </w:p>
    <w:p w14:paraId="2F1BA5F2" w14:textId="77777777" w:rsidR="005447C1" w:rsidRDefault="005447C1" w:rsidP="00100BF2">
      <w:pPr>
        <w:pStyle w:val="BodyText"/>
        <w:numPr>
          <w:ilvl w:val="0"/>
          <w:numId w:val="24"/>
        </w:numPr>
        <w:spacing w:after="120"/>
      </w:pPr>
      <w:r>
        <w:rPr>
          <w:u w:val="single"/>
        </w:rPr>
        <w:lastRenderedPageBreak/>
        <w:t>Emergency Ratings</w:t>
      </w:r>
      <w:del w:id="207" w:author="Author">
        <w:r w:rsidDel="005268BD">
          <w:delText>,</w:delText>
        </w:r>
      </w:del>
      <w:r w:rsidR="0058064C">
        <w:t xml:space="preserve"> are ratings that may be used at any time </w:t>
      </w:r>
      <w:del w:id="208" w:author="Author">
        <w:r w:rsidR="0058064C" w:rsidDel="00493B02">
          <w:delText xml:space="preserve">in the appropriate season </w:delText>
        </w:r>
      </w:del>
      <w:r w:rsidR="0058064C">
        <w:t xml:space="preserve">on an emergency, non-scheduled basis within appropriate time limits for </w:t>
      </w:r>
      <w:r w:rsidR="0058064C" w:rsidRPr="00E43A3E">
        <w:t xml:space="preserve">conditions </w:t>
      </w:r>
      <w:ins w:id="209" w:author="Author">
        <w:r w:rsidR="00804904">
          <w:t xml:space="preserve">as </w:t>
        </w:r>
      </w:ins>
      <w:r w:rsidR="0058064C" w:rsidRPr="00E43A3E">
        <w:t xml:space="preserve">defined </w:t>
      </w:r>
      <w:ins w:id="210" w:author="Author">
        <w:r w:rsidR="00804904">
          <w:t>in Appendix A</w:t>
        </w:r>
      </w:ins>
      <w:del w:id="211" w:author="Author">
        <w:r w:rsidR="0058064C" w:rsidRPr="00E43A3E" w:rsidDel="00804904">
          <w:delText>below</w:delText>
        </w:r>
      </w:del>
      <w:r w:rsidR="0058064C" w:rsidRPr="00E43A3E">
        <w:t>.</w:t>
      </w:r>
      <w:r w:rsidR="0058064C">
        <w:t xml:space="preserve"> Emergency ratings</w:t>
      </w:r>
      <w:del w:id="212" w:author="Author">
        <w:r w:rsidR="0058064C" w:rsidDel="00493B02">
          <w:delText>,</w:delText>
        </w:r>
        <w:r w:rsidDel="00493B02">
          <w:delText xml:space="preserve"> which</w:delText>
        </w:r>
        <w:r w:rsidR="00AD7677" w:rsidDel="00493B02">
          <w:delText xml:space="preserve"> are</w:delText>
        </w:r>
      </w:del>
      <w:ins w:id="213" w:author="Author">
        <w:r w:rsidR="00493B02">
          <w:t xml:space="preserve"> shall be</w:t>
        </w:r>
      </w:ins>
      <w:r w:rsidR="00AD7677">
        <w:t xml:space="preserve"> equal to or greater than</w:t>
      </w:r>
      <w:r>
        <w:t xml:space="preserve"> </w:t>
      </w:r>
      <w:r w:rsidR="0058064C">
        <w:t>N</w:t>
      </w:r>
      <w:r>
        <w:t>ormal ratings</w:t>
      </w:r>
      <w:del w:id="214" w:author="Author">
        <w:r w:rsidR="0058064C" w:rsidDel="005268BD">
          <w:delText xml:space="preserve"> </w:delText>
        </w:r>
        <w:r w:rsidR="0058064C" w:rsidDel="00493B02">
          <w:delText>in the appropriate season</w:delText>
        </w:r>
        <w:r w:rsidDel="00493B02">
          <w:delText xml:space="preserve">, </w:delText>
        </w:r>
      </w:del>
      <w:ins w:id="215" w:author="Author">
        <w:r w:rsidR="00493B02">
          <w:t xml:space="preserve"> and may </w:t>
        </w:r>
      </w:ins>
      <w:r>
        <w:t xml:space="preserve">involve loss of life or loss of tensile strength in </w:t>
      </w:r>
      <w:r w:rsidRPr="00E43A3E">
        <w:t xml:space="preserve">excess of </w:t>
      </w:r>
      <w:ins w:id="216" w:author="Author">
        <w:r w:rsidR="001E024C">
          <w:t xml:space="preserve">nominal </w:t>
        </w:r>
      </w:ins>
      <w:r w:rsidRPr="00E43A3E">
        <w:t>design criteria</w:t>
      </w:r>
      <w:r>
        <w:t xml:space="preserve">. </w:t>
      </w:r>
      <w:r w:rsidR="004C2FB2">
        <w:t>T</w:t>
      </w:r>
      <w:r>
        <w:t>he emergency ratings shall be calculated using the time durations</w:t>
      </w:r>
      <w:r w:rsidR="004C2FB2">
        <w:t xml:space="preserve"> as specified in </w:t>
      </w:r>
      <w:ins w:id="217" w:author="Author">
        <w:r w:rsidR="008D2E5C">
          <w:t xml:space="preserve">ISO New England Operating Procedure No. 19 – Transmission Operations </w:t>
        </w:r>
      </w:ins>
      <w:r w:rsidR="004C2FB2">
        <w:t>OP</w:t>
      </w:r>
      <w:ins w:id="218" w:author="Author">
        <w:r w:rsidR="008D2E5C">
          <w:t>-</w:t>
        </w:r>
      </w:ins>
      <w:r w:rsidR="004C2FB2">
        <w:t>19</w:t>
      </w:r>
      <w:r>
        <w:t>.</w:t>
      </w:r>
    </w:p>
    <w:p w14:paraId="52BA0071" w14:textId="77777777" w:rsidR="005447C1" w:rsidRDefault="00E70064" w:rsidP="005447C1">
      <w:pPr>
        <w:pStyle w:val="Heading3"/>
      </w:pPr>
      <w:bookmarkStart w:id="219" w:name="_Toc84745730"/>
      <w:r>
        <w:t xml:space="preserve">Determination </w:t>
      </w:r>
      <w:r w:rsidR="005447C1">
        <w:t>of Drastic Action Limits</w:t>
      </w:r>
      <w:bookmarkEnd w:id="219"/>
      <w:r w:rsidR="005447C1">
        <w:t>:</w:t>
      </w:r>
    </w:p>
    <w:p w14:paraId="44AFCC7D" w14:textId="77777777" w:rsidR="005447C1" w:rsidRDefault="00E70064" w:rsidP="00E70064">
      <w:pPr>
        <w:pStyle w:val="APPXHeading4"/>
        <w:tabs>
          <w:tab w:val="clear" w:pos="1350"/>
          <w:tab w:val="left" w:pos="1440"/>
        </w:tabs>
        <w:spacing w:after="240"/>
      </w:pPr>
      <w:r w:rsidRPr="00485D33">
        <w:t>Drastic Action Limits</w:t>
      </w:r>
      <w:r>
        <w:t xml:space="preserve"> (DAL)</w:t>
      </w:r>
      <w:r w:rsidRPr="00E70064">
        <w:t>,</w:t>
      </w:r>
      <w:r>
        <w:t xml:space="preserve"> unlike </w:t>
      </w:r>
      <w:del w:id="220" w:author="Author">
        <w:r w:rsidDel="00517316">
          <w:delText>normal and emergency loading</w:delText>
        </w:r>
      </w:del>
      <w:ins w:id="221" w:author="Author">
        <w:r w:rsidR="00517316">
          <w:t>Normal and Emergency</w:t>
        </w:r>
      </w:ins>
      <w:r>
        <w:t xml:space="preserve"> </w:t>
      </w:r>
      <w:ins w:id="222" w:author="Author">
        <w:r w:rsidR="00517316">
          <w:t>R</w:t>
        </w:r>
      </w:ins>
      <w:del w:id="223" w:author="Author">
        <w:r w:rsidDel="00517316">
          <w:delText>r</w:delText>
        </w:r>
      </w:del>
      <w:r>
        <w:t xml:space="preserve">atings, are limits that require </w:t>
      </w:r>
      <w:r>
        <w:rPr>
          <w:u w:val="single"/>
        </w:rPr>
        <w:t>immediate</w:t>
      </w:r>
      <w:r>
        <w:t xml:space="preserve"> action </w:t>
      </w:r>
      <w:del w:id="224" w:author="Author">
        <w:r w:rsidDel="00517316">
          <w:delText xml:space="preserve">to </w:delText>
        </w:r>
      </w:del>
      <w:r>
        <w:t xml:space="preserve">be taken to prevent damage to equipment. </w:t>
      </w:r>
      <w:r w:rsidR="005447C1">
        <w:t xml:space="preserve">For purposes of calculation, the Drastic Action Limit is defined as the current flow which would cause the circuit component to reach its </w:t>
      </w:r>
      <w:ins w:id="225" w:author="Author">
        <w:r w:rsidR="00517316">
          <w:t>Short Time Emergency (</w:t>
        </w:r>
      </w:ins>
      <w:r>
        <w:t>STE</w:t>
      </w:r>
      <w:ins w:id="226" w:author="Author">
        <w:r w:rsidR="00517316">
          <w:t>)</w:t>
        </w:r>
        <w:r w:rsidR="00673746">
          <w:t xml:space="preserve"> rating</w:t>
        </w:r>
        <w:r w:rsidR="00517316">
          <w:t xml:space="preserve">, as defined in </w:t>
        </w:r>
        <w:del w:id="227" w:author="Author">
          <w:r w:rsidR="00517316" w:rsidDel="008D2E5C">
            <w:delText>ISO New England Operating Procedure No. 19 – Transmission Operations (</w:delText>
          </w:r>
        </w:del>
        <w:r w:rsidR="00517316">
          <w:t>OP-19</w:t>
        </w:r>
        <w:del w:id="228" w:author="Author">
          <w:r w:rsidR="00517316" w:rsidDel="008D2E5C">
            <w:delText>)</w:delText>
          </w:r>
          <w:r w:rsidR="00517316" w:rsidDel="00673746">
            <w:delText>,</w:delText>
          </w:r>
        </w:del>
      </w:ins>
      <w:del w:id="229" w:author="Author">
        <w:r w:rsidDel="00673746">
          <w:delText xml:space="preserve"> rating</w:delText>
        </w:r>
      </w:del>
      <w:r w:rsidR="005447C1">
        <w:t>, if allowed to flow for five minutes, assuming the following conditions:</w:t>
      </w:r>
    </w:p>
    <w:p w14:paraId="27449E4B" w14:textId="77777777" w:rsidR="005447C1" w:rsidRDefault="005447C1" w:rsidP="00100BF2">
      <w:pPr>
        <w:pStyle w:val="BodyTextNumbering"/>
        <w:numPr>
          <w:ilvl w:val="0"/>
          <w:numId w:val="15"/>
        </w:numPr>
      </w:pPr>
      <w:r>
        <w:t xml:space="preserve">The </w:t>
      </w:r>
      <w:r w:rsidR="00F10CB6">
        <w:t xml:space="preserve"> </w:t>
      </w:r>
      <w:ins w:id="230" w:author="Author">
        <w:r w:rsidR="001B150C">
          <w:t xml:space="preserve">monthly </w:t>
        </w:r>
      </w:ins>
      <w:r w:rsidR="009352BB">
        <w:t>s</w:t>
      </w:r>
      <w:r w:rsidR="00F10CB6">
        <w:t xml:space="preserve">easonal </w:t>
      </w:r>
      <w:del w:id="231" w:author="Author">
        <w:r w:rsidR="00F10CB6" w:rsidDel="001B150C">
          <w:delText>(monthly)</w:delText>
        </w:r>
        <w:r w:rsidDel="001B150C">
          <w:delText xml:space="preserve"> ambient</w:delText>
        </w:r>
        <w:r w:rsidDel="005268BD">
          <w:delText xml:space="preserve"> </w:delText>
        </w:r>
      </w:del>
      <w:r>
        <w:t xml:space="preserve">conditions as described in </w:t>
      </w:r>
      <w:r w:rsidR="00E70064">
        <w:t>Section</w:t>
      </w:r>
      <w:r>
        <w:t xml:space="preserve"> 2.</w:t>
      </w:r>
      <w:r w:rsidR="00CE5223">
        <w:t>0</w:t>
      </w:r>
      <w:r>
        <w:t xml:space="preserve"> of Appendix A, General Rating Parameters</w:t>
      </w:r>
      <w:ins w:id="232" w:author="Author">
        <w:r w:rsidR="001B150C" w:rsidRPr="001B150C">
          <w:t xml:space="preserve"> </w:t>
        </w:r>
        <w:r w:rsidR="001B150C">
          <w:t xml:space="preserve">for </w:t>
        </w:r>
        <w:r w:rsidR="00E43A3E">
          <w:t>the</w:t>
        </w:r>
        <w:r w:rsidR="001B150C">
          <w:t xml:space="preserve"> Seasonal Ratings</w:t>
        </w:r>
      </w:ins>
      <w:r>
        <w:t>; an</w:t>
      </w:r>
      <w:r w:rsidR="008F166D">
        <w:t>d</w:t>
      </w:r>
    </w:p>
    <w:p w14:paraId="0E7976A5" w14:textId="77777777" w:rsidR="005447C1" w:rsidRDefault="005447C1" w:rsidP="005447C1">
      <w:pPr>
        <w:pStyle w:val="BodyTextNumbering"/>
        <w:numPr>
          <w:ilvl w:val="0"/>
          <w:numId w:val="3"/>
        </w:numPr>
        <w:tabs>
          <w:tab w:val="num" w:pos="1440"/>
        </w:tabs>
      </w:pPr>
      <w:r>
        <w:t xml:space="preserve">A pre-disturbance circuit loading of </w:t>
      </w:r>
      <w:r w:rsidRPr="00CF4796">
        <w:t xml:space="preserve">75% of the </w:t>
      </w:r>
      <w:ins w:id="233" w:author="Author">
        <w:r w:rsidR="00817564">
          <w:t>N</w:t>
        </w:r>
        <w:del w:id="234" w:author="Author">
          <w:r w:rsidR="005706B2" w:rsidRPr="00CF4796" w:rsidDel="00817564">
            <w:delText>n</w:delText>
          </w:r>
        </w:del>
        <w:r w:rsidR="00B131BF" w:rsidRPr="00CF4796">
          <w:t>ormal</w:t>
        </w:r>
        <w:del w:id="235" w:author="Author">
          <w:r w:rsidR="00517316" w:rsidRPr="00E43A3E" w:rsidDel="00817564">
            <w:delText>,</w:delText>
          </w:r>
          <w:r w:rsidR="00517316" w:rsidDel="00817564">
            <w:delText xml:space="preserve"> as defined in OP-19,</w:delText>
          </w:r>
        </w:del>
      </w:ins>
      <w:del w:id="236" w:author="Author">
        <w:r w:rsidDel="00817564">
          <w:delText xml:space="preserve"> </w:delText>
        </w:r>
      </w:del>
      <w:ins w:id="237" w:author="Author">
        <w:r w:rsidR="00817564">
          <w:t xml:space="preserve"> </w:t>
        </w:r>
        <w:del w:id="238" w:author="Author">
          <w:r w:rsidR="005706B2" w:rsidDel="00817564">
            <w:delText>terminal equipment</w:delText>
          </w:r>
        </w:del>
        <w:r w:rsidR="00817564">
          <w:t>transmission facility</w:t>
        </w:r>
        <w:r w:rsidR="005706B2">
          <w:t xml:space="preserve"> </w:t>
        </w:r>
      </w:ins>
      <w:r>
        <w:t>rating</w:t>
      </w:r>
      <w:del w:id="239" w:author="Author">
        <w:r w:rsidDel="00817564">
          <w:delText xml:space="preserve"> for the appropriate </w:delText>
        </w:r>
        <w:r w:rsidR="00F10CB6" w:rsidDel="00817564">
          <w:delText>month</w:delText>
        </w:r>
      </w:del>
      <w:ins w:id="240" w:author="Author">
        <w:del w:id="241" w:author="Author">
          <w:r w:rsidR="001B150C" w:rsidDel="00817564">
            <w:delText>seasonal</w:delText>
          </w:r>
        </w:del>
      </w:ins>
      <w:del w:id="242" w:author="Author">
        <w:r w:rsidR="00F10CB6" w:rsidDel="00817564">
          <w:delText xml:space="preserve"> rating</w:delText>
        </w:r>
      </w:del>
      <w:r>
        <w:t>.</w:t>
      </w:r>
    </w:p>
    <w:p w14:paraId="64C951C9" w14:textId="77777777" w:rsidR="00717EE7" w:rsidRDefault="005447C1" w:rsidP="00717EE7">
      <w:pPr>
        <w:pStyle w:val="BodyText"/>
      </w:pPr>
      <w:r>
        <w:t xml:space="preserve">The use of five minutes in computing the DAL does not indicate that five minutes, or any other time increment, exists for which current of the calculated magnitude may safely be allowed to flow. A prescribed </w:t>
      </w:r>
      <w:r w:rsidR="00696BDE">
        <w:t>emergency action</w:t>
      </w:r>
      <w:r>
        <w:t xml:space="preserve"> is required to return the circuit loading to the </w:t>
      </w:r>
      <w:r w:rsidR="00CE5223">
        <w:t>LTE</w:t>
      </w:r>
      <w:r>
        <w:t xml:space="preserve"> rating</w:t>
      </w:r>
      <w:del w:id="243" w:author="Author">
        <w:r w:rsidDel="00817564">
          <w:delText xml:space="preserve"> for the appropriate </w:delText>
        </w:r>
      </w:del>
      <w:ins w:id="244" w:author="Author">
        <w:del w:id="245" w:author="Author">
          <w:r w:rsidR="00CF4796" w:rsidDel="00817564">
            <w:delText>season</w:delText>
          </w:r>
        </w:del>
      </w:ins>
      <w:del w:id="246" w:author="Author">
        <w:r w:rsidR="00617B08" w:rsidDel="00CF4796">
          <w:delText>month</w:delText>
        </w:r>
      </w:del>
      <w:r>
        <w:t>.</w:t>
      </w:r>
    </w:p>
    <w:p w14:paraId="1A536E8E" w14:textId="77777777" w:rsidR="0099487B" w:rsidRPr="0099487B" w:rsidRDefault="0099487B" w:rsidP="003E2300">
      <w:pPr>
        <w:rPr>
          <w:ins w:id="247" w:author="Author"/>
        </w:rPr>
      </w:pPr>
      <w:bookmarkStart w:id="248" w:name="_Toc133653471"/>
      <w:bookmarkStart w:id="249" w:name="_Toc531610715"/>
    </w:p>
    <w:p w14:paraId="0DC4EB98" w14:textId="77777777" w:rsidR="005447C1" w:rsidDel="0099487B" w:rsidRDefault="005447C1" w:rsidP="00361B76">
      <w:pPr>
        <w:pStyle w:val="Heading2"/>
        <w:rPr>
          <w:del w:id="250" w:author="Author"/>
        </w:rPr>
      </w:pPr>
      <w:del w:id="251" w:author="Author">
        <w:r w:rsidDel="0099487B">
          <w:delText>New England “Best Rating Practices”</w:delText>
        </w:r>
        <w:bookmarkEnd w:id="248"/>
        <w:bookmarkEnd w:id="249"/>
      </w:del>
    </w:p>
    <w:p w14:paraId="568EEDED" w14:textId="77777777" w:rsidR="005447C1" w:rsidDel="0099487B" w:rsidRDefault="005447C1" w:rsidP="0059037B">
      <w:pPr>
        <w:pStyle w:val="BodyText"/>
        <w:rPr>
          <w:del w:id="252" w:author="Author"/>
        </w:rPr>
      </w:pPr>
      <w:del w:id="253" w:author="Author">
        <w:r w:rsidDel="0099487B">
          <w:delText xml:space="preserve">Rating methodologies for each equipment type specified in Section </w:delText>
        </w:r>
        <w:r w:rsidR="002701D6" w:rsidDel="0099487B">
          <w:delText>4.0</w:delText>
        </w:r>
        <w:r w:rsidDel="0099487B">
          <w:delText xml:space="preserve"> shall be collaboratively developed and included as appendices to this PP7. </w:delText>
        </w:r>
      </w:del>
    </w:p>
    <w:p w14:paraId="444A706B" w14:textId="77777777" w:rsidR="005447C1" w:rsidDel="0099487B" w:rsidRDefault="005447C1" w:rsidP="0059037B">
      <w:pPr>
        <w:pStyle w:val="BodyText"/>
        <w:rPr>
          <w:del w:id="254" w:author="Author"/>
        </w:rPr>
      </w:pPr>
      <w:del w:id="255" w:author="Author">
        <w:r w:rsidDel="002B7E35">
          <w:delText>Such</w:delText>
        </w:r>
        <w:r w:rsidDel="0099487B">
          <w:delText xml:space="preserve"> methodologies shall be developed consistent with the requirements of Section 2.3 recognizing the previous NEPOOL rating guidelines, individual </w:delText>
        </w:r>
      </w:del>
      <w:ins w:id="256" w:author="Author">
        <w:del w:id="257" w:author="Author">
          <w:r w:rsidR="006F214A" w:rsidDel="0099487B">
            <w:delText>Transmission Facility Owners</w:delText>
          </w:r>
        </w:del>
      </w:ins>
      <w:del w:id="258" w:author="Author">
        <w:r w:rsidDel="0099487B">
          <w:delText>Market Participant practices, currently applicable equipment standards, equipment manufacturer recommendations and good utility practice.</w:delText>
        </w:r>
      </w:del>
    </w:p>
    <w:p w14:paraId="76C7921C" w14:textId="77777777" w:rsidR="00B24D1F" w:rsidDel="0099487B" w:rsidRDefault="00B24D1F" w:rsidP="002B7E35">
      <w:pPr>
        <w:pStyle w:val="BodyTextNumbering"/>
        <w:ind w:left="720"/>
        <w:rPr>
          <w:ins w:id="259" w:author="Author"/>
          <w:del w:id="260" w:author="Author"/>
        </w:rPr>
      </w:pPr>
      <w:ins w:id="261" w:author="Author">
        <w:del w:id="262" w:author="Author">
          <w:r w:rsidDel="0099487B">
            <w:delText>At least annually or as required following a revision to this Procedure:</w:delText>
          </w:r>
        </w:del>
      </w:ins>
    </w:p>
    <w:p w14:paraId="613D22D2" w14:textId="77777777" w:rsidR="005447C1" w:rsidDel="0099487B" w:rsidRDefault="00B24D1F" w:rsidP="002B7E35">
      <w:pPr>
        <w:pStyle w:val="BodyTextNumbering"/>
        <w:numPr>
          <w:ilvl w:val="1"/>
          <w:numId w:val="16"/>
        </w:numPr>
        <w:rPr>
          <w:ins w:id="263" w:author="Author"/>
          <w:del w:id="264" w:author="Author"/>
        </w:rPr>
      </w:pPr>
      <w:ins w:id="265" w:author="Author">
        <w:del w:id="266" w:author="Author">
          <w:r w:rsidDel="0099487B">
            <w:lastRenderedPageBreak/>
            <w:delText xml:space="preserve"> </w:delText>
          </w:r>
        </w:del>
      </w:ins>
      <w:del w:id="267" w:author="Author">
        <w:r w:rsidR="005447C1" w:rsidDel="0099487B">
          <w:delText>The ISO shall initiate a</w:delText>
        </w:r>
        <w:r w:rsidR="00595BF9" w:rsidRPr="00CB2106" w:rsidDel="0099487B">
          <w:rPr>
            <w:color w:val="70AD47" w:themeColor="accent6"/>
          </w:rPr>
          <w:delText xml:space="preserve"> review or</w:delText>
        </w:r>
      </w:del>
      <w:ins w:id="268" w:author="Author">
        <w:del w:id="269" w:author="Author">
          <w:r w:rsidDel="0099487B">
            <w:rPr>
              <w:color w:val="70AD47" w:themeColor="accent6"/>
            </w:rPr>
            <w:delText>f</w:delText>
          </w:r>
        </w:del>
      </w:ins>
      <w:del w:id="270" w:author="Author">
        <w:r w:rsidR="00595BF9" w:rsidRPr="00CB2106" w:rsidDel="0099487B">
          <w:rPr>
            <w:color w:val="70AD47" w:themeColor="accent6"/>
          </w:rPr>
          <w:delText xml:space="preserve"> monthly temperatures annually</w:delText>
        </w:r>
      </w:del>
      <w:ins w:id="271" w:author="Author">
        <w:del w:id="272" w:author="Author">
          <w:r w:rsidDel="0099487B">
            <w:rPr>
              <w:color w:val="70AD47" w:themeColor="accent6"/>
            </w:rPr>
            <w:delText>seasonal ratings, including the temperature used for each season and the timeframes to which those temperature apply,</w:delText>
          </w:r>
        </w:del>
      </w:ins>
      <w:del w:id="273" w:author="Author">
        <w:r w:rsidR="00595BF9" w:rsidRPr="00CB2106" w:rsidDel="0099487B">
          <w:rPr>
            <w:color w:val="70AD47" w:themeColor="accent6"/>
          </w:rPr>
          <w:delText xml:space="preserve"> to comply with FERC Order No. 88</w:delText>
        </w:r>
        <w:r w:rsidR="00595BF9" w:rsidRPr="00CB2106" w:rsidDel="002B7E35">
          <w:rPr>
            <w:color w:val="70AD47" w:themeColor="accent6"/>
          </w:rPr>
          <w:delText>1</w:delText>
        </w:r>
        <w:r w:rsidR="00595BF9" w:rsidDel="0099487B">
          <w:rPr>
            <w:color w:val="70AD47" w:themeColor="accent6"/>
          </w:rPr>
          <w:delText xml:space="preserve"> and as needed</w:delText>
        </w:r>
        <w:r w:rsidR="005447C1" w:rsidDel="0099487B">
          <w:delText xml:space="preserve"> following a major revision of an applicable rating standard.</w:delText>
        </w:r>
      </w:del>
      <w:ins w:id="274" w:author="Author">
        <w:del w:id="275" w:author="Author">
          <w:r w:rsidDel="0099487B">
            <w:rPr>
              <w:color w:val="70AD47" w:themeColor="accent6"/>
            </w:rPr>
            <w:delText>.</w:delText>
          </w:r>
        </w:del>
      </w:ins>
    </w:p>
    <w:p w14:paraId="016DCCCD" w14:textId="77777777" w:rsidR="00B24D1F" w:rsidDel="000B225A" w:rsidRDefault="00B24D1F" w:rsidP="002B7E35">
      <w:pPr>
        <w:pStyle w:val="BodyTextNumbering"/>
        <w:numPr>
          <w:ilvl w:val="1"/>
          <w:numId w:val="16"/>
        </w:numPr>
        <w:rPr>
          <w:del w:id="276" w:author="Author"/>
        </w:rPr>
      </w:pPr>
      <w:ins w:id="277" w:author="Author">
        <w:del w:id="278" w:author="Author">
          <w:r w:rsidDel="0099487B">
            <w:delText>Each Transmission Facility Owner shall calculate seasonal ratings to ensure that the ratings conform with the temperatures and timeframes determined in</w:delText>
          </w:r>
          <w:r w:rsidDel="0059037B">
            <w:delText xml:space="preserve"> Section 2.5.3.2 of this</w:delText>
          </w:r>
          <w:r w:rsidDel="0099487B">
            <w:delText xml:space="preserve"> Procedure.</w:delText>
          </w:r>
        </w:del>
      </w:ins>
    </w:p>
    <w:p w14:paraId="6C568746" w14:textId="77777777" w:rsidR="000B225A" w:rsidRDefault="000B225A" w:rsidP="000B225A">
      <w:pPr>
        <w:pStyle w:val="Heading2"/>
        <w:rPr>
          <w:ins w:id="279" w:author="Author"/>
        </w:rPr>
      </w:pPr>
      <w:ins w:id="280" w:author="Author">
        <w:r>
          <w:t xml:space="preserve">Responsibility of </w:t>
        </w:r>
        <w:del w:id="281" w:author="Author">
          <w:r w:rsidDel="00457AA4">
            <w:delText xml:space="preserve">Transmission Facility Owners, ISO and the Reliability Committee </w:delText>
          </w:r>
        </w:del>
        <w:r w:rsidR="00457AA4">
          <w:t>Market Participants and the ISO</w:t>
        </w:r>
      </w:ins>
    </w:p>
    <w:p w14:paraId="4E90681D" w14:textId="77777777" w:rsidR="000B225A" w:rsidRDefault="000B225A" w:rsidP="000B225A">
      <w:pPr>
        <w:ind w:left="720"/>
        <w:rPr>
          <w:ins w:id="282" w:author="Author"/>
        </w:rPr>
      </w:pPr>
    </w:p>
    <w:p w14:paraId="14F70445" w14:textId="77777777" w:rsidR="000B225A" w:rsidRDefault="000B225A" w:rsidP="000B225A">
      <w:pPr>
        <w:rPr>
          <w:ins w:id="283" w:author="Author"/>
          <w:sz w:val="24"/>
        </w:rPr>
      </w:pPr>
      <w:ins w:id="284" w:author="Author">
        <w:r w:rsidRPr="008657A5">
          <w:rPr>
            <w:sz w:val="24"/>
          </w:rPr>
          <w:t xml:space="preserve">The individual </w:t>
        </w:r>
        <w:del w:id="285" w:author="Author">
          <w:r w:rsidRPr="008657A5" w:rsidDel="00817564">
            <w:rPr>
              <w:sz w:val="24"/>
            </w:rPr>
            <w:delText xml:space="preserve">Transmission Facility </w:delText>
          </w:r>
          <w:r w:rsidRPr="003F270E" w:rsidDel="00817564">
            <w:rPr>
              <w:sz w:val="24"/>
            </w:rPr>
            <w:delText>Owners</w:delText>
          </w:r>
        </w:del>
        <w:r w:rsidR="00817564">
          <w:rPr>
            <w:sz w:val="24"/>
          </w:rPr>
          <w:t>Market Participant</w:t>
        </w:r>
        <w:r w:rsidRPr="008657A5">
          <w:rPr>
            <w:sz w:val="24"/>
          </w:rPr>
          <w:t xml:space="preserve"> </w:t>
        </w:r>
        <w:r w:rsidR="00817564">
          <w:rPr>
            <w:sz w:val="24"/>
          </w:rPr>
          <w:t>is</w:t>
        </w:r>
        <w:del w:id="286" w:author="Author">
          <w:r w:rsidRPr="008657A5" w:rsidDel="00817564">
            <w:rPr>
              <w:sz w:val="24"/>
            </w:rPr>
            <w:delText>are</w:delText>
          </w:r>
        </w:del>
        <w:r w:rsidRPr="008657A5">
          <w:rPr>
            <w:sz w:val="24"/>
          </w:rPr>
          <w:t xml:space="preserve"> responsible for</w:t>
        </w:r>
        <w:r>
          <w:rPr>
            <w:sz w:val="24"/>
          </w:rPr>
          <w:t xml:space="preserve"> a</w:t>
        </w:r>
        <w:r w:rsidRPr="00C4453E">
          <w:rPr>
            <w:sz w:val="24"/>
          </w:rPr>
          <w:t>dhering to the ratings methodologies identified in this Procedure</w:t>
        </w:r>
        <w:del w:id="287" w:author="Author">
          <w:r w:rsidRPr="00C4453E" w:rsidDel="00817564">
            <w:rPr>
              <w:sz w:val="24"/>
            </w:rPr>
            <w:delText>, and where that</w:delText>
          </w:r>
        </w:del>
        <w:r w:rsidR="00817564">
          <w:rPr>
            <w:sz w:val="24"/>
          </w:rPr>
          <w:t>. Where adherence</w:t>
        </w:r>
        <w:r w:rsidRPr="00C4453E">
          <w:rPr>
            <w:sz w:val="24"/>
          </w:rPr>
          <w:t xml:space="preserve"> is not possible, the </w:t>
        </w:r>
        <w:del w:id="288" w:author="Author">
          <w:r w:rsidRPr="00C4453E" w:rsidDel="00817564">
            <w:rPr>
              <w:sz w:val="24"/>
            </w:rPr>
            <w:delText>Transmission Facility Owners</w:delText>
          </w:r>
        </w:del>
        <w:r w:rsidR="00817564">
          <w:rPr>
            <w:sz w:val="24"/>
          </w:rPr>
          <w:t>Market Participant</w:t>
        </w:r>
        <w:r w:rsidRPr="00C4453E">
          <w:rPr>
            <w:sz w:val="24"/>
          </w:rPr>
          <w:t xml:space="preserve"> shall:</w:t>
        </w:r>
      </w:ins>
    </w:p>
    <w:p w14:paraId="636B7579" w14:textId="77777777" w:rsidR="000B225A" w:rsidRPr="008657A5" w:rsidRDefault="000B225A" w:rsidP="000B225A">
      <w:pPr>
        <w:rPr>
          <w:ins w:id="289" w:author="Author"/>
        </w:rPr>
      </w:pPr>
    </w:p>
    <w:p w14:paraId="2C869BD1" w14:textId="77777777" w:rsidR="000B225A" w:rsidRPr="008657A5" w:rsidRDefault="000B225A" w:rsidP="000B225A">
      <w:pPr>
        <w:numPr>
          <w:ilvl w:val="0"/>
          <w:numId w:val="22"/>
        </w:numPr>
        <w:rPr>
          <w:ins w:id="290" w:author="Author"/>
          <w:sz w:val="24"/>
          <w:szCs w:val="24"/>
        </w:rPr>
      </w:pPr>
      <w:ins w:id="291" w:author="Author">
        <w:r w:rsidRPr="008657A5">
          <w:rPr>
            <w:sz w:val="24"/>
            <w:szCs w:val="24"/>
          </w:rPr>
          <w:t>Submit</w:t>
        </w:r>
        <w:r>
          <w:rPr>
            <w:sz w:val="24"/>
            <w:szCs w:val="24"/>
          </w:rPr>
          <w:t xml:space="preserve"> </w:t>
        </w:r>
        <w:r w:rsidRPr="008657A5">
          <w:rPr>
            <w:sz w:val="24"/>
            <w:szCs w:val="24"/>
          </w:rPr>
          <w:t>documentation</w:t>
        </w:r>
        <w:r>
          <w:rPr>
            <w:sz w:val="24"/>
            <w:szCs w:val="24"/>
          </w:rPr>
          <w:t xml:space="preserve"> to ISO</w:t>
        </w:r>
        <w:r w:rsidRPr="008657A5">
          <w:rPr>
            <w:sz w:val="24"/>
            <w:szCs w:val="24"/>
          </w:rPr>
          <w:t xml:space="preserve"> describing ratings methodologies that are </w:t>
        </w:r>
        <w:r>
          <w:rPr>
            <w:sz w:val="24"/>
            <w:szCs w:val="24"/>
          </w:rPr>
          <w:t>not in conformance with</w:t>
        </w:r>
        <w:r w:rsidRPr="008657A5">
          <w:rPr>
            <w:sz w:val="24"/>
            <w:szCs w:val="24"/>
          </w:rPr>
          <w:t xml:space="preserve"> this Procedure; and</w:t>
        </w:r>
      </w:ins>
    </w:p>
    <w:p w14:paraId="43147A3E" w14:textId="77777777" w:rsidR="000B225A" w:rsidRPr="008657A5" w:rsidRDefault="000B225A" w:rsidP="000B225A">
      <w:pPr>
        <w:numPr>
          <w:ilvl w:val="0"/>
          <w:numId w:val="22"/>
        </w:numPr>
        <w:rPr>
          <w:ins w:id="292" w:author="Author"/>
          <w:sz w:val="24"/>
          <w:szCs w:val="24"/>
        </w:rPr>
      </w:pPr>
      <w:ins w:id="293" w:author="Author">
        <w:r w:rsidRPr="008657A5">
          <w:rPr>
            <w:sz w:val="24"/>
            <w:szCs w:val="24"/>
          </w:rPr>
          <w:t>When required, support ISO technical reviews of such methodologies and changes to them.</w:t>
        </w:r>
      </w:ins>
    </w:p>
    <w:p w14:paraId="03A263C9" w14:textId="77777777" w:rsidR="000B225A" w:rsidRDefault="000B225A" w:rsidP="000B225A">
      <w:pPr>
        <w:ind w:left="1080"/>
        <w:rPr>
          <w:ins w:id="294" w:author="Author"/>
          <w:sz w:val="24"/>
          <w:szCs w:val="24"/>
        </w:rPr>
      </w:pPr>
    </w:p>
    <w:p w14:paraId="07DABF89" w14:textId="77777777" w:rsidR="000B225A" w:rsidRDefault="000B225A" w:rsidP="000B225A">
      <w:pPr>
        <w:pStyle w:val="BodyText"/>
        <w:rPr>
          <w:ins w:id="295" w:author="Author"/>
        </w:rPr>
      </w:pPr>
      <w:ins w:id="296" w:author="Author">
        <w:r>
          <w:t>The ISO is responsible for:</w:t>
        </w:r>
      </w:ins>
    </w:p>
    <w:p w14:paraId="6DF29002" w14:textId="77777777" w:rsidR="000B225A" w:rsidRDefault="000B225A" w:rsidP="000B225A">
      <w:pPr>
        <w:pStyle w:val="BodyTextNumbering"/>
        <w:numPr>
          <w:ilvl w:val="0"/>
          <w:numId w:val="23"/>
        </w:numPr>
        <w:rPr>
          <w:ins w:id="297" w:author="Author"/>
        </w:rPr>
      </w:pPr>
      <w:ins w:id="298" w:author="Author">
        <w:r>
          <w:t>Initiating improvements in rating methodologies identified in this Procedure to gain consistency and implement best practices;</w:t>
        </w:r>
      </w:ins>
    </w:p>
    <w:p w14:paraId="0D8B8122" w14:textId="77777777" w:rsidR="000B225A" w:rsidRDefault="000B225A" w:rsidP="000B225A">
      <w:pPr>
        <w:pStyle w:val="BodyTextNumbering"/>
        <w:numPr>
          <w:ilvl w:val="0"/>
          <w:numId w:val="23"/>
        </w:numPr>
        <w:rPr>
          <w:ins w:id="299" w:author="Author"/>
        </w:rPr>
      </w:pPr>
      <w:ins w:id="300" w:author="Author">
        <w:r>
          <w:t xml:space="preserve">Reviewing and maintaining a record of documentation describing any </w:t>
        </w:r>
        <w:r w:rsidR="00D055FD">
          <w:t>Market Participant</w:t>
        </w:r>
        <w:r>
          <w:t>’s non-conforming rating methodologies; and</w:t>
        </w:r>
      </w:ins>
    </w:p>
    <w:p w14:paraId="3BE5B81D" w14:textId="77777777" w:rsidR="000B225A" w:rsidRDefault="000B225A" w:rsidP="000B225A">
      <w:pPr>
        <w:pStyle w:val="BodyTextNumbering"/>
        <w:numPr>
          <w:ilvl w:val="0"/>
          <w:numId w:val="23"/>
        </w:numPr>
        <w:rPr>
          <w:ins w:id="301" w:author="Author"/>
        </w:rPr>
      </w:pPr>
      <w:ins w:id="302" w:author="Author">
        <w:r>
          <w:t>Administering technical reviews of such methodologies described in this Procedure and changes to them.</w:t>
        </w:r>
      </w:ins>
    </w:p>
    <w:p w14:paraId="76D5044D" w14:textId="77777777" w:rsidR="000B225A" w:rsidRDefault="000B225A" w:rsidP="00CF77D4">
      <w:pPr>
        <w:pStyle w:val="BodyTextNumbering"/>
        <w:rPr>
          <w:ins w:id="303" w:author="Author"/>
        </w:rPr>
      </w:pPr>
    </w:p>
    <w:p w14:paraId="65130105" w14:textId="77777777" w:rsidR="005447C1" w:rsidRDefault="005447C1" w:rsidP="00361B76">
      <w:pPr>
        <w:pStyle w:val="Heading2"/>
      </w:pPr>
      <w:bookmarkStart w:id="304" w:name="_Toc133653472"/>
      <w:bookmarkStart w:id="305" w:name="_Toc531610716"/>
      <w:r>
        <w:t>Conformance of</w:t>
      </w:r>
      <w:r w:rsidR="00632F83">
        <w:t xml:space="preserve"> Transmission Facility</w:t>
      </w:r>
      <w:r>
        <w:rPr>
          <w:sz w:val="24"/>
        </w:rPr>
        <w:t xml:space="preserve"> </w:t>
      </w:r>
      <w:r>
        <w:t>Rating Methodologies</w:t>
      </w:r>
      <w:bookmarkEnd w:id="304"/>
      <w:bookmarkEnd w:id="305"/>
    </w:p>
    <w:p w14:paraId="251B112F" w14:textId="77777777" w:rsidR="00BD5223" w:rsidRDefault="00BD5223" w:rsidP="0059037B">
      <w:pPr>
        <w:pStyle w:val="Heading3"/>
        <w:numPr>
          <w:ilvl w:val="0"/>
          <w:numId w:val="0"/>
        </w:numPr>
        <w:rPr>
          <w:ins w:id="306" w:author="Author"/>
        </w:rPr>
      </w:pPr>
      <w:bookmarkStart w:id="307" w:name="_Toc83888191"/>
      <w:moveToRangeStart w:id="308" w:author="Author" w:name="move169096659"/>
      <w:moveTo w:id="309" w:author="Author">
        <w:r w:rsidRPr="001D1A22">
          <w:rPr>
            <w:b w:val="0"/>
          </w:rPr>
          <w:t>This Procedure provides the general methodology to be used in the calculation of transmission facility ratings. A Market Participant may choose to use a different rating methodology than what is specified in this procedure for elements on their system</w:t>
        </w:r>
      </w:moveTo>
      <w:ins w:id="310" w:author="Author">
        <w:r w:rsidR="00054EF4">
          <w:rPr>
            <w:b w:val="0"/>
          </w:rPr>
          <w:t>.  Such methodology is deemed a non-conforming transmission facility rating methodology. In order</w:t>
        </w:r>
      </w:ins>
      <w:moveTo w:id="311" w:author="Author">
        <w:del w:id="312" w:author="Author">
          <w:r w:rsidRPr="00CF77D4" w:rsidDel="00BD5223">
            <w:rPr>
              <w:b w:val="0"/>
            </w:rPr>
            <w:delText xml:space="preserve"> </w:delText>
          </w:r>
          <w:r w:rsidRPr="00CF77D4" w:rsidDel="00BD5223">
            <w:rPr>
              <w:b w:val="0"/>
            </w:rPr>
            <w:lastRenderedPageBreak/>
            <w:delText>but</w:delText>
          </w:r>
          <w:r w:rsidRPr="00CF77D4" w:rsidDel="00054EF4">
            <w:rPr>
              <w:b w:val="0"/>
            </w:rPr>
            <w:delText xml:space="preserve"> </w:delText>
          </w:r>
          <w:r w:rsidRPr="00CF77D4" w:rsidDel="00BD5223">
            <w:rPr>
              <w:b w:val="0"/>
            </w:rPr>
            <w:delText>when they do, the following steps need to be followed</w:delText>
          </w:r>
        </w:del>
        <w:r w:rsidRPr="00CF77D4">
          <w:rPr>
            <w:b w:val="0"/>
          </w:rPr>
          <w:t xml:space="preserve"> to ensure that </w:t>
        </w:r>
      </w:moveTo>
      <w:ins w:id="313" w:author="Author">
        <w:r w:rsidR="00054EF4">
          <w:rPr>
            <w:b w:val="0"/>
          </w:rPr>
          <w:t xml:space="preserve">non-conforming transmission facility rating </w:t>
        </w:r>
      </w:ins>
      <w:moveTo w:id="314" w:author="Author">
        <w:r w:rsidRPr="001D1A22">
          <w:rPr>
            <w:b w:val="0"/>
          </w:rPr>
          <w:t>methodology is reviewed and is acceptable for the region</w:t>
        </w:r>
      </w:moveTo>
      <w:ins w:id="315" w:author="Author">
        <w:r w:rsidR="00054EF4">
          <w:rPr>
            <w:b w:val="0"/>
          </w:rPr>
          <w:t>,</w:t>
        </w:r>
        <w:r>
          <w:rPr>
            <w:b w:val="0"/>
          </w:rPr>
          <w:t xml:space="preserve"> the methodology must be reviewed and approved as described in this Section 2.4</w:t>
        </w:r>
      </w:ins>
      <w:moveTo w:id="316" w:author="Author">
        <w:r w:rsidRPr="001D1A22">
          <w:rPr>
            <w:b w:val="0"/>
          </w:rPr>
          <w:t>.</w:t>
        </w:r>
        <w:r>
          <w:t xml:space="preserve">  </w:t>
        </w:r>
      </w:moveTo>
      <w:moveToRangeEnd w:id="308"/>
    </w:p>
    <w:p w14:paraId="1A6EEEED" w14:textId="77777777" w:rsidR="000D59CE" w:rsidRPr="0059037B" w:rsidRDefault="000D59CE" w:rsidP="0059037B">
      <w:pPr>
        <w:pStyle w:val="Heading3"/>
        <w:numPr>
          <w:ilvl w:val="0"/>
          <w:numId w:val="0"/>
        </w:numPr>
        <w:rPr>
          <w:ins w:id="317" w:author="Author"/>
          <w:b w:val="0"/>
          <w:szCs w:val="28"/>
        </w:rPr>
      </w:pPr>
      <w:ins w:id="318" w:author="Author">
        <w:r w:rsidRPr="0059037B">
          <w:rPr>
            <w:b w:val="0"/>
            <w:szCs w:val="28"/>
          </w:rPr>
          <w:t>N</w:t>
        </w:r>
        <w:r w:rsidRPr="000D59CE">
          <w:rPr>
            <w:b w:val="0"/>
            <w:szCs w:val="28"/>
          </w:rPr>
          <w:t>on-</w:t>
        </w:r>
        <w:r w:rsidR="009C6573">
          <w:rPr>
            <w:b w:val="0"/>
            <w:szCs w:val="28"/>
          </w:rPr>
          <w:t>c</w:t>
        </w:r>
        <w:del w:id="319" w:author="Author">
          <w:r w:rsidDel="009C6573">
            <w:rPr>
              <w:b w:val="0"/>
              <w:szCs w:val="28"/>
            </w:rPr>
            <w:delText>C</w:delText>
          </w:r>
        </w:del>
        <w:r w:rsidRPr="0059037B">
          <w:rPr>
            <w:b w:val="0"/>
            <w:szCs w:val="28"/>
          </w:rPr>
          <w:t xml:space="preserve">onforming </w:t>
        </w:r>
        <w:r w:rsidR="009C6573">
          <w:rPr>
            <w:b w:val="0"/>
            <w:szCs w:val="28"/>
          </w:rPr>
          <w:t>t</w:t>
        </w:r>
        <w:del w:id="320" w:author="Author">
          <w:r w:rsidDel="009C6573">
            <w:rPr>
              <w:b w:val="0"/>
              <w:szCs w:val="28"/>
            </w:rPr>
            <w:delText>T</w:delText>
          </w:r>
        </w:del>
        <w:r>
          <w:rPr>
            <w:b w:val="0"/>
            <w:szCs w:val="28"/>
          </w:rPr>
          <w:t xml:space="preserve">ransmission </w:t>
        </w:r>
        <w:r w:rsidR="009C6573">
          <w:rPr>
            <w:b w:val="0"/>
            <w:szCs w:val="28"/>
          </w:rPr>
          <w:t>f</w:t>
        </w:r>
        <w:del w:id="321" w:author="Author">
          <w:r w:rsidDel="009C6573">
            <w:rPr>
              <w:b w:val="0"/>
              <w:szCs w:val="28"/>
            </w:rPr>
            <w:delText>F</w:delText>
          </w:r>
        </w:del>
        <w:r>
          <w:rPr>
            <w:b w:val="0"/>
            <w:szCs w:val="28"/>
          </w:rPr>
          <w:t xml:space="preserve">acility </w:t>
        </w:r>
        <w:r w:rsidR="009C6573">
          <w:rPr>
            <w:b w:val="0"/>
            <w:szCs w:val="28"/>
          </w:rPr>
          <w:t>r</w:t>
        </w:r>
        <w:del w:id="322" w:author="Author">
          <w:r w:rsidDel="009C6573">
            <w:rPr>
              <w:b w:val="0"/>
              <w:szCs w:val="28"/>
            </w:rPr>
            <w:delText>R</w:delText>
          </w:r>
        </w:del>
        <w:r>
          <w:rPr>
            <w:b w:val="0"/>
            <w:szCs w:val="28"/>
          </w:rPr>
          <w:t>atings are separate and distinct from Temporary Ratings</w:t>
        </w:r>
        <w:r w:rsidR="0082010C">
          <w:rPr>
            <w:b w:val="0"/>
            <w:szCs w:val="28"/>
          </w:rPr>
          <w:t>,</w:t>
        </w:r>
        <w:r>
          <w:rPr>
            <w:b w:val="0"/>
            <w:szCs w:val="28"/>
          </w:rPr>
          <w:t xml:space="preserve"> described in Section 2.</w:t>
        </w:r>
        <w:r w:rsidR="00EB6FA1">
          <w:rPr>
            <w:b w:val="0"/>
            <w:szCs w:val="28"/>
          </w:rPr>
          <w:t>5</w:t>
        </w:r>
        <w:del w:id="323" w:author="Author">
          <w:r w:rsidDel="00EB6FA1">
            <w:rPr>
              <w:b w:val="0"/>
              <w:szCs w:val="28"/>
            </w:rPr>
            <w:delText>7</w:delText>
          </w:r>
        </w:del>
        <w:r>
          <w:rPr>
            <w:b w:val="0"/>
            <w:szCs w:val="28"/>
          </w:rPr>
          <w:t xml:space="preserve"> of this Procedure</w:t>
        </w:r>
        <w:r w:rsidR="009C6573">
          <w:rPr>
            <w:b w:val="0"/>
            <w:szCs w:val="28"/>
          </w:rPr>
          <w:t>,</w:t>
        </w:r>
        <w:r w:rsidR="006A35DB">
          <w:rPr>
            <w:b w:val="0"/>
            <w:szCs w:val="28"/>
          </w:rPr>
          <w:t xml:space="preserve"> </w:t>
        </w:r>
        <w:r w:rsidR="006A35DB" w:rsidRPr="0059037B">
          <w:rPr>
            <w:b w:val="0"/>
            <w:szCs w:val="28"/>
          </w:rPr>
          <w:t xml:space="preserve">as </w:t>
        </w:r>
        <w:del w:id="324" w:author="Author">
          <w:r w:rsidR="006A35DB" w:rsidRPr="0059037B" w:rsidDel="009C6573">
            <w:rPr>
              <w:b w:val="0"/>
              <w:szCs w:val="28"/>
            </w:rPr>
            <w:delText>they</w:delText>
          </w:r>
        </w:del>
        <w:r w:rsidR="009C6573">
          <w:rPr>
            <w:b w:val="0"/>
            <w:szCs w:val="28"/>
          </w:rPr>
          <w:t>non-conforming transmission facility ratings</w:t>
        </w:r>
        <w:r w:rsidR="006A35DB" w:rsidRPr="0059037B">
          <w:rPr>
            <w:b w:val="0"/>
            <w:szCs w:val="28"/>
          </w:rPr>
          <w:t xml:space="preserve"> do not revert back </w:t>
        </w:r>
        <w:del w:id="325" w:author="Author">
          <w:r w:rsidR="006A35DB" w:rsidRPr="0059037B" w:rsidDel="009C6573">
            <w:rPr>
              <w:b w:val="0"/>
              <w:szCs w:val="28"/>
            </w:rPr>
            <w:delText>and</w:delText>
          </w:r>
        </w:del>
        <w:r w:rsidR="009C6573">
          <w:rPr>
            <w:b w:val="0"/>
            <w:szCs w:val="28"/>
          </w:rPr>
          <w:t>but instead</w:t>
        </w:r>
        <w:r w:rsidR="006A35DB" w:rsidRPr="0059037B">
          <w:rPr>
            <w:b w:val="0"/>
            <w:szCs w:val="28"/>
          </w:rPr>
          <w:t xml:space="preserve"> become the method a </w:t>
        </w:r>
        <w:r w:rsidR="00CF4796">
          <w:rPr>
            <w:b w:val="0"/>
            <w:szCs w:val="28"/>
          </w:rPr>
          <w:t>Market Participant</w:t>
        </w:r>
        <w:r w:rsidR="006A35DB" w:rsidRPr="0059037B">
          <w:rPr>
            <w:b w:val="0"/>
            <w:szCs w:val="28"/>
          </w:rPr>
          <w:t xml:space="preserve"> uses to rate transmission elements</w:t>
        </w:r>
        <w:r>
          <w:rPr>
            <w:b w:val="0"/>
            <w:szCs w:val="28"/>
          </w:rPr>
          <w:t>.  Non-</w:t>
        </w:r>
        <w:r w:rsidR="006E2439">
          <w:rPr>
            <w:b w:val="0"/>
            <w:szCs w:val="28"/>
          </w:rPr>
          <w:t>c</w:t>
        </w:r>
        <w:del w:id="326" w:author="Author">
          <w:r w:rsidDel="006E2439">
            <w:rPr>
              <w:b w:val="0"/>
              <w:szCs w:val="28"/>
            </w:rPr>
            <w:delText>C</w:delText>
          </w:r>
        </w:del>
        <w:r>
          <w:rPr>
            <w:b w:val="0"/>
            <w:szCs w:val="28"/>
          </w:rPr>
          <w:t xml:space="preserve">onforming </w:t>
        </w:r>
        <w:del w:id="327" w:author="Author">
          <w:r w:rsidDel="006E2439">
            <w:rPr>
              <w:b w:val="0"/>
              <w:szCs w:val="28"/>
            </w:rPr>
            <w:delText>T</w:delText>
          </w:r>
        </w:del>
        <w:r w:rsidR="006E2439">
          <w:rPr>
            <w:b w:val="0"/>
            <w:szCs w:val="28"/>
          </w:rPr>
          <w:t>t</w:t>
        </w:r>
        <w:r>
          <w:rPr>
            <w:b w:val="0"/>
            <w:szCs w:val="28"/>
          </w:rPr>
          <w:t xml:space="preserve">ransmission </w:t>
        </w:r>
        <w:del w:id="328" w:author="Author">
          <w:r w:rsidDel="006E2439">
            <w:rPr>
              <w:b w:val="0"/>
              <w:szCs w:val="28"/>
            </w:rPr>
            <w:delText>F</w:delText>
          </w:r>
        </w:del>
        <w:r w:rsidR="006E2439">
          <w:rPr>
            <w:b w:val="0"/>
            <w:szCs w:val="28"/>
          </w:rPr>
          <w:t>f</w:t>
        </w:r>
        <w:r>
          <w:rPr>
            <w:b w:val="0"/>
            <w:szCs w:val="28"/>
          </w:rPr>
          <w:t xml:space="preserve">acility </w:t>
        </w:r>
        <w:del w:id="329" w:author="Author">
          <w:r w:rsidDel="006E2439">
            <w:rPr>
              <w:b w:val="0"/>
              <w:szCs w:val="28"/>
            </w:rPr>
            <w:delText>R</w:delText>
          </w:r>
        </w:del>
        <w:r w:rsidR="006E2439">
          <w:rPr>
            <w:b w:val="0"/>
            <w:szCs w:val="28"/>
          </w:rPr>
          <w:t>r</w:t>
        </w:r>
        <w:r>
          <w:rPr>
            <w:b w:val="0"/>
            <w:szCs w:val="28"/>
          </w:rPr>
          <w:t>atin</w:t>
        </w:r>
        <w:r w:rsidR="009C6573">
          <w:rPr>
            <w:b w:val="0"/>
            <w:szCs w:val="28"/>
          </w:rPr>
          <w:t>g</w:t>
        </w:r>
        <w:del w:id="330" w:author="Author">
          <w:r w:rsidDel="009C6573">
            <w:rPr>
              <w:b w:val="0"/>
              <w:szCs w:val="28"/>
            </w:rPr>
            <w:delText>g</w:delText>
          </w:r>
        </w:del>
        <w:r>
          <w:rPr>
            <w:b w:val="0"/>
            <w:szCs w:val="28"/>
          </w:rPr>
          <w:t xml:space="preserve"> </w:t>
        </w:r>
        <w:del w:id="331" w:author="Author">
          <w:r w:rsidR="00FD61A9" w:rsidDel="006E2439">
            <w:rPr>
              <w:b w:val="0"/>
              <w:szCs w:val="28"/>
            </w:rPr>
            <w:delText>M</w:delText>
          </w:r>
        </w:del>
        <w:r>
          <w:rPr>
            <w:b w:val="0"/>
            <w:szCs w:val="28"/>
          </w:rPr>
          <w:t>methodologies are required to be provided to and reviewed by ISO</w:t>
        </w:r>
        <w:del w:id="332" w:author="Author">
          <w:r w:rsidDel="0059037B">
            <w:rPr>
              <w:b w:val="0"/>
              <w:szCs w:val="28"/>
            </w:rPr>
            <w:delText xml:space="preserve"> and the Reliability Committee</w:delText>
          </w:r>
        </w:del>
        <w:r>
          <w:rPr>
            <w:b w:val="0"/>
            <w:szCs w:val="28"/>
          </w:rPr>
          <w:t>.</w:t>
        </w:r>
      </w:ins>
    </w:p>
    <w:p w14:paraId="2CD0AC14" w14:textId="77777777" w:rsidR="00632F83" w:rsidRDefault="00632F83" w:rsidP="006720DF">
      <w:pPr>
        <w:pStyle w:val="Heading3"/>
        <w:rPr>
          <w:szCs w:val="28"/>
        </w:rPr>
      </w:pPr>
      <w:r w:rsidRPr="00AF01F1">
        <w:rPr>
          <w:szCs w:val="28"/>
        </w:rPr>
        <w:t xml:space="preserve">Submittal of </w:t>
      </w:r>
      <w:ins w:id="333" w:author="Author">
        <w:r w:rsidR="00BD5223">
          <w:rPr>
            <w:szCs w:val="28"/>
          </w:rPr>
          <w:t>N</w:t>
        </w:r>
      </w:ins>
      <w:del w:id="334" w:author="Author">
        <w:r w:rsidRPr="00AF01F1" w:rsidDel="00BD5223">
          <w:rPr>
            <w:szCs w:val="28"/>
          </w:rPr>
          <w:delText>n</w:delText>
        </w:r>
      </w:del>
      <w:r w:rsidRPr="00AF01F1">
        <w:rPr>
          <w:szCs w:val="28"/>
        </w:rPr>
        <w:t>on-</w:t>
      </w:r>
      <w:ins w:id="335" w:author="Author">
        <w:r w:rsidR="00BD5223">
          <w:rPr>
            <w:szCs w:val="28"/>
          </w:rPr>
          <w:t>C</w:t>
        </w:r>
      </w:ins>
      <w:del w:id="336" w:author="Author">
        <w:r w:rsidRPr="00AF01F1" w:rsidDel="00BD5223">
          <w:rPr>
            <w:szCs w:val="28"/>
          </w:rPr>
          <w:delText>c</w:delText>
        </w:r>
      </w:del>
      <w:r w:rsidRPr="00AF01F1">
        <w:rPr>
          <w:szCs w:val="28"/>
        </w:rPr>
        <w:t xml:space="preserve">onforming </w:t>
      </w:r>
      <w:ins w:id="337" w:author="Author">
        <w:r w:rsidR="00BD5223">
          <w:rPr>
            <w:szCs w:val="28"/>
          </w:rPr>
          <w:t>T</w:t>
        </w:r>
      </w:ins>
      <w:del w:id="338" w:author="Author">
        <w:r w:rsidRPr="00AF01F1" w:rsidDel="00BD5223">
          <w:rPr>
            <w:szCs w:val="28"/>
          </w:rPr>
          <w:delText>t</w:delText>
        </w:r>
      </w:del>
      <w:r w:rsidRPr="00AF01F1">
        <w:rPr>
          <w:szCs w:val="28"/>
        </w:rPr>
        <w:t xml:space="preserve">ransmission </w:t>
      </w:r>
      <w:ins w:id="339" w:author="Author">
        <w:r w:rsidR="00BD5223">
          <w:rPr>
            <w:szCs w:val="28"/>
          </w:rPr>
          <w:t>F</w:t>
        </w:r>
      </w:ins>
      <w:del w:id="340" w:author="Author">
        <w:r w:rsidRPr="00AF01F1" w:rsidDel="00BD5223">
          <w:rPr>
            <w:szCs w:val="28"/>
          </w:rPr>
          <w:delText>f</w:delText>
        </w:r>
      </w:del>
      <w:r w:rsidRPr="00AF01F1">
        <w:rPr>
          <w:szCs w:val="28"/>
        </w:rPr>
        <w:t xml:space="preserve">acility </w:t>
      </w:r>
      <w:ins w:id="341" w:author="Author">
        <w:r w:rsidR="00BD5223">
          <w:rPr>
            <w:szCs w:val="28"/>
          </w:rPr>
          <w:t>R</w:t>
        </w:r>
      </w:ins>
      <w:del w:id="342" w:author="Author">
        <w:r w:rsidRPr="00AF01F1" w:rsidDel="00BD5223">
          <w:rPr>
            <w:szCs w:val="28"/>
          </w:rPr>
          <w:delText>r</w:delText>
        </w:r>
      </w:del>
      <w:r w:rsidRPr="00AF01F1">
        <w:rPr>
          <w:szCs w:val="28"/>
        </w:rPr>
        <w:t xml:space="preserve">atings </w:t>
      </w:r>
      <w:ins w:id="343" w:author="Author">
        <w:r w:rsidR="00BD5223">
          <w:rPr>
            <w:szCs w:val="28"/>
          </w:rPr>
          <w:t>M</w:t>
        </w:r>
      </w:ins>
      <w:del w:id="344" w:author="Author">
        <w:r w:rsidRPr="00AF01F1" w:rsidDel="00BD5223">
          <w:rPr>
            <w:szCs w:val="28"/>
          </w:rPr>
          <w:delText>m</w:delText>
        </w:r>
      </w:del>
      <w:r w:rsidRPr="00AF01F1">
        <w:rPr>
          <w:szCs w:val="28"/>
        </w:rPr>
        <w:t>ethodology</w:t>
      </w:r>
      <w:bookmarkEnd w:id="307"/>
    </w:p>
    <w:p w14:paraId="5C6634A9" w14:textId="77777777" w:rsidR="00E03A07" w:rsidRDefault="001310FE" w:rsidP="00485D33">
      <w:pPr>
        <w:rPr>
          <w:ins w:id="345" w:author="Author"/>
          <w:sz w:val="24"/>
        </w:rPr>
      </w:pPr>
      <w:r>
        <w:rPr>
          <w:sz w:val="24"/>
        </w:rPr>
        <w:t>Prior to</w:t>
      </w:r>
      <w:r w:rsidR="003D360E" w:rsidRPr="00485D33">
        <w:rPr>
          <w:sz w:val="24"/>
        </w:rPr>
        <w:t xml:space="preserve"> making a change to its</w:t>
      </w:r>
      <w:ins w:id="346" w:author="Author">
        <w:r w:rsidR="00054EF4">
          <w:rPr>
            <w:sz w:val="24"/>
          </w:rPr>
          <w:t xml:space="preserve"> non-conforming</w:t>
        </w:r>
      </w:ins>
      <w:r w:rsidR="003D360E" w:rsidRPr="00485D33">
        <w:rPr>
          <w:sz w:val="24"/>
        </w:rPr>
        <w:t xml:space="preserve"> transmission facility ratings</w:t>
      </w:r>
      <w:r w:rsidR="003D360E">
        <w:rPr>
          <w:sz w:val="24"/>
        </w:rPr>
        <w:t xml:space="preserve"> methodology</w:t>
      </w:r>
      <w:del w:id="347" w:author="Author">
        <w:r w:rsidR="003D360E" w:rsidDel="00054EF4">
          <w:rPr>
            <w:sz w:val="24"/>
          </w:rPr>
          <w:delText xml:space="preserve"> that does not conform with the methods described in this Procedure</w:delText>
        </w:r>
      </w:del>
      <w:ins w:id="348" w:author="Author">
        <w:r w:rsidR="00054EF4">
          <w:rPr>
            <w:sz w:val="24"/>
          </w:rPr>
          <w:t>,</w:t>
        </w:r>
      </w:ins>
      <w:r w:rsidR="003D360E">
        <w:rPr>
          <w:sz w:val="24"/>
        </w:rPr>
        <w:t xml:space="preserve"> or within 15 business days of an ISO request to do so, the </w:t>
      </w:r>
      <w:del w:id="349" w:author="Author">
        <w:r w:rsidR="003D360E" w:rsidDel="00CF4796">
          <w:rPr>
            <w:sz w:val="24"/>
          </w:rPr>
          <w:delText>Transmission Facility Owner</w:delText>
        </w:r>
      </w:del>
      <w:ins w:id="350" w:author="Author">
        <w:r w:rsidR="00CF4796">
          <w:rPr>
            <w:sz w:val="24"/>
          </w:rPr>
          <w:t>Market Participant</w:t>
        </w:r>
      </w:ins>
      <w:r w:rsidR="003D360E">
        <w:rPr>
          <w:sz w:val="24"/>
        </w:rPr>
        <w:t xml:space="preserve"> </w:t>
      </w:r>
      <w:del w:id="351" w:author="Author">
        <w:r w:rsidR="003D360E" w:rsidDel="00BD5223">
          <w:rPr>
            <w:sz w:val="24"/>
          </w:rPr>
          <w:delText>w</w:delText>
        </w:r>
        <w:r w:rsidR="00100BF2" w:rsidDel="00BD5223">
          <w:rPr>
            <w:sz w:val="24"/>
          </w:rPr>
          <w:delText>i</w:delText>
        </w:r>
        <w:r w:rsidR="003D360E" w:rsidDel="00BD5223">
          <w:rPr>
            <w:sz w:val="24"/>
          </w:rPr>
          <w:delText xml:space="preserve">ll </w:delText>
        </w:r>
      </w:del>
      <w:ins w:id="352" w:author="Author">
        <w:r w:rsidR="00BD5223">
          <w:rPr>
            <w:sz w:val="24"/>
          </w:rPr>
          <w:t xml:space="preserve">shall </w:t>
        </w:r>
      </w:ins>
      <w:del w:id="353" w:author="Author">
        <w:r w:rsidR="003D360E" w:rsidDel="0051470A">
          <w:rPr>
            <w:sz w:val="24"/>
          </w:rPr>
          <w:delText xml:space="preserve">provide to the ISO electronically </w:delText>
        </w:r>
        <w:r w:rsidR="00390662" w:rsidDel="0051470A">
          <w:rPr>
            <w:sz w:val="24"/>
          </w:rPr>
          <w:delText>(as</w:delText>
        </w:r>
        <w:r w:rsidR="003D360E" w:rsidDel="0051470A">
          <w:rPr>
            <w:sz w:val="24"/>
          </w:rPr>
          <w:delText xml:space="preserve"> detailed in </w:delText>
        </w:r>
        <w:r w:rsidR="00AD7677" w:rsidDel="0051470A">
          <w:rPr>
            <w:sz w:val="24"/>
          </w:rPr>
          <w:delText>section</w:delText>
        </w:r>
        <w:r w:rsidR="003D360E" w:rsidDel="0051470A">
          <w:rPr>
            <w:sz w:val="24"/>
          </w:rPr>
          <w:delText xml:space="preserve"> 5.0) the</w:delText>
        </w:r>
        <w:r w:rsidR="00361B76" w:rsidRPr="00361B76" w:rsidDel="0051470A">
          <w:delText xml:space="preserve"> </w:delText>
        </w:r>
      </w:del>
      <w:ins w:id="354" w:author="Author">
        <w:r w:rsidR="0051470A" w:rsidRPr="00DB6863">
          <w:rPr>
            <w:sz w:val="24"/>
          </w:rPr>
          <w:t>provide the</w:t>
        </w:r>
        <w:r w:rsidR="0051470A">
          <w:t xml:space="preserve"> </w:t>
        </w:r>
      </w:ins>
      <w:del w:id="355" w:author="Author">
        <w:r w:rsidR="00361B76" w:rsidRPr="006720DF" w:rsidDel="004B658A">
          <w:rPr>
            <w:sz w:val="24"/>
          </w:rPr>
          <w:delText>N</w:delText>
        </w:r>
      </w:del>
      <w:ins w:id="356" w:author="Author">
        <w:r w:rsidR="004B658A">
          <w:rPr>
            <w:sz w:val="24"/>
          </w:rPr>
          <w:t>n</w:t>
        </w:r>
      </w:ins>
      <w:r w:rsidR="00361B76" w:rsidRPr="006720DF">
        <w:rPr>
          <w:sz w:val="24"/>
        </w:rPr>
        <w:t>on-</w:t>
      </w:r>
      <w:ins w:id="357" w:author="Author">
        <w:r w:rsidR="004B658A">
          <w:rPr>
            <w:sz w:val="24"/>
          </w:rPr>
          <w:t>c</w:t>
        </w:r>
      </w:ins>
      <w:del w:id="358" w:author="Author">
        <w:r w:rsidR="00361B76" w:rsidRPr="006720DF" w:rsidDel="004B658A">
          <w:rPr>
            <w:sz w:val="24"/>
          </w:rPr>
          <w:delText>C</w:delText>
        </w:r>
      </w:del>
      <w:r w:rsidR="00361B76" w:rsidRPr="006720DF">
        <w:rPr>
          <w:sz w:val="24"/>
        </w:rPr>
        <w:t xml:space="preserve">onforming </w:t>
      </w:r>
      <w:ins w:id="359" w:author="Author">
        <w:r w:rsidR="004B658A">
          <w:rPr>
            <w:sz w:val="24"/>
          </w:rPr>
          <w:t>t</w:t>
        </w:r>
      </w:ins>
      <w:del w:id="360" w:author="Author">
        <w:r w:rsidR="00361B76" w:rsidRPr="006720DF" w:rsidDel="004B658A">
          <w:rPr>
            <w:sz w:val="24"/>
          </w:rPr>
          <w:delText>T</w:delText>
        </w:r>
      </w:del>
      <w:r w:rsidR="00361B76" w:rsidRPr="006720DF">
        <w:rPr>
          <w:sz w:val="24"/>
        </w:rPr>
        <w:t xml:space="preserve">ransmission </w:t>
      </w:r>
      <w:del w:id="361" w:author="Author">
        <w:r w:rsidR="00361B76" w:rsidRPr="006720DF" w:rsidDel="004B658A">
          <w:rPr>
            <w:sz w:val="24"/>
          </w:rPr>
          <w:delText>F</w:delText>
        </w:r>
      </w:del>
      <w:ins w:id="362" w:author="Author">
        <w:r w:rsidR="004B658A">
          <w:rPr>
            <w:sz w:val="24"/>
          </w:rPr>
          <w:t>f</w:t>
        </w:r>
      </w:ins>
      <w:r w:rsidR="00361B76" w:rsidRPr="006720DF">
        <w:rPr>
          <w:sz w:val="24"/>
        </w:rPr>
        <w:t xml:space="preserve">acility </w:t>
      </w:r>
      <w:del w:id="363" w:author="Author">
        <w:r w:rsidR="00361B76" w:rsidRPr="006720DF" w:rsidDel="004B658A">
          <w:rPr>
            <w:sz w:val="24"/>
          </w:rPr>
          <w:delText>R</w:delText>
        </w:r>
      </w:del>
      <w:ins w:id="364" w:author="Author">
        <w:r w:rsidR="004B658A">
          <w:rPr>
            <w:sz w:val="24"/>
          </w:rPr>
          <w:t>r</w:t>
        </w:r>
      </w:ins>
      <w:r w:rsidR="00361B76" w:rsidRPr="006720DF">
        <w:rPr>
          <w:sz w:val="24"/>
        </w:rPr>
        <w:t>ating</w:t>
      </w:r>
      <w:r w:rsidR="003D360E">
        <w:rPr>
          <w:sz w:val="24"/>
        </w:rPr>
        <w:t xml:space="preserve"> methodologies it uses to</w:t>
      </w:r>
      <w:r w:rsidR="007D6121">
        <w:rPr>
          <w:sz w:val="24"/>
        </w:rPr>
        <w:t xml:space="preserve"> develop its transmission facility ratings</w:t>
      </w:r>
      <w:ins w:id="365" w:author="Author">
        <w:r w:rsidR="0051470A">
          <w:rPr>
            <w:sz w:val="24"/>
          </w:rPr>
          <w:t xml:space="preserve"> to the ISO by emailing:  </w:t>
        </w:r>
        <w:r w:rsidR="0051470A">
          <w:fldChar w:fldCharType="begin"/>
        </w:r>
        <w:r w:rsidR="0051470A">
          <w:instrText xml:space="preserve"> HYPERLINK "mailto:PP7ratings@iso-ne.com" </w:instrText>
        </w:r>
        <w:r w:rsidR="0051470A">
          <w:fldChar w:fldCharType="separate"/>
        </w:r>
        <w:r w:rsidR="0051470A" w:rsidRPr="000F75EA">
          <w:rPr>
            <w:rStyle w:val="Hyperlink"/>
            <w:sz w:val="24"/>
            <w:szCs w:val="24"/>
          </w:rPr>
          <w:t>PP7ratings@iso-ne.com</w:t>
        </w:r>
        <w:r w:rsidR="0051470A">
          <w:rPr>
            <w:rStyle w:val="Hyperlink"/>
            <w:sz w:val="24"/>
            <w:szCs w:val="24"/>
          </w:rPr>
          <w:fldChar w:fldCharType="end"/>
        </w:r>
      </w:ins>
      <w:r w:rsidR="007D6121">
        <w:rPr>
          <w:sz w:val="24"/>
        </w:rPr>
        <w:t xml:space="preserve">.  Such </w:t>
      </w:r>
      <w:ins w:id="366" w:author="Author">
        <w:r w:rsidR="004B658A">
          <w:rPr>
            <w:sz w:val="24"/>
          </w:rPr>
          <w:t>n</w:t>
        </w:r>
      </w:ins>
      <w:del w:id="367" w:author="Author">
        <w:r w:rsidR="00361B76" w:rsidRPr="006720DF" w:rsidDel="004B658A">
          <w:rPr>
            <w:sz w:val="24"/>
          </w:rPr>
          <w:delText>N</w:delText>
        </w:r>
      </w:del>
      <w:r w:rsidR="00361B76" w:rsidRPr="006720DF">
        <w:rPr>
          <w:sz w:val="24"/>
        </w:rPr>
        <w:t>on-</w:t>
      </w:r>
      <w:del w:id="368" w:author="Author">
        <w:r w:rsidR="00361B76" w:rsidRPr="006720DF" w:rsidDel="004B658A">
          <w:rPr>
            <w:sz w:val="24"/>
          </w:rPr>
          <w:delText>C</w:delText>
        </w:r>
      </w:del>
      <w:ins w:id="369" w:author="Author">
        <w:r w:rsidR="004B658A">
          <w:rPr>
            <w:sz w:val="24"/>
          </w:rPr>
          <w:t>c</w:t>
        </w:r>
      </w:ins>
      <w:r w:rsidR="00361B76" w:rsidRPr="006720DF">
        <w:rPr>
          <w:sz w:val="24"/>
        </w:rPr>
        <w:t xml:space="preserve">onforming </w:t>
      </w:r>
      <w:ins w:id="370" w:author="Author">
        <w:r w:rsidR="004B658A">
          <w:rPr>
            <w:sz w:val="24"/>
          </w:rPr>
          <w:t>t</w:t>
        </w:r>
      </w:ins>
      <w:del w:id="371" w:author="Author">
        <w:r w:rsidR="00361B76" w:rsidRPr="006720DF" w:rsidDel="004B658A">
          <w:rPr>
            <w:sz w:val="24"/>
          </w:rPr>
          <w:delText>T</w:delText>
        </w:r>
      </w:del>
      <w:r w:rsidR="00361B76" w:rsidRPr="006720DF">
        <w:rPr>
          <w:sz w:val="24"/>
        </w:rPr>
        <w:t xml:space="preserve">ransmission </w:t>
      </w:r>
      <w:ins w:id="372" w:author="Author">
        <w:r w:rsidR="004B658A">
          <w:rPr>
            <w:sz w:val="24"/>
          </w:rPr>
          <w:t>f</w:t>
        </w:r>
      </w:ins>
      <w:del w:id="373" w:author="Author">
        <w:r w:rsidR="00361B76" w:rsidRPr="006720DF" w:rsidDel="004B658A">
          <w:rPr>
            <w:sz w:val="24"/>
          </w:rPr>
          <w:delText>F</w:delText>
        </w:r>
      </w:del>
      <w:r w:rsidR="00361B76" w:rsidRPr="006720DF">
        <w:rPr>
          <w:sz w:val="24"/>
        </w:rPr>
        <w:t xml:space="preserve">acility </w:t>
      </w:r>
      <w:ins w:id="374" w:author="Author">
        <w:r w:rsidR="004B658A">
          <w:rPr>
            <w:sz w:val="24"/>
          </w:rPr>
          <w:t>r</w:t>
        </w:r>
      </w:ins>
      <w:del w:id="375" w:author="Author">
        <w:r w:rsidR="00361B76" w:rsidRPr="006720DF" w:rsidDel="004B658A">
          <w:rPr>
            <w:sz w:val="24"/>
          </w:rPr>
          <w:delText>R</w:delText>
        </w:r>
      </w:del>
      <w:r w:rsidR="00361B76" w:rsidRPr="006720DF">
        <w:rPr>
          <w:sz w:val="24"/>
        </w:rPr>
        <w:t>ating</w:t>
      </w:r>
      <w:r w:rsidR="00361B76">
        <w:rPr>
          <w:sz w:val="24"/>
        </w:rPr>
        <w:t xml:space="preserve"> </w:t>
      </w:r>
      <w:r w:rsidR="007D6121">
        <w:rPr>
          <w:sz w:val="24"/>
        </w:rPr>
        <w:t>methodologies shall</w:t>
      </w:r>
      <w:r w:rsidR="00E03A07">
        <w:rPr>
          <w:sz w:val="24"/>
        </w:rPr>
        <w:t>:</w:t>
      </w:r>
    </w:p>
    <w:p w14:paraId="57FF167A" w14:textId="77777777" w:rsidR="00EA7EA2" w:rsidRDefault="00EA7EA2" w:rsidP="00485D33">
      <w:pPr>
        <w:rPr>
          <w:sz w:val="24"/>
        </w:rPr>
      </w:pPr>
    </w:p>
    <w:p w14:paraId="700E336A" w14:textId="77777777" w:rsidR="00E03A07" w:rsidRPr="00905FAD" w:rsidRDefault="007D6121" w:rsidP="00905FAD">
      <w:pPr>
        <w:pStyle w:val="ListParagraph"/>
        <w:numPr>
          <w:ilvl w:val="0"/>
          <w:numId w:val="30"/>
        </w:numPr>
        <w:rPr>
          <w:sz w:val="24"/>
        </w:rPr>
      </w:pPr>
      <w:r w:rsidRPr="00905FAD">
        <w:rPr>
          <w:sz w:val="24"/>
        </w:rPr>
        <w:t xml:space="preserve">describe and include the reasoning for the non-conforming ratings practice, and </w:t>
      </w:r>
    </w:p>
    <w:p w14:paraId="6BD75554" w14:textId="77777777" w:rsidR="003D360E" w:rsidRDefault="007D6121" w:rsidP="00905FAD">
      <w:pPr>
        <w:pStyle w:val="ListParagraph"/>
        <w:numPr>
          <w:ilvl w:val="0"/>
          <w:numId w:val="30"/>
        </w:numPr>
        <w:rPr>
          <w:sz w:val="24"/>
        </w:rPr>
      </w:pPr>
      <w:r w:rsidRPr="00905FAD">
        <w:rPr>
          <w:sz w:val="24"/>
        </w:rPr>
        <w:t>be submitted to the ISO prior to any associated transmission facility rating being applied in the operation of the facility.</w:t>
      </w:r>
      <w:r w:rsidR="003D360E" w:rsidRPr="00905FAD">
        <w:rPr>
          <w:sz w:val="24"/>
        </w:rPr>
        <w:t xml:space="preserve"> </w:t>
      </w:r>
      <w:r w:rsidR="00361B76">
        <w:rPr>
          <w:sz w:val="24"/>
        </w:rPr>
        <w:br/>
      </w:r>
    </w:p>
    <w:p w14:paraId="3EF1600A" w14:textId="77777777" w:rsidR="00361B76" w:rsidRPr="006720DF" w:rsidDel="000D59CE" w:rsidRDefault="00361B76" w:rsidP="006720DF">
      <w:pPr>
        <w:rPr>
          <w:del w:id="376" w:author="Author"/>
          <w:sz w:val="24"/>
        </w:rPr>
      </w:pPr>
      <w:del w:id="377" w:author="Author">
        <w:r w:rsidRPr="006720DF" w:rsidDel="000D59CE">
          <w:rPr>
            <w:sz w:val="24"/>
          </w:rPr>
          <w:delText xml:space="preserve">These Non-Conforming Transmission Facility Ratings are different than temporary ratings described in Section </w:delText>
        </w:r>
        <w:r w:rsidDel="000D59CE">
          <w:rPr>
            <w:sz w:val="24"/>
          </w:rPr>
          <w:delText>2.7</w:delText>
        </w:r>
        <w:r w:rsidRPr="006720DF" w:rsidDel="000D59CE">
          <w:rPr>
            <w:sz w:val="24"/>
          </w:rPr>
          <w:delText xml:space="preserve"> These Non-Conforming Transmission Facility Ratings Methodologies need to be reviewed in the manner stated below</w:delText>
        </w:r>
        <w:r w:rsidDel="000D59CE">
          <w:rPr>
            <w:sz w:val="24"/>
          </w:rPr>
          <w:delText xml:space="preserve"> in Section 2.6.</w:delText>
        </w:r>
        <w:r w:rsidR="006720DF" w:rsidDel="000D59CE">
          <w:rPr>
            <w:sz w:val="24"/>
          </w:rPr>
          <w:delText>2</w:delText>
        </w:r>
        <w:r w:rsidRPr="006720DF" w:rsidDel="000D59CE">
          <w:rPr>
            <w:sz w:val="24"/>
          </w:rPr>
          <w:delText xml:space="preserve">  </w:delText>
        </w:r>
      </w:del>
    </w:p>
    <w:p w14:paraId="4CFE4875" w14:textId="77777777" w:rsidR="00632F83" w:rsidRPr="00632F83" w:rsidRDefault="00632F83" w:rsidP="003D360E"/>
    <w:p w14:paraId="522E8EC3" w14:textId="77777777" w:rsidR="007D6121" w:rsidRDefault="007D6121" w:rsidP="00CE76FC">
      <w:pPr>
        <w:pStyle w:val="Heading3"/>
      </w:pPr>
      <w:r>
        <w:t xml:space="preserve">Review and </w:t>
      </w:r>
      <w:r w:rsidR="00CE76FC">
        <w:t>Determination</w:t>
      </w:r>
      <w:r w:rsidR="003D3F32" w:rsidRPr="003D3F32">
        <w:rPr>
          <w:szCs w:val="28"/>
        </w:rPr>
        <w:t xml:space="preserve"> </w:t>
      </w:r>
      <w:r w:rsidR="003D3F32" w:rsidRPr="00AF01F1">
        <w:rPr>
          <w:szCs w:val="28"/>
        </w:rPr>
        <w:t xml:space="preserve">of </w:t>
      </w:r>
      <w:r w:rsidR="003D3F32">
        <w:rPr>
          <w:szCs w:val="28"/>
        </w:rPr>
        <w:t>N</w:t>
      </w:r>
      <w:r w:rsidR="003D3F32" w:rsidRPr="00AF01F1">
        <w:rPr>
          <w:szCs w:val="28"/>
        </w:rPr>
        <w:t>on-</w:t>
      </w:r>
      <w:r w:rsidR="003D3F32">
        <w:rPr>
          <w:szCs w:val="28"/>
        </w:rPr>
        <w:t>C</w:t>
      </w:r>
      <w:r w:rsidR="003D3F32" w:rsidRPr="00AF01F1">
        <w:rPr>
          <w:szCs w:val="28"/>
        </w:rPr>
        <w:t xml:space="preserve">onforming </w:t>
      </w:r>
      <w:r w:rsidR="003D3F32">
        <w:rPr>
          <w:szCs w:val="28"/>
        </w:rPr>
        <w:t>T</w:t>
      </w:r>
      <w:r w:rsidR="003D3F32" w:rsidRPr="00AF01F1">
        <w:rPr>
          <w:szCs w:val="28"/>
        </w:rPr>
        <w:t xml:space="preserve">ransmission </w:t>
      </w:r>
      <w:r w:rsidR="003D3F32">
        <w:rPr>
          <w:szCs w:val="28"/>
        </w:rPr>
        <w:t>Facility R</w:t>
      </w:r>
      <w:r w:rsidR="003D3F32" w:rsidRPr="00AF01F1">
        <w:rPr>
          <w:szCs w:val="28"/>
        </w:rPr>
        <w:t xml:space="preserve">atings </w:t>
      </w:r>
      <w:r w:rsidR="003D3F32">
        <w:rPr>
          <w:szCs w:val="28"/>
        </w:rPr>
        <w:t>M</w:t>
      </w:r>
      <w:r w:rsidR="003D3F32" w:rsidRPr="00AF01F1">
        <w:rPr>
          <w:szCs w:val="28"/>
        </w:rPr>
        <w:t>ethodology</w:t>
      </w:r>
    </w:p>
    <w:p w14:paraId="5F27BC02" w14:textId="77777777" w:rsidR="007D6121" w:rsidRPr="007D6121" w:rsidDel="00054EF4" w:rsidRDefault="007D6121" w:rsidP="00CE76FC">
      <w:pPr>
        <w:rPr>
          <w:del w:id="378" w:author="Author"/>
        </w:rPr>
      </w:pPr>
    </w:p>
    <w:p w14:paraId="12648B85" w14:textId="77777777" w:rsidR="00361B76" w:rsidRDefault="00DB6863" w:rsidP="00361B76">
      <w:pPr>
        <w:pStyle w:val="BodyTextNumbering"/>
      </w:pPr>
      <w:moveFromRangeStart w:id="379" w:author="Author" w:name="move169096659"/>
      <w:moveFrom w:id="380" w:author="Author">
        <w:ins w:id="381" w:author="Author">
          <w:del w:id="382" w:author="Author">
            <w:r w:rsidDel="00054EF4">
              <w:delText>This P</w:delText>
            </w:r>
            <w:r w:rsidR="00DB08B7" w:rsidDel="00054EF4">
              <w:delText>rocedure</w:delText>
            </w:r>
            <w:r w:rsidR="007303E2" w:rsidDel="00054EF4">
              <w:delText xml:space="preserve"> provides the </w:delText>
            </w:r>
            <w:r w:rsidR="00FF08CE" w:rsidDel="00054EF4">
              <w:delText>general</w:delText>
            </w:r>
            <w:r w:rsidR="007303E2" w:rsidDel="00054EF4">
              <w:delText xml:space="preserve"> </w:delText>
            </w:r>
            <w:r w:rsidR="00FF08CE" w:rsidDel="00054EF4">
              <w:delText>methodology</w:delText>
            </w:r>
            <w:r w:rsidR="007303E2" w:rsidDel="00054EF4">
              <w:delText xml:space="preserve"> to be used in the calculation of </w:delText>
            </w:r>
            <w:r w:rsidR="00FF08CE" w:rsidDel="00054EF4">
              <w:delText>transmission facility ratings.</w:delText>
            </w:r>
            <w:r w:rsidR="008D247D" w:rsidDel="00054EF4">
              <w:delText xml:space="preserve"> A </w:delText>
            </w:r>
            <w:r w:rsidR="002C451E" w:rsidDel="00054EF4">
              <w:delText>Market Participant</w:delText>
            </w:r>
            <w:r w:rsidR="008D247D" w:rsidDel="00054EF4">
              <w:delText xml:space="preserve"> may choose to use a different rating methodology than what is specified in </w:delText>
            </w:r>
            <w:r w:rsidR="00797E7C" w:rsidDel="00054EF4">
              <w:delText xml:space="preserve">this procedure </w:delText>
            </w:r>
            <w:r w:rsidR="00FF08CE" w:rsidDel="00054EF4">
              <w:delText xml:space="preserve">for elements on their system </w:delText>
            </w:r>
            <w:r w:rsidR="008D247D" w:rsidDel="00054EF4">
              <w:delText>but when they</w:delText>
            </w:r>
            <w:r w:rsidR="00797E7C" w:rsidDel="00054EF4">
              <w:delText xml:space="preserve"> do,</w:delText>
            </w:r>
            <w:r w:rsidR="00E4579D" w:rsidDel="00054EF4">
              <w:delText xml:space="preserve"> the following steps</w:delText>
            </w:r>
            <w:r w:rsidR="006A35DB" w:rsidDel="00054EF4">
              <w:delText xml:space="preserve"> </w:delText>
            </w:r>
            <w:r w:rsidR="008D247D" w:rsidDel="00054EF4">
              <w:delText xml:space="preserve">need to be followed to </w:delText>
            </w:r>
            <w:r w:rsidR="00EB2932" w:rsidDel="00054EF4">
              <w:delText>ensure</w:delText>
            </w:r>
            <w:r w:rsidR="008D247D" w:rsidDel="00054EF4">
              <w:delText xml:space="preserve"> that methodology </w:delText>
            </w:r>
            <w:r w:rsidR="00EB2932" w:rsidDel="00054EF4">
              <w:delText>is</w:delText>
            </w:r>
            <w:r w:rsidR="00797E7C" w:rsidDel="00054EF4">
              <w:delText xml:space="preserve"> reviewed and</w:delText>
            </w:r>
            <w:r w:rsidR="008D247D" w:rsidDel="00054EF4">
              <w:delText xml:space="preserve"> is acceptable for the region.</w:delText>
            </w:r>
            <w:r w:rsidR="00DB08B7" w:rsidDel="00054EF4">
              <w:delText xml:space="preserve">  </w:delText>
            </w:r>
          </w:del>
        </w:ins>
      </w:moveFrom>
      <w:moveFromRangeEnd w:id="379"/>
      <w:del w:id="383" w:author="Author">
        <w:r w:rsidR="00361B76" w:rsidRPr="00C21480" w:rsidDel="00054EF4">
          <w:delText xml:space="preserve">When a </w:delText>
        </w:r>
      </w:del>
      <w:ins w:id="384" w:author="Author">
        <w:del w:id="385" w:author="Author">
          <w:r w:rsidR="002C451E" w:rsidDel="00054EF4">
            <w:delText xml:space="preserve">Market Participant </w:delText>
          </w:r>
        </w:del>
      </w:ins>
      <w:del w:id="386" w:author="Author">
        <w:r w:rsidR="00361B76" w:rsidRPr="00C21480" w:rsidDel="00054EF4">
          <w:delText xml:space="preserve">Transmission Facility Owner utilizes a rating </w:delText>
        </w:r>
      </w:del>
      <w:ins w:id="387" w:author="Author">
        <w:del w:id="388" w:author="Author">
          <w:r w:rsidR="00514B15" w:rsidRPr="00C21480" w:rsidDel="00054EF4">
            <w:delText xml:space="preserve">methodology </w:delText>
          </w:r>
        </w:del>
      </w:ins>
      <w:del w:id="389" w:author="Author">
        <w:r w:rsidR="00361B76" w:rsidRPr="00C21480" w:rsidDel="00054EF4">
          <w:delText>other than what is specified in the Planning procedure</w:delText>
        </w:r>
      </w:del>
      <w:ins w:id="390" w:author="Author">
        <w:del w:id="391" w:author="Author">
          <w:r w:rsidR="00514B15" w:rsidRPr="00C21480" w:rsidDel="00054EF4">
            <w:delText>this Procedure,</w:delText>
          </w:r>
        </w:del>
      </w:ins>
      <w:del w:id="392" w:author="Author">
        <w:r w:rsidR="00361B76" w:rsidRPr="00C21480" w:rsidDel="00054EF4">
          <w:delText xml:space="preserve"> it is deemed a Non-Conforming Transmission Facility Rating Methodology.</w:delText>
        </w:r>
        <w:r w:rsidR="00361B76" w:rsidDel="00054EF4">
          <w:delText xml:space="preserve">   These </w:delText>
        </w:r>
      </w:del>
      <w:ins w:id="393" w:author="Author">
        <w:del w:id="394" w:author="Author">
          <w:r w:rsidR="006E2439" w:rsidDel="00054EF4">
            <w:delText>n</w:delText>
          </w:r>
        </w:del>
      </w:ins>
      <w:del w:id="395" w:author="Author">
        <w:r w:rsidR="00361B76" w:rsidDel="00054EF4">
          <w:delText>Non-</w:delText>
        </w:r>
      </w:del>
      <w:ins w:id="396" w:author="Author">
        <w:del w:id="397" w:author="Author">
          <w:r w:rsidR="006E2439" w:rsidDel="00054EF4">
            <w:delText>c</w:delText>
          </w:r>
        </w:del>
      </w:ins>
      <w:del w:id="398" w:author="Author">
        <w:r w:rsidR="00361B76" w:rsidDel="00054EF4">
          <w:delText xml:space="preserve">Conforming Transmission </w:delText>
        </w:r>
      </w:del>
      <w:ins w:id="399" w:author="Author">
        <w:del w:id="400" w:author="Author">
          <w:r w:rsidR="006E2439" w:rsidDel="00054EF4">
            <w:delText xml:space="preserve">transmission </w:delText>
          </w:r>
        </w:del>
      </w:ins>
      <w:del w:id="401" w:author="Author">
        <w:r w:rsidR="00361B76" w:rsidDel="00054EF4">
          <w:delText>F</w:delText>
        </w:r>
      </w:del>
      <w:ins w:id="402" w:author="Author">
        <w:del w:id="403" w:author="Author">
          <w:r w:rsidR="006E2439" w:rsidDel="00054EF4">
            <w:delText>f</w:delText>
          </w:r>
        </w:del>
      </w:ins>
      <w:del w:id="404" w:author="Author">
        <w:r w:rsidR="00361B76" w:rsidDel="00054EF4">
          <w:delText>acility R</w:delText>
        </w:r>
      </w:del>
      <w:ins w:id="405" w:author="Author">
        <w:del w:id="406" w:author="Author">
          <w:r w:rsidR="006E2439" w:rsidDel="00054EF4">
            <w:delText>r</w:delText>
          </w:r>
        </w:del>
      </w:ins>
      <w:del w:id="407" w:author="Author">
        <w:r w:rsidR="00361B76" w:rsidDel="00054EF4">
          <w:delText>atings M</w:delText>
        </w:r>
      </w:del>
      <w:ins w:id="408" w:author="Author">
        <w:del w:id="409" w:author="Author">
          <w:r w:rsidR="006E2439" w:rsidDel="00054EF4">
            <w:delText>m</w:delText>
          </w:r>
        </w:del>
      </w:ins>
      <w:del w:id="410" w:author="Author">
        <w:r w:rsidR="00361B76" w:rsidDel="00054EF4">
          <w:delText xml:space="preserve">ethodologies need to be reviewed in the manner stated below.  These </w:delText>
        </w:r>
      </w:del>
      <w:ins w:id="411" w:author="Author">
        <w:del w:id="412" w:author="Author">
          <w:r w:rsidR="006E2439" w:rsidDel="00054EF4">
            <w:delText>n</w:delText>
          </w:r>
        </w:del>
      </w:ins>
      <w:del w:id="413" w:author="Author">
        <w:r w:rsidR="00361B76" w:rsidDel="00054EF4">
          <w:delText>Non-</w:delText>
        </w:r>
      </w:del>
      <w:ins w:id="414" w:author="Author">
        <w:del w:id="415" w:author="Author">
          <w:r w:rsidR="006E2439" w:rsidDel="00054EF4">
            <w:delText>c</w:delText>
          </w:r>
        </w:del>
      </w:ins>
      <w:del w:id="416" w:author="Author">
        <w:r w:rsidR="00361B76" w:rsidDel="00054EF4">
          <w:delText>Conforming T</w:delText>
        </w:r>
      </w:del>
      <w:ins w:id="417" w:author="Author">
        <w:del w:id="418" w:author="Author">
          <w:r w:rsidR="006E2439" w:rsidDel="00054EF4">
            <w:delText>t</w:delText>
          </w:r>
        </w:del>
      </w:ins>
      <w:del w:id="419" w:author="Author">
        <w:r w:rsidR="00361B76" w:rsidDel="00054EF4">
          <w:delText>ransmission F</w:delText>
        </w:r>
      </w:del>
      <w:ins w:id="420" w:author="Author">
        <w:del w:id="421" w:author="Author">
          <w:r w:rsidR="006E2439" w:rsidDel="00054EF4">
            <w:delText>f</w:delText>
          </w:r>
        </w:del>
      </w:ins>
      <w:del w:id="422" w:author="Author">
        <w:r w:rsidR="00361B76" w:rsidDel="00054EF4">
          <w:delText xml:space="preserve">acility </w:delText>
        </w:r>
      </w:del>
      <w:ins w:id="423" w:author="Author">
        <w:del w:id="424" w:author="Author">
          <w:r w:rsidR="006E2439" w:rsidDel="00054EF4">
            <w:delText>r</w:delText>
          </w:r>
        </w:del>
      </w:ins>
      <w:del w:id="425" w:author="Author">
        <w:r w:rsidR="00361B76" w:rsidDel="00054EF4">
          <w:delText xml:space="preserve">Ratings are different than temporary ratings described in Section </w:delText>
        </w:r>
        <w:r w:rsidR="006720DF" w:rsidDel="00054EF4">
          <w:delText>2.7</w:delText>
        </w:r>
      </w:del>
      <w:ins w:id="426" w:author="Author">
        <w:del w:id="427" w:author="Author">
          <w:r w:rsidDel="00054EF4">
            <w:delText>.</w:delText>
          </w:r>
        </w:del>
        <w:r w:rsidR="00054EF4">
          <w:t xml:space="preserve">The Market Participant requesting a review of a non-conforming transmission facility rating methodology and ISO </w:t>
        </w:r>
        <w:r w:rsidR="00054EF4">
          <w:lastRenderedPageBreak/>
          <w:t>shall follow the following steps in order to submit and review the non-conforming transmission facility rating methodology in a timely manner.</w:t>
        </w:r>
      </w:ins>
    </w:p>
    <w:p w14:paraId="36492B48" w14:textId="77777777" w:rsidR="00361B76" w:rsidRDefault="00361B76" w:rsidP="00361B76">
      <w:pPr>
        <w:pStyle w:val="BodyTextNumbering"/>
        <w:numPr>
          <w:ilvl w:val="0"/>
          <w:numId w:val="31"/>
        </w:numPr>
      </w:pPr>
      <w:r>
        <w:t xml:space="preserve">Prior to implementing the rating, the </w:t>
      </w:r>
      <w:ins w:id="428" w:author="Author">
        <w:r w:rsidR="002C451E">
          <w:t xml:space="preserve">Market Participant </w:t>
        </w:r>
      </w:ins>
      <w:del w:id="429" w:author="Author">
        <w:r w:rsidDel="002C451E">
          <w:delText xml:space="preserve">Transmission Facility Owner </w:delText>
        </w:r>
      </w:del>
      <w:r>
        <w:t xml:space="preserve">shall provide to the ISO </w:t>
      </w:r>
      <w:del w:id="430" w:author="Author">
        <w:r w:rsidDel="00FD61A9">
          <w:delText xml:space="preserve">written </w:delText>
        </w:r>
      </w:del>
      <w:r>
        <w:t xml:space="preserve">documentation that </w:t>
      </w:r>
      <w:r w:rsidRPr="00905FAD">
        <w:t>describe</w:t>
      </w:r>
      <w:r>
        <w:t>s</w:t>
      </w:r>
      <w:ins w:id="431" w:author="Author">
        <w:r w:rsidR="00FD61A9">
          <w:t xml:space="preserve">, including </w:t>
        </w:r>
      </w:ins>
      <w:del w:id="432" w:author="Author">
        <w:r w:rsidRPr="00905FAD" w:rsidDel="00FD61A9">
          <w:delText xml:space="preserve"> and include </w:delText>
        </w:r>
      </w:del>
      <w:r w:rsidRPr="00905FAD">
        <w:t>the reasoning for</w:t>
      </w:r>
      <w:ins w:id="433" w:author="Author">
        <w:r w:rsidR="00FD61A9">
          <w:t>,</w:t>
        </w:r>
      </w:ins>
      <w:r w:rsidRPr="00905FAD">
        <w:t xml:space="preserve"> the</w:t>
      </w:r>
      <w:r>
        <w:t xml:space="preserve"> non-conforming </w:t>
      </w:r>
      <w:del w:id="434" w:author="Author">
        <w:r w:rsidDel="00FD61A9">
          <w:delText>transmission facility rating methodology</w:delText>
        </w:r>
      </w:del>
      <w:ins w:id="435" w:author="Author">
        <w:r w:rsidR="00FD61A9">
          <w:t>Transmission Facility Rating Methodology</w:t>
        </w:r>
      </w:ins>
      <w:r>
        <w:t xml:space="preserve">.  </w:t>
      </w:r>
    </w:p>
    <w:p w14:paraId="300E4B50" w14:textId="78F37B1B" w:rsidR="007303E2" w:rsidRDefault="007303E2" w:rsidP="007303E2">
      <w:pPr>
        <w:pStyle w:val="BodyTextNumbering"/>
        <w:numPr>
          <w:ilvl w:val="0"/>
          <w:numId w:val="31"/>
        </w:numPr>
        <w:rPr>
          <w:ins w:id="436" w:author="Author"/>
        </w:rPr>
      </w:pPr>
      <w:ins w:id="437" w:author="Author">
        <w:r>
          <w:t>Within 30 days of receiving the written documentation</w:t>
        </w:r>
        <w:r w:rsidR="00054EF4">
          <w:t>,</w:t>
        </w:r>
        <w:r>
          <w:t xml:space="preserve"> the ISO will convene </w:t>
        </w:r>
        <w:r w:rsidR="00F649F4">
          <w:t>an ad-hoc group of transmission f</w:t>
        </w:r>
        <w:r>
          <w:t>acility Owners</w:t>
        </w:r>
        <w:r w:rsidR="00C21480">
          <w:t>/Market Participants</w:t>
        </w:r>
        <w:r>
          <w:t xml:space="preserve"> to review and seek input from on the non-conforming transmission facility rating methodology.  </w:t>
        </w:r>
      </w:ins>
    </w:p>
    <w:p w14:paraId="2F6C13F4" w14:textId="58F7638A" w:rsidR="007303E2" w:rsidRDefault="00F649F4" w:rsidP="007303E2">
      <w:pPr>
        <w:pStyle w:val="BodyTextNumbering"/>
        <w:numPr>
          <w:ilvl w:val="0"/>
          <w:numId w:val="31"/>
        </w:numPr>
        <w:rPr>
          <w:ins w:id="438" w:author="Author"/>
        </w:rPr>
      </w:pPr>
      <w:ins w:id="439" w:author="Author">
        <w:r>
          <w:t>The ad-hoc group of t</w:t>
        </w:r>
        <w:r w:rsidR="007303E2">
          <w:t xml:space="preserve">ransmission </w:t>
        </w:r>
        <w:r>
          <w:t>f</w:t>
        </w:r>
        <w:r w:rsidR="007303E2">
          <w:t xml:space="preserve">acility </w:t>
        </w:r>
        <w:r>
          <w:t>o</w:t>
        </w:r>
        <w:r w:rsidR="007303E2">
          <w:t>wners</w:t>
        </w:r>
        <w:r w:rsidR="00C21480" w:rsidRPr="00C21480">
          <w:t xml:space="preserve"> </w:t>
        </w:r>
        <w:r w:rsidR="00C21480">
          <w:t>/Market Participants</w:t>
        </w:r>
        <w:del w:id="440" w:author="Author">
          <w:r w:rsidR="007303E2" w:rsidDel="00054EF4">
            <w:delText>,</w:delText>
          </w:r>
        </w:del>
        <w:r w:rsidR="007303E2">
          <w:t xml:space="preserve"> will </w:t>
        </w:r>
        <w:del w:id="441" w:author="Author">
          <w:r w:rsidR="007303E2" w:rsidDel="00054EF4">
            <w:delText>coordinate consideration</w:delText>
          </w:r>
        </w:del>
        <w:r w:rsidR="00054EF4">
          <w:t>consider</w:t>
        </w:r>
        <w:r w:rsidR="007303E2">
          <w:t xml:space="preserve"> </w:t>
        </w:r>
        <w:del w:id="442" w:author="Author">
          <w:r w:rsidR="007303E2" w:rsidDel="00054EF4">
            <w:delText>of</w:delText>
          </w:r>
        </w:del>
        <w:r w:rsidR="007303E2">
          <w:t xml:space="preserve"> any justification for the non-conforming practice and evaluate its continued use</w:t>
        </w:r>
        <w:del w:id="443" w:author="Author">
          <w:r w:rsidR="007303E2" w:rsidDel="00054EF4">
            <w:delText xml:space="preserve"> and</w:delText>
          </w:r>
        </w:del>
        <w:r w:rsidR="00054EF4">
          <w:t>,</w:t>
        </w:r>
        <w:r w:rsidR="007303E2">
          <w:t xml:space="preserve"> provid</w:t>
        </w:r>
        <w:r w:rsidR="00054EF4">
          <w:t>ing</w:t>
        </w:r>
        <w:del w:id="444" w:author="Author">
          <w:r w:rsidR="007303E2" w:rsidDel="00054EF4">
            <w:delText>e</w:delText>
          </w:r>
        </w:del>
        <w:r w:rsidR="007303E2">
          <w:t xml:space="preserve"> a recommendation to the ISO</w:t>
        </w:r>
        <w:r w:rsidR="00054EF4">
          <w:t xml:space="preserve"> within </w:t>
        </w:r>
        <w:r w:rsidR="00F6190D">
          <w:rPr>
            <w:highlight w:val="yellow"/>
          </w:rPr>
          <w:t>60</w:t>
        </w:r>
        <w:r w:rsidR="00054EF4" w:rsidRPr="001D1A22">
          <w:rPr>
            <w:highlight w:val="yellow"/>
          </w:rPr>
          <w:t xml:space="preserve"> days</w:t>
        </w:r>
        <w:r w:rsidR="007303E2">
          <w:t>.</w:t>
        </w:r>
        <w:del w:id="445" w:author="Author">
          <w:r w:rsidR="007303E2" w:rsidDel="00054EF4">
            <w:delText xml:space="preserve"> The ISO will act on all such recommendations within 60-days</w:delText>
          </w:r>
        </w:del>
      </w:ins>
    </w:p>
    <w:p w14:paraId="604653F3" w14:textId="77777777" w:rsidR="007303E2" w:rsidRDefault="007303E2" w:rsidP="007303E2">
      <w:pPr>
        <w:pStyle w:val="BodyTextNumbering"/>
        <w:numPr>
          <w:ilvl w:val="0"/>
          <w:numId w:val="31"/>
        </w:numPr>
        <w:rPr>
          <w:ins w:id="446" w:author="Author"/>
        </w:rPr>
      </w:pPr>
      <w:ins w:id="447" w:author="Author">
        <w:r>
          <w:t xml:space="preserve">Within 60 days from the recommendation in step 3, written comments regarding the conformance of a </w:t>
        </w:r>
        <w:r w:rsidR="002C451E">
          <w:t>Market Participant’s</w:t>
        </w:r>
        <w:r>
          <w:t xml:space="preserve"> practices will be provided to the </w:t>
        </w:r>
        <w:r w:rsidR="005A1BD0">
          <w:t>Market Participant by the ISO</w:t>
        </w:r>
        <w:r>
          <w:t>.</w:t>
        </w:r>
      </w:ins>
    </w:p>
    <w:p w14:paraId="050F8917" w14:textId="61AC225F" w:rsidR="007303E2" w:rsidRDefault="007303E2" w:rsidP="007303E2">
      <w:pPr>
        <w:pStyle w:val="BodyTextNumbering"/>
        <w:numPr>
          <w:ilvl w:val="0"/>
          <w:numId w:val="13"/>
        </w:numPr>
        <w:rPr>
          <w:ins w:id="448" w:author="Author"/>
        </w:rPr>
      </w:pPr>
      <w:ins w:id="449" w:author="Author">
        <w:r>
          <w:t xml:space="preserve">Those differences deemed justifiable will be formalized by letter and </w:t>
        </w:r>
        <w:r w:rsidR="00380DE6">
          <w:t xml:space="preserve">the non-conforming methodology will be </w:t>
        </w:r>
        <w:r>
          <w:t xml:space="preserve">recorded in Attachment 1 to this PP7 as an "Accepted Alternative Rating Practice" specific to </w:t>
        </w:r>
        <w:r w:rsidR="00380DC2">
          <w:t>Market Participant</w:t>
        </w:r>
        <w:r>
          <w:t xml:space="preserve">. </w:t>
        </w:r>
      </w:ins>
    </w:p>
    <w:p w14:paraId="400AFBD7" w14:textId="77777777" w:rsidR="007303E2" w:rsidRDefault="007303E2" w:rsidP="007303E2">
      <w:pPr>
        <w:pStyle w:val="BodyTextNumbering"/>
        <w:numPr>
          <w:ilvl w:val="0"/>
          <w:numId w:val="13"/>
        </w:numPr>
        <w:rPr>
          <w:ins w:id="450" w:author="Author"/>
        </w:rPr>
      </w:pPr>
      <w:ins w:id="451" w:author="Author">
        <w:r>
          <w:t xml:space="preserve">Those differences determined to be unjustified will be identified and accompanied with a request they be modified to </w:t>
        </w:r>
        <w:r w:rsidR="00054EF4">
          <w:t xml:space="preserve">either 1) </w:t>
        </w:r>
        <w:r>
          <w:t>conform</w:t>
        </w:r>
        <w:r w:rsidR="00054EF4">
          <w:t xml:space="preserve"> to the ratings methodology in this Procedure or 2) be updated to another non-conforming methodology which must then be reviewed as described in Section 2.4 of this Procedure.</w:t>
        </w:r>
        <w:del w:id="452" w:author="Author">
          <w:r w:rsidDel="00054EF4">
            <w:delText xml:space="preserve">. </w:delText>
          </w:r>
        </w:del>
      </w:ins>
    </w:p>
    <w:p w14:paraId="006C41B3" w14:textId="77777777" w:rsidR="007303E2" w:rsidRDefault="007303E2" w:rsidP="007303E2">
      <w:pPr>
        <w:pStyle w:val="BodyTextNumbering"/>
        <w:numPr>
          <w:ilvl w:val="0"/>
          <w:numId w:val="13"/>
        </w:numPr>
        <w:rPr>
          <w:ins w:id="453" w:author="Author"/>
        </w:rPr>
      </w:pPr>
      <w:ins w:id="454" w:author="Author">
        <w:r>
          <w:t xml:space="preserve">Communication with the </w:t>
        </w:r>
        <w:r w:rsidR="00380DC2">
          <w:t>Market Participant</w:t>
        </w:r>
        <w:r>
          <w:t xml:space="preserve"> will be posted on the ISO webpage at the following location: (location under review)</w:t>
        </w:r>
        <w:r w:rsidR="00054EF4">
          <w:t>.</w:t>
        </w:r>
      </w:ins>
    </w:p>
    <w:p w14:paraId="5421144B" w14:textId="77777777" w:rsidR="007303E2" w:rsidRDefault="00380DC2" w:rsidP="007303E2">
      <w:pPr>
        <w:pStyle w:val="BodyTextNumbering"/>
        <w:numPr>
          <w:ilvl w:val="0"/>
          <w:numId w:val="31"/>
        </w:numPr>
        <w:rPr>
          <w:ins w:id="455" w:author="Author"/>
        </w:rPr>
      </w:pPr>
      <w:ins w:id="456" w:author="Author">
        <w:r>
          <w:t xml:space="preserve">Market Participant </w:t>
        </w:r>
        <w:r w:rsidR="007303E2">
          <w:t>shall provide a written response to the ISO within 45 days, indicating:</w:t>
        </w:r>
      </w:ins>
    </w:p>
    <w:p w14:paraId="141457CB" w14:textId="77777777" w:rsidR="007303E2" w:rsidRDefault="007303E2" w:rsidP="007303E2">
      <w:pPr>
        <w:pStyle w:val="BodyTextNumbering"/>
        <w:numPr>
          <w:ilvl w:val="0"/>
          <w:numId w:val="14"/>
        </w:numPr>
        <w:rPr>
          <w:ins w:id="457" w:author="Author"/>
        </w:rPr>
      </w:pPr>
      <w:ins w:id="458" w:author="Author">
        <w:r>
          <w:t>Acknowledgement that an “Accepted Alternative Rating Practice” will be included in Attachment 1 of PP7, or</w:t>
        </w:r>
      </w:ins>
    </w:p>
    <w:p w14:paraId="6B78BDD1" w14:textId="77777777" w:rsidR="00543C50" w:rsidRDefault="007303E2" w:rsidP="007303E2">
      <w:pPr>
        <w:pStyle w:val="BodyTextNumbering"/>
        <w:numPr>
          <w:ilvl w:val="0"/>
          <w:numId w:val="14"/>
        </w:numPr>
        <w:rPr>
          <w:ins w:id="459" w:author="Author"/>
        </w:rPr>
      </w:pPr>
      <w:ins w:id="460" w:author="Author">
        <w:r>
          <w:t>Acceptance of a request to modify the rating practice and a scope and schedule for introducing such modifications,</w:t>
        </w:r>
      </w:ins>
    </w:p>
    <w:p w14:paraId="1216E82D" w14:textId="77777777" w:rsidR="007303E2" w:rsidRDefault="00543C50" w:rsidP="007303E2">
      <w:pPr>
        <w:pStyle w:val="BodyTextNumbering"/>
        <w:numPr>
          <w:ilvl w:val="0"/>
          <w:numId w:val="14"/>
        </w:numPr>
        <w:rPr>
          <w:ins w:id="461" w:author="Author"/>
        </w:rPr>
      </w:pPr>
      <w:ins w:id="462" w:author="Author">
        <w:r>
          <w:t>Submittal of a new non-conforming rating methodology,</w:t>
        </w:r>
        <w:r w:rsidR="007303E2">
          <w:t xml:space="preserve"> or</w:t>
        </w:r>
      </w:ins>
    </w:p>
    <w:p w14:paraId="13D5B388" w14:textId="77777777" w:rsidR="00A95062" w:rsidRDefault="007303E2" w:rsidP="001D1A22">
      <w:pPr>
        <w:pStyle w:val="BodyText"/>
        <w:numPr>
          <w:ilvl w:val="0"/>
          <w:numId w:val="14"/>
        </w:numPr>
        <w:rPr>
          <w:ins w:id="463" w:author="Author"/>
        </w:rPr>
      </w:pPr>
      <w:ins w:id="464" w:author="Author">
        <w:r>
          <w:lastRenderedPageBreak/>
          <w:t xml:space="preserve">No change to that methodology will be forthcoming and </w:t>
        </w:r>
        <w:del w:id="465" w:author="Author">
          <w:r w:rsidDel="00543C50">
            <w:delText>why</w:delText>
          </w:r>
        </w:del>
        <w:r w:rsidR="00543C50">
          <w:t>the reasoning for the lack of change</w:t>
        </w:r>
        <w:r>
          <w:t xml:space="preserve">. </w:t>
        </w:r>
        <w:r w:rsidR="00A95062">
          <w:t>If</w:t>
        </w:r>
        <w:r>
          <w:t xml:space="preserve"> </w:t>
        </w:r>
        <w:r w:rsidR="00A95062">
          <w:t>there is disagreement between the ISO and any Market Participant regarding non-conforming Transmission Facility Ratings Methodology determinations, then the dispute resolution provisions contained within the ISO New England Open Access Transmission Tariff and associated transmission operating agreement, if applicable, shall govern.</w:t>
        </w:r>
      </w:ins>
    </w:p>
    <w:p w14:paraId="08553031" w14:textId="77777777" w:rsidR="007303E2" w:rsidRDefault="007303E2" w:rsidP="001D1A22">
      <w:pPr>
        <w:pStyle w:val="BodyTextNumbering"/>
        <w:ind w:left="1440"/>
        <w:rPr>
          <w:ins w:id="466" w:author="Author"/>
        </w:rPr>
      </w:pPr>
      <w:ins w:id="467" w:author="Author">
        <w:del w:id="468" w:author="Author">
          <w:r w:rsidDel="00A95062">
            <w:delText>This response may initiate a disagreement as described in Section 3</w:delText>
          </w:r>
          <w:r w:rsidDel="0080589F">
            <w:delText>,</w:delText>
          </w:r>
          <w:r w:rsidDel="00A95062">
            <w:delText xml:space="preserve"> below.</w:delText>
          </w:r>
        </w:del>
      </w:ins>
    </w:p>
    <w:p w14:paraId="47267BBA" w14:textId="77777777" w:rsidR="00361B76" w:rsidDel="007303E2" w:rsidRDefault="00361B76" w:rsidP="00361B76">
      <w:pPr>
        <w:pStyle w:val="BodyTextNumbering"/>
        <w:numPr>
          <w:ilvl w:val="0"/>
          <w:numId w:val="31"/>
        </w:numPr>
        <w:rPr>
          <w:del w:id="469" w:author="Author"/>
        </w:rPr>
      </w:pPr>
      <w:del w:id="470" w:author="Author">
        <w:r w:rsidDel="007303E2">
          <w:delText xml:space="preserve">Within 30 days of receiving the written documentation the ISO will </w:delText>
        </w:r>
      </w:del>
      <w:ins w:id="471" w:author="Author">
        <w:del w:id="472" w:author="Author">
          <w:r w:rsidR="00FD61A9" w:rsidDel="007303E2">
            <w:delText xml:space="preserve">shall </w:delText>
          </w:r>
        </w:del>
      </w:ins>
      <w:del w:id="473" w:author="Author">
        <w:r w:rsidDel="007303E2">
          <w:delText>review and</w:delText>
        </w:r>
      </w:del>
      <w:ins w:id="474" w:author="Author">
        <w:del w:id="475" w:author="Author">
          <w:r w:rsidR="00FD61A9" w:rsidDel="00EB2932">
            <w:delText>,</w:delText>
          </w:r>
        </w:del>
      </w:ins>
      <w:del w:id="476" w:author="Author">
        <w:r w:rsidDel="00EB2932">
          <w:delText xml:space="preserve"> if appropriate</w:delText>
        </w:r>
        <w:r w:rsidDel="007303E2">
          <w:delText>, seek input from</w:delText>
        </w:r>
      </w:del>
      <w:ins w:id="477" w:author="Author">
        <w:del w:id="478" w:author="Author">
          <w:r w:rsidR="00FD61A9" w:rsidDel="007303E2">
            <w:delText xml:space="preserve"> any or all of:</w:delText>
          </w:r>
        </w:del>
      </w:ins>
      <w:del w:id="479" w:author="Author">
        <w:r w:rsidDel="007303E2">
          <w:delText xml:space="preserve"> the Reliability Committee;</w:delText>
        </w:r>
      </w:del>
      <w:ins w:id="480" w:author="Author">
        <w:del w:id="481" w:author="Author">
          <w:r w:rsidR="00FD61A9" w:rsidDel="007303E2">
            <w:delText>,</w:delText>
          </w:r>
        </w:del>
      </w:ins>
      <w:del w:id="482" w:author="Author">
        <w:r w:rsidDel="007303E2">
          <w:delText xml:space="preserve"> other task forces or subcommittees</w:delText>
        </w:r>
      </w:del>
      <w:ins w:id="483" w:author="Author">
        <w:del w:id="484" w:author="Author">
          <w:r w:rsidR="00FD61A9" w:rsidDel="007303E2">
            <w:delText>,</w:delText>
          </w:r>
        </w:del>
      </w:ins>
      <w:del w:id="485" w:author="Author">
        <w:r w:rsidDel="007303E2">
          <w:delText>; or an ad-hoc group of Transmission Facility Owners.</w:delText>
        </w:r>
      </w:del>
    </w:p>
    <w:p w14:paraId="2A6563B1" w14:textId="77777777" w:rsidR="00361B76" w:rsidDel="007303E2" w:rsidRDefault="00361B76" w:rsidP="00361B76">
      <w:pPr>
        <w:pStyle w:val="BodyTextNumbering"/>
        <w:numPr>
          <w:ilvl w:val="0"/>
          <w:numId w:val="31"/>
        </w:numPr>
        <w:rPr>
          <w:del w:id="486" w:author="Author"/>
        </w:rPr>
      </w:pPr>
      <w:del w:id="487" w:author="Author">
        <w:r w:rsidDel="007303E2">
          <w:delText>The ISO will</w:delText>
        </w:r>
      </w:del>
      <w:ins w:id="488" w:author="Author">
        <w:del w:id="489" w:author="Author">
          <w:r w:rsidR="00FD61A9" w:rsidDel="007303E2">
            <w:delText>shall</w:delText>
          </w:r>
        </w:del>
      </w:ins>
      <w:del w:id="490" w:author="Author">
        <w:r w:rsidDel="007303E2">
          <w:delText xml:space="preserve"> coordinate consideration of any</w:delText>
        </w:r>
      </w:del>
      <w:ins w:id="491" w:author="Author">
        <w:del w:id="492" w:author="Author">
          <w:r w:rsidR="00FD61A9" w:rsidDel="007303E2">
            <w:delText>review the</w:delText>
          </w:r>
        </w:del>
      </w:ins>
      <w:del w:id="493" w:author="Author">
        <w:r w:rsidDel="007303E2">
          <w:delText xml:space="preserve"> justification for the non-conforming practice and evaluate and judge its continued </w:delText>
        </w:r>
      </w:del>
      <w:ins w:id="494" w:author="Author">
        <w:del w:id="495" w:author="Author">
          <w:r w:rsidR="00FD61A9" w:rsidDel="007303E2">
            <w:delText xml:space="preserve">non-conforming Transmission Facility Rating Methodology </w:delText>
          </w:r>
        </w:del>
      </w:ins>
      <w:del w:id="496" w:author="Author">
        <w:r w:rsidDel="007303E2">
          <w:delText xml:space="preserve">use and </w:delText>
        </w:r>
      </w:del>
      <w:ins w:id="497" w:author="Author">
        <w:del w:id="498" w:author="Author">
          <w:r w:rsidR="00FD61A9" w:rsidDel="007303E2">
            <w:delText xml:space="preserve"> and </w:delText>
          </w:r>
        </w:del>
      </w:ins>
      <w:del w:id="499" w:author="Author">
        <w:r w:rsidDel="007303E2">
          <w:delText>provide a recommendation as</w:delText>
        </w:r>
      </w:del>
      <w:ins w:id="500" w:author="Author">
        <w:del w:id="501" w:author="Author">
          <w:r w:rsidR="00FD61A9" w:rsidDel="007303E2">
            <w:delText xml:space="preserve"> to the appropriateness of its use</w:delText>
          </w:r>
        </w:del>
      </w:ins>
      <w:del w:id="502" w:author="Author">
        <w:r w:rsidDel="007303E2">
          <w:delText xml:space="preserve"> appropriate, to the Reliability Committee; other task forces or subcommittees; or an ad-hoc group of Transmission Facility Owners</w:delText>
        </w:r>
      </w:del>
      <w:ins w:id="503" w:author="Author">
        <w:del w:id="504" w:author="Author">
          <w:r w:rsidR="00FD61A9" w:rsidDel="007303E2">
            <w:delText>, as appropriate</w:delText>
          </w:r>
        </w:del>
      </w:ins>
      <w:del w:id="505" w:author="Author">
        <w:r w:rsidDel="007303E2">
          <w:delText>.</w:delText>
        </w:r>
      </w:del>
    </w:p>
    <w:p w14:paraId="0EAE3DF8" w14:textId="77777777" w:rsidR="00361B76" w:rsidDel="007303E2" w:rsidRDefault="00361B76" w:rsidP="006720DF">
      <w:pPr>
        <w:pStyle w:val="BodyTextNumbering"/>
        <w:numPr>
          <w:ilvl w:val="0"/>
          <w:numId w:val="31"/>
        </w:numPr>
        <w:rPr>
          <w:del w:id="506" w:author="Author"/>
        </w:rPr>
      </w:pPr>
      <w:del w:id="507" w:author="Author">
        <w:r w:rsidDel="007303E2">
          <w:delText xml:space="preserve">Within 60 days from the ISO recommendation in step 3, written comments regarding the conformance </w:delText>
        </w:r>
      </w:del>
      <w:ins w:id="508" w:author="Author">
        <w:del w:id="509" w:author="Author">
          <w:r w:rsidR="007F61A5" w:rsidDel="007303E2">
            <w:delText xml:space="preserve">ISO shall provide a determination as to the appropriateness of the non-conforming Transmission Facility Rating Methodology </w:delText>
          </w:r>
        </w:del>
      </w:ins>
      <w:del w:id="510" w:author="Author">
        <w:r w:rsidDel="007303E2">
          <w:delText xml:space="preserve">of a Transmission Facility Owner’s practices will be provided to the </w:delText>
        </w:r>
        <w:bookmarkStart w:id="511" w:name="_Hlk161309059"/>
        <w:r w:rsidDel="007303E2">
          <w:delText>Transmission Facility Owner</w:delText>
        </w:r>
      </w:del>
      <w:bookmarkEnd w:id="511"/>
      <w:ins w:id="512" w:author="Author">
        <w:del w:id="513" w:author="Author">
          <w:r w:rsidR="007F61A5" w:rsidDel="007303E2">
            <w:delText xml:space="preserve"> as follows:</w:delText>
          </w:r>
        </w:del>
      </w:ins>
      <w:del w:id="514" w:author="Author">
        <w:r w:rsidDel="007303E2">
          <w:delText>.</w:delText>
        </w:r>
      </w:del>
    </w:p>
    <w:p w14:paraId="4D8BFD34" w14:textId="77777777" w:rsidR="00361B76" w:rsidDel="007303E2" w:rsidRDefault="00361B76" w:rsidP="00361B76">
      <w:pPr>
        <w:pStyle w:val="BodyTextNumbering"/>
        <w:numPr>
          <w:ilvl w:val="0"/>
          <w:numId w:val="13"/>
        </w:numPr>
        <w:rPr>
          <w:del w:id="515" w:author="Author"/>
        </w:rPr>
      </w:pPr>
      <w:del w:id="516" w:author="Author">
        <w:r w:rsidDel="007303E2">
          <w:delText xml:space="preserve">Those </w:delText>
        </w:r>
      </w:del>
      <w:ins w:id="517" w:author="Author">
        <w:del w:id="518" w:author="Author">
          <w:r w:rsidR="007F61A5" w:rsidDel="007303E2">
            <w:delText xml:space="preserve">Any </w:delText>
          </w:r>
        </w:del>
      </w:ins>
      <w:del w:id="519" w:author="Author">
        <w:r w:rsidDel="007303E2">
          <w:delText xml:space="preserve">differences </w:delText>
        </w:r>
      </w:del>
      <w:ins w:id="520" w:author="Author">
        <w:del w:id="521" w:author="Author">
          <w:r w:rsidR="007F61A5" w:rsidDel="007303E2">
            <w:delText xml:space="preserve">changes </w:delText>
          </w:r>
        </w:del>
      </w:ins>
      <w:del w:id="522" w:author="Author">
        <w:r w:rsidDel="007303E2">
          <w:delText xml:space="preserve">deemed justifiable </w:delText>
        </w:r>
      </w:del>
      <w:ins w:id="523" w:author="Author">
        <w:del w:id="524" w:author="Author">
          <w:r w:rsidR="007F61A5" w:rsidDel="007303E2">
            <w:delText xml:space="preserve">appropriate </w:delText>
          </w:r>
        </w:del>
      </w:ins>
      <w:del w:id="525" w:author="Author">
        <w:r w:rsidDel="007303E2">
          <w:delText xml:space="preserve">will be formalized by letter and recorded in Attachment 1 to this PP7 as an "Accepted Alternative Rating Practice" specific to </w:delText>
        </w:r>
        <w:r w:rsidRPr="00476B51" w:rsidDel="007303E2">
          <w:delText>Transmission Facility Owner</w:delText>
        </w:r>
        <w:r w:rsidDel="007303E2">
          <w:delText xml:space="preserve">. </w:delText>
        </w:r>
      </w:del>
    </w:p>
    <w:p w14:paraId="0E7D90E1" w14:textId="77777777" w:rsidR="00361B76" w:rsidDel="007303E2" w:rsidRDefault="00361B76" w:rsidP="00361B76">
      <w:pPr>
        <w:pStyle w:val="BodyTextNumbering"/>
        <w:numPr>
          <w:ilvl w:val="0"/>
          <w:numId w:val="13"/>
        </w:numPr>
        <w:rPr>
          <w:del w:id="526" w:author="Author"/>
        </w:rPr>
      </w:pPr>
      <w:del w:id="527" w:author="Author">
        <w:r w:rsidDel="007303E2">
          <w:delText>Those differences</w:delText>
        </w:r>
      </w:del>
      <w:ins w:id="528" w:author="Author">
        <w:del w:id="529" w:author="Author">
          <w:r w:rsidR="007F61A5" w:rsidDel="007303E2">
            <w:delText>Any changes</w:delText>
          </w:r>
        </w:del>
      </w:ins>
      <w:del w:id="530" w:author="Author">
        <w:r w:rsidDel="007303E2">
          <w:delText xml:space="preserve"> determined to be unjustified</w:delText>
        </w:r>
      </w:del>
      <w:ins w:id="531" w:author="Author">
        <w:del w:id="532" w:author="Author">
          <w:r w:rsidR="007F61A5" w:rsidDel="007303E2">
            <w:delText>deemed to be inappropriate</w:delText>
          </w:r>
        </w:del>
      </w:ins>
      <w:del w:id="533" w:author="Author">
        <w:r w:rsidDel="007303E2">
          <w:delText xml:space="preserve"> will be identified and accompanied with a request they be modified to conform. </w:delText>
        </w:r>
      </w:del>
    </w:p>
    <w:p w14:paraId="022BCB2E" w14:textId="77777777" w:rsidR="00361B76" w:rsidDel="007303E2" w:rsidRDefault="00361B76" w:rsidP="00361B76">
      <w:pPr>
        <w:pStyle w:val="BodyTextNumbering"/>
        <w:numPr>
          <w:ilvl w:val="0"/>
          <w:numId w:val="13"/>
        </w:numPr>
        <w:rPr>
          <w:del w:id="534" w:author="Author"/>
        </w:rPr>
      </w:pPr>
      <w:del w:id="535" w:author="Author">
        <w:r w:rsidDel="007303E2">
          <w:delText>Communication with the Market Participant</w:delText>
        </w:r>
      </w:del>
      <w:ins w:id="536" w:author="Author">
        <w:del w:id="537" w:author="Author">
          <w:r w:rsidR="007F61A5" w:rsidDel="007303E2">
            <w:delText>Transmission Facility Owner</w:delText>
          </w:r>
        </w:del>
      </w:ins>
      <w:del w:id="538" w:author="Author">
        <w:r w:rsidDel="007303E2">
          <w:delText xml:space="preserve"> will </w:delText>
        </w:r>
      </w:del>
      <w:ins w:id="539" w:author="Author">
        <w:del w:id="540" w:author="Author">
          <w:r w:rsidR="007F61A5" w:rsidDel="007303E2">
            <w:delText xml:space="preserve">shall </w:delText>
          </w:r>
        </w:del>
      </w:ins>
      <w:del w:id="541" w:author="Author">
        <w:r w:rsidDel="007303E2">
          <w:delText>be posted on the ISO webpage at the following location: NEED TO DETERMINE LOCATION</w:delText>
        </w:r>
      </w:del>
      <w:ins w:id="542" w:author="Author">
        <w:del w:id="543" w:author="Author">
          <w:r w:rsidR="00643742" w:rsidDel="007303E2">
            <w:delText>be maintained as described in Section 2.6.3 of this Procedure.</w:delText>
          </w:r>
        </w:del>
      </w:ins>
    </w:p>
    <w:p w14:paraId="651E431B" w14:textId="77777777" w:rsidR="00361B76" w:rsidDel="007303E2" w:rsidRDefault="00361B76" w:rsidP="006720DF">
      <w:pPr>
        <w:pStyle w:val="BodyTextNumbering"/>
        <w:numPr>
          <w:ilvl w:val="0"/>
          <w:numId w:val="31"/>
        </w:numPr>
        <w:rPr>
          <w:del w:id="544" w:author="Author"/>
        </w:rPr>
      </w:pPr>
      <w:del w:id="545" w:author="Author">
        <w:r w:rsidRPr="00476B51" w:rsidDel="007303E2">
          <w:delText>Transmission Facility Owner</w:delText>
        </w:r>
        <w:r w:rsidDel="007303E2">
          <w:delText xml:space="preserve"> </w:delText>
        </w:r>
      </w:del>
      <w:ins w:id="546" w:author="Author">
        <w:del w:id="547" w:author="Author">
          <w:r w:rsidR="007F61A5" w:rsidDel="007303E2">
            <w:delText xml:space="preserve">that receives notification as to the appropriateness of its non-conforming Transmission Facility Rating Methodology </w:delText>
          </w:r>
        </w:del>
      </w:ins>
      <w:del w:id="548" w:author="Author">
        <w:r w:rsidDel="007303E2">
          <w:delText>shall provide a written response to the ISO within 45 days, indicating:</w:delText>
        </w:r>
      </w:del>
    </w:p>
    <w:p w14:paraId="550140C5" w14:textId="77777777" w:rsidR="00361B76" w:rsidDel="007303E2" w:rsidRDefault="00361B76" w:rsidP="00361B76">
      <w:pPr>
        <w:pStyle w:val="BodyTextNumbering"/>
        <w:numPr>
          <w:ilvl w:val="0"/>
          <w:numId w:val="14"/>
        </w:numPr>
        <w:rPr>
          <w:del w:id="549" w:author="Author"/>
        </w:rPr>
      </w:pPr>
      <w:del w:id="550" w:author="Author">
        <w:r w:rsidDel="007303E2">
          <w:delText>Acknowledgement that an “Accepted Alternative Rating Practice” will be included in Attachment 1 of PP7, or</w:delText>
        </w:r>
      </w:del>
    </w:p>
    <w:p w14:paraId="2C1EADDE" w14:textId="77777777" w:rsidR="00361B76" w:rsidDel="007303E2" w:rsidRDefault="00361B76" w:rsidP="00361B76">
      <w:pPr>
        <w:pStyle w:val="BodyTextNumbering"/>
        <w:numPr>
          <w:ilvl w:val="0"/>
          <w:numId w:val="14"/>
        </w:numPr>
        <w:rPr>
          <w:del w:id="551" w:author="Author"/>
        </w:rPr>
      </w:pPr>
      <w:del w:id="552" w:author="Author">
        <w:r w:rsidDel="007303E2">
          <w:lastRenderedPageBreak/>
          <w:delText>Acceptance of a request to modify the rating practice and a scope and schedule for introducing such modifications, or</w:delText>
        </w:r>
      </w:del>
    </w:p>
    <w:p w14:paraId="3000F17F" w14:textId="77777777" w:rsidR="00361B76" w:rsidDel="007303E2" w:rsidRDefault="00361B76" w:rsidP="00361B76">
      <w:pPr>
        <w:pStyle w:val="BodyTextNumbering"/>
        <w:numPr>
          <w:ilvl w:val="0"/>
          <w:numId w:val="14"/>
        </w:numPr>
        <w:rPr>
          <w:del w:id="553" w:author="Author"/>
        </w:rPr>
      </w:pPr>
      <w:del w:id="554" w:author="Author">
        <w:r w:rsidDel="007303E2">
          <w:delText>No change to that</w:delText>
        </w:r>
      </w:del>
      <w:ins w:id="555" w:author="Author">
        <w:del w:id="556" w:author="Author">
          <w:r w:rsidR="007F61A5" w:rsidDel="007303E2">
            <w:delText>Repudiation of the request to modify a non-conforming Transmission Facility Rating</w:delText>
          </w:r>
        </w:del>
      </w:ins>
      <w:del w:id="557" w:author="Author">
        <w:r w:rsidDel="007303E2">
          <w:delText xml:space="preserve"> </w:delText>
        </w:r>
      </w:del>
      <w:ins w:id="558" w:author="Author">
        <w:del w:id="559" w:author="Author">
          <w:r w:rsidR="007F61A5" w:rsidDel="007303E2">
            <w:delText>M</w:delText>
          </w:r>
        </w:del>
      </w:ins>
      <w:del w:id="560" w:author="Author">
        <w:r w:rsidDel="007303E2">
          <w:delText>methodology will be forthcoming and why</w:delText>
        </w:r>
      </w:del>
      <w:ins w:id="561" w:author="Author">
        <w:del w:id="562" w:author="Author">
          <w:r w:rsidR="007F61A5" w:rsidDel="007303E2">
            <w:delText>the reason for such nonacceptance</w:delText>
          </w:r>
        </w:del>
      </w:ins>
      <w:del w:id="563" w:author="Author">
        <w:r w:rsidDel="007303E2">
          <w:delText xml:space="preserve">.  This response may initiate a disagreement as described in Section </w:delText>
        </w:r>
        <w:r w:rsidR="006720DF" w:rsidDel="007303E2">
          <w:delText>3</w:delText>
        </w:r>
        <w:r w:rsidDel="007303E2">
          <w:delText>, below.</w:delText>
        </w:r>
      </w:del>
    </w:p>
    <w:p w14:paraId="2F3D526E" w14:textId="77777777" w:rsidR="00E338EF" w:rsidRDefault="00E338EF" w:rsidP="00775F85">
      <w:pPr>
        <w:pStyle w:val="BodyTextNumbering"/>
        <w:spacing w:after="120"/>
        <w:ind w:left="360" w:right="-180"/>
        <w:rPr>
          <w:szCs w:val="24"/>
        </w:rPr>
      </w:pPr>
    </w:p>
    <w:p w14:paraId="5E900FC4" w14:textId="77777777" w:rsidR="00FA4918" w:rsidRDefault="00FA4918" w:rsidP="00FA4918">
      <w:pPr>
        <w:pStyle w:val="Heading3"/>
        <w:numPr>
          <w:ilvl w:val="2"/>
          <w:numId w:val="5"/>
        </w:numPr>
        <w:spacing w:before="0" w:after="120"/>
      </w:pPr>
      <w:bookmarkStart w:id="564" w:name="_Toc83888194"/>
      <w:r>
        <w:t>Documentation Retention</w:t>
      </w:r>
      <w:bookmarkEnd w:id="564"/>
    </w:p>
    <w:p w14:paraId="57B9A8D2" w14:textId="77777777" w:rsidR="00E338EF" w:rsidRPr="00837AED" w:rsidRDefault="00E338EF" w:rsidP="00E338EF">
      <w:pPr>
        <w:pStyle w:val="BodyTextNumbering"/>
        <w:spacing w:after="120"/>
      </w:pPr>
      <w:r>
        <w:t xml:space="preserve">ISO determination notices and </w:t>
      </w:r>
      <w:ins w:id="565" w:author="Author">
        <w:r w:rsidR="00380DC2">
          <w:t xml:space="preserve">Market Participant </w:t>
        </w:r>
      </w:ins>
      <w:del w:id="566" w:author="Author">
        <w:r w:rsidDel="00380DC2">
          <w:delText xml:space="preserve">Transmission Facility Owner </w:delText>
        </w:r>
      </w:del>
      <w:r>
        <w:t xml:space="preserve">communications </w:t>
      </w:r>
      <w:r w:rsidRPr="00837AED">
        <w:t xml:space="preserve">will be posted on the ISO </w:t>
      </w:r>
      <w:r w:rsidR="005E1745">
        <w:t>external website.</w:t>
      </w:r>
    </w:p>
    <w:p w14:paraId="088E593C" w14:textId="77777777" w:rsidR="00775F85" w:rsidRDefault="00E338EF" w:rsidP="00485D33">
      <w:pPr>
        <w:pStyle w:val="BodyTextNumbering"/>
        <w:spacing w:after="120"/>
      </w:pPr>
      <w:r w:rsidRPr="0001085A">
        <w:rPr>
          <w:szCs w:val="24"/>
        </w:rPr>
        <w:t xml:space="preserve">The ISO shall maintain </w:t>
      </w:r>
      <w:r w:rsidRPr="00323AE3">
        <w:rPr>
          <w:szCs w:val="24"/>
        </w:rPr>
        <w:t xml:space="preserve">the </w:t>
      </w:r>
      <w:r>
        <w:rPr>
          <w:szCs w:val="24"/>
        </w:rPr>
        <w:t>A</w:t>
      </w:r>
      <w:r w:rsidRPr="00323AE3">
        <w:rPr>
          <w:szCs w:val="24"/>
        </w:rPr>
        <w:t xml:space="preserve">ppendices and </w:t>
      </w:r>
      <w:r>
        <w:rPr>
          <w:szCs w:val="24"/>
        </w:rPr>
        <w:t>A</w:t>
      </w:r>
      <w:r w:rsidRPr="00323AE3">
        <w:rPr>
          <w:szCs w:val="24"/>
        </w:rPr>
        <w:t xml:space="preserve">ttachments to this Procedure in a manner consistent with the determinations resulting </w:t>
      </w:r>
      <w:r w:rsidRPr="006C3E63">
        <w:rPr>
          <w:color w:val="000000"/>
          <w:szCs w:val="24"/>
        </w:rPr>
        <w:t>from Section</w:t>
      </w:r>
      <w:r>
        <w:rPr>
          <w:color w:val="FF0000"/>
          <w:szCs w:val="24"/>
        </w:rPr>
        <w:t xml:space="preserve"> </w:t>
      </w:r>
      <w:r w:rsidR="006720DF" w:rsidRPr="00A60AF7">
        <w:rPr>
          <w:color w:val="000000"/>
          <w:szCs w:val="24"/>
        </w:rPr>
        <w:t>2.</w:t>
      </w:r>
      <w:ins w:id="567" w:author="Author">
        <w:r w:rsidR="00EB6FA1">
          <w:rPr>
            <w:color w:val="000000"/>
            <w:szCs w:val="24"/>
          </w:rPr>
          <w:t>4</w:t>
        </w:r>
        <w:del w:id="568" w:author="Author">
          <w:r w:rsidR="006E2439" w:rsidDel="00EB6FA1">
            <w:rPr>
              <w:color w:val="000000"/>
              <w:szCs w:val="24"/>
            </w:rPr>
            <w:delText>5</w:delText>
          </w:r>
        </w:del>
      </w:ins>
      <w:del w:id="569" w:author="Author">
        <w:r w:rsidR="006720DF" w:rsidRPr="00A60AF7" w:rsidDel="006E2439">
          <w:rPr>
            <w:color w:val="000000"/>
            <w:szCs w:val="24"/>
          </w:rPr>
          <w:delText>6</w:delText>
        </w:r>
      </w:del>
      <w:r w:rsidRPr="00323AE3">
        <w:rPr>
          <w:szCs w:val="24"/>
        </w:rPr>
        <w:t>.</w:t>
      </w:r>
    </w:p>
    <w:p w14:paraId="5801F736" w14:textId="77777777" w:rsidR="005447C1" w:rsidRDefault="005447C1" w:rsidP="00361B76">
      <w:pPr>
        <w:pStyle w:val="Heading2"/>
      </w:pPr>
      <w:bookmarkStart w:id="570" w:name="_Toc133653473"/>
      <w:bookmarkStart w:id="571" w:name="_Toc531610717"/>
      <w:r>
        <w:t>Temporary Ratings</w:t>
      </w:r>
      <w:bookmarkEnd w:id="570"/>
      <w:bookmarkEnd w:id="571"/>
    </w:p>
    <w:p w14:paraId="5E75B718" w14:textId="3B843264" w:rsidR="00F577AA" w:rsidRPr="00F577AA" w:rsidRDefault="00F577AA" w:rsidP="00F577AA">
      <w:pPr>
        <w:pStyle w:val="CommentText"/>
        <w:rPr>
          <w:ins w:id="572" w:author="Author"/>
          <w:sz w:val="24"/>
          <w:szCs w:val="24"/>
        </w:rPr>
      </w:pPr>
      <w:ins w:id="573" w:author="Author">
        <w:r>
          <w:rPr>
            <w:rStyle w:val="CommentReference"/>
          </w:rPr>
          <w:annotationRef/>
        </w:r>
        <w:r w:rsidR="00EB6FA1">
          <w:rPr>
            <w:sz w:val="24"/>
            <w:szCs w:val="24"/>
          </w:rPr>
          <w:t>As necessary, the Market Participant shall provide ISO with temporary transmission facility r</w:t>
        </w:r>
        <w:del w:id="574" w:author="Author">
          <w:r w:rsidRPr="00F577AA" w:rsidDel="00EB6FA1">
            <w:rPr>
              <w:sz w:val="24"/>
              <w:szCs w:val="24"/>
            </w:rPr>
            <w:delText>Temporary r</w:delText>
          </w:r>
        </w:del>
        <w:r w:rsidRPr="00F577AA">
          <w:rPr>
            <w:sz w:val="24"/>
            <w:szCs w:val="24"/>
          </w:rPr>
          <w:t>atings</w:t>
        </w:r>
        <w:r w:rsidR="00EB6FA1">
          <w:rPr>
            <w:sz w:val="24"/>
            <w:szCs w:val="24"/>
          </w:rPr>
          <w:t xml:space="preserve">, as </w:t>
        </w:r>
        <w:del w:id="575" w:author="Author">
          <w:r w:rsidRPr="00F577AA" w:rsidDel="00EB6FA1">
            <w:rPr>
              <w:sz w:val="24"/>
              <w:szCs w:val="24"/>
            </w:rPr>
            <w:delText xml:space="preserve"> are </w:delText>
          </w:r>
        </w:del>
        <w:r w:rsidRPr="00F577AA">
          <w:rPr>
            <w:sz w:val="24"/>
            <w:szCs w:val="24"/>
          </w:rPr>
          <w:t>de</w:t>
        </w:r>
        <w:del w:id="576" w:author="Author">
          <w:r w:rsidRPr="00F577AA" w:rsidDel="00EB6FA1">
            <w:rPr>
              <w:sz w:val="24"/>
              <w:szCs w:val="24"/>
            </w:rPr>
            <w:delText xml:space="preserve">fined </w:delText>
          </w:r>
        </w:del>
        <w:r w:rsidR="00EB6FA1">
          <w:rPr>
            <w:sz w:val="24"/>
            <w:szCs w:val="24"/>
          </w:rPr>
          <w:t xml:space="preserve">scribed </w:t>
        </w:r>
        <w:r w:rsidRPr="00F577AA">
          <w:rPr>
            <w:sz w:val="24"/>
            <w:szCs w:val="24"/>
          </w:rPr>
          <w:t>in Attachment</w:t>
        </w:r>
        <w:del w:id="577" w:author="Author">
          <w:r w:rsidRPr="00F577AA" w:rsidDel="00EB6FA1">
            <w:rPr>
              <w:sz w:val="24"/>
              <w:szCs w:val="24"/>
            </w:rPr>
            <w:delText xml:space="preserve"> </w:delText>
          </w:r>
        </w:del>
        <w:r w:rsidR="00713494">
          <w:rPr>
            <w:sz w:val="24"/>
            <w:szCs w:val="24"/>
          </w:rPr>
          <w:t xml:space="preserve"> Q of the ISO  Open Access Transmission Tariff</w:t>
        </w:r>
        <w:r w:rsidR="00713494">
          <w:rPr>
            <w:rStyle w:val="FootnoteReference"/>
            <w:sz w:val="24"/>
            <w:szCs w:val="24"/>
          </w:rPr>
          <w:footnoteReference w:id="6"/>
        </w:r>
        <w:r w:rsidR="00713494">
          <w:rPr>
            <w:sz w:val="24"/>
            <w:szCs w:val="24"/>
          </w:rPr>
          <w:t xml:space="preserve"> </w:t>
        </w:r>
        <w:del w:id="579" w:author="Author">
          <w:r w:rsidRPr="00F577AA" w:rsidDel="00EB6FA1">
            <w:rPr>
              <w:sz w:val="24"/>
              <w:szCs w:val="24"/>
            </w:rPr>
            <w:delText xml:space="preserve">Q and it’s the </w:delText>
          </w:r>
          <w:r w:rsidR="00380DC2" w:rsidRPr="00380DC2" w:rsidDel="00EB6FA1">
            <w:rPr>
              <w:sz w:val="24"/>
              <w:szCs w:val="24"/>
            </w:rPr>
            <w:delText xml:space="preserve">Market Participant </w:delText>
          </w:r>
          <w:r w:rsidRPr="00F577AA" w:rsidDel="00EB6FA1">
            <w:rPr>
              <w:sz w:val="24"/>
              <w:szCs w:val="24"/>
            </w:rPr>
            <w:delText>responsibility to provide them to ISO when necessary and ISO for use in Operations</w:delText>
          </w:r>
        </w:del>
        <w:r w:rsidRPr="00F577AA">
          <w:rPr>
            <w:sz w:val="24"/>
            <w:szCs w:val="24"/>
          </w:rPr>
          <w:t>.</w:t>
        </w:r>
        <w:r>
          <w:rPr>
            <w:sz w:val="24"/>
            <w:szCs w:val="24"/>
          </w:rPr>
          <w:t xml:space="preserve">  Temporary ratings that </w:t>
        </w:r>
        <w:del w:id="580" w:author="Author">
          <w:r w:rsidDel="00EB6FA1">
            <w:rPr>
              <w:sz w:val="24"/>
              <w:szCs w:val="24"/>
            </w:rPr>
            <w:delText>are going to</w:delText>
          </w:r>
        </w:del>
        <w:r w:rsidR="00EB6FA1">
          <w:rPr>
            <w:sz w:val="24"/>
            <w:szCs w:val="24"/>
          </w:rPr>
          <w:t>will</w:t>
        </w:r>
        <w:r>
          <w:rPr>
            <w:sz w:val="24"/>
            <w:szCs w:val="24"/>
          </w:rPr>
          <w:t xml:space="preserve"> become permanent because of a </w:t>
        </w:r>
        <w:r w:rsidR="00EA7EA2" w:rsidRPr="00EA7EA2">
          <w:rPr>
            <w:sz w:val="24"/>
            <w:szCs w:val="24"/>
          </w:rPr>
          <w:t>non-conforming Transmission Facility Rating Methodology shall follow the process</w:t>
        </w:r>
        <w:r w:rsidR="00EB6FA1">
          <w:rPr>
            <w:sz w:val="24"/>
            <w:szCs w:val="24"/>
          </w:rPr>
          <w:t>es</w:t>
        </w:r>
        <w:r w:rsidR="00EA7EA2" w:rsidRPr="00EA7EA2">
          <w:rPr>
            <w:sz w:val="24"/>
            <w:szCs w:val="24"/>
          </w:rPr>
          <w:t xml:space="preserve"> outlined in </w:t>
        </w:r>
        <w:r w:rsidR="00EB6FA1">
          <w:rPr>
            <w:sz w:val="24"/>
            <w:szCs w:val="24"/>
          </w:rPr>
          <w:t xml:space="preserve">OP-16 and </w:t>
        </w:r>
        <w:r w:rsidR="00EA7EA2" w:rsidRPr="00EA7EA2">
          <w:rPr>
            <w:sz w:val="24"/>
            <w:szCs w:val="24"/>
          </w:rPr>
          <w:t>Section 2.</w:t>
        </w:r>
        <w:del w:id="581" w:author="Author">
          <w:r w:rsidR="00EA7EA2" w:rsidRPr="00EA7EA2" w:rsidDel="00EB6FA1">
            <w:rPr>
              <w:sz w:val="24"/>
              <w:szCs w:val="24"/>
            </w:rPr>
            <w:delText>5.2 above</w:delText>
          </w:r>
        </w:del>
        <w:r w:rsidR="00EB6FA1">
          <w:rPr>
            <w:sz w:val="24"/>
            <w:szCs w:val="24"/>
          </w:rPr>
          <w:t>4 of this Procedure</w:t>
        </w:r>
        <w:r w:rsidR="00EA7EA2" w:rsidRPr="00EA7EA2">
          <w:rPr>
            <w:sz w:val="24"/>
            <w:szCs w:val="24"/>
          </w:rPr>
          <w:t>.</w:t>
        </w:r>
      </w:ins>
    </w:p>
    <w:p w14:paraId="64FE03CF" w14:textId="77777777" w:rsidR="005447C1" w:rsidDel="00F577AA" w:rsidRDefault="005447C1" w:rsidP="0004592C">
      <w:pPr>
        <w:pStyle w:val="BodyTextNumbering"/>
        <w:rPr>
          <w:del w:id="582" w:author="Author"/>
        </w:rPr>
      </w:pPr>
      <w:del w:id="583" w:author="Author">
        <w:r w:rsidDel="00F577AA">
          <w:delText xml:space="preserve">When a </w:delText>
        </w:r>
        <w:r w:rsidR="00E338EF" w:rsidDel="00F577AA">
          <w:delText>Transmission Facility Owner</w:delText>
        </w:r>
        <w:r w:rsidDel="00F577AA">
          <w:delText xml:space="preserve"> </w:delText>
        </w:r>
        <w:r w:rsidR="00AC77FF" w:rsidDel="00F577AA">
          <w:delText>reasonably determines, consistent with good utility practice, that a use of a Transmission Facility rating other than what would normally be used when conforming to this Planning Procedure is necessary</w:delText>
        </w:r>
        <w:r w:rsidDel="00F577AA">
          <w:delText xml:space="preserve"> to </w:delText>
        </w:r>
        <w:r w:rsidR="00AC77FF" w:rsidDel="00F577AA">
          <w:delText>ensure the safety and reliability of the New England T</w:delText>
        </w:r>
        <w:r w:rsidR="00185E92" w:rsidDel="00F577AA">
          <w:delText>ransmission S</w:delText>
        </w:r>
        <w:r w:rsidR="00AC77FF" w:rsidDel="00F577AA">
          <w:delText>ystem,</w:delText>
        </w:r>
        <w:r w:rsidDel="00F577AA">
          <w:delText xml:space="preserve"> they may provide </w:delText>
        </w:r>
        <w:r w:rsidR="00E338EF" w:rsidDel="00F577AA">
          <w:delText xml:space="preserve">temporary ratings </w:delText>
        </w:r>
        <w:r w:rsidDel="00F577AA">
          <w:delText xml:space="preserve">(Normal, LTE, STE) for specific </w:delText>
        </w:r>
        <w:r w:rsidR="00E338EF" w:rsidDel="00F577AA">
          <w:delText xml:space="preserve">transmission </w:delText>
        </w:r>
        <w:r w:rsidDel="00F577AA">
          <w:delText>facilities</w:delText>
        </w:r>
        <w:r w:rsidR="00E338EF" w:rsidDel="00F577AA">
          <w:delText>.</w:delText>
        </w:r>
        <w:r w:rsidDel="00F577AA">
          <w:delText xml:space="preserve"> Such ratings </w:delText>
        </w:r>
        <w:r w:rsidR="0004592C" w:rsidDel="00F577AA">
          <w:delText xml:space="preserve">may include </w:delText>
        </w:r>
        <w:r w:rsidDel="00F577AA">
          <w:delText xml:space="preserve">factors such </w:delText>
        </w:r>
        <w:r w:rsidR="00AC77FF" w:rsidDel="00F577AA">
          <w:delText xml:space="preserve">as (but not limited to) equipment condition or </w:delText>
        </w:r>
        <w:r w:rsidDel="00F577AA">
          <w:delText>equipment pre</w:delText>
        </w:r>
        <w:r w:rsidR="0004592C" w:rsidDel="00F577AA">
          <w:delText>-</w:delText>
        </w:r>
        <w:r w:rsidDel="00F577AA">
          <w:delText xml:space="preserve">loading. </w:delText>
        </w:r>
      </w:del>
    </w:p>
    <w:p w14:paraId="7FE51235" w14:textId="77777777" w:rsidR="005447C1" w:rsidDel="00F577AA" w:rsidRDefault="0004592C" w:rsidP="005447C1">
      <w:pPr>
        <w:pStyle w:val="BodyTextNumbering"/>
        <w:rPr>
          <w:del w:id="584" w:author="Author"/>
        </w:rPr>
      </w:pPr>
      <w:del w:id="585" w:author="Author">
        <w:r w:rsidDel="00F577AA">
          <w:delText>When</w:delText>
        </w:r>
        <w:r w:rsidR="005447C1" w:rsidDel="00F577AA">
          <w:delText xml:space="preserve"> temporary ratings are </w:delText>
        </w:r>
        <w:r w:rsidDel="00F577AA">
          <w:delText>used</w:delText>
        </w:r>
        <w:r w:rsidR="005447C1" w:rsidDel="00F577AA">
          <w:delText>, a description of the rating methodology shall be provided to the ISO, along with a description of any differences from the equipment owner’s methodology provided in conformance of Section 5</w:delText>
        </w:r>
        <w:r w:rsidDel="00F577AA">
          <w:delText>.0 below</w:delText>
        </w:r>
        <w:r w:rsidR="005447C1" w:rsidDel="00F577AA">
          <w:delText>.</w:delText>
        </w:r>
      </w:del>
    </w:p>
    <w:p w14:paraId="11F87EAE" w14:textId="77777777" w:rsidR="005447C1" w:rsidDel="00A95062" w:rsidRDefault="005447C1" w:rsidP="005447C1">
      <w:pPr>
        <w:pStyle w:val="Heading1"/>
        <w:rPr>
          <w:del w:id="586" w:author="Author"/>
        </w:rPr>
      </w:pPr>
      <w:bookmarkStart w:id="587" w:name="_Toc133653477"/>
      <w:bookmarkStart w:id="588" w:name="_Toc531610721"/>
      <w:del w:id="589" w:author="Author">
        <w:r w:rsidDel="00A95062">
          <w:delText>Disagreements</w:delText>
        </w:r>
        <w:bookmarkEnd w:id="587"/>
        <w:bookmarkEnd w:id="588"/>
      </w:del>
    </w:p>
    <w:p w14:paraId="0520A3C5" w14:textId="77777777" w:rsidR="005447C1" w:rsidDel="00A95062" w:rsidRDefault="005447C1" w:rsidP="005447C1">
      <w:pPr>
        <w:pStyle w:val="BodyText"/>
        <w:rPr>
          <w:del w:id="590" w:author="Author"/>
        </w:rPr>
      </w:pPr>
      <w:del w:id="591" w:author="Author">
        <w:r w:rsidDel="00A95062">
          <w:delText>Should there be disagreement between the ISO and any Market Participant regarding Sections 2.</w:delText>
        </w:r>
        <w:r w:rsidR="006720DF" w:rsidDel="00A95062">
          <w:delText>6.2</w:delText>
        </w:r>
      </w:del>
      <w:ins w:id="592" w:author="Author">
        <w:del w:id="593" w:author="Author">
          <w:r w:rsidR="00161FEB" w:rsidDel="00A95062">
            <w:delText>non-conforming Transmission Facility Ratings Methodology determinations</w:delText>
          </w:r>
        </w:del>
      </w:ins>
      <w:del w:id="594" w:author="Author">
        <w:r w:rsidR="003D262A" w:rsidDel="00A95062">
          <w:delText>,</w:delText>
        </w:r>
        <w:r w:rsidDel="00A95062">
          <w:delText xml:space="preserve"> the</w:delText>
        </w:r>
        <w:r w:rsidR="001C0579" w:rsidDel="00A95062">
          <w:delText xml:space="preserve">n the dispute resolution provisions contained within the ISO New England Open Access </w:delText>
        </w:r>
        <w:r w:rsidR="001C0579" w:rsidDel="00A95062">
          <w:lastRenderedPageBreak/>
          <w:delText>Transmission Tariff and associated t</w:delText>
        </w:r>
        <w:r w:rsidDel="00A95062">
          <w:delText xml:space="preserve">ransmission </w:delText>
        </w:r>
        <w:r w:rsidR="001C0579" w:rsidDel="00A95062">
          <w:delText>o</w:delText>
        </w:r>
        <w:r w:rsidDel="00A95062">
          <w:delText xml:space="preserve">perating </w:delText>
        </w:r>
        <w:r w:rsidR="001C0579" w:rsidDel="00A95062">
          <w:delText>a</w:delText>
        </w:r>
        <w:r w:rsidDel="00A95062">
          <w:delText>greement</w:delText>
        </w:r>
        <w:r w:rsidR="001C0579" w:rsidDel="00A95062">
          <w:delText xml:space="preserve">, if applicable, </w:delText>
        </w:r>
        <w:r w:rsidDel="00A95062">
          <w:delText>shall govern</w:delText>
        </w:r>
        <w:r w:rsidR="001C0579" w:rsidDel="00A95062">
          <w:delText>.</w:delText>
        </w:r>
      </w:del>
    </w:p>
    <w:p w14:paraId="503765C7" w14:textId="77777777" w:rsidR="005447C1" w:rsidRDefault="005447C1" w:rsidP="005447C1">
      <w:pPr>
        <w:pStyle w:val="Heading1"/>
      </w:pPr>
      <w:bookmarkStart w:id="595" w:name="_Toc133653478"/>
      <w:bookmarkStart w:id="596" w:name="_Toc531610722"/>
      <w:r>
        <w:t>Appendices</w:t>
      </w:r>
      <w:bookmarkEnd w:id="595"/>
      <w:bookmarkEnd w:id="596"/>
    </w:p>
    <w:p w14:paraId="78485962" w14:textId="77777777" w:rsidR="003B570A" w:rsidRDefault="00DF0D8D" w:rsidP="005447C1">
      <w:pPr>
        <w:pStyle w:val="BodyText"/>
        <w:spacing w:after="120"/>
        <w:rPr>
          <w:ins w:id="597" w:author="Author"/>
        </w:rPr>
      </w:pPr>
      <w:moveFromRangeStart w:id="598" w:author="Author" w:name="move164770658"/>
      <w:moveFrom w:id="599" w:author="Author">
        <w:r w:rsidDel="003B570A">
          <w:t>Below</w:t>
        </w:r>
        <w:r w:rsidR="005447C1" w:rsidDel="003B570A">
          <w:t xml:space="preserve"> is a list of the </w:t>
        </w:r>
        <w:r w:rsidDel="003B570A">
          <w:t xml:space="preserve">appendices </w:t>
        </w:r>
        <w:r w:rsidR="005447C1" w:rsidDel="003B570A">
          <w:t>that describe the accepted practices for determining ratings of the indicated equipment types.</w:t>
        </w:r>
        <w:r w:rsidR="006841AF" w:rsidDel="003B570A">
          <w:t xml:space="preserve">  </w:t>
        </w:r>
      </w:moveFrom>
      <w:moveFromRangeEnd w:id="598"/>
      <w:r w:rsidR="006841AF">
        <w:t xml:space="preserve">The practices and methodologies described in these </w:t>
      </w:r>
      <w:r>
        <w:t>appendices</w:t>
      </w:r>
      <w:r w:rsidR="006841AF">
        <w:t xml:space="preserve"> have been developed through a collaborative consultation that includes </w:t>
      </w:r>
      <w:ins w:id="600" w:author="Author">
        <w:r w:rsidR="00380DC2">
          <w:t>Market Participant</w:t>
        </w:r>
        <w:r w:rsidR="00A95062">
          <w:t>s</w:t>
        </w:r>
      </w:ins>
      <w:del w:id="601" w:author="Author">
        <w:r w:rsidR="006841AF" w:rsidDel="00380DC2">
          <w:delText>Transmission Facility Owners</w:delText>
        </w:r>
      </w:del>
      <w:r w:rsidR="006841AF">
        <w:t xml:space="preserve">, the ISO and other stakeholders. The methodologies are based on </w:t>
      </w:r>
      <w:del w:id="602" w:author="Author">
        <w:r w:rsidR="006841AF" w:rsidDel="00A95062">
          <w:delText>long</w:delText>
        </w:r>
        <w:r w:rsidR="001057E2" w:rsidDel="00A95062">
          <w:delText>-</w:delText>
        </w:r>
        <w:r w:rsidR="006841AF" w:rsidDel="00A95062">
          <w:delText xml:space="preserve">standing </w:delText>
        </w:r>
      </w:del>
      <w:r w:rsidR="006841AF">
        <w:t>good utility practices in the New England region and any updates to the methodologies are conducted through the collaborative process</w:t>
      </w:r>
      <w:ins w:id="603" w:author="Author">
        <w:r w:rsidR="00A95062">
          <w:t xml:space="preserve"> described in this Procedure</w:t>
        </w:r>
      </w:ins>
      <w:r w:rsidR="006841AF">
        <w:t xml:space="preserve">. The safety of equipment and personnel associated with the uses of these facilities remains the responsibility of the </w:t>
      </w:r>
      <w:ins w:id="604" w:author="Author">
        <w:r w:rsidR="00380DC2">
          <w:t xml:space="preserve">Market Participant </w:t>
        </w:r>
      </w:ins>
      <w:del w:id="605" w:author="Author">
        <w:r w:rsidR="006841AF" w:rsidDel="00380DC2">
          <w:delText>Transmission Facility Owner</w:delText>
        </w:r>
      </w:del>
      <w:r w:rsidR="006841AF">
        <w:t>(s).</w:t>
      </w:r>
      <w:r w:rsidR="005447C1">
        <w:t xml:space="preserve"> </w:t>
      </w:r>
      <w:ins w:id="606" w:author="Author">
        <w:r w:rsidR="003B570A">
          <w:t xml:space="preserve"> </w:t>
        </w:r>
      </w:ins>
      <w:moveToRangeStart w:id="607" w:author="Author" w:name="move164770658"/>
      <w:moveTo w:id="608" w:author="Author">
        <w:del w:id="609" w:author="Author">
          <w:r w:rsidR="003B570A" w:rsidDel="003B570A">
            <w:delText>Below is a list of t</w:delText>
          </w:r>
        </w:del>
      </w:moveTo>
      <w:ins w:id="610" w:author="Author">
        <w:r w:rsidR="003B570A">
          <w:t>T</w:t>
        </w:r>
      </w:ins>
      <w:moveTo w:id="611" w:author="Author">
        <w:r w:rsidR="003B570A">
          <w:t xml:space="preserve">he appendices </w:t>
        </w:r>
        <w:del w:id="612" w:author="Author">
          <w:r w:rsidR="003B570A" w:rsidDel="003B570A">
            <w:delText xml:space="preserve">that </w:delText>
          </w:r>
        </w:del>
      </w:moveTo>
      <w:ins w:id="613" w:author="Author">
        <w:r w:rsidR="003B570A">
          <w:t xml:space="preserve">below </w:t>
        </w:r>
      </w:ins>
      <w:moveTo w:id="614" w:author="Author">
        <w:r w:rsidR="003B570A">
          <w:t>describe the accepted practices for determining ratings of the indicated equipment types</w:t>
        </w:r>
      </w:moveTo>
      <w:ins w:id="615" w:author="Author">
        <w:r w:rsidR="009641D8">
          <w:t xml:space="preserve"> in the New England Region</w:t>
        </w:r>
      </w:ins>
      <w:moveTo w:id="616" w:author="Author">
        <w:r w:rsidR="003B570A">
          <w:t xml:space="preserve">.  </w:t>
        </w:r>
      </w:moveTo>
      <w:moveToRangeEnd w:id="607"/>
    </w:p>
    <w:p w14:paraId="0A99F97E" w14:textId="77777777" w:rsidR="00F6190D" w:rsidRDefault="00F6190D" w:rsidP="005447C1">
      <w:pPr>
        <w:pStyle w:val="BodyText"/>
        <w:spacing w:after="120"/>
      </w:pPr>
    </w:p>
    <w:p w14:paraId="50051809" w14:textId="77777777" w:rsidR="007A0449" w:rsidRPr="00323AE3" w:rsidRDefault="007A0449" w:rsidP="008537A0">
      <w:pPr>
        <w:pStyle w:val="BodyText"/>
        <w:numPr>
          <w:ilvl w:val="0"/>
          <w:numId w:val="27"/>
        </w:numPr>
        <w:spacing w:after="120"/>
        <w:rPr>
          <w:b/>
        </w:rPr>
      </w:pPr>
      <w:r w:rsidRPr="003625DA">
        <w:rPr>
          <w:b/>
        </w:rPr>
        <w:t>Appendices</w:t>
      </w:r>
      <w:r w:rsidRPr="00323AE3">
        <w:rPr>
          <w:b/>
        </w:rPr>
        <w:t>:</w:t>
      </w:r>
    </w:p>
    <w:p w14:paraId="6E77F320" w14:textId="77777777" w:rsidR="007A0449" w:rsidRDefault="007A0449" w:rsidP="007A0449">
      <w:pPr>
        <w:pStyle w:val="BodyText"/>
        <w:spacing w:after="120"/>
        <w:ind w:left="720"/>
      </w:pPr>
      <w:r>
        <w:t>Appendix A</w:t>
      </w:r>
      <w:r w:rsidRPr="00D2469E">
        <w:t xml:space="preserve"> </w:t>
      </w:r>
      <w:r>
        <w:t>- General Rating Parameters</w:t>
      </w:r>
      <w:r w:rsidR="00BA4C78">
        <w:t xml:space="preserve"> </w:t>
      </w:r>
      <w:r w:rsidR="00BA4C78" w:rsidRPr="00BA4C78">
        <w:t>for Seasonal Ratings</w:t>
      </w:r>
    </w:p>
    <w:p w14:paraId="0AB6F502" w14:textId="77777777" w:rsidR="007A0449" w:rsidRDefault="007A0449" w:rsidP="007A0449">
      <w:pPr>
        <w:pStyle w:val="BodyText"/>
        <w:spacing w:after="120"/>
        <w:ind w:left="720"/>
      </w:pPr>
      <w:r>
        <w:t>Appendix B</w:t>
      </w:r>
      <w:r w:rsidRPr="00D2469E">
        <w:t xml:space="preserve"> </w:t>
      </w:r>
      <w:del w:id="617" w:author="Author">
        <w:r w:rsidDel="0074174D">
          <w:delText>-</w:delText>
        </w:r>
      </w:del>
      <w:ins w:id="618" w:author="Author">
        <w:r w:rsidR="00F6190D">
          <w:t>-</w:t>
        </w:r>
      </w:ins>
      <w:r>
        <w:t xml:space="preserve"> </w:t>
      </w:r>
      <w:ins w:id="619" w:author="Author">
        <w:r w:rsidR="0074174D">
          <w:t>Bare Stranded</w:t>
        </w:r>
      </w:ins>
      <w:del w:id="620" w:author="Author">
        <w:r w:rsidDel="0074174D">
          <w:delText>Overhead</w:delText>
        </w:r>
      </w:del>
      <w:r>
        <w:t xml:space="preserve"> Conductors</w:t>
      </w:r>
    </w:p>
    <w:p w14:paraId="27E2143C" w14:textId="77777777" w:rsidR="007A0449" w:rsidRDefault="007A0449" w:rsidP="007A0449">
      <w:pPr>
        <w:pStyle w:val="BodyText"/>
        <w:spacing w:after="120"/>
        <w:ind w:left="720"/>
      </w:pPr>
      <w:r>
        <w:t>Appendix C</w:t>
      </w:r>
      <w:r w:rsidRPr="00D2469E">
        <w:t xml:space="preserve"> </w:t>
      </w:r>
      <w:r>
        <w:t>- Underground Cables</w:t>
      </w:r>
    </w:p>
    <w:p w14:paraId="272F18B7" w14:textId="77777777" w:rsidR="007A0449" w:rsidRDefault="007A0449" w:rsidP="007A0449">
      <w:pPr>
        <w:pStyle w:val="BodyText"/>
        <w:spacing w:after="120"/>
        <w:ind w:left="720"/>
      </w:pPr>
      <w:r>
        <w:t>Appendix D</w:t>
      </w:r>
      <w:r w:rsidRPr="00D2469E">
        <w:t xml:space="preserve"> </w:t>
      </w:r>
      <w:r>
        <w:t>- Power Transformers</w:t>
      </w:r>
    </w:p>
    <w:p w14:paraId="54D3F2EE" w14:textId="77777777" w:rsidR="007A0449" w:rsidRDefault="007A0449" w:rsidP="007A0449">
      <w:pPr>
        <w:pStyle w:val="BodyText"/>
        <w:spacing w:after="120"/>
        <w:ind w:left="720"/>
      </w:pPr>
      <w:r>
        <w:t>Appendix E</w:t>
      </w:r>
      <w:r w:rsidRPr="00D2469E">
        <w:t xml:space="preserve"> </w:t>
      </w:r>
      <w:r>
        <w:t>- Series and Shunt Reactive Elements</w:t>
      </w:r>
    </w:p>
    <w:p w14:paraId="621B751E" w14:textId="77777777" w:rsidR="007A0449" w:rsidRDefault="007A0449" w:rsidP="007A0449">
      <w:pPr>
        <w:pStyle w:val="BodyText"/>
        <w:spacing w:after="120"/>
        <w:ind w:left="720"/>
      </w:pPr>
      <w:r>
        <w:t>Appendix F</w:t>
      </w:r>
      <w:r w:rsidRPr="00D2469E">
        <w:t xml:space="preserve"> </w:t>
      </w:r>
      <w:r>
        <w:t>- Circuit Breakers</w:t>
      </w:r>
    </w:p>
    <w:p w14:paraId="5268E5E0" w14:textId="77777777" w:rsidR="007A0449" w:rsidRDefault="007A0449" w:rsidP="007A0449">
      <w:pPr>
        <w:pStyle w:val="BodyText"/>
        <w:spacing w:after="120"/>
        <w:ind w:left="720"/>
      </w:pPr>
      <w:r>
        <w:t>Appendix G</w:t>
      </w:r>
      <w:r w:rsidRPr="00D2469E">
        <w:t xml:space="preserve"> </w:t>
      </w:r>
      <w:r>
        <w:t>- Disconnect Switches</w:t>
      </w:r>
    </w:p>
    <w:p w14:paraId="1D47A462" w14:textId="77777777" w:rsidR="007A0449" w:rsidRDefault="007A0449" w:rsidP="007A0449">
      <w:pPr>
        <w:pStyle w:val="BodyText"/>
        <w:spacing w:after="120"/>
        <w:ind w:left="720"/>
      </w:pPr>
      <w:r>
        <w:t>Appendix H</w:t>
      </w:r>
      <w:r w:rsidRPr="00D2469E">
        <w:t xml:space="preserve"> </w:t>
      </w:r>
      <w:r>
        <w:t>- Current Transformers</w:t>
      </w:r>
    </w:p>
    <w:p w14:paraId="607A0D8E" w14:textId="77777777" w:rsidR="007A0449" w:rsidRDefault="007A0449" w:rsidP="007A0449">
      <w:pPr>
        <w:pStyle w:val="BodyText"/>
        <w:spacing w:after="120"/>
        <w:ind w:left="720"/>
      </w:pPr>
      <w:r>
        <w:t>Appendix I</w:t>
      </w:r>
      <w:r w:rsidRPr="00D2469E">
        <w:t xml:space="preserve"> </w:t>
      </w:r>
      <w:r>
        <w:t>- Line Traps</w:t>
      </w:r>
    </w:p>
    <w:p w14:paraId="4566E524" w14:textId="77777777" w:rsidR="007A0449" w:rsidRDefault="007A0449" w:rsidP="007A0449">
      <w:pPr>
        <w:pStyle w:val="BodyText"/>
        <w:spacing w:after="120"/>
        <w:ind w:left="720"/>
      </w:pPr>
      <w:r>
        <w:t>Appendix J</w:t>
      </w:r>
      <w:r w:rsidRPr="00D2469E">
        <w:t xml:space="preserve"> </w:t>
      </w:r>
      <w:r>
        <w:t xml:space="preserve">- </w:t>
      </w:r>
      <w:del w:id="621" w:author="Author">
        <w:r w:rsidDel="0074174D">
          <w:delText xml:space="preserve">Substation </w:delText>
        </w:r>
      </w:del>
      <w:ins w:id="622" w:author="Author">
        <w:r w:rsidR="0074174D">
          <w:t xml:space="preserve">Rigid </w:t>
        </w:r>
      </w:ins>
      <w:r>
        <w:t>Buses</w:t>
      </w:r>
      <w:r w:rsidR="008537A0">
        <w:t xml:space="preserve"> </w:t>
      </w:r>
    </w:p>
    <w:p w14:paraId="177166C7" w14:textId="77777777" w:rsidR="007A0449" w:rsidRDefault="007A0449" w:rsidP="007A0449">
      <w:pPr>
        <w:pStyle w:val="BodyText"/>
        <w:spacing w:after="120"/>
        <w:ind w:left="720"/>
      </w:pPr>
      <w:r>
        <w:t>Appendix K</w:t>
      </w:r>
      <w:r w:rsidRPr="00D2469E">
        <w:t xml:space="preserve"> </w:t>
      </w:r>
      <w:r>
        <w:t>- CT Circuit</w:t>
      </w:r>
    </w:p>
    <w:p w14:paraId="7480ABD1" w14:textId="77777777" w:rsidR="007A0449" w:rsidRDefault="007A0449" w:rsidP="007A0449">
      <w:pPr>
        <w:pStyle w:val="BodyText"/>
        <w:spacing w:after="120"/>
        <w:ind w:left="720"/>
      </w:pPr>
      <w:r>
        <w:t>Appendix L</w:t>
      </w:r>
      <w:r w:rsidRPr="00D2469E">
        <w:t xml:space="preserve"> </w:t>
      </w:r>
      <w:r>
        <w:t>- VAR Compensators</w:t>
      </w:r>
    </w:p>
    <w:p w14:paraId="074C74BA" w14:textId="77777777" w:rsidR="007A0449" w:rsidRDefault="007A0449" w:rsidP="007A0449">
      <w:pPr>
        <w:pStyle w:val="BodyText"/>
        <w:spacing w:after="120"/>
        <w:ind w:left="720"/>
      </w:pPr>
      <w:r>
        <w:t>Appendix M</w:t>
      </w:r>
      <w:r w:rsidRPr="00D2469E">
        <w:t xml:space="preserve"> </w:t>
      </w:r>
      <w:r>
        <w:t>- HVDC Systems</w:t>
      </w:r>
    </w:p>
    <w:p w14:paraId="1B26CA88" w14:textId="77777777" w:rsidR="00DF0D8D" w:rsidRDefault="00DF0D8D" w:rsidP="00DF0D8D">
      <w:pPr>
        <w:pStyle w:val="BodyText"/>
        <w:spacing w:after="120"/>
        <w:ind w:left="720"/>
        <w:rPr>
          <w:ins w:id="623" w:author="Author"/>
        </w:rPr>
      </w:pPr>
      <w:r>
        <w:t>Appendix N</w:t>
      </w:r>
      <w:r w:rsidRPr="00D2469E">
        <w:t xml:space="preserve"> </w:t>
      </w:r>
      <w:ins w:id="624" w:author="Author">
        <w:r w:rsidR="00F6190D">
          <w:t>-</w:t>
        </w:r>
      </w:ins>
      <w:del w:id="625" w:author="Author">
        <w:r w:rsidDel="00F6190D">
          <w:delText>–</w:delText>
        </w:r>
      </w:del>
      <w:r>
        <w:t xml:space="preserve"> </w:t>
      </w:r>
      <w:r w:rsidR="00015B72">
        <w:t xml:space="preserve">AAR - </w:t>
      </w:r>
      <w:r w:rsidR="00015B72" w:rsidRPr="00015B72">
        <w:t>PRACTICES FOR CALCULATION OF AMBIENT ADJUSTED RATINGS</w:t>
      </w:r>
      <w:r w:rsidR="00015B72">
        <w:t xml:space="preserve"> </w:t>
      </w:r>
    </w:p>
    <w:p w14:paraId="3A347768" w14:textId="77777777" w:rsidR="0074174D" w:rsidRDefault="0074174D" w:rsidP="00DF0D8D">
      <w:pPr>
        <w:pStyle w:val="BodyText"/>
        <w:spacing w:after="120"/>
        <w:ind w:left="720"/>
      </w:pPr>
    </w:p>
    <w:p w14:paraId="09D5ACDF" w14:textId="77777777" w:rsidR="007A0449" w:rsidRPr="00323AE3" w:rsidRDefault="007A0449" w:rsidP="008537A0">
      <w:pPr>
        <w:pStyle w:val="BodyText"/>
        <w:numPr>
          <w:ilvl w:val="0"/>
          <w:numId w:val="27"/>
        </w:numPr>
        <w:spacing w:after="120"/>
        <w:rPr>
          <w:b/>
        </w:rPr>
      </w:pPr>
      <w:r w:rsidRPr="00323AE3">
        <w:rPr>
          <w:b/>
        </w:rPr>
        <w:t>Attachments:</w:t>
      </w:r>
    </w:p>
    <w:p w14:paraId="6555A38D" w14:textId="77777777" w:rsidR="007A0449" w:rsidRDefault="007A0449" w:rsidP="007A0449">
      <w:pPr>
        <w:pStyle w:val="BodyText"/>
        <w:spacing w:after="120"/>
        <w:ind w:left="720"/>
      </w:pPr>
      <w:r>
        <w:lastRenderedPageBreak/>
        <w:t xml:space="preserve">Attachment 1 - </w:t>
      </w:r>
      <w:r w:rsidRPr="00837AED">
        <w:t>Accepted Alternative Rating Practice</w:t>
      </w:r>
      <w:r>
        <w:t>s</w:t>
      </w:r>
    </w:p>
    <w:p w14:paraId="21704F70" w14:textId="77777777" w:rsidR="007A0449" w:rsidRDefault="007A0449" w:rsidP="007A0449">
      <w:pPr>
        <w:pStyle w:val="BodyText"/>
        <w:spacing w:after="120"/>
        <w:ind w:left="720"/>
      </w:pPr>
      <w:r>
        <w:t xml:space="preserve">Attachment 2 - </w:t>
      </w:r>
      <w:r w:rsidRPr="00E47C04">
        <w:t>Ambient Temperatures and Wind Velocity for Rating Calculations</w:t>
      </w:r>
    </w:p>
    <w:p w14:paraId="6CA42EC9" w14:textId="77777777" w:rsidR="007A0449" w:rsidRDefault="007A0449" w:rsidP="007A0449">
      <w:pPr>
        <w:pStyle w:val="BodyText"/>
        <w:spacing w:after="120"/>
        <w:ind w:left="720"/>
      </w:pPr>
      <w:r>
        <w:t xml:space="preserve">Attachment 3 - </w:t>
      </w:r>
      <w:r w:rsidRPr="00E47C04">
        <w:t>Analysis of Wind-Temperature Data and Effect on Current-Carrying Capacity of Overhead Conductors</w:t>
      </w:r>
    </w:p>
    <w:p w14:paraId="71A3D093" w14:textId="77777777" w:rsidR="007A0449" w:rsidRPr="00C85154" w:rsidDel="0074174D" w:rsidRDefault="007A0449" w:rsidP="007A0449">
      <w:pPr>
        <w:pStyle w:val="BodyText"/>
        <w:spacing w:after="120"/>
        <w:ind w:left="720"/>
        <w:rPr>
          <w:del w:id="626" w:author="Author"/>
          <w:strike/>
        </w:rPr>
      </w:pPr>
      <w:del w:id="627" w:author="Author">
        <w:r w:rsidRPr="00C85154" w:rsidDel="0074174D">
          <w:rPr>
            <w:strike/>
          </w:rPr>
          <w:delText>Attachment 4 - Old Capacity Ratings Procedures</w:delText>
        </w:r>
      </w:del>
    </w:p>
    <w:p w14:paraId="34858579" w14:textId="77777777" w:rsidR="007A0449" w:rsidRDefault="007A0449" w:rsidP="00C85154">
      <w:pPr>
        <w:pStyle w:val="BodyText"/>
        <w:spacing w:after="120"/>
        <w:ind w:left="720"/>
      </w:pPr>
      <w:r>
        <w:t xml:space="preserve">Attachment 5 - </w:t>
      </w:r>
      <w:r w:rsidRPr="00E47C04">
        <w:t>Report of the Ad Hoc Line Trap Rating Procedure Working Group of the System Design Task Force</w:t>
      </w:r>
    </w:p>
    <w:p w14:paraId="015E465B" w14:textId="77777777" w:rsidR="006841AF" w:rsidDel="000D59CE" w:rsidRDefault="006841AF" w:rsidP="006841AF">
      <w:pPr>
        <w:pStyle w:val="Heading1"/>
        <w:numPr>
          <w:ilvl w:val="0"/>
          <w:numId w:val="5"/>
        </w:numPr>
        <w:spacing w:before="240"/>
        <w:ind w:right="-450"/>
        <w:rPr>
          <w:del w:id="628" w:author="Author"/>
        </w:rPr>
      </w:pPr>
      <w:bookmarkStart w:id="629" w:name="_Toc531610432"/>
      <w:bookmarkStart w:id="630" w:name="_Ref531609471"/>
      <w:bookmarkStart w:id="631" w:name="_Toc83888198"/>
      <w:del w:id="632" w:author="Author">
        <w:r w:rsidDel="000D59CE">
          <w:delText xml:space="preserve">Submittal of </w:delText>
        </w:r>
        <w:r w:rsidRPr="00E47C04" w:rsidDel="000D59CE">
          <w:delText>Transmission Facility Ratings Methodologies</w:delText>
        </w:r>
        <w:bookmarkEnd w:id="629"/>
        <w:bookmarkEnd w:id="630"/>
        <w:bookmarkEnd w:id="631"/>
      </w:del>
    </w:p>
    <w:p w14:paraId="18BDCAE8" w14:textId="77777777" w:rsidR="006841AF" w:rsidRPr="00132C8E" w:rsidDel="000D59CE" w:rsidRDefault="006841AF" w:rsidP="006841AF">
      <w:pPr>
        <w:tabs>
          <w:tab w:val="left" w:pos="5580"/>
        </w:tabs>
        <w:spacing w:after="120"/>
        <w:ind w:right="-630"/>
        <w:rPr>
          <w:del w:id="633" w:author="Author"/>
          <w:sz w:val="24"/>
          <w:szCs w:val="24"/>
        </w:rPr>
      </w:pPr>
      <w:del w:id="634" w:author="Author">
        <w:r w:rsidRPr="00132C8E" w:rsidDel="000D59CE">
          <w:rPr>
            <w:sz w:val="24"/>
            <w:szCs w:val="24"/>
          </w:rPr>
          <w:delText xml:space="preserve">Transmission Facility Owners shall submit </w:delText>
        </w:r>
        <w:r w:rsidR="00A60AF7" w:rsidDel="000D59CE">
          <w:rPr>
            <w:sz w:val="24"/>
            <w:szCs w:val="24"/>
          </w:rPr>
          <w:delText xml:space="preserve">all </w:delText>
        </w:r>
        <w:r w:rsidRPr="00132C8E" w:rsidDel="000D59CE">
          <w:rPr>
            <w:sz w:val="24"/>
            <w:szCs w:val="24"/>
          </w:rPr>
          <w:delText xml:space="preserve">transmission facility ratings methodologies via e-mail to: </w:delText>
        </w:r>
        <w:r w:rsidR="00161FEB" w:rsidDel="000D59CE">
          <w:fldChar w:fldCharType="begin"/>
        </w:r>
        <w:r w:rsidR="00161FEB" w:rsidDel="000D59CE">
          <w:delInstrText xml:space="preserve"> HYPERLINK "mailto:PP7ratings@iso-ne.com" </w:delInstrText>
        </w:r>
        <w:r w:rsidR="00161FEB" w:rsidDel="000D59CE">
          <w:fldChar w:fldCharType="separate"/>
        </w:r>
        <w:r w:rsidRPr="000F75EA" w:rsidDel="000D59CE">
          <w:rPr>
            <w:rStyle w:val="Hyperlink"/>
            <w:sz w:val="24"/>
            <w:szCs w:val="24"/>
          </w:rPr>
          <w:delText>PP7ratings@iso-ne.com</w:delText>
        </w:r>
        <w:r w:rsidR="00161FEB" w:rsidDel="000D59CE">
          <w:rPr>
            <w:rStyle w:val="Hyperlink"/>
            <w:sz w:val="24"/>
            <w:szCs w:val="24"/>
          </w:rPr>
          <w:fldChar w:fldCharType="end"/>
        </w:r>
      </w:del>
    </w:p>
    <w:p w14:paraId="441DE273" w14:textId="77777777" w:rsidR="006841AF" w:rsidRDefault="006841AF" w:rsidP="006841AF">
      <w:pPr>
        <w:pStyle w:val="Heading1"/>
        <w:numPr>
          <w:ilvl w:val="0"/>
          <w:numId w:val="5"/>
        </w:numPr>
        <w:spacing w:before="240"/>
      </w:pPr>
      <w:bookmarkStart w:id="635" w:name="_Toc531608807"/>
      <w:bookmarkStart w:id="636" w:name="_Toc531608815"/>
      <w:bookmarkStart w:id="637" w:name="_Toc531610434"/>
      <w:bookmarkStart w:id="638" w:name="_Toc83888199"/>
      <w:bookmarkEnd w:id="635"/>
      <w:bookmarkEnd w:id="636"/>
      <w:r>
        <w:t>Document Revision History</w:t>
      </w:r>
      <w:bookmarkEnd w:id="637"/>
      <w:bookmarkEnd w:id="6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1427"/>
        <w:gridCol w:w="6238"/>
      </w:tblGrid>
      <w:tr w:rsidR="006841AF" w14:paraId="0C909D11" w14:textId="77777777" w:rsidTr="007A0449">
        <w:trPr>
          <w:jc w:val="center"/>
        </w:trPr>
        <w:tc>
          <w:tcPr>
            <w:tcW w:w="1368" w:type="dxa"/>
            <w:shd w:val="clear" w:color="auto" w:fill="auto"/>
          </w:tcPr>
          <w:p w14:paraId="498535A6" w14:textId="77777777" w:rsidR="006841AF" w:rsidRPr="000E27F3" w:rsidRDefault="006841AF" w:rsidP="007A0449">
            <w:pPr>
              <w:spacing w:line="280" w:lineRule="exact"/>
            </w:pPr>
            <w:r>
              <w:t>Revision No.</w:t>
            </w:r>
          </w:p>
        </w:tc>
        <w:tc>
          <w:tcPr>
            <w:tcW w:w="1440" w:type="dxa"/>
            <w:shd w:val="clear" w:color="auto" w:fill="auto"/>
          </w:tcPr>
          <w:p w14:paraId="1667F7A0" w14:textId="77777777" w:rsidR="006841AF" w:rsidRPr="000E27F3" w:rsidRDefault="006841AF" w:rsidP="007A0449">
            <w:pPr>
              <w:spacing w:line="280" w:lineRule="exact"/>
            </w:pPr>
            <w:r>
              <w:t>Revision Date</w:t>
            </w:r>
          </w:p>
        </w:tc>
        <w:tc>
          <w:tcPr>
            <w:tcW w:w="6768" w:type="dxa"/>
            <w:shd w:val="clear" w:color="auto" w:fill="auto"/>
          </w:tcPr>
          <w:p w14:paraId="2D937231" w14:textId="77777777" w:rsidR="006841AF" w:rsidRPr="000E27F3" w:rsidRDefault="006841AF" w:rsidP="007A0449">
            <w:pPr>
              <w:spacing w:line="280" w:lineRule="exact"/>
            </w:pPr>
            <w:r>
              <w:t>Revision Description</w:t>
            </w:r>
          </w:p>
        </w:tc>
      </w:tr>
      <w:tr w:rsidR="006841AF" w14:paraId="357257AD" w14:textId="77777777" w:rsidTr="007A0449">
        <w:trPr>
          <w:jc w:val="center"/>
        </w:trPr>
        <w:tc>
          <w:tcPr>
            <w:tcW w:w="1368" w:type="dxa"/>
            <w:shd w:val="clear" w:color="auto" w:fill="auto"/>
            <w:vAlign w:val="center"/>
          </w:tcPr>
          <w:p w14:paraId="22E651CB" w14:textId="77777777" w:rsidR="006841AF" w:rsidRPr="000E27F3" w:rsidRDefault="006841AF" w:rsidP="007A0449">
            <w:pPr>
              <w:spacing w:line="280" w:lineRule="exact"/>
              <w:jc w:val="center"/>
            </w:pPr>
            <w:r>
              <w:t>Rev. 0</w:t>
            </w:r>
          </w:p>
        </w:tc>
        <w:tc>
          <w:tcPr>
            <w:tcW w:w="1440" w:type="dxa"/>
            <w:shd w:val="clear" w:color="auto" w:fill="auto"/>
            <w:vAlign w:val="center"/>
          </w:tcPr>
          <w:p w14:paraId="78DCB08F" w14:textId="77777777" w:rsidR="006841AF" w:rsidRPr="000E27F3" w:rsidRDefault="006841AF" w:rsidP="007A0449">
            <w:pPr>
              <w:spacing w:line="280" w:lineRule="exact"/>
              <w:jc w:val="center"/>
            </w:pPr>
            <w:r>
              <w:t>8/31/05</w:t>
            </w:r>
          </w:p>
        </w:tc>
        <w:tc>
          <w:tcPr>
            <w:tcW w:w="6768" w:type="dxa"/>
            <w:shd w:val="clear" w:color="auto" w:fill="auto"/>
            <w:vAlign w:val="center"/>
          </w:tcPr>
          <w:p w14:paraId="456E59A8" w14:textId="77777777" w:rsidR="006841AF" w:rsidRPr="000E27F3" w:rsidRDefault="006841AF" w:rsidP="007A0449">
            <w:pPr>
              <w:spacing w:line="280" w:lineRule="exact"/>
            </w:pPr>
            <w:r>
              <w:t>Original document</w:t>
            </w:r>
          </w:p>
        </w:tc>
      </w:tr>
      <w:tr w:rsidR="006841AF" w14:paraId="25DBCBF7" w14:textId="77777777" w:rsidTr="007A0449">
        <w:trPr>
          <w:jc w:val="center"/>
        </w:trPr>
        <w:tc>
          <w:tcPr>
            <w:tcW w:w="1368" w:type="dxa"/>
            <w:shd w:val="clear" w:color="auto" w:fill="auto"/>
            <w:vAlign w:val="center"/>
          </w:tcPr>
          <w:p w14:paraId="7E9A52EC" w14:textId="77777777" w:rsidR="006841AF" w:rsidRPr="000E27F3" w:rsidRDefault="006841AF" w:rsidP="007A0449">
            <w:pPr>
              <w:spacing w:line="280" w:lineRule="exact"/>
              <w:jc w:val="center"/>
            </w:pPr>
            <w:r>
              <w:t>Rev. 1</w:t>
            </w:r>
          </w:p>
        </w:tc>
        <w:tc>
          <w:tcPr>
            <w:tcW w:w="1440" w:type="dxa"/>
            <w:shd w:val="clear" w:color="auto" w:fill="auto"/>
            <w:vAlign w:val="center"/>
          </w:tcPr>
          <w:p w14:paraId="016C2817" w14:textId="77777777" w:rsidR="006841AF" w:rsidRPr="000E27F3" w:rsidRDefault="006841AF" w:rsidP="007A0449">
            <w:pPr>
              <w:spacing w:line="280" w:lineRule="exact"/>
              <w:jc w:val="center"/>
            </w:pPr>
            <w:r>
              <w:t>4/11/06</w:t>
            </w:r>
          </w:p>
        </w:tc>
        <w:tc>
          <w:tcPr>
            <w:tcW w:w="6768" w:type="dxa"/>
            <w:shd w:val="clear" w:color="auto" w:fill="auto"/>
            <w:vAlign w:val="center"/>
          </w:tcPr>
          <w:p w14:paraId="2D4AB3AD" w14:textId="77777777" w:rsidR="006841AF" w:rsidRPr="000E27F3" w:rsidRDefault="006841AF" w:rsidP="007A0449">
            <w:pPr>
              <w:spacing w:line="280" w:lineRule="exact"/>
            </w:pPr>
            <w:r>
              <w:t>Editorial changes to maintain consistency with Appendices</w:t>
            </w:r>
          </w:p>
        </w:tc>
      </w:tr>
      <w:tr w:rsidR="006841AF" w14:paraId="285938F6" w14:textId="77777777" w:rsidTr="007A0449">
        <w:trPr>
          <w:jc w:val="center"/>
        </w:trPr>
        <w:tc>
          <w:tcPr>
            <w:tcW w:w="1368" w:type="dxa"/>
            <w:shd w:val="clear" w:color="auto" w:fill="auto"/>
            <w:vAlign w:val="center"/>
          </w:tcPr>
          <w:p w14:paraId="7C2C9915" w14:textId="77777777" w:rsidR="006841AF" w:rsidRPr="000E27F3" w:rsidRDefault="006841AF" w:rsidP="007A0449">
            <w:pPr>
              <w:spacing w:line="280" w:lineRule="exact"/>
              <w:jc w:val="center"/>
            </w:pPr>
            <w:r>
              <w:t>Rev. 2</w:t>
            </w:r>
          </w:p>
        </w:tc>
        <w:tc>
          <w:tcPr>
            <w:tcW w:w="1440" w:type="dxa"/>
            <w:shd w:val="clear" w:color="auto" w:fill="auto"/>
            <w:vAlign w:val="center"/>
          </w:tcPr>
          <w:p w14:paraId="55F9B4B9" w14:textId="77777777" w:rsidR="006841AF" w:rsidRPr="000E27F3" w:rsidRDefault="006841AF" w:rsidP="007A0449">
            <w:pPr>
              <w:spacing w:line="280" w:lineRule="exact"/>
              <w:jc w:val="center"/>
            </w:pPr>
            <w:r>
              <w:t>2/14/07</w:t>
            </w:r>
          </w:p>
        </w:tc>
        <w:tc>
          <w:tcPr>
            <w:tcW w:w="6768" w:type="dxa"/>
            <w:shd w:val="clear" w:color="auto" w:fill="auto"/>
            <w:vAlign w:val="center"/>
          </w:tcPr>
          <w:p w14:paraId="679709A0" w14:textId="77777777" w:rsidR="006841AF" w:rsidRPr="000E27F3" w:rsidRDefault="006841AF" w:rsidP="007A0449">
            <w:pPr>
              <w:spacing w:line="280" w:lineRule="exact"/>
            </w:pPr>
            <w:r w:rsidRPr="000E27F3">
              <w:rPr>
                <w:color w:val="000000"/>
              </w:rPr>
              <w:t>Sections 2.4</w:t>
            </w:r>
            <w:r>
              <w:t xml:space="preserve"> and 2.5 modified to conform with NERC Standard FAC-008-1</w:t>
            </w:r>
          </w:p>
        </w:tc>
      </w:tr>
      <w:tr w:rsidR="006841AF" w14:paraId="3AC462EA" w14:textId="77777777" w:rsidTr="007A0449">
        <w:trPr>
          <w:jc w:val="center"/>
        </w:trPr>
        <w:tc>
          <w:tcPr>
            <w:tcW w:w="1368" w:type="dxa"/>
            <w:shd w:val="clear" w:color="auto" w:fill="auto"/>
            <w:vAlign w:val="center"/>
          </w:tcPr>
          <w:p w14:paraId="01EAF62F" w14:textId="77777777" w:rsidR="006841AF" w:rsidRPr="000E27F3" w:rsidRDefault="006841AF" w:rsidP="007A0449">
            <w:pPr>
              <w:spacing w:line="280" w:lineRule="exact"/>
              <w:jc w:val="center"/>
            </w:pPr>
            <w:r>
              <w:t>Rev. 3</w:t>
            </w:r>
          </w:p>
        </w:tc>
        <w:tc>
          <w:tcPr>
            <w:tcW w:w="1440" w:type="dxa"/>
            <w:shd w:val="clear" w:color="auto" w:fill="auto"/>
            <w:vAlign w:val="center"/>
          </w:tcPr>
          <w:p w14:paraId="2DF3211F" w14:textId="77777777" w:rsidR="006841AF" w:rsidRPr="000E27F3" w:rsidRDefault="006841AF" w:rsidP="007A0449">
            <w:pPr>
              <w:spacing w:line="280" w:lineRule="exact"/>
              <w:jc w:val="center"/>
            </w:pPr>
            <w:r>
              <w:t>8/10/10</w:t>
            </w:r>
          </w:p>
        </w:tc>
        <w:tc>
          <w:tcPr>
            <w:tcW w:w="6768" w:type="dxa"/>
            <w:shd w:val="clear" w:color="auto" w:fill="auto"/>
            <w:vAlign w:val="center"/>
          </w:tcPr>
          <w:p w14:paraId="634A7702" w14:textId="77777777" w:rsidR="006841AF" w:rsidRPr="000E27F3" w:rsidRDefault="006841AF" w:rsidP="007A0449">
            <w:pPr>
              <w:spacing w:line="280" w:lineRule="exact"/>
            </w:pPr>
            <w:r>
              <w:t>Update on entire Planning Procedure to conform with new IEEE standards and NERC Standard FAC-008-2</w:t>
            </w:r>
          </w:p>
        </w:tc>
      </w:tr>
      <w:tr w:rsidR="006841AF" w14:paraId="27D871B8" w14:textId="77777777" w:rsidTr="007A0449">
        <w:trPr>
          <w:jc w:val="center"/>
        </w:trPr>
        <w:tc>
          <w:tcPr>
            <w:tcW w:w="1368" w:type="dxa"/>
            <w:shd w:val="clear" w:color="auto" w:fill="auto"/>
            <w:vAlign w:val="center"/>
          </w:tcPr>
          <w:p w14:paraId="1B138706" w14:textId="77777777" w:rsidR="006841AF" w:rsidRPr="000E27F3" w:rsidRDefault="006841AF" w:rsidP="007A0449">
            <w:pPr>
              <w:spacing w:line="280" w:lineRule="exact"/>
              <w:jc w:val="center"/>
            </w:pPr>
            <w:r>
              <w:t>Rev. 4</w:t>
            </w:r>
          </w:p>
        </w:tc>
        <w:tc>
          <w:tcPr>
            <w:tcW w:w="1440" w:type="dxa"/>
            <w:shd w:val="clear" w:color="auto" w:fill="auto"/>
            <w:vAlign w:val="center"/>
          </w:tcPr>
          <w:p w14:paraId="572FA6C1" w14:textId="77777777" w:rsidR="006841AF" w:rsidRPr="000E27F3" w:rsidRDefault="006841AF" w:rsidP="007A0449">
            <w:pPr>
              <w:spacing w:line="280" w:lineRule="exact"/>
              <w:jc w:val="center"/>
            </w:pPr>
            <w:r>
              <w:t>11/7/2014</w:t>
            </w:r>
          </w:p>
        </w:tc>
        <w:tc>
          <w:tcPr>
            <w:tcW w:w="6768" w:type="dxa"/>
            <w:shd w:val="clear" w:color="auto" w:fill="auto"/>
            <w:vAlign w:val="center"/>
          </w:tcPr>
          <w:p w14:paraId="5A1D0F15" w14:textId="77777777" w:rsidR="006841AF" w:rsidRPr="000E27F3" w:rsidRDefault="006841AF" w:rsidP="007A0449">
            <w:pPr>
              <w:spacing w:line="280" w:lineRule="exact"/>
            </w:pPr>
            <w:r>
              <w:t>Document body cleanup</w:t>
            </w:r>
          </w:p>
        </w:tc>
      </w:tr>
      <w:tr w:rsidR="006841AF" w14:paraId="46CFA0FA" w14:textId="77777777" w:rsidTr="007A0449">
        <w:trPr>
          <w:jc w:val="center"/>
        </w:trPr>
        <w:tc>
          <w:tcPr>
            <w:tcW w:w="1368" w:type="dxa"/>
            <w:shd w:val="clear" w:color="auto" w:fill="auto"/>
            <w:vAlign w:val="center"/>
          </w:tcPr>
          <w:p w14:paraId="358F788F" w14:textId="77777777" w:rsidR="006841AF" w:rsidRPr="000E27F3" w:rsidRDefault="006841AF" w:rsidP="007A0449">
            <w:pPr>
              <w:spacing w:line="280" w:lineRule="exact"/>
              <w:jc w:val="center"/>
            </w:pPr>
            <w:r>
              <w:t>Rev. 5</w:t>
            </w:r>
          </w:p>
        </w:tc>
        <w:tc>
          <w:tcPr>
            <w:tcW w:w="1440" w:type="dxa"/>
            <w:shd w:val="clear" w:color="auto" w:fill="auto"/>
            <w:vAlign w:val="center"/>
          </w:tcPr>
          <w:p w14:paraId="5C10E22F" w14:textId="77777777" w:rsidR="006841AF" w:rsidRPr="000E27F3" w:rsidRDefault="006841AF" w:rsidP="00A37AB0">
            <w:pPr>
              <w:spacing w:line="280" w:lineRule="exact"/>
              <w:jc w:val="center"/>
            </w:pPr>
            <w:r w:rsidRPr="009D4657">
              <w:rPr>
                <w:highlight w:val="yellow"/>
              </w:rPr>
              <w:t>XX/XX/20</w:t>
            </w:r>
            <w:r w:rsidR="00A37AB0">
              <w:rPr>
                <w:highlight w:val="yellow"/>
              </w:rPr>
              <w:t>24</w:t>
            </w:r>
          </w:p>
        </w:tc>
        <w:tc>
          <w:tcPr>
            <w:tcW w:w="6768" w:type="dxa"/>
            <w:shd w:val="clear" w:color="auto" w:fill="auto"/>
            <w:vAlign w:val="center"/>
          </w:tcPr>
          <w:p w14:paraId="0EC215EB" w14:textId="77777777" w:rsidR="006841AF" w:rsidRPr="000E27F3" w:rsidRDefault="006841AF" w:rsidP="007A0449">
            <w:pPr>
              <w:spacing w:line="280" w:lineRule="exact"/>
            </w:pPr>
            <w:r>
              <w:t>Update and reorganization of entire document</w:t>
            </w:r>
            <w:r w:rsidR="00A37AB0">
              <w:t xml:space="preserve"> and updated for FERC Order No. 881</w:t>
            </w:r>
          </w:p>
        </w:tc>
      </w:tr>
    </w:tbl>
    <w:p w14:paraId="265F7109" w14:textId="77777777" w:rsidR="005447C1" w:rsidRDefault="005447C1" w:rsidP="005447C1">
      <w:pPr>
        <w:pStyle w:val="BodyText2"/>
        <w:ind w:hanging="720"/>
        <w:rPr>
          <w:sz w:val="20"/>
        </w:rPr>
      </w:pPr>
    </w:p>
    <w:p w14:paraId="3680346C" w14:textId="77777777" w:rsidR="00100BF2" w:rsidRDefault="00100BF2" w:rsidP="005447C1">
      <w:bookmarkStart w:id="639" w:name="_bookmark14"/>
      <w:bookmarkStart w:id="640" w:name="_bookmark15"/>
      <w:bookmarkStart w:id="641" w:name="_bookmark16"/>
      <w:bookmarkStart w:id="642" w:name="_bookmark17"/>
      <w:bookmarkStart w:id="643" w:name="_bookmark18"/>
      <w:bookmarkStart w:id="644" w:name="_bookmark19"/>
      <w:bookmarkStart w:id="645" w:name="_bookmark20"/>
      <w:bookmarkEnd w:id="1"/>
      <w:bookmarkEnd w:id="639"/>
      <w:bookmarkEnd w:id="640"/>
      <w:bookmarkEnd w:id="641"/>
      <w:bookmarkEnd w:id="642"/>
      <w:bookmarkEnd w:id="643"/>
      <w:bookmarkEnd w:id="644"/>
      <w:bookmarkEnd w:id="645"/>
    </w:p>
    <w:sectPr w:rsidR="00100BF2" w:rsidSect="00FB58B5">
      <w:footerReference w:type="default" r:id="rId12"/>
      <w:footnotePr>
        <w:numRestart w:val="eachSect"/>
      </w:footnotePr>
      <w:pgSz w:w="12240" w:h="15840" w:code="1"/>
      <w:pgMar w:top="1728" w:right="1440" w:bottom="1584" w:left="1800" w:header="720" w:footer="720" w:gutter="0"/>
      <w:paperSrc w:first="22528" w:other="22528"/>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uthor" w:initials="A">
    <w:p w14:paraId="2061C573" w14:textId="77777777" w:rsidR="00054EF4" w:rsidRDefault="00054EF4">
      <w:pPr>
        <w:pStyle w:val="CommentText"/>
      </w:pPr>
      <w:r>
        <w:rPr>
          <w:rStyle w:val="CommentReference"/>
        </w:rPr>
        <w:annotationRef/>
      </w:r>
      <w:r>
        <w:t>To be updated after all changes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61C5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061C573" w16cid:durableId="3D8CF063"/>
  <w16cid:commentId w16cid:paraId="61E097A1" w16cid:durableId="1996C16E"/>
  <w16cid:commentId w16cid:paraId="0025E6F1" w16cid:durableId="7F2FBDC5"/>
  <w16cid:commentId w16cid:paraId="49194ACC" w16cid:durableId="2D9D93E3"/>
  <w16cid:commentId w16cid:paraId="6A574422" w16cid:durableId="3A4928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D0EF3" w14:textId="77777777" w:rsidR="003E6EF7" w:rsidRDefault="003E6EF7">
      <w:r>
        <w:separator/>
      </w:r>
    </w:p>
  </w:endnote>
  <w:endnote w:type="continuationSeparator" w:id="0">
    <w:p w14:paraId="27B494D9" w14:textId="77777777" w:rsidR="003E6EF7" w:rsidRDefault="003E6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5EED3" w14:textId="77777777" w:rsidR="00054EF4" w:rsidRDefault="00054EF4">
    <w:pPr>
      <w:pStyle w:val="Footer"/>
      <w:tabs>
        <w:tab w:val="clear" w:pos="8640"/>
        <w:tab w:val="right" w:pos="9360"/>
      </w:tabs>
      <w:ind w:right="360"/>
    </w:pPr>
    <w:r>
      <w:rPr>
        <w:noProof/>
      </w:rPr>
      <mc:AlternateContent>
        <mc:Choice Requires="wps">
          <w:drawing>
            <wp:anchor distT="0" distB="0" distL="114300" distR="114300" simplePos="0" relativeHeight="251656704" behindDoc="0" locked="0" layoutInCell="1" allowOverlap="1" wp14:anchorId="357B232B" wp14:editId="50010528">
              <wp:simplePos x="0" y="0"/>
              <wp:positionH relativeFrom="column">
                <wp:posOffset>-9525</wp:posOffset>
              </wp:positionH>
              <wp:positionV relativeFrom="paragraph">
                <wp:posOffset>-22860</wp:posOffset>
              </wp:positionV>
              <wp:extent cx="5943600"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479A5F3" id="Line 1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8pt" to="467.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" strokeweight="1.5pt"/>
          </w:pict>
        </mc:Fallback>
      </mc:AlternateContent>
    </w:r>
    <w:r>
      <w:rPr>
        <w:noProof/>
      </w:rPr>
      <w:t xml:space="preserve">Update Date </w:t>
    </w:r>
  </w:p>
  <w:p w14:paraId="4AD7EF51" w14:textId="0AA5FF62" w:rsidR="00054EF4" w:rsidRDefault="00054EF4">
    <w:pPr>
      <w:pStyle w:val="Footer"/>
      <w:tabs>
        <w:tab w:val="clear" w:pos="8640"/>
        <w:tab w:val="right" w:pos="9360"/>
      </w:tabs>
      <w:jc w:val="center"/>
      <w:rP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42062B">
      <w:rPr>
        <w:rStyle w:val="PageNumber"/>
        <w:noProof/>
        <w:sz w:val="22"/>
      </w:rPr>
      <w:t>i</w:t>
    </w:r>
    <w:r>
      <w:rPr>
        <w:rStyle w:val="PageNumbe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A609A" w14:textId="7E61B508" w:rsidR="00054EF4" w:rsidRDefault="00054EF4" w:rsidP="005E5299">
    <w:pPr>
      <w:pStyle w:val="Footer"/>
      <w:tabs>
        <w:tab w:val="clear" w:pos="8640"/>
        <w:tab w:val="right" w:pos="9360"/>
      </w:tabs>
      <w:rPr>
        <w:sz w:val="22"/>
      </w:rPr>
    </w:pPr>
    <w:r w:rsidRPr="0097520C">
      <w:rPr>
        <w:noProof/>
      </w:rPr>
      <mc:AlternateContent>
        <mc:Choice Requires="wps">
          <w:drawing>
            <wp:anchor distT="0" distB="0" distL="114300" distR="114300" simplePos="0" relativeHeight="251661824" behindDoc="0" locked="0" layoutInCell="1" allowOverlap="1" wp14:anchorId="522FB5E2" wp14:editId="0B617D97">
              <wp:simplePos x="0" y="0"/>
              <wp:positionH relativeFrom="column">
                <wp:posOffset>-62865</wp:posOffset>
              </wp:positionH>
              <wp:positionV relativeFrom="paragraph">
                <wp:posOffset>-33655</wp:posOffset>
              </wp:positionV>
              <wp:extent cx="6057900" cy="0"/>
              <wp:effectExtent l="0" t="0" r="0" b="0"/>
              <wp:wrapNone/>
              <wp:docPr id="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F6E7066" id="Line 3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65pt" to="472.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" strokeweight="1.5pt"/>
          </w:pict>
        </mc:Fallback>
      </mc:AlternateContent>
    </w:r>
    <w:r>
      <w:t xml:space="preserve">Revision 5 – </w:t>
    </w:r>
    <w:r w:rsidRPr="0097520C">
      <w:rPr>
        <w:highlight w:val="yellow"/>
      </w:rPr>
      <w:t>XX/XX/20</w:t>
    </w:r>
    <w:r>
      <w:rPr>
        <w:highlight w:val="yellow"/>
      </w:rPr>
      <w:t>2</w:t>
    </w:r>
    <w:r>
      <w:t>4</w:t>
    </w:r>
    <w:r>
      <w:tab/>
      <w:t xml:space="preserve">ISO-NE PUBLIC </w:t>
    </w:r>
    <w:r>
      <w:rPr>
        <w:b/>
        <w:bCs/>
      </w:rPr>
      <w:t>DRAFT FOR REVIEW</w:t>
    </w:r>
    <w:r w:rsidRPr="006D45F1">
      <w:rPr>
        <w:b/>
        <w:bCs/>
      </w:rPr>
      <w:tab/>
    </w:r>
    <w:r>
      <w:rPr>
        <w:rStyle w:val="PageNumber"/>
      </w:rPr>
      <w:fldChar w:fldCharType="begin"/>
    </w:r>
    <w:r>
      <w:rPr>
        <w:rStyle w:val="PageNumber"/>
      </w:rPr>
      <w:instrText xml:space="preserve"> PAGE </w:instrText>
    </w:r>
    <w:r>
      <w:rPr>
        <w:rStyle w:val="PageNumber"/>
      </w:rPr>
      <w:fldChar w:fldCharType="separate"/>
    </w:r>
    <w:r w:rsidR="0042062B">
      <w:rPr>
        <w:rStyle w:val="PageNumber"/>
        <w:noProof/>
      </w:rPr>
      <w:t>12</w:t>
    </w:r>
    <w:r>
      <w:rPr>
        <w:rStyle w:val="PageNumber"/>
      </w:rPr>
      <w:fldChar w:fldCharType="end"/>
    </w:r>
  </w:p>
  <w:p w14:paraId="1CD8C64B" w14:textId="77777777" w:rsidR="00054EF4" w:rsidRDefault="00054EF4">
    <w:pPr>
      <w:pStyle w:val="Footer"/>
      <w:tabs>
        <w:tab w:val="clear" w:pos="8640"/>
        <w:tab w:val="right" w:pos="9360"/>
      </w:tabs>
      <w:jc w:val="center"/>
      <w:rPr>
        <w:sz w:val="22"/>
      </w:rPr>
    </w:pPr>
  </w:p>
  <w:p w14:paraId="433BF6A0" w14:textId="77777777" w:rsidR="00054EF4" w:rsidRDefault="00054EF4"/>
  <w:p w14:paraId="6E71279F" w14:textId="77777777" w:rsidR="00054EF4" w:rsidRDefault="00054EF4"/>
  <w:p w14:paraId="0609F441" w14:textId="77777777" w:rsidR="00054EF4" w:rsidRDefault="00054EF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10302" w14:textId="77777777" w:rsidR="003E6EF7" w:rsidRDefault="003E6EF7">
      <w:r>
        <w:separator/>
      </w:r>
    </w:p>
  </w:footnote>
  <w:footnote w:type="continuationSeparator" w:id="0">
    <w:p w14:paraId="6EB0CF36" w14:textId="77777777" w:rsidR="003E6EF7" w:rsidRDefault="003E6EF7">
      <w:r>
        <w:continuationSeparator/>
      </w:r>
    </w:p>
  </w:footnote>
  <w:footnote w:id="1">
    <w:p w14:paraId="361BBF35" w14:textId="194FBB77" w:rsidR="00054EF4" w:rsidRDefault="00054EF4" w:rsidP="00F13416">
      <w:pPr>
        <w:pStyle w:val="FootnoteText"/>
        <w:rPr>
          <w:ins w:id="38" w:author="Author"/>
        </w:rPr>
      </w:pPr>
      <w:ins w:id="39" w:author="Author">
        <w:r>
          <w:rPr>
            <w:rStyle w:val="FootnoteReference"/>
          </w:rPr>
          <w:footnoteRef/>
        </w:r>
        <w:r>
          <w:t xml:space="preserve"> </w:t>
        </w:r>
        <w:r w:rsidRPr="006724DE">
          <w:t>ISO New England Operating Procedure No. 16, Transmission System Data (OP-16), requires Transmission Facility Owner</w:t>
        </w:r>
        <w:r w:rsidR="00F649F4">
          <w:t>/</w:t>
        </w:r>
        <w:r w:rsidRPr="006724DE">
          <w:t xml:space="preserve"> Market Participants to determine equipment ratings and provide them to the ISO. Ratings for new facilities and changes to ratings of existing facilities shall be determined in a manner consistent with the ratings </w:t>
        </w:r>
        <w:r w:rsidRPr="006724DE">
          <w:rPr>
            <w:color w:val="000000"/>
          </w:rPr>
          <w:t>methodologies described in Section 2 to this Procedure and, as required, shall be reviewed in accordance with Section 2.3.1 to</w:t>
        </w:r>
        <w:r w:rsidRPr="006724DE">
          <w:t xml:space="preserve"> this Procedure.</w:t>
        </w:r>
      </w:ins>
    </w:p>
  </w:footnote>
  <w:footnote w:id="2">
    <w:p w14:paraId="61831451" w14:textId="77777777" w:rsidR="00054EF4" w:rsidRDefault="00054EF4">
      <w:pPr>
        <w:pStyle w:val="FootnoteText"/>
      </w:pPr>
      <w:ins w:id="53" w:author="Author">
        <w:r>
          <w:rPr>
            <w:rStyle w:val="FootnoteReference"/>
          </w:rPr>
          <w:footnoteRef/>
        </w:r>
        <w:r>
          <w:t xml:space="preserve"> Seasonal shall have the meaning as defined in Appendix A</w:t>
        </w:r>
      </w:ins>
    </w:p>
  </w:footnote>
  <w:footnote w:id="3">
    <w:p w14:paraId="7CAF4CE0" w14:textId="77777777" w:rsidR="00054EF4" w:rsidDel="00F13416" w:rsidRDefault="00054EF4" w:rsidP="000949A2">
      <w:pPr>
        <w:pStyle w:val="FootnoteText"/>
        <w:rPr>
          <w:del w:id="78" w:author="Author"/>
        </w:rPr>
      </w:pPr>
      <w:del w:id="79" w:author="Author">
        <w:r w:rsidDel="00F13416">
          <w:rPr>
            <w:rStyle w:val="FootnoteReference"/>
          </w:rPr>
          <w:footnoteRef/>
        </w:r>
        <w:r w:rsidDel="00F13416">
          <w:delText xml:space="preserve"> </w:delText>
        </w:r>
        <w:r w:rsidRPr="006724DE" w:rsidDel="00F13416">
          <w:delText>ISO New England Operating Procedure No. 16, Transmission System Data (OP</w:delText>
        </w:r>
      </w:del>
      <w:ins w:id="80" w:author="Author">
        <w:del w:id="81" w:author="Author">
          <w:r w:rsidRPr="006724DE" w:rsidDel="00F13416">
            <w:delText>-</w:delText>
          </w:r>
        </w:del>
      </w:ins>
      <w:del w:id="82" w:author="Author">
        <w:r w:rsidRPr="006724DE" w:rsidDel="00F13416">
          <w:delText xml:space="preserve">16), requires Transmission Facility Owner Market Participants to determine equipment ratings and provide them to the ISO. Ratings for new facilities and changes to ratings of existing facilities shall be determined in a manner consistent with the ratings </w:delText>
        </w:r>
        <w:r w:rsidRPr="006724DE" w:rsidDel="00F13416">
          <w:rPr>
            <w:color w:val="000000"/>
          </w:rPr>
          <w:delText>methodologies described in Section</w:delText>
        </w:r>
      </w:del>
      <w:ins w:id="83" w:author="Author">
        <w:del w:id="84" w:author="Author">
          <w:r w:rsidRPr="006724DE" w:rsidDel="00F13416">
            <w:rPr>
              <w:color w:val="000000"/>
            </w:rPr>
            <w:delText xml:space="preserve"> 2 </w:delText>
          </w:r>
        </w:del>
      </w:ins>
      <w:del w:id="85" w:author="Author">
        <w:r w:rsidRPr="006724DE" w:rsidDel="00F13416">
          <w:rPr>
            <w:color w:val="000000"/>
          </w:rPr>
          <w:delText>to this Procedure and, as required, shall be reviewed in accordance with Section 2.3.1 to</w:delText>
        </w:r>
        <w:r w:rsidRPr="006724DE" w:rsidDel="00F13416">
          <w:delText xml:space="preserve"> this Procedure.</w:delText>
        </w:r>
      </w:del>
    </w:p>
  </w:footnote>
  <w:footnote w:id="4">
    <w:p w14:paraId="6C252B54" w14:textId="77777777" w:rsidR="00054EF4" w:rsidDel="00F6544F" w:rsidRDefault="00054EF4">
      <w:pPr>
        <w:pStyle w:val="FootnoteText"/>
        <w:rPr>
          <w:del w:id="89" w:author="Author"/>
        </w:rPr>
      </w:pPr>
    </w:p>
  </w:footnote>
  <w:footnote w:id="5">
    <w:p w14:paraId="68FC1C64" w14:textId="77777777" w:rsidR="00054EF4" w:rsidRDefault="00054EF4">
      <w:pPr>
        <w:pStyle w:val="FootnoteText"/>
        <w:rPr>
          <w:ins w:id="98" w:author="Author"/>
          <w:sz w:val="18"/>
        </w:rPr>
      </w:pPr>
      <w:r>
        <w:rPr>
          <w:rStyle w:val="FootnoteReference"/>
        </w:rPr>
        <w:footnoteRef/>
      </w:r>
      <w:r>
        <w:t xml:space="preserve"> </w:t>
      </w:r>
      <w:r w:rsidRPr="009641D8">
        <w:t>OP-16 applies to Transmission Owners (TOs) and Market Participants, i.e., Market Participants who own the equipment or Lead Market Participants for Generator Assets (collectively MPs) to determine and submit the required data for new, reconductored, and reconfigured facilities for all their transmission equipment</w:t>
      </w:r>
    </w:p>
    <w:p w14:paraId="2ADA114E" w14:textId="77777777" w:rsidR="00054EF4" w:rsidRDefault="00054EF4">
      <w:pPr>
        <w:pStyle w:val="FootnoteText"/>
      </w:pPr>
    </w:p>
  </w:footnote>
  <w:footnote w:id="6">
    <w:p w14:paraId="598DEEDC" w14:textId="424475A9" w:rsidR="00713494" w:rsidRDefault="00713494">
      <w:pPr>
        <w:pStyle w:val="FootnoteText"/>
      </w:pPr>
      <w:ins w:id="578" w:author="Author">
        <w:r>
          <w:rPr>
            <w:rStyle w:val="FootnoteReference"/>
          </w:rPr>
          <w:footnoteRef/>
        </w:r>
        <w:r>
          <w:t xml:space="preserve"> </w:t>
        </w:r>
        <w:r w:rsidRPr="00713494">
          <w:t>https://www.iso-ne.com/static-assets/documents/regulatory/tariff/sect_2/oatt/sect_ii.pdf</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AB134" w14:textId="77777777" w:rsidR="00054EF4" w:rsidRDefault="00054EF4">
    <w:pPr>
      <w:pStyle w:val="Header"/>
      <w:numPr>
        <w:ilvl w:val="0"/>
        <w:numId w:val="0"/>
      </w:numPr>
      <w:tabs>
        <w:tab w:val="clear" w:pos="8640"/>
        <w:tab w:val="right" w:pos="9360"/>
      </w:tabs>
      <w:rPr>
        <w:sz w:val="22"/>
      </w:rPr>
    </w:pPr>
    <w:r>
      <w:rPr>
        <w:sz w:val="22"/>
      </w:rPr>
      <w:t>ISO New England Planning Procedure</w:t>
    </w:r>
    <w:r>
      <w:rPr>
        <w:sz w:val="22"/>
      </w:rPr>
      <w:tab/>
    </w:r>
    <w:r>
      <w:rPr>
        <w:sz w:val="22"/>
      </w:rPr>
      <w:tab/>
      <w:t>PP7 - Procedures for Determining and Implementing</w:t>
    </w:r>
  </w:p>
  <w:p w14:paraId="3E5D0B35" w14:textId="77777777" w:rsidR="00054EF4" w:rsidRDefault="00054EF4">
    <w:pPr>
      <w:pStyle w:val="Header"/>
      <w:numPr>
        <w:ilvl w:val="0"/>
        <w:numId w:val="0"/>
      </w:numPr>
      <w:tabs>
        <w:tab w:val="clear" w:pos="8640"/>
        <w:tab w:val="right" w:pos="9360"/>
      </w:tabs>
      <w:rPr>
        <w:sz w:val="22"/>
      </w:rPr>
    </w:pPr>
    <w:r>
      <w:rPr>
        <w:noProof/>
      </w:rPr>
      <mc:AlternateContent>
        <mc:Choice Requires="wps">
          <w:drawing>
            <wp:anchor distT="0" distB="0" distL="114300" distR="114300" simplePos="0" relativeHeight="251658752" behindDoc="0" locked="0" layoutInCell="1" allowOverlap="1" wp14:anchorId="2584616E" wp14:editId="629A8995">
              <wp:simplePos x="0" y="0"/>
              <wp:positionH relativeFrom="column">
                <wp:posOffset>0</wp:posOffset>
              </wp:positionH>
              <wp:positionV relativeFrom="paragraph">
                <wp:posOffset>290830</wp:posOffset>
              </wp:positionV>
              <wp:extent cx="5943600" cy="0"/>
              <wp:effectExtent l="0" t="0" r="0" b="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89A7A04" id="Line 1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" strokeweight="1.5pt"/>
          </w:pict>
        </mc:Fallback>
      </mc:AlternateContent>
    </w:r>
    <w:r>
      <w:rPr>
        <w:noProof/>
      </w:rPr>
      <mc:AlternateContent>
        <mc:Choice Requires="wps">
          <w:drawing>
            <wp:anchor distT="0" distB="0" distL="114300" distR="114300" simplePos="0" relativeHeight="251657728" behindDoc="0" locked="0" layoutInCell="1" allowOverlap="1" wp14:anchorId="5D9D040D" wp14:editId="6BB14847">
              <wp:simplePos x="0" y="0"/>
              <wp:positionH relativeFrom="column">
                <wp:posOffset>0</wp:posOffset>
              </wp:positionH>
              <wp:positionV relativeFrom="paragraph">
                <wp:posOffset>290830</wp:posOffset>
              </wp:positionV>
              <wp:extent cx="5943600" cy="0"/>
              <wp:effectExtent l="0" t="0" r="0" b="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3690442" id="Line 1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" strokeweight="1.5pt"/>
          </w:pict>
        </mc:Fallback>
      </mc:AlternateContent>
    </w:r>
    <w:r>
      <w:rPr>
        <w:noProof/>
      </w:rPr>
      <mc:AlternateContent>
        <mc:Choice Requires="wps">
          <w:drawing>
            <wp:anchor distT="0" distB="0" distL="114300" distR="114300" simplePos="0" relativeHeight="251655680" behindDoc="0" locked="0" layoutInCell="1" allowOverlap="1" wp14:anchorId="0B2EB8AB" wp14:editId="1A6F28C1">
              <wp:simplePos x="0" y="0"/>
              <wp:positionH relativeFrom="column">
                <wp:posOffset>0</wp:posOffset>
              </wp:positionH>
              <wp:positionV relativeFrom="paragraph">
                <wp:posOffset>290830</wp:posOffset>
              </wp:positionV>
              <wp:extent cx="594360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011DA90" id="Line 1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" strokeweight="1.5pt"/>
          </w:pict>
        </mc:Fallback>
      </mc:AlternateContent>
    </w:r>
    <w:r>
      <w:rPr>
        <w:sz w:val="22"/>
      </w:rPr>
      <w:tab/>
    </w:r>
    <w:r>
      <w:rPr>
        <w:sz w:val="22"/>
      </w:rPr>
      <w:tab/>
      <w:t>Transmission Facility Ratings in New England</w:t>
    </w:r>
  </w:p>
  <w:p w14:paraId="1283B8A3" w14:textId="77777777" w:rsidR="00054EF4" w:rsidRDefault="00054EF4" w:rsidP="00317640">
    <w:pPr>
      <w:pStyle w:val="Header"/>
      <w:numPr>
        <w:ilvl w:val="0"/>
        <w:numId w:val="0"/>
      </w:numPr>
      <w:tabs>
        <w:tab w:val="clear" w:pos="8640"/>
        <w:tab w:val="right" w:pos="9360"/>
      </w:tabs>
      <w:jc w:val="center"/>
      <w:rPr>
        <w:sz w:val="22"/>
      </w:rPr>
    </w:pPr>
    <w:r>
      <w:rPr>
        <w:b/>
        <w:bCs/>
      </w:rPr>
      <w:t>DRAFT FOR REVIEW</w:t>
    </w:r>
  </w:p>
  <w:p w14:paraId="624F0A86" w14:textId="77777777" w:rsidR="00054EF4" w:rsidRDefault="00054EF4">
    <w:pPr>
      <w:pStyle w:val="Header"/>
      <w:numPr>
        <w:ilvl w:val="0"/>
        <w:numId w:val="0"/>
      </w:numP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1EA57D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EF704FC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622C7"/>
    <w:multiLevelType w:val="hybridMultilevel"/>
    <w:tmpl w:val="9398C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D5A2E"/>
    <w:multiLevelType w:val="hybridMultilevel"/>
    <w:tmpl w:val="F8DCAB10"/>
    <w:lvl w:ilvl="0" w:tplc="04090001">
      <w:start w:val="1"/>
      <w:numFmt w:val="bullet"/>
      <w:lvlText w:val=""/>
      <w:lvlJc w:val="left"/>
      <w:pPr>
        <w:tabs>
          <w:tab w:val="num" w:pos="1440"/>
        </w:tabs>
        <w:ind w:left="1440" w:hanging="360"/>
      </w:pPr>
      <w:rPr>
        <w:rFonts w:ascii="Symbol" w:hAnsi="Symbol" w:hint="default"/>
      </w:rPr>
    </w:lvl>
    <w:lvl w:ilvl="1" w:tplc="04090017">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D56900"/>
    <w:multiLevelType w:val="hybridMultilevel"/>
    <w:tmpl w:val="406CE4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C2760E7"/>
    <w:multiLevelType w:val="multilevel"/>
    <w:tmpl w:val="B128F524"/>
    <w:lvl w:ilvl="0">
      <w:start w:val="1"/>
      <w:numFmt w:val="decimal"/>
      <w:lvlText w:val="%1."/>
      <w:lvlJc w:val="left"/>
      <w:pPr>
        <w:ind w:left="1080" w:hanging="360"/>
      </w:pPr>
      <w:rPr>
        <w:rFonts w:hint="default"/>
        <w:b w:val="0"/>
        <w:i w:val="0"/>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5ED613C"/>
    <w:multiLevelType w:val="multilevel"/>
    <w:tmpl w:val="8C121302"/>
    <w:lvl w:ilvl="0">
      <w:start w:val="1"/>
      <w:numFmt w:val="decimal"/>
      <w:pStyle w:val="Heading1"/>
      <w:suff w:val="space"/>
      <w:lvlText w:val="%1.0"/>
      <w:lvlJc w:val="left"/>
      <w:pPr>
        <w:ind w:left="0" w:firstLine="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suff w:val="space"/>
      <w:lvlText w:val="%1.%2.%3"/>
      <w:lvlJc w:val="left"/>
      <w:pPr>
        <w:ind w:left="720" w:hanging="720"/>
      </w:pPr>
      <w:rPr>
        <w:rFonts w:hint="default"/>
        <w:color w:val="auto"/>
      </w:rPr>
    </w:lvl>
    <w:lvl w:ilvl="3">
      <w:start w:val="1"/>
      <w:numFmt w:val="decimal"/>
      <w:pStyle w:val="Heading4"/>
      <w:suff w:val="space"/>
      <w:lvlText w:val="%1.%2.%3.%4."/>
      <w:lvlJc w:val="left"/>
      <w:pPr>
        <w:ind w:left="720" w:hanging="720"/>
      </w:pPr>
      <w:rPr>
        <w:rFonts w:hint="default"/>
      </w:rPr>
    </w:lvl>
    <w:lvl w:ilvl="4">
      <w:start w:val="1"/>
      <w:numFmt w:val="decimal"/>
      <w:pStyle w:val="Heading5"/>
      <w:suff w:val="space"/>
      <w:lvlText w:val="%1.%2.%3.%4.%5"/>
      <w:lvlJc w:val="left"/>
      <w:pPr>
        <w:ind w:left="1080" w:hanging="1080"/>
      </w:pPr>
      <w:rPr>
        <w:rFonts w:hint="default"/>
      </w:rPr>
    </w:lvl>
    <w:lvl w:ilvl="5">
      <w:start w:val="1"/>
      <w:numFmt w:val="none"/>
      <w:pStyle w:val="Heading6"/>
      <w:suff w:val="nothing"/>
      <w:lvlText w:val="%6"/>
      <w:lvlJc w:val="left"/>
      <w:pPr>
        <w:ind w:left="0" w:firstLine="0"/>
      </w:pPr>
      <w:rPr>
        <w:rFonts w:hint="default"/>
        <w:u w:val="single"/>
      </w:rPr>
    </w:lvl>
    <w:lvl w:ilvl="6">
      <w:start w:val="1"/>
      <w:numFmt w:val="lowerLetter"/>
      <w:lvlText w:val="%7.)"/>
      <w:lvlJc w:val="left"/>
      <w:pPr>
        <w:tabs>
          <w:tab w:val="num" w:pos="2160"/>
        </w:tabs>
        <w:ind w:left="1800" w:hanging="360"/>
      </w:pPr>
      <w:rPr>
        <w:rFonts w:hint="default"/>
      </w:rPr>
    </w:lvl>
    <w:lvl w:ilvl="7">
      <w:start w:val="1"/>
      <w:numFmt w:val="decimal"/>
      <w:lvlText w:val="%7."/>
      <w:lvlJc w:val="left"/>
      <w:pPr>
        <w:tabs>
          <w:tab w:val="num" w:pos="360"/>
        </w:tabs>
        <w:ind w:left="0" w:firstLine="0"/>
      </w:pPr>
      <w:rPr>
        <w:rFonts w:hint="default"/>
      </w:rPr>
    </w:lvl>
    <w:lvl w:ilvl="8">
      <w:start w:val="1"/>
      <w:numFmt w:val="bullet"/>
      <w:lvlText w:val=""/>
      <w:lvlJc w:val="left"/>
      <w:pPr>
        <w:tabs>
          <w:tab w:val="num" w:pos="360"/>
        </w:tabs>
        <w:ind w:left="0" w:firstLine="0"/>
      </w:pPr>
      <w:rPr>
        <w:rFonts w:ascii="Symbol" w:hAnsi="Symbol" w:hint="default"/>
        <w:color w:val="auto"/>
      </w:rPr>
    </w:lvl>
  </w:abstractNum>
  <w:abstractNum w:abstractNumId="7" w15:restartNumberingAfterBreak="0">
    <w:nsid w:val="190D3FA2"/>
    <w:multiLevelType w:val="hybridMultilevel"/>
    <w:tmpl w:val="CE96F2EC"/>
    <w:lvl w:ilvl="0" w:tplc="D5248242">
      <w:start w:val="1"/>
      <w:numFmt w:val="bullet"/>
      <w:lvlText w:val="•"/>
      <w:lvlJc w:val="left"/>
      <w:pPr>
        <w:tabs>
          <w:tab w:val="num" w:pos="720"/>
        </w:tabs>
        <w:ind w:left="720" w:hanging="360"/>
      </w:pPr>
      <w:rPr>
        <w:rFonts w:ascii="Arial" w:hAnsi="Arial" w:hint="default"/>
      </w:rPr>
    </w:lvl>
    <w:lvl w:ilvl="1" w:tplc="9ECC7348" w:tentative="1">
      <w:start w:val="1"/>
      <w:numFmt w:val="bullet"/>
      <w:lvlText w:val="•"/>
      <w:lvlJc w:val="left"/>
      <w:pPr>
        <w:tabs>
          <w:tab w:val="num" w:pos="1440"/>
        </w:tabs>
        <w:ind w:left="1440" w:hanging="360"/>
      </w:pPr>
      <w:rPr>
        <w:rFonts w:ascii="Arial" w:hAnsi="Arial" w:hint="default"/>
      </w:rPr>
    </w:lvl>
    <w:lvl w:ilvl="2" w:tplc="01F08BAE">
      <w:start w:val="1"/>
      <w:numFmt w:val="bullet"/>
      <w:lvlText w:val="•"/>
      <w:lvlJc w:val="left"/>
      <w:pPr>
        <w:tabs>
          <w:tab w:val="num" w:pos="2160"/>
        </w:tabs>
        <w:ind w:left="2160" w:hanging="360"/>
      </w:pPr>
      <w:rPr>
        <w:rFonts w:ascii="Arial" w:hAnsi="Arial" w:hint="default"/>
      </w:rPr>
    </w:lvl>
    <w:lvl w:ilvl="3" w:tplc="3BD259C8" w:tentative="1">
      <w:start w:val="1"/>
      <w:numFmt w:val="bullet"/>
      <w:lvlText w:val="•"/>
      <w:lvlJc w:val="left"/>
      <w:pPr>
        <w:tabs>
          <w:tab w:val="num" w:pos="2880"/>
        </w:tabs>
        <w:ind w:left="2880" w:hanging="360"/>
      </w:pPr>
      <w:rPr>
        <w:rFonts w:ascii="Arial" w:hAnsi="Arial" w:hint="default"/>
      </w:rPr>
    </w:lvl>
    <w:lvl w:ilvl="4" w:tplc="D6DC5950" w:tentative="1">
      <w:start w:val="1"/>
      <w:numFmt w:val="bullet"/>
      <w:lvlText w:val="•"/>
      <w:lvlJc w:val="left"/>
      <w:pPr>
        <w:tabs>
          <w:tab w:val="num" w:pos="3600"/>
        </w:tabs>
        <w:ind w:left="3600" w:hanging="360"/>
      </w:pPr>
      <w:rPr>
        <w:rFonts w:ascii="Arial" w:hAnsi="Arial" w:hint="default"/>
      </w:rPr>
    </w:lvl>
    <w:lvl w:ilvl="5" w:tplc="ADEA7B68" w:tentative="1">
      <w:start w:val="1"/>
      <w:numFmt w:val="bullet"/>
      <w:lvlText w:val="•"/>
      <w:lvlJc w:val="left"/>
      <w:pPr>
        <w:tabs>
          <w:tab w:val="num" w:pos="4320"/>
        </w:tabs>
        <w:ind w:left="4320" w:hanging="360"/>
      </w:pPr>
      <w:rPr>
        <w:rFonts w:ascii="Arial" w:hAnsi="Arial" w:hint="default"/>
      </w:rPr>
    </w:lvl>
    <w:lvl w:ilvl="6" w:tplc="CB68D362" w:tentative="1">
      <w:start w:val="1"/>
      <w:numFmt w:val="bullet"/>
      <w:lvlText w:val="•"/>
      <w:lvlJc w:val="left"/>
      <w:pPr>
        <w:tabs>
          <w:tab w:val="num" w:pos="5040"/>
        </w:tabs>
        <w:ind w:left="5040" w:hanging="360"/>
      </w:pPr>
      <w:rPr>
        <w:rFonts w:ascii="Arial" w:hAnsi="Arial" w:hint="default"/>
      </w:rPr>
    </w:lvl>
    <w:lvl w:ilvl="7" w:tplc="F7F40ECA" w:tentative="1">
      <w:start w:val="1"/>
      <w:numFmt w:val="bullet"/>
      <w:lvlText w:val="•"/>
      <w:lvlJc w:val="left"/>
      <w:pPr>
        <w:tabs>
          <w:tab w:val="num" w:pos="5760"/>
        </w:tabs>
        <w:ind w:left="5760" w:hanging="360"/>
      </w:pPr>
      <w:rPr>
        <w:rFonts w:ascii="Arial" w:hAnsi="Arial" w:hint="default"/>
      </w:rPr>
    </w:lvl>
    <w:lvl w:ilvl="8" w:tplc="DC5EA64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221ABC"/>
    <w:multiLevelType w:val="hybridMultilevel"/>
    <w:tmpl w:val="C88AFB0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A728CF"/>
    <w:multiLevelType w:val="hybridMultilevel"/>
    <w:tmpl w:val="919472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B6F1D"/>
    <w:multiLevelType w:val="hybridMultilevel"/>
    <w:tmpl w:val="81C84658"/>
    <w:lvl w:ilvl="0" w:tplc="9F4A6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CDD4489"/>
    <w:multiLevelType w:val="hybridMultilevel"/>
    <w:tmpl w:val="EB0EFC14"/>
    <w:lvl w:ilvl="0" w:tplc="3D30EEC0">
      <w:start w:val="1"/>
      <w:numFmt w:val="decimal"/>
      <w:lvlText w:val="%1."/>
      <w:lvlJc w:val="left"/>
      <w:pPr>
        <w:tabs>
          <w:tab w:val="num" w:pos="360"/>
        </w:tabs>
        <w:ind w:left="360" w:hanging="360"/>
      </w:pPr>
      <w:rPr>
        <w:rFonts w:hint="default"/>
      </w:rPr>
    </w:lvl>
    <w:lvl w:ilvl="1" w:tplc="503C9854">
      <w:start w:val="1"/>
      <w:numFmt w:val="bullet"/>
      <w:pStyle w:val="2nd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174269"/>
    <w:multiLevelType w:val="hybridMultilevel"/>
    <w:tmpl w:val="CCC06DD2"/>
    <w:lvl w:ilvl="0" w:tplc="87DEE80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2844BD"/>
    <w:multiLevelType w:val="hybridMultilevel"/>
    <w:tmpl w:val="6930C2E4"/>
    <w:lvl w:ilvl="0" w:tplc="249CC428">
      <w:numFmt w:val="bullet"/>
      <w:pStyle w:val="bullelts"/>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8793407"/>
    <w:multiLevelType w:val="hybridMultilevel"/>
    <w:tmpl w:val="C54ECF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DA18D6"/>
    <w:multiLevelType w:val="singleLevel"/>
    <w:tmpl w:val="7DE8904C"/>
    <w:lvl w:ilvl="0">
      <w:start w:val="1"/>
      <w:numFmt w:val="bullet"/>
      <w:pStyle w:val="Heading5TextBullet"/>
      <w:lvlText w:val=""/>
      <w:lvlJc w:val="left"/>
      <w:pPr>
        <w:tabs>
          <w:tab w:val="num" w:pos="360"/>
        </w:tabs>
        <w:ind w:left="360" w:hanging="360"/>
      </w:pPr>
      <w:rPr>
        <w:rFonts w:ascii="Symbol" w:hAnsi="Symbol" w:hint="default"/>
      </w:rPr>
    </w:lvl>
  </w:abstractNum>
  <w:abstractNum w:abstractNumId="16" w15:restartNumberingAfterBreak="0">
    <w:nsid w:val="3ACF44E6"/>
    <w:multiLevelType w:val="multilevel"/>
    <w:tmpl w:val="D0BEA428"/>
    <w:lvl w:ilvl="0">
      <w:start w:val="1"/>
      <w:numFmt w:val="decimal"/>
      <w:pStyle w:val="Head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FA14F7F"/>
    <w:multiLevelType w:val="hybridMultilevel"/>
    <w:tmpl w:val="E5CC6FDE"/>
    <w:lvl w:ilvl="0" w:tplc="78FCE68E">
      <w:start w:val="1"/>
      <w:numFmt w:val="bullet"/>
      <w:pStyle w:val="TextBulletIndentx2"/>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AD0859"/>
    <w:multiLevelType w:val="singleLevel"/>
    <w:tmpl w:val="04090001"/>
    <w:lvl w:ilvl="0">
      <w:start w:val="1"/>
      <w:numFmt w:val="bullet"/>
      <w:lvlText w:val=""/>
      <w:lvlJc w:val="left"/>
      <w:pPr>
        <w:ind w:left="720" w:hanging="360"/>
      </w:pPr>
      <w:rPr>
        <w:rFonts w:ascii="Symbol" w:hAnsi="Symbol" w:hint="default"/>
        <w:b w:val="0"/>
        <w:i w:val="0"/>
      </w:rPr>
    </w:lvl>
  </w:abstractNum>
  <w:abstractNum w:abstractNumId="19" w15:restartNumberingAfterBreak="0">
    <w:nsid w:val="522D55E7"/>
    <w:multiLevelType w:val="hybridMultilevel"/>
    <w:tmpl w:val="A27019BE"/>
    <w:lvl w:ilvl="0" w:tplc="6772F0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505DDD"/>
    <w:multiLevelType w:val="hybridMultilevel"/>
    <w:tmpl w:val="5486F5CA"/>
    <w:lvl w:ilvl="0" w:tplc="9F4A6BE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AC2990"/>
    <w:multiLevelType w:val="hybridMultilevel"/>
    <w:tmpl w:val="8522E598"/>
    <w:lvl w:ilvl="0" w:tplc="CDF2416E">
      <w:start w:val="1"/>
      <w:numFmt w:val="bullet"/>
      <w:pStyle w:val="Bulletsend"/>
      <w:lvlText w:val=""/>
      <w:lvlJc w:val="left"/>
      <w:pPr>
        <w:tabs>
          <w:tab w:val="num" w:pos="1440"/>
        </w:tabs>
        <w:ind w:left="1440" w:hanging="360"/>
      </w:pPr>
      <w:rPr>
        <w:rFonts w:ascii="Symbol" w:hAnsi="Symbol" w:hint="default"/>
        <w:b/>
        <w:i w:val="0"/>
        <w:color w:val="auto"/>
        <w:sz w:val="2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5"/>
  </w:num>
  <w:num w:numId="2">
    <w:abstractNumId w:val="0"/>
  </w:num>
  <w:num w:numId="3">
    <w:abstractNumId w:val="5"/>
  </w:num>
  <w:num w:numId="4">
    <w:abstractNumId w:val="13"/>
  </w:num>
  <w:num w:numId="5">
    <w:abstractNumId w:val="6"/>
  </w:num>
  <w:num w:numId="6">
    <w:abstractNumId w:val="11"/>
  </w:num>
  <w:num w:numId="7">
    <w:abstractNumId w:val="17"/>
  </w:num>
  <w:num w:numId="8">
    <w:abstractNumId w:val="1"/>
  </w:num>
  <w:num w:numId="9">
    <w:abstractNumId w:val="6"/>
  </w:num>
  <w:num w:numId="10">
    <w:abstractNumId w:val="5"/>
  </w:num>
  <w:num w:numId="11">
    <w:abstractNumId w:val="21"/>
  </w:num>
  <w:num w:numId="12">
    <w:abstractNumId w:val="12"/>
  </w:num>
  <w:num w:numId="13">
    <w:abstractNumId w:val="3"/>
  </w:num>
  <w:num w:numId="14">
    <w:abstractNumId w:val="4"/>
  </w:num>
  <w:num w:numId="15">
    <w:abstractNumId w:val="5"/>
    <w:lvlOverride w:ilvl="0">
      <w:startOverride w:val="1"/>
    </w:lvlOverride>
  </w:num>
  <w:num w:numId="16">
    <w:abstractNumId w:val="5"/>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5"/>
    <w:lvlOverride w:ilvl="0">
      <w:startOverride w:val="1"/>
    </w:lvlOverride>
  </w:num>
  <w:num w:numId="24">
    <w:abstractNumId w:val="2"/>
  </w:num>
  <w:num w:numId="25">
    <w:abstractNumId w:val="16"/>
  </w:num>
  <w:num w:numId="26">
    <w:abstractNumId w:val="10"/>
  </w:num>
  <w:num w:numId="27">
    <w:abstractNumId w:val="18"/>
  </w:num>
  <w:num w:numId="28">
    <w:abstractNumId w:val="8"/>
  </w:num>
  <w:num w:numId="29">
    <w:abstractNumId w:val="19"/>
  </w:num>
  <w:num w:numId="30">
    <w:abstractNumId w:val="20"/>
  </w:num>
  <w:num w:numId="31">
    <w:abstractNumId w:val="9"/>
  </w:num>
  <w:num w:numId="32">
    <w:abstractNumId w:val="6"/>
  </w:num>
  <w:num w:numId="33">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7C1"/>
    <w:rsid w:val="00014D5A"/>
    <w:rsid w:val="00015B72"/>
    <w:rsid w:val="00023126"/>
    <w:rsid w:val="0004592C"/>
    <w:rsid w:val="00045BEC"/>
    <w:rsid w:val="00047678"/>
    <w:rsid w:val="00054E98"/>
    <w:rsid w:val="00054EF4"/>
    <w:rsid w:val="00063B4D"/>
    <w:rsid w:val="00066B81"/>
    <w:rsid w:val="000735E0"/>
    <w:rsid w:val="0008593C"/>
    <w:rsid w:val="000949A2"/>
    <w:rsid w:val="00097ED6"/>
    <w:rsid w:val="000A0D76"/>
    <w:rsid w:val="000A155C"/>
    <w:rsid w:val="000B0418"/>
    <w:rsid w:val="000B225A"/>
    <w:rsid w:val="000C0DF9"/>
    <w:rsid w:val="000C1336"/>
    <w:rsid w:val="000D1732"/>
    <w:rsid w:val="000D59CE"/>
    <w:rsid w:val="000D770E"/>
    <w:rsid w:val="000E7180"/>
    <w:rsid w:val="000F2ABD"/>
    <w:rsid w:val="000F2E57"/>
    <w:rsid w:val="00100718"/>
    <w:rsid w:val="00100BF2"/>
    <w:rsid w:val="001057E2"/>
    <w:rsid w:val="00125646"/>
    <w:rsid w:val="001310FE"/>
    <w:rsid w:val="0013156F"/>
    <w:rsid w:val="00136C34"/>
    <w:rsid w:val="00161FEB"/>
    <w:rsid w:val="001706B2"/>
    <w:rsid w:val="00170B09"/>
    <w:rsid w:val="001847FE"/>
    <w:rsid w:val="00185E92"/>
    <w:rsid w:val="001B150C"/>
    <w:rsid w:val="001C0579"/>
    <w:rsid w:val="001D02F8"/>
    <w:rsid w:val="001D1A22"/>
    <w:rsid w:val="001D4EEA"/>
    <w:rsid w:val="001D744C"/>
    <w:rsid w:val="001E024C"/>
    <w:rsid w:val="001E40CE"/>
    <w:rsid w:val="001F058B"/>
    <w:rsid w:val="001F3746"/>
    <w:rsid w:val="001F43D3"/>
    <w:rsid w:val="002021C9"/>
    <w:rsid w:val="002024E0"/>
    <w:rsid w:val="0020495B"/>
    <w:rsid w:val="00212E79"/>
    <w:rsid w:val="002306CF"/>
    <w:rsid w:val="002354E4"/>
    <w:rsid w:val="0024324D"/>
    <w:rsid w:val="00257D1F"/>
    <w:rsid w:val="002654C9"/>
    <w:rsid w:val="002701D6"/>
    <w:rsid w:val="002728C0"/>
    <w:rsid w:val="002745EF"/>
    <w:rsid w:val="00274CD2"/>
    <w:rsid w:val="00276F3D"/>
    <w:rsid w:val="002A402B"/>
    <w:rsid w:val="002B7E35"/>
    <w:rsid w:val="002C451E"/>
    <w:rsid w:val="002C72F4"/>
    <w:rsid w:val="002D0211"/>
    <w:rsid w:val="002D2C0A"/>
    <w:rsid w:val="002D5AB5"/>
    <w:rsid w:val="002F0EBF"/>
    <w:rsid w:val="00317640"/>
    <w:rsid w:val="00322BAD"/>
    <w:rsid w:val="00323E18"/>
    <w:rsid w:val="003243BA"/>
    <w:rsid w:val="00361B76"/>
    <w:rsid w:val="00373860"/>
    <w:rsid w:val="00375FF7"/>
    <w:rsid w:val="00380375"/>
    <w:rsid w:val="00380DC2"/>
    <w:rsid w:val="00380DE6"/>
    <w:rsid w:val="00380F7A"/>
    <w:rsid w:val="003821BE"/>
    <w:rsid w:val="00383976"/>
    <w:rsid w:val="00384E41"/>
    <w:rsid w:val="00390662"/>
    <w:rsid w:val="00392ED1"/>
    <w:rsid w:val="003A2D9A"/>
    <w:rsid w:val="003B4E7F"/>
    <w:rsid w:val="003B570A"/>
    <w:rsid w:val="003B5A74"/>
    <w:rsid w:val="003B7216"/>
    <w:rsid w:val="003C04C1"/>
    <w:rsid w:val="003D262A"/>
    <w:rsid w:val="003D360E"/>
    <w:rsid w:val="003D3F32"/>
    <w:rsid w:val="003D59FC"/>
    <w:rsid w:val="003E2300"/>
    <w:rsid w:val="003E6EF7"/>
    <w:rsid w:val="003F270E"/>
    <w:rsid w:val="003F4F10"/>
    <w:rsid w:val="00406481"/>
    <w:rsid w:val="004078E6"/>
    <w:rsid w:val="0042062B"/>
    <w:rsid w:val="004248A6"/>
    <w:rsid w:val="00425FCF"/>
    <w:rsid w:val="00427A7A"/>
    <w:rsid w:val="0044517B"/>
    <w:rsid w:val="004525C8"/>
    <w:rsid w:val="00457AA4"/>
    <w:rsid w:val="004659BE"/>
    <w:rsid w:val="0047543E"/>
    <w:rsid w:val="00485D33"/>
    <w:rsid w:val="004923EC"/>
    <w:rsid w:val="00492DCB"/>
    <w:rsid w:val="00493B02"/>
    <w:rsid w:val="004A0343"/>
    <w:rsid w:val="004B5BC5"/>
    <w:rsid w:val="004B5BE7"/>
    <w:rsid w:val="004B658A"/>
    <w:rsid w:val="004C2FB2"/>
    <w:rsid w:val="004C5428"/>
    <w:rsid w:val="004D1180"/>
    <w:rsid w:val="004F48D2"/>
    <w:rsid w:val="0051470A"/>
    <w:rsid w:val="00514B15"/>
    <w:rsid w:val="00517316"/>
    <w:rsid w:val="00523D58"/>
    <w:rsid w:val="005268BD"/>
    <w:rsid w:val="00535CF1"/>
    <w:rsid w:val="00535F7A"/>
    <w:rsid w:val="00540288"/>
    <w:rsid w:val="00543C50"/>
    <w:rsid w:val="005447C1"/>
    <w:rsid w:val="005631BF"/>
    <w:rsid w:val="005676B6"/>
    <w:rsid w:val="005706B2"/>
    <w:rsid w:val="00571C56"/>
    <w:rsid w:val="00575BD6"/>
    <w:rsid w:val="0058064C"/>
    <w:rsid w:val="00582C4A"/>
    <w:rsid w:val="00585466"/>
    <w:rsid w:val="0059037B"/>
    <w:rsid w:val="005910A1"/>
    <w:rsid w:val="005922FD"/>
    <w:rsid w:val="00595102"/>
    <w:rsid w:val="00595BF9"/>
    <w:rsid w:val="005A1BD0"/>
    <w:rsid w:val="005A1CE0"/>
    <w:rsid w:val="005A5529"/>
    <w:rsid w:val="005A5909"/>
    <w:rsid w:val="005A5D23"/>
    <w:rsid w:val="005D22FF"/>
    <w:rsid w:val="005E1745"/>
    <w:rsid w:val="005E5299"/>
    <w:rsid w:val="005F64DA"/>
    <w:rsid w:val="0061251A"/>
    <w:rsid w:val="0061629C"/>
    <w:rsid w:val="006166AB"/>
    <w:rsid w:val="00617B08"/>
    <w:rsid w:val="00623324"/>
    <w:rsid w:val="006234D0"/>
    <w:rsid w:val="00632E89"/>
    <w:rsid w:val="00632F83"/>
    <w:rsid w:val="00634185"/>
    <w:rsid w:val="0063474A"/>
    <w:rsid w:val="00635582"/>
    <w:rsid w:val="00643742"/>
    <w:rsid w:val="006438C2"/>
    <w:rsid w:val="00651D1D"/>
    <w:rsid w:val="006720DF"/>
    <w:rsid w:val="006724DE"/>
    <w:rsid w:val="006728CB"/>
    <w:rsid w:val="00673746"/>
    <w:rsid w:val="006739F3"/>
    <w:rsid w:val="00675D7D"/>
    <w:rsid w:val="006841AF"/>
    <w:rsid w:val="0069544F"/>
    <w:rsid w:val="00696BDE"/>
    <w:rsid w:val="006A35DB"/>
    <w:rsid w:val="006A44E0"/>
    <w:rsid w:val="006B5987"/>
    <w:rsid w:val="006B76A4"/>
    <w:rsid w:val="006C1B5D"/>
    <w:rsid w:val="006C7F6C"/>
    <w:rsid w:val="006D0400"/>
    <w:rsid w:val="006E2439"/>
    <w:rsid w:val="006F214A"/>
    <w:rsid w:val="007037E5"/>
    <w:rsid w:val="00713494"/>
    <w:rsid w:val="00715F37"/>
    <w:rsid w:val="00717EE7"/>
    <w:rsid w:val="00721CA0"/>
    <w:rsid w:val="007303E2"/>
    <w:rsid w:val="0074174D"/>
    <w:rsid w:val="00741F96"/>
    <w:rsid w:val="0074476F"/>
    <w:rsid w:val="0074550B"/>
    <w:rsid w:val="00747F39"/>
    <w:rsid w:val="0075186C"/>
    <w:rsid w:val="0077196E"/>
    <w:rsid w:val="00772CC2"/>
    <w:rsid w:val="00775F85"/>
    <w:rsid w:val="007928AE"/>
    <w:rsid w:val="00797E7C"/>
    <w:rsid w:val="007A0449"/>
    <w:rsid w:val="007A409F"/>
    <w:rsid w:val="007A5E1D"/>
    <w:rsid w:val="007A6C90"/>
    <w:rsid w:val="007B5257"/>
    <w:rsid w:val="007C47BC"/>
    <w:rsid w:val="007D568D"/>
    <w:rsid w:val="007D6121"/>
    <w:rsid w:val="007F296B"/>
    <w:rsid w:val="007F61A5"/>
    <w:rsid w:val="00804904"/>
    <w:rsid w:val="0080589F"/>
    <w:rsid w:val="00811A75"/>
    <w:rsid w:val="00817564"/>
    <w:rsid w:val="0082010C"/>
    <w:rsid w:val="0083661F"/>
    <w:rsid w:val="0083734E"/>
    <w:rsid w:val="0084024C"/>
    <w:rsid w:val="008415D0"/>
    <w:rsid w:val="00846911"/>
    <w:rsid w:val="008537A0"/>
    <w:rsid w:val="0086255A"/>
    <w:rsid w:val="008657A5"/>
    <w:rsid w:val="008757D6"/>
    <w:rsid w:val="00877561"/>
    <w:rsid w:val="008A167B"/>
    <w:rsid w:val="008D247D"/>
    <w:rsid w:val="008D2C2E"/>
    <w:rsid w:val="008D2E5C"/>
    <w:rsid w:val="008E3E11"/>
    <w:rsid w:val="008F166D"/>
    <w:rsid w:val="008F2237"/>
    <w:rsid w:val="00901A9E"/>
    <w:rsid w:val="00905FAD"/>
    <w:rsid w:val="00915ACC"/>
    <w:rsid w:val="00924D6E"/>
    <w:rsid w:val="009255C9"/>
    <w:rsid w:val="0092734B"/>
    <w:rsid w:val="009352BB"/>
    <w:rsid w:val="0093759E"/>
    <w:rsid w:val="00940972"/>
    <w:rsid w:val="0095764A"/>
    <w:rsid w:val="0096152B"/>
    <w:rsid w:val="009618AB"/>
    <w:rsid w:val="009641D8"/>
    <w:rsid w:val="00967E50"/>
    <w:rsid w:val="00985E55"/>
    <w:rsid w:val="00992904"/>
    <w:rsid w:val="0099487B"/>
    <w:rsid w:val="009B4B71"/>
    <w:rsid w:val="009C6573"/>
    <w:rsid w:val="009C7DD1"/>
    <w:rsid w:val="009E3EB6"/>
    <w:rsid w:val="00A14985"/>
    <w:rsid w:val="00A22E7C"/>
    <w:rsid w:val="00A23322"/>
    <w:rsid w:val="00A37AB0"/>
    <w:rsid w:val="00A43515"/>
    <w:rsid w:val="00A43A0E"/>
    <w:rsid w:val="00A444FE"/>
    <w:rsid w:val="00A60AF7"/>
    <w:rsid w:val="00A64EC7"/>
    <w:rsid w:val="00A95062"/>
    <w:rsid w:val="00AA5FDC"/>
    <w:rsid w:val="00AB04DD"/>
    <w:rsid w:val="00AB6DB8"/>
    <w:rsid w:val="00AC77FF"/>
    <w:rsid w:val="00AD7677"/>
    <w:rsid w:val="00AE156A"/>
    <w:rsid w:val="00AE5860"/>
    <w:rsid w:val="00AF274A"/>
    <w:rsid w:val="00AF3C71"/>
    <w:rsid w:val="00AF56EC"/>
    <w:rsid w:val="00AF6E91"/>
    <w:rsid w:val="00AF7781"/>
    <w:rsid w:val="00B024A0"/>
    <w:rsid w:val="00B131BF"/>
    <w:rsid w:val="00B21A70"/>
    <w:rsid w:val="00B24D1F"/>
    <w:rsid w:val="00B30B3A"/>
    <w:rsid w:val="00B45369"/>
    <w:rsid w:val="00B47395"/>
    <w:rsid w:val="00B55655"/>
    <w:rsid w:val="00B61511"/>
    <w:rsid w:val="00B801B4"/>
    <w:rsid w:val="00B82792"/>
    <w:rsid w:val="00BA4C78"/>
    <w:rsid w:val="00BC3BB2"/>
    <w:rsid w:val="00BD215A"/>
    <w:rsid w:val="00BD5223"/>
    <w:rsid w:val="00BD7AB3"/>
    <w:rsid w:val="00BE102D"/>
    <w:rsid w:val="00BE5436"/>
    <w:rsid w:val="00BF1317"/>
    <w:rsid w:val="00C01C21"/>
    <w:rsid w:val="00C03EFC"/>
    <w:rsid w:val="00C2094A"/>
    <w:rsid w:val="00C21480"/>
    <w:rsid w:val="00C30EA4"/>
    <w:rsid w:val="00C32642"/>
    <w:rsid w:val="00C4453E"/>
    <w:rsid w:val="00C60986"/>
    <w:rsid w:val="00C63EDE"/>
    <w:rsid w:val="00C65930"/>
    <w:rsid w:val="00C74389"/>
    <w:rsid w:val="00C828F4"/>
    <w:rsid w:val="00C85154"/>
    <w:rsid w:val="00C86687"/>
    <w:rsid w:val="00C928A6"/>
    <w:rsid w:val="00C95817"/>
    <w:rsid w:val="00CB5619"/>
    <w:rsid w:val="00CB696D"/>
    <w:rsid w:val="00CC0B28"/>
    <w:rsid w:val="00CC2726"/>
    <w:rsid w:val="00CD2D9E"/>
    <w:rsid w:val="00CE5223"/>
    <w:rsid w:val="00CE76FC"/>
    <w:rsid w:val="00CF4796"/>
    <w:rsid w:val="00CF77D4"/>
    <w:rsid w:val="00D009B0"/>
    <w:rsid w:val="00D04975"/>
    <w:rsid w:val="00D055FD"/>
    <w:rsid w:val="00D463F6"/>
    <w:rsid w:val="00D55ACB"/>
    <w:rsid w:val="00D61A4D"/>
    <w:rsid w:val="00D61F20"/>
    <w:rsid w:val="00D64250"/>
    <w:rsid w:val="00D64D72"/>
    <w:rsid w:val="00D770F2"/>
    <w:rsid w:val="00D81AA8"/>
    <w:rsid w:val="00D87F1F"/>
    <w:rsid w:val="00D94401"/>
    <w:rsid w:val="00D9679F"/>
    <w:rsid w:val="00DA14D3"/>
    <w:rsid w:val="00DA40BF"/>
    <w:rsid w:val="00DB08B7"/>
    <w:rsid w:val="00DB44F2"/>
    <w:rsid w:val="00DB6863"/>
    <w:rsid w:val="00DC23EB"/>
    <w:rsid w:val="00DD1D2C"/>
    <w:rsid w:val="00DE19BE"/>
    <w:rsid w:val="00DE48E8"/>
    <w:rsid w:val="00DE66BC"/>
    <w:rsid w:val="00DF0D8D"/>
    <w:rsid w:val="00DF652E"/>
    <w:rsid w:val="00E03A07"/>
    <w:rsid w:val="00E16E3B"/>
    <w:rsid w:val="00E338EF"/>
    <w:rsid w:val="00E43A3E"/>
    <w:rsid w:val="00E4579D"/>
    <w:rsid w:val="00E5642A"/>
    <w:rsid w:val="00E62F56"/>
    <w:rsid w:val="00E6536C"/>
    <w:rsid w:val="00E70064"/>
    <w:rsid w:val="00E70085"/>
    <w:rsid w:val="00E803C7"/>
    <w:rsid w:val="00E8504E"/>
    <w:rsid w:val="00E900BC"/>
    <w:rsid w:val="00E9241E"/>
    <w:rsid w:val="00EA4AF3"/>
    <w:rsid w:val="00EA5AEC"/>
    <w:rsid w:val="00EA7EA2"/>
    <w:rsid w:val="00EB2932"/>
    <w:rsid w:val="00EB4F97"/>
    <w:rsid w:val="00EB6FA1"/>
    <w:rsid w:val="00EC64CB"/>
    <w:rsid w:val="00EC7587"/>
    <w:rsid w:val="00ED5D8A"/>
    <w:rsid w:val="00EE74E5"/>
    <w:rsid w:val="00EF057D"/>
    <w:rsid w:val="00EF2CA7"/>
    <w:rsid w:val="00F00801"/>
    <w:rsid w:val="00F10CB6"/>
    <w:rsid w:val="00F11A5E"/>
    <w:rsid w:val="00F1240A"/>
    <w:rsid w:val="00F13416"/>
    <w:rsid w:val="00F1405F"/>
    <w:rsid w:val="00F146DA"/>
    <w:rsid w:val="00F236BE"/>
    <w:rsid w:val="00F35A58"/>
    <w:rsid w:val="00F36D6D"/>
    <w:rsid w:val="00F4064E"/>
    <w:rsid w:val="00F45F7D"/>
    <w:rsid w:val="00F46DE0"/>
    <w:rsid w:val="00F51627"/>
    <w:rsid w:val="00F577AA"/>
    <w:rsid w:val="00F6190D"/>
    <w:rsid w:val="00F649F4"/>
    <w:rsid w:val="00F6544F"/>
    <w:rsid w:val="00F73C38"/>
    <w:rsid w:val="00F7578D"/>
    <w:rsid w:val="00F90545"/>
    <w:rsid w:val="00F917D9"/>
    <w:rsid w:val="00F94079"/>
    <w:rsid w:val="00FA4918"/>
    <w:rsid w:val="00FA5957"/>
    <w:rsid w:val="00FB58B5"/>
    <w:rsid w:val="00FB759F"/>
    <w:rsid w:val="00FC41A0"/>
    <w:rsid w:val="00FD61A9"/>
    <w:rsid w:val="00FD62D7"/>
    <w:rsid w:val="00FD6F2F"/>
    <w:rsid w:val="00FE0D82"/>
    <w:rsid w:val="00FE2352"/>
    <w:rsid w:val="00FF08CE"/>
    <w:rsid w:val="00FF14F2"/>
    <w:rsid w:val="00FF6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F1EC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numPr>
        <w:numId w:val="9"/>
      </w:numPr>
      <w:spacing w:before="360" w:after="120"/>
      <w:outlineLvl w:val="0"/>
    </w:pPr>
    <w:rPr>
      <w:b/>
      <w:smallCaps/>
      <w:sz w:val="32"/>
    </w:rPr>
  </w:style>
  <w:style w:type="paragraph" w:styleId="Heading2">
    <w:name w:val="heading 2"/>
    <w:basedOn w:val="Normal"/>
    <w:next w:val="Normal"/>
    <w:autoRedefine/>
    <w:uiPriority w:val="1"/>
    <w:qFormat/>
    <w:rsid w:val="00361B76"/>
    <w:pPr>
      <w:keepNext/>
      <w:keepLines/>
      <w:numPr>
        <w:ilvl w:val="1"/>
        <w:numId w:val="9"/>
      </w:numPr>
      <w:spacing w:before="360" w:after="120"/>
      <w:outlineLvl w:val="1"/>
    </w:pPr>
    <w:rPr>
      <w:b/>
      <w:smallCaps/>
      <w:sz w:val="28"/>
    </w:rPr>
  </w:style>
  <w:style w:type="paragraph" w:styleId="Heading3">
    <w:name w:val="heading 3"/>
    <w:basedOn w:val="Normal"/>
    <w:next w:val="Normal"/>
    <w:link w:val="Heading3Char"/>
    <w:uiPriority w:val="1"/>
    <w:qFormat/>
    <w:pPr>
      <w:keepNext/>
      <w:numPr>
        <w:ilvl w:val="2"/>
        <w:numId w:val="9"/>
      </w:numPr>
      <w:spacing w:before="240" w:after="60"/>
      <w:outlineLvl w:val="2"/>
    </w:pPr>
    <w:rPr>
      <w:b/>
      <w:bCs/>
      <w:sz w:val="24"/>
    </w:rPr>
  </w:style>
  <w:style w:type="paragraph" w:styleId="Heading4">
    <w:name w:val="heading 4"/>
    <w:basedOn w:val="Normal"/>
    <w:next w:val="Normal"/>
    <w:uiPriority w:val="1"/>
    <w:qFormat/>
    <w:pPr>
      <w:keepNext/>
      <w:numPr>
        <w:ilvl w:val="3"/>
        <w:numId w:val="9"/>
      </w:numPr>
      <w:jc w:val="center"/>
      <w:outlineLvl w:val="3"/>
    </w:pPr>
    <w:rPr>
      <w:sz w:val="24"/>
    </w:rPr>
  </w:style>
  <w:style w:type="paragraph" w:styleId="Heading5">
    <w:name w:val="heading 5"/>
    <w:basedOn w:val="Normal"/>
    <w:next w:val="Normal"/>
    <w:uiPriority w:val="1"/>
    <w:qFormat/>
    <w:pPr>
      <w:numPr>
        <w:ilvl w:val="4"/>
        <w:numId w:val="9"/>
      </w:numPr>
      <w:spacing w:before="240" w:after="60"/>
      <w:outlineLvl w:val="4"/>
    </w:pPr>
    <w:rPr>
      <w:b/>
      <w:bCs/>
      <w:i/>
      <w:iCs/>
      <w:sz w:val="26"/>
      <w:szCs w:val="26"/>
    </w:rPr>
  </w:style>
  <w:style w:type="paragraph" w:styleId="Heading6">
    <w:name w:val="heading 6"/>
    <w:basedOn w:val="Normal"/>
    <w:next w:val="Normal"/>
    <w:uiPriority w:val="1"/>
    <w:qFormat/>
    <w:pPr>
      <w:keepNext/>
      <w:numPr>
        <w:ilvl w:val="5"/>
        <w:numId w:val="9"/>
      </w:numPr>
      <w:tabs>
        <w:tab w:val="left" w:pos="8190"/>
        <w:tab w:val="left" w:pos="9450"/>
        <w:tab w:val="left" w:pos="9810"/>
        <w:tab w:val="left" w:pos="9990"/>
      </w:tabs>
      <w:jc w:val="both"/>
      <w:outlineLvl w:val="5"/>
    </w:pPr>
    <w:rPr>
      <w:sz w:val="24"/>
    </w:rPr>
  </w:style>
  <w:style w:type="paragraph" w:styleId="Heading7">
    <w:name w:val="heading 7"/>
    <w:basedOn w:val="Normal"/>
    <w:next w:val="Normal"/>
    <w:qFormat/>
    <w:pPr>
      <w:keepNext/>
      <w:jc w:val="center"/>
      <w:outlineLvl w:val="6"/>
    </w:pPr>
    <w:rPr>
      <w:sz w:val="24"/>
      <w:u w:val="single"/>
    </w:rPr>
  </w:style>
  <w:style w:type="paragraph" w:styleId="Heading8">
    <w:name w:val="heading 8"/>
    <w:basedOn w:val="Normal"/>
    <w:next w:val="Normal"/>
    <w:qFormat/>
    <w:pPr>
      <w:keepNext/>
      <w:spacing w:line="480" w:lineRule="auto"/>
      <w:outlineLvl w:val="7"/>
    </w:pPr>
    <w:rPr>
      <w:sz w:val="24"/>
      <w:u w:val="single"/>
    </w:rPr>
  </w:style>
  <w:style w:type="paragraph" w:styleId="Heading9">
    <w:name w:val="heading 9"/>
    <w:basedOn w:val="Normal"/>
    <w:next w:val="Normal"/>
    <w:qFormat/>
    <w:pPr>
      <w:keepNext/>
      <w:spacing w:line="360" w:lineRule="auto"/>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5TextBullet">
    <w:name w:val="Heading 5 Text Bullet"/>
    <w:basedOn w:val="Heading5Text"/>
    <w:autoRedefine/>
    <w:pPr>
      <w:numPr>
        <w:numId w:val="1"/>
      </w:numPr>
      <w:tabs>
        <w:tab w:val="clear" w:pos="360"/>
        <w:tab w:val="num" w:pos="1440"/>
      </w:tabs>
      <w:ind w:left="2520"/>
    </w:pPr>
  </w:style>
  <w:style w:type="paragraph" w:customStyle="1" w:styleId="Heading5Text">
    <w:name w:val="Heading 5 Text"/>
    <w:basedOn w:val="Normal"/>
    <w:pPr>
      <w:ind w:left="2160"/>
    </w:pPr>
    <w:rPr>
      <w:sz w:val="24"/>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Bullet2">
    <w:name w:val="List Bullet 2"/>
    <w:basedOn w:val="Normal"/>
    <w:autoRedefine/>
    <w:pPr>
      <w:numPr>
        <w:numId w:val="2"/>
      </w:numPr>
    </w:pPr>
  </w:style>
  <w:style w:type="paragraph" w:styleId="BodyText">
    <w:name w:val="Body Text"/>
    <w:basedOn w:val="Normal"/>
    <w:link w:val="BodyTextChar"/>
    <w:uiPriority w:val="1"/>
    <w:qFormat/>
    <w:pPr>
      <w:spacing w:after="240"/>
    </w:pPr>
    <w:rPr>
      <w:sz w:val="24"/>
    </w:rPr>
  </w:style>
  <w:style w:type="paragraph" w:styleId="BodyTextIndent">
    <w:name w:val="Body Text Indent"/>
    <w:basedOn w:val="Normal"/>
    <w:pPr>
      <w:spacing w:after="120"/>
      <w:ind w:left="360"/>
    </w:pPr>
  </w:style>
  <w:style w:type="paragraph" w:styleId="Header">
    <w:name w:val="header"/>
    <w:basedOn w:val="Normal"/>
    <w:link w:val="HeaderChar"/>
    <w:uiPriority w:val="99"/>
    <w:pPr>
      <w:widowControl w:val="0"/>
      <w:numPr>
        <w:numId w:val="25"/>
      </w:numPr>
      <w:tabs>
        <w:tab w:val="center" w:pos="4320"/>
        <w:tab w:val="right" w:pos="8640"/>
      </w:tabs>
    </w:pPr>
  </w:style>
  <w:style w:type="paragraph" w:styleId="BodyTextIndent2">
    <w:name w:val="Body Text Indent 2"/>
    <w:basedOn w:val="Normal"/>
    <w:pPr>
      <w:ind w:left="720"/>
    </w:pPr>
  </w:style>
  <w:style w:type="paragraph" w:styleId="TOC2">
    <w:name w:val="toc 2"/>
    <w:basedOn w:val="Normal"/>
    <w:next w:val="Normal"/>
    <w:autoRedefine/>
    <w:uiPriority w:val="1"/>
    <w:qFormat/>
    <w:pPr>
      <w:widowControl w:val="0"/>
      <w:tabs>
        <w:tab w:val="num" w:pos="720"/>
        <w:tab w:val="left" w:pos="800"/>
        <w:tab w:val="right" w:leader="dot" w:pos="9360"/>
      </w:tabs>
      <w:spacing w:after="20"/>
      <w:ind w:left="202" w:hanging="720"/>
    </w:pPr>
    <w:rPr>
      <w:noProof/>
      <w:sz w:val="24"/>
      <w:szCs w:val="28"/>
    </w:rPr>
  </w:style>
  <w:style w:type="paragraph" w:styleId="Title">
    <w:name w:val="Title"/>
    <w:basedOn w:val="Normal"/>
    <w:qFormat/>
    <w:pPr>
      <w:widowControl w:val="0"/>
      <w:spacing w:after="480"/>
      <w:jc w:val="center"/>
    </w:pPr>
    <w:rPr>
      <w:b/>
      <w:kern w:val="28"/>
      <w:sz w:val="32"/>
    </w:rPr>
  </w:style>
  <w:style w:type="paragraph" w:styleId="TOC1">
    <w:name w:val="toc 1"/>
    <w:basedOn w:val="Normal"/>
    <w:next w:val="Normal"/>
    <w:uiPriority w:val="1"/>
    <w:qFormat/>
    <w:rsid w:val="00D770F2"/>
    <w:pPr>
      <w:widowControl w:val="0"/>
      <w:tabs>
        <w:tab w:val="left" w:pos="0"/>
        <w:tab w:val="left" w:pos="360"/>
        <w:tab w:val="left" w:pos="400"/>
        <w:tab w:val="right" w:leader="dot" w:pos="9350"/>
      </w:tabs>
      <w:spacing w:before="360"/>
    </w:pPr>
    <w:rPr>
      <w:b/>
      <w:noProof/>
      <w:sz w:val="28"/>
      <w:szCs w:val="28"/>
    </w:rPr>
  </w:style>
  <w:style w:type="paragraph" w:styleId="BodyText2">
    <w:name w:val="Body Text 2"/>
    <w:basedOn w:val="Normal"/>
    <w:pPr>
      <w:ind w:left="720"/>
    </w:pPr>
    <w:rPr>
      <w:sz w:val="22"/>
    </w:rPr>
  </w:style>
  <w:style w:type="paragraph" w:styleId="Footer">
    <w:name w:val="footer"/>
    <w:basedOn w:val="Normal"/>
    <w:link w:val="FooterChar"/>
    <w:uiPriority w:val="99"/>
    <w:pPr>
      <w:widowControl w:val="0"/>
      <w:tabs>
        <w:tab w:val="center" w:pos="4320"/>
        <w:tab w:val="right" w:pos="8640"/>
      </w:tabs>
    </w:pPr>
  </w:style>
  <w:style w:type="character" w:styleId="PageNumber">
    <w:name w:val="page number"/>
    <w:basedOn w:val="DefaultParagraphFont"/>
  </w:style>
  <w:style w:type="paragraph" w:styleId="BodyTextIndent3">
    <w:name w:val="Body Text Indent 3"/>
    <w:basedOn w:val="Normal"/>
    <w:pPr>
      <w:spacing w:after="240"/>
      <w:ind w:left="360"/>
    </w:pPr>
    <w:rPr>
      <w:sz w:val="24"/>
    </w:rPr>
  </w:style>
  <w:style w:type="paragraph" w:styleId="BodyText3">
    <w:name w:val="Body Text 3"/>
    <w:basedOn w:val="Normal"/>
    <w:rPr>
      <w:sz w:val="24"/>
    </w:rPr>
  </w:style>
  <w:style w:type="paragraph" w:styleId="TOC3">
    <w:name w:val="toc 3"/>
    <w:basedOn w:val="Normal"/>
    <w:next w:val="Normal"/>
    <w:autoRedefine/>
    <w:uiPriority w:val="1"/>
    <w:qFormat/>
    <w:pPr>
      <w:ind w:left="400"/>
    </w:pPr>
  </w:style>
  <w:style w:type="paragraph" w:styleId="TOC4">
    <w:name w:val="toc 4"/>
    <w:basedOn w:val="Normal"/>
    <w:next w:val="Normal"/>
    <w:autoRedefine/>
    <w:uiPriority w:val="39"/>
    <w:pPr>
      <w:ind w:left="600"/>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paragraph" w:customStyle="1" w:styleId="Appendix">
    <w:name w:val="Appendix"/>
    <w:basedOn w:val="BodyText"/>
    <w:rsid w:val="00DA14D3"/>
    <w:pPr>
      <w:keepNext/>
      <w:spacing w:before="240" w:after="0"/>
      <w:jc w:val="center"/>
      <w:outlineLvl w:val="0"/>
    </w:pPr>
    <w:rPr>
      <w:b/>
      <w:bCs/>
      <w:sz w:val="40"/>
      <w:szCs w:val="40"/>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ullets">
    <w:name w:val="bullets"/>
    <w:basedOn w:val="Normal"/>
    <w:rPr>
      <w:sz w:val="24"/>
    </w:rPr>
  </w:style>
  <w:style w:type="paragraph" w:styleId="Caption">
    <w:name w:val="caption"/>
    <w:basedOn w:val="Normal"/>
    <w:next w:val="Normal"/>
    <w:qFormat/>
    <w:pPr>
      <w:keepNext/>
      <w:keepLines/>
      <w:spacing w:before="120" w:after="120"/>
      <w:jc w:val="center"/>
    </w:pPr>
    <w:rPr>
      <w:rFonts w:ascii="Arial" w:hAnsi="Arial" w:cs="Arial"/>
      <w:b/>
      <w:bCs/>
    </w:rPr>
  </w:style>
  <w:style w:type="paragraph" w:customStyle="1" w:styleId="TitleParagraph">
    <w:name w:val="TitleParagraph"/>
    <w:basedOn w:val="Title"/>
    <w:pPr>
      <w:spacing w:before="720" w:after="240"/>
      <w:jc w:val="left"/>
    </w:pPr>
    <w:rPr>
      <w:b w:val="0"/>
      <w:kern w:val="0"/>
      <w:sz w:val="28"/>
    </w:rPr>
  </w:style>
  <w:style w:type="paragraph" w:customStyle="1" w:styleId="bullelts">
    <w:name w:val="bullelts"/>
    <w:basedOn w:val="Normal"/>
    <w:pPr>
      <w:numPr>
        <w:numId w:val="4"/>
      </w:numPr>
    </w:pPr>
    <w:rPr>
      <w:sz w:val="24"/>
    </w:rPr>
  </w:style>
  <w:style w:type="paragraph" w:customStyle="1" w:styleId="Note">
    <w:name w:val="Note"/>
    <w:basedOn w:val="Normal"/>
    <w:pPr>
      <w:spacing w:before="1680"/>
    </w:pPr>
    <w:rPr>
      <w:b/>
      <w:i/>
      <w:iCs/>
      <w:color w:val="FF0000"/>
      <w:kern w:val="28"/>
      <w:sz w:val="28"/>
    </w:rPr>
  </w:style>
  <w:style w:type="paragraph" w:customStyle="1" w:styleId="Notetext">
    <w:name w:val="Notetext"/>
    <w:basedOn w:val="Title"/>
    <w:pPr>
      <w:ind w:left="720"/>
      <w:jc w:val="left"/>
    </w:pPr>
    <w:rPr>
      <w:i/>
      <w:iCs/>
      <w:color w:val="FF0000"/>
      <w:sz w:val="28"/>
    </w:rPr>
  </w:style>
  <w:style w:type="paragraph" w:customStyle="1" w:styleId="appendices">
    <w:name w:val="appendices"/>
    <w:basedOn w:val="Normal"/>
    <w:pPr>
      <w:spacing w:before="480" w:after="120"/>
      <w:jc w:val="center"/>
    </w:pPr>
    <w:rPr>
      <w:b/>
      <w:bCs/>
      <w:sz w:val="32"/>
      <w:u w:val="single"/>
    </w:rPr>
  </w:style>
  <w:style w:type="paragraph" w:customStyle="1" w:styleId="APPXHeading">
    <w:name w:val="APPXHeading"/>
    <w:basedOn w:val="Normal"/>
    <w:pPr>
      <w:spacing w:before="240" w:after="120"/>
    </w:pPr>
    <w:rPr>
      <w:b/>
      <w:bCs/>
      <w:sz w:val="32"/>
    </w:rPr>
  </w:style>
  <w:style w:type="paragraph" w:customStyle="1" w:styleId="2ndBullet">
    <w:name w:val="2ndBullet"/>
    <w:basedOn w:val="Normal"/>
    <w:pPr>
      <w:numPr>
        <w:ilvl w:val="1"/>
        <w:numId w:val="6"/>
      </w:numPr>
    </w:pPr>
    <w:rPr>
      <w:sz w:val="24"/>
    </w:rPr>
  </w:style>
  <w:style w:type="paragraph" w:customStyle="1" w:styleId="TextBulletIndentx2">
    <w:name w:val="Text Bullet Indent x2"/>
    <w:basedOn w:val="Normal"/>
    <w:pPr>
      <w:numPr>
        <w:numId w:val="7"/>
      </w:numPr>
    </w:p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APPXHeading4">
    <w:name w:val="APPXHeading4"/>
    <w:basedOn w:val="APPXHeading3"/>
  </w:style>
  <w:style w:type="paragraph" w:customStyle="1" w:styleId="APPXHeading3">
    <w:name w:val="APPXHeading3"/>
    <w:basedOn w:val="APPXHeading2"/>
    <w:pPr>
      <w:keepNext w:val="0"/>
      <w:tabs>
        <w:tab w:val="clear" w:pos="900"/>
        <w:tab w:val="left" w:pos="1350"/>
      </w:tabs>
      <w:spacing w:before="0"/>
    </w:pPr>
  </w:style>
  <w:style w:type="paragraph" w:customStyle="1" w:styleId="APPXHeading2">
    <w:name w:val="APPXHeading2"/>
    <w:basedOn w:val="APPXHeading"/>
    <w:pPr>
      <w:keepNext/>
      <w:tabs>
        <w:tab w:val="left" w:pos="900"/>
      </w:tabs>
      <w:spacing w:before="120" w:after="0"/>
    </w:pPr>
    <w:rPr>
      <w:b w:val="0"/>
      <w:bCs w:val="0"/>
      <w:sz w:val="24"/>
    </w:rPr>
  </w:style>
  <w:style w:type="paragraph" w:styleId="ListBullet">
    <w:name w:val="List Bullet"/>
    <w:basedOn w:val="Normal"/>
    <w:autoRedefine/>
    <w:pPr>
      <w:numPr>
        <w:numId w:val="8"/>
      </w:numPr>
      <w:spacing w:after="240" w:line="480" w:lineRule="auto"/>
    </w:pPr>
    <w:rPr>
      <w:sz w:val="24"/>
    </w:rPr>
  </w:style>
  <w:style w:type="paragraph" w:customStyle="1" w:styleId="Byline">
    <w:name w:val="Byline"/>
    <w:basedOn w:val="BodyText"/>
    <w:pPr>
      <w:spacing w:line="480" w:lineRule="auto"/>
      <w:ind w:left="720"/>
    </w:pPr>
  </w:style>
  <w:style w:type="paragraph" w:customStyle="1" w:styleId="ReferenceLine">
    <w:name w:val="Reference Line"/>
    <w:basedOn w:val="BodyText"/>
    <w:pPr>
      <w:spacing w:line="480" w:lineRule="auto"/>
      <w:ind w:left="720"/>
    </w:pPr>
  </w:style>
  <w:style w:type="paragraph" w:customStyle="1" w:styleId="PPLine">
    <w:name w:val="PP Line"/>
    <w:basedOn w:val="Signature"/>
  </w:style>
  <w:style w:type="paragraph" w:styleId="Signature">
    <w:name w:val="Signature"/>
    <w:basedOn w:val="Normal"/>
    <w:pPr>
      <w:spacing w:after="240" w:line="480" w:lineRule="auto"/>
      <w:ind w:left="4320"/>
    </w:pPr>
    <w:rPr>
      <w:sz w:val="24"/>
    </w:rPr>
  </w:style>
  <w:style w:type="paragraph" w:customStyle="1" w:styleId="TableFontNormal">
    <w:name w:val="TableFontNormal"/>
    <w:basedOn w:val="Normal"/>
    <w:pPr>
      <w:spacing w:before="60" w:after="20"/>
      <w:jc w:val="center"/>
    </w:pPr>
    <w:rPr>
      <w:rFonts w:ascii="Arial" w:hAnsi="Arial" w:cs="Arial"/>
    </w:rPr>
  </w:style>
  <w:style w:type="paragraph" w:customStyle="1" w:styleId="TableFontHeading">
    <w:name w:val="TableFontHeading"/>
    <w:basedOn w:val="TableFontNormal"/>
    <w:rPr>
      <w:rFonts w:cs="Times New Roman"/>
      <w:b/>
      <w:bCs/>
    </w:rPr>
  </w:style>
  <w:style w:type="paragraph" w:styleId="Date">
    <w:name w:val="Date"/>
    <w:basedOn w:val="Normal"/>
    <w:next w:val="Normal"/>
    <w:pPr>
      <w:spacing w:after="240" w:line="480" w:lineRule="auto"/>
    </w:pPr>
    <w:rPr>
      <w:sz w:val="24"/>
    </w:rPr>
  </w:style>
  <w:style w:type="paragraph" w:customStyle="1" w:styleId="BodyTextNumbering">
    <w:name w:val="Body Text Numbering"/>
    <w:basedOn w:val="BodyText"/>
  </w:style>
  <w:style w:type="paragraph" w:customStyle="1" w:styleId="Bulletsend">
    <w:name w:val="Bulletsend"/>
    <w:basedOn w:val="Normal"/>
    <w:pPr>
      <w:numPr>
        <w:numId w:val="11"/>
      </w:numPr>
    </w:pPr>
  </w:style>
  <w:style w:type="paragraph" w:customStyle="1" w:styleId="EquationText">
    <w:name w:val="EquationText"/>
    <w:basedOn w:val="BodyText"/>
    <w:pPr>
      <w:tabs>
        <w:tab w:val="right" w:pos="2520"/>
        <w:tab w:val="right" w:pos="2790"/>
        <w:tab w:val="left" w:pos="2880"/>
        <w:tab w:val="right" w:pos="9180"/>
      </w:tabs>
      <w:spacing w:after="0"/>
      <w:ind w:left="1440"/>
    </w:pPr>
    <w:rPr>
      <w:sz w:val="36"/>
    </w:rPr>
  </w:style>
  <w:style w:type="paragraph" w:customStyle="1" w:styleId="Attachmentheading">
    <w:name w:val="Attachmentheading"/>
    <w:basedOn w:val="Normal"/>
    <w:pPr>
      <w:spacing w:before="720"/>
      <w:jc w:val="center"/>
    </w:pPr>
    <w:rPr>
      <w:b/>
      <w:bCs/>
      <w:sz w:val="40"/>
    </w:rPr>
  </w:style>
  <w:style w:type="paragraph" w:customStyle="1" w:styleId="TOC">
    <w:name w:val="TOC"/>
    <w:basedOn w:val="TOC1"/>
    <w:rsid w:val="00DE19BE"/>
    <w:pPr>
      <w:keepNext/>
      <w:keepLines/>
    </w:pPr>
  </w:style>
  <w:style w:type="paragraph" w:customStyle="1" w:styleId="AttachmentheadingL2">
    <w:name w:val="AttachmentheadingL2"/>
    <w:basedOn w:val="Normal"/>
    <w:autoRedefine/>
    <w:rsid w:val="00F36D6D"/>
    <w:pPr>
      <w:spacing w:before="240" w:after="240"/>
      <w:jc w:val="center"/>
      <w:outlineLvl w:val="1"/>
    </w:pPr>
    <w:rPr>
      <w:b/>
      <w:caps/>
      <w:sz w:val="40"/>
      <w:szCs w:val="40"/>
    </w:rPr>
  </w:style>
  <w:style w:type="paragraph" w:customStyle="1" w:styleId="Attachment">
    <w:name w:val="Attachment"/>
    <w:basedOn w:val="BodyText"/>
    <w:rsid w:val="00D770F2"/>
    <w:pPr>
      <w:jc w:val="center"/>
      <w:outlineLvl w:val="0"/>
    </w:pPr>
    <w:rPr>
      <w:b/>
      <w:bCs/>
      <w:caps/>
      <w:sz w:val="40"/>
      <w:szCs w:val="40"/>
    </w:rPr>
  </w:style>
  <w:style w:type="paragraph" w:styleId="BalloonText">
    <w:name w:val="Balloon Text"/>
    <w:basedOn w:val="Normal"/>
    <w:link w:val="BalloonTextChar"/>
    <w:uiPriority w:val="99"/>
    <w:rsid w:val="002C72F4"/>
    <w:rPr>
      <w:rFonts w:ascii="Tahoma" w:hAnsi="Tahoma" w:cs="Tahoma"/>
      <w:sz w:val="16"/>
      <w:szCs w:val="16"/>
    </w:rPr>
  </w:style>
  <w:style w:type="character" w:customStyle="1" w:styleId="BalloonTextChar">
    <w:name w:val="Balloon Text Char"/>
    <w:link w:val="BalloonText"/>
    <w:uiPriority w:val="99"/>
    <w:rsid w:val="002C72F4"/>
    <w:rPr>
      <w:rFonts w:ascii="Tahoma" w:hAnsi="Tahoma" w:cs="Tahoma"/>
      <w:sz w:val="16"/>
      <w:szCs w:val="16"/>
    </w:rPr>
  </w:style>
  <w:style w:type="character" w:styleId="CommentReference">
    <w:name w:val="annotation reference"/>
    <w:uiPriority w:val="99"/>
    <w:rsid w:val="00C828F4"/>
    <w:rPr>
      <w:sz w:val="16"/>
      <w:szCs w:val="16"/>
    </w:rPr>
  </w:style>
  <w:style w:type="paragraph" w:styleId="CommentText">
    <w:name w:val="annotation text"/>
    <w:basedOn w:val="Normal"/>
    <w:link w:val="CommentTextChar"/>
    <w:uiPriority w:val="99"/>
    <w:rsid w:val="00C828F4"/>
  </w:style>
  <w:style w:type="character" w:customStyle="1" w:styleId="CommentTextChar">
    <w:name w:val="Comment Text Char"/>
    <w:basedOn w:val="DefaultParagraphFont"/>
    <w:link w:val="CommentText"/>
    <w:uiPriority w:val="99"/>
    <w:rsid w:val="00C828F4"/>
  </w:style>
  <w:style w:type="paragraph" w:styleId="CommentSubject">
    <w:name w:val="annotation subject"/>
    <w:basedOn w:val="CommentText"/>
    <w:next w:val="CommentText"/>
    <w:link w:val="CommentSubjectChar"/>
    <w:uiPriority w:val="99"/>
    <w:rsid w:val="00C828F4"/>
    <w:rPr>
      <w:b/>
      <w:bCs/>
    </w:rPr>
  </w:style>
  <w:style w:type="character" w:customStyle="1" w:styleId="CommentSubjectChar">
    <w:name w:val="Comment Subject Char"/>
    <w:link w:val="CommentSubject"/>
    <w:uiPriority w:val="99"/>
    <w:rsid w:val="00C828F4"/>
    <w:rPr>
      <w:b/>
      <w:bCs/>
    </w:rPr>
  </w:style>
  <w:style w:type="paragraph" w:styleId="Revision">
    <w:name w:val="Revision"/>
    <w:hidden/>
    <w:uiPriority w:val="99"/>
    <w:semiHidden/>
    <w:rsid w:val="00C03EFC"/>
  </w:style>
  <w:style w:type="character" w:customStyle="1" w:styleId="Heading1Char">
    <w:name w:val="Heading 1 Char"/>
    <w:link w:val="Heading1"/>
    <w:uiPriority w:val="1"/>
    <w:rsid w:val="006841AF"/>
    <w:rPr>
      <w:b/>
      <w:smallCaps/>
      <w:sz w:val="32"/>
    </w:rPr>
  </w:style>
  <w:style w:type="character" w:customStyle="1" w:styleId="FooterChar">
    <w:name w:val="Footer Char"/>
    <w:basedOn w:val="DefaultParagraphFont"/>
    <w:link w:val="Footer"/>
    <w:uiPriority w:val="99"/>
    <w:rsid w:val="005E5299"/>
  </w:style>
  <w:style w:type="character" w:customStyle="1" w:styleId="BodyTextChar">
    <w:name w:val="Body Text Char"/>
    <w:basedOn w:val="DefaultParagraphFont"/>
    <w:link w:val="BodyText"/>
    <w:rsid w:val="007A0449"/>
    <w:rPr>
      <w:sz w:val="24"/>
    </w:rPr>
  </w:style>
  <w:style w:type="character" w:customStyle="1" w:styleId="Heading3Char">
    <w:name w:val="Heading 3 Char"/>
    <w:basedOn w:val="DefaultParagraphFont"/>
    <w:link w:val="Heading3"/>
    <w:uiPriority w:val="1"/>
    <w:rsid w:val="00FA4918"/>
    <w:rPr>
      <w:b/>
      <w:bCs/>
      <w:sz w:val="24"/>
    </w:rPr>
  </w:style>
  <w:style w:type="paragraph" w:styleId="ListParagraph">
    <w:name w:val="List Paragraph"/>
    <w:basedOn w:val="Normal"/>
    <w:uiPriority w:val="34"/>
    <w:qFormat/>
    <w:rsid w:val="00212E79"/>
    <w:pPr>
      <w:widowControl w:val="0"/>
      <w:autoSpaceDE w:val="0"/>
      <w:autoSpaceDN w:val="0"/>
      <w:ind w:left="1560" w:hanging="360"/>
    </w:pPr>
    <w:rPr>
      <w:sz w:val="22"/>
      <w:szCs w:val="22"/>
    </w:rPr>
  </w:style>
  <w:style w:type="paragraph" w:customStyle="1" w:styleId="TableParagraph">
    <w:name w:val="Table Paragraph"/>
    <w:basedOn w:val="Normal"/>
    <w:uiPriority w:val="1"/>
    <w:qFormat/>
    <w:rsid w:val="00212E79"/>
    <w:pPr>
      <w:widowControl w:val="0"/>
      <w:autoSpaceDE w:val="0"/>
      <w:autoSpaceDN w:val="0"/>
      <w:ind w:left="378"/>
      <w:jc w:val="center"/>
    </w:pPr>
    <w:rPr>
      <w:sz w:val="22"/>
      <w:szCs w:val="22"/>
    </w:rPr>
  </w:style>
  <w:style w:type="character" w:customStyle="1" w:styleId="HeaderChar">
    <w:name w:val="Header Char"/>
    <w:basedOn w:val="DefaultParagraphFont"/>
    <w:link w:val="Header"/>
    <w:uiPriority w:val="99"/>
    <w:rsid w:val="00212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90560">
      <w:bodyDiv w:val="1"/>
      <w:marLeft w:val="0"/>
      <w:marRight w:val="0"/>
      <w:marTop w:val="0"/>
      <w:marBottom w:val="0"/>
      <w:divBdr>
        <w:top w:val="none" w:sz="0" w:space="0" w:color="auto"/>
        <w:left w:val="none" w:sz="0" w:space="0" w:color="auto"/>
        <w:bottom w:val="none" w:sz="0" w:space="0" w:color="auto"/>
        <w:right w:val="none" w:sz="0" w:space="0" w:color="auto"/>
      </w:divBdr>
      <w:divsChild>
        <w:div w:id="92366262">
          <w:marLeft w:val="1800"/>
          <w:marRight w:val="0"/>
          <w:marTop w:val="0"/>
          <w:marBottom w:val="0"/>
          <w:divBdr>
            <w:top w:val="none" w:sz="0" w:space="0" w:color="auto"/>
            <w:left w:val="none" w:sz="0" w:space="0" w:color="auto"/>
            <w:bottom w:val="none" w:sz="0" w:space="0" w:color="auto"/>
            <w:right w:val="none" w:sz="0" w:space="0" w:color="auto"/>
          </w:divBdr>
        </w:div>
      </w:divsChild>
    </w:div>
    <w:div w:id="497382234">
      <w:bodyDiv w:val="1"/>
      <w:marLeft w:val="0"/>
      <w:marRight w:val="0"/>
      <w:marTop w:val="0"/>
      <w:marBottom w:val="0"/>
      <w:divBdr>
        <w:top w:val="none" w:sz="0" w:space="0" w:color="auto"/>
        <w:left w:val="none" w:sz="0" w:space="0" w:color="auto"/>
        <w:bottom w:val="none" w:sz="0" w:space="0" w:color="auto"/>
        <w:right w:val="none" w:sz="0" w:space="0" w:color="auto"/>
      </w:divBdr>
    </w:div>
    <w:div w:id="702441859">
      <w:bodyDiv w:val="1"/>
      <w:marLeft w:val="0"/>
      <w:marRight w:val="0"/>
      <w:marTop w:val="0"/>
      <w:marBottom w:val="0"/>
      <w:divBdr>
        <w:top w:val="none" w:sz="0" w:space="0" w:color="auto"/>
        <w:left w:val="none" w:sz="0" w:space="0" w:color="auto"/>
        <w:bottom w:val="none" w:sz="0" w:space="0" w:color="auto"/>
        <w:right w:val="none" w:sz="0" w:space="0" w:color="auto"/>
      </w:divBdr>
    </w:div>
    <w:div w:id="79325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comments" Target="comments.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1FC44-A4EF-42FB-8B7E-222CFC23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3991</Words>
  <Characters>22755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26693</CharactersWithSpaces>
  <SharedDoc>false</SharedDoc>
  <HLinks>
    <vt:vector size="84" baseType="variant">
      <vt:variant>
        <vt:i4>1900670</vt:i4>
      </vt:variant>
      <vt:variant>
        <vt:i4>81</vt:i4>
      </vt:variant>
      <vt:variant>
        <vt:i4>0</vt:i4>
      </vt:variant>
      <vt:variant>
        <vt:i4>5</vt:i4>
      </vt:variant>
      <vt:variant>
        <vt:lpwstr>http://www.iso-ne.com/committees/comm_wkgrps/relblty_comm/sysdesign_tf/excptns/index.html</vt:lpwstr>
      </vt:variant>
      <vt:variant>
        <vt:lpwstr/>
      </vt:variant>
      <vt:variant>
        <vt:i4>1048626</vt:i4>
      </vt:variant>
      <vt:variant>
        <vt:i4>74</vt:i4>
      </vt:variant>
      <vt:variant>
        <vt:i4>0</vt:i4>
      </vt:variant>
      <vt:variant>
        <vt:i4>5</vt:i4>
      </vt:variant>
      <vt:variant>
        <vt:lpwstr/>
      </vt:variant>
      <vt:variant>
        <vt:lpwstr>_Toc531610722</vt:lpwstr>
      </vt:variant>
      <vt:variant>
        <vt:i4>1048626</vt:i4>
      </vt:variant>
      <vt:variant>
        <vt:i4>68</vt:i4>
      </vt:variant>
      <vt:variant>
        <vt:i4>0</vt:i4>
      </vt:variant>
      <vt:variant>
        <vt:i4>5</vt:i4>
      </vt:variant>
      <vt:variant>
        <vt:lpwstr/>
      </vt:variant>
      <vt:variant>
        <vt:lpwstr>_Toc531610721</vt:lpwstr>
      </vt:variant>
      <vt:variant>
        <vt:i4>1048626</vt:i4>
      </vt:variant>
      <vt:variant>
        <vt:i4>62</vt:i4>
      </vt:variant>
      <vt:variant>
        <vt:i4>0</vt:i4>
      </vt:variant>
      <vt:variant>
        <vt:i4>5</vt:i4>
      </vt:variant>
      <vt:variant>
        <vt:lpwstr/>
      </vt:variant>
      <vt:variant>
        <vt:lpwstr>_Toc531610720</vt:lpwstr>
      </vt:variant>
      <vt:variant>
        <vt:i4>1245234</vt:i4>
      </vt:variant>
      <vt:variant>
        <vt:i4>56</vt:i4>
      </vt:variant>
      <vt:variant>
        <vt:i4>0</vt:i4>
      </vt:variant>
      <vt:variant>
        <vt:i4>5</vt:i4>
      </vt:variant>
      <vt:variant>
        <vt:lpwstr/>
      </vt:variant>
      <vt:variant>
        <vt:lpwstr>_Toc531610719</vt:lpwstr>
      </vt:variant>
      <vt:variant>
        <vt:i4>1245234</vt:i4>
      </vt:variant>
      <vt:variant>
        <vt:i4>50</vt:i4>
      </vt:variant>
      <vt:variant>
        <vt:i4>0</vt:i4>
      </vt:variant>
      <vt:variant>
        <vt:i4>5</vt:i4>
      </vt:variant>
      <vt:variant>
        <vt:lpwstr/>
      </vt:variant>
      <vt:variant>
        <vt:lpwstr>_Toc531610718</vt:lpwstr>
      </vt:variant>
      <vt:variant>
        <vt:i4>1245234</vt:i4>
      </vt:variant>
      <vt:variant>
        <vt:i4>44</vt:i4>
      </vt:variant>
      <vt:variant>
        <vt:i4>0</vt:i4>
      </vt:variant>
      <vt:variant>
        <vt:i4>5</vt:i4>
      </vt:variant>
      <vt:variant>
        <vt:lpwstr/>
      </vt:variant>
      <vt:variant>
        <vt:lpwstr>_Toc531610717</vt:lpwstr>
      </vt:variant>
      <vt:variant>
        <vt:i4>1245234</vt:i4>
      </vt:variant>
      <vt:variant>
        <vt:i4>38</vt:i4>
      </vt:variant>
      <vt:variant>
        <vt:i4>0</vt:i4>
      </vt:variant>
      <vt:variant>
        <vt:i4>5</vt:i4>
      </vt:variant>
      <vt:variant>
        <vt:lpwstr/>
      </vt:variant>
      <vt:variant>
        <vt:lpwstr>_Toc531610716</vt:lpwstr>
      </vt:variant>
      <vt:variant>
        <vt:i4>1245234</vt:i4>
      </vt:variant>
      <vt:variant>
        <vt:i4>32</vt:i4>
      </vt:variant>
      <vt:variant>
        <vt:i4>0</vt:i4>
      </vt:variant>
      <vt:variant>
        <vt:i4>5</vt:i4>
      </vt:variant>
      <vt:variant>
        <vt:lpwstr/>
      </vt:variant>
      <vt:variant>
        <vt:lpwstr>_Toc531610715</vt:lpwstr>
      </vt:variant>
      <vt:variant>
        <vt:i4>1245234</vt:i4>
      </vt:variant>
      <vt:variant>
        <vt:i4>26</vt:i4>
      </vt:variant>
      <vt:variant>
        <vt:i4>0</vt:i4>
      </vt:variant>
      <vt:variant>
        <vt:i4>5</vt:i4>
      </vt:variant>
      <vt:variant>
        <vt:lpwstr/>
      </vt:variant>
      <vt:variant>
        <vt:lpwstr>_Toc531610714</vt:lpwstr>
      </vt:variant>
      <vt:variant>
        <vt:i4>1245234</vt:i4>
      </vt:variant>
      <vt:variant>
        <vt:i4>20</vt:i4>
      </vt:variant>
      <vt:variant>
        <vt:i4>0</vt:i4>
      </vt:variant>
      <vt:variant>
        <vt:i4>5</vt:i4>
      </vt:variant>
      <vt:variant>
        <vt:lpwstr/>
      </vt:variant>
      <vt:variant>
        <vt:lpwstr>_Toc531610713</vt:lpwstr>
      </vt:variant>
      <vt:variant>
        <vt:i4>1245234</vt:i4>
      </vt:variant>
      <vt:variant>
        <vt:i4>14</vt:i4>
      </vt:variant>
      <vt:variant>
        <vt:i4>0</vt:i4>
      </vt:variant>
      <vt:variant>
        <vt:i4>5</vt:i4>
      </vt:variant>
      <vt:variant>
        <vt:lpwstr/>
      </vt:variant>
      <vt:variant>
        <vt:lpwstr>_Toc531610712</vt:lpwstr>
      </vt:variant>
      <vt:variant>
        <vt:i4>1245234</vt:i4>
      </vt:variant>
      <vt:variant>
        <vt:i4>8</vt:i4>
      </vt:variant>
      <vt:variant>
        <vt:i4>0</vt:i4>
      </vt:variant>
      <vt:variant>
        <vt:i4>5</vt:i4>
      </vt:variant>
      <vt:variant>
        <vt:lpwstr/>
      </vt:variant>
      <vt:variant>
        <vt:lpwstr>_Toc531610711</vt:lpwstr>
      </vt:variant>
      <vt:variant>
        <vt:i4>1245234</vt:i4>
      </vt:variant>
      <vt:variant>
        <vt:i4>2</vt:i4>
      </vt:variant>
      <vt:variant>
        <vt:i4>0</vt:i4>
      </vt:variant>
      <vt:variant>
        <vt:i4>5</vt:i4>
      </vt:variant>
      <vt:variant>
        <vt:lpwstr/>
      </vt:variant>
      <vt:variant>
        <vt:lpwstr>_Toc531610710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2024-07-12T13:44:00Z</dcterms:created>
  <dcterms:modified xsi:type="dcterms:W3CDTF">2024-07-12T13:44:00Z</dcterms:modified>
</cp:coreProperties>
</file>