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75123" w14:textId="77777777" w:rsidR="00450A5D" w:rsidRDefault="00450A5D" w:rsidP="28376F36">
      <w:pPr>
        <w:jc w:val="center"/>
        <w:rPr>
          <w:b/>
          <w:bCs/>
          <w:sz w:val="32"/>
          <w:szCs w:val="32"/>
          <w:u w:val="single"/>
        </w:rPr>
      </w:pPr>
    </w:p>
    <w:p w14:paraId="237F75E2" w14:textId="4797A9BB" w:rsidR="0090748D" w:rsidRPr="00445D62" w:rsidRDefault="0090748D" w:rsidP="0090748D">
      <w:pPr>
        <w:jc w:val="center"/>
        <w:rPr>
          <w:b/>
          <w:sz w:val="32"/>
          <w:u w:val="single"/>
        </w:rPr>
      </w:pPr>
      <w:r w:rsidRPr="00445D62">
        <w:rPr>
          <w:b/>
          <w:sz w:val="32"/>
          <w:u w:val="single"/>
        </w:rPr>
        <w:t xml:space="preserve">ISO NEW ENGLAND PLANNING PROCEDURE NO. </w:t>
      </w:r>
      <w:r w:rsidR="00AD3E0C">
        <w:rPr>
          <w:b/>
          <w:sz w:val="32"/>
          <w:u w:val="single"/>
        </w:rPr>
        <w:t>1</w:t>
      </w:r>
      <w:r w:rsidR="005A5C09">
        <w:rPr>
          <w:b/>
          <w:sz w:val="32"/>
          <w:u w:val="single"/>
        </w:rPr>
        <w:t>4</w:t>
      </w:r>
    </w:p>
    <w:p w14:paraId="6BDA1EDD" w14:textId="301D4377" w:rsidR="0090748D" w:rsidRPr="00445D62" w:rsidRDefault="00AD3E0C" w:rsidP="0090748D">
      <w:pPr>
        <w:jc w:val="center"/>
        <w:rPr>
          <w:b/>
          <w:sz w:val="32"/>
        </w:rPr>
      </w:pPr>
      <w:r>
        <w:rPr>
          <w:b/>
          <w:sz w:val="32"/>
        </w:rPr>
        <w:t xml:space="preserve">DATA COLLECTION FOR </w:t>
      </w:r>
      <w:r w:rsidR="0036310B">
        <w:rPr>
          <w:b/>
          <w:sz w:val="32"/>
        </w:rPr>
        <w:t>G</w:t>
      </w:r>
      <w:r w:rsidR="00163368">
        <w:rPr>
          <w:b/>
          <w:sz w:val="32"/>
        </w:rPr>
        <w:t xml:space="preserve">ENERATING </w:t>
      </w:r>
      <w:r w:rsidR="0036310B">
        <w:rPr>
          <w:b/>
          <w:sz w:val="32"/>
        </w:rPr>
        <w:t>A</w:t>
      </w:r>
      <w:r w:rsidR="00163368">
        <w:rPr>
          <w:b/>
          <w:sz w:val="32"/>
        </w:rPr>
        <w:t xml:space="preserve">VAILABILITY </w:t>
      </w:r>
      <w:r w:rsidR="0036310B">
        <w:rPr>
          <w:b/>
          <w:sz w:val="32"/>
        </w:rPr>
        <w:t>D</w:t>
      </w:r>
      <w:r w:rsidR="00163368">
        <w:rPr>
          <w:b/>
          <w:sz w:val="32"/>
        </w:rPr>
        <w:t xml:space="preserve">ATA </w:t>
      </w:r>
      <w:r w:rsidR="0036310B">
        <w:rPr>
          <w:b/>
          <w:sz w:val="32"/>
        </w:rPr>
        <w:t>S</w:t>
      </w:r>
      <w:r w:rsidR="00163368">
        <w:rPr>
          <w:b/>
          <w:sz w:val="32"/>
        </w:rPr>
        <w:t>YSTEM (GADS)</w:t>
      </w:r>
      <w:r w:rsidR="0036310B">
        <w:rPr>
          <w:b/>
          <w:sz w:val="32"/>
        </w:rPr>
        <w:t xml:space="preserve"> EVENT</w:t>
      </w:r>
      <w:r w:rsidR="007B03BA">
        <w:rPr>
          <w:b/>
          <w:sz w:val="32"/>
        </w:rPr>
        <w:t xml:space="preserve"> AND PERFORMANCE DATA</w:t>
      </w:r>
    </w:p>
    <w:p w14:paraId="29DEF43B" w14:textId="77777777" w:rsidR="0090748D" w:rsidRDefault="0090748D" w:rsidP="0090748D">
      <w:pPr>
        <w:jc w:val="center"/>
        <w:rPr>
          <w:sz w:val="32"/>
        </w:rPr>
      </w:pPr>
    </w:p>
    <w:p w14:paraId="694C3D4B" w14:textId="56CF0A67" w:rsidR="0001238E" w:rsidRDefault="0001238E" w:rsidP="00AD3E0C">
      <w:pPr>
        <w:spacing w:after="0" w:line="240" w:lineRule="auto"/>
        <w:ind w:left="1800" w:hanging="1800"/>
        <w:rPr>
          <w:sz w:val="24"/>
        </w:rPr>
      </w:pPr>
      <w:r>
        <w:rPr>
          <w:sz w:val="24"/>
        </w:rPr>
        <w:t>EFFECTIVE DATE:</w:t>
      </w:r>
      <w:r>
        <w:rPr>
          <w:sz w:val="24"/>
        </w:rPr>
        <w:tab/>
      </w:r>
      <w:r w:rsidR="00892ADE">
        <w:rPr>
          <w:sz w:val="24"/>
        </w:rPr>
        <w:t>March 1, 2025 (Proposed)</w:t>
      </w:r>
    </w:p>
    <w:p w14:paraId="2CD8597D" w14:textId="77777777" w:rsidR="0001238E" w:rsidRDefault="0001238E" w:rsidP="00AD3E0C">
      <w:pPr>
        <w:spacing w:after="0" w:line="240" w:lineRule="auto"/>
        <w:ind w:left="1800" w:hanging="1800"/>
        <w:rPr>
          <w:sz w:val="24"/>
        </w:rPr>
      </w:pPr>
    </w:p>
    <w:p w14:paraId="02EDD1D4" w14:textId="77777777" w:rsidR="0001238E" w:rsidRDefault="0001238E" w:rsidP="00AD3E0C">
      <w:pPr>
        <w:spacing w:after="0" w:line="240" w:lineRule="auto"/>
        <w:ind w:left="1800" w:hanging="1800"/>
        <w:rPr>
          <w:sz w:val="24"/>
        </w:rPr>
      </w:pPr>
    </w:p>
    <w:p w14:paraId="78975514" w14:textId="2A29D4D0" w:rsidR="0090748D" w:rsidRDefault="00AD3E0C" w:rsidP="00AD3E0C">
      <w:pPr>
        <w:spacing w:after="0" w:line="240" w:lineRule="auto"/>
        <w:ind w:left="1800" w:hanging="1800"/>
      </w:pPr>
      <w:r w:rsidRPr="746210EF">
        <w:rPr>
          <w:sz w:val="24"/>
          <w:szCs w:val="24"/>
        </w:rPr>
        <w:t>REFERENCES:</w:t>
      </w:r>
      <w:r>
        <w:tab/>
      </w:r>
      <w:r w:rsidR="0001238E">
        <w:t>ISO New England Transmission, Markets</w:t>
      </w:r>
      <w:r w:rsidR="005A5C09">
        <w:t>,</w:t>
      </w:r>
      <w:r w:rsidR="0001238E">
        <w:t xml:space="preserve"> and Services Tariff (“Tariff”)</w:t>
      </w:r>
    </w:p>
    <w:p w14:paraId="4CBD2C3A" w14:textId="77777777" w:rsidR="008446D0" w:rsidRDefault="005A5C09" w:rsidP="00AD3E0C">
      <w:pPr>
        <w:spacing w:after="0" w:line="240" w:lineRule="auto"/>
        <w:ind w:left="1800" w:hanging="1800"/>
        <w:rPr>
          <w:ins w:id="0" w:author="Author"/>
        </w:rPr>
      </w:pPr>
      <w:r w:rsidRPr="005A5C09">
        <w:tab/>
        <w:t xml:space="preserve">ISO New England </w:t>
      </w:r>
      <w:r>
        <w:t>Operating Procedure No. 5 – Resource Maintenance and Outage Scheduling</w:t>
      </w:r>
      <w:r w:rsidR="00CE5877">
        <w:t xml:space="preserve"> (OP-5)</w:t>
      </w:r>
    </w:p>
    <w:p w14:paraId="0E0BE5B5" w14:textId="77777777" w:rsidR="00F633B3" w:rsidRDefault="008446D0" w:rsidP="00FA7108">
      <w:pPr>
        <w:spacing w:after="0" w:line="240" w:lineRule="auto"/>
        <w:ind w:left="1800"/>
        <w:rPr>
          <w:ins w:id="1" w:author="Author"/>
        </w:rPr>
      </w:pPr>
      <w:ins w:id="2" w:author="Author">
        <w:r>
          <w:t xml:space="preserve">ISO New England Operating Procedure No. 14 - </w:t>
        </w:r>
        <w:r w:rsidR="00FA7108">
          <w:t>Technical Requirements for Generators, Demand Response Resources, Asset Related Demands and</w:t>
        </w:r>
        <w:r w:rsidR="00F633B3">
          <w:t xml:space="preserve"> </w:t>
        </w:r>
        <w:r w:rsidR="00FA7108">
          <w:t>Alternative Technology Regulation Resources</w:t>
        </w:r>
        <w:r w:rsidR="00F633B3">
          <w:t xml:space="preserve"> (OP-14)</w:t>
        </w:r>
      </w:ins>
    </w:p>
    <w:p w14:paraId="0437B393" w14:textId="77777777" w:rsidR="00734F09" w:rsidRDefault="00F633B3" w:rsidP="00FA7108">
      <w:pPr>
        <w:spacing w:after="0" w:line="240" w:lineRule="auto"/>
        <w:ind w:left="1800"/>
        <w:rPr>
          <w:ins w:id="3" w:author="Author"/>
        </w:rPr>
      </w:pPr>
      <w:ins w:id="4" w:author="Author">
        <w:r>
          <w:t xml:space="preserve">OP-14 Appendix </w:t>
        </w:r>
        <w:r w:rsidR="00734F09">
          <w:t>F – Wind Plant Operator Guide</w:t>
        </w:r>
      </w:ins>
    </w:p>
    <w:p w14:paraId="3B7971F5" w14:textId="55827A83" w:rsidR="005A5C09" w:rsidRDefault="00734F09" w:rsidP="00A907C5">
      <w:pPr>
        <w:spacing w:after="0" w:line="240" w:lineRule="auto"/>
        <w:ind w:left="1800"/>
      </w:pPr>
      <w:ins w:id="5" w:author="Author">
        <w:r>
          <w:t xml:space="preserve">OP-14 Appendix H </w:t>
        </w:r>
        <w:r w:rsidR="00A907C5">
          <w:t>–</w:t>
        </w:r>
        <w:r>
          <w:t xml:space="preserve"> </w:t>
        </w:r>
        <w:r w:rsidR="00A907C5">
          <w:t>Solar Plant Operator Guide</w:t>
        </w:r>
      </w:ins>
      <w:r w:rsidR="005A5C09">
        <w:br/>
        <w:t>North American Electric Reliability Corporation (NERC) GADS – Data Reporting Instructions (DRI)</w:t>
      </w:r>
    </w:p>
    <w:p w14:paraId="380C612D" w14:textId="485ADBA9" w:rsidR="001713F1" w:rsidRDefault="001713F1" w:rsidP="00AD3E0C">
      <w:pPr>
        <w:spacing w:after="0" w:line="240" w:lineRule="auto"/>
        <w:ind w:left="1800" w:hanging="1800"/>
      </w:pPr>
      <w:r>
        <w:tab/>
        <w:t>NERC GADS Wind Turbine Generation – DRI</w:t>
      </w:r>
    </w:p>
    <w:p w14:paraId="46DABA5C" w14:textId="7AD63BF4" w:rsidR="001713F1" w:rsidRDefault="001713F1" w:rsidP="00AD3E0C">
      <w:pPr>
        <w:spacing w:after="0" w:line="240" w:lineRule="auto"/>
        <w:ind w:left="1800" w:hanging="1800"/>
        <w:rPr>
          <w:sz w:val="24"/>
        </w:rPr>
      </w:pPr>
      <w:r>
        <w:tab/>
        <w:t xml:space="preserve">NERC GADS Solar Generation </w:t>
      </w:r>
      <w:r w:rsidR="00EE4D61">
        <w:t>–</w:t>
      </w:r>
      <w:r>
        <w:t xml:space="preserve"> DRI</w:t>
      </w:r>
    </w:p>
    <w:p w14:paraId="60A7E0C5" w14:textId="77777777" w:rsidR="00715B3A" w:rsidRDefault="00715B3A" w:rsidP="0090748D">
      <w:pPr>
        <w:ind w:left="1800"/>
        <w:rPr>
          <w:sz w:val="24"/>
        </w:rPr>
      </w:pPr>
    </w:p>
    <w:p w14:paraId="2366C3C1" w14:textId="77777777" w:rsidR="00715B3A" w:rsidRDefault="00715B3A" w:rsidP="0090748D">
      <w:pPr>
        <w:ind w:left="1800"/>
        <w:rPr>
          <w:sz w:val="24"/>
        </w:rPr>
      </w:pPr>
    </w:p>
    <w:p w14:paraId="387082F4" w14:textId="77777777" w:rsidR="00715B3A" w:rsidRDefault="00715B3A" w:rsidP="0090748D">
      <w:pPr>
        <w:ind w:left="1800"/>
        <w:rPr>
          <w:sz w:val="24"/>
        </w:rPr>
      </w:pPr>
    </w:p>
    <w:p w14:paraId="4F5C9B30" w14:textId="77777777" w:rsidR="00E472F1" w:rsidRDefault="00E472F1">
      <w:pPr>
        <w:rPr>
          <w:sz w:val="24"/>
        </w:rPr>
      </w:pPr>
    </w:p>
    <w:p w14:paraId="2EBA6465" w14:textId="77777777" w:rsidR="00E472F1" w:rsidRPr="00E472F1" w:rsidRDefault="00E472F1" w:rsidP="00E472F1">
      <w:pPr>
        <w:rPr>
          <w:sz w:val="24"/>
        </w:rPr>
      </w:pPr>
    </w:p>
    <w:p w14:paraId="3FAA3602" w14:textId="77777777" w:rsidR="00AD3E0C" w:rsidRDefault="00E472F1" w:rsidP="00E472F1">
      <w:pPr>
        <w:tabs>
          <w:tab w:val="left" w:pos="1020"/>
        </w:tabs>
        <w:rPr>
          <w:sz w:val="24"/>
        </w:rPr>
      </w:pPr>
      <w:r>
        <w:rPr>
          <w:sz w:val="24"/>
        </w:rPr>
        <w:tab/>
      </w:r>
    </w:p>
    <w:p w14:paraId="7FE6B0DB" w14:textId="77777777" w:rsidR="00AD3E0C" w:rsidRDefault="00AD3E0C">
      <w:pPr>
        <w:rPr>
          <w:sz w:val="24"/>
        </w:rPr>
      </w:pPr>
      <w:r>
        <w:rPr>
          <w:sz w:val="24"/>
        </w:rPr>
        <w:br w:type="page"/>
      </w:r>
    </w:p>
    <w:p w14:paraId="501BC25C" w14:textId="77777777" w:rsidR="0090748D" w:rsidRPr="00E472F1" w:rsidRDefault="0090748D" w:rsidP="00E472F1">
      <w:pPr>
        <w:tabs>
          <w:tab w:val="left" w:pos="1020"/>
        </w:tabs>
        <w:rPr>
          <w:sz w:val="24"/>
        </w:rPr>
      </w:pPr>
    </w:p>
    <w:sdt>
      <w:sdtPr>
        <w:rPr>
          <w:rFonts w:asciiTheme="minorHAnsi" w:eastAsiaTheme="minorEastAsia" w:hAnsiTheme="minorHAnsi" w:cstheme="minorBidi"/>
          <w:b w:val="0"/>
          <w:bCs w:val="0"/>
          <w:color w:val="auto"/>
          <w:sz w:val="22"/>
          <w:szCs w:val="22"/>
          <w:lang w:eastAsia="en-US"/>
        </w:rPr>
        <w:id w:val="394390315"/>
        <w:docPartObj>
          <w:docPartGallery w:val="Table of Contents"/>
          <w:docPartUnique/>
        </w:docPartObj>
      </w:sdtPr>
      <w:sdtEndPr>
        <w:rPr>
          <w:noProof/>
        </w:rPr>
      </w:sdtEndPr>
      <w:sdtContent>
        <w:p w14:paraId="53FC268D" w14:textId="77777777" w:rsidR="00E27E7F" w:rsidRPr="000862E8" w:rsidRDefault="00E27E7F" w:rsidP="00E27E7F">
          <w:pPr>
            <w:pStyle w:val="TOCHeading"/>
            <w:numPr>
              <w:ilvl w:val="0"/>
              <w:numId w:val="0"/>
            </w:numPr>
            <w:jc w:val="center"/>
            <w:rPr>
              <w:sz w:val="28"/>
            </w:rPr>
          </w:pPr>
          <w:r w:rsidRPr="000862E8">
            <w:rPr>
              <w:sz w:val="28"/>
            </w:rPr>
            <w:t>Contents</w:t>
          </w:r>
        </w:p>
        <w:p w14:paraId="68E1E31A" w14:textId="550BF0FC" w:rsidR="00592BC6" w:rsidRDefault="00B57532">
          <w:pPr>
            <w:pStyle w:val="TOC1"/>
            <w:rPr>
              <w:ins w:id="6" w:author="Author"/>
              <w:rFonts w:eastAsiaTheme="minorEastAsia"/>
              <w:noProof/>
              <w:kern w:val="2"/>
              <w:szCs w:val="24"/>
              <w14:ligatures w14:val="standardContextual"/>
            </w:rPr>
          </w:pPr>
          <w:r>
            <w:fldChar w:fldCharType="begin"/>
          </w:r>
          <w:r>
            <w:instrText xml:space="preserve"> TOC \o "1-4" \h \z \u </w:instrText>
          </w:r>
          <w:r>
            <w:fldChar w:fldCharType="separate"/>
          </w:r>
          <w:ins w:id="7" w:author="Author">
            <w:r w:rsidR="00592BC6" w:rsidRPr="00326B64">
              <w:rPr>
                <w:rStyle w:val="Hyperlink"/>
                <w:noProof/>
              </w:rPr>
              <w:fldChar w:fldCharType="begin"/>
            </w:r>
            <w:r w:rsidR="00592BC6" w:rsidRPr="00326B64">
              <w:rPr>
                <w:rStyle w:val="Hyperlink"/>
                <w:noProof/>
              </w:rPr>
              <w:instrText xml:space="preserve"> </w:instrText>
            </w:r>
            <w:r w:rsidR="00592BC6">
              <w:rPr>
                <w:noProof/>
              </w:rPr>
              <w:instrText>HYPERLINK \l "_Toc187837594"</w:instrText>
            </w:r>
            <w:r w:rsidR="00592BC6" w:rsidRPr="00326B64">
              <w:rPr>
                <w:rStyle w:val="Hyperlink"/>
                <w:noProof/>
              </w:rPr>
              <w:instrText xml:space="preserve"> </w:instrText>
            </w:r>
            <w:r w:rsidR="00592BC6" w:rsidRPr="00326B64">
              <w:rPr>
                <w:rStyle w:val="Hyperlink"/>
                <w:noProof/>
              </w:rPr>
            </w:r>
            <w:r w:rsidR="00592BC6" w:rsidRPr="00326B64">
              <w:rPr>
                <w:rStyle w:val="Hyperlink"/>
                <w:noProof/>
              </w:rPr>
              <w:fldChar w:fldCharType="separate"/>
            </w:r>
            <w:r w:rsidR="00592BC6" w:rsidRPr="00326B64">
              <w:rPr>
                <w:rStyle w:val="Hyperlink"/>
                <w:rFonts w:ascii="Calibri" w:hAnsi="Calibri"/>
                <w:noProof/>
              </w:rPr>
              <w:t>1.0</w:t>
            </w:r>
            <w:r w:rsidR="00592BC6">
              <w:rPr>
                <w:rFonts w:eastAsiaTheme="minorEastAsia"/>
                <w:noProof/>
                <w:kern w:val="2"/>
                <w:szCs w:val="24"/>
                <w14:ligatures w14:val="standardContextual"/>
              </w:rPr>
              <w:tab/>
            </w:r>
            <w:r w:rsidR="00592BC6" w:rsidRPr="00326B64">
              <w:rPr>
                <w:rStyle w:val="Hyperlink"/>
                <w:noProof/>
              </w:rPr>
              <w:t>Purpose</w:t>
            </w:r>
            <w:r w:rsidR="00592BC6">
              <w:rPr>
                <w:noProof/>
                <w:webHidden/>
              </w:rPr>
              <w:tab/>
            </w:r>
            <w:r w:rsidR="00592BC6">
              <w:rPr>
                <w:noProof/>
                <w:webHidden/>
              </w:rPr>
              <w:fldChar w:fldCharType="begin"/>
            </w:r>
            <w:r w:rsidR="00592BC6">
              <w:rPr>
                <w:noProof/>
                <w:webHidden/>
              </w:rPr>
              <w:instrText xml:space="preserve"> PAGEREF _Toc187837594 \h </w:instrText>
            </w:r>
          </w:ins>
          <w:r w:rsidR="00592BC6">
            <w:rPr>
              <w:noProof/>
              <w:webHidden/>
            </w:rPr>
          </w:r>
          <w:r w:rsidR="00592BC6">
            <w:rPr>
              <w:noProof/>
              <w:webHidden/>
            </w:rPr>
            <w:fldChar w:fldCharType="separate"/>
          </w:r>
          <w:ins w:id="8" w:author="Author">
            <w:r w:rsidR="00592BC6">
              <w:rPr>
                <w:noProof/>
                <w:webHidden/>
              </w:rPr>
              <w:t>3</w:t>
            </w:r>
            <w:r w:rsidR="00592BC6">
              <w:rPr>
                <w:noProof/>
                <w:webHidden/>
              </w:rPr>
              <w:fldChar w:fldCharType="end"/>
            </w:r>
            <w:r w:rsidR="00592BC6" w:rsidRPr="00326B64">
              <w:rPr>
                <w:rStyle w:val="Hyperlink"/>
                <w:noProof/>
              </w:rPr>
              <w:fldChar w:fldCharType="end"/>
            </w:r>
          </w:ins>
        </w:p>
        <w:p w14:paraId="3CD25E99" w14:textId="32D46FD6" w:rsidR="00592BC6" w:rsidRDefault="00592BC6">
          <w:pPr>
            <w:pStyle w:val="TOC1"/>
            <w:rPr>
              <w:ins w:id="9" w:author="Author"/>
              <w:rFonts w:eastAsiaTheme="minorEastAsia"/>
              <w:noProof/>
              <w:kern w:val="2"/>
              <w:szCs w:val="24"/>
              <w14:ligatures w14:val="standardContextual"/>
            </w:rPr>
          </w:pPr>
          <w:ins w:id="10" w:author="Author">
            <w:r w:rsidRPr="00326B64">
              <w:rPr>
                <w:rStyle w:val="Hyperlink"/>
                <w:noProof/>
              </w:rPr>
              <w:fldChar w:fldCharType="begin"/>
            </w:r>
            <w:r w:rsidRPr="00326B64">
              <w:rPr>
                <w:rStyle w:val="Hyperlink"/>
                <w:noProof/>
              </w:rPr>
              <w:instrText xml:space="preserve"> </w:instrText>
            </w:r>
            <w:r>
              <w:rPr>
                <w:noProof/>
              </w:rPr>
              <w:instrText>HYPERLINK \l "_Toc187837595"</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2.0</w:t>
            </w:r>
            <w:r>
              <w:rPr>
                <w:rFonts w:eastAsiaTheme="minorEastAsia"/>
                <w:noProof/>
                <w:kern w:val="2"/>
                <w:szCs w:val="24"/>
                <w14:ligatures w14:val="standardContextual"/>
              </w:rPr>
              <w:tab/>
            </w:r>
            <w:r w:rsidRPr="00326B64">
              <w:rPr>
                <w:rStyle w:val="Hyperlink"/>
                <w:noProof/>
              </w:rPr>
              <w:t>Generator Type Definitions &amp; Applicable Entities</w:t>
            </w:r>
            <w:r>
              <w:rPr>
                <w:noProof/>
                <w:webHidden/>
              </w:rPr>
              <w:tab/>
            </w:r>
            <w:r>
              <w:rPr>
                <w:noProof/>
                <w:webHidden/>
              </w:rPr>
              <w:fldChar w:fldCharType="begin"/>
            </w:r>
            <w:r>
              <w:rPr>
                <w:noProof/>
                <w:webHidden/>
              </w:rPr>
              <w:instrText xml:space="preserve"> PAGEREF _Toc187837595 \h </w:instrText>
            </w:r>
          </w:ins>
          <w:r>
            <w:rPr>
              <w:noProof/>
              <w:webHidden/>
            </w:rPr>
          </w:r>
          <w:r>
            <w:rPr>
              <w:noProof/>
              <w:webHidden/>
            </w:rPr>
            <w:fldChar w:fldCharType="separate"/>
          </w:r>
          <w:ins w:id="11" w:author="Author">
            <w:r>
              <w:rPr>
                <w:noProof/>
                <w:webHidden/>
              </w:rPr>
              <w:t>3</w:t>
            </w:r>
            <w:r>
              <w:rPr>
                <w:noProof/>
                <w:webHidden/>
              </w:rPr>
              <w:fldChar w:fldCharType="end"/>
            </w:r>
            <w:r w:rsidRPr="00326B64">
              <w:rPr>
                <w:rStyle w:val="Hyperlink"/>
                <w:noProof/>
              </w:rPr>
              <w:fldChar w:fldCharType="end"/>
            </w:r>
          </w:ins>
        </w:p>
        <w:p w14:paraId="6D83DA9D" w14:textId="7347E9E7" w:rsidR="00592BC6" w:rsidRDefault="00592BC6">
          <w:pPr>
            <w:pStyle w:val="TOC2"/>
            <w:rPr>
              <w:ins w:id="12" w:author="Author"/>
              <w:rFonts w:eastAsiaTheme="minorEastAsia"/>
              <w:noProof/>
              <w:kern w:val="2"/>
              <w:sz w:val="24"/>
              <w:szCs w:val="24"/>
              <w14:ligatures w14:val="standardContextual"/>
            </w:rPr>
          </w:pPr>
          <w:ins w:id="13" w:author="Author">
            <w:r w:rsidRPr="00326B64">
              <w:rPr>
                <w:rStyle w:val="Hyperlink"/>
                <w:noProof/>
              </w:rPr>
              <w:fldChar w:fldCharType="begin"/>
            </w:r>
            <w:r w:rsidRPr="00326B64">
              <w:rPr>
                <w:rStyle w:val="Hyperlink"/>
                <w:noProof/>
              </w:rPr>
              <w:instrText xml:space="preserve"> </w:instrText>
            </w:r>
            <w:r>
              <w:rPr>
                <w:noProof/>
              </w:rPr>
              <w:instrText>HYPERLINK \l "_Toc187837596"</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2.1</w:t>
            </w:r>
            <w:r>
              <w:rPr>
                <w:rFonts w:eastAsiaTheme="minorEastAsia"/>
                <w:noProof/>
                <w:kern w:val="2"/>
                <w:sz w:val="24"/>
                <w:szCs w:val="24"/>
                <w14:ligatures w14:val="standardContextual"/>
              </w:rPr>
              <w:tab/>
            </w:r>
            <w:r w:rsidRPr="00326B64">
              <w:rPr>
                <w:rStyle w:val="Hyperlink"/>
                <w:noProof/>
              </w:rPr>
              <w:t>Generator Type Definitions</w:t>
            </w:r>
            <w:r>
              <w:rPr>
                <w:noProof/>
                <w:webHidden/>
              </w:rPr>
              <w:tab/>
            </w:r>
            <w:r>
              <w:rPr>
                <w:noProof/>
                <w:webHidden/>
              </w:rPr>
              <w:fldChar w:fldCharType="begin"/>
            </w:r>
            <w:r>
              <w:rPr>
                <w:noProof/>
                <w:webHidden/>
              </w:rPr>
              <w:instrText xml:space="preserve"> PAGEREF _Toc187837596 \h </w:instrText>
            </w:r>
          </w:ins>
          <w:r>
            <w:rPr>
              <w:noProof/>
              <w:webHidden/>
            </w:rPr>
          </w:r>
          <w:r>
            <w:rPr>
              <w:noProof/>
              <w:webHidden/>
            </w:rPr>
            <w:fldChar w:fldCharType="separate"/>
          </w:r>
          <w:ins w:id="14" w:author="Author">
            <w:r>
              <w:rPr>
                <w:noProof/>
                <w:webHidden/>
              </w:rPr>
              <w:t>3</w:t>
            </w:r>
            <w:r>
              <w:rPr>
                <w:noProof/>
                <w:webHidden/>
              </w:rPr>
              <w:fldChar w:fldCharType="end"/>
            </w:r>
            <w:r w:rsidRPr="00326B64">
              <w:rPr>
                <w:rStyle w:val="Hyperlink"/>
                <w:noProof/>
              </w:rPr>
              <w:fldChar w:fldCharType="end"/>
            </w:r>
          </w:ins>
        </w:p>
        <w:p w14:paraId="76669A5D" w14:textId="22D2CB45" w:rsidR="00592BC6" w:rsidRDefault="00592BC6">
          <w:pPr>
            <w:pStyle w:val="TOC2"/>
            <w:rPr>
              <w:ins w:id="15" w:author="Author"/>
              <w:rFonts w:eastAsiaTheme="minorEastAsia"/>
              <w:noProof/>
              <w:kern w:val="2"/>
              <w:sz w:val="24"/>
              <w:szCs w:val="24"/>
              <w14:ligatures w14:val="standardContextual"/>
            </w:rPr>
          </w:pPr>
          <w:ins w:id="16" w:author="Author">
            <w:r w:rsidRPr="00326B64">
              <w:rPr>
                <w:rStyle w:val="Hyperlink"/>
                <w:noProof/>
              </w:rPr>
              <w:fldChar w:fldCharType="begin"/>
            </w:r>
            <w:r w:rsidRPr="00326B64">
              <w:rPr>
                <w:rStyle w:val="Hyperlink"/>
                <w:noProof/>
              </w:rPr>
              <w:instrText xml:space="preserve"> </w:instrText>
            </w:r>
            <w:r>
              <w:rPr>
                <w:noProof/>
              </w:rPr>
              <w:instrText>HYPERLINK \l "_Toc187837597"</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2.2</w:t>
            </w:r>
            <w:r>
              <w:rPr>
                <w:rFonts w:eastAsiaTheme="minorEastAsia"/>
                <w:noProof/>
                <w:kern w:val="2"/>
                <w:sz w:val="24"/>
                <w:szCs w:val="24"/>
                <w14:ligatures w14:val="standardContextual"/>
              </w:rPr>
              <w:tab/>
            </w:r>
            <w:r w:rsidRPr="00326B64">
              <w:rPr>
                <w:rStyle w:val="Hyperlink"/>
                <w:noProof/>
              </w:rPr>
              <w:t>Applicable Entities</w:t>
            </w:r>
            <w:r>
              <w:rPr>
                <w:noProof/>
                <w:webHidden/>
              </w:rPr>
              <w:tab/>
            </w:r>
            <w:r>
              <w:rPr>
                <w:noProof/>
                <w:webHidden/>
              </w:rPr>
              <w:fldChar w:fldCharType="begin"/>
            </w:r>
            <w:r>
              <w:rPr>
                <w:noProof/>
                <w:webHidden/>
              </w:rPr>
              <w:instrText xml:space="preserve"> PAGEREF _Toc187837597 \h </w:instrText>
            </w:r>
          </w:ins>
          <w:r>
            <w:rPr>
              <w:noProof/>
              <w:webHidden/>
            </w:rPr>
          </w:r>
          <w:r>
            <w:rPr>
              <w:noProof/>
              <w:webHidden/>
            </w:rPr>
            <w:fldChar w:fldCharType="separate"/>
          </w:r>
          <w:ins w:id="17" w:author="Author">
            <w:r>
              <w:rPr>
                <w:noProof/>
                <w:webHidden/>
              </w:rPr>
              <w:t>3</w:t>
            </w:r>
            <w:r>
              <w:rPr>
                <w:noProof/>
                <w:webHidden/>
              </w:rPr>
              <w:fldChar w:fldCharType="end"/>
            </w:r>
            <w:r w:rsidRPr="00326B64">
              <w:rPr>
                <w:rStyle w:val="Hyperlink"/>
                <w:noProof/>
              </w:rPr>
              <w:fldChar w:fldCharType="end"/>
            </w:r>
          </w:ins>
        </w:p>
        <w:p w14:paraId="593CE030" w14:textId="1D06D9B4" w:rsidR="00592BC6" w:rsidRDefault="00592BC6">
          <w:pPr>
            <w:pStyle w:val="TOC1"/>
            <w:rPr>
              <w:ins w:id="18" w:author="Author"/>
              <w:rFonts w:eastAsiaTheme="minorEastAsia"/>
              <w:noProof/>
              <w:kern w:val="2"/>
              <w:szCs w:val="24"/>
              <w14:ligatures w14:val="standardContextual"/>
            </w:rPr>
          </w:pPr>
          <w:ins w:id="19" w:author="Author">
            <w:r w:rsidRPr="00326B64">
              <w:rPr>
                <w:rStyle w:val="Hyperlink"/>
                <w:noProof/>
              </w:rPr>
              <w:fldChar w:fldCharType="begin"/>
            </w:r>
            <w:r w:rsidRPr="00326B64">
              <w:rPr>
                <w:rStyle w:val="Hyperlink"/>
                <w:noProof/>
              </w:rPr>
              <w:instrText xml:space="preserve"> </w:instrText>
            </w:r>
            <w:r>
              <w:rPr>
                <w:noProof/>
              </w:rPr>
              <w:instrText>HYPERLINK \l "_Toc187837598"</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3.0</w:t>
            </w:r>
            <w:r>
              <w:rPr>
                <w:rFonts w:eastAsiaTheme="minorEastAsia"/>
                <w:noProof/>
                <w:kern w:val="2"/>
                <w:szCs w:val="24"/>
                <w14:ligatures w14:val="standardContextual"/>
              </w:rPr>
              <w:tab/>
            </w:r>
            <w:r w:rsidRPr="00326B64">
              <w:rPr>
                <w:rStyle w:val="Hyperlink"/>
                <w:noProof/>
              </w:rPr>
              <w:t>Data Submission Timeline</w:t>
            </w:r>
            <w:r>
              <w:rPr>
                <w:noProof/>
                <w:webHidden/>
              </w:rPr>
              <w:tab/>
            </w:r>
            <w:r>
              <w:rPr>
                <w:noProof/>
                <w:webHidden/>
              </w:rPr>
              <w:fldChar w:fldCharType="begin"/>
            </w:r>
            <w:r>
              <w:rPr>
                <w:noProof/>
                <w:webHidden/>
              </w:rPr>
              <w:instrText xml:space="preserve"> PAGEREF _Toc187837598 \h </w:instrText>
            </w:r>
          </w:ins>
          <w:r>
            <w:rPr>
              <w:noProof/>
              <w:webHidden/>
            </w:rPr>
          </w:r>
          <w:r>
            <w:rPr>
              <w:noProof/>
              <w:webHidden/>
            </w:rPr>
            <w:fldChar w:fldCharType="separate"/>
          </w:r>
          <w:ins w:id="20" w:author="Author">
            <w:r>
              <w:rPr>
                <w:noProof/>
                <w:webHidden/>
              </w:rPr>
              <w:t>4</w:t>
            </w:r>
            <w:r>
              <w:rPr>
                <w:noProof/>
                <w:webHidden/>
              </w:rPr>
              <w:fldChar w:fldCharType="end"/>
            </w:r>
            <w:r w:rsidRPr="00326B64">
              <w:rPr>
                <w:rStyle w:val="Hyperlink"/>
                <w:noProof/>
              </w:rPr>
              <w:fldChar w:fldCharType="end"/>
            </w:r>
          </w:ins>
        </w:p>
        <w:p w14:paraId="0F717BC4" w14:textId="73CA7B93" w:rsidR="00592BC6" w:rsidRDefault="00592BC6">
          <w:pPr>
            <w:pStyle w:val="TOC1"/>
            <w:rPr>
              <w:ins w:id="21" w:author="Author"/>
              <w:rFonts w:eastAsiaTheme="minorEastAsia"/>
              <w:noProof/>
              <w:kern w:val="2"/>
              <w:szCs w:val="24"/>
              <w14:ligatures w14:val="standardContextual"/>
            </w:rPr>
          </w:pPr>
          <w:ins w:id="22" w:author="Author">
            <w:r w:rsidRPr="00326B64">
              <w:rPr>
                <w:rStyle w:val="Hyperlink"/>
                <w:noProof/>
              </w:rPr>
              <w:fldChar w:fldCharType="begin"/>
            </w:r>
            <w:r w:rsidRPr="00326B64">
              <w:rPr>
                <w:rStyle w:val="Hyperlink"/>
                <w:noProof/>
              </w:rPr>
              <w:instrText xml:space="preserve"> </w:instrText>
            </w:r>
            <w:r>
              <w:rPr>
                <w:noProof/>
              </w:rPr>
              <w:instrText>HYPERLINK \l "_Toc187837599"</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4.0</w:t>
            </w:r>
            <w:r>
              <w:rPr>
                <w:rFonts w:eastAsiaTheme="minorEastAsia"/>
                <w:noProof/>
                <w:kern w:val="2"/>
                <w:szCs w:val="24"/>
                <w14:ligatures w14:val="standardContextual"/>
              </w:rPr>
              <w:tab/>
            </w:r>
            <w:r w:rsidRPr="00326B64">
              <w:rPr>
                <w:rStyle w:val="Hyperlink"/>
                <w:noProof/>
              </w:rPr>
              <w:t>Eligibility Criteria and Data Submission Process</w:t>
            </w:r>
            <w:r>
              <w:rPr>
                <w:noProof/>
                <w:webHidden/>
              </w:rPr>
              <w:tab/>
            </w:r>
            <w:r>
              <w:rPr>
                <w:noProof/>
                <w:webHidden/>
              </w:rPr>
              <w:fldChar w:fldCharType="begin"/>
            </w:r>
            <w:r>
              <w:rPr>
                <w:noProof/>
                <w:webHidden/>
              </w:rPr>
              <w:instrText xml:space="preserve"> PAGEREF _Toc187837599 \h </w:instrText>
            </w:r>
          </w:ins>
          <w:r>
            <w:rPr>
              <w:noProof/>
              <w:webHidden/>
            </w:rPr>
          </w:r>
          <w:r>
            <w:rPr>
              <w:noProof/>
              <w:webHidden/>
            </w:rPr>
            <w:fldChar w:fldCharType="separate"/>
          </w:r>
          <w:ins w:id="23" w:author="Author">
            <w:r>
              <w:rPr>
                <w:noProof/>
                <w:webHidden/>
              </w:rPr>
              <w:t>4</w:t>
            </w:r>
            <w:r>
              <w:rPr>
                <w:noProof/>
                <w:webHidden/>
              </w:rPr>
              <w:fldChar w:fldCharType="end"/>
            </w:r>
            <w:r w:rsidRPr="00326B64">
              <w:rPr>
                <w:rStyle w:val="Hyperlink"/>
                <w:noProof/>
              </w:rPr>
              <w:fldChar w:fldCharType="end"/>
            </w:r>
          </w:ins>
        </w:p>
        <w:p w14:paraId="0FA5B804" w14:textId="45CCE559" w:rsidR="00592BC6" w:rsidRDefault="00592BC6">
          <w:pPr>
            <w:pStyle w:val="TOC2"/>
            <w:rPr>
              <w:ins w:id="24" w:author="Author"/>
              <w:rFonts w:eastAsiaTheme="minorEastAsia"/>
              <w:noProof/>
              <w:kern w:val="2"/>
              <w:sz w:val="24"/>
              <w:szCs w:val="24"/>
              <w14:ligatures w14:val="standardContextual"/>
            </w:rPr>
          </w:pPr>
          <w:ins w:id="25" w:author="Author">
            <w:r w:rsidRPr="00326B64">
              <w:rPr>
                <w:rStyle w:val="Hyperlink"/>
                <w:noProof/>
              </w:rPr>
              <w:fldChar w:fldCharType="begin"/>
            </w:r>
            <w:r w:rsidRPr="00326B64">
              <w:rPr>
                <w:rStyle w:val="Hyperlink"/>
                <w:noProof/>
              </w:rPr>
              <w:instrText xml:space="preserve"> </w:instrText>
            </w:r>
            <w:r>
              <w:rPr>
                <w:noProof/>
              </w:rPr>
              <w:instrText>HYPERLINK \l "_Toc187837600"</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4.1</w:t>
            </w:r>
            <w:r>
              <w:rPr>
                <w:rFonts w:eastAsiaTheme="minorEastAsia"/>
                <w:noProof/>
                <w:kern w:val="2"/>
                <w:sz w:val="24"/>
                <w:szCs w:val="24"/>
                <w14:ligatures w14:val="standardContextual"/>
              </w:rPr>
              <w:tab/>
            </w:r>
            <w:r w:rsidRPr="00326B64">
              <w:rPr>
                <w:rStyle w:val="Hyperlink"/>
                <w:noProof/>
              </w:rPr>
              <w:t>Eligibility Criteria and Data Submission Process for Conventional Generators</w:t>
            </w:r>
            <w:r>
              <w:rPr>
                <w:noProof/>
                <w:webHidden/>
              </w:rPr>
              <w:tab/>
            </w:r>
            <w:r>
              <w:rPr>
                <w:noProof/>
                <w:webHidden/>
              </w:rPr>
              <w:fldChar w:fldCharType="begin"/>
            </w:r>
            <w:r>
              <w:rPr>
                <w:noProof/>
                <w:webHidden/>
              </w:rPr>
              <w:instrText xml:space="preserve"> PAGEREF _Toc187837600 \h </w:instrText>
            </w:r>
          </w:ins>
          <w:r>
            <w:rPr>
              <w:noProof/>
              <w:webHidden/>
            </w:rPr>
          </w:r>
          <w:r>
            <w:rPr>
              <w:noProof/>
              <w:webHidden/>
            </w:rPr>
            <w:fldChar w:fldCharType="separate"/>
          </w:r>
          <w:ins w:id="26" w:author="Author">
            <w:r>
              <w:rPr>
                <w:noProof/>
                <w:webHidden/>
              </w:rPr>
              <w:t>4</w:t>
            </w:r>
            <w:r>
              <w:rPr>
                <w:noProof/>
                <w:webHidden/>
              </w:rPr>
              <w:fldChar w:fldCharType="end"/>
            </w:r>
            <w:r w:rsidRPr="00326B64">
              <w:rPr>
                <w:rStyle w:val="Hyperlink"/>
                <w:noProof/>
              </w:rPr>
              <w:fldChar w:fldCharType="end"/>
            </w:r>
          </w:ins>
        </w:p>
        <w:p w14:paraId="63913290" w14:textId="377E90EC" w:rsidR="00592BC6" w:rsidRDefault="00592BC6">
          <w:pPr>
            <w:pStyle w:val="TOC3"/>
            <w:rPr>
              <w:ins w:id="27" w:author="Author"/>
              <w:rFonts w:eastAsiaTheme="minorEastAsia"/>
              <w:noProof/>
              <w:kern w:val="2"/>
              <w:sz w:val="24"/>
              <w:szCs w:val="24"/>
              <w14:ligatures w14:val="standardContextual"/>
            </w:rPr>
          </w:pPr>
          <w:ins w:id="28" w:author="Author">
            <w:r w:rsidRPr="00326B64">
              <w:rPr>
                <w:rStyle w:val="Hyperlink"/>
                <w:noProof/>
              </w:rPr>
              <w:fldChar w:fldCharType="begin"/>
            </w:r>
            <w:r w:rsidRPr="00326B64">
              <w:rPr>
                <w:rStyle w:val="Hyperlink"/>
                <w:noProof/>
              </w:rPr>
              <w:instrText xml:space="preserve"> </w:instrText>
            </w:r>
            <w:r>
              <w:rPr>
                <w:noProof/>
              </w:rPr>
              <w:instrText>HYPERLINK \l "_Toc187837601"</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4.1.1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_Toc187837601 \h </w:instrText>
            </w:r>
          </w:ins>
          <w:r>
            <w:rPr>
              <w:noProof/>
              <w:webHidden/>
            </w:rPr>
          </w:r>
          <w:r>
            <w:rPr>
              <w:noProof/>
              <w:webHidden/>
            </w:rPr>
            <w:fldChar w:fldCharType="separate"/>
          </w:r>
          <w:ins w:id="29" w:author="Author">
            <w:r>
              <w:rPr>
                <w:noProof/>
                <w:webHidden/>
              </w:rPr>
              <w:t>4</w:t>
            </w:r>
            <w:r>
              <w:rPr>
                <w:noProof/>
                <w:webHidden/>
              </w:rPr>
              <w:fldChar w:fldCharType="end"/>
            </w:r>
            <w:r w:rsidRPr="00326B64">
              <w:rPr>
                <w:rStyle w:val="Hyperlink"/>
                <w:noProof/>
              </w:rPr>
              <w:fldChar w:fldCharType="end"/>
            </w:r>
          </w:ins>
        </w:p>
        <w:p w14:paraId="544DB898" w14:textId="6ABD97BE" w:rsidR="00592BC6" w:rsidRDefault="00592BC6">
          <w:pPr>
            <w:pStyle w:val="TOC3"/>
            <w:rPr>
              <w:ins w:id="30" w:author="Author"/>
              <w:rFonts w:eastAsiaTheme="minorEastAsia"/>
              <w:noProof/>
              <w:kern w:val="2"/>
              <w:sz w:val="24"/>
              <w:szCs w:val="24"/>
              <w14:ligatures w14:val="standardContextual"/>
            </w:rPr>
          </w:pPr>
          <w:ins w:id="31" w:author="Author">
            <w:r w:rsidRPr="00326B64">
              <w:rPr>
                <w:rStyle w:val="Hyperlink"/>
                <w:noProof/>
              </w:rPr>
              <w:fldChar w:fldCharType="begin"/>
            </w:r>
            <w:r w:rsidRPr="00326B64">
              <w:rPr>
                <w:rStyle w:val="Hyperlink"/>
                <w:noProof/>
              </w:rPr>
              <w:instrText xml:space="preserve"> </w:instrText>
            </w:r>
            <w:r>
              <w:rPr>
                <w:noProof/>
              </w:rPr>
              <w:instrText>HYPERLINK \l "_Toc187837602"</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4.1.2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_Toc187837602 \h </w:instrText>
            </w:r>
          </w:ins>
          <w:r>
            <w:rPr>
              <w:noProof/>
              <w:webHidden/>
            </w:rPr>
          </w:r>
          <w:r>
            <w:rPr>
              <w:noProof/>
              <w:webHidden/>
            </w:rPr>
            <w:fldChar w:fldCharType="separate"/>
          </w:r>
          <w:ins w:id="32" w:author="Author">
            <w:r>
              <w:rPr>
                <w:noProof/>
                <w:webHidden/>
              </w:rPr>
              <w:t>4</w:t>
            </w:r>
            <w:r>
              <w:rPr>
                <w:noProof/>
                <w:webHidden/>
              </w:rPr>
              <w:fldChar w:fldCharType="end"/>
            </w:r>
            <w:r w:rsidRPr="00326B64">
              <w:rPr>
                <w:rStyle w:val="Hyperlink"/>
                <w:noProof/>
              </w:rPr>
              <w:fldChar w:fldCharType="end"/>
            </w:r>
          </w:ins>
        </w:p>
        <w:p w14:paraId="44AF89D7" w14:textId="0514BAA1" w:rsidR="00592BC6" w:rsidRDefault="00592BC6">
          <w:pPr>
            <w:pStyle w:val="TOC3"/>
            <w:rPr>
              <w:ins w:id="33" w:author="Author"/>
              <w:rFonts w:eastAsiaTheme="minorEastAsia"/>
              <w:noProof/>
              <w:kern w:val="2"/>
              <w:sz w:val="24"/>
              <w:szCs w:val="24"/>
              <w14:ligatures w14:val="standardContextual"/>
            </w:rPr>
          </w:pPr>
          <w:ins w:id="34" w:author="Author">
            <w:r w:rsidRPr="00326B64">
              <w:rPr>
                <w:rStyle w:val="Hyperlink"/>
                <w:noProof/>
              </w:rPr>
              <w:fldChar w:fldCharType="begin"/>
            </w:r>
            <w:r w:rsidRPr="00326B64">
              <w:rPr>
                <w:rStyle w:val="Hyperlink"/>
                <w:noProof/>
              </w:rPr>
              <w:instrText xml:space="preserve"> </w:instrText>
            </w:r>
            <w:r>
              <w:rPr>
                <w:noProof/>
              </w:rPr>
              <w:instrText>HYPERLINK \l "_Toc187837603"</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4.1.3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_Toc187837603 \h </w:instrText>
            </w:r>
          </w:ins>
          <w:r>
            <w:rPr>
              <w:noProof/>
              <w:webHidden/>
            </w:rPr>
          </w:r>
          <w:r>
            <w:rPr>
              <w:noProof/>
              <w:webHidden/>
            </w:rPr>
            <w:fldChar w:fldCharType="separate"/>
          </w:r>
          <w:ins w:id="35" w:author="Author">
            <w:r>
              <w:rPr>
                <w:noProof/>
                <w:webHidden/>
              </w:rPr>
              <w:t>5</w:t>
            </w:r>
            <w:r>
              <w:rPr>
                <w:noProof/>
                <w:webHidden/>
              </w:rPr>
              <w:fldChar w:fldCharType="end"/>
            </w:r>
            <w:r w:rsidRPr="00326B64">
              <w:rPr>
                <w:rStyle w:val="Hyperlink"/>
                <w:noProof/>
              </w:rPr>
              <w:fldChar w:fldCharType="end"/>
            </w:r>
          </w:ins>
        </w:p>
        <w:p w14:paraId="1D47E928" w14:textId="3D798CDD" w:rsidR="00592BC6" w:rsidRDefault="00592BC6">
          <w:pPr>
            <w:pStyle w:val="TOC3"/>
            <w:rPr>
              <w:ins w:id="36" w:author="Author"/>
              <w:rFonts w:eastAsiaTheme="minorEastAsia"/>
              <w:noProof/>
              <w:kern w:val="2"/>
              <w:sz w:val="24"/>
              <w:szCs w:val="24"/>
              <w14:ligatures w14:val="standardContextual"/>
            </w:rPr>
          </w:pPr>
          <w:ins w:id="37" w:author="Author">
            <w:r w:rsidRPr="00326B64">
              <w:rPr>
                <w:rStyle w:val="Hyperlink"/>
                <w:noProof/>
              </w:rPr>
              <w:fldChar w:fldCharType="begin"/>
            </w:r>
            <w:r w:rsidRPr="00326B64">
              <w:rPr>
                <w:rStyle w:val="Hyperlink"/>
                <w:noProof/>
              </w:rPr>
              <w:instrText xml:space="preserve"> </w:instrText>
            </w:r>
            <w:r>
              <w:rPr>
                <w:noProof/>
              </w:rPr>
              <w:instrText>HYPERLINK \l "_Toc187837604"</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4.1.4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_Toc187837604 \h </w:instrText>
            </w:r>
          </w:ins>
          <w:r>
            <w:rPr>
              <w:noProof/>
              <w:webHidden/>
            </w:rPr>
          </w:r>
          <w:r>
            <w:rPr>
              <w:noProof/>
              <w:webHidden/>
            </w:rPr>
            <w:fldChar w:fldCharType="separate"/>
          </w:r>
          <w:ins w:id="38" w:author="Author">
            <w:r>
              <w:rPr>
                <w:noProof/>
                <w:webHidden/>
              </w:rPr>
              <w:t>5</w:t>
            </w:r>
            <w:r>
              <w:rPr>
                <w:noProof/>
                <w:webHidden/>
              </w:rPr>
              <w:fldChar w:fldCharType="end"/>
            </w:r>
            <w:r w:rsidRPr="00326B64">
              <w:rPr>
                <w:rStyle w:val="Hyperlink"/>
                <w:noProof/>
              </w:rPr>
              <w:fldChar w:fldCharType="end"/>
            </w:r>
          </w:ins>
        </w:p>
        <w:p w14:paraId="6AC85428" w14:textId="3E13738E" w:rsidR="00592BC6" w:rsidRDefault="00592BC6">
          <w:pPr>
            <w:pStyle w:val="TOC2"/>
            <w:rPr>
              <w:ins w:id="39" w:author="Author"/>
              <w:rFonts w:eastAsiaTheme="minorEastAsia"/>
              <w:noProof/>
              <w:kern w:val="2"/>
              <w:sz w:val="24"/>
              <w:szCs w:val="24"/>
              <w14:ligatures w14:val="standardContextual"/>
            </w:rPr>
          </w:pPr>
          <w:ins w:id="40" w:author="Author">
            <w:r w:rsidRPr="00326B64">
              <w:rPr>
                <w:rStyle w:val="Hyperlink"/>
                <w:noProof/>
              </w:rPr>
              <w:fldChar w:fldCharType="begin"/>
            </w:r>
            <w:r w:rsidRPr="00326B64">
              <w:rPr>
                <w:rStyle w:val="Hyperlink"/>
                <w:noProof/>
              </w:rPr>
              <w:instrText xml:space="preserve"> </w:instrText>
            </w:r>
            <w:r>
              <w:rPr>
                <w:noProof/>
              </w:rPr>
              <w:instrText>HYPERLINK \l "_Toc187837605"</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4.2</w:t>
            </w:r>
            <w:r>
              <w:rPr>
                <w:rFonts w:eastAsiaTheme="minorEastAsia"/>
                <w:noProof/>
                <w:kern w:val="2"/>
                <w:sz w:val="24"/>
                <w:szCs w:val="24"/>
                <w14:ligatures w14:val="standardContextual"/>
              </w:rPr>
              <w:tab/>
            </w:r>
            <w:r w:rsidRPr="00326B64">
              <w:rPr>
                <w:rStyle w:val="Hyperlink"/>
                <w:noProof/>
              </w:rPr>
              <w:t>Eligibility Criteria and Data Submission Process for Wind Plants</w:t>
            </w:r>
            <w:r>
              <w:rPr>
                <w:noProof/>
                <w:webHidden/>
              </w:rPr>
              <w:tab/>
            </w:r>
            <w:r>
              <w:rPr>
                <w:noProof/>
                <w:webHidden/>
              </w:rPr>
              <w:fldChar w:fldCharType="begin"/>
            </w:r>
            <w:r>
              <w:rPr>
                <w:noProof/>
                <w:webHidden/>
              </w:rPr>
              <w:instrText xml:space="preserve"> PAGEREF _Toc187837605 \h </w:instrText>
            </w:r>
          </w:ins>
          <w:r>
            <w:rPr>
              <w:noProof/>
              <w:webHidden/>
            </w:rPr>
          </w:r>
          <w:r>
            <w:rPr>
              <w:noProof/>
              <w:webHidden/>
            </w:rPr>
            <w:fldChar w:fldCharType="separate"/>
          </w:r>
          <w:ins w:id="41" w:author="Author">
            <w:r>
              <w:rPr>
                <w:noProof/>
                <w:webHidden/>
              </w:rPr>
              <w:t>8</w:t>
            </w:r>
            <w:r>
              <w:rPr>
                <w:noProof/>
                <w:webHidden/>
              </w:rPr>
              <w:fldChar w:fldCharType="end"/>
            </w:r>
            <w:r w:rsidRPr="00326B64">
              <w:rPr>
                <w:rStyle w:val="Hyperlink"/>
                <w:noProof/>
              </w:rPr>
              <w:fldChar w:fldCharType="end"/>
            </w:r>
          </w:ins>
        </w:p>
        <w:p w14:paraId="22517E51" w14:textId="422178F9" w:rsidR="00592BC6" w:rsidRDefault="00592BC6">
          <w:pPr>
            <w:pStyle w:val="TOC3"/>
            <w:rPr>
              <w:ins w:id="42" w:author="Author"/>
              <w:rFonts w:eastAsiaTheme="minorEastAsia"/>
              <w:noProof/>
              <w:kern w:val="2"/>
              <w:sz w:val="24"/>
              <w:szCs w:val="24"/>
              <w14:ligatures w14:val="standardContextual"/>
            </w:rPr>
          </w:pPr>
          <w:ins w:id="43" w:author="Author">
            <w:r w:rsidRPr="00326B64">
              <w:rPr>
                <w:rStyle w:val="Hyperlink"/>
                <w:noProof/>
              </w:rPr>
              <w:fldChar w:fldCharType="begin"/>
            </w:r>
            <w:r w:rsidRPr="00326B64">
              <w:rPr>
                <w:rStyle w:val="Hyperlink"/>
                <w:noProof/>
              </w:rPr>
              <w:instrText xml:space="preserve"> </w:instrText>
            </w:r>
            <w:r>
              <w:rPr>
                <w:noProof/>
              </w:rPr>
              <w:instrText>HYPERLINK \l "_Toc187837606"</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4.2.1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_Toc187837606 \h </w:instrText>
            </w:r>
          </w:ins>
          <w:r>
            <w:rPr>
              <w:noProof/>
              <w:webHidden/>
            </w:rPr>
          </w:r>
          <w:r>
            <w:rPr>
              <w:noProof/>
              <w:webHidden/>
            </w:rPr>
            <w:fldChar w:fldCharType="separate"/>
          </w:r>
          <w:ins w:id="44" w:author="Author">
            <w:r>
              <w:rPr>
                <w:noProof/>
                <w:webHidden/>
              </w:rPr>
              <w:t>8</w:t>
            </w:r>
            <w:r>
              <w:rPr>
                <w:noProof/>
                <w:webHidden/>
              </w:rPr>
              <w:fldChar w:fldCharType="end"/>
            </w:r>
            <w:r w:rsidRPr="00326B64">
              <w:rPr>
                <w:rStyle w:val="Hyperlink"/>
                <w:noProof/>
              </w:rPr>
              <w:fldChar w:fldCharType="end"/>
            </w:r>
          </w:ins>
        </w:p>
        <w:p w14:paraId="2B679F9A" w14:textId="02DAB8DD" w:rsidR="00592BC6" w:rsidRDefault="00592BC6">
          <w:pPr>
            <w:pStyle w:val="TOC3"/>
            <w:rPr>
              <w:ins w:id="45" w:author="Author"/>
              <w:rFonts w:eastAsiaTheme="minorEastAsia"/>
              <w:noProof/>
              <w:kern w:val="2"/>
              <w:sz w:val="24"/>
              <w:szCs w:val="24"/>
              <w14:ligatures w14:val="standardContextual"/>
            </w:rPr>
          </w:pPr>
          <w:ins w:id="46" w:author="Author">
            <w:r w:rsidRPr="00326B64">
              <w:rPr>
                <w:rStyle w:val="Hyperlink"/>
                <w:noProof/>
              </w:rPr>
              <w:fldChar w:fldCharType="begin"/>
            </w:r>
            <w:r w:rsidRPr="00326B64">
              <w:rPr>
                <w:rStyle w:val="Hyperlink"/>
                <w:noProof/>
              </w:rPr>
              <w:instrText xml:space="preserve"> </w:instrText>
            </w:r>
            <w:r>
              <w:rPr>
                <w:noProof/>
              </w:rPr>
              <w:instrText>HYPERLINK \l "_Toc187837607"</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4.2.2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_Toc187837607 \h </w:instrText>
            </w:r>
          </w:ins>
          <w:r>
            <w:rPr>
              <w:noProof/>
              <w:webHidden/>
            </w:rPr>
          </w:r>
          <w:r>
            <w:rPr>
              <w:noProof/>
              <w:webHidden/>
            </w:rPr>
            <w:fldChar w:fldCharType="separate"/>
          </w:r>
          <w:ins w:id="47" w:author="Author">
            <w:r>
              <w:rPr>
                <w:noProof/>
                <w:webHidden/>
              </w:rPr>
              <w:t>8</w:t>
            </w:r>
            <w:r>
              <w:rPr>
                <w:noProof/>
                <w:webHidden/>
              </w:rPr>
              <w:fldChar w:fldCharType="end"/>
            </w:r>
            <w:r w:rsidRPr="00326B64">
              <w:rPr>
                <w:rStyle w:val="Hyperlink"/>
                <w:noProof/>
              </w:rPr>
              <w:fldChar w:fldCharType="end"/>
            </w:r>
          </w:ins>
        </w:p>
        <w:p w14:paraId="416296EF" w14:textId="210F5381" w:rsidR="00592BC6" w:rsidRDefault="00592BC6">
          <w:pPr>
            <w:pStyle w:val="TOC3"/>
            <w:rPr>
              <w:ins w:id="48" w:author="Author"/>
              <w:rFonts w:eastAsiaTheme="minorEastAsia"/>
              <w:noProof/>
              <w:kern w:val="2"/>
              <w:sz w:val="24"/>
              <w:szCs w:val="24"/>
              <w14:ligatures w14:val="standardContextual"/>
            </w:rPr>
          </w:pPr>
          <w:ins w:id="49" w:author="Author">
            <w:r w:rsidRPr="00326B64">
              <w:rPr>
                <w:rStyle w:val="Hyperlink"/>
                <w:noProof/>
              </w:rPr>
              <w:fldChar w:fldCharType="begin"/>
            </w:r>
            <w:r w:rsidRPr="00326B64">
              <w:rPr>
                <w:rStyle w:val="Hyperlink"/>
                <w:noProof/>
              </w:rPr>
              <w:instrText xml:space="preserve"> </w:instrText>
            </w:r>
            <w:r>
              <w:rPr>
                <w:noProof/>
              </w:rPr>
              <w:instrText>HYPERLINK \l "_Toc187837608"</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4.2.3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_Toc187837608 \h </w:instrText>
            </w:r>
          </w:ins>
          <w:r>
            <w:rPr>
              <w:noProof/>
              <w:webHidden/>
            </w:rPr>
          </w:r>
          <w:r>
            <w:rPr>
              <w:noProof/>
              <w:webHidden/>
            </w:rPr>
            <w:fldChar w:fldCharType="separate"/>
          </w:r>
          <w:ins w:id="50" w:author="Author">
            <w:r>
              <w:rPr>
                <w:noProof/>
                <w:webHidden/>
              </w:rPr>
              <w:t>8</w:t>
            </w:r>
            <w:r>
              <w:rPr>
                <w:noProof/>
                <w:webHidden/>
              </w:rPr>
              <w:fldChar w:fldCharType="end"/>
            </w:r>
            <w:r w:rsidRPr="00326B64">
              <w:rPr>
                <w:rStyle w:val="Hyperlink"/>
                <w:noProof/>
              </w:rPr>
              <w:fldChar w:fldCharType="end"/>
            </w:r>
          </w:ins>
        </w:p>
        <w:p w14:paraId="7E452D4E" w14:textId="7DADF1F4" w:rsidR="00592BC6" w:rsidRDefault="00592BC6">
          <w:pPr>
            <w:pStyle w:val="TOC3"/>
            <w:rPr>
              <w:ins w:id="51" w:author="Author"/>
              <w:rFonts w:eastAsiaTheme="minorEastAsia"/>
              <w:noProof/>
              <w:kern w:val="2"/>
              <w:sz w:val="24"/>
              <w:szCs w:val="24"/>
              <w14:ligatures w14:val="standardContextual"/>
            </w:rPr>
          </w:pPr>
          <w:ins w:id="52" w:author="Author">
            <w:r w:rsidRPr="00326B64">
              <w:rPr>
                <w:rStyle w:val="Hyperlink"/>
                <w:noProof/>
              </w:rPr>
              <w:fldChar w:fldCharType="begin"/>
            </w:r>
            <w:r w:rsidRPr="00326B64">
              <w:rPr>
                <w:rStyle w:val="Hyperlink"/>
                <w:noProof/>
              </w:rPr>
              <w:instrText xml:space="preserve"> </w:instrText>
            </w:r>
            <w:r>
              <w:rPr>
                <w:noProof/>
              </w:rPr>
              <w:instrText>HYPERLINK \l "_Toc187837609"</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4.2.4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_Toc187837609 \h </w:instrText>
            </w:r>
          </w:ins>
          <w:r>
            <w:rPr>
              <w:noProof/>
              <w:webHidden/>
            </w:rPr>
          </w:r>
          <w:r>
            <w:rPr>
              <w:noProof/>
              <w:webHidden/>
            </w:rPr>
            <w:fldChar w:fldCharType="separate"/>
          </w:r>
          <w:ins w:id="53" w:author="Author">
            <w:r>
              <w:rPr>
                <w:noProof/>
                <w:webHidden/>
              </w:rPr>
              <w:t>9</w:t>
            </w:r>
            <w:r>
              <w:rPr>
                <w:noProof/>
                <w:webHidden/>
              </w:rPr>
              <w:fldChar w:fldCharType="end"/>
            </w:r>
            <w:r w:rsidRPr="00326B64">
              <w:rPr>
                <w:rStyle w:val="Hyperlink"/>
                <w:noProof/>
              </w:rPr>
              <w:fldChar w:fldCharType="end"/>
            </w:r>
          </w:ins>
        </w:p>
        <w:p w14:paraId="3EE80B69" w14:textId="573B73E7" w:rsidR="00592BC6" w:rsidRDefault="00592BC6">
          <w:pPr>
            <w:pStyle w:val="TOC2"/>
            <w:rPr>
              <w:ins w:id="54" w:author="Author"/>
              <w:rFonts w:eastAsiaTheme="minorEastAsia"/>
              <w:noProof/>
              <w:kern w:val="2"/>
              <w:sz w:val="24"/>
              <w:szCs w:val="24"/>
              <w14:ligatures w14:val="standardContextual"/>
            </w:rPr>
          </w:pPr>
          <w:ins w:id="55" w:author="Author">
            <w:r w:rsidRPr="00326B64">
              <w:rPr>
                <w:rStyle w:val="Hyperlink"/>
                <w:noProof/>
              </w:rPr>
              <w:fldChar w:fldCharType="begin"/>
            </w:r>
            <w:r w:rsidRPr="00326B64">
              <w:rPr>
                <w:rStyle w:val="Hyperlink"/>
                <w:noProof/>
              </w:rPr>
              <w:instrText xml:space="preserve"> </w:instrText>
            </w:r>
            <w:r>
              <w:rPr>
                <w:noProof/>
              </w:rPr>
              <w:instrText>HYPERLINK \l "_Toc187837610"</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4.3</w:t>
            </w:r>
            <w:r>
              <w:rPr>
                <w:rFonts w:eastAsiaTheme="minorEastAsia"/>
                <w:noProof/>
                <w:kern w:val="2"/>
                <w:sz w:val="24"/>
                <w:szCs w:val="24"/>
                <w14:ligatures w14:val="standardContextual"/>
              </w:rPr>
              <w:tab/>
            </w:r>
            <w:r w:rsidRPr="00326B64">
              <w:rPr>
                <w:rStyle w:val="Hyperlink"/>
                <w:noProof/>
              </w:rPr>
              <w:t>Eligibility Criteria and Data Submission Process for Solar Plants</w:t>
            </w:r>
            <w:r>
              <w:rPr>
                <w:noProof/>
                <w:webHidden/>
              </w:rPr>
              <w:tab/>
            </w:r>
            <w:r>
              <w:rPr>
                <w:noProof/>
                <w:webHidden/>
              </w:rPr>
              <w:fldChar w:fldCharType="begin"/>
            </w:r>
            <w:r>
              <w:rPr>
                <w:noProof/>
                <w:webHidden/>
              </w:rPr>
              <w:instrText xml:space="preserve"> PAGEREF _Toc187837610 \h </w:instrText>
            </w:r>
          </w:ins>
          <w:r>
            <w:rPr>
              <w:noProof/>
              <w:webHidden/>
            </w:rPr>
          </w:r>
          <w:r>
            <w:rPr>
              <w:noProof/>
              <w:webHidden/>
            </w:rPr>
            <w:fldChar w:fldCharType="separate"/>
          </w:r>
          <w:ins w:id="56" w:author="Author">
            <w:r>
              <w:rPr>
                <w:noProof/>
                <w:webHidden/>
              </w:rPr>
              <w:t>10</w:t>
            </w:r>
            <w:r>
              <w:rPr>
                <w:noProof/>
                <w:webHidden/>
              </w:rPr>
              <w:fldChar w:fldCharType="end"/>
            </w:r>
            <w:r w:rsidRPr="00326B64">
              <w:rPr>
                <w:rStyle w:val="Hyperlink"/>
                <w:noProof/>
              </w:rPr>
              <w:fldChar w:fldCharType="end"/>
            </w:r>
          </w:ins>
        </w:p>
        <w:p w14:paraId="670AA192" w14:textId="4C04D2FB" w:rsidR="00592BC6" w:rsidRDefault="00592BC6">
          <w:pPr>
            <w:pStyle w:val="TOC3"/>
            <w:rPr>
              <w:ins w:id="57" w:author="Author"/>
              <w:rFonts w:eastAsiaTheme="minorEastAsia"/>
              <w:noProof/>
              <w:kern w:val="2"/>
              <w:sz w:val="24"/>
              <w:szCs w:val="24"/>
              <w14:ligatures w14:val="standardContextual"/>
            </w:rPr>
          </w:pPr>
          <w:ins w:id="58" w:author="Author">
            <w:r w:rsidRPr="00326B64">
              <w:rPr>
                <w:rStyle w:val="Hyperlink"/>
                <w:noProof/>
              </w:rPr>
              <w:fldChar w:fldCharType="begin"/>
            </w:r>
            <w:r w:rsidRPr="00326B64">
              <w:rPr>
                <w:rStyle w:val="Hyperlink"/>
                <w:noProof/>
              </w:rPr>
              <w:instrText xml:space="preserve"> </w:instrText>
            </w:r>
            <w:r>
              <w:rPr>
                <w:noProof/>
              </w:rPr>
              <w:instrText>HYPERLINK \l "_Toc187837611"</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4.3.1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_Toc187837611 \h </w:instrText>
            </w:r>
          </w:ins>
          <w:r>
            <w:rPr>
              <w:noProof/>
              <w:webHidden/>
            </w:rPr>
          </w:r>
          <w:r>
            <w:rPr>
              <w:noProof/>
              <w:webHidden/>
            </w:rPr>
            <w:fldChar w:fldCharType="separate"/>
          </w:r>
          <w:ins w:id="59" w:author="Author">
            <w:r>
              <w:rPr>
                <w:noProof/>
                <w:webHidden/>
              </w:rPr>
              <w:t>10</w:t>
            </w:r>
            <w:r>
              <w:rPr>
                <w:noProof/>
                <w:webHidden/>
              </w:rPr>
              <w:fldChar w:fldCharType="end"/>
            </w:r>
            <w:r w:rsidRPr="00326B64">
              <w:rPr>
                <w:rStyle w:val="Hyperlink"/>
                <w:noProof/>
              </w:rPr>
              <w:fldChar w:fldCharType="end"/>
            </w:r>
          </w:ins>
        </w:p>
        <w:p w14:paraId="1DE5437F" w14:textId="61488084" w:rsidR="00592BC6" w:rsidRDefault="00592BC6">
          <w:pPr>
            <w:pStyle w:val="TOC3"/>
            <w:rPr>
              <w:ins w:id="60" w:author="Author"/>
              <w:rFonts w:eastAsiaTheme="minorEastAsia"/>
              <w:noProof/>
              <w:kern w:val="2"/>
              <w:sz w:val="24"/>
              <w:szCs w:val="24"/>
              <w14:ligatures w14:val="standardContextual"/>
            </w:rPr>
          </w:pPr>
          <w:ins w:id="61" w:author="Author">
            <w:r w:rsidRPr="00326B64">
              <w:rPr>
                <w:rStyle w:val="Hyperlink"/>
                <w:noProof/>
              </w:rPr>
              <w:fldChar w:fldCharType="begin"/>
            </w:r>
            <w:r w:rsidRPr="00326B64">
              <w:rPr>
                <w:rStyle w:val="Hyperlink"/>
                <w:noProof/>
              </w:rPr>
              <w:instrText xml:space="preserve"> </w:instrText>
            </w:r>
            <w:r>
              <w:rPr>
                <w:noProof/>
              </w:rPr>
              <w:instrText>HYPERLINK \l "_Toc187837612"</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4.3.2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_Toc187837612 \h </w:instrText>
            </w:r>
          </w:ins>
          <w:r>
            <w:rPr>
              <w:noProof/>
              <w:webHidden/>
            </w:rPr>
          </w:r>
          <w:r>
            <w:rPr>
              <w:noProof/>
              <w:webHidden/>
            </w:rPr>
            <w:fldChar w:fldCharType="separate"/>
          </w:r>
          <w:ins w:id="62" w:author="Author">
            <w:r>
              <w:rPr>
                <w:noProof/>
                <w:webHidden/>
              </w:rPr>
              <w:t>11</w:t>
            </w:r>
            <w:r>
              <w:rPr>
                <w:noProof/>
                <w:webHidden/>
              </w:rPr>
              <w:fldChar w:fldCharType="end"/>
            </w:r>
            <w:r w:rsidRPr="00326B64">
              <w:rPr>
                <w:rStyle w:val="Hyperlink"/>
                <w:noProof/>
              </w:rPr>
              <w:fldChar w:fldCharType="end"/>
            </w:r>
          </w:ins>
        </w:p>
        <w:p w14:paraId="7F5B105C" w14:textId="2C2AEE5B" w:rsidR="00592BC6" w:rsidRDefault="00592BC6">
          <w:pPr>
            <w:pStyle w:val="TOC3"/>
            <w:rPr>
              <w:ins w:id="63" w:author="Author"/>
              <w:rFonts w:eastAsiaTheme="minorEastAsia"/>
              <w:noProof/>
              <w:kern w:val="2"/>
              <w:sz w:val="24"/>
              <w:szCs w:val="24"/>
              <w14:ligatures w14:val="standardContextual"/>
            </w:rPr>
          </w:pPr>
          <w:ins w:id="64" w:author="Author">
            <w:r w:rsidRPr="00326B64">
              <w:rPr>
                <w:rStyle w:val="Hyperlink"/>
                <w:noProof/>
              </w:rPr>
              <w:fldChar w:fldCharType="begin"/>
            </w:r>
            <w:r w:rsidRPr="00326B64">
              <w:rPr>
                <w:rStyle w:val="Hyperlink"/>
                <w:noProof/>
              </w:rPr>
              <w:instrText xml:space="preserve"> </w:instrText>
            </w:r>
            <w:r>
              <w:rPr>
                <w:noProof/>
              </w:rPr>
              <w:instrText>HYPERLINK \l "_Toc187837613"</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4.3.3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_Toc187837613 \h </w:instrText>
            </w:r>
          </w:ins>
          <w:r>
            <w:rPr>
              <w:noProof/>
              <w:webHidden/>
            </w:rPr>
          </w:r>
          <w:r>
            <w:rPr>
              <w:noProof/>
              <w:webHidden/>
            </w:rPr>
            <w:fldChar w:fldCharType="separate"/>
          </w:r>
          <w:ins w:id="65" w:author="Author">
            <w:r>
              <w:rPr>
                <w:noProof/>
                <w:webHidden/>
              </w:rPr>
              <w:t>11</w:t>
            </w:r>
            <w:r>
              <w:rPr>
                <w:noProof/>
                <w:webHidden/>
              </w:rPr>
              <w:fldChar w:fldCharType="end"/>
            </w:r>
            <w:r w:rsidRPr="00326B64">
              <w:rPr>
                <w:rStyle w:val="Hyperlink"/>
                <w:noProof/>
              </w:rPr>
              <w:fldChar w:fldCharType="end"/>
            </w:r>
          </w:ins>
        </w:p>
        <w:p w14:paraId="638FA696" w14:textId="163EB6CB" w:rsidR="00592BC6" w:rsidRDefault="00592BC6">
          <w:pPr>
            <w:pStyle w:val="TOC3"/>
            <w:rPr>
              <w:ins w:id="66" w:author="Author"/>
              <w:rFonts w:eastAsiaTheme="minorEastAsia"/>
              <w:noProof/>
              <w:kern w:val="2"/>
              <w:sz w:val="24"/>
              <w:szCs w:val="24"/>
              <w14:ligatures w14:val="standardContextual"/>
            </w:rPr>
          </w:pPr>
          <w:ins w:id="67" w:author="Author">
            <w:r w:rsidRPr="00326B64">
              <w:rPr>
                <w:rStyle w:val="Hyperlink"/>
                <w:noProof/>
              </w:rPr>
              <w:fldChar w:fldCharType="begin"/>
            </w:r>
            <w:r w:rsidRPr="00326B64">
              <w:rPr>
                <w:rStyle w:val="Hyperlink"/>
                <w:noProof/>
              </w:rPr>
              <w:instrText xml:space="preserve"> </w:instrText>
            </w:r>
            <w:r>
              <w:rPr>
                <w:noProof/>
              </w:rPr>
              <w:instrText>HYPERLINK \l "_Toc187837614"</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4.3.4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_Toc187837614 \h </w:instrText>
            </w:r>
          </w:ins>
          <w:r>
            <w:rPr>
              <w:noProof/>
              <w:webHidden/>
            </w:rPr>
          </w:r>
          <w:r>
            <w:rPr>
              <w:noProof/>
              <w:webHidden/>
            </w:rPr>
            <w:fldChar w:fldCharType="separate"/>
          </w:r>
          <w:ins w:id="68" w:author="Author">
            <w:r>
              <w:rPr>
                <w:noProof/>
                <w:webHidden/>
              </w:rPr>
              <w:t>11</w:t>
            </w:r>
            <w:r>
              <w:rPr>
                <w:noProof/>
                <w:webHidden/>
              </w:rPr>
              <w:fldChar w:fldCharType="end"/>
            </w:r>
            <w:r w:rsidRPr="00326B64">
              <w:rPr>
                <w:rStyle w:val="Hyperlink"/>
                <w:noProof/>
              </w:rPr>
              <w:fldChar w:fldCharType="end"/>
            </w:r>
          </w:ins>
        </w:p>
        <w:p w14:paraId="18F6AA6D" w14:textId="2380F160" w:rsidR="00592BC6" w:rsidRDefault="00592BC6">
          <w:pPr>
            <w:pStyle w:val="TOC2"/>
            <w:rPr>
              <w:ins w:id="69" w:author="Author"/>
              <w:rFonts w:eastAsiaTheme="minorEastAsia"/>
              <w:noProof/>
              <w:kern w:val="2"/>
              <w:sz w:val="24"/>
              <w:szCs w:val="24"/>
              <w14:ligatures w14:val="standardContextual"/>
            </w:rPr>
          </w:pPr>
          <w:ins w:id="70" w:author="Author">
            <w:r w:rsidRPr="00326B64">
              <w:rPr>
                <w:rStyle w:val="Hyperlink"/>
                <w:noProof/>
              </w:rPr>
              <w:fldChar w:fldCharType="begin"/>
            </w:r>
            <w:r w:rsidRPr="00326B64">
              <w:rPr>
                <w:rStyle w:val="Hyperlink"/>
                <w:noProof/>
              </w:rPr>
              <w:instrText xml:space="preserve"> </w:instrText>
            </w:r>
            <w:r>
              <w:rPr>
                <w:noProof/>
              </w:rPr>
              <w:instrText>HYPERLINK \l "_Toc187837615"</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4.4</w:t>
            </w:r>
            <w:r>
              <w:rPr>
                <w:rFonts w:eastAsiaTheme="minorEastAsia"/>
                <w:noProof/>
                <w:kern w:val="2"/>
                <w:sz w:val="24"/>
                <w:szCs w:val="24"/>
                <w14:ligatures w14:val="standardContextual"/>
              </w:rPr>
              <w:tab/>
            </w:r>
            <w:r w:rsidRPr="00326B64">
              <w:rPr>
                <w:rStyle w:val="Hyperlink"/>
                <w:noProof/>
              </w:rPr>
              <w:t>Energy Storage Plants</w:t>
            </w:r>
            <w:r>
              <w:rPr>
                <w:noProof/>
                <w:webHidden/>
              </w:rPr>
              <w:tab/>
            </w:r>
            <w:r>
              <w:rPr>
                <w:noProof/>
                <w:webHidden/>
              </w:rPr>
              <w:fldChar w:fldCharType="begin"/>
            </w:r>
            <w:r>
              <w:rPr>
                <w:noProof/>
                <w:webHidden/>
              </w:rPr>
              <w:instrText xml:space="preserve"> PAGEREF _Toc187837615 \h </w:instrText>
            </w:r>
          </w:ins>
          <w:r>
            <w:rPr>
              <w:noProof/>
              <w:webHidden/>
            </w:rPr>
          </w:r>
          <w:r>
            <w:rPr>
              <w:noProof/>
              <w:webHidden/>
            </w:rPr>
            <w:fldChar w:fldCharType="separate"/>
          </w:r>
          <w:ins w:id="71" w:author="Author">
            <w:r>
              <w:rPr>
                <w:noProof/>
                <w:webHidden/>
              </w:rPr>
              <w:t>13</w:t>
            </w:r>
            <w:r>
              <w:rPr>
                <w:noProof/>
                <w:webHidden/>
              </w:rPr>
              <w:fldChar w:fldCharType="end"/>
            </w:r>
            <w:r w:rsidRPr="00326B64">
              <w:rPr>
                <w:rStyle w:val="Hyperlink"/>
                <w:noProof/>
              </w:rPr>
              <w:fldChar w:fldCharType="end"/>
            </w:r>
          </w:ins>
        </w:p>
        <w:p w14:paraId="49F4DA95" w14:textId="59B90196" w:rsidR="00592BC6" w:rsidRDefault="00592BC6">
          <w:pPr>
            <w:pStyle w:val="TOC2"/>
            <w:rPr>
              <w:ins w:id="72" w:author="Author"/>
              <w:rFonts w:eastAsiaTheme="minorEastAsia"/>
              <w:noProof/>
              <w:kern w:val="2"/>
              <w:sz w:val="24"/>
              <w:szCs w:val="24"/>
              <w14:ligatures w14:val="standardContextual"/>
            </w:rPr>
          </w:pPr>
          <w:ins w:id="73" w:author="Author">
            <w:r w:rsidRPr="00326B64">
              <w:rPr>
                <w:rStyle w:val="Hyperlink"/>
                <w:noProof/>
              </w:rPr>
              <w:fldChar w:fldCharType="begin"/>
            </w:r>
            <w:r w:rsidRPr="00326B64">
              <w:rPr>
                <w:rStyle w:val="Hyperlink"/>
                <w:noProof/>
              </w:rPr>
              <w:instrText xml:space="preserve"> </w:instrText>
            </w:r>
            <w:r>
              <w:rPr>
                <w:noProof/>
              </w:rPr>
              <w:instrText>HYPERLINK \l "_Toc187837616"</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noProof/>
              </w:rPr>
              <w:t>4.5</w:t>
            </w:r>
            <w:r>
              <w:rPr>
                <w:rFonts w:eastAsiaTheme="minorEastAsia"/>
                <w:noProof/>
                <w:kern w:val="2"/>
                <w:sz w:val="24"/>
                <w:szCs w:val="24"/>
                <w14:ligatures w14:val="standardContextual"/>
              </w:rPr>
              <w:tab/>
            </w:r>
            <w:r w:rsidRPr="00326B64">
              <w:rPr>
                <w:rStyle w:val="Hyperlink"/>
                <w:noProof/>
              </w:rPr>
              <w:t>ISO Data Validation</w:t>
            </w:r>
            <w:r>
              <w:rPr>
                <w:noProof/>
                <w:webHidden/>
              </w:rPr>
              <w:tab/>
            </w:r>
            <w:r>
              <w:rPr>
                <w:noProof/>
                <w:webHidden/>
              </w:rPr>
              <w:fldChar w:fldCharType="begin"/>
            </w:r>
            <w:r>
              <w:rPr>
                <w:noProof/>
                <w:webHidden/>
              </w:rPr>
              <w:instrText xml:space="preserve"> PAGEREF _Toc187837616 \h </w:instrText>
            </w:r>
          </w:ins>
          <w:r>
            <w:rPr>
              <w:noProof/>
              <w:webHidden/>
            </w:rPr>
          </w:r>
          <w:r>
            <w:rPr>
              <w:noProof/>
              <w:webHidden/>
            </w:rPr>
            <w:fldChar w:fldCharType="separate"/>
          </w:r>
          <w:ins w:id="74" w:author="Author">
            <w:r>
              <w:rPr>
                <w:noProof/>
                <w:webHidden/>
              </w:rPr>
              <w:t>13</w:t>
            </w:r>
            <w:r>
              <w:rPr>
                <w:noProof/>
                <w:webHidden/>
              </w:rPr>
              <w:fldChar w:fldCharType="end"/>
            </w:r>
            <w:r w:rsidRPr="00326B64">
              <w:rPr>
                <w:rStyle w:val="Hyperlink"/>
                <w:noProof/>
              </w:rPr>
              <w:fldChar w:fldCharType="end"/>
            </w:r>
          </w:ins>
        </w:p>
        <w:p w14:paraId="51726ECE" w14:textId="1F9311BB" w:rsidR="00592BC6" w:rsidRDefault="00592BC6">
          <w:pPr>
            <w:pStyle w:val="TOC1"/>
            <w:rPr>
              <w:ins w:id="75" w:author="Author"/>
              <w:rFonts w:eastAsiaTheme="minorEastAsia"/>
              <w:noProof/>
              <w:kern w:val="2"/>
              <w:szCs w:val="24"/>
              <w14:ligatures w14:val="standardContextual"/>
            </w:rPr>
          </w:pPr>
          <w:ins w:id="76" w:author="Author">
            <w:r w:rsidRPr="00326B64">
              <w:rPr>
                <w:rStyle w:val="Hyperlink"/>
                <w:noProof/>
              </w:rPr>
              <w:fldChar w:fldCharType="begin"/>
            </w:r>
            <w:r w:rsidRPr="00326B64">
              <w:rPr>
                <w:rStyle w:val="Hyperlink"/>
                <w:noProof/>
              </w:rPr>
              <w:instrText xml:space="preserve"> </w:instrText>
            </w:r>
            <w:r>
              <w:rPr>
                <w:noProof/>
              </w:rPr>
              <w:instrText>HYPERLINK \l "_Toc187837617"</w:instrText>
            </w:r>
            <w:r w:rsidRPr="00326B64">
              <w:rPr>
                <w:rStyle w:val="Hyperlink"/>
                <w:noProof/>
              </w:rPr>
              <w:instrText xml:space="preserve"> </w:instrText>
            </w:r>
            <w:r w:rsidRPr="00326B64">
              <w:rPr>
                <w:rStyle w:val="Hyperlink"/>
                <w:noProof/>
              </w:rPr>
            </w:r>
            <w:r w:rsidRPr="00326B64">
              <w:rPr>
                <w:rStyle w:val="Hyperlink"/>
                <w:noProof/>
              </w:rPr>
              <w:fldChar w:fldCharType="separate"/>
            </w:r>
            <w:r w:rsidRPr="00326B64">
              <w:rPr>
                <w:rStyle w:val="Hyperlink"/>
                <w:rFonts w:ascii="Calibri" w:hAnsi="Calibri"/>
                <w:noProof/>
              </w:rPr>
              <w:t>5.0</w:t>
            </w:r>
            <w:r>
              <w:rPr>
                <w:rFonts w:eastAsiaTheme="minorEastAsia"/>
                <w:noProof/>
                <w:kern w:val="2"/>
                <w:szCs w:val="24"/>
                <w14:ligatures w14:val="standardContextual"/>
              </w:rPr>
              <w:tab/>
            </w:r>
            <w:r w:rsidRPr="00326B64">
              <w:rPr>
                <w:rStyle w:val="Hyperlink"/>
                <w:noProof/>
              </w:rPr>
              <w:t>Revision History</w:t>
            </w:r>
            <w:r>
              <w:rPr>
                <w:noProof/>
                <w:webHidden/>
              </w:rPr>
              <w:tab/>
            </w:r>
            <w:r>
              <w:rPr>
                <w:noProof/>
                <w:webHidden/>
              </w:rPr>
              <w:fldChar w:fldCharType="begin"/>
            </w:r>
            <w:r>
              <w:rPr>
                <w:noProof/>
                <w:webHidden/>
              </w:rPr>
              <w:instrText xml:space="preserve"> PAGEREF _Toc187837617 \h </w:instrText>
            </w:r>
          </w:ins>
          <w:r>
            <w:rPr>
              <w:noProof/>
              <w:webHidden/>
            </w:rPr>
          </w:r>
          <w:r>
            <w:rPr>
              <w:noProof/>
              <w:webHidden/>
            </w:rPr>
            <w:fldChar w:fldCharType="separate"/>
          </w:r>
          <w:ins w:id="77" w:author="Author">
            <w:r>
              <w:rPr>
                <w:noProof/>
                <w:webHidden/>
              </w:rPr>
              <w:t>13</w:t>
            </w:r>
            <w:r>
              <w:rPr>
                <w:noProof/>
                <w:webHidden/>
              </w:rPr>
              <w:fldChar w:fldCharType="end"/>
            </w:r>
            <w:r w:rsidRPr="00326B64">
              <w:rPr>
                <w:rStyle w:val="Hyperlink"/>
                <w:noProof/>
              </w:rPr>
              <w:fldChar w:fldCharType="end"/>
            </w:r>
          </w:ins>
        </w:p>
        <w:p w14:paraId="16868AD8" w14:textId="2E11A529" w:rsidR="00E27E7F" w:rsidRDefault="00B57532">
          <w:r>
            <w:rPr>
              <w:sz w:val="24"/>
            </w:rPr>
            <w:fldChar w:fldCharType="end"/>
          </w:r>
        </w:p>
      </w:sdtContent>
    </w:sdt>
    <w:p w14:paraId="42893DAF" w14:textId="77777777" w:rsidR="00715B3A" w:rsidRDefault="00715B3A">
      <w:pPr>
        <w:rPr>
          <w:b/>
          <w:sz w:val="24"/>
        </w:rPr>
      </w:pPr>
      <w:r>
        <w:br w:type="page"/>
      </w:r>
    </w:p>
    <w:p w14:paraId="26104BC7" w14:textId="77777777" w:rsidR="0090748D" w:rsidRDefault="0090748D" w:rsidP="001574EA">
      <w:pPr>
        <w:pStyle w:val="Heading1"/>
        <w:tabs>
          <w:tab w:val="clear" w:pos="864"/>
          <w:tab w:val="left" w:pos="720"/>
        </w:tabs>
        <w:ind w:hanging="1314"/>
      </w:pPr>
      <w:bookmarkStart w:id="78" w:name="_Toc526941394"/>
      <w:bookmarkStart w:id="79" w:name="_Toc187837594"/>
      <w:r w:rsidRPr="00844AE1">
        <w:lastRenderedPageBreak/>
        <w:t>Purpose</w:t>
      </w:r>
      <w:bookmarkEnd w:id="78"/>
      <w:bookmarkEnd w:id="79"/>
    </w:p>
    <w:p w14:paraId="28A709B0" w14:textId="151134E8" w:rsidR="00494F80" w:rsidRDefault="000B67C6" w:rsidP="0090748D">
      <w:r>
        <w:t xml:space="preserve">This </w:t>
      </w:r>
      <w:r w:rsidR="00C12A47">
        <w:t>Planning Procedure (PP)</w:t>
      </w:r>
      <w:r>
        <w:t xml:space="preserve"> outlines </w:t>
      </w:r>
      <w:r w:rsidR="00C12A47">
        <w:t>the</w:t>
      </w:r>
      <w:r>
        <w:t xml:space="preserve"> data collection process by which</w:t>
      </w:r>
      <w:r w:rsidR="005A5C09">
        <w:t xml:space="preserve"> a</w:t>
      </w:r>
      <w:r w:rsidR="00405877">
        <w:t xml:space="preserve"> Lead</w:t>
      </w:r>
      <w:r w:rsidR="005A5C09">
        <w:t xml:space="preserve"> Market Participant (</w:t>
      </w:r>
      <w:r w:rsidR="00405877">
        <w:t>L</w:t>
      </w:r>
      <w:r w:rsidR="005A5C09">
        <w:t xml:space="preserve">MP) reports </w:t>
      </w:r>
      <w:r w:rsidR="0036310B">
        <w:t xml:space="preserve">event </w:t>
      </w:r>
      <w:r w:rsidR="000439CB">
        <w:t xml:space="preserve">and performance </w:t>
      </w:r>
      <w:r w:rsidR="005A5C09">
        <w:t xml:space="preserve">data to the ISO New England </w:t>
      </w:r>
      <w:r w:rsidR="00C12A47">
        <w:t xml:space="preserve">(ISO) </w:t>
      </w:r>
      <w:r w:rsidR="005A5C09">
        <w:t>Generating Availability Data System (GADS)</w:t>
      </w:r>
      <w:r w:rsidR="00494F80">
        <w:t>.</w:t>
      </w:r>
      <w:r w:rsidR="005A5C09">
        <w:t xml:space="preserve"> </w:t>
      </w:r>
      <w:r w:rsidR="00C12A47">
        <w:t>This PP establishes the process for the ISO to administer the ISO</w:t>
      </w:r>
      <w:r w:rsidR="00CE5877">
        <w:t xml:space="preserve"> </w:t>
      </w:r>
      <w:r w:rsidR="00C12A47">
        <w:t xml:space="preserve">GADS, validate data </w:t>
      </w:r>
      <w:r w:rsidR="42D653DB">
        <w:t xml:space="preserve">that LMPs </w:t>
      </w:r>
      <w:r w:rsidR="00C12A47">
        <w:t>submit, and support the NERC GADS data reporting requirements.</w:t>
      </w:r>
    </w:p>
    <w:p w14:paraId="358E0F94" w14:textId="57A55A9E" w:rsidR="00C12A47" w:rsidRDefault="00D202C2" w:rsidP="0090748D">
      <w:moveToRangeStart w:id="80" w:author="Author" w:name="move187745729"/>
      <w:moveTo w:id="81" w:author="Author" w16du:dateUtc="2025-01-14T16:15:00Z">
        <w:r>
          <w:t xml:space="preserve">GADS is a database model created and designed by NERC. The data </w:t>
        </w:r>
        <w:r>
          <w:rPr>
            <w:color w:val="000000"/>
            <w:shd w:val="clear" w:color="auto" w:fill="FFFFFF"/>
          </w:rPr>
          <w:t>is used to collect, record, and retrieve operating information for improving the performance of electric generating equipment.</w:t>
        </w:r>
        <w:r>
          <w:t xml:space="preserve"> </w:t>
        </w:r>
      </w:moveTo>
      <w:moveToRangeEnd w:id="80"/>
      <w:r w:rsidR="00163368">
        <w:t xml:space="preserve">GADS </w:t>
      </w:r>
      <w:r w:rsidR="00C12A47">
        <w:t xml:space="preserve">data has been used for many years in the calculation of the </w:t>
      </w:r>
      <w:r w:rsidR="4094945F">
        <w:t xml:space="preserve">ISO’s </w:t>
      </w:r>
      <w:r w:rsidR="00C12A47">
        <w:t xml:space="preserve">Installed Capacity Requirement (ICR) and related values. </w:t>
      </w:r>
      <w:r w:rsidR="005C658A">
        <w:t xml:space="preserve">Specifically, </w:t>
      </w:r>
      <w:r w:rsidR="00163368">
        <w:t>GADS</w:t>
      </w:r>
      <w:r w:rsidR="00C12A47">
        <w:t xml:space="preserve"> data is used to calculate a</w:t>
      </w:r>
      <w:r w:rsidR="00163368">
        <w:t xml:space="preserve"> generator’s</w:t>
      </w:r>
      <w:r w:rsidR="00C12A47">
        <w:t xml:space="preserve"> Equivalent Forced Outage Rate on demand (EFORd) to serve as an indicator on future performance in probabilistic reliability simulations. The duration, magnitude, and cause for each </w:t>
      </w:r>
      <w:r w:rsidR="0036310B">
        <w:t xml:space="preserve">event </w:t>
      </w:r>
      <w:r w:rsidR="00C12A47">
        <w:t>is critical in the proper calculation of the EFORd metric.</w:t>
      </w:r>
      <w:r w:rsidR="005C658A">
        <w:t xml:space="preserve">  EFORd is used in the resource availability assumption for the ICR and related values.</w:t>
      </w:r>
    </w:p>
    <w:p w14:paraId="1790C0E3" w14:textId="6AACF6D0" w:rsidR="00C12A47" w:rsidRPr="0001238E" w:rsidRDefault="00163368" w:rsidP="0090748D">
      <w:r>
        <w:t>T</w:t>
      </w:r>
      <w:r w:rsidR="000439CB">
        <w:t>imely and</w:t>
      </w:r>
      <w:r w:rsidR="00C12A47">
        <w:t xml:space="preserve"> accurate </w:t>
      </w:r>
      <w:r w:rsidR="006019A2">
        <w:t xml:space="preserve">GADS data </w:t>
      </w:r>
      <w:r w:rsidR="00C12A47">
        <w:t xml:space="preserve">reporting </w:t>
      </w:r>
      <w:r>
        <w:t xml:space="preserve">is </w:t>
      </w:r>
      <w:r w:rsidR="00C12A47">
        <w:t xml:space="preserve">crucial </w:t>
      </w:r>
      <w:r w:rsidR="000439CB">
        <w:t xml:space="preserve">to system reliability and calculation of the region’s resource requirements. This PP is intended to </w:t>
      </w:r>
      <w:r>
        <w:t>define</w:t>
      </w:r>
      <w:r w:rsidR="000439CB">
        <w:t xml:space="preserve"> the</w:t>
      </w:r>
      <w:r w:rsidR="0D55694F">
        <w:t xml:space="preserve"> data submission</w:t>
      </w:r>
      <w:r w:rsidR="000439CB">
        <w:t xml:space="preserve"> process and validation of </w:t>
      </w:r>
      <w:r w:rsidR="0036310B">
        <w:t>GADS</w:t>
      </w:r>
      <w:r w:rsidR="000439CB">
        <w:t xml:space="preserve"> </w:t>
      </w:r>
      <w:r w:rsidR="0036310B">
        <w:t xml:space="preserve">event </w:t>
      </w:r>
      <w:r w:rsidR="000439CB">
        <w:t>and performance</w:t>
      </w:r>
      <w:r w:rsidR="00D97F04">
        <w:t xml:space="preserve"> </w:t>
      </w:r>
      <w:r>
        <w:t>data</w:t>
      </w:r>
      <w:r w:rsidR="000439CB">
        <w:t>.</w:t>
      </w:r>
    </w:p>
    <w:p w14:paraId="2B2B733D" w14:textId="3081C3A3" w:rsidR="0090748D" w:rsidRDefault="007614F9" w:rsidP="001574EA">
      <w:pPr>
        <w:pStyle w:val="Heading1"/>
        <w:tabs>
          <w:tab w:val="clear" w:pos="864"/>
          <w:tab w:val="left" w:pos="720"/>
        </w:tabs>
        <w:ind w:hanging="1314"/>
      </w:pPr>
      <w:bookmarkStart w:id="82" w:name="_Toc187837595"/>
      <w:r>
        <w:t xml:space="preserve">Generator </w:t>
      </w:r>
      <w:r w:rsidR="001713F1">
        <w:t>Type</w:t>
      </w:r>
      <w:r>
        <w:t xml:space="preserve"> Definitions &amp; </w:t>
      </w:r>
      <w:r w:rsidR="00AD3E0C">
        <w:t>Applicable Entities</w:t>
      </w:r>
      <w:bookmarkEnd w:id="82"/>
      <w:r w:rsidR="008564BB">
        <w:t xml:space="preserve"> </w:t>
      </w:r>
    </w:p>
    <w:p w14:paraId="78E496E5" w14:textId="0F118C24" w:rsidR="007614F9" w:rsidRDefault="007614F9" w:rsidP="007614F9">
      <w:pPr>
        <w:pStyle w:val="Heading2"/>
      </w:pPr>
      <w:bookmarkStart w:id="83" w:name="_Ref184743344"/>
      <w:bookmarkStart w:id="84" w:name="_Toc187837596"/>
      <w:r>
        <w:t xml:space="preserve">Generator </w:t>
      </w:r>
      <w:r w:rsidR="001713F1">
        <w:t>Type</w:t>
      </w:r>
      <w:r>
        <w:t xml:space="preserve"> Definitions</w:t>
      </w:r>
      <w:bookmarkEnd w:id="83"/>
      <w:bookmarkEnd w:id="84"/>
    </w:p>
    <w:p w14:paraId="747DCFB1" w14:textId="31FF5E2A" w:rsidR="007614F9" w:rsidRDefault="007614F9" w:rsidP="007614F9">
      <w:r>
        <w:t>For GADS</w:t>
      </w:r>
      <w:r w:rsidR="00A10D32">
        <w:t xml:space="preserve"> purposes</w:t>
      </w:r>
      <w:r>
        <w:t xml:space="preserve">, generator </w:t>
      </w:r>
      <w:r w:rsidR="00A10D32">
        <w:t>type definitions are</w:t>
      </w:r>
      <w:r w:rsidR="00C44C4C">
        <w:t xml:space="preserve"> based on the GADS unit type</w:t>
      </w:r>
      <w:r w:rsidR="00A10D32">
        <w:t>s as follows</w:t>
      </w:r>
      <w:r>
        <w:t>:</w:t>
      </w:r>
    </w:p>
    <w:p w14:paraId="1D317BAF" w14:textId="795AAC1D" w:rsidR="007614F9" w:rsidRDefault="007614F9" w:rsidP="00342251">
      <w:pPr>
        <w:pStyle w:val="ListParagraph"/>
        <w:numPr>
          <w:ilvl w:val="0"/>
          <w:numId w:val="15"/>
        </w:numPr>
      </w:pPr>
      <w:r>
        <w:rPr>
          <w:b/>
          <w:bCs/>
        </w:rPr>
        <w:t>Conventional</w:t>
      </w:r>
      <w:r w:rsidR="00A10D32">
        <w:rPr>
          <w:b/>
          <w:bCs/>
        </w:rPr>
        <w:t>:</w:t>
      </w:r>
      <w:r w:rsidR="00C44C4C">
        <w:rPr>
          <w:rStyle w:val="FootnoteReference"/>
          <w:b/>
          <w:bCs/>
        </w:rPr>
        <w:footnoteReference w:id="2"/>
      </w:r>
      <w:r w:rsidR="00342251">
        <w:t xml:space="preserve"> </w:t>
      </w:r>
      <w:r w:rsidR="00A10D32">
        <w:t>f</w:t>
      </w:r>
      <w:r w:rsidR="00342251">
        <w:t>ossil (steam), nuclear, hydro &amp; pumped storage, gas turbines/jet engines, combined cycle/co-generators, internal combustion/reciprocating engines, fluidized bed combustion, and miscellaneous (includ</w:t>
      </w:r>
      <w:r w:rsidR="00C44C4C">
        <w:t>ing mult</w:t>
      </w:r>
      <w:r w:rsidR="006019A2">
        <w:t>i</w:t>
      </w:r>
      <w:r w:rsidR="00C44C4C">
        <w:t>-boiler/multi-turbine, geothermal, other miscellaneous conventional generating units [such as variable fuel – biomass, landfill gasses, etc.]</w:t>
      </w:r>
      <w:r w:rsidR="00342251">
        <w:t xml:space="preserve"> </w:t>
      </w:r>
      <w:r w:rsidR="00C44C4C">
        <w:t>used to generate electric power for the grid and similar in design and operation as the other units listed)</w:t>
      </w:r>
      <w:r>
        <w:t>.</w:t>
      </w:r>
    </w:p>
    <w:p w14:paraId="0E62BB26" w14:textId="42D348F9" w:rsidR="007614F9" w:rsidRDefault="007614F9" w:rsidP="007614F9">
      <w:pPr>
        <w:pStyle w:val="ListParagraph"/>
        <w:numPr>
          <w:ilvl w:val="0"/>
          <w:numId w:val="15"/>
        </w:numPr>
      </w:pPr>
      <w:r>
        <w:rPr>
          <w:b/>
          <w:bCs/>
        </w:rPr>
        <w:t>Wind</w:t>
      </w:r>
      <w:r w:rsidRPr="0050021F">
        <w:t>:</w:t>
      </w:r>
      <w:r>
        <w:t xml:space="preserve"> </w:t>
      </w:r>
      <w:r w:rsidR="00A10D32">
        <w:t>o</w:t>
      </w:r>
      <w:r>
        <w:t xml:space="preserve">nshore and offshore wind </w:t>
      </w:r>
      <w:r w:rsidR="00E32449">
        <w:t>turbine</w:t>
      </w:r>
      <w:r>
        <w:t xml:space="preserve"> plants</w:t>
      </w:r>
      <w:r w:rsidR="004A191D">
        <w:t xml:space="preserve"> (including facilities with co-located energy storage)</w:t>
      </w:r>
      <w:r w:rsidR="00A10D32">
        <w:t>.</w:t>
      </w:r>
      <w:r>
        <w:rPr>
          <w:rStyle w:val="FootnoteReference"/>
        </w:rPr>
        <w:footnoteReference w:id="3"/>
      </w:r>
      <w:r>
        <w:t xml:space="preserve"> </w:t>
      </w:r>
    </w:p>
    <w:p w14:paraId="7CB25AB9" w14:textId="6AD91E86" w:rsidR="007614F9" w:rsidRDefault="007614F9" w:rsidP="007614F9">
      <w:pPr>
        <w:pStyle w:val="ListParagraph"/>
        <w:numPr>
          <w:ilvl w:val="0"/>
          <w:numId w:val="15"/>
        </w:numPr>
      </w:pPr>
      <w:r>
        <w:rPr>
          <w:b/>
          <w:bCs/>
        </w:rPr>
        <w:t>Solar</w:t>
      </w:r>
      <w:r w:rsidRPr="0050021F">
        <w:t>:</w:t>
      </w:r>
      <w:r>
        <w:t xml:space="preserve"> </w:t>
      </w:r>
      <w:r w:rsidR="00A10D32">
        <w:t>p</w:t>
      </w:r>
      <w:r>
        <w:t>hotovoltaic generator plants</w:t>
      </w:r>
      <w:r w:rsidR="004A191D">
        <w:t xml:space="preserve"> (including facilities with co-located energy storage)</w:t>
      </w:r>
      <w:r w:rsidR="00A10D32">
        <w:t>.</w:t>
      </w:r>
      <w:r w:rsidR="0041430F">
        <w:rPr>
          <w:rStyle w:val="FootnoteReference"/>
        </w:rPr>
        <w:footnoteReference w:id="4"/>
      </w:r>
    </w:p>
    <w:p w14:paraId="614F54B4" w14:textId="652CABDA" w:rsidR="007614F9" w:rsidRPr="0050021F" w:rsidRDefault="0041430F" w:rsidP="007614F9">
      <w:pPr>
        <w:pStyle w:val="ListParagraph"/>
        <w:numPr>
          <w:ilvl w:val="0"/>
          <w:numId w:val="15"/>
        </w:numPr>
      </w:pPr>
      <w:r>
        <w:rPr>
          <w:b/>
          <w:bCs/>
        </w:rPr>
        <w:t>Energy Storage</w:t>
      </w:r>
      <w:r w:rsidR="007614F9" w:rsidRPr="0050021F">
        <w:t>:</w:t>
      </w:r>
      <w:r w:rsidR="007614F9">
        <w:t xml:space="preserve"> </w:t>
      </w:r>
      <w:r w:rsidR="00A10D32">
        <w:t>stand-alone i</w:t>
      </w:r>
      <w:r w:rsidR="007614F9">
        <w:t>nverter-based energy storage plants</w:t>
      </w:r>
      <w:r>
        <w:t xml:space="preserve"> (excluding pumped storage hydro)</w:t>
      </w:r>
      <w:r w:rsidR="007614F9">
        <w:t>.</w:t>
      </w:r>
    </w:p>
    <w:p w14:paraId="18F178A5" w14:textId="289F5B71" w:rsidR="008564BB" w:rsidRDefault="008564BB" w:rsidP="006019A2">
      <w:pPr>
        <w:pStyle w:val="Heading2"/>
      </w:pPr>
      <w:bookmarkStart w:id="85" w:name="_Toc187837597"/>
      <w:r>
        <w:t>Applicable Entities</w:t>
      </w:r>
      <w:bookmarkEnd w:id="85"/>
    </w:p>
    <w:p w14:paraId="3CF0BDE2" w14:textId="7F41C362" w:rsidR="00AD3E0C" w:rsidRDefault="00565355" w:rsidP="00AD3E0C">
      <w:r>
        <w:t>This Planning Procedure is applicable to the following entities:</w:t>
      </w:r>
    </w:p>
    <w:p w14:paraId="7AB14EF4" w14:textId="6E8C93BF" w:rsidR="00565355" w:rsidRDefault="00565355" w:rsidP="00555A61">
      <w:pPr>
        <w:pStyle w:val="ListParagraph"/>
        <w:numPr>
          <w:ilvl w:val="0"/>
          <w:numId w:val="2"/>
        </w:numPr>
      </w:pPr>
      <w:r>
        <w:rPr>
          <w:b/>
        </w:rPr>
        <w:t xml:space="preserve">ISO: </w:t>
      </w:r>
      <w:del w:id="86" w:author="Author">
        <w:r w:rsidDel="00B8025C">
          <w:delText>A</w:delText>
        </w:r>
      </w:del>
      <w:ins w:id="87" w:author="Author">
        <w:r w:rsidR="00B8025C">
          <w:t>a</w:t>
        </w:r>
      </w:ins>
      <w:r>
        <w:t xml:space="preserve">s the Planning Coordinator and Reliability Coordinator for the New England </w:t>
      </w:r>
      <w:r w:rsidR="00163368">
        <w:t>Control A</w:t>
      </w:r>
      <w:r>
        <w:t xml:space="preserve">rea, </w:t>
      </w:r>
      <w:ins w:id="88" w:author="Author">
        <w:r w:rsidR="00B8025C">
          <w:t xml:space="preserve">the </w:t>
        </w:r>
      </w:ins>
      <w:r>
        <w:t>ISO</w:t>
      </w:r>
      <w:del w:id="89" w:author="Author">
        <w:r w:rsidDel="00B8025C">
          <w:delText xml:space="preserve"> New England</w:delText>
        </w:r>
      </w:del>
      <w:r>
        <w:t xml:space="preserve"> leads the process for </w:t>
      </w:r>
      <w:r w:rsidR="0036310B">
        <w:t>GADS</w:t>
      </w:r>
      <w:r w:rsidR="00C33B8B">
        <w:t xml:space="preserve"> </w:t>
      </w:r>
      <w:r w:rsidR="0036310B">
        <w:t xml:space="preserve">event </w:t>
      </w:r>
      <w:r w:rsidR="00C33B8B">
        <w:t>and performance</w:t>
      </w:r>
      <w:r>
        <w:t xml:space="preserve"> data collection. </w:t>
      </w:r>
      <w:r w:rsidR="00163368">
        <w:t xml:space="preserve">The </w:t>
      </w:r>
      <w:r>
        <w:t xml:space="preserve">ISO </w:t>
      </w:r>
      <w:r w:rsidR="00C33B8B">
        <w:t>provides a software portal</w:t>
      </w:r>
      <w:r w:rsidR="00E85AEC">
        <w:t xml:space="preserve"> (</w:t>
      </w:r>
      <w:proofErr w:type="spellStart"/>
      <w:r w:rsidR="00E85AEC">
        <w:t>PowerGADS</w:t>
      </w:r>
      <w:proofErr w:type="spellEnd"/>
      <w:r w:rsidR="00E85AEC">
        <w:t>)</w:t>
      </w:r>
      <w:r w:rsidR="00C33B8B">
        <w:t xml:space="preserve"> for </w:t>
      </w:r>
      <w:r w:rsidR="00836799">
        <w:t>L</w:t>
      </w:r>
      <w:r w:rsidR="00C33B8B">
        <w:t>MPs to submit their data</w:t>
      </w:r>
      <w:del w:id="90" w:author="Author">
        <w:r w:rsidR="00C33B8B" w:rsidDel="00B04FED">
          <w:delText xml:space="preserve"> </w:delText>
        </w:r>
        <w:r w:rsidR="00C33B8B" w:rsidDel="0004659B">
          <w:delText>on a monthly basis</w:delText>
        </w:r>
      </w:del>
      <w:r w:rsidR="005C2601">
        <w:t>.</w:t>
      </w:r>
      <w:r w:rsidR="00C33B8B">
        <w:t xml:space="preserve"> The ISO is also responsible for administering the process to validate the accuracy of the submitted </w:t>
      </w:r>
      <w:r w:rsidR="005C658A">
        <w:t xml:space="preserve">GADS </w:t>
      </w:r>
      <w:r w:rsidR="00C33B8B">
        <w:t>data.</w:t>
      </w:r>
    </w:p>
    <w:p w14:paraId="4677517D" w14:textId="2D497223" w:rsidR="00161878" w:rsidRPr="006019A2" w:rsidRDefault="005C658A" w:rsidP="746210EF">
      <w:pPr>
        <w:pStyle w:val="ListParagraph"/>
        <w:numPr>
          <w:ilvl w:val="0"/>
          <w:numId w:val="2"/>
        </w:numPr>
        <w:rPr>
          <w:b/>
          <w:bCs/>
        </w:rPr>
      </w:pPr>
      <w:r w:rsidRPr="746210EF">
        <w:rPr>
          <w:b/>
          <w:bCs/>
        </w:rPr>
        <w:lastRenderedPageBreak/>
        <w:t>LMP</w:t>
      </w:r>
      <w:r w:rsidR="005C2601" w:rsidRPr="746210EF">
        <w:rPr>
          <w:b/>
          <w:bCs/>
        </w:rPr>
        <w:t xml:space="preserve">: </w:t>
      </w:r>
      <w:del w:id="91" w:author="Author">
        <w:r w:rsidR="008E21B8" w:rsidDel="00807DF2">
          <w:delText>T</w:delText>
        </w:r>
      </w:del>
      <w:ins w:id="92" w:author="Author">
        <w:r w:rsidR="00807DF2">
          <w:t>t</w:t>
        </w:r>
      </w:ins>
      <w:r w:rsidR="008E21B8">
        <w:t xml:space="preserve">he </w:t>
      </w:r>
      <w:r>
        <w:t xml:space="preserve">LMP </w:t>
      </w:r>
      <w:r w:rsidR="008E21B8">
        <w:t>is</w:t>
      </w:r>
      <w:r w:rsidR="002D2943">
        <w:t xml:space="preserve"> responsible for providing </w:t>
      </w:r>
      <w:r w:rsidR="00836799">
        <w:t>generator</w:t>
      </w:r>
      <w:r w:rsidR="008E21B8">
        <w:t xml:space="preserve"> </w:t>
      </w:r>
      <w:r w:rsidR="0036310B">
        <w:t xml:space="preserve">event </w:t>
      </w:r>
      <w:r w:rsidR="008E21B8">
        <w:t xml:space="preserve">and performance data for all </w:t>
      </w:r>
      <w:r w:rsidR="00806066">
        <w:t>conventional</w:t>
      </w:r>
      <w:r w:rsidR="001713F1">
        <w:t xml:space="preserve"> </w:t>
      </w:r>
      <w:r w:rsidR="00806066">
        <w:t>generat</w:t>
      </w:r>
      <w:r>
        <w:t>ors</w:t>
      </w:r>
      <w:r w:rsidR="001713F1">
        <w:t xml:space="preserve"> and wind</w:t>
      </w:r>
      <w:r w:rsidR="00C44C4C">
        <w:t>/</w:t>
      </w:r>
      <w:r w:rsidR="001713F1">
        <w:t>solar plants</w:t>
      </w:r>
      <w:r w:rsidR="008E21B8">
        <w:t xml:space="preserve"> </w:t>
      </w:r>
      <w:r w:rsidR="00836799">
        <w:t xml:space="preserve">that meet the </w:t>
      </w:r>
      <w:del w:id="93" w:author="Author">
        <w:r w:rsidR="00836799" w:rsidDel="00807DF2">
          <w:delText>minimum reporting requirements</w:delText>
        </w:r>
      </w:del>
      <w:ins w:id="94" w:author="Author">
        <w:r w:rsidR="00807DF2">
          <w:t>eligibility criteria</w:t>
        </w:r>
      </w:ins>
      <w:r w:rsidR="00836799">
        <w:t xml:space="preserve"> described in Section </w:t>
      </w:r>
      <w:r>
        <w:fldChar w:fldCharType="begin"/>
      </w:r>
      <w:r>
        <w:instrText xml:space="preserve"> REF _Ref181611744 \r \h </w:instrText>
      </w:r>
      <w:r>
        <w:fldChar w:fldCharType="separate"/>
      </w:r>
      <w:r w:rsidR="007960DB">
        <w:t>4.1</w:t>
      </w:r>
      <w:r>
        <w:fldChar w:fldCharType="end"/>
      </w:r>
      <w:r w:rsidR="4A749489">
        <w:t xml:space="preserve"> of this PP</w:t>
      </w:r>
      <w:r w:rsidR="002D2943">
        <w:t>.</w:t>
      </w:r>
      <w:r w:rsidR="00C33B8B">
        <w:t xml:space="preserve"> </w:t>
      </w:r>
    </w:p>
    <w:p w14:paraId="7D8B358B" w14:textId="7563622F" w:rsidR="0090748D" w:rsidRPr="00B05DB0" w:rsidRDefault="00AD3E0C" w:rsidP="001574EA">
      <w:pPr>
        <w:pStyle w:val="Heading1"/>
        <w:tabs>
          <w:tab w:val="clear" w:pos="864"/>
          <w:tab w:val="left" w:pos="720"/>
        </w:tabs>
        <w:ind w:hanging="1314"/>
        <w:rPr>
          <w:rFonts w:asciiTheme="minorHAnsi" w:hAnsiTheme="minorHAnsi"/>
        </w:rPr>
      </w:pPr>
      <w:bookmarkStart w:id="95" w:name="_Toc184286309"/>
      <w:bookmarkStart w:id="96" w:name="_Ref187746153"/>
      <w:bookmarkStart w:id="97" w:name="_Ref187747093"/>
      <w:bookmarkStart w:id="98" w:name="_Ref187759960"/>
      <w:bookmarkStart w:id="99" w:name="_Toc187837598"/>
      <w:bookmarkEnd w:id="95"/>
      <w:r w:rsidRPr="00B05DB0">
        <w:rPr>
          <w:rFonts w:asciiTheme="minorHAnsi" w:hAnsiTheme="minorHAnsi"/>
        </w:rPr>
        <w:t xml:space="preserve">Data </w:t>
      </w:r>
      <w:r w:rsidR="005C658A">
        <w:rPr>
          <w:rFonts w:asciiTheme="minorHAnsi" w:hAnsiTheme="minorHAnsi"/>
        </w:rPr>
        <w:t xml:space="preserve">Submission </w:t>
      </w:r>
      <w:r w:rsidRPr="00B05DB0">
        <w:rPr>
          <w:rFonts w:asciiTheme="minorHAnsi" w:hAnsiTheme="minorHAnsi"/>
        </w:rPr>
        <w:t>Timeline</w:t>
      </w:r>
      <w:bookmarkEnd w:id="96"/>
      <w:bookmarkEnd w:id="97"/>
      <w:bookmarkEnd w:id="98"/>
      <w:bookmarkEnd w:id="99"/>
    </w:p>
    <w:p w14:paraId="609200DE" w14:textId="4B1A9F70" w:rsidR="002D2943" w:rsidRDefault="005C658A" w:rsidP="002D2943">
      <w:r>
        <w:t>LMPs shall submit</w:t>
      </w:r>
      <w:r w:rsidR="006019A2">
        <w:t xml:space="preserve"> </w:t>
      </w:r>
      <w:r w:rsidR="0036310B">
        <w:t xml:space="preserve">event </w:t>
      </w:r>
      <w:r w:rsidR="00B05DB0">
        <w:t xml:space="preserve">and </w:t>
      </w:r>
      <w:r w:rsidR="00EF6B41">
        <w:t xml:space="preserve">performance </w:t>
      </w:r>
      <w:r w:rsidR="002D2943">
        <w:t xml:space="preserve">data </w:t>
      </w:r>
      <w:r w:rsidR="00B05DB0">
        <w:t>monthly</w:t>
      </w:r>
      <w:r w:rsidR="002D2943">
        <w:t>, according to the following</w:t>
      </w:r>
      <w:r w:rsidR="008B5459">
        <w:t xml:space="preserve"> </w:t>
      </w:r>
      <w:r w:rsidR="002D2943">
        <w:t>dates</w:t>
      </w:r>
      <w:r w:rsidR="00B05DB0">
        <w:t xml:space="preserve"> and times</w:t>
      </w:r>
      <w:r w:rsidR="002D2943">
        <w:t xml:space="preserve">. </w:t>
      </w:r>
    </w:p>
    <w:tbl>
      <w:tblPr>
        <w:tblStyle w:val="TableGrid"/>
        <w:tblW w:w="0" w:type="auto"/>
        <w:tblLook w:val="04A0" w:firstRow="1" w:lastRow="0" w:firstColumn="1" w:lastColumn="0" w:noHBand="0" w:noVBand="1"/>
      </w:tblPr>
      <w:tblGrid>
        <w:gridCol w:w="2457"/>
        <w:gridCol w:w="2398"/>
        <w:gridCol w:w="2517"/>
        <w:gridCol w:w="2458"/>
      </w:tblGrid>
      <w:tr w:rsidR="00A8572A" w14:paraId="26CA8F0C" w14:textId="77777777" w:rsidTr="002026E3">
        <w:tc>
          <w:tcPr>
            <w:tcW w:w="2457" w:type="dxa"/>
            <w:shd w:val="clear" w:color="auto" w:fill="BFBFBF" w:themeFill="background1" w:themeFillShade="BF"/>
          </w:tcPr>
          <w:p w14:paraId="5C3829BA" w14:textId="37CC25AA" w:rsidR="00A8572A" w:rsidRPr="00A8572A" w:rsidRDefault="002D2943" w:rsidP="002D2943">
            <w:pPr>
              <w:rPr>
                <w:b/>
              </w:rPr>
            </w:pPr>
            <w:r>
              <w:t xml:space="preserve"> </w:t>
            </w:r>
            <w:r w:rsidR="00A8572A">
              <w:rPr>
                <w:b/>
              </w:rPr>
              <w:t>Procedure Step</w:t>
            </w:r>
          </w:p>
        </w:tc>
        <w:tc>
          <w:tcPr>
            <w:tcW w:w="2398" w:type="dxa"/>
            <w:shd w:val="clear" w:color="auto" w:fill="BFBFBF" w:themeFill="background1" w:themeFillShade="BF"/>
          </w:tcPr>
          <w:p w14:paraId="71A59FAE" w14:textId="0CD72EA5" w:rsidR="00A8572A" w:rsidRPr="00A8572A" w:rsidRDefault="00810755" w:rsidP="002D2943">
            <w:pPr>
              <w:rPr>
                <w:b/>
              </w:rPr>
            </w:pPr>
            <w:r>
              <w:rPr>
                <w:b/>
              </w:rPr>
              <w:t>March</w:t>
            </w:r>
          </w:p>
        </w:tc>
        <w:tc>
          <w:tcPr>
            <w:tcW w:w="2517" w:type="dxa"/>
            <w:shd w:val="clear" w:color="auto" w:fill="BFBFBF" w:themeFill="background1" w:themeFillShade="BF"/>
          </w:tcPr>
          <w:p w14:paraId="79EBD19D" w14:textId="488AA007" w:rsidR="00A8572A" w:rsidRPr="00A8572A" w:rsidRDefault="00810755" w:rsidP="002D2943">
            <w:pPr>
              <w:rPr>
                <w:b/>
              </w:rPr>
            </w:pPr>
            <w:r>
              <w:rPr>
                <w:b/>
              </w:rPr>
              <w:t>April</w:t>
            </w:r>
          </w:p>
        </w:tc>
        <w:tc>
          <w:tcPr>
            <w:tcW w:w="2458" w:type="dxa"/>
            <w:shd w:val="clear" w:color="auto" w:fill="BFBFBF" w:themeFill="background1" w:themeFillShade="BF"/>
          </w:tcPr>
          <w:p w14:paraId="66D57A88" w14:textId="79EC9516" w:rsidR="00A8572A" w:rsidRPr="00A8572A" w:rsidRDefault="00B05DB0" w:rsidP="002D2943">
            <w:pPr>
              <w:rPr>
                <w:b/>
              </w:rPr>
            </w:pPr>
            <w:r>
              <w:rPr>
                <w:b/>
              </w:rPr>
              <w:t>Month N</w:t>
            </w:r>
          </w:p>
        </w:tc>
      </w:tr>
      <w:tr w:rsidR="00A8572A" w14:paraId="50034215" w14:textId="77777777" w:rsidTr="002026E3">
        <w:tc>
          <w:tcPr>
            <w:tcW w:w="2457" w:type="dxa"/>
          </w:tcPr>
          <w:p w14:paraId="43DE7874" w14:textId="0FF2A392" w:rsidR="00A8572A" w:rsidRDefault="00864A67" w:rsidP="00864A67">
            <w:r>
              <w:t>D</w:t>
            </w:r>
            <w:r w:rsidR="00B05DB0">
              <w:t>ata period to report</w:t>
            </w:r>
          </w:p>
        </w:tc>
        <w:tc>
          <w:tcPr>
            <w:tcW w:w="2398" w:type="dxa"/>
          </w:tcPr>
          <w:p w14:paraId="48BFE3B7" w14:textId="2C606DFB" w:rsidR="00A8572A" w:rsidRDefault="00810755" w:rsidP="00864A67">
            <w:r>
              <w:t>Mar</w:t>
            </w:r>
            <w:r w:rsidR="00B05DB0">
              <w:t xml:space="preserve"> 1 00:00 – </w:t>
            </w:r>
            <w:r w:rsidR="00B05DB0">
              <w:br/>
            </w:r>
            <w:r>
              <w:t>Mar</w:t>
            </w:r>
            <w:r w:rsidR="00B05DB0">
              <w:t xml:space="preserve"> 31 </w:t>
            </w:r>
            <w:r w:rsidR="00864A67">
              <w:t>2</w:t>
            </w:r>
            <w:r w:rsidR="00CE5877">
              <w:t>3</w:t>
            </w:r>
            <w:r w:rsidR="00864A67">
              <w:t>:</w:t>
            </w:r>
            <w:r w:rsidR="00CE5877">
              <w:t>59</w:t>
            </w:r>
          </w:p>
        </w:tc>
        <w:tc>
          <w:tcPr>
            <w:tcW w:w="2517" w:type="dxa"/>
          </w:tcPr>
          <w:p w14:paraId="7D5C3EC2" w14:textId="0A680CBB" w:rsidR="00A8572A" w:rsidRDefault="00810755" w:rsidP="002D2943">
            <w:r>
              <w:t>Apr</w:t>
            </w:r>
            <w:r w:rsidR="00B05DB0">
              <w:t xml:space="preserve"> 1 00:00 – </w:t>
            </w:r>
          </w:p>
          <w:p w14:paraId="048FBAB3" w14:textId="428E72CC" w:rsidR="00B05DB0" w:rsidRDefault="00810755" w:rsidP="00864A67">
            <w:r>
              <w:t>Apr</w:t>
            </w:r>
            <w:r w:rsidR="00B05DB0">
              <w:t xml:space="preserve"> </w:t>
            </w:r>
            <w:r>
              <w:t>30</w:t>
            </w:r>
            <w:r w:rsidR="00B05DB0">
              <w:t xml:space="preserve"> </w:t>
            </w:r>
            <w:r w:rsidR="00864A67">
              <w:t>2</w:t>
            </w:r>
            <w:r w:rsidR="00CE5877">
              <w:t>3</w:t>
            </w:r>
            <w:r w:rsidR="00864A67">
              <w:t>:</w:t>
            </w:r>
            <w:r w:rsidR="00CE5877">
              <w:t>59</w:t>
            </w:r>
          </w:p>
        </w:tc>
        <w:tc>
          <w:tcPr>
            <w:tcW w:w="2458" w:type="dxa"/>
          </w:tcPr>
          <w:p w14:paraId="5C535F82" w14:textId="77777777" w:rsidR="00A8572A" w:rsidRDefault="00B05DB0" w:rsidP="002D2943">
            <w:proofErr w:type="spellStart"/>
            <w:r>
              <w:t>Month</w:t>
            </w:r>
            <w:r>
              <w:rPr>
                <w:vertAlign w:val="subscript"/>
              </w:rPr>
              <w:t>N</w:t>
            </w:r>
            <w:proofErr w:type="spellEnd"/>
            <w:r>
              <w:t xml:space="preserve"> 1 00:00 – </w:t>
            </w:r>
          </w:p>
          <w:p w14:paraId="18FA28FD" w14:textId="1196186F" w:rsidR="00B05DB0" w:rsidRPr="00B05DB0" w:rsidRDefault="00B05DB0" w:rsidP="00864A67">
            <w:proofErr w:type="spellStart"/>
            <w:r>
              <w:t>Month</w:t>
            </w:r>
            <w:r>
              <w:rPr>
                <w:vertAlign w:val="subscript"/>
              </w:rPr>
              <w:t>N</w:t>
            </w:r>
            <w:proofErr w:type="spellEnd"/>
            <w:r>
              <w:t xml:space="preserve"> [Last Day] </w:t>
            </w:r>
            <w:r w:rsidR="00864A67">
              <w:t>2</w:t>
            </w:r>
            <w:r w:rsidR="00CE5877">
              <w:t>3</w:t>
            </w:r>
            <w:r w:rsidR="00864A67">
              <w:t>:</w:t>
            </w:r>
            <w:r w:rsidR="00CE5877">
              <w:t>59</w:t>
            </w:r>
          </w:p>
        </w:tc>
      </w:tr>
      <w:tr w:rsidR="003719BE" w14:paraId="1D025ED4" w14:textId="77777777" w:rsidTr="002026E3">
        <w:tc>
          <w:tcPr>
            <w:tcW w:w="2457" w:type="dxa"/>
          </w:tcPr>
          <w:p w14:paraId="280B071B" w14:textId="2B88DF00" w:rsidR="003719BE" w:rsidRDefault="007614F9" w:rsidP="003719BE">
            <w:r>
              <w:t xml:space="preserve">ISO </w:t>
            </w:r>
            <w:r w:rsidR="00B05DB0">
              <w:t>GADS submission window opens</w:t>
            </w:r>
          </w:p>
        </w:tc>
        <w:tc>
          <w:tcPr>
            <w:tcW w:w="2398" w:type="dxa"/>
          </w:tcPr>
          <w:p w14:paraId="4A1C6ABA" w14:textId="6DD6C95C" w:rsidR="003719BE" w:rsidRDefault="00810755" w:rsidP="002D2943">
            <w:r>
              <w:t>Apr</w:t>
            </w:r>
            <w:r w:rsidR="00B05DB0">
              <w:t xml:space="preserve"> 1 00:00</w:t>
            </w:r>
          </w:p>
        </w:tc>
        <w:tc>
          <w:tcPr>
            <w:tcW w:w="2517" w:type="dxa"/>
          </w:tcPr>
          <w:p w14:paraId="3F374C32" w14:textId="63F7B2AD" w:rsidR="003719BE" w:rsidRDefault="00B05DB0" w:rsidP="002D2943">
            <w:r>
              <w:t>Ma</w:t>
            </w:r>
            <w:r w:rsidR="00810755">
              <w:t>y</w:t>
            </w:r>
            <w:r>
              <w:t xml:space="preserve"> 1 00:00</w:t>
            </w:r>
          </w:p>
        </w:tc>
        <w:tc>
          <w:tcPr>
            <w:tcW w:w="2458" w:type="dxa"/>
          </w:tcPr>
          <w:p w14:paraId="4772DFD9" w14:textId="6EC3CC35" w:rsidR="003719BE" w:rsidRPr="00B05DB0" w:rsidRDefault="00B05DB0" w:rsidP="002D2943">
            <w:r>
              <w:t>Month</w:t>
            </w:r>
            <w:r>
              <w:rPr>
                <w:vertAlign w:val="subscript"/>
              </w:rPr>
              <w:t>N+1</w:t>
            </w:r>
            <w:r>
              <w:t xml:space="preserve"> 1 00:00</w:t>
            </w:r>
          </w:p>
        </w:tc>
      </w:tr>
      <w:tr w:rsidR="00A8572A" w14:paraId="364B2CB0" w14:textId="77777777" w:rsidTr="002026E3">
        <w:tc>
          <w:tcPr>
            <w:tcW w:w="2457" w:type="dxa"/>
          </w:tcPr>
          <w:p w14:paraId="7EFC9A11" w14:textId="4D331C55" w:rsidR="00A8572A" w:rsidRDefault="007614F9" w:rsidP="00A8572A">
            <w:r>
              <w:t xml:space="preserve">ISO </w:t>
            </w:r>
            <w:r w:rsidR="00B05DB0">
              <w:t>GADS submission window closes</w:t>
            </w:r>
          </w:p>
        </w:tc>
        <w:tc>
          <w:tcPr>
            <w:tcW w:w="2398" w:type="dxa"/>
          </w:tcPr>
          <w:p w14:paraId="3BAF8113" w14:textId="308E7230" w:rsidR="00A8572A" w:rsidRDefault="00810755" w:rsidP="00864A67">
            <w:r>
              <w:t>Apr</w:t>
            </w:r>
            <w:r w:rsidR="00B05DB0">
              <w:t xml:space="preserve"> </w:t>
            </w:r>
            <w:r w:rsidR="00864A67">
              <w:t>21 00:00</w:t>
            </w:r>
          </w:p>
        </w:tc>
        <w:tc>
          <w:tcPr>
            <w:tcW w:w="2517" w:type="dxa"/>
          </w:tcPr>
          <w:p w14:paraId="56F79C54" w14:textId="63BF5F05" w:rsidR="00A8572A" w:rsidRDefault="00B05DB0" w:rsidP="00864A67">
            <w:r>
              <w:t>Ma</w:t>
            </w:r>
            <w:r w:rsidR="00810755">
              <w:t>y</w:t>
            </w:r>
            <w:r>
              <w:t xml:space="preserve"> </w:t>
            </w:r>
            <w:r w:rsidR="00864A67">
              <w:t>21 00:00</w:t>
            </w:r>
          </w:p>
        </w:tc>
        <w:tc>
          <w:tcPr>
            <w:tcW w:w="2458" w:type="dxa"/>
          </w:tcPr>
          <w:p w14:paraId="743527F7" w14:textId="660793CD" w:rsidR="00A8572A" w:rsidRDefault="00B05DB0" w:rsidP="00864A67">
            <w:r>
              <w:t>Month</w:t>
            </w:r>
            <w:r>
              <w:rPr>
                <w:vertAlign w:val="subscript"/>
              </w:rPr>
              <w:t>N+1</w:t>
            </w:r>
            <w:r>
              <w:t xml:space="preserve"> </w:t>
            </w:r>
            <w:r w:rsidR="00864A67">
              <w:t>21 00:00</w:t>
            </w:r>
          </w:p>
        </w:tc>
      </w:tr>
    </w:tbl>
    <w:p w14:paraId="6BD59889" w14:textId="77777777" w:rsidR="00F871B9" w:rsidRDefault="00F871B9" w:rsidP="006019A2">
      <w:pPr>
        <w:rPr>
          <w:ins w:id="100" w:author="Author"/>
        </w:rPr>
      </w:pPr>
    </w:p>
    <w:p w14:paraId="0F5DDED9" w14:textId="565090F3" w:rsidR="002F06DD" w:rsidRPr="002F06DD" w:rsidRDefault="00C23EBF" w:rsidP="006019A2">
      <w:r>
        <w:t xml:space="preserve">Note: NERC only requires </w:t>
      </w:r>
      <w:r w:rsidR="006019A2">
        <w:t>GADS</w:t>
      </w:r>
      <w:r>
        <w:t xml:space="preserve"> data </w:t>
      </w:r>
      <w:r w:rsidR="006019A2">
        <w:t xml:space="preserve">to be submitted </w:t>
      </w:r>
      <w:r>
        <w:t>quarterly, but the ISO requires all data to be submitted monthly.</w:t>
      </w:r>
    </w:p>
    <w:p w14:paraId="7CFE1C73" w14:textId="6EE7673D" w:rsidR="00AD3E0C" w:rsidRPr="00EE4664" w:rsidRDefault="000F6475" w:rsidP="00AD3E0C">
      <w:pPr>
        <w:pStyle w:val="Heading1"/>
        <w:tabs>
          <w:tab w:val="clear" w:pos="864"/>
          <w:tab w:val="left" w:pos="720"/>
        </w:tabs>
        <w:ind w:hanging="1314"/>
        <w:rPr>
          <w:rFonts w:asciiTheme="minorHAnsi" w:hAnsiTheme="minorHAnsi"/>
        </w:rPr>
      </w:pPr>
      <w:bookmarkStart w:id="101" w:name="_Toc187837599"/>
      <w:ins w:id="102" w:author="Author">
        <w:r>
          <w:rPr>
            <w:rFonts w:asciiTheme="minorHAnsi" w:hAnsiTheme="minorHAnsi"/>
          </w:rPr>
          <w:t xml:space="preserve">Eligibility Criteria and </w:t>
        </w:r>
      </w:ins>
      <w:r w:rsidR="00AD3E0C">
        <w:rPr>
          <w:rFonts w:asciiTheme="minorHAnsi" w:hAnsiTheme="minorHAnsi"/>
        </w:rPr>
        <w:t>Data</w:t>
      </w:r>
      <w:r w:rsidR="0029345C">
        <w:rPr>
          <w:rFonts w:asciiTheme="minorHAnsi" w:hAnsiTheme="minorHAnsi"/>
        </w:rPr>
        <w:t xml:space="preserve"> Submission</w:t>
      </w:r>
      <w:r w:rsidR="00AD3E0C">
        <w:rPr>
          <w:rFonts w:asciiTheme="minorHAnsi" w:hAnsiTheme="minorHAnsi"/>
        </w:rPr>
        <w:t xml:space="preserve"> Process</w:t>
      </w:r>
      <w:bookmarkEnd w:id="101"/>
    </w:p>
    <w:p w14:paraId="5767F629" w14:textId="76A1E6B5" w:rsidR="006019A2" w:rsidRDefault="000F6475" w:rsidP="00161878">
      <w:pPr>
        <w:pStyle w:val="Heading2"/>
        <w:ind w:left="720" w:hanging="720"/>
      </w:pPr>
      <w:bookmarkStart w:id="103" w:name="_Toc187837600"/>
      <w:bookmarkStart w:id="104" w:name="_Ref181611744"/>
      <w:ins w:id="105" w:author="Author">
        <w:r>
          <w:t xml:space="preserve">Eligibility Criteria and Data Submission Process for </w:t>
        </w:r>
      </w:ins>
      <w:r w:rsidR="006019A2">
        <w:t>Conventional Generators</w:t>
      </w:r>
      <w:bookmarkEnd w:id="103"/>
    </w:p>
    <w:p w14:paraId="3B9650AD" w14:textId="38B01D7C" w:rsidR="00787B11" w:rsidRDefault="00782330" w:rsidP="007879F1">
      <w:pPr>
        <w:pStyle w:val="Heading3"/>
      </w:pPr>
      <w:bookmarkStart w:id="106" w:name="_Toc187837601"/>
      <w:r>
        <w:t xml:space="preserve">ISO GADS </w:t>
      </w:r>
      <w:r w:rsidR="00B05DB0">
        <w:t>Reporting Requirements</w:t>
      </w:r>
      <w:bookmarkEnd w:id="104"/>
      <w:bookmarkEnd w:id="106"/>
    </w:p>
    <w:p w14:paraId="615CAB19" w14:textId="1B57DFCD" w:rsidR="00595000" w:rsidRDefault="00595000" w:rsidP="00A942F8">
      <w:pPr>
        <w:spacing w:after="0" w:line="240" w:lineRule="auto"/>
      </w:pPr>
      <w:moveFromRangeStart w:id="107" w:author="Author" w:name="move187745729"/>
      <w:moveFrom w:id="108" w:author="Author" w16du:dateUtc="2025-01-14T16:15:00Z">
        <w:r w:rsidDel="00D202C2">
          <w:t>GADS</w:t>
        </w:r>
        <w:r w:rsidR="00A942F8" w:rsidDel="00D202C2">
          <w:t xml:space="preserve"> is a database model created and </w:t>
        </w:r>
        <w:r w:rsidDel="00D202C2">
          <w:t>designed</w:t>
        </w:r>
        <w:r w:rsidR="00A942F8" w:rsidDel="00D202C2">
          <w:t xml:space="preserve"> by NERC. The data </w:t>
        </w:r>
        <w:r w:rsidR="00A942F8" w:rsidDel="00D202C2">
          <w:rPr>
            <w:color w:val="000000"/>
            <w:shd w:val="clear" w:color="auto" w:fill="FFFFFF"/>
          </w:rPr>
          <w:t>is used to collect, record, and retrieve operating information for improving the performance of electric generating equipment.</w:t>
        </w:r>
        <w:r w:rsidR="00A942F8" w:rsidDel="00D202C2">
          <w:t xml:space="preserve"> </w:t>
        </w:r>
      </w:moveFrom>
      <w:moveFromRangeEnd w:id="107"/>
      <w:del w:id="109" w:author="Author">
        <w:r w:rsidR="005C658A" w:rsidDel="009C7334">
          <w:delText xml:space="preserve">The </w:delText>
        </w:r>
        <w:r w:rsidR="00A942F8" w:rsidDel="009C7334">
          <w:delText xml:space="preserve">ISO requires </w:delText>
        </w:r>
        <w:r w:rsidR="0029345C" w:rsidDel="009C7334">
          <w:delText xml:space="preserve">LMPs for </w:delText>
        </w:r>
        <w:r w:rsidR="00A942F8" w:rsidDel="009C7334">
          <w:delText xml:space="preserve">generators to submit GADS data </w:delText>
        </w:r>
        <w:r w:rsidDel="009C7334">
          <w:delText xml:space="preserve">to the ISO GADS </w:delText>
        </w:r>
        <w:r w:rsidR="00A942F8" w:rsidDel="009C7334">
          <w:delText xml:space="preserve">each month. </w:delText>
        </w:r>
      </w:del>
      <w:ins w:id="110" w:author="Author">
        <w:r w:rsidR="000F6475">
          <w:t xml:space="preserve">Each </w:t>
        </w:r>
      </w:ins>
      <w:r w:rsidR="0029345C">
        <w:t>LMP</w:t>
      </w:r>
      <w:del w:id="111" w:author="Author">
        <w:r w:rsidR="0029345C" w:rsidDel="000F6475">
          <w:delText>s</w:delText>
        </w:r>
      </w:del>
      <w:r w:rsidR="00A942F8">
        <w:t xml:space="preserve"> </w:t>
      </w:r>
      <w:ins w:id="112" w:author="Author">
        <w:r w:rsidR="00A9498B">
          <w:t>is</w:t>
        </w:r>
      </w:ins>
      <w:del w:id="113" w:author="Author">
        <w:r w:rsidR="00A942F8" w:rsidDel="00A9498B">
          <w:delText>are</w:delText>
        </w:r>
      </w:del>
      <w:r w:rsidR="00A942F8">
        <w:t xml:space="preserve"> required to report GADS data to </w:t>
      </w:r>
      <w:r w:rsidR="727EF019">
        <w:t xml:space="preserve">the </w:t>
      </w:r>
      <w:r w:rsidR="00A942F8">
        <w:t xml:space="preserve">ISO </w:t>
      </w:r>
      <w:del w:id="114" w:author="Author">
        <w:r w:rsidR="00A942F8" w:rsidDel="003B3466">
          <w:delText xml:space="preserve">if </w:delText>
        </w:r>
      </w:del>
      <w:ins w:id="115" w:author="Author">
        <w:r w:rsidR="003B3466">
          <w:t xml:space="preserve">for </w:t>
        </w:r>
      </w:ins>
      <w:r w:rsidR="27405343">
        <w:t>each</w:t>
      </w:r>
      <w:r w:rsidR="00A942F8">
        <w:t xml:space="preserve"> generator</w:t>
      </w:r>
      <w:r w:rsidR="6DFCDC63">
        <w:t xml:space="preserve"> in </w:t>
      </w:r>
      <w:del w:id="116" w:author="Author">
        <w:r w:rsidR="6DFCDC63" w:rsidDel="00A9498B">
          <w:delText xml:space="preserve">their </w:delText>
        </w:r>
      </w:del>
      <w:ins w:id="117" w:author="Author">
        <w:r w:rsidR="00A9498B">
          <w:t xml:space="preserve">its </w:t>
        </w:r>
      </w:ins>
      <w:r w:rsidR="6DFCDC63">
        <w:t>portfolio</w:t>
      </w:r>
      <w:r w:rsidR="00A942F8">
        <w:t xml:space="preserve"> </w:t>
      </w:r>
      <w:ins w:id="118" w:author="Author">
        <w:r w:rsidR="004D1B91">
          <w:t xml:space="preserve">that </w:t>
        </w:r>
      </w:ins>
      <w:r w:rsidR="00A942F8">
        <w:t xml:space="preserve">meets the following </w:t>
      </w:r>
      <w:ins w:id="119" w:author="Author">
        <w:r w:rsidR="00755792">
          <w:t xml:space="preserve">eligibility </w:t>
        </w:r>
      </w:ins>
      <w:del w:id="120" w:author="Author">
        <w:r w:rsidR="00A942F8" w:rsidDel="00A9498B">
          <w:delText>minimum reporting requirements</w:delText>
        </w:r>
      </w:del>
      <w:ins w:id="121" w:author="Author">
        <w:r w:rsidR="00A9498B">
          <w:t>criteria</w:t>
        </w:r>
      </w:ins>
      <w:r>
        <w:t>:</w:t>
      </w:r>
    </w:p>
    <w:p w14:paraId="50A7369A" w14:textId="77777777" w:rsidR="00836799" w:rsidRDefault="00836799" w:rsidP="00A942F8">
      <w:pPr>
        <w:spacing w:after="0" w:line="240" w:lineRule="auto"/>
      </w:pPr>
    </w:p>
    <w:p w14:paraId="19E7CA13" w14:textId="0AA51560" w:rsidR="00C44C4C" w:rsidRDefault="00A942F8" w:rsidP="00555A61">
      <w:pPr>
        <w:pStyle w:val="ListParagraph"/>
        <w:numPr>
          <w:ilvl w:val="0"/>
          <w:numId w:val="3"/>
        </w:numPr>
        <w:spacing w:after="0" w:line="240" w:lineRule="auto"/>
      </w:pPr>
      <w:r w:rsidRPr="007E30F9">
        <w:rPr>
          <w:b/>
          <w:bCs/>
        </w:rPr>
        <w:t>Conventional</w:t>
      </w:r>
      <w:r w:rsidR="00E32449" w:rsidRPr="007E30F9">
        <w:rPr>
          <w:b/>
          <w:bCs/>
        </w:rPr>
        <w:t>:</w:t>
      </w:r>
      <w:r>
        <w:t xml:space="preserve"> </w:t>
      </w:r>
      <w:r w:rsidR="00A10D32">
        <w:t>g</w:t>
      </w:r>
      <w:r w:rsidR="0029345C">
        <w:t xml:space="preserve">enerator </w:t>
      </w:r>
      <w:r w:rsidR="00A10D32">
        <w:t xml:space="preserve">type as defined in Section </w:t>
      </w:r>
      <w:r w:rsidR="00A10D32">
        <w:fldChar w:fldCharType="begin"/>
      </w:r>
      <w:r w:rsidR="00A10D32">
        <w:instrText xml:space="preserve"> REF _Ref184743344 \r \h </w:instrText>
      </w:r>
      <w:r w:rsidR="00A10D32">
        <w:fldChar w:fldCharType="separate"/>
      </w:r>
      <w:r w:rsidR="00A10D32">
        <w:t>2.1</w:t>
      </w:r>
      <w:r w:rsidR="00A10D32">
        <w:fldChar w:fldCharType="end"/>
      </w:r>
      <w:r w:rsidR="00A10D32">
        <w:t xml:space="preserve"> of this PP </w:t>
      </w:r>
      <w:r>
        <w:t xml:space="preserve">that </w:t>
      </w:r>
      <w:r w:rsidR="41F01CD3">
        <w:t>is</w:t>
      </w:r>
      <w:r>
        <w:t xml:space="preserve"> 5 MW nameplate</w:t>
      </w:r>
      <w:r w:rsidR="00595000">
        <w:t xml:space="preserve"> or greater</w:t>
      </w:r>
      <w:r w:rsidR="00C44C4C">
        <w:t xml:space="preserve">, </w:t>
      </w:r>
      <w:proofErr w:type="gramStart"/>
      <w:r w:rsidR="00C44C4C">
        <w:t>with the exception</w:t>
      </w:r>
      <w:r w:rsidR="00A10D32">
        <w:t xml:space="preserve"> of</w:t>
      </w:r>
      <w:proofErr w:type="gramEnd"/>
      <w:r w:rsidR="00C44C4C">
        <w:t>:</w:t>
      </w:r>
    </w:p>
    <w:p w14:paraId="08CE089F" w14:textId="2351AC70" w:rsidR="00A942F8" w:rsidRDefault="00A10D32" w:rsidP="00A64C7C">
      <w:pPr>
        <w:pStyle w:val="ListParagraph"/>
        <w:numPr>
          <w:ilvl w:val="1"/>
          <w:numId w:val="3"/>
        </w:numPr>
        <w:spacing w:after="0" w:line="240" w:lineRule="auto"/>
      </w:pPr>
      <w:r>
        <w:t>h</w:t>
      </w:r>
      <w:r w:rsidR="00C44C4C">
        <w:t xml:space="preserve">ydro &amp; pumped storage </w:t>
      </w:r>
      <w:r w:rsidR="0029345C">
        <w:t xml:space="preserve">generator that </w:t>
      </w:r>
      <w:r w:rsidR="5EAD65F5">
        <w:t>is</w:t>
      </w:r>
      <w:r w:rsidR="0029345C">
        <w:t xml:space="preserve"> 20 MW nameplate or greater</w:t>
      </w:r>
    </w:p>
    <w:p w14:paraId="107CE85A" w14:textId="77777777" w:rsidR="00836799" w:rsidRDefault="00836799" w:rsidP="00A942F8">
      <w:pPr>
        <w:spacing w:after="0" w:line="240" w:lineRule="auto"/>
      </w:pPr>
    </w:p>
    <w:p w14:paraId="632D6160" w14:textId="0F511B75" w:rsidR="00A942F8" w:rsidRDefault="00A942F8" w:rsidP="00A942F8">
      <w:pPr>
        <w:spacing w:after="0" w:line="240" w:lineRule="auto"/>
      </w:pPr>
      <w:r>
        <w:t xml:space="preserve">There are two parts to the GADS data submission: </w:t>
      </w:r>
      <w:r w:rsidR="0029345C">
        <w:t>p</w:t>
      </w:r>
      <w:r>
        <w:t xml:space="preserve">erformance </w:t>
      </w:r>
      <w:r w:rsidR="0029345C">
        <w:t>d</w:t>
      </w:r>
      <w:r>
        <w:t xml:space="preserve">ata and </w:t>
      </w:r>
      <w:r w:rsidR="0029345C">
        <w:t>e</w:t>
      </w:r>
      <w:r>
        <w:t xml:space="preserve">vent </w:t>
      </w:r>
      <w:r w:rsidR="0029345C">
        <w:t>d</w:t>
      </w:r>
      <w:r>
        <w:t xml:space="preserve">ata. Performance </w:t>
      </w:r>
      <w:r w:rsidR="0029345C">
        <w:t>d</w:t>
      </w:r>
      <w:r>
        <w:t xml:space="preserve">ata are a summarized format pertaining to overall </w:t>
      </w:r>
      <w:r w:rsidR="00836799">
        <w:t>generator</w:t>
      </w:r>
      <w:r>
        <w:t xml:space="preserve"> operation during a particular month </w:t>
      </w:r>
      <w:proofErr w:type="gramStart"/>
      <w:r>
        <w:t>in a given year</w:t>
      </w:r>
      <w:proofErr w:type="gramEnd"/>
      <w:r>
        <w:t xml:space="preserve">. These data are needed to calculate unit performance, reliability, and availability statistics. Event </w:t>
      </w:r>
      <w:r w:rsidR="0029345C">
        <w:t>d</w:t>
      </w:r>
      <w:r>
        <w:t>ata provide all the information needed to evaluate generat</w:t>
      </w:r>
      <w:r w:rsidR="00836799">
        <w:t>or</w:t>
      </w:r>
      <w:r>
        <w:t xml:space="preserve"> availability. An “event” occurs any time a generat</w:t>
      </w:r>
      <w:r w:rsidR="00836799">
        <w:t>or</w:t>
      </w:r>
      <w:r>
        <w:t>’s operating status or capability changes. GADS receives reports on four general classifications of events: outages, derates, reserve shutdowns, and non-curtailing events.</w:t>
      </w:r>
      <w:r w:rsidR="00267AD1">
        <w:t xml:space="preserve"> </w:t>
      </w:r>
      <w:r w:rsidR="00945AAC">
        <w:t xml:space="preserve">These event types are detailed in Section </w:t>
      </w:r>
      <w:r w:rsidR="00FE6DC0">
        <w:fldChar w:fldCharType="begin"/>
      </w:r>
      <w:r w:rsidR="00FE6DC0">
        <w:instrText xml:space="preserve"> REF _Ref181706244 \r \h </w:instrText>
      </w:r>
      <w:r w:rsidR="00FE6DC0">
        <w:fldChar w:fldCharType="separate"/>
      </w:r>
      <w:r w:rsidR="00FE6DC0">
        <w:t>4.1.4</w:t>
      </w:r>
      <w:r w:rsidR="00FE6DC0">
        <w:fldChar w:fldCharType="end"/>
      </w:r>
      <w:r w:rsidR="477C5C5B">
        <w:t xml:space="preserve"> of this PP</w:t>
      </w:r>
      <w:r w:rsidR="00945AAC">
        <w:t>.</w:t>
      </w:r>
    </w:p>
    <w:p w14:paraId="5EFD8C42" w14:textId="77777777" w:rsidR="00A942F8" w:rsidRDefault="00A942F8" w:rsidP="00A942F8">
      <w:pPr>
        <w:spacing w:after="0" w:line="240" w:lineRule="auto"/>
      </w:pPr>
    </w:p>
    <w:p w14:paraId="3FFAA32F" w14:textId="346E4C9C" w:rsidR="00A942F8" w:rsidRDefault="0029345C" w:rsidP="00A942F8">
      <w:pPr>
        <w:spacing w:after="0" w:line="240" w:lineRule="auto"/>
      </w:pPr>
      <w:r>
        <w:t>LMPs shall submit data</w:t>
      </w:r>
      <w:r w:rsidR="00836799">
        <w:t xml:space="preserve"> </w:t>
      </w:r>
      <w:ins w:id="122" w:author="Author">
        <w:r w:rsidR="008765E5">
          <w:t xml:space="preserve">in </w:t>
        </w:r>
      </w:ins>
      <w:r w:rsidR="00595000">
        <w:t>accord</w:t>
      </w:r>
      <w:ins w:id="123" w:author="Author">
        <w:r w:rsidR="008765E5">
          <w:t>ance</w:t>
        </w:r>
      </w:ins>
      <w:del w:id="124" w:author="Author">
        <w:r w:rsidR="00595000" w:rsidDel="008765E5">
          <w:delText>ing</w:delText>
        </w:r>
      </w:del>
      <w:r w:rsidR="00595000">
        <w:t xml:space="preserve"> </w:t>
      </w:r>
      <w:del w:id="125" w:author="Author">
        <w:r w:rsidR="00595000" w:rsidDel="008765E5">
          <w:delText xml:space="preserve">to </w:delText>
        </w:r>
      </w:del>
      <w:ins w:id="126" w:author="Author">
        <w:r w:rsidR="008765E5">
          <w:t xml:space="preserve">with </w:t>
        </w:r>
      </w:ins>
      <w:r w:rsidR="00595000">
        <w:t>the timeline detailed in Section 3.0</w:t>
      </w:r>
      <w:r w:rsidR="52860955">
        <w:t xml:space="preserve"> of this PP. </w:t>
      </w:r>
      <w:r>
        <w:t xml:space="preserve">If data </w:t>
      </w:r>
      <w:r w:rsidR="00461EF8">
        <w:t>are</w:t>
      </w:r>
      <w:r w:rsidR="00A942F8">
        <w:t xml:space="preserve"> not submitted on time</w:t>
      </w:r>
      <w:r>
        <w:t xml:space="preserve">, </w:t>
      </w:r>
      <w:r w:rsidR="00621327">
        <w:t xml:space="preserve">the ISO shall notify the LMP via email following </w:t>
      </w:r>
      <w:ins w:id="127" w:author="Author">
        <w:r w:rsidR="002142E9">
          <w:t>a determination that data is missing</w:t>
        </w:r>
      </w:ins>
      <w:del w:id="128" w:author="Author">
        <w:r w:rsidR="00621327" w:rsidDel="002142E9">
          <w:delText>the discovery</w:delText>
        </w:r>
      </w:del>
      <w:r w:rsidR="00621327">
        <w:t xml:space="preserve">. The LMP shall submit </w:t>
      </w:r>
      <w:del w:id="129" w:author="Author">
        <w:r w:rsidR="00621327" w:rsidDel="00815ADE">
          <w:delText xml:space="preserve">their </w:delText>
        </w:r>
      </w:del>
      <w:ins w:id="130" w:author="Author">
        <w:r w:rsidR="00815ADE">
          <w:t xml:space="preserve">its </w:t>
        </w:r>
      </w:ins>
      <w:r w:rsidR="00621327">
        <w:t>data in the ISO GADS within 15 calendar days of the ISO’s notification.</w:t>
      </w:r>
    </w:p>
    <w:p w14:paraId="38484BF7" w14:textId="77777777" w:rsidR="00595000" w:rsidRPr="001B0F69" w:rsidRDefault="00595000" w:rsidP="00A942F8">
      <w:pPr>
        <w:spacing w:after="0" w:line="240" w:lineRule="auto"/>
      </w:pPr>
    </w:p>
    <w:p w14:paraId="7B20BF7B" w14:textId="2D5FAD00" w:rsidR="00782330" w:rsidRDefault="00782330" w:rsidP="007879F1">
      <w:pPr>
        <w:pStyle w:val="Heading3"/>
      </w:pPr>
      <w:bookmarkStart w:id="131" w:name="_Toc187837602"/>
      <w:r>
        <w:t>NERC GADS Reporting Requirements</w:t>
      </w:r>
      <w:bookmarkEnd w:id="131"/>
    </w:p>
    <w:p w14:paraId="6A62B6B5" w14:textId="020B0CB2" w:rsidR="00E85AEC" w:rsidRDefault="00A942F8" w:rsidP="00A942F8">
      <w:pPr>
        <w:spacing w:after="0" w:line="240" w:lineRule="auto"/>
      </w:pPr>
      <w:r>
        <w:t xml:space="preserve">GADS </w:t>
      </w:r>
      <w:r w:rsidR="0029345C">
        <w:t>d</w:t>
      </w:r>
      <w:r>
        <w:t>ata reporting to NERC is mandatory at the end of each quarter for conventional generat</w:t>
      </w:r>
      <w:r w:rsidR="00E85AEC">
        <w:t>ors</w:t>
      </w:r>
      <w:r>
        <w:t xml:space="preserve"> that are 20 MW nameplate or </w:t>
      </w:r>
      <w:r w:rsidR="3F467905">
        <w:t>greater</w:t>
      </w:r>
      <w:del w:id="132" w:author="Author">
        <w:r w:rsidDel="009B7F7E">
          <w:delText>, and</w:delText>
        </w:r>
      </w:del>
      <w:r>
        <w:t xml:space="preserve"> </w:t>
      </w:r>
      <w:r w:rsidR="004C4997">
        <w:t>if the LMP</w:t>
      </w:r>
      <w:r>
        <w:t xml:space="preserve"> is on the NERC Compliance Registry</w:t>
      </w:r>
      <w:ins w:id="133" w:author="Author">
        <w:r w:rsidR="00D4400F">
          <w:t>, which can be determined by</w:t>
        </w:r>
      </w:ins>
      <w:r>
        <w:t>:</w:t>
      </w:r>
    </w:p>
    <w:p w14:paraId="4F231BCA" w14:textId="6623117C" w:rsidR="00A942F8" w:rsidRDefault="00A942F8" w:rsidP="00A942F8">
      <w:pPr>
        <w:spacing w:after="0" w:line="240" w:lineRule="auto"/>
      </w:pPr>
      <w:r>
        <w:t xml:space="preserve"> </w:t>
      </w:r>
    </w:p>
    <w:p w14:paraId="10EE00CF" w14:textId="0C370252" w:rsidR="00A942F8" w:rsidRDefault="008666DE" w:rsidP="003D430D">
      <w:pPr>
        <w:pStyle w:val="ListParagraph"/>
        <w:numPr>
          <w:ilvl w:val="0"/>
          <w:numId w:val="19"/>
        </w:numPr>
        <w:spacing w:after="0" w:line="240" w:lineRule="auto"/>
        <w:rPr>
          <w:rStyle w:val="Hyperlink"/>
        </w:rPr>
      </w:pPr>
      <w:r>
        <w:lastRenderedPageBreak/>
        <w:t>Go</w:t>
      </w:r>
      <w:ins w:id="134" w:author="Author">
        <w:r w:rsidR="0061170E">
          <w:t>ing</w:t>
        </w:r>
      </w:ins>
      <w:r>
        <w:t xml:space="preserve"> to: </w:t>
      </w:r>
      <w:hyperlink r:id="rId8" w:history="1">
        <w:r w:rsidR="00AB6CBF" w:rsidRPr="001B6F95">
          <w:rPr>
            <w:rStyle w:val="Hyperlink"/>
          </w:rPr>
          <w:t>https://www.nerc.com</w:t>
        </w:r>
      </w:hyperlink>
      <w:r w:rsidR="00AB6CBF">
        <w:t xml:space="preserve"> </w:t>
      </w:r>
      <w:r w:rsidR="00AB6CBF">
        <w:rPr>
          <w:rFonts w:ascii="Wingdings" w:eastAsia="Wingdings" w:hAnsi="Wingdings" w:cs="Wingdings"/>
        </w:rPr>
        <w:t>à</w:t>
      </w:r>
      <w:r w:rsidR="00AB6CBF">
        <w:t xml:space="preserve"> “Program Areas &amp; Departments” </w:t>
      </w:r>
      <w:r w:rsidR="00AB6CBF">
        <w:rPr>
          <w:rFonts w:ascii="Wingdings" w:eastAsia="Wingdings" w:hAnsi="Wingdings" w:cs="Wingdings"/>
        </w:rPr>
        <w:t>à</w:t>
      </w:r>
      <w:r w:rsidR="00AB6CBF">
        <w:t xml:space="preserve"> “Compliance &amp; Enforcement” </w:t>
      </w:r>
      <w:r w:rsidR="00AB6CBF">
        <w:rPr>
          <w:rFonts w:ascii="Wingdings" w:eastAsia="Wingdings" w:hAnsi="Wingdings" w:cs="Wingdings"/>
        </w:rPr>
        <w:t>à</w:t>
      </w:r>
      <w:r w:rsidR="00AB6CBF">
        <w:t xml:space="preserve"> “Organization Registration and Organization Certification”</w:t>
      </w:r>
    </w:p>
    <w:p w14:paraId="15A1B24F" w14:textId="5EE19D42" w:rsidR="00A942F8" w:rsidRDefault="00A942F8" w:rsidP="00555A61">
      <w:pPr>
        <w:pStyle w:val="ListParagraph"/>
        <w:numPr>
          <w:ilvl w:val="0"/>
          <w:numId w:val="4"/>
        </w:numPr>
        <w:spacing w:after="0" w:line="240" w:lineRule="auto"/>
      </w:pPr>
      <w:r>
        <w:t>Scroll</w:t>
      </w:r>
      <w:ins w:id="135" w:author="Author">
        <w:r w:rsidR="0061170E">
          <w:t>ing</w:t>
        </w:r>
      </w:ins>
      <w:r>
        <w:t xml:space="preserve"> down to “Registration” </w:t>
      </w:r>
      <w:r w:rsidR="00E85AEC">
        <w:rPr>
          <w:rFonts w:ascii="Wingdings" w:eastAsia="Wingdings" w:hAnsi="Wingdings" w:cs="Wingdings"/>
        </w:rPr>
        <w:t>à</w:t>
      </w:r>
      <w:r w:rsidR="00E85AEC">
        <w:t xml:space="preserve"> </w:t>
      </w:r>
      <w:r>
        <w:t xml:space="preserve">“Compliance Registry Files” </w:t>
      </w:r>
      <w:r w:rsidR="00E85AEC">
        <w:rPr>
          <w:rFonts w:ascii="Wingdings" w:eastAsia="Wingdings" w:hAnsi="Wingdings" w:cs="Wingdings"/>
        </w:rPr>
        <w:t>à</w:t>
      </w:r>
      <w:r>
        <w:t xml:space="preserve"> “NCR Active Entities List”</w:t>
      </w:r>
    </w:p>
    <w:p w14:paraId="77424182" w14:textId="77777777" w:rsidR="00A942F8" w:rsidRPr="00FF15ED" w:rsidRDefault="00A942F8" w:rsidP="00A942F8">
      <w:pPr>
        <w:spacing w:after="0" w:line="240" w:lineRule="auto"/>
      </w:pPr>
    </w:p>
    <w:p w14:paraId="43D81D00" w14:textId="2EE360B7" w:rsidR="00A942F8" w:rsidRPr="004458EF" w:rsidRDefault="004C4997" w:rsidP="00A942F8">
      <w:pPr>
        <w:spacing w:after="0" w:line="240" w:lineRule="auto"/>
      </w:pPr>
      <w:r>
        <w:t xml:space="preserve">The ISO </w:t>
      </w:r>
      <w:r w:rsidR="00A942F8" w:rsidRPr="00FF15ED">
        <w:t xml:space="preserve">offers </w:t>
      </w:r>
      <w:r>
        <w:t xml:space="preserve">LMPs </w:t>
      </w:r>
      <w:r w:rsidR="00A942F8" w:rsidRPr="00FF15ED">
        <w:t xml:space="preserve">the option to select </w:t>
      </w:r>
      <w:r>
        <w:t>the ISO</w:t>
      </w:r>
      <w:r w:rsidR="00A942F8" w:rsidRPr="00FF15ED">
        <w:t xml:space="preserve"> as their Delegated Reporting Entity (DRE). This means that </w:t>
      </w:r>
      <w:r>
        <w:t xml:space="preserve">the ISO </w:t>
      </w:r>
      <w:r w:rsidR="00A942F8" w:rsidRPr="00FF15ED">
        <w:t xml:space="preserve">will make the quarterly data submission to NERC on behalf of the </w:t>
      </w:r>
      <w:r>
        <w:t>LMP</w:t>
      </w:r>
      <w:r w:rsidR="00A942F8" w:rsidRPr="00FF15ED">
        <w:t xml:space="preserve">. To establish </w:t>
      </w:r>
      <w:r>
        <w:t xml:space="preserve">the ISO </w:t>
      </w:r>
      <w:r w:rsidR="00A942F8" w:rsidRPr="00FF15ED">
        <w:t xml:space="preserve">as the DRE, the </w:t>
      </w:r>
      <w:r w:rsidRPr="004458EF">
        <w:t>LMP shall</w:t>
      </w:r>
      <w:r w:rsidR="00A942F8" w:rsidRPr="004458EF">
        <w:t xml:space="preserve"> obtain an account within NERC’s GADS </w:t>
      </w:r>
      <w:proofErr w:type="spellStart"/>
      <w:r w:rsidR="00C07BF9">
        <w:t>W</w:t>
      </w:r>
      <w:r w:rsidR="00A942F8" w:rsidRPr="004458EF">
        <w:t>ebPortal</w:t>
      </w:r>
      <w:proofErr w:type="spellEnd"/>
      <w:ins w:id="136" w:author="Author">
        <w:r w:rsidR="007B31FC">
          <w:t xml:space="preserve"> by</w:t>
        </w:r>
      </w:ins>
      <w:r w:rsidR="00E85AEC" w:rsidRPr="004458EF">
        <w:t>:</w:t>
      </w:r>
    </w:p>
    <w:p w14:paraId="0FDD92DC" w14:textId="77777777" w:rsidR="00E85AEC" w:rsidRPr="004458EF" w:rsidRDefault="00E85AEC" w:rsidP="00A942F8">
      <w:pPr>
        <w:spacing w:after="0" w:line="240" w:lineRule="auto"/>
      </w:pPr>
    </w:p>
    <w:p w14:paraId="4AA09614" w14:textId="6C8A6783" w:rsidR="00643C0D" w:rsidRDefault="008666DE" w:rsidP="003D430D">
      <w:pPr>
        <w:pStyle w:val="ListParagraph"/>
        <w:numPr>
          <w:ilvl w:val="0"/>
          <w:numId w:val="20"/>
        </w:numPr>
        <w:spacing w:after="0" w:line="240" w:lineRule="auto"/>
        <w:rPr>
          <w:rStyle w:val="Hyperlink"/>
        </w:rPr>
      </w:pPr>
      <w:r w:rsidRPr="004458EF">
        <w:t>Go</w:t>
      </w:r>
      <w:ins w:id="137" w:author="Author">
        <w:r w:rsidR="0061170E">
          <w:t>ing</w:t>
        </w:r>
      </w:ins>
      <w:r>
        <w:t xml:space="preserve"> to: </w:t>
      </w:r>
      <w:hyperlink r:id="rId9" w:history="1">
        <w:r w:rsidR="00AB6CBF" w:rsidRPr="001B6F95">
          <w:rPr>
            <w:rStyle w:val="Hyperlink"/>
          </w:rPr>
          <w:t>https://www.nerc.com</w:t>
        </w:r>
      </w:hyperlink>
      <w:r w:rsidR="00AB6CBF">
        <w:t xml:space="preserve"> </w:t>
      </w:r>
      <w:r w:rsidR="00AB6CBF">
        <w:rPr>
          <w:rFonts w:ascii="Wingdings" w:eastAsia="Wingdings" w:hAnsi="Wingdings" w:cs="Wingdings"/>
        </w:rPr>
        <w:sym w:font="Wingdings" w:char="F0E0"/>
      </w:r>
      <w:r w:rsidR="00AB6CBF">
        <w:t xml:space="preserve"> “Program Areas &amp; Departments” </w:t>
      </w:r>
      <w:r w:rsidR="00AB6CBF">
        <w:rPr>
          <w:rFonts w:ascii="Wingdings" w:eastAsia="Wingdings" w:hAnsi="Wingdings" w:cs="Wingdings"/>
        </w:rPr>
        <w:sym w:font="Wingdings" w:char="F0E0"/>
      </w:r>
      <w:r w:rsidR="00AB6CBF">
        <w:t xml:space="preserve"> “Event Analysis, Reliability Assessment, and Performance Analysis” </w:t>
      </w:r>
      <w:r w:rsidR="00AB6CBF">
        <w:rPr>
          <w:rFonts w:ascii="Wingdings" w:eastAsia="Wingdings" w:hAnsi="Wingdings" w:cs="Wingdings"/>
        </w:rPr>
        <w:sym w:font="Wingdings" w:char="F0E0"/>
      </w:r>
      <w:r w:rsidR="00AB6CBF">
        <w:t xml:space="preserve"> “Generating Availability Data System (GADS)”</w:t>
      </w:r>
    </w:p>
    <w:p w14:paraId="6F2E040D" w14:textId="46FD4970" w:rsidR="00E85AEC" w:rsidRDefault="00E85AEC" w:rsidP="00555A61">
      <w:pPr>
        <w:pStyle w:val="ListParagraph"/>
        <w:numPr>
          <w:ilvl w:val="0"/>
          <w:numId w:val="5"/>
        </w:numPr>
        <w:spacing w:after="0" w:line="240" w:lineRule="auto"/>
      </w:pPr>
      <w:r>
        <w:t>Scroll</w:t>
      </w:r>
      <w:ins w:id="138" w:author="Author">
        <w:r w:rsidR="0061170E">
          <w:t>ing</w:t>
        </w:r>
      </w:ins>
      <w:r>
        <w:t xml:space="preserve"> down to “Key Links” </w:t>
      </w:r>
      <w:r w:rsidRPr="28376F36">
        <w:rPr>
          <w:rFonts w:ascii="Wingdings" w:eastAsia="Wingdings" w:hAnsi="Wingdings" w:cs="Wingdings"/>
        </w:rPr>
        <w:t>à</w:t>
      </w:r>
      <w:r>
        <w:t xml:space="preserve"> “NERC OATI </w:t>
      </w:r>
      <w:proofErr w:type="spellStart"/>
      <w:r>
        <w:t>WebPortal</w:t>
      </w:r>
      <w:proofErr w:type="spellEnd"/>
      <w:r>
        <w:t xml:space="preserve"> User Registration Form”</w:t>
      </w:r>
    </w:p>
    <w:p w14:paraId="46AA49A2" w14:textId="77777777" w:rsidR="00595000" w:rsidRDefault="00595000" w:rsidP="00A942F8">
      <w:pPr>
        <w:spacing w:after="0" w:line="240" w:lineRule="auto"/>
      </w:pPr>
    </w:p>
    <w:p w14:paraId="2D6ADBF4" w14:textId="22794525" w:rsidR="00161878" w:rsidRDefault="00A942F8" w:rsidP="007879F1">
      <w:pPr>
        <w:pStyle w:val="Heading3"/>
      </w:pPr>
      <w:bookmarkStart w:id="139" w:name="_Toc187837603"/>
      <w:r>
        <w:t>Performance Data Reporting</w:t>
      </w:r>
      <w:bookmarkEnd w:id="139"/>
      <w:r>
        <w:t xml:space="preserve"> </w:t>
      </w:r>
    </w:p>
    <w:p w14:paraId="059EB989" w14:textId="49769C30" w:rsidR="00331DA5" w:rsidRDefault="004C4997" w:rsidP="00A942F8">
      <w:pPr>
        <w:spacing w:after="0" w:line="240" w:lineRule="auto"/>
      </w:pPr>
      <w:r>
        <w:t>LMPs shall report p</w:t>
      </w:r>
      <w:r w:rsidR="00A942F8">
        <w:t xml:space="preserve">erformance </w:t>
      </w:r>
      <w:r w:rsidR="00FE262F">
        <w:t xml:space="preserve">data </w:t>
      </w:r>
      <w:ins w:id="140" w:author="Author">
        <w:r w:rsidR="00D7483C">
          <w:t xml:space="preserve">in accordance with Section </w:t>
        </w:r>
        <w:r w:rsidR="00D7483C">
          <w:fldChar w:fldCharType="begin"/>
        </w:r>
        <w:r w:rsidR="00D7483C">
          <w:instrText xml:space="preserve"> REF _Ref187747093 \r \h </w:instrText>
        </w:r>
      </w:ins>
      <w:ins w:id="141" w:author="Author">
        <w:r w:rsidR="00D7483C">
          <w:fldChar w:fldCharType="separate"/>
        </w:r>
        <w:r w:rsidR="00D7483C">
          <w:t>3.0</w:t>
        </w:r>
        <w:r w:rsidR="00D7483C">
          <w:fldChar w:fldCharType="end"/>
        </w:r>
        <w:r w:rsidR="00D7483C">
          <w:t xml:space="preserve"> of this PP</w:t>
        </w:r>
      </w:ins>
      <w:del w:id="142" w:author="Author">
        <w:r w:rsidR="00A942F8" w:rsidDel="008765E5">
          <w:delText>monthly</w:delText>
        </w:r>
        <w:r w:rsidDel="00D7483C">
          <w:delText xml:space="preserve">, together </w:delText>
        </w:r>
        <w:r w:rsidR="00A942F8" w:rsidDel="00D7483C">
          <w:delText xml:space="preserve">with </w:delText>
        </w:r>
        <w:r w:rsidDel="00D7483C">
          <w:delText>event data</w:delText>
        </w:r>
      </w:del>
      <w:r>
        <w:t>.</w:t>
      </w:r>
      <w:r w:rsidR="00A942F8">
        <w:t xml:space="preserve"> It can be submitted manually through</w:t>
      </w:r>
      <w:r w:rsidR="00E463AF">
        <w:t xml:space="preserve"> the</w:t>
      </w:r>
      <w:r w:rsidR="00A942F8">
        <w:t xml:space="preserve"> </w:t>
      </w:r>
      <w:proofErr w:type="spellStart"/>
      <w:r w:rsidR="00A942F8">
        <w:t>PowerGADS</w:t>
      </w:r>
      <w:proofErr w:type="spellEnd"/>
      <w:r w:rsidR="00A942F8">
        <w:t xml:space="preserve"> </w:t>
      </w:r>
      <w:r w:rsidR="00E85AEC">
        <w:t xml:space="preserve">software </w:t>
      </w:r>
      <w:proofErr w:type="gramStart"/>
      <w:r w:rsidR="00E85AEC">
        <w:t>portal</w:t>
      </w:r>
      <w:proofErr w:type="gramEnd"/>
      <w:r w:rsidR="00E85AEC">
        <w:t xml:space="preserve"> </w:t>
      </w:r>
      <w:r w:rsidR="00A942F8">
        <w:t xml:space="preserve">or it can be uploaded using the </w:t>
      </w:r>
      <w:r w:rsidR="00E463AF">
        <w:t>NERC</w:t>
      </w:r>
      <w:r w:rsidR="004B182C">
        <w:t xml:space="preserve"> GADS</w:t>
      </w:r>
      <w:r w:rsidR="00E463AF">
        <w:t xml:space="preserve"> </w:t>
      </w:r>
      <w:r w:rsidR="00A942F8">
        <w:t xml:space="preserve">05 file format. </w:t>
      </w:r>
      <w:r>
        <w:t xml:space="preserve">The ISO </w:t>
      </w:r>
      <w:r w:rsidR="00B92458">
        <w:t>clarifies its use of</w:t>
      </w:r>
      <w:r w:rsidR="00331DA5">
        <w:t xml:space="preserve"> the NERC GADS </w:t>
      </w:r>
      <w:r w:rsidR="00E85AEC">
        <w:t>DRI</w:t>
      </w:r>
      <w:r w:rsidR="008666DE">
        <w:rPr>
          <w:rStyle w:val="FootnoteReference"/>
        </w:rPr>
        <w:footnoteReference w:id="5"/>
      </w:r>
      <w:r w:rsidR="00331DA5">
        <w:t xml:space="preserve"> </w:t>
      </w:r>
      <w:r w:rsidR="00610518">
        <w:t xml:space="preserve">for conventional generators </w:t>
      </w:r>
      <w:r w:rsidR="00331DA5">
        <w:t xml:space="preserve">in </w:t>
      </w:r>
      <w:r w:rsidR="00270228">
        <w:t xml:space="preserve">the following </w:t>
      </w:r>
      <w:r w:rsidR="00331DA5">
        <w:t>manner</w:t>
      </w:r>
      <w:r>
        <w:t>:</w:t>
      </w:r>
    </w:p>
    <w:p w14:paraId="3D9EE0C2" w14:textId="77777777" w:rsidR="00E85AEC" w:rsidRDefault="00E85AEC" w:rsidP="00A942F8">
      <w:pPr>
        <w:spacing w:after="0" w:line="240" w:lineRule="auto"/>
      </w:pPr>
    </w:p>
    <w:p w14:paraId="38B3144B" w14:textId="1CCA61A3" w:rsidR="00331DA5" w:rsidRDefault="00331DA5" w:rsidP="00555A61">
      <w:pPr>
        <w:pStyle w:val="ListParagraph"/>
        <w:numPr>
          <w:ilvl w:val="0"/>
          <w:numId w:val="6"/>
        </w:numPr>
        <w:spacing w:after="0" w:line="240" w:lineRule="auto"/>
      </w:pPr>
      <w:r>
        <w:t xml:space="preserve">When </w:t>
      </w:r>
      <w:r w:rsidR="00E463AF">
        <w:t xml:space="preserve">LMPs </w:t>
      </w:r>
      <w:r>
        <w:t>report the Net Dependable Capacity</w:t>
      </w:r>
      <w:r w:rsidR="00B92458">
        <w:t xml:space="preserve"> (NDC)</w:t>
      </w:r>
      <w:r w:rsidR="00E463AF">
        <w:t xml:space="preserve"> for a</w:t>
      </w:r>
      <w:r w:rsidR="00F577F6">
        <w:t xml:space="preserve"> conventional</w:t>
      </w:r>
      <w:r w:rsidR="00E463AF">
        <w:t xml:space="preserve"> generator</w:t>
      </w:r>
      <w:r>
        <w:t xml:space="preserve">, </w:t>
      </w:r>
      <w:ins w:id="143" w:author="Author">
        <w:r w:rsidR="00F62E6C">
          <w:t xml:space="preserve">the ISO </w:t>
        </w:r>
      </w:ins>
      <w:r>
        <w:t>use</w:t>
      </w:r>
      <w:ins w:id="144" w:author="Author">
        <w:r w:rsidR="00F62E6C">
          <w:t>s</w:t>
        </w:r>
      </w:ins>
      <w:r>
        <w:t xml:space="preserve"> </w:t>
      </w:r>
      <w:r w:rsidR="00E463AF">
        <w:t>the</w:t>
      </w:r>
      <w:r>
        <w:t xml:space="preserve"> Seasonal Claimed Capability</w:t>
      </w:r>
      <w:r w:rsidR="7A0F5EFC">
        <w:t>.</w:t>
      </w:r>
    </w:p>
    <w:p w14:paraId="1CF9FE86" w14:textId="650EA4D0" w:rsidR="00610518" w:rsidRDefault="00331DA5" w:rsidP="006019A2">
      <w:pPr>
        <w:pStyle w:val="ListParagraph"/>
        <w:numPr>
          <w:ilvl w:val="0"/>
          <w:numId w:val="6"/>
        </w:numPr>
        <w:spacing w:after="0" w:line="240" w:lineRule="auto"/>
      </w:pPr>
      <w:r>
        <w:t xml:space="preserve">When </w:t>
      </w:r>
      <w:r w:rsidR="00E463AF">
        <w:t xml:space="preserve">the ISO </w:t>
      </w:r>
      <w:r>
        <w:t>calculat</w:t>
      </w:r>
      <w:r w:rsidR="00E463AF">
        <w:t>es</w:t>
      </w:r>
      <w:r>
        <w:t xml:space="preserve"> the EFORd value, the</w:t>
      </w:r>
      <w:ins w:id="145" w:author="Author">
        <w:r w:rsidR="00EB0644">
          <w:t xml:space="preserve"> ISO uses</w:t>
        </w:r>
      </w:ins>
      <w:r>
        <w:t xml:space="preserve"> </w:t>
      </w:r>
      <w:r w:rsidR="00B92458">
        <w:t>NDC</w:t>
      </w:r>
      <w:r>
        <w:t xml:space="preserve"> is used instead of the Net Maximum Capacity</w:t>
      </w:r>
      <w:r w:rsidR="00B92458">
        <w:t xml:space="preserve"> (the NDC is adjusted for ambient limitations)</w:t>
      </w:r>
      <w:r w:rsidR="2890C502">
        <w:t>.</w:t>
      </w:r>
    </w:p>
    <w:p w14:paraId="15BCEFE8" w14:textId="77777777" w:rsidR="00595000" w:rsidRDefault="00595000" w:rsidP="00A942F8">
      <w:pPr>
        <w:spacing w:after="0" w:line="240" w:lineRule="auto"/>
      </w:pPr>
    </w:p>
    <w:p w14:paraId="6F554478" w14:textId="2D1F41B4" w:rsidR="00161878" w:rsidRDefault="00A942F8" w:rsidP="007879F1">
      <w:pPr>
        <w:pStyle w:val="Heading3"/>
      </w:pPr>
      <w:bookmarkStart w:id="146" w:name="_Ref181706244"/>
      <w:bookmarkStart w:id="147" w:name="_Toc187837604"/>
      <w:r>
        <w:t>Event Data Reporting</w:t>
      </w:r>
      <w:bookmarkEnd w:id="146"/>
      <w:bookmarkEnd w:id="147"/>
    </w:p>
    <w:p w14:paraId="4FE8FDC7" w14:textId="6FD9092E" w:rsidR="00A942F8" w:rsidRDefault="004C4997" w:rsidP="00A942F8">
      <w:pPr>
        <w:spacing w:after="0" w:line="240" w:lineRule="auto"/>
      </w:pPr>
      <w:r>
        <w:t>LMPs shall report event data</w:t>
      </w:r>
      <w:r w:rsidR="00A942F8">
        <w:t xml:space="preserve"> </w:t>
      </w:r>
      <w:del w:id="148" w:author="Author">
        <w:r w:rsidR="00A942F8" w:rsidDel="00076FE8">
          <w:delText>monthly</w:delText>
        </w:r>
        <w:r w:rsidDel="00D7483C">
          <w:delText>, together with p</w:delText>
        </w:r>
        <w:r w:rsidR="00A942F8" w:rsidDel="00D7483C">
          <w:delText xml:space="preserve">erformance </w:delText>
        </w:r>
        <w:r w:rsidDel="00D7483C">
          <w:delText>d</w:delText>
        </w:r>
        <w:r w:rsidR="00A942F8" w:rsidDel="00D7483C">
          <w:delText>ata</w:delText>
        </w:r>
      </w:del>
      <w:ins w:id="149" w:author="Author">
        <w:r w:rsidR="00D7483C">
          <w:t xml:space="preserve">in accordance with Section </w:t>
        </w:r>
        <w:r w:rsidR="00D7483C">
          <w:fldChar w:fldCharType="begin"/>
        </w:r>
        <w:r w:rsidR="00D7483C">
          <w:instrText xml:space="preserve"> REF _Ref187747093 \r \h </w:instrText>
        </w:r>
      </w:ins>
      <w:ins w:id="150" w:author="Author">
        <w:r w:rsidR="00D7483C">
          <w:fldChar w:fldCharType="separate"/>
        </w:r>
        <w:r w:rsidR="00D7483C">
          <w:t>3.0</w:t>
        </w:r>
        <w:r w:rsidR="00D7483C">
          <w:fldChar w:fldCharType="end"/>
        </w:r>
        <w:r w:rsidR="00D7483C">
          <w:t xml:space="preserve"> of this PP</w:t>
        </w:r>
      </w:ins>
      <w:r w:rsidR="00A942F8">
        <w:t>. It can be submitted manually through</w:t>
      </w:r>
      <w:r w:rsidR="00E463AF">
        <w:t xml:space="preserve"> the</w:t>
      </w:r>
      <w:r w:rsidR="00A942F8">
        <w:t xml:space="preserve"> </w:t>
      </w:r>
      <w:proofErr w:type="spellStart"/>
      <w:r w:rsidR="00A942F8">
        <w:t>PowerGADS</w:t>
      </w:r>
      <w:proofErr w:type="spellEnd"/>
      <w:r w:rsidR="00A942F8">
        <w:t xml:space="preserve"> </w:t>
      </w:r>
      <w:r w:rsidR="00E463AF">
        <w:t xml:space="preserve">software </w:t>
      </w:r>
      <w:proofErr w:type="gramStart"/>
      <w:r w:rsidR="00E463AF">
        <w:t>portal</w:t>
      </w:r>
      <w:proofErr w:type="gramEnd"/>
      <w:r w:rsidR="00E463AF">
        <w:t xml:space="preserve"> </w:t>
      </w:r>
      <w:r w:rsidR="00A942F8">
        <w:t xml:space="preserve">or it can be uploaded using the </w:t>
      </w:r>
      <w:r w:rsidR="00E463AF">
        <w:t>NERC</w:t>
      </w:r>
      <w:r w:rsidR="004B182C">
        <w:t xml:space="preserve"> GADS</w:t>
      </w:r>
      <w:r w:rsidR="00E463AF">
        <w:t xml:space="preserve"> </w:t>
      </w:r>
      <w:r w:rsidR="00A942F8">
        <w:t xml:space="preserve">07 file format. </w:t>
      </w:r>
    </w:p>
    <w:p w14:paraId="385CA29F" w14:textId="77777777" w:rsidR="00A942F8" w:rsidRDefault="00A942F8" w:rsidP="00A942F8">
      <w:pPr>
        <w:spacing w:after="0" w:line="240" w:lineRule="auto"/>
      </w:pPr>
    </w:p>
    <w:p w14:paraId="54D773BE" w14:textId="4DA29063" w:rsidR="00A942F8" w:rsidRDefault="00A942F8" w:rsidP="00A942F8">
      <w:pPr>
        <w:spacing w:after="0" w:line="240" w:lineRule="auto"/>
      </w:pPr>
      <w:r>
        <w:t xml:space="preserve">If </w:t>
      </w:r>
      <w:r w:rsidR="006019A2">
        <w:t xml:space="preserve">a </w:t>
      </w:r>
      <w:r w:rsidR="001713F1">
        <w:t xml:space="preserve">conventional </w:t>
      </w:r>
      <w:r>
        <w:t xml:space="preserve">generator is </w:t>
      </w:r>
      <w:r w:rsidR="00EF2517">
        <w:t>not producing power at full NDC,</w:t>
      </w:r>
      <w:r>
        <w:t xml:space="preserve"> then </w:t>
      </w:r>
      <w:r w:rsidR="00EF2517">
        <w:t>the generator</w:t>
      </w:r>
      <w:r>
        <w:t xml:space="preserve"> should be reported as being in one of the event states listed in the table below. If</w:t>
      </w:r>
      <w:r w:rsidR="00ED78B5">
        <w:t xml:space="preserve"> </w:t>
      </w:r>
      <w:r>
        <w:t xml:space="preserve">a situation’s proper </w:t>
      </w:r>
      <w:r w:rsidR="00E463AF">
        <w:t>event</w:t>
      </w:r>
      <w:r w:rsidR="62041FDF">
        <w:t xml:space="preserve"> </w:t>
      </w:r>
      <w:r>
        <w:t>state</w:t>
      </w:r>
      <w:r w:rsidR="15E74B92">
        <w:t xml:space="preserve"> cannot be determined</w:t>
      </w:r>
      <w:r>
        <w:t>, a detailed description of the issue</w:t>
      </w:r>
      <w:r w:rsidR="535BED06">
        <w:t xml:space="preserve"> must be submitted</w:t>
      </w:r>
      <w:r>
        <w:t xml:space="preserve"> to </w:t>
      </w:r>
      <w:hyperlink r:id="rId10">
        <w:r w:rsidRPr="746210EF">
          <w:rPr>
            <w:rStyle w:val="Hyperlink"/>
          </w:rPr>
          <w:t>gads@iso-ne.com</w:t>
        </w:r>
      </w:hyperlink>
      <w:r>
        <w:t xml:space="preserve"> prior to the 15</w:t>
      </w:r>
      <w:r w:rsidRPr="746210EF">
        <w:rPr>
          <w:vertAlign w:val="superscript"/>
        </w:rPr>
        <w:t>th</w:t>
      </w:r>
      <w:r>
        <w:t xml:space="preserve"> of the month</w:t>
      </w:r>
      <w:ins w:id="151" w:author="Author">
        <w:r w:rsidR="00111815">
          <w:t xml:space="preserve"> </w:t>
        </w:r>
        <w:r w:rsidR="007C1C1D">
          <w:t xml:space="preserve">during the ISO GADS data submission window </w:t>
        </w:r>
        <w:r w:rsidR="00111815" w:rsidRPr="00111815">
          <w:t xml:space="preserve">for the </w:t>
        </w:r>
        <w:r w:rsidR="00606833">
          <w:t>previous month</w:t>
        </w:r>
        <w:r w:rsidR="008B0466">
          <w:t xml:space="preserve">’s data </w:t>
        </w:r>
        <w:r w:rsidR="00111815" w:rsidRPr="00111815">
          <w:t xml:space="preserve">reporting period. </w:t>
        </w:r>
        <w:r w:rsidR="00111815">
          <w:t xml:space="preserve">The </w:t>
        </w:r>
        <w:r w:rsidR="00111815" w:rsidRPr="00111815">
          <w:t xml:space="preserve">ISO will review the submittal and consult with the </w:t>
        </w:r>
        <w:r w:rsidR="00111815">
          <w:t>LMP</w:t>
        </w:r>
        <w:r w:rsidR="00111815" w:rsidRPr="00111815">
          <w:t xml:space="preserve"> for recording the appropriate event state</w:t>
        </w:r>
      </w:ins>
      <w:r>
        <w:t>.</w:t>
      </w:r>
    </w:p>
    <w:p w14:paraId="2A4D37A0" w14:textId="77777777" w:rsidR="00E463AF" w:rsidRDefault="00E463AF" w:rsidP="00A942F8">
      <w:pPr>
        <w:spacing w:after="0" w:line="240" w:lineRule="auto"/>
      </w:pPr>
    </w:p>
    <w:p w14:paraId="02730D68" w14:textId="28FACBA6" w:rsidR="00D801ED" w:rsidRDefault="00E463AF" w:rsidP="008666DE">
      <w:pPr>
        <w:spacing w:after="0" w:line="240" w:lineRule="auto"/>
      </w:pPr>
      <w:r>
        <w:t>The following table lists all the possible event states</w:t>
      </w:r>
      <w:r w:rsidR="006821A7">
        <w:t xml:space="preserve"> for a generator with their definition for the purpose of this PP and reporting to ISO GADS. Their alignment with the NERC GADS DRI and OP</w:t>
      </w:r>
      <w:r w:rsidR="008A4B1D">
        <w:t>-</w:t>
      </w:r>
      <w:r w:rsidR="006821A7">
        <w:t>5 are provided for clarity.</w:t>
      </w:r>
      <w:r w:rsidR="008666DE">
        <w:t xml:space="preserve"> </w:t>
      </w:r>
    </w:p>
    <w:p w14:paraId="395EE5DA" w14:textId="77777777" w:rsidR="00D801ED" w:rsidRDefault="00D801ED" w:rsidP="008666DE">
      <w:pPr>
        <w:spacing w:after="0" w:line="240" w:lineRule="auto"/>
      </w:pPr>
    </w:p>
    <w:p w14:paraId="3054A551" w14:textId="0BA9D381" w:rsidR="009257EE" w:rsidRDefault="009257EE" w:rsidP="00A61633">
      <w:pPr>
        <w:pStyle w:val="ListParagraph"/>
        <w:numPr>
          <w:ilvl w:val="0"/>
          <w:numId w:val="14"/>
        </w:numPr>
        <w:spacing w:after="0" w:line="240" w:lineRule="auto"/>
      </w:pPr>
      <w:r>
        <w:t xml:space="preserve">Each </w:t>
      </w:r>
      <w:r w:rsidR="00B6701A">
        <w:t xml:space="preserve">GADS </w:t>
      </w:r>
      <w:r>
        <w:t>event type has a two</w:t>
      </w:r>
      <w:r w:rsidR="00B6701A">
        <w:t>-</w:t>
      </w:r>
      <w:r>
        <w:t>character code (</w:t>
      </w:r>
      <w:r w:rsidRPr="009257EE">
        <w:rPr>
          <w:i/>
          <w:iCs/>
        </w:rPr>
        <w:t>e.g.,</w:t>
      </w:r>
      <w:r>
        <w:t xml:space="preserve"> IR, U1, PD, etc.)</w:t>
      </w:r>
      <w:r w:rsidR="00B6701A">
        <w:t xml:space="preserve"> listed in the first column. That event type code is consistent between ISO GADS and NERC GADS.</w:t>
      </w:r>
    </w:p>
    <w:p w14:paraId="4AEBF421" w14:textId="16AD4509" w:rsidR="00D801ED" w:rsidRDefault="00AB1682" w:rsidP="00A61633">
      <w:pPr>
        <w:pStyle w:val="ListParagraph"/>
        <w:numPr>
          <w:ilvl w:val="0"/>
          <w:numId w:val="14"/>
        </w:numPr>
        <w:spacing w:after="0" w:line="240" w:lineRule="auto"/>
      </w:pPr>
      <w:r>
        <w:t>If the NERC GADS DRI column list</w:t>
      </w:r>
      <w:r w:rsidR="00D801ED">
        <w:t>s</w:t>
      </w:r>
      <w:r>
        <w:t xml:space="preserve"> </w:t>
      </w:r>
      <w:r w:rsidR="28903BDD">
        <w:t>“</w:t>
      </w:r>
      <w:r>
        <w:t>consistent,</w:t>
      </w:r>
      <w:r w:rsidR="3B8623CE">
        <w:t>”</w:t>
      </w:r>
      <w:r>
        <w:t xml:space="preserve"> that means </w:t>
      </w:r>
      <w:r w:rsidR="23787627">
        <w:t xml:space="preserve">that </w:t>
      </w:r>
      <w:r>
        <w:t>the PP14 definition is fully aligned with the definition in the other document. If the column say</w:t>
      </w:r>
      <w:r w:rsidR="00A61633">
        <w:t>s</w:t>
      </w:r>
      <w:r>
        <w:t xml:space="preserve"> </w:t>
      </w:r>
      <w:r w:rsidR="6FC415BA">
        <w:t>“</w:t>
      </w:r>
      <w:r>
        <w:t>differs,</w:t>
      </w:r>
      <w:r w:rsidR="32B5037F">
        <w:t>”</w:t>
      </w:r>
      <w:r>
        <w:t xml:space="preserve"> </w:t>
      </w:r>
      <w:r w:rsidR="07A17248">
        <w:t>that</w:t>
      </w:r>
      <w:r>
        <w:t xml:space="preserve"> means </w:t>
      </w:r>
      <w:r w:rsidR="0E1AF311">
        <w:t xml:space="preserve">that </w:t>
      </w:r>
      <w:r>
        <w:t xml:space="preserve">the PP14 definition has a clarification compared to the NERC GADS DRI definition and the clarification is described. </w:t>
      </w:r>
    </w:p>
    <w:p w14:paraId="2D036F3A" w14:textId="209AD656" w:rsidR="00E463AF" w:rsidRDefault="00AB1682" w:rsidP="00D801ED">
      <w:pPr>
        <w:pStyle w:val="ListParagraph"/>
        <w:numPr>
          <w:ilvl w:val="0"/>
          <w:numId w:val="14"/>
        </w:numPr>
        <w:spacing w:after="0" w:line="240" w:lineRule="auto"/>
      </w:pPr>
      <w:r>
        <w:t xml:space="preserve">The </w:t>
      </w:r>
      <w:r w:rsidR="00D801ED">
        <w:t xml:space="preserve">ISO-NE </w:t>
      </w:r>
      <w:r>
        <w:t xml:space="preserve">OP-5 </w:t>
      </w:r>
      <w:r w:rsidR="007960DB">
        <w:t xml:space="preserve">OUTAGE </w:t>
      </w:r>
      <w:r w:rsidR="00D801ED">
        <w:t xml:space="preserve">TYPE </w:t>
      </w:r>
      <w:r>
        <w:t xml:space="preserve">column </w:t>
      </w:r>
      <w:r w:rsidR="30CB7FB7">
        <w:t>in</w:t>
      </w:r>
      <w:r>
        <w:t xml:space="preserve"> the table describes the corresponding </w:t>
      </w:r>
      <w:r w:rsidR="007960DB">
        <w:t>outage</w:t>
      </w:r>
      <w:r>
        <w:t xml:space="preserve"> type found in </w:t>
      </w:r>
      <w:r w:rsidR="00D801ED">
        <w:t>OP-5</w:t>
      </w:r>
      <w:r>
        <w:t xml:space="preserve">. In other words, if an </w:t>
      </w:r>
      <w:r w:rsidR="00D801ED">
        <w:t>event</w:t>
      </w:r>
      <w:r>
        <w:t xml:space="preserve"> is classified as </w:t>
      </w:r>
      <w:r w:rsidR="3A995E97">
        <w:t>“</w:t>
      </w:r>
      <w:r w:rsidR="00D801ED">
        <w:t>XX</w:t>
      </w:r>
      <w:r w:rsidR="181DFE3F">
        <w:t>”</w:t>
      </w:r>
      <w:r w:rsidR="00D801ED">
        <w:t xml:space="preserve"> in ISO GADS, it should have a corresponding </w:t>
      </w:r>
      <w:r w:rsidR="007960DB">
        <w:t>outage</w:t>
      </w:r>
      <w:r w:rsidR="00D801ED">
        <w:t xml:space="preserve"> type in the Control Room Operations Window (CROW) outage request software platform.</w:t>
      </w:r>
    </w:p>
    <w:p w14:paraId="7E00AFB1" w14:textId="53A3E460" w:rsidR="00A61633" w:rsidRPr="006821A7" w:rsidRDefault="00A61633" w:rsidP="00A61633">
      <w:pPr>
        <w:pStyle w:val="ListParagraph"/>
        <w:numPr>
          <w:ilvl w:val="0"/>
          <w:numId w:val="14"/>
        </w:numPr>
        <w:spacing w:after="0" w:line="240" w:lineRule="auto"/>
      </w:pPr>
      <w:r>
        <w:t xml:space="preserve">If either column has </w:t>
      </w:r>
      <w:r w:rsidR="00AB6CBF">
        <w:t>“</w:t>
      </w:r>
      <w:r>
        <w:t>N/A,</w:t>
      </w:r>
      <w:r w:rsidR="00AB6CBF">
        <w:t>”</w:t>
      </w:r>
      <w:r>
        <w:t xml:space="preserve"> it means that </w:t>
      </w:r>
      <w:r w:rsidR="0FDF2225">
        <w:t xml:space="preserve">the </w:t>
      </w:r>
      <w:r>
        <w:t xml:space="preserve">definition is not found in the corresponding document. </w:t>
      </w:r>
    </w:p>
    <w:p w14:paraId="333B485C" w14:textId="77777777" w:rsidR="002026E3" w:rsidRDefault="002026E3" w:rsidP="00A942F8">
      <w:pPr>
        <w:spacing w:after="0" w:line="240" w:lineRule="auto"/>
      </w:pPr>
    </w:p>
    <w:tbl>
      <w:tblPr>
        <w:tblStyle w:val="TableGrid"/>
        <w:tblW w:w="5000" w:type="pct"/>
        <w:tblLook w:val="04A0" w:firstRow="1" w:lastRow="0" w:firstColumn="1" w:lastColumn="0" w:noHBand="0" w:noVBand="1"/>
      </w:tblPr>
      <w:tblGrid>
        <w:gridCol w:w="1435"/>
        <w:gridCol w:w="5849"/>
        <w:gridCol w:w="1349"/>
        <w:gridCol w:w="1197"/>
      </w:tblGrid>
      <w:tr w:rsidR="009257EE" w:rsidRPr="007960DB" w14:paraId="4069FC7E" w14:textId="77777777" w:rsidTr="746210EF">
        <w:trPr>
          <w:cantSplit/>
          <w:tblHeader/>
        </w:trPr>
        <w:tc>
          <w:tcPr>
            <w:tcW w:w="730" w:type="pct"/>
            <w:shd w:val="clear" w:color="auto" w:fill="A6A6A6" w:themeFill="background1" w:themeFillShade="A6"/>
            <w:vAlign w:val="center"/>
          </w:tcPr>
          <w:p w14:paraId="68228BCB" w14:textId="77777777" w:rsidR="009257EE" w:rsidRDefault="00AB1682" w:rsidP="007960DB">
            <w:pPr>
              <w:rPr>
                <w:b/>
                <w:bCs/>
                <w:sz w:val="18"/>
                <w:szCs w:val="18"/>
              </w:rPr>
            </w:pPr>
            <w:r w:rsidRPr="007960DB">
              <w:rPr>
                <w:b/>
                <w:bCs/>
                <w:sz w:val="18"/>
                <w:szCs w:val="18"/>
              </w:rPr>
              <w:lastRenderedPageBreak/>
              <w:t xml:space="preserve">ISO GADS </w:t>
            </w:r>
          </w:p>
          <w:p w14:paraId="34A48C69" w14:textId="48B879B9" w:rsidR="00555A61" w:rsidRPr="007960DB" w:rsidRDefault="00555A61" w:rsidP="007960DB">
            <w:pPr>
              <w:rPr>
                <w:b/>
                <w:bCs/>
                <w:sz w:val="18"/>
                <w:szCs w:val="18"/>
              </w:rPr>
            </w:pPr>
            <w:r w:rsidRPr="007960DB">
              <w:rPr>
                <w:b/>
                <w:bCs/>
                <w:sz w:val="18"/>
                <w:szCs w:val="18"/>
              </w:rPr>
              <w:t>Event Type</w:t>
            </w:r>
          </w:p>
        </w:tc>
        <w:tc>
          <w:tcPr>
            <w:tcW w:w="2975" w:type="pct"/>
            <w:shd w:val="clear" w:color="auto" w:fill="A6A6A6" w:themeFill="background1" w:themeFillShade="A6"/>
            <w:vAlign w:val="center"/>
          </w:tcPr>
          <w:p w14:paraId="27AB7488" w14:textId="34C17384" w:rsidR="00555A61" w:rsidRPr="007960DB" w:rsidRDefault="00555A61" w:rsidP="008666DE">
            <w:pPr>
              <w:rPr>
                <w:b/>
                <w:bCs/>
                <w:caps/>
                <w:sz w:val="18"/>
                <w:szCs w:val="18"/>
              </w:rPr>
            </w:pPr>
            <w:r w:rsidRPr="007960DB">
              <w:rPr>
                <w:b/>
                <w:bCs/>
                <w:caps/>
                <w:sz w:val="18"/>
                <w:szCs w:val="18"/>
              </w:rPr>
              <w:t xml:space="preserve">PP14 </w:t>
            </w:r>
            <w:r w:rsidR="00AB1682" w:rsidRPr="007960DB">
              <w:rPr>
                <w:b/>
                <w:bCs/>
                <w:sz w:val="18"/>
                <w:szCs w:val="18"/>
              </w:rPr>
              <w:t xml:space="preserve">Event Type </w:t>
            </w:r>
            <w:r w:rsidRPr="007960DB">
              <w:rPr>
                <w:b/>
                <w:bCs/>
                <w:sz w:val="18"/>
                <w:szCs w:val="18"/>
              </w:rPr>
              <w:t>D</w:t>
            </w:r>
            <w:r w:rsidR="008C4E1A" w:rsidRPr="007960DB">
              <w:rPr>
                <w:b/>
                <w:bCs/>
                <w:sz w:val="18"/>
                <w:szCs w:val="18"/>
              </w:rPr>
              <w:t>efinition</w:t>
            </w:r>
          </w:p>
        </w:tc>
        <w:tc>
          <w:tcPr>
            <w:tcW w:w="686" w:type="pct"/>
            <w:shd w:val="clear" w:color="auto" w:fill="A6A6A6" w:themeFill="background1" w:themeFillShade="A6"/>
            <w:vAlign w:val="center"/>
          </w:tcPr>
          <w:p w14:paraId="6FFC82A8" w14:textId="77777777" w:rsidR="009257EE" w:rsidRDefault="7159DDA8" w:rsidP="008666DE">
            <w:pPr>
              <w:rPr>
                <w:b/>
                <w:bCs/>
                <w:sz w:val="18"/>
                <w:szCs w:val="18"/>
              </w:rPr>
            </w:pPr>
            <w:r w:rsidRPr="28376F36">
              <w:rPr>
                <w:b/>
                <w:bCs/>
                <w:sz w:val="18"/>
                <w:szCs w:val="18"/>
              </w:rPr>
              <w:t>NERC GADS</w:t>
            </w:r>
            <w:r w:rsidR="00AB1682" w:rsidRPr="28376F36">
              <w:rPr>
                <w:b/>
                <w:bCs/>
                <w:sz w:val="18"/>
                <w:szCs w:val="18"/>
              </w:rPr>
              <w:t xml:space="preserve"> </w:t>
            </w:r>
          </w:p>
          <w:p w14:paraId="77A25DD2" w14:textId="452D59BF" w:rsidR="00555A61" w:rsidRPr="009257EE" w:rsidRDefault="00AB1682" w:rsidP="008666DE">
            <w:pPr>
              <w:rPr>
                <w:b/>
                <w:bCs/>
                <w:sz w:val="18"/>
                <w:szCs w:val="18"/>
              </w:rPr>
            </w:pPr>
            <w:r w:rsidRPr="009257EE">
              <w:rPr>
                <w:b/>
                <w:bCs/>
                <w:sz w:val="18"/>
                <w:szCs w:val="18"/>
              </w:rPr>
              <w:t>DRI</w:t>
            </w:r>
            <w:r w:rsidR="009257EE" w:rsidRPr="009257EE">
              <w:rPr>
                <w:b/>
                <w:bCs/>
                <w:sz w:val="18"/>
                <w:szCs w:val="18"/>
              </w:rPr>
              <w:t xml:space="preserve"> Def</w:t>
            </w:r>
            <w:r w:rsidR="009257EE">
              <w:rPr>
                <w:b/>
                <w:bCs/>
                <w:sz w:val="18"/>
                <w:szCs w:val="18"/>
              </w:rPr>
              <w:t>i</w:t>
            </w:r>
            <w:r w:rsidR="009257EE" w:rsidRPr="009257EE">
              <w:rPr>
                <w:b/>
                <w:bCs/>
                <w:sz w:val="18"/>
                <w:szCs w:val="18"/>
              </w:rPr>
              <w:t>nition</w:t>
            </w:r>
          </w:p>
        </w:tc>
        <w:tc>
          <w:tcPr>
            <w:tcW w:w="609" w:type="pct"/>
            <w:shd w:val="clear" w:color="auto" w:fill="A6A6A6" w:themeFill="background1" w:themeFillShade="A6"/>
            <w:vAlign w:val="center"/>
          </w:tcPr>
          <w:p w14:paraId="2AF62804" w14:textId="68A71E5F" w:rsidR="00555A61" w:rsidRPr="007960DB" w:rsidRDefault="7159DDA8" w:rsidP="007960DB">
            <w:pPr>
              <w:rPr>
                <w:b/>
                <w:bCs/>
                <w:sz w:val="18"/>
                <w:szCs w:val="18"/>
              </w:rPr>
            </w:pPr>
            <w:r w:rsidRPr="28376F36">
              <w:rPr>
                <w:b/>
                <w:bCs/>
                <w:sz w:val="18"/>
                <w:szCs w:val="18"/>
              </w:rPr>
              <w:t>ISO</w:t>
            </w:r>
            <w:r w:rsidR="008666DE" w:rsidRPr="28376F36">
              <w:rPr>
                <w:b/>
                <w:bCs/>
                <w:sz w:val="18"/>
                <w:szCs w:val="18"/>
              </w:rPr>
              <w:t>-NE</w:t>
            </w:r>
            <w:r w:rsidRPr="28376F36">
              <w:rPr>
                <w:b/>
                <w:bCs/>
                <w:sz w:val="18"/>
                <w:szCs w:val="18"/>
              </w:rPr>
              <w:t xml:space="preserve"> OP</w:t>
            </w:r>
            <w:r w:rsidR="008A4B1D" w:rsidRPr="28376F36">
              <w:rPr>
                <w:b/>
                <w:bCs/>
                <w:sz w:val="18"/>
                <w:szCs w:val="18"/>
              </w:rPr>
              <w:t>-</w:t>
            </w:r>
            <w:r w:rsidRPr="28376F36">
              <w:rPr>
                <w:b/>
                <w:bCs/>
                <w:sz w:val="18"/>
                <w:szCs w:val="18"/>
              </w:rPr>
              <w:t>5</w:t>
            </w:r>
            <w:r w:rsidR="00D801ED" w:rsidRPr="28376F36">
              <w:rPr>
                <w:b/>
                <w:bCs/>
                <w:sz w:val="18"/>
                <w:szCs w:val="18"/>
              </w:rPr>
              <w:t xml:space="preserve"> </w:t>
            </w:r>
            <w:r w:rsidR="007960DB" w:rsidRPr="28376F36">
              <w:rPr>
                <w:b/>
                <w:bCs/>
                <w:sz w:val="18"/>
                <w:szCs w:val="18"/>
              </w:rPr>
              <w:t xml:space="preserve">Outage </w:t>
            </w:r>
            <w:r w:rsidR="00D801ED" w:rsidRPr="28376F36">
              <w:rPr>
                <w:b/>
                <w:bCs/>
                <w:sz w:val="18"/>
                <w:szCs w:val="18"/>
              </w:rPr>
              <w:t>Type</w:t>
            </w:r>
          </w:p>
        </w:tc>
      </w:tr>
      <w:tr w:rsidR="00555A61" w:rsidRPr="007960DB" w14:paraId="7FECD802" w14:textId="77777777" w:rsidTr="746210EF">
        <w:trPr>
          <w:cantSplit/>
        </w:trPr>
        <w:tc>
          <w:tcPr>
            <w:tcW w:w="5000" w:type="pct"/>
            <w:gridSpan w:val="4"/>
            <w:shd w:val="clear" w:color="auto" w:fill="A6A6A6" w:themeFill="background1" w:themeFillShade="A6"/>
          </w:tcPr>
          <w:p w14:paraId="3D083BD9" w14:textId="4A9BE4EE" w:rsidR="00555A61" w:rsidRPr="007960DB" w:rsidRDefault="00555A61" w:rsidP="009865D6">
            <w:pPr>
              <w:jc w:val="center"/>
              <w:rPr>
                <w:b/>
                <w:bCs/>
                <w:i/>
                <w:iCs/>
                <w:sz w:val="18"/>
                <w:szCs w:val="18"/>
              </w:rPr>
            </w:pPr>
            <w:r w:rsidRPr="007960DB">
              <w:rPr>
                <w:b/>
                <w:bCs/>
                <w:i/>
                <w:iCs/>
                <w:sz w:val="18"/>
                <w:szCs w:val="18"/>
              </w:rPr>
              <w:t xml:space="preserve">Inactive </w:t>
            </w:r>
            <w:r w:rsidR="00AB1682" w:rsidRPr="007960DB">
              <w:rPr>
                <w:b/>
                <w:bCs/>
                <w:i/>
                <w:iCs/>
                <w:sz w:val="18"/>
                <w:szCs w:val="18"/>
              </w:rPr>
              <w:t xml:space="preserve">Event </w:t>
            </w:r>
            <w:r w:rsidRPr="007960DB">
              <w:rPr>
                <w:b/>
                <w:bCs/>
                <w:i/>
                <w:iCs/>
                <w:sz w:val="18"/>
                <w:szCs w:val="18"/>
              </w:rPr>
              <w:t>States</w:t>
            </w:r>
          </w:p>
        </w:tc>
      </w:tr>
      <w:tr w:rsidR="009257EE" w:rsidRPr="007960DB" w14:paraId="30A8BE54" w14:textId="77777777" w:rsidTr="746210EF">
        <w:trPr>
          <w:cantSplit/>
        </w:trPr>
        <w:tc>
          <w:tcPr>
            <w:tcW w:w="730" w:type="pct"/>
            <w:vAlign w:val="center"/>
          </w:tcPr>
          <w:p w14:paraId="3C27BF4F" w14:textId="04BB5579" w:rsidR="008C4E1A" w:rsidRPr="007960DB" w:rsidRDefault="008C4E1A" w:rsidP="008C4E1A">
            <w:pPr>
              <w:rPr>
                <w:sz w:val="18"/>
                <w:szCs w:val="18"/>
              </w:rPr>
            </w:pPr>
            <w:r w:rsidRPr="007960DB">
              <w:rPr>
                <w:sz w:val="18"/>
                <w:szCs w:val="18"/>
              </w:rPr>
              <w:t>IR – Inactive Reserve</w:t>
            </w:r>
          </w:p>
        </w:tc>
        <w:tc>
          <w:tcPr>
            <w:tcW w:w="2975" w:type="pct"/>
          </w:tcPr>
          <w:p w14:paraId="5BE319D5" w14:textId="2C4F4527" w:rsidR="008C4E1A" w:rsidRPr="007960DB" w:rsidRDefault="003F7269" w:rsidP="008C4E1A">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86" w:type="pct"/>
          </w:tcPr>
          <w:p w14:paraId="3262DBF1" w14:textId="1C464C49" w:rsidR="008C4E1A" w:rsidRPr="007960DB" w:rsidRDefault="00AB1682" w:rsidP="008C4E1A">
            <w:pPr>
              <w:rPr>
                <w:sz w:val="18"/>
                <w:szCs w:val="18"/>
              </w:rPr>
            </w:pPr>
            <w:r w:rsidRPr="007960DB">
              <w:rPr>
                <w:sz w:val="18"/>
                <w:szCs w:val="18"/>
              </w:rPr>
              <w:t>Consistent</w:t>
            </w:r>
          </w:p>
        </w:tc>
        <w:tc>
          <w:tcPr>
            <w:tcW w:w="609" w:type="pct"/>
          </w:tcPr>
          <w:p w14:paraId="159C850B" w14:textId="4BA998BE" w:rsidR="008C4E1A" w:rsidRPr="007960DB" w:rsidRDefault="008C4E1A" w:rsidP="008C4E1A">
            <w:pPr>
              <w:rPr>
                <w:sz w:val="18"/>
                <w:szCs w:val="18"/>
              </w:rPr>
            </w:pPr>
            <w:r w:rsidRPr="007960DB">
              <w:rPr>
                <w:sz w:val="18"/>
                <w:szCs w:val="18"/>
              </w:rPr>
              <w:t>N/A</w:t>
            </w:r>
          </w:p>
        </w:tc>
      </w:tr>
      <w:tr w:rsidR="009257EE" w:rsidRPr="007960DB" w14:paraId="4FCBE53B" w14:textId="77777777" w:rsidTr="746210EF">
        <w:trPr>
          <w:cantSplit/>
        </w:trPr>
        <w:tc>
          <w:tcPr>
            <w:tcW w:w="730" w:type="pct"/>
            <w:vAlign w:val="center"/>
          </w:tcPr>
          <w:p w14:paraId="549A735B" w14:textId="21C949CD" w:rsidR="008C4E1A" w:rsidRPr="007960DB" w:rsidRDefault="008C4E1A" w:rsidP="008C4E1A">
            <w:pPr>
              <w:rPr>
                <w:sz w:val="18"/>
                <w:szCs w:val="18"/>
              </w:rPr>
            </w:pPr>
            <w:r w:rsidRPr="007960DB">
              <w:rPr>
                <w:sz w:val="18"/>
                <w:szCs w:val="18"/>
              </w:rPr>
              <w:t>MB – Mothballed</w:t>
            </w:r>
          </w:p>
        </w:tc>
        <w:tc>
          <w:tcPr>
            <w:tcW w:w="2975" w:type="pct"/>
          </w:tcPr>
          <w:p w14:paraId="444857E7" w14:textId="5890723A" w:rsidR="008C4E1A" w:rsidRPr="007960DB" w:rsidRDefault="003F7269" w:rsidP="008C4E1A">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86" w:type="pct"/>
          </w:tcPr>
          <w:p w14:paraId="26611DB3" w14:textId="2C7AFC7B" w:rsidR="008C4E1A" w:rsidRPr="007960DB" w:rsidRDefault="00AB1682" w:rsidP="008C4E1A">
            <w:pPr>
              <w:rPr>
                <w:sz w:val="18"/>
                <w:szCs w:val="18"/>
              </w:rPr>
            </w:pPr>
            <w:r w:rsidRPr="007960DB">
              <w:rPr>
                <w:sz w:val="18"/>
                <w:szCs w:val="18"/>
              </w:rPr>
              <w:t>Consistent</w:t>
            </w:r>
          </w:p>
        </w:tc>
        <w:tc>
          <w:tcPr>
            <w:tcW w:w="609" w:type="pct"/>
          </w:tcPr>
          <w:p w14:paraId="76BD1B44" w14:textId="0CB81260" w:rsidR="008C4E1A" w:rsidRPr="007960DB" w:rsidRDefault="008C4E1A" w:rsidP="008C4E1A">
            <w:pPr>
              <w:rPr>
                <w:sz w:val="18"/>
                <w:szCs w:val="18"/>
              </w:rPr>
            </w:pPr>
            <w:r w:rsidRPr="007960DB">
              <w:rPr>
                <w:sz w:val="18"/>
                <w:szCs w:val="18"/>
              </w:rPr>
              <w:t>N/A</w:t>
            </w:r>
          </w:p>
        </w:tc>
      </w:tr>
      <w:tr w:rsidR="009257EE" w:rsidRPr="007960DB" w14:paraId="3D420B76" w14:textId="77777777" w:rsidTr="746210EF">
        <w:trPr>
          <w:cantSplit/>
        </w:trPr>
        <w:tc>
          <w:tcPr>
            <w:tcW w:w="730" w:type="pct"/>
            <w:vAlign w:val="center"/>
          </w:tcPr>
          <w:p w14:paraId="5C25E711" w14:textId="72BD24A2" w:rsidR="008C4E1A" w:rsidRPr="007960DB" w:rsidRDefault="008C4E1A" w:rsidP="008C4E1A">
            <w:pPr>
              <w:rPr>
                <w:sz w:val="18"/>
                <w:szCs w:val="18"/>
              </w:rPr>
            </w:pPr>
            <w:r w:rsidRPr="007960DB">
              <w:rPr>
                <w:sz w:val="18"/>
                <w:szCs w:val="18"/>
              </w:rPr>
              <w:t>RU – Retired</w:t>
            </w:r>
          </w:p>
        </w:tc>
        <w:tc>
          <w:tcPr>
            <w:tcW w:w="2975" w:type="pct"/>
          </w:tcPr>
          <w:p w14:paraId="56153DD9" w14:textId="77777777" w:rsidR="003F7269" w:rsidRPr="007960DB" w:rsidRDefault="003F7269" w:rsidP="008C4E1A">
            <w:pPr>
              <w:rPr>
                <w:sz w:val="18"/>
                <w:szCs w:val="18"/>
              </w:rPr>
            </w:pPr>
            <w:r w:rsidRPr="007960DB">
              <w:rPr>
                <w:sz w:val="18"/>
                <w:szCs w:val="18"/>
              </w:rPr>
              <w:t xml:space="preserve">RU is defined by IEEE Standard 762 and GADS as “the State in which a unit is unavailable for service and not expected to return to service in the future.” </w:t>
            </w:r>
          </w:p>
          <w:p w14:paraId="00DB05AD" w14:textId="77777777" w:rsidR="003F7269" w:rsidRPr="007960DB" w:rsidRDefault="003F7269" w:rsidP="008C4E1A">
            <w:pPr>
              <w:rPr>
                <w:sz w:val="18"/>
                <w:szCs w:val="18"/>
              </w:rPr>
            </w:pPr>
          </w:p>
          <w:p w14:paraId="351E60D3" w14:textId="1091A436" w:rsidR="008C4E1A" w:rsidRPr="007960DB" w:rsidRDefault="003F7269" w:rsidP="008C4E1A">
            <w:pPr>
              <w:rPr>
                <w:sz w:val="18"/>
                <w:szCs w:val="18"/>
              </w:rPr>
            </w:pPr>
            <w:r w:rsidRPr="007960DB">
              <w:rPr>
                <w:sz w:val="18"/>
                <w:szCs w:val="18"/>
              </w:rPr>
              <w:t xml:space="preserve">NOTE: </w:t>
            </w:r>
            <w:r w:rsidR="008C4E1A" w:rsidRPr="007960DB">
              <w:rPr>
                <w:sz w:val="18"/>
                <w:szCs w:val="18"/>
              </w:rPr>
              <w:t>Unit must also be retired in CAMS to be retired in ISO GADS.</w:t>
            </w:r>
          </w:p>
        </w:tc>
        <w:tc>
          <w:tcPr>
            <w:tcW w:w="686" w:type="pct"/>
          </w:tcPr>
          <w:p w14:paraId="69755CD6" w14:textId="1D7E1024" w:rsidR="008C4E1A" w:rsidRPr="007960DB" w:rsidRDefault="00AB1682" w:rsidP="008C4E1A">
            <w:pPr>
              <w:rPr>
                <w:sz w:val="18"/>
                <w:szCs w:val="18"/>
              </w:rPr>
            </w:pPr>
            <w:r w:rsidRPr="007960DB">
              <w:rPr>
                <w:sz w:val="18"/>
                <w:szCs w:val="18"/>
              </w:rPr>
              <w:t>Consistent</w:t>
            </w:r>
          </w:p>
        </w:tc>
        <w:tc>
          <w:tcPr>
            <w:tcW w:w="609" w:type="pct"/>
          </w:tcPr>
          <w:p w14:paraId="567763F1" w14:textId="3304016C" w:rsidR="008C4E1A" w:rsidRPr="007960DB" w:rsidRDefault="008C4E1A" w:rsidP="008C4E1A">
            <w:pPr>
              <w:rPr>
                <w:sz w:val="18"/>
                <w:szCs w:val="18"/>
              </w:rPr>
            </w:pPr>
            <w:r w:rsidRPr="007960DB">
              <w:rPr>
                <w:sz w:val="18"/>
                <w:szCs w:val="18"/>
              </w:rPr>
              <w:t>N/A</w:t>
            </w:r>
          </w:p>
        </w:tc>
      </w:tr>
      <w:tr w:rsidR="00555A61" w:rsidRPr="007960DB" w14:paraId="0EED0AF8" w14:textId="77777777" w:rsidTr="746210EF">
        <w:trPr>
          <w:cantSplit/>
        </w:trPr>
        <w:tc>
          <w:tcPr>
            <w:tcW w:w="5000" w:type="pct"/>
            <w:gridSpan w:val="4"/>
            <w:shd w:val="clear" w:color="auto" w:fill="A6A6A6" w:themeFill="background1" w:themeFillShade="A6"/>
            <w:vAlign w:val="center"/>
          </w:tcPr>
          <w:p w14:paraId="29BE91D3" w14:textId="00609DDC" w:rsidR="00555A61" w:rsidRPr="007960DB" w:rsidRDefault="00555A61" w:rsidP="008C4E1A">
            <w:pPr>
              <w:jc w:val="center"/>
              <w:rPr>
                <w:b/>
                <w:bCs/>
                <w:i/>
                <w:iCs/>
                <w:sz w:val="18"/>
                <w:szCs w:val="18"/>
              </w:rPr>
            </w:pPr>
            <w:r w:rsidRPr="007960DB">
              <w:rPr>
                <w:b/>
                <w:bCs/>
                <w:i/>
                <w:iCs/>
                <w:sz w:val="18"/>
                <w:szCs w:val="18"/>
              </w:rPr>
              <w:t xml:space="preserve">Active </w:t>
            </w:r>
            <w:r w:rsidR="00AB1682" w:rsidRPr="007960DB">
              <w:rPr>
                <w:b/>
                <w:bCs/>
                <w:i/>
                <w:iCs/>
                <w:sz w:val="18"/>
                <w:szCs w:val="18"/>
              </w:rPr>
              <w:t xml:space="preserve">Event </w:t>
            </w:r>
            <w:r w:rsidRPr="007960DB">
              <w:rPr>
                <w:b/>
                <w:bCs/>
                <w:i/>
                <w:iCs/>
                <w:sz w:val="18"/>
                <w:szCs w:val="18"/>
              </w:rPr>
              <w:t>States</w:t>
            </w:r>
          </w:p>
        </w:tc>
      </w:tr>
      <w:tr w:rsidR="009257EE" w:rsidRPr="007960DB" w14:paraId="32ABADC6" w14:textId="77777777" w:rsidTr="746210EF">
        <w:trPr>
          <w:cantSplit/>
        </w:trPr>
        <w:tc>
          <w:tcPr>
            <w:tcW w:w="730" w:type="pct"/>
            <w:shd w:val="clear" w:color="auto" w:fill="auto"/>
            <w:vAlign w:val="center"/>
          </w:tcPr>
          <w:p w14:paraId="36CA923A" w14:textId="76E5BA1F" w:rsidR="008C4E1A" w:rsidRPr="007960DB" w:rsidRDefault="008C4E1A" w:rsidP="008C4E1A">
            <w:pPr>
              <w:rPr>
                <w:sz w:val="18"/>
                <w:szCs w:val="18"/>
              </w:rPr>
            </w:pPr>
            <w:r w:rsidRPr="007960DB">
              <w:rPr>
                <w:sz w:val="18"/>
                <w:szCs w:val="18"/>
              </w:rPr>
              <w:t>PO – Planned Outage</w:t>
            </w:r>
          </w:p>
        </w:tc>
        <w:tc>
          <w:tcPr>
            <w:tcW w:w="2975" w:type="pct"/>
            <w:shd w:val="clear" w:color="auto" w:fill="auto"/>
          </w:tcPr>
          <w:p w14:paraId="14589583" w14:textId="77777777" w:rsidR="008C4E1A" w:rsidRPr="007960DB" w:rsidRDefault="008C4E1A" w:rsidP="008C4E1A">
            <w:pPr>
              <w:rPr>
                <w:sz w:val="18"/>
                <w:szCs w:val="18"/>
              </w:rPr>
            </w:pPr>
            <w:r w:rsidRPr="007960DB">
              <w:rPr>
                <w:sz w:val="18"/>
                <w:szCs w:val="18"/>
              </w:rPr>
              <w:t>An outage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256C7F49" w14:textId="12EFB085"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4E5BCBF1" w14:textId="1FB82CC5" w:rsidR="008C4E1A" w:rsidRPr="007960DB" w:rsidRDefault="00D801ED" w:rsidP="008C4E1A">
            <w:pPr>
              <w:rPr>
                <w:sz w:val="18"/>
                <w:szCs w:val="18"/>
              </w:rPr>
            </w:pPr>
            <w:r w:rsidRPr="007960DB">
              <w:rPr>
                <w:sz w:val="18"/>
                <w:szCs w:val="18"/>
              </w:rPr>
              <w:t>PO – Planned Outage</w:t>
            </w:r>
          </w:p>
        </w:tc>
      </w:tr>
      <w:tr w:rsidR="009257EE" w:rsidRPr="007960DB" w14:paraId="12DA0521" w14:textId="77777777" w:rsidTr="746210EF">
        <w:trPr>
          <w:cantSplit/>
        </w:trPr>
        <w:tc>
          <w:tcPr>
            <w:tcW w:w="730" w:type="pct"/>
            <w:shd w:val="clear" w:color="auto" w:fill="auto"/>
            <w:vAlign w:val="center"/>
          </w:tcPr>
          <w:p w14:paraId="7F365ADE" w14:textId="19383845" w:rsidR="008C4E1A" w:rsidRPr="007960DB" w:rsidRDefault="008C4E1A" w:rsidP="008C4E1A">
            <w:pPr>
              <w:rPr>
                <w:sz w:val="18"/>
                <w:szCs w:val="18"/>
              </w:rPr>
            </w:pPr>
            <w:r w:rsidRPr="007960DB">
              <w:rPr>
                <w:sz w:val="18"/>
                <w:szCs w:val="18"/>
              </w:rPr>
              <w:t>MO – Maintenance Outage</w:t>
            </w:r>
          </w:p>
        </w:tc>
        <w:tc>
          <w:tcPr>
            <w:tcW w:w="2975" w:type="pct"/>
            <w:shd w:val="clear" w:color="auto" w:fill="auto"/>
          </w:tcPr>
          <w:p w14:paraId="634903F6" w14:textId="1F9914D2" w:rsidR="008C4E1A" w:rsidRPr="007960DB" w:rsidRDefault="008C4E1A" w:rsidP="008C4E1A">
            <w:pPr>
              <w:rPr>
                <w:sz w:val="18"/>
                <w:szCs w:val="18"/>
              </w:rPr>
            </w:pPr>
            <w:r w:rsidRPr="007960DB">
              <w:rPr>
                <w:sz w:val="18"/>
                <w:szCs w:val="18"/>
              </w:rPr>
              <w:t xml:space="preserve">An outage that can be deferred beyond the end of the </w:t>
            </w:r>
            <w:proofErr w:type="gramStart"/>
            <w:r w:rsidRPr="007960DB">
              <w:rPr>
                <w:sz w:val="18"/>
                <w:szCs w:val="18"/>
              </w:rPr>
              <w:t>weekend, but</w:t>
            </w:r>
            <w:proofErr w:type="gramEnd"/>
            <w:r w:rsidRPr="007960DB">
              <w:rPr>
                <w:sz w:val="18"/>
                <w:szCs w:val="18"/>
              </w:rPr>
              <w:t xml:space="preserve"> requires that the generator be removed from service within 14 calendar days of the outage start date. During any </w:t>
            </w:r>
            <w:proofErr w:type="gramStart"/>
            <w:r w:rsidRPr="007960DB">
              <w:rPr>
                <w:sz w:val="18"/>
                <w:szCs w:val="18"/>
              </w:rPr>
              <w:t>particular week</w:t>
            </w:r>
            <w:proofErr w:type="gramEnd"/>
            <w:r w:rsidRPr="007960DB">
              <w:rPr>
                <w:sz w:val="18"/>
                <w:szCs w:val="18"/>
              </w:rPr>
              <w:t>, if an LMP requests an outage that cannot be deferred beyond the weekend, that outage shall be classified as a Forced Outage</w:t>
            </w:r>
            <w:r w:rsidR="007079F3" w:rsidRPr="007960DB">
              <w:rPr>
                <w:sz w:val="18"/>
                <w:szCs w:val="18"/>
              </w:rPr>
              <w:t xml:space="preserve"> (FO)</w:t>
            </w:r>
            <w:r w:rsidR="005422D7" w:rsidRPr="007960DB">
              <w:rPr>
                <w:sz w:val="18"/>
                <w:szCs w:val="18"/>
              </w:rPr>
              <w:t>: U1, U2, or U3</w:t>
            </w:r>
            <w:r w:rsidRPr="007960DB">
              <w:rPr>
                <w:sz w:val="18"/>
                <w:szCs w:val="18"/>
              </w:rPr>
              <w:t xml:space="preserve">. </w:t>
            </w:r>
          </w:p>
        </w:tc>
        <w:tc>
          <w:tcPr>
            <w:tcW w:w="686" w:type="pct"/>
            <w:shd w:val="clear" w:color="auto" w:fill="auto"/>
          </w:tcPr>
          <w:p w14:paraId="0329E464" w14:textId="6A8E8EA3"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792B72A4" w14:textId="37702720" w:rsidR="008C4E1A" w:rsidRPr="007960DB" w:rsidRDefault="00D801ED" w:rsidP="008C4E1A">
            <w:pPr>
              <w:rPr>
                <w:sz w:val="18"/>
                <w:szCs w:val="18"/>
              </w:rPr>
            </w:pPr>
            <w:r w:rsidRPr="007960DB">
              <w:rPr>
                <w:sz w:val="18"/>
                <w:szCs w:val="18"/>
              </w:rPr>
              <w:t>MO – Maintenance Outage</w:t>
            </w:r>
          </w:p>
        </w:tc>
      </w:tr>
      <w:tr w:rsidR="009257EE" w:rsidRPr="007960DB" w14:paraId="4ACB1C31" w14:textId="77777777" w:rsidTr="746210EF">
        <w:trPr>
          <w:cantSplit/>
        </w:trPr>
        <w:tc>
          <w:tcPr>
            <w:tcW w:w="730" w:type="pct"/>
            <w:shd w:val="clear" w:color="auto" w:fill="auto"/>
            <w:vAlign w:val="center"/>
          </w:tcPr>
          <w:p w14:paraId="51037DA8" w14:textId="2404599C" w:rsidR="008C4E1A" w:rsidRPr="007960DB" w:rsidRDefault="008C4E1A" w:rsidP="008C4E1A">
            <w:pPr>
              <w:rPr>
                <w:sz w:val="18"/>
                <w:szCs w:val="18"/>
              </w:rPr>
            </w:pPr>
            <w:r w:rsidRPr="007960DB">
              <w:rPr>
                <w:sz w:val="18"/>
                <w:szCs w:val="18"/>
              </w:rPr>
              <w:t>PE – Planned Outage Extension</w:t>
            </w:r>
          </w:p>
          <w:p w14:paraId="0DF8787E" w14:textId="77777777" w:rsidR="008C4E1A" w:rsidRPr="007960DB" w:rsidRDefault="008C4E1A" w:rsidP="008C4E1A">
            <w:pPr>
              <w:ind w:left="159"/>
              <w:rPr>
                <w:sz w:val="18"/>
                <w:szCs w:val="18"/>
              </w:rPr>
            </w:pPr>
          </w:p>
        </w:tc>
        <w:tc>
          <w:tcPr>
            <w:tcW w:w="2975" w:type="pct"/>
            <w:shd w:val="clear" w:color="auto" w:fill="auto"/>
          </w:tcPr>
          <w:p w14:paraId="103320D0" w14:textId="6211F8C1" w:rsidR="008C4E1A" w:rsidRPr="007960DB" w:rsidRDefault="008C4E1A" w:rsidP="008C4E1A">
            <w:pPr>
              <w:rPr>
                <w:sz w:val="18"/>
                <w:szCs w:val="18"/>
              </w:rPr>
            </w:pPr>
            <w:r w:rsidRPr="007960DB">
              <w:rPr>
                <w:sz w:val="18"/>
                <w:szCs w:val="18"/>
              </w:rPr>
              <w:t xml:space="preserve">An overrun of a PO that may be requested up until the Thursday, or the week prior to, the scheduled return of a generator, to service. A PE is considered a </w:t>
            </w:r>
            <w:r w:rsidR="005422D7" w:rsidRPr="007960DB">
              <w:rPr>
                <w:sz w:val="18"/>
                <w:szCs w:val="18"/>
              </w:rPr>
              <w:t>subset</w:t>
            </w:r>
            <w:r w:rsidRPr="007960DB">
              <w:rPr>
                <w:sz w:val="18"/>
                <w:szCs w:val="18"/>
              </w:rPr>
              <w:t xml:space="preserve"> of </w:t>
            </w:r>
            <w:r w:rsidR="005422D7" w:rsidRPr="007960DB">
              <w:rPr>
                <w:sz w:val="18"/>
                <w:szCs w:val="18"/>
              </w:rPr>
              <w:t>PO</w:t>
            </w:r>
            <w:r w:rsidRPr="007960DB">
              <w:rPr>
                <w:sz w:val="18"/>
                <w:szCs w:val="18"/>
              </w:rPr>
              <w:t>.  The outage must be limited to the original Planned Outage work scope and must not be requested for newly discovered issues</w:t>
            </w:r>
            <w:r w:rsidR="007079F3" w:rsidRPr="007960DB">
              <w:rPr>
                <w:sz w:val="18"/>
                <w:szCs w:val="18"/>
              </w:rPr>
              <w:t>.</w:t>
            </w:r>
          </w:p>
        </w:tc>
        <w:tc>
          <w:tcPr>
            <w:tcW w:w="686" w:type="pct"/>
            <w:shd w:val="clear" w:color="auto" w:fill="auto"/>
          </w:tcPr>
          <w:p w14:paraId="147E9765" w14:textId="5402520A" w:rsidR="008C4E1A" w:rsidRPr="007960DB" w:rsidRDefault="00AB1682" w:rsidP="008C4E1A">
            <w:pPr>
              <w:rPr>
                <w:sz w:val="18"/>
                <w:szCs w:val="18"/>
              </w:rPr>
            </w:pPr>
            <w:r w:rsidRPr="007960DB">
              <w:rPr>
                <w:sz w:val="18"/>
                <w:szCs w:val="18"/>
              </w:rPr>
              <w:t>Consistent</w:t>
            </w:r>
          </w:p>
        </w:tc>
        <w:tc>
          <w:tcPr>
            <w:tcW w:w="609" w:type="pct"/>
            <w:shd w:val="clear" w:color="auto" w:fill="auto"/>
          </w:tcPr>
          <w:p w14:paraId="5782AA46" w14:textId="3D445D76" w:rsidR="008C4E1A" w:rsidRPr="007960DB" w:rsidRDefault="00AB1682" w:rsidP="008C4E1A">
            <w:pPr>
              <w:rPr>
                <w:sz w:val="18"/>
                <w:szCs w:val="18"/>
              </w:rPr>
            </w:pPr>
            <w:r w:rsidRPr="007960DB">
              <w:rPr>
                <w:sz w:val="18"/>
                <w:szCs w:val="18"/>
              </w:rPr>
              <w:t xml:space="preserve">Subset of </w:t>
            </w:r>
            <w:r w:rsidR="007079F3" w:rsidRPr="007960DB">
              <w:rPr>
                <w:sz w:val="18"/>
                <w:szCs w:val="18"/>
              </w:rPr>
              <w:t>Overrun Planned Outage (OPO)</w:t>
            </w:r>
          </w:p>
        </w:tc>
      </w:tr>
      <w:tr w:rsidR="009257EE" w:rsidRPr="007960DB" w14:paraId="7B6B42BC" w14:textId="77777777" w:rsidTr="746210EF">
        <w:trPr>
          <w:cantSplit/>
        </w:trPr>
        <w:tc>
          <w:tcPr>
            <w:tcW w:w="730" w:type="pct"/>
            <w:shd w:val="clear" w:color="auto" w:fill="auto"/>
            <w:vAlign w:val="center"/>
          </w:tcPr>
          <w:p w14:paraId="6D0558B1" w14:textId="70330698" w:rsidR="008C4E1A" w:rsidRPr="007960DB" w:rsidRDefault="008C4E1A" w:rsidP="008C4E1A">
            <w:pPr>
              <w:rPr>
                <w:sz w:val="18"/>
                <w:szCs w:val="18"/>
              </w:rPr>
            </w:pPr>
            <w:r w:rsidRPr="007960DB">
              <w:rPr>
                <w:sz w:val="18"/>
                <w:szCs w:val="18"/>
              </w:rPr>
              <w:t>ME – Maintenance Outage Extension</w:t>
            </w:r>
          </w:p>
        </w:tc>
        <w:tc>
          <w:tcPr>
            <w:tcW w:w="2975" w:type="pct"/>
            <w:shd w:val="clear" w:color="auto" w:fill="auto"/>
          </w:tcPr>
          <w:p w14:paraId="012876CA" w14:textId="7617F0E2" w:rsidR="008C4E1A" w:rsidRPr="007960DB" w:rsidRDefault="005422D7" w:rsidP="008C4E1A">
            <w:pPr>
              <w:rPr>
                <w:sz w:val="18"/>
                <w:szCs w:val="18"/>
              </w:rPr>
            </w:pPr>
            <w:r w:rsidRPr="007960DB">
              <w:rPr>
                <w:sz w:val="18"/>
                <w:szCs w:val="18"/>
              </w:rPr>
              <w:t>An overrun of a MO that may be requested up until the Thursday, or the week prior to, the scheduled return of a generator, to service. A ME is considered a subset of MO.  The outage must be limited to the original Maintenance Outage work scope and must not be requested for newly discovered issues.</w:t>
            </w:r>
          </w:p>
        </w:tc>
        <w:tc>
          <w:tcPr>
            <w:tcW w:w="686" w:type="pct"/>
            <w:shd w:val="clear" w:color="auto" w:fill="auto"/>
          </w:tcPr>
          <w:p w14:paraId="0861D9DC" w14:textId="2DDBE0E3" w:rsidR="008C4E1A" w:rsidRPr="007960DB" w:rsidRDefault="00AB1682" w:rsidP="008C4E1A">
            <w:pPr>
              <w:rPr>
                <w:sz w:val="18"/>
                <w:szCs w:val="18"/>
              </w:rPr>
            </w:pPr>
            <w:r w:rsidRPr="007960DB">
              <w:rPr>
                <w:sz w:val="18"/>
                <w:szCs w:val="18"/>
              </w:rPr>
              <w:t>Consistent</w:t>
            </w:r>
          </w:p>
        </w:tc>
        <w:tc>
          <w:tcPr>
            <w:tcW w:w="609" w:type="pct"/>
            <w:shd w:val="clear" w:color="auto" w:fill="auto"/>
          </w:tcPr>
          <w:p w14:paraId="2CEF826C" w14:textId="1AD6A102" w:rsidR="008C4E1A" w:rsidRPr="007960DB" w:rsidRDefault="00AB1682" w:rsidP="008C4E1A">
            <w:pPr>
              <w:rPr>
                <w:sz w:val="18"/>
                <w:szCs w:val="18"/>
              </w:rPr>
            </w:pPr>
            <w:r w:rsidRPr="007960DB">
              <w:rPr>
                <w:sz w:val="18"/>
                <w:szCs w:val="18"/>
              </w:rPr>
              <w:t xml:space="preserve">Subset of </w:t>
            </w:r>
            <w:r w:rsidR="005422D7" w:rsidRPr="007960DB">
              <w:rPr>
                <w:sz w:val="18"/>
                <w:szCs w:val="18"/>
              </w:rPr>
              <w:t>Overrun Planned Outage (OPO)</w:t>
            </w:r>
          </w:p>
        </w:tc>
      </w:tr>
      <w:tr w:rsidR="009257EE" w:rsidRPr="007960DB" w14:paraId="717185F9" w14:textId="77777777" w:rsidTr="746210EF">
        <w:trPr>
          <w:cantSplit/>
        </w:trPr>
        <w:tc>
          <w:tcPr>
            <w:tcW w:w="730" w:type="pct"/>
            <w:shd w:val="clear" w:color="auto" w:fill="auto"/>
            <w:vAlign w:val="center"/>
          </w:tcPr>
          <w:p w14:paraId="083508C2" w14:textId="517D25FE" w:rsidR="00002572" w:rsidRPr="007960DB" w:rsidRDefault="601B6669" w:rsidP="001C2202">
            <w:pPr>
              <w:rPr>
                <w:sz w:val="18"/>
                <w:szCs w:val="18"/>
              </w:rPr>
            </w:pPr>
            <w:r w:rsidRPr="746210EF">
              <w:rPr>
                <w:sz w:val="18"/>
                <w:szCs w:val="18"/>
              </w:rPr>
              <w:t>Forced Outage</w:t>
            </w:r>
          </w:p>
        </w:tc>
        <w:tc>
          <w:tcPr>
            <w:tcW w:w="2975" w:type="pct"/>
            <w:shd w:val="clear" w:color="auto" w:fill="auto"/>
          </w:tcPr>
          <w:p w14:paraId="6CDC3C10" w14:textId="16537467" w:rsidR="00002572" w:rsidRPr="007960DB" w:rsidRDefault="601B6669" w:rsidP="001C2202">
            <w:pPr>
              <w:rPr>
                <w:sz w:val="18"/>
                <w:szCs w:val="18"/>
              </w:rPr>
            </w:pPr>
            <w:r w:rsidRPr="746210EF">
              <w:rPr>
                <w:sz w:val="18"/>
                <w:szCs w:val="18"/>
              </w:rPr>
              <w:t xml:space="preserve">A </w:t>
            </w:r>
            <w:r w:rsidR="7B0F5D61" w:rsidRPr="746210EF">
              <w:rPr>
                <w:sz w:val="18"/>
                <w:szCs w:val="18"/>
              </w:rPr>
              <w:t>Forced Outage (</w:t>
            </w:r>
            <w:r w:rsidRPr="746210EF">
              <w:rPr>
                <w:sz w:val="18"/>
                <w:szCs w:val="18"/>
              </w:rPr>
              <w:t>F</w:t>
            </w:r>
            <w:r w:rsidR="16AFBC3F" w:rsidRPr="746210EF">
              <w:rPr>
                <w:sz w:val="18"/>
                <w:szCs w:val="18"/>
              </w:rPr>
              <w:t>O</w:t>
            </w:r>
            <w:r w:rsidR="48B19507" w:rsidRPr="746210EF">
              <w:rPr>
                <w:sz w:val="18"/>
                <w:szCs w:val="18"/>
              </w:rPr>
              <w:t>)</w:t>
            </w:r>
            <w:r w:rsidRPr="746210EF">
              <w:rPr>
                <w:sz w:val="18"/>
                <w:szCs w:val="18"/>
              </w:rPr>
              <w:t xml:space="preserve"> is any outage or inability, in whole</w:t>
            </w:r>
            <w:r w:rsidR="16AFBC3F" w:rsidRPr="746210EF">
              <w:rPr>
                <w:sz w:val="18"/>
                <w:szCs w:val="18"/>
              </w:rPr>
              <w:t>,</w:t>
            </w:r>
            <w:r w:rsidRPr="746210EF">
              <w:rPr>
                <w:sz w:val="18"/>
                <w:szCs w:val="18"/>
              </w:rPr>
              <w:t xml:space="preserve"> of a Resource to provide its claimed capability, that has not been approved by ISO in the form of a PO or MO. An FO incident preceding a PO or MO shall not eliminate the requirement of the </w:t>
            </w:r>
            <w:r w:rsidR="16AFBC3F" w:rsidRPr="746210EF">
              <w:rPr>
                <w:sz w:val="18"/>
                <w:szCs w:val="18"/>
              </w:rPr>
              <w:t>L</w:t>
            </w:r>
            <w:r w:rsidRPr="746210EF">
              <w:rPr>
                <w:sz w:val="18"/>
                <w:szCs w:val="18"/>
              </w:rPr>
              <w:t>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p w14:paraId="0CF5414E" w14:textId="77777777" w:rsidR="00002572" w:rsidRPr="007960DB" w:rsidRDefault="00002572" w:rsidP="001C2202">
            <w:pPr>
              <w:rPr>
                <w:sz w:val="18"/>
                <w:szCs w:val="18"/>
              </w:rPr>
            </w:pPr>
          </w:p>
          <w:p w14:paraId="759DAFBF" w14:textId="4E563779" w:rsidR="00002572" w:rsidRPr="007960DB" w:rsidRDefault="00002572" w:rsidP="001C2202">
            <w:pPr>
              <w:rPr>
                <w:sz w:val="18"/>
                <w:szCs w:val="18"/>
              </w:rPr>
            </w:pPr>
            <w:r w:rsidRPr="007960DB">
              <w:rPr>
                <w:sz w:val="18"/>
                <w:szCs w:val="18"/>
              </w:rPr>
              <w:t>NOTE: FO is not an event type option in ISO GADS, its definition is used in other event types.</w:t>
            </w:r>
          </w:p>
        </w:tc>
        <w:tc>
          <w:tcPr>
            <w:tcW w:w="686" w:type="pct"/>
            <w:shd w:val="clear" w:color="auto" w:fill="auto"/>
          </w:tcPr>
          <w:p w14:paraId="3D6C3836" w14:textId="42393CCB" w:rsidR="00002572" w:rsidRPr="007960DB" w:rsidRDefault="00002572" w:rsidP="001C2202">
            <w:pPr>
              <w:rPr>
                <w:sz w:val="18"/>
                <w:szCs w:val="18"/>
              </w:rPr>
            </w:pPr>
            <w:r w:rsidRPr="007960DB">
              <w:rPr>
                <w:sz w:val="18"/>
                <w:szCs w:val="18"/>
              </w:rPr>
              <w:t>N/A</w:t>
            </w:r>
          </w:p>
        </w:tc>
        <w:tc>
          <w:tcPr>
            <w:tcW w:w="609" w:type="pct"/>
            <w:shd w:val="clear" w:color="auto" w:fill="auto"/>
          </w:tcPr>
          <w:p w14:paraId="7BB532F9" w14:textId="083AAEEE" w:rsidR="00002572" w:rsidRPr="007960DB" w:rsidRDefault="00D801ED" w:rsidP="001C2202">
            <w:pPr>
              <w:rPr>
                <w:sz w:val="18"/>
                <w:szCs w:val="18"/>
              </w:rPr>
            </w:pPr>
            <w:r w:rsidRPr="007960DB">
              <w:rPr>
                <w:sz w:val="18"/>
                <w:szCs w:val="18"/>
              </w:rPr>
              <w:t>FO – Forced Outage</w:t>
            </w:r>
          </w:p>
        </w:tc>
      </w:tr>
      <w:tr w:rsidR="009257EE" w:rsidRPr="007960DB" w14:paraId="4AAEFC9E" w14:textId="77777777" w:rsidTr="746210EF">
        <w:trPr>
          <w:cantSplit/>
        </w:trPr>
        <w:tc>
          <w:tcPr>
            <w:tcW w:w="730" w:type="pct"/>
            <w:shd w:val="clear" w:color="auto" w:fill="auto"/>
            <w:vAlign w:val="center"/>
          </w:tcPr>
          <w:p w14:paraId="5CEC1228" w14:textId="59633AA6" w:rsidR="001C2202" w:rsidRPr="007960DB" w:rsidRDefault="001C2202" w:rsidP="001C2202">
            <w:pPr>
              <w:rPr>
                <w:sz w:val="18"/>
                <w:szCs w:val="18"/>
              </w:rPr>
            </w:pPr>
            <w:r w:rsidRPr="007960DB">
              <w:rPr>
                <w:sz w:val="18"/>
                <w:szCs w:val="18"/>
              </w:rPr>
              <w:t>SF – Startup Failure</w:t>
            </w:r>
          </w:p>
        </w:tc>
        <w:tc>
          <w:tcPr>
            <w:tcW w:w="2975" w:type="pct"/>
            <w:shd w:val="clear" w:color="auto" w:fill="auto"/>
          </w:tcPr>
          <w:p w14:paraId="67816152" w14:textId="7041EA63" w:rsidR="001C2202" w:rsidRPr="007960DB" w:rsidRDefault="00002572" w:rsidP="001C2202">
            <w:pPr>
              <w:rPr>
                <w:sz w:val="18"/>
                <w:szCs w:val="18"/>
              </w:rPr>
            </w:pPr>
            <w:r w:rsidRPr="007960DB">
              <w:rPr>
                <w:sz w:val="18"/>
                <w:szCs w:val="18"/>
              </w:rPr>
              <w:t>This is an FO that results when a unit is unable to synchronize within a specified startup time following an outage or reserve shutdown.</w:t>
            </w:r>
          </w:p>
        </w:tc>
        <w:tc>
          <w:tcPr>
            <w:tcW w:w="686" w:type="pct"/>
            <w:shd w:val="clear" w:color="auto" w:fill="auto"/>
          </w:tcPr>
          <w:p w14:paraId="697F69FE" w14:textId="61D859EA" w:rsidR="001C2202" w:rsidRPr="007960DB" w:rsidRDefault="00EF2517" w:rsidP="001C2202">
            <w:pPr>
              <w:rPr>
                <w:sz w:val="18"/>
                <w:szCs w:val="18"/>
              </w:rPr>
            </w:pPr>
            <w:r w:rsidRPr="007960DB">
              <w:rPr>
                <w:sz w:val="18"/>
                <w:szCs w:val="18"/>
              </w:rPr>
              <w:t>Consistent</w:t>
            </w:r>
          </w:p>
        </w:tc>
        <w:tc>
          <w:tcPr>
            <w:tcW w:w="609" w:type="pct"/>
            <w:shd w:val="clear" w:color="auto" w:fill="auto"/>
          </w:tcPr>
          <w:p w14:paraId="581221FE" w14:textId="68305C8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105C3927" w14:textId="77777777" w:rsidTr="746210EF">
        <w:trPr>
          <w:cantSplit/>
        </w:trPr>
        <w:tc>
          <w:tcPr>
            <w:tcW w:w="730" w:type="pct"/>
            <w:shd w:val="clear" w:color="auto" w:fill="auto"/>
            <w:vAlign w:val="center"/>
          </w:tcPr>
          <w:p w14:paraId="361E1017" w14:textId="450A84C4" w:rsidR="001C2202" w:rsidRPr="007960DB" w:rsidRDefault="001C2202" w:rsidP="001C2202">
            <w:pPr>
              <w:rPr>
                <w:sz w:val="18"/>
                <w:szCs w:val="18"/>
              </w:rPr>
            </w:pPr>
            <w:r w:rsidRPr="007960DB">
              <w:rPr>
                <w:sz w:val="18"/>
                <w:szCs w:val="18"/>
              </w:rPr>
              <w:t xml:space="preserve">U1 – Unplanned (Forced) Outage — </w:t>
            </w:r>
            <w:r w:rsidR="00EF2517" w:rsidRPr="007960DB">
              <w:rPr>
                <w:sz w:val="18"/>
                <w:szCs w:val="18"/>
              </w:rPr>
              <w:t>I</w:t>
            </w:r>
            <w:r w:rsidRPr="007960DB">
              <w:rPr>
                <w:sz w:val="18"/>
                <w:szCs w:val="18"/>
              </w:rPr>
              <w:t>mmediate</w:t>
            </w:r>
          </w:p>
        </w:tc>
        <w:tc>
          <w:tcPr>
            <w:tcW w:w="2975" w:type="pct"/>
            <w:shd w:val="clear" w:color="auto" w:fill="auto"/>
          </w:tcPr>
          <w:p w14:paraId="675F9CCC" w14:textId="77777777" w:rsidR="001C2202" w:rsidRPr="007960DB" w:rsidRDefault="00002572" w:rsidP="001C2202">
            <w:pPr>
              <w:rPr>
                <w:sz w:val="18"/>
                <w:szCs w:val="18"/>
              </w:rPr>
            </w:pPr>
            <w:r w:rsidRPr="007960DB">
              <w:rPr>
                <w:sz w:val="18"/>
                <w:szCs w:val="18"/>
              </w:rPr>
              <w:t>This is an FO that requires immediate removal of a unit from service, another outage state, or a reserve shutdown state. This type of outage usually results from automatic control system trips or operator-initiated manual trips of the unit in response to unit alarms but can also occur while the unit is offline.</w:t>
            </w:r>
          </w:p>
          <w:p w14:paraId="2F354C4C" w14:textId="77777777" w:rsidR="00002572" w:rsidRPr="007960DB" w:rsidRDefault="00002572" w:rsidP="001C2202">
            <w:pPr>
              <w:rPr>
                <w:sz w:val="18"/>
                <w:szCs w:val="18"/>
              </w:rPr>
            </w:pPr>
          </w:p>
          <w:p w14:paraId="3A5C2244" w14:textId="2F30BB51" w:rsidR="004B601B" w:rsidRPr="007960DB" w:rsidRDefault="004B601B" w:rsidP="001C2202">
            <w:pPr>
              <w:rPr>
                <w:sz w:val="18"/>
                <w:szCs w:val="18"/>
              </w:rPr>
            </w:pPr>
            <w:r w:rsidRPr="007960DB">
              <w:rPr>
                <w:sz w:val="18"/>
                <w:szCs w:val="18"/>
              </w:rPr>
              <w:t>Note: An amplification code T1 or T2 must be added to a U1. See NERC GADS DRI for description of T1/T2.</w:t>
            </w:r>
          </w:p>
        </w:tc>
        <w:tc>
          <w:tcPr>
            <w:tcW w:w="686" w:type="pct"/>
            <w:shd w:val="clear" w:color="auto" w:fill="auto"/>
          </w:tcPr>
          <w:p w14:paraId="7B9B515B" w14:textId="79E047E9" w:rsidR="001C2202" w:rsidRPr="007960DB" w:rsidRDefault="00EF2517" w:rsidP="001C2202">
            <w:pPr>
              <w:rPr>
                <w:sz w:val="18"/>
                <w:szCs w:val="18"/>
              </w:rPr>
            </w:pPr>
            <w:r w:rsidRPr="007960DB">
              <w:rPr>
                <w:sz w:val="18"/>
                <w:szCs w:val="18"/>
              </w:rPr>
              <w:t>Consistent</w:t>
            </w:r>
          </w:p>
        </w:tc>
        <w:tc>
          <w:tcPr>
            <w:tcW w:w="609" w:type="pct"/>
            <w:shd w:val="clear" w:color="auto" w:fill="auto"/>
          </w:tcPr>
          <w:p w14:paraId="108D1B47" w14:textId="0C8F154A"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7B55EB4E" w14:textId="77777777" w:rsidTr="746210EF">
        <w:trPr>
          <w:cantSplit/>
        </w:trPr>
        <w:tc>
          <w:tcPr>
            <w:tcW w:w="730" w:type="pct"/>
            <w:shd w:val="clear" w:color="auto" w:fill="auto"/>
            <w:vAlign w:val="center"/>
          </w:tcPr>
          <w:p w14:paraId="3D095626" w14:textId="75DA6E30" w:rsidR="001C2202" w:rsidRPr="007960DB" w:rsidRDefault="005422D7" w:rsidP="001C2202">
            <w:pPr>
              <w:rPr>
                <w:sz w:val="18"/>
                <w:szCs w:val="18"/>
              </w:rPr>
            </w:pPr>
            <w:r w:rsidRPr="007960DB">
              <w:rPr>
                <w:sz w:val="18"/>
                <w:szCs w:val="18"/>
              </w:rPr>
              <w:t xml:space="preserve">U2 – </w:t>
            </w:r>
            <w:r w:rsidR="001C2202" w:rsidRPr="007960DB">
              <w:rPr>
                <w:sz w:val="18"/>
                <w:szCs w:val="18"/>
              </w:rPr>
              <w:t>Unplanned (Forced) Outage — Delayed</w:t>
            </w:r>
          </w:p>
        </w:tc>
        <w:tc>
          <w:tcPr>
            <w:tcW w:w="2975" w:type="pct"/>
            <w:shd w:val="clear" w:color="auto" w:fill="auto"/>
          </w:tcPr>
          <w:p w14:paraId="2A3AC680" w14:textId="7CB75833" w:rsidR="001C2202" w:rsidRPr="007960DB" w:rsidRDefault="004B601B" w:rsidP="004B601B">
            <w:pPr>
              <w:rPr>
                <w:sz w:val="18"/>
                <w:szCs w:val="18"/>
              </w:rPr>
            </w:pPr>
            <w:r w:rsidRPr="007960DB">
              <w:rPr>
                <w:sz w:val="18"/>
                <w:szCs w:val="18"/>
              </w:rPr>
              <w:t>This is an FO that does not require immediate removal of a unit from the in-service state, instead requiring removal within six hours. This type of outage can only occur while the unit is in service.</w:t>
            </w:r>
          </w:p>
        </w:tc>
        <w:tc>
          <w:tcPr>
            <w:tcW w:w="686" w:type="pct"/>
            <w:shd w:val="clear" w:color="auto" w:fill="auto"/>
          </w:tcPr>
          <w:p w14:paraId="2BDDD60C" w14:textId="4C0D70EA" w:rsidR="001C2202" w:rsidRPr="007960DB" w:rsidRDefault="00EF2517" w:rsidP="001C2202">
            <w:pPr>
              <w:rPr>
                <w:sz w:val="18"/>
                <w:szCs w:val="18"/>
              </w:rPr>
            </w:pPr>
            <w:r w:rsidRPr="007960DB">
              <w:rPr>
                <w:sz w:val="18"/>
                <w:szCs w:val="18"/>
              </w:rPr>
              <w:t>Consistent</w:t>
            </w:r>
          </w:p>
        </w:tc>
        <w:tc>
          <w:tcPr>
            <w:tcW w:w="609" w:type="pct"/>
            <w:shd w:val="clear" w:color="auto" w:fill="auto"/>
          </w:tcPr>
          <w:p w14:paraId="78695103" w14:textId="0A918B06"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3DD418B3" w14:textId="77777777" w:rsidTr="746210EF">
        <w:trPr>
          <w:cantSplit/>
        </w:trPr>
        <w:tc>
          <w:tcPr>
            <w:tcW w:w="730" w:type="pct"/>
            <w:shd w:val="clear" w:color="auto" w:fill="auto"/>
            <w:vAlign w:val="center"/>
          </w:tcPr>
          <w:p w14:paraId="2A30FC0F" w14:textId="7E44CD55" w:rsidR="001C2202" w:rsidRPr="007960DB" w:rsidRDefault="005422D7" w:rsidP="001C2202">
            <w:pPr>
              <w:rPr>
                <w:sz w:val="18"/>
                <w:szCs w:val="18"/>
              </w:rPr>
            </w:pPr>
            <w:r w:rsidRPr="007960DB">
              <w:rPr>
                <w:sz w:val="18"/>
                <w:szCs w:val="18"/>
              </w:rPr>
              <w:lastRenderedPageBreak/>
              <w:t xml:space="preserve">U3 – </w:t>
            </w:r>
            <w:r w:rsidR="001C2202" w:rsidRPr="007960DB">
              <w:rPr>
                <w:sz w:val="18"/>
                <w:szCs w:val="18"/>
              </w:rPr>
              <w:t>Unplanned (Forced) Outage — Postponed</w:t>
            </w:r>
          </w:p>
        </w:tc>
        <w:tc>
          <w:tcPr>
            <w:tcW w:w="2975" w:type="pct"/>
            <w:shd w:val="clear" w:color="auto" w:fill="auto"/>
          </w:tcPr>
          <w:p w14:paraId="34429481" w14:textId="73D07CEC" w:rsidR="001C2202" w:rsidRPr="007960DB" w:rsidRDefault="004B601B" w:rsidP="001C2202">
            <w:pPr>
              <w:rPr>
                <w:sz w:val="18"/>
                <w:szCs w:val="18"/>
              </w:rPr>
            </w:pPr>
            <w:r w:rsidRPr="007960DB">
              <w:rPr>
                <w:sz w:val="18"/>
                <w:szCs w:val="18"/>
              </w:rPr>
              <w:t>This is an FO that can be postponed beyond six hours but requires that a unit be removed from the in-service state before the end of the next weekend. This type of outage can only occur while the unit is in service.</w:t>
            </w:r>
          </w:p>
        </w:tc>
        <w:tc>
          <w:tcPr>
            <w:tcW w:w="686" w:type="pct"/>
            <w:shd w:val="clear" w:color="auto" w:fill="auto"/>
          </w:tcPr>
          <w:p w14:paraId="7947F685" w14:textId="51E97D6E" w:rsidR="001C2202" w:rsidRPr="007960DB" w:rsidRDefault="00EF2517" w:rsidP="001C2202">
            <w:pPr>
              <w:rPr>
                <w:sz w:val="18"/>
                <w:szCs w:val="18"/>
              </w:rPr>
            </w:pPr>
            <w:r w:rsidRPr="007960DB">
              <w:rPr>
                <w:sz w:val="18"/>
                <w:szCs w:val="18"/>
              </w:rPr>
              <w:t>Consistent</w:t>
            </w:r>
          </w:p>
        </w:tc>
        <w:tc>
          <w:tcPr>
            <w:tcW w:w="609" w:type="pct"/>
            <w:shd w:val="clear" w:color="auto" w:fill="auto"/>
          </w:tcPr>
          <w:p w14:paraId="58C94E77" w14:textId="34DC82C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6B425827" w14:textId="77777777" w:rsidTr="746210EF">
        <w:trPr>
          <w:cantSplit/>
        </w:trPr>
        <w:tc>
          <w:tcPr>
            <w:tcW w:w="730" w:type="pct"/>
            <w:shd w:val="clear" w:color="auto" w:fill="auto"/>
            <w:vAlign w:val="center"/>
          </w:tcPr>
          <w:p w14:paraId="0CC47355" w14:textId="27D6BB53" w:rsidR="001C2202" w:rsidRPr="007960DB" w:rsidRDefault="005422D7" w:rsidP="001C2202">
            <w:pPr>
              <w:rPr>
                <w:sz w:val="18"/>
                <w:szCs w:val="18"/>
              </w:rPr>
            </w:pPr>
            <w:r w:rsidRPr="007960DB">
              <w:rPr>
                <w:sz w:val="18"/>
                <w:szCs w:val="18"/>
              </w:rPr>
              <w:t xml:space="preserve">PD – </w:t>
            </w:r>
            <w:r w:rsidR="001C2202" w:rsidRPr="007960DB">
              <w:rPr>
                <w:sz w:val="18"/>
                <w:szCs w:val="18"/>
              </w:rPr>
              <w:t>Planned Derating</w:t>
            </w:r>
          </w:p>
        </w:tc>
        <w:tc>
          <w:tcPr>
            <w:tcW w:w="2975" w:type="pct"/>
            <w:shd w:val="clear" w:color="auto" w:fill="auto"/>
          </w:tcPr>
          <w:p w14:paraId="6789315C" w14:textId="73DD1612" w:rsidR="001C2202" w:rsidRPr="007960DB" w:rsidRDefault="005422D7" w:rsidP="001C2202">
            <w:pPr>
              <w:rPr>
                <w:sz w:val="18"/>
                <w:szCs w:val="18"/>
              </w:rPr>
            </w:pPr>
            <w:r w:rsidRPr="007960DB">
              <w:rPr>
                <w:sz w:val="18"/>
                <w:szCs w:val="18"/>
              </w:rPr>
              <w:t>A derating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15377A14" w14:textId="1E04B2E4" w:rsidR="001C2202" w:rsidRPr="007960DB" w:rsidRDefault="00AB1682" w:rsidP="001C2202">
            <w:pPr>
              <w:rPr>
                <w:sz w:val="18"/>
                <w:szCs w:val="18"/>
              </w:rPr>
            </w:pPr>
            <w:r w:rsidRPr="007960DB">
              <w:rPr>
                <w:sz w:val="18"/>
                <w:szCs w:val="18"/>
              </w:rPr>
              <w:t>Differs in timeline to determine classification.</w:t>
            </w:r>
          </w:p>
        </w:tc>
        <w:tc>
          <w:tcPr>
            <w:tcW w:w="609" w:type="pct"/>
            <w:shd w:val="clear" w:color="auto" w:fill="auto"/>
          </w:tcPr>
          <w:p w14:paraId="0C531B13" w14:textId="63E7FFE2" w:rsidR="001C2202" w:rsidRPr="007960DB" w:rsidRDefault="005422D7" w:rsidP="001C2202">
            <w:pPr>
              <w:rPr>
                <w:sz w:val="18"/>
                <w:szCs w:val="18"/>
              </w:rPr>
            </w:pPr>
            <w:r w:rsidRPr="007960DB">
              <w:rPr>
                <w:sz w:val="18"/>
                <w:szCs w:val="18"/>
              </w:rPr>
              <w:t>Subset of Planned Outage (PO)</w:t>
            </w:r>
          </w:p>
        </w:tc>
      </w:tr>
      <w:tr w:rsidR="009257EE" w:rsidRPr="007960DB" w14:paraId="6A3946EB" w14:textId="77777777" w:rsidTr="746210EF">
        <w:trPr>
          <w:cantSplit/>
        </w:trPr>
        <w:tc>
          <w:tcPr>
            <w:tcW w:w="730" w:type="pct"/>
            <w:shd w:val="clear" w:color="auto" w:fill="auto"/>
            <w:vAlign w:val="center"/>
          </w:tcPr>
          <w:p w14:paraId="6B3CCF78" w14:textId="19EBFAB2" w:rsidR="005422D7" w:rsidRPr="007960DB" w:rsidRDefault="005422D7" w:rsidP="005422D7">
            <w:pPr>
              <w:rPr>
                <w:sz w:val="18"/>
                <w:szCs w:val="18"/>
              </w:rPr>
            </w:pPr>
            <w:r w:rsidRPr="007960DB">
              <w:rPr>
                <w:sz w:val="18"/>
                <w:szCs w:val="18"/>
              </w:rPr>
              <w:t>D4 – Maintenance Derating</w:t>
            </w:r>
          </w:p>
        </w:tc>
        <w:tc>
          <w:tcPr>
            <w:tcW w:w="2975" w:type="pct"/>
            <w:shd w:val="clear" w:color="auto" w:fill="auto"/>
          </w:tcPr>
          <w:p w14:paraId="16F01FD0" w14:textId="137C2A23" w:rsidR="005422D7" w:rsidRPr="007960DB" w:rsidRDefault="005422D7" w:rsidP="005422D7">
            <w:pPr>
              <w:rPr>
                <w:sz w:val="18"/>
                <w:szCs w:val="18"/>
              </w:rPr>
            </w:pPr>
            <w:r w:rsidRPr="007960DB">
              <w:rPr>
                <w:sz w:val="18"/>
                <w:szCs w:val="18"/>
              </w:rPr>
              <w:t xml:space="preserve">A derating that can be deferred beyond the end of the </w:t>
            </w:r>
            <w:proofErr w:type="gramStart"/>
            <w:r w:rsidRPr="007960DB">
              <w:rPr>
                <w:sz w:val="18"/>
                <w:szCs w:val="18"/>
              </w:rPr>
              <w:t>weekend, but</w:t>
            </w:r>
            <w:proofErr w:type="gramEnd"/>
            <w:r w:rsidRPr="007960DB">
              <w:rPr>
                <w:sz w:val="18"/>
                <w:szCs w:val="18"/>
              </w:rPr>
              <w:t xml:space="preserve"> requires that the generator be derated within 14 calendar days of the outage start date. During any </w:t>
            </w:r>
            <w:proofErr w:type="gramStart"/>
            <w:r w:rsidRPr="007960DB">
              <w:rPr>
                <w:sz w:val="18"/>
                <w:szCs w:val="18"/>
              </w:rPr>
              <w:t>particular week</w:t>
            </w:r>
            <w:proofErr w:type="gramEnd"/>
            <w:r w:rsidRPr="007960DB">
              <w:rPr>
                <w:sz w:val="18"/>
                <w:szCs w:val="18"/>
              </w:rPr>
              <w:t>, if an LMP requests a derate that cannot be deferred beyond the weekend, that derate shall be classified as a Forced Derate: D1, D2, or D3.</w:t>
            </w:r>
          </w:p>
        </w:tc>
        <w:tc>
          <w:tcPr>
            <w:tcW w:w="686" w:type="pct"/>
            <w:shd w:val="clear" w:color="auto" w:fill="auto"/>
          </w:tcPr>
          <w:p w14:paraId="150133B9" w14:textId="0BA5899A" w:rsidR="005422D7" w:rsidRPr="007960DB" w:rsidRDefault="005422D7" w:rsidP="005422D7">
            <w:pPr>
              <w:rPr>
                <w:sz w:val="18"/>
                <w:szCs w:val="18"/>
              </w:rPr>
            </w:pPr>
            <w:r w:rsidRPr="007960DB">
              <w:rPr>
                <w:sz w:val="18"/>
                <w:szCs w:val="18"/>
              </w:rPr>
              <w:t>Differs</w:t>
            </w:r>
            <w:r w:rsidR="00AB1682" w:rsidRPr="007960DB">
              <w:rPr>
                <w:sz w:val="18"/>
                <w:szCs w:val="18"/>
              </w:rPr>
              <w:t xml:space="preserve"> in timeline to determine classification.</w:t>
            </w:r>
          </w:p>
        </w:tc>
        <w:tc>
          <w:tcPr>
            <w:tcW w:w="609" w:type="pct"/>
            <w:shd w:val="clear" w:color="auto" w:fill="auto"/>
          </w:tcPr>
          <w:p w14:paraId="6A2A0CC8" w14:textId="251D7699" w:rsidR="005422D7" w:rsidRPr="007960DB" w:rsidRDefault="005422D7" w:rsidP="005422D7">
            <w:pPr>
              <w:rPr>
                <w:sz w:val="18"/>
                <w:szCs w:val="18"/>
              </w:rPr>
            </w:pPr>
            <w:r w:rsidRPr="007960DB">
              <w:rPr>
                <w:sz w:val="18"/>
                <w:szCs w:val="18"/>
              </w:rPr>
              <w:t>Subset of Maintenance Outage (MO)</w:t>
            </w:r>
          </w:p>
        </w:tc>
      </w:tr>
      <w:tr w:rsidR="009257EE" w:rsidRPr="007960DB" w14:paraId="3DFC7814" w14:textId="77777777" w:rsidTr="746210EF">
        <w:trPr>
          <w:cantSplit/>
        </w:trPr>
        <w:tc>
          <w:tcPr>
            <w:tcW w:w="730" w:type="pct"/>
            <w:shd w:val="clear" w:color="auto" w:fill="auto"/>
            <w:vAlign w:val="center"/>
          </w:tcPr>
          <w:p w14:paraId="3262A5A6" w14:textId="0FDF47AF" w:rsidR="005422D7" w:rsidRPr="007960DB" w:rsidRDefault="005422D7" w:rsidP="005422D7">
            <w:pPr>
              <w:rPr>
                <w:sz w:val="18"/>
                <w:szCs w:val="18"/>
              </w:rPr>
            </w:pPr>
            <w:r w:rsidRPr="007960DB">
              <w:rPr>
                <w:sz w:val="18"/>
                <w:szCs w:val="18"/>
              </w:rPr>
              <w:t>DP – Planned Derating Extension</w:t>
            </w:r>
          </w:p>
        </w:tc>
        <w:tc>
          <w:tcPr>
            <w:tcW w:w="2975" w:type="pct"/>
            <w:shd w:val="clear" w:color="auto" w:fill="auto"/>
          </w:tcPr>
          <w:p w14:paraId="0D79A9F3" w14:textId="0405884B" w:rsidR="005422D7" w:rsidRPr="007960DB" w:rsidRDefault="005422D7" w:rsidP="005422D7">
            <w:pPr>
              <w:rPr>
                <w:sz w:val="18"/>
                <w:szCs w:val="18"/>
              </w:rPr>
            </w:pPr>
            <w:r w:rsidRPr="007960DB">
              <w:rPr>
                <w:sz w:val="18"/>
                <w:szCs w:val="18"/>
              </w:rPr>
              <w:t>An overrun of a PD that may be requested up until the Thursday, or the week prior to, the scheduled return of a generator, to service. A DP is considered a subset of PD.  The derate must be limited to the original Planned Derating work scope and must not be requested for newly discovered issues.</w:t>
            </w:r>
          </w:p>
        </w:tc>
        <w:tc>
          <w:tcPr>
            <w:tcW w:w="686" w:type="pct"/>
            <w:shd w:val="clear" w:color="auto" w:fill="auto"/>
          </w:tcPr>
          <w:p w14:paraId="0F797E30" w14:textId="596595A6" w:rsidR="005422D7" w:rsidRPr="007960DB" w:rsidRDefault="00AB1682" w:rsidP="005422D7">
            <w:pPr>
              <w:rPr>
                <w:sz w:val="18"/>
                <w:szCs w:val="18"/>
              </w:rPr>
            </w:pPr>
            <w:r w:rsidRPr="007960DB">
              <w:rPr>
                <w:sz w:val="18"/>
                <w:szCs w:val="18"/>
              </w:rPr>
              <w:t>Consistent</w:t>
            </w:r>
          </w:p>
        </w:tc>
        <w:tc>
          <w:tcPr>
            <w:tcW w:w="609" w:type="pct"/>
            <w:shd w:val="clear" w:color="auto" w:fill="auto"/>
          </w:tcPr>
          <w:p w14:paraId="42EA9FAD" w14:textId="3FD52BCF" w:rsidR="005422D7" w:rsidRPr="007960DB" w:rsidRDefault="00AB1682" w:rsidP="005422D7">
            <w:pPr>
              <w:rPr>
                <w:sz w:val="18"/>
                <w:szCs w:val="18"/>
              </w:rPr>
            </w:pPr>
            <w:r w:rsidRPr="007960DB">
              <w:rPr>
                <w:sz w:val="18"/>
                <w:szCs w:val="18"/>
              </w:rPr>
              <w:t>Subset of</w:t>
            </w:r>
            <w:r w:rsidR="005422D7" w:rsidRPr="007960DB">
              <w:rPr>
                <w:sz w:val="18"/>
                <w:szCs w:val="18"/>
              </w:rPr>
              <w:t xml:space="preserve"> Overrun Planned Outage (OPO)</w:t>
            </w:r>
          </w:p>
        </w:tc>
      </w:tr>
      <w:tr w:rsidR="009257EE" w:rsidRPr="007960DB" w14:paraId="050541EF" w14:textId="77777777" w:rsidTr="746210EF">
        <w:trPr>
          <w:cantSplit/>
        </w:trPr>
        <w:tc>
          <w:tcPr>
            <w:tcW w:w="730" w:type="pct"/>
            <w:shd w:val="clear" w:color="auto" w:fill="auto"/>
            <w:vAlign w:val="center"/>
          </w:tcPr>
          <w:p w14:paraId="19977501" w14:textId="57682697" w:rsidR="005422D7" w:rsidRPr="007960DB" w:rsidRDefault="005422D7" w:rsidP="005422D7">
            <w:pPr>
              <w:rPr>
                <w:sz w:val="18"/>
                <w:szCs w:val="18"/>
              </w:rPr>
            </w:pPr>
            <w:r w:rsidRPr="007960DB">
              <w:rPr>
                <w:sz w:val="18"/>
                <w:szCs w:val="18"/>
              </w:rPr>
              <w:t>DM – Maintenance Derating Extension</w:t>
            </w:r>
          </w:p>
        </w:tc>
        <w:tc>
          <w:tcPr>
            <w:tcW w:w="2975" w:type="pct"/>
            <w:shd w:val="clear" w:color="auto" w:fill="auto"/>
          </w:tcPr>
          <w:p w14:paraId="627063C1" w14:textId="0985B58A" w:rsidR="005422D7" w:rsidRPr="007960DB" w:rsidRDefault="005422D7" w:rsidP="005422D7">
            <w:pPr>
              <w:rPr>
                <w:sz w:val="18"/>
                <w:szCs w:val="18"/>
              </w:rPr>
            </w:pPr>
            <w:r w:rsidRPr="007960DB">
              <w:rPr>
                <w:sz w:val="18"/>
                <w:szCs w:val="18"/>
              </w:rPr>
              <w:t>An overrun of a D4 that may be requested up until the Thursday, or the week prior to, the scheduled return of a generator, to service. A DM is considered a subset of D4.  The derate must be limited to the original Maintenance Derating work scope and must not be requested for newly discovered issues.</w:t>
            </w:r>
          </w:p>
        </w:tc>
        <w:tc>
          <w:tcPr>
            <w:tcW w:w="686" w:type="pct"/>
            <w:shd w:val="clear" w:color="auto" w:fill="auto"/>
          </w:tcPr>
          <w:p w14:paraId="0CAFCC64" w14:textId="39C9C29C" w:rsidR="005422D7" w:rsidRPr="007960DB" w:rsidRDefault="00AB1682" w:rsidP="005422D7">
            <w:pPr>
              <w:rPr>
                <w:sz w:val="18"/>
                <w:szCs w:val="18"/>
              </w:rPr>
            </w:pPr>
            <w:r w:rsidRPr="007960DB">
              <w:rPr>
                <w:sz w:val="18"/>
                <w:szCs w:val="18"/>
              </w:rPr>
              <w:t>Consistent</w:t>
            </w:r>
          </w:p>
        </w:tc>
        <w:tc>
          <w:tcPr>
            <w:tcW w:w="609" w:type="pct"/>
            <w:shd w:val="clear" w:color="auto" w:fill="auto"/>
          </w:tcPr>
          <w:p w14:paraId="4F40D3AC" w14:textId="73915608" w:rsidR="005422D7" w:rsidRPr="007960DB" w:rsidRDefault="00AB1682" w:rsidP="005422D7">
            <w:pPr>
              <w:rPr>
                <w:sz w:val="18"/>
                <w:szCs w:val="18"/>
              </w:rPr>
            </w:pPr>
            <w:r w:rsidRPr="007960DB">
              <w:rPr>
                <w:sz w:val="18"/>
                <w:szCs w:val="18"/>
              </w:rPr>
              <w:t>Subset of</w:t>
            </w:r>
            <w:r w:rsidR="00002572" w:rsidRPr="007960DB">
              <w:rPr>
                <w:sz w:val="18"/>
                <w:szCs w:val="18"/>
              </w:rPr>
              <w:t xml:space="preserve"> Overrun Planned Outage (OPO)</w:t>
            </w:r>
          </w:p>
        </w:tc>
      </w:tr>
      <w:tr w:rsidR="009257EE" w:rsidRPr="007960DB" w14:paraId="62C7C342" w14:textId="77777777" w:rsidTr="746210EF">
        <w:trPr>
          <w:cantSplit/>
        </w:trPr>
        <w:tc>
          <w:tcPr>
            <w:tcW w:w="730" w:type="pct"/>
            <w:shd w:val="clear" w:color="auto" w:fill="auto"/>
            <w:vAlign w:val="center"/>
          </w:tcPr>
          <w:p w14:paraId="7734F5D7" w14:textId="4927696C" w:rsidR="004B601B" w:rsidRPr="007960DB" w:rsidRDefault="16AFBC3F" w:rsidP="004B601B">
            <w:pPr>
              <w:rPr>
                <w:sz w:val="18"/>
                <w:szCs w:val="18"/>
              </w:rPr>
            </w:pPr>
            <w:r w:rsidRPr="746210EF">
              <w:rPr>
                <w:sz w:val="18"/>
                <w:szCs w:val="18"/>
              </w:rPr>
              <w:t>Forced Derate</w:t>
            </w:r>
          </w:p>
        </w:tc>
        <w:tc>
          <w:tcPr>
            <w:tcW w:w="2975" w:type="pct"/>
            <w:shd w:val="clear" w:color="auto" w:fill="auto"/>
          </w:tcPr>
          <w:p w14:paraId="3615F9CD" w14:textId="48D53E0D" w:rsidR="004B601B" w:rsidRPr="007960DB" w:rsidRDefault="16AFBC3F" w:rsidP="004B601B">
            <w:pPr>
              <w:rPr>
                <w:sz w:val="18"/>
                <w:szCs w:val="18"/>
              </w:rPr>
            </w:pPr>
            <w:r w:rsidRPr="746210EF">
              <w:rPr>
                <w:sz w:val="18"/>
                <w:szCs w:val="18"/>
              </w:rPr>
              <w:t xml:space="preserve">A </w:t>
            </w:r>
            <w:r w:rsidR="34FCF5D0" w:rsidRPr="746210EF">
              <w:rPr>
                <w:sz w:val="18"/>
                <w:szCs w:val="18"/>
              </w:rPr>
              <w:t>Forced Derate (</w:t>
            </w:r>
            <w:r w:rsidRPr="746210EF">
              <w:rPr>
                <w:sz w:val="18"/>
                <w:szCs w:val="18"/>
              </w:rPr>
              <w:t>FD</w:t>
            </w:r>
            <w:r w:rsidR="3EF479E1" w:rsidRPr="746210EF">
              <w:rPr>
                <w:sz w:val="18"/>
                <w:szCs w:val="18"/>
              </w:rPr>
              <w:t>)</w:t>
            </w:r>
            <w:r w:rsidRPr="746210EF">
              <w:rPr>
                <w:sz w:val="18"/>
                <w:szCs w:val="18"/>
              </w:rPr>
              <w:t xml:space="preserve"> is any outage or inability, in part, of a Resource to provide its claimed capability, that has not been approved by ISO in the form of a PD or MD. An FD incident preceding a PD or MD shall not eliminate the requirement of the LMP to report an FD for the entire actual/estimated period to repair the component(s) associated with the FD. Among other things, an FD may occur by reason of an Emergency or threatened Emergency, unanticipated failure, or other cause beyond the control of the owner or operator of the facility, as specified in the relevant portions of Section III of the Tariff and ISO New England Manuals.</w:t>
            </w:r>
          </w:p>
          <w:p w14:paraId="041CF82E" w14:textId="77777777" w:rsidR="004B601B" w:rsidRPr="007960DB" w:rsidRDefault="004B601B" w:rsidP="004B601B">
            <w:pPr>
              <w:rPr>
                <w:sz w:val="18"/>
                <w:szCs w:val="18"/>
              </w:rPr>
            </w:pPr>
          </w:p>
          <w:p w14:paraId="45C82454" w14:textId="66C67D84" w:rsidR="004B601B" w:rsidRPr="007960DB" w:rsidRDefault="004B601B" w:rsidP="004B601B">
            <w:pPr>
              <w:rPr>
                <w:sz w:val="18"/>
                <w:szCs w:val="18"/>
              </w:rPr>
            </w:pPr>
            <w:r w:rsidRPr="007960DB">
              <w:rPr>
                <w:sz w:val="18"/>
                <w:szCs w:val="18"/>
              </w:rPr>
              <w:t>NOTE: FD is not an event type option in ISO GADS, its definition is used in other event types.</w:t>
            </w:r>
          </w:p>
        </w:tc>
        <w:tc>
          <w:tcPr>
            <w:tcW w:w="686" w:type="pct"/>
            <w:shd w:val="clear" w:color="auto" w:fill="auto"/>
          </w:tcPr>
          <w:p w14:paraId="2A2681A9" w14:textId="0025CCC7" w:rsidR="004B601B" w:rsidRPr="007960DB" w:rsidRDefault="004B601B" w:rsidP="004B601B">
            <w:pPr>
              <w:rPr>
                <w:sz w:val="18"/>
                <w:szCs w:val="18"/>
              </w:rPr>
            </w:pPr>
            <w:r w:rsidRPr="007960DB">
              <w:rPr>
                <w:sz w:val="18"/>
                <w:szCs w:val="18"/>
              </w:rPr>
              <w:t>N/A</w:t>
            </w:r>
          </w:p>
        </w:tc>
        <w:tc>
          <w:tcPr>
            <w:tcW w:w="609" w:type="pct"/>
            <w:shd w:val="clear" w:color="auto" w:fill="auto"/>
          </w:tcPr>
          <w:p w14:paraId="2248ED63" w14:textId="71B23412" w:rsidR="004B601B" w:rsidRPr="007960DB" w:rsidRDefault="004B601B" w:rsidP="004B601B">
            <w:pPr>
              <w:rPr>
                <w:sz w:val="18"/>
                <w:szCs w:val="18"/>
              </w:rPr>
            </w:pPr>
            <w:r w:rsidRPr="007960DB">
              <w:rPr>
                <w:sz w:val="18"/>
                <w:szCs w:val="18"/>
              </w:rPr>
              <w:t>Subset of Forced Outage (FO)</w:t>
            </w:r>
          </w:p>
        </w:tc>
      </w:tr>
      <w:tr w:rsidR="009257EE" w:rsidRPr="007960DB" w14:paraId="14471F95" w14:textId="77777777" w:rsidTr="746210EF">
        <w:trPr>
          <w:cantSplit/>
        </w:trPr>
        <w:tc>
          <w:tcPr>
            <w:tcW w:w="730" w:type="pct"/>
            <w:shd w:val="clear" w:color="auto" w:fill="auto"/>
            <w:vAlign w:val="center"/>
          </w:tcPr>
          <w:p w14:paraId="35BF1623" w14:textId="5C5F641F" w:rsidR="005422D7" w:rsidRPr="007960DB" w:rsidRDefault="00002572" w:rsidP="005422D7">
            <w:pPr>
              <w:rPr>
                <w:sz w:val="18"/>
                <w:szCs w:val="18"/>
              </w:rPr>
            </w:pPr>
            <w:r w:rsidRPr="007960DB">
              <w:rPr>
                <w:sz w:val="18"/>
                <w:szCs w:val="18"/>
              </w:rPr>
              <w:t xml:space="preserve">D1 – </w:t>
            </w:r>
            <w:r w:rsidR="005422D7" w:rsidRPr="007960DB">
              <w:rPr>
                <w:sz w:val="18"/>
                <w:szCs w:val="18"/>
              </w:rPr>
              <w:t>Unplanned (Forced) Derating — Immediate</w:t>
            </w:r>
          </w:p>
        </w:tc>
        <w:tc>
          <w:tcPr>
            <w:tcW w:w="2975" w:type="pct"/>
            <w:shd w:val="clear" w:color="auto" w:fill="auto"/>
          </w:tcPr>
          <w:p w14:paraId="7EC10BE9" w14:textId="731943D5"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requires an immediate reduction in capacity.</w:t>
            </w:r>
          </w:p>
        </w:tc>
        <w:tc>
          <w:tcPr>
            <w:tcW w:w="686" w:type="pct"/>
            <w:shd w:val="clear" w:color="auto" w:fill="auto"/>
          </w:tcPr>
          <w:p w14:paraId="4EF2E99F" w14:textId="29B5A227" w:rsidR="005422D7" w:rsidRPr="007960DB" w:rsidRDefault="000B5FDC" w:rsidP="005422D7">
            <w:pPr>
              <w:rPr>
                <w:sz w:val="18"/>
                <w:szCs w:val="18"/>
              </w:rPr>
            </w:pPr>
            <w:r w:rsidRPr="007960DB">
              <w:rPr>
                <w:sz w:val="18"/>
                <w:szCs w:val="18"/>
              </w:rPr>
              <w:t>Consistent</w:t>
            </w:r>
          </w:p>
        </w:tc>
        <w:tc>
          <w:tcPr>
            <w:tcW w:w="609" w:type="pct"/>
            <w:shd w:val="clear" w:color="auto" w:fill="auto"/>
          </w:tcPr>
          <w:p w14:paraId="57F95BE4" w14:textId="6ED3226C" w:rsidR="005422D7" w:rsidRPr="007960DB" w:rsidRDefault="00002572" w:rsidP="005422D7">
            <w:pPr>
              <w:rPr>
                <w:sz w:val="18"/>
                <w:szCs w:val="18"/>
              </w:rPr>
            </w:pPr>
            <w:r w:rsidRPr="007960DB">
              <w:rPr>
                <w:sz w:val="18"/>
                <w:szCs w:val="18"/>
              </w:rPr>
              <w:t>Subset of Forced Outage (FO)</w:t>
            </w:r>
          </w:p>
        </w:tc>
      </w:tr>
      <w:tr w:rsidR="009257EE" w:rsidRPr="007960DB" w14:paraId="16584C71" w14:textId="77777777" w:rsidTr="746210EF">
        <w:trPr>
          <w:cantSplit/>
        </w:trPr>
        <w:tc>
          <w:tcPr>
            <w:tcW w:w="730" w:type="pct"/>
            <w:shd w:val="clear" w:color="auto" w:fill="auto"/>
            <w:vAlign w:val="center"/>
          </w:tcPr>
          <w:p w14:paraId="0793643C" w14:textId="003D89A5" w:rsidR="005422D7" w:rsidRPr="007960DB" w:rsidRDefault="00002572" w:rsidP="005422D7">
            <w:pPr>
              <w:rPr>
                <w:sz w:val="18"/>
                <w:szCs w:val="18"/>
              </w:rPr>
            </w:pPr>
            <w:r w:rsidRPr="007960DB">
              <w:rPr>
                <w:sz w:val="18"/>
                <w:szCs w:val="18"/>
              </w:rPr>
              <w:t xml:space="preserve">D2 – </w:t>
            </w:r>
            <w:r w:rsidR="005422D7" w:rsidRPr="007960DB">
              <w:rPr>
                <w:sz w:val="18"/>
                <w:szCs w:val="18"/>
              </w:rPr>
              <w:t>Unplanned (Forced) Derating — Delayed</w:t>
            </w:r>
          </w:p>
        </w:tc>
        <w:tc>
          <w:tcPr>
            <w:tcW w:w="2975" w:type="pct"/>
            <w:shd w:val="clear" w:color="auto" w:fill="auto"/>
          </w:tcPr>
          <w:p w14:paraId="3C7901C0" w14:textId="38C56360"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does not require an immediate reduction in capacity, but rather within six hours.</w:t>
            </w:r>
          </w:p>
        </w:tc>
        <w:tc>
          <w:tcPr>
            <w:tcW w:w="686" w:type="pct"/>
            <w:shd w:val="clear" w:color="auto" w:fill="auto"/>
          </w:tcPr>
          <w:p w14:paraId="0945062F" w14:textId="70490418" w:rsidR="005422D7" w:rsidRPr="007960DB" w:rsidRDefault="000B5FDC" w:rsidP="005422D7">
            <w:pPr>
              <w:rPr>
                <w:sz w:val="18"/>
                <w:szCs w:val="18"/>
              </w:rPr>
            </w:pPr>
            <w:r w:rsidRPr="007960DB">
              <w:rPr>
                <w:sz w:val="18"/>
                <w:szCs w:val="18"/>
              </w:rPr>
              <w:t>Consistent</w:t>
            </w:r>
          </w:p>
        </w:tc>
        <w:tc>
          <w:tcPr>
            <w:tcW w:w="609" w:type="pct"/>
            <w:shd w:val="clear" w:color="auto" w:fill="auto"/>
          </w:tcPr>
          <w:p w14:paraId="380AEDF9" w14:textId="0689C83B" w:rsidR="005422D7" w:rsidRPr="007960DB" w:rsidRDefault="00002572" w:rsidP="005422D7">
            <w:pPr>
              <w:rPr>
                <w:sz w:val="18"/>
                <w:szCs w:val="18"/>
              </w:rPr>
            </w:pPr>
            <w:r w:rsidRPr="007960DB">
              <w:rPr>
                <w:sz w:val="18"/>
                <w:szCs w:val="18"/>
              </w:rPr>
              <w:t>Subset of Forced Outage (FO)</w:t>
            </w:r>
          </w:p>
        </w:tc>
      </w:tr>
      <w:tr w:rsidR="009257EE" w:rsidRPr="007960DB" w14:paraId="68E1F4F3" w14:textId="77777777" w:rsidTr="746210EF">
        <w:trPr>
          <w:cantSplit/>
        </w:trPr>
        <w:tc>
          <w:tcPr>
            <w:tcW w:w="730" w:type="pct"/>
            <w:shd w:val="clear" w:color="auto" w:fill="auto"/>
            <w:vAlign w:val="center"/>
          </w:tcPr>
          <w:p w14:paraId="54793C81" w14:textId="39F0CCB4" w:rsidR="005422D7" w:rsidRPr="007960DB" w:rsidRDefault="00002572" w:rsidP="005422D7">
            <w:pPr>
              <w:rPr>
                <w:sz w:val="18"/>
                <w:szCs w:val="18"/>
              </w:rPr>
            </w:pPr>
            <w:r w:rsidRPr="007960DB">
              <w:rPr>
                <w:sz w:val="18"/>
                <w:szCs w:val="18"/>
              </w:rPr>
              <w:t xml:space="preserve">D3 – </w:t>
            </w:r>
            <w:r w:rsidR="005422D7" w:rsidRPr="007960DB">
              <w:rPr>
                <w:sz w:val="18"/>
                <w:szCs w:val="18"/>
              </w:rPr>
              <w:t>Unplanned (Forced) Derating — Postponed</w:t>
            </w:r>
          </w:p>
        </w:tc>
        <w:tc>
          <w:tcPr>
            <w:tcW w:w="2975" w:type="pct"/>
            <w:shd w:val="clear" w:color="auto" w:fill="auto"/>
          </w:tcPr>
          <w:p w14:paraId="69243BA4" w14:textId="44F7EECE" w:rsidR="00002572" w:rsidRPr="007960DB" w:rsidRDefault="00002572" w:rsidP="00002572">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can be postponed beyond six hours but requires a reduction in capacity before the end </w:t>
            </w:r>
          </w:p>
          <w:p w14:paraId="4A12F635" w14:textId="2E10EA5B" w:rsidR="005422D7" w:rsidRPr="007960DB" w:rsidRDefault="00002572" w:rsidP="00002572">
            <w:pPr>
              <w:rPr>
                <w:sz w:val="18"/>
                <w:szCs w:val="18"/>
              </w:rPr>
            </w:pPr>
            <w:r w:rsidRPr="007960DB">
              <w:rPr>
                <w:sz w:val="18"/>
                <w:szCs w:val="18"/>
              </w:rPr>
              <w:t>of the next weekend.</w:t>
            </w:r>
          </w:p>
        </w:tc>
        <w:tc>
          <w:tcPr>
            <w:tcW w:w="686" w:type="pct"/>
            <w:shd w:val="clear" w:color="auto" w:fill="auto"/>
          </w:tcPr>
          <w:p w14:paraId="547C24D2" w14:textId="31C373F8" w:rsidR="005422D7" w:rsidRPr="007960DB" w:rsidRDefault="000B5FDC" w:rsidP="005422D7">
            <w:pPr>
              <w:rPr>
                <w:sz w:val="18"/>
                <w:szCs w:val="18"/>
              </w:rPr>
            </w:pPr>
            <w:r w:rsidRPr="007960DB">
              <w:rPr>
                <w:sz w:val="18"/>
                <w:szCs w:val="18"/>
              </w:rPr>
              <w:t>Consistent</w:t>
            </w:r>
          </w:p>
        </w:tc>
        <w:tc>
          <w:tcPr>
            <w:tcW w:w="609" w:type="pct"/>
            <w:shd w:val="clear" w:color="auto" w:fill="auto"/>
          </w:tcPr>
          <w:p w14:paraId="399D76C3" w14:textId="172F2421" w:rsidR="005422D7" w:rsidRPr="007960DB" w:rsidRDefault="00002572" w:rsidP="005422D7">
            <w:pPr>
              <w:rPr>
                <w:sz w:val="18"/>
                <w:szCs w:val="18"/>
              </w:rPr>
            </w:pPr>
            <w:r w:rsidRPr="007960DB">
              <w:rPr>
                <w:sz w:val="18"/>
                <w:szCs w:val="18"/>
              </w:rPr>
              <w:t>Subset of Forced Outage (FO)</w:t>
            </w:r>
          </w:p>
        </w:tc>
      </w:tr>
      <w:tr w:rsidR="009257EE" w:rsidRPr="007960DB" w14:paraId="465073C2" w14:textId="77777777" w:rsidTr="746210EF">
        <w:trPr>
          <w:cantSplit/>
        </w:trPr>
        <w:tc>
          <w:tcPr>
            <w:tcW w:w="730" w:type="pct"/>
            <w:shd w:val="clear" w:color="auto" w:fill="auto"/>
            <w:vAlign w:val="center"/>
          </w:tcPr>
          <w:p w14:paraId="3F7EED83" w14:textId="570ECDC3" w:rsidR="005422D7" w:rsidRPr="007960DB" w:rsidRDefault="00002572" w:rsidP="005422D7">
            <w:pPr>
              <w:rPr>
                <w:sz w:val="18"/>
                <w:szCs w:val="18"/>
              </w:rPr>
            </w:pPr>
            <w:r w:rsidRPr="007960DB">
              <w:rPr>
                <w:sz w:val="18"/>
                <w:szCs w:val="18"/>
              </w:rPr>
              <w:t xml:space="preserve">RS – </w:t>
            </w:r>
            <w:r w:rsidR="005422D7" w:rsidRPr="007960DB">
              <w:rPr>
                <w:sz w:val="18"/>
                <w:szCs w:val="18"/>
              </w:rPr>
              <w:t>Reserve Shutdowns</w:t>
            </w:r>
          </w:p>
        </w:tc>
        <w:tc>
          <w:tcPr>
            <w:tcW w:w="2975" w:type="pct"/>
            <w:shd w:val="clear" w:color="auto" w:fill="auto"/>
          </w:tcPr>
          <w:p w14:paraId="036A8F43" w14:textId="0C41B05D" w:rsidR="005422D7" w:rsidRPr="007960DB" w:rsidRDefault="004B601B" w:rsidP="005422D7">
            <w:pPr>
              <w:rPr>
                <w:sz w:val="18"/>
                <w:szCs w:val="18"/>
              </w:rPr>
            </w:pPr>
            <w:r w:rsidRPr="007960DB">
              <w:rPr>
                <w:sz w:val="18"/>
                <w:szCs w:val="18"/>
              </w:rPr>
              <w:t xml:space="preserve">This is an event where a unit is available for load but is not synchronized due to lack of demand. This type of event is sometimes referred to as an economy outage or economy shutdown. If a unit is shut down due to any equipment-related problems, </w:t>
            </w:r>
            <w:proofErr w:type="gramStart"/>
            <w:r w:rsidRPr="007960DB">
              <w:rPr>
                <w:sz w:val="18"/>
                <w:szCs w:val="18"/>
              </w:rPr>
              <w:t xml:space="preserve">whether </w:t>
            </w:r>
            <w:r w:rsidR="00FE262F">
              <w:rPr>
                <w:sz w:val="18"/>
                <w:szCs w:val="18"/>
              </w:rPr>
              <w:t>or not</w:t>
            </w:r>
            <w:proofErr w:type="gramEnd"/>
            <w:r w:rsidR="00FE262F">
              <w:rPr>
                <w:sz w:val="18"/>
                <w:szCs w:val="18"/>
              </w:rPr>
              <w:t xml:space="preserve"> </w:t>
            </w:r>
            <w:r w:rsidRPr="007960DB">
              <w:rPr>
                <w:sz w:val="18"/>
                <w:szCs w:val="18"/>
              </w:rPr>
              <w:t>the unit was needed by the system, report an FO, MO, or PO</w:t>
            </w:r>
            <w:r w:rsidR="003F7269" w:rsidRPr="007960DB">
              <w:rPr>
                <w:sz w:val="18"/>
                <w:szCs w:val="18"/>
              </w:rPr>
              <w:t xml:space="preserve"> event type</w:t>
            </w:r>
            <w:r w:rsidR="00FE262F">
              <w:rPr>
                <w:sz w:val="18"/>
                <w:szCs w:val="18"/>
              </w:rPr>
              <w:t>;</w:t>
            </w:r>
            <w:r w:rsidRPr="007960DB">
              <w:rPr>
                <w:sz w:val="18"/>
                <w:szCs w:val="18"/>
              </w:rPr>
              <w:t xml:space="preserve"> </w:t>
            </w:r>
            <w:r w:rsidR="00FE262F">
              <w:rPr>
                <w:b/>
                <w:bCs/>
                <w:sz w:val="18"/>
                <w:szCs w:val="18"/>
              </w:rPr>
              <w:t>d</w:t>
            </w:r>
            <w:r w:rsidRPr="007960DB">
              <w:rPr>
                <w:b/>
                <w:bCs/>
                <w:sz w:val="18"/>
                <w:szCs w:val="18"/>
              </w:rPr>
              <w:t>o not</w:t>
            </w:r>
            <w:r w:rsidRPr="007960DB">
              <w:rPr>
                <w:sz w:val="18"/>
                <w:szCs w:val="18"/>
              </w:rPr>
              <w:t xml:space="preserve"> report a R</w:t>
            </w:r>
            <w:r w:rsidR="003F7269" w:rsidRPr="007960DB">
              <w:rPr>
                <w:sz w:val="18"/>
                <w:szCs w:val="18"/>
              </w:rPr>
              <w:t>S</w:t>
            </w:r>
            <w:r w:rsidRPr="007960DB">
              <w:rPr>
                <w:sz w:val="18"/>
                <w:szCs w:val="18"/>
              </w:rPr>
              <w:t>.</w:t>
            </w:r>
          </w:p>
        </w:tc>
        <w:tc>
          <w:tcPr>
            <w:tcW w:w="686" w:type="pct"/>
            <w:shd w:val="clear" w:color="auto" w:fill="auto"/>
          </w:tcPr>
          <w:p w14:paraId="2A06BA8F" w14:textId="39CD3F86" w:rsidR="005422D7" w:rsidRPr="007960DB" w:rsidRDefault="00AB1682" w:rsidP="005422D7">
            <w:pPr>
              <w:rPr>
                <w:sz w:val="18"/>
                <w:szCs w:val="18"/>
              </w:rPr>
            </w:pPr>
            <w:r w:rsidRPr="007960DB">
              <w:rPr>
                <w:sz w:val="18"/>
                <w:szCs w:val="18"/>
              </w:rPr>
              <w:t>Consistent</w:t>
            </w:r>
          </w:p>
        </w:tc>
        <w:tc>
          <w:tcPr>
            <w:tcW w:w="609" w:type="pct"/>
            <w:shd w:val="clear" w:color="auto" w:fill="auto"/>
          </w:tcPr>
          <w:p w14:paraId="5F2FC2C9" w14:textId="06C01898" w:rsidR="005422D7" w:rsidRPr="007960DB" w:rsidRDefault="003F7269" w:rsidP="005422D7">
            <w:pPr>
              <w:rPr>
                <w:sz w:val="18"/>
                <w:szCs w:val="18"/>
              </w:rPr>
            </w:pPr>
            <w:r w:rsidRPr="007960DB">
              <w:rPr>
                <w:sz w:val="18"/>
                <w:szCs w:val="18"/>
              </w:rPr>
              <w:t>N/A</w:t>
            </w:r>
          </w:p>
        </w:tc>
      </w:tr>
      <w:tr w:rsidR="009257EE" w:rsidRPr="007960DB" w14:paraId="5C82FD8D" w14:textId="77777777" w:rsidTr="746210EF">
        <w:trPr>
          <w:cantSplit/>
        </w:trPr>
        <w:tc>
          <w:tcPr>
            <w:tcW w:w="730" w:type="pct"/>
            <w:shd w:val="clear" w:color="auto" w:fill="auto"/>
            <w:vAlign w:val="center"/>
          </w:tcPr>
          <w:p w14:paraId="1775B20B" w14:textId="13B86CBD" w:rsidR="005422D7" w:rsidRPr="007960DB" w:rsidRDefault="00002572" w:rsidP="005422D7">
            <w:pPr>
              <w:rPr>
                <w:sz w:val="18"/>
                <w:szCs w:val="18"/>
              </w:rPr>
            </w:pPr>
            <w:r w:rsidRPr="007960DB">
              <w:rPr>
                <w:sz w:val="18"/>
                <w:szCs w:val="18"/>
              </w:rPr>
              <w:t xml:space="preserve">NC – </w:t>
            </w:r>
            <w:r w:rsidR="005422D7" w:rsidRPr="007960DB">
              <w:rPr>
                <w:sz w:val="18"/>
                <w:szCs w:val="18"/>
              </w:rPr>
              <w:t>Non-curtailing Events</w:t>
            </w:r>
          </w:p>
        </w:tc>
        <w:tc>
          <w:tcPr>
            <w:tcW w:w="2975" w:type="pct"/>
            <w:shd w:val="clear" w:color="auto" w:fill="auto"/>
          </w:tcPr>
          <w:p w14:paraId="193C1E4D" w14:textId="0DDD1A78" w:rsidR="005422D7" w:rsidRPr="007960DB" w:rsidRDefault="003F7269" w:rsidP="005422D7">
            <w:pPr>
              <w:rPr>
                <w:sz w:val="18"/>
                <w:szCs w:val="18"/>
              </w:rPr>
            </w:pPr>
            <w:r w:rsidRPr="007960DB">
              <w:rPr>
                <w:sz w:val="18"/>
                <w:szCs w:val="18"/>
              </w:rPr>
              <w:t>This is an event that occurs whenever equipment or a major component is removed from service for maintenance, testing, or other purposes that do not result in a unit outage or derating.</w:t>
            </w:r>
          </w:p>
        </w:tc>
        <w:tc>
          <w:tcPr>
            <w:tcW w:w="686" w:type="pct"/>
            <w:shd w:val="clear" w:color="auto" w:fill="auto"/>
          </w:tcPr>
          <w:p w14:paraId="32631C55" w14:textId="0C2CDFF3" w:rsidR="005422D7" w:rsidRPr="007960DB" w:rsidRDefault="00AB1682" w:rsidP="005422D7">
            <w:pPr>
              <w:rPr>
                <w:sz w:val="18"/>
                <w:szCs w:val="18"/>
              </w:rPr>
            </w:pPr>
            <w:r w:rsidRPr="007960DB">
              <w:rPr>
                <w:sz w:val="18"/>
                <w:szCs w:val="18"/>
              </w:rPr>
              <w:t>Consistent</w:t>
            </w:r>
          </w:p>
        </w:tc>
        <w:tc>
          <w:tcPr>
            <w:tcW w:w="609" w:type="pct"/>
            <w:shd w:val="clear" w:color="auto" w:fill="auto"/>
          </w:tcPr>
          <w:p w14:paraId="1F42B0BD" w14:textId="455D232D" w:rsidR="005422D7" w:rsidRPr="007960DB" w:rsidRDefault="003F7269" w:rsidP="005422D7">
            <w:pPr>
              <w:rPr>
                <w:sz w:val="18"/>
                <w:szCs w:val="18"/>
              </w:rPr>
            </w:pPr>
            <w:r w:rsidRPr="007960DB">
              <w:rPr>
                <w:sz w:val="18"/>
                <w:szCs w:val="18"/>
              </w:rPr>
              <w:t>N/A</w:t>
            </w:r>
          </w:p>
        </w:tc>
      </w:tr>
    </w:tbl>
    <w:p w14:paraId="115FAD96" w14:textId="77777777" w:rsidR="00555A61" w:rsidRDefault="00555A61" w:rsidP="00A942F8">
      <w:pPr>
        <w:spacing w:after="0" w:line="240" w:lineRule="auto"/>
      </w:pPr>
    </w:p>
    <w:p w14:paraId="46C08C3A" w14:textId="16827480" w:rsidR="00C44C4C" w:rsidRDefault="007C2678" w:rsidP="006019A2">
      <w:pPr>
        <w:pStyle w:val="Style2"/>
      </w:pPr>
      <w:bookmarkStart w:id="152" w:name="_Toc187837605"/>
      <w:ins w:id="153" w:author="Author">
        <w:r>
          <w:lastRenderedPageBreak/>
          <w:t xml:space="preserve">Eligibility Criteria and Data Submission Process for </w:t>
        </w:r>
      </w:ins>
      <w:r w:rsidR="00C44C4C">
        <w:t>Wind</w:t>
      </w:r>
      <w:r w:rsidR="006019A2">
        <w:t xml:space="preserve"> Plants</w:t>
      </w:r>
      <w:bookmarkEnd w:id="152"/>
    </w:p>
    <w:p w14:paraId="6F195860" w14:textId="77777777" w:rsidR="006019A2" w:rsidRDefault="006019A2" w:rsidP="006019A2">
      <w:pPr>
        <w:pStyle w:val="Heading3"/>
      </w:pPr>
      <w:bookmarkStart w:id="154" w:name="_Toc187837606"/>
      <w:r>
        <w:t>ISO GADS Reporting Requirements</w:t>
      </w:r>
      <w:bookmarkEnd w:id="154"/>
    </w:p>
    <w:p w14:paraId="03AC15C0" w14:textId="41BFD004" w:rsidR="00FE6DC0" w:rsidRDefault="00EC2C42" w:rsidP="00FE6DC0">
      <w:pPr>
        <w:spacing w:after="0" w:line="240" w:lineRule="auto"/>
      </w:pPr>
      <w:ins w:id="155" w:author="Author">
        <w:r>
          <w:t xml:space="preserve">Each </w:t>
        </w:r>
      </w:ins>
      <w:del w:id="156" w:author="Author">
        <w:r w:rsidR="00FE6DC0" w:rsidDel="00C270DC">
          <w:delText xml:space="preserve">GADS is a database model created and designed by NERC. The data </w:delText>
        </w:r>
        <w:r w:rsidR="00FE6DC0" w:rsidDel="00C270DC">
          <w:rPr>
            <w:color w:val="000000"/>
            <w:shd w:val="clear" w:color="auto" w:fill="FFFFFF"/>
          </w:rPr>
          <w:delText>is used to collect, record, and retrieve operating information for improving the performance of electric generating equipment.</w:delText>
        </w:r>
        <w:r w:rsidR="00FE6DC0" w:rsidDel="00C270DC">
          <w:delText xml:space="preserve"> </w:delText>
        </w:r>
        <w:r w:rsidR="00FE6DC0" w:rsidDel="005303B4">
          <w:delText xml:space="preserve">The ISO requires LMPs for </w:delText>
        </w:r>
        <w:r w:rsidR="00A10D32" w:rsidDel="005303B4">
          <w:delText>wind plants</w:delText>
        </w:r>
        <w:r w:rsidR="00FE6DC0" w:rsidDel="005303B4">
          <w:delText xml:space="preserve"> to submit GADS wind data to the ISO GADS each month. </w:delText>
        </w:r>
      </w:del>
      <w:r w:rsidR="00FE6DC0">
        <w:t>LMP</w:t>
      </w:r>
      <w:del w:id="157" w:author="Author">
        <w:r w:rsidR="00FE6DC0" w:rsidDel="00EC2C42">
          <w:delText>s</w:delText>
        </w:r>
      </w:del>
      <w:r w:rsidR="00FE6DC0">
        <w:t xml:space="preserve"> </w:t>
      </w:r>
      <w:del w:id="158" w:author="Author">
        <w:r w:rsidR="00FE6DC0" w:rsidDel="00EC2C42">
          <w:delText>are</w:delText>
        </w:r>
      </w:del>
      <w:ins w:id="159" w:author="Author">
        <w:r>
          <w:t>is</w:t>
        </w:r>
      </w:ins>
      <w:r w:rsidR="00FE6DC0">
        <w:t xml:space="preserve"> required to report GADS wind data to the ISO </w:t>
      </w:r>
      <w:del w:id="160" w:author="Author">
        <w:r w:rsidR="00FE6DC0" w:rsidDel="003B3466">
          <w:delText xml:space="preserve">if </w:delText>
        </w:r>
      </w:del>
      <w:ins w:id="161" w:author="Author">
        <w:r w:rsidR="003B3466">
          <w:t xml:space="preserve">for </w:t>
        </w:r>
      </w:ins>
      <w:r w:rsidR="00FE6DC0">
        <w:t>each plant</w:t>
      </w:r>
      <w:r w:rsidR="00FE6DC0">
        <w:rPr>
          <w:rStyle w:val="FootnoteReference"/>
        </w:rPr>
        <w:footnoteReference w:id="6"/>
      </w:r>
      <w:r w:rsidR="00FE6DC0">
        <w:t xml:space="preserve"> in </w:t>
      </w:r>
      <w:del w:id="162" w:author="Author">
        <w:r w:rsidR="00FE6DC0" w:rsidDel="00EC2C42">
          <w:delText xml:space="preserve">their </w:delText>
        </w:r>
      </w:del>
      <w:ins w:id="163" w:author="Author">
        <w:r>
          <w:t xml:space="preserve">its </w:t>
        </w:r>
      </w:ins>
      <w:r w:rsidR="00FE6DC0">
        <w:t xml:space="preserve">portfolio </w:t>
      </w:r>
      <w:ins w:id="164" w:author="Author">
        <w:r w:rsidR="00B11A58">
          <w:t xml:space="preserve">that </w:t>
        </w:r>
      </w:ins>
      <w:r w:rsidR="00FE6DC0">
        <w:t xml:space="preserve">meets the following </w:t>
      </w:r>
      <w:ins w:id="165" w:author="Author">
        <w:r w:rsidR="00755792">
          <w:t xml:space="preserve">eligibility </w:t>
        </w:r>
      </w:ins>
      <w:del w:id="166" w:author="Author">
        <w:r w:rsidR="00FE6DC0" w:rsidDel="00EC2C42">
          <w:delText>minimum reporting requirements</w:delText>
        </w:r>
      </w:del>
      <w:ins w:id="167" w:author="Author">
        <w:r>
          <w:t>criteria</w:t>
        </w:r>
      </w:ins>
      <w:r w:rsidR="00FE6DC0">
        <w:t>:</w:t>
      </w:r>
    </w:p>
    <w:p w14:paraId="7BCB1880" w14:textId="77777777" w:rsidR="00FE6DC0" w:rsidRDefault="00FE6DC0" w:rsidP="00FE6DC0">
      <w:pPr>
        <w:spacing w:after="0" w:line="240" w:lineRule="auto"/>
      </w:pPr>
    </w:p>
    <w:p w14:paraId="7797B9F0" w14:textId="77777777" w:rsidR="00FE6DC0" w:rsidRDefault="00FE6DC0" w:rsidP="00FE6DC0">
      <w:pPr>
        <w:pStyle w:val="ListParagraph"/>
        <w:numPr>
          <w:ilvl w:val="0"/>
          <w:numId w:val="3"/>
        </w:numPr>
        <w:spacing w:after="0" w:line="240" w:lineRule="auto"/>
      </w:pPr>
      <w:r w:rsidRPr="00EB3B24">
        <w:rPr>
          <w:b/>
          <w:bCs/>
        </w:rPr>
        <w:t>Wind:</w:t>
      </w:r>
      <w:r>
        <w:t xml:space="preserve"> Plants that are 75 MW nameplate or greater</w:t>
      </w:r>
    </w:p>
    <w:p w14:paraId="17E02B99" w14:textId="77777777" w:rsidR="00FE6DC0" w:rsidRDefault="00FE6DC0" w:rsidP="00FE6DC0">
      <w:pPr>
        <w:spacing w:after="0" w:line="240" w:lineRule="auto"/>
      </w:pPr>
    </w:p>
    <w:p w14:paraId="56C93100" w14:textId="61C743F7" w:rsidR="00FE6DC0" w:rsidRDefault="00FE6DC0" w:rsidP="00FE6DC0">
      <w:pPr>
        <w:spacing w:after="0" w:line="240" w:lineRule="auto"/>
      </w:pPr>
      <w:r>
        <w:t xml:space="preserve">There are two parts to the GADS </w:t>
      </w:r>
      <w:r w:rsidR="00AE5166">
        <w:t>wind</w:t>
      </w:r>
      <w:r>
        <w:t xml:space="preserve"> data submission: performance data and event data. Performance data are a summarized format pertaining to overall plant operation during a particular month </w:t>
      </w:r>
      <w:proofErr w:type="gramStart"/>
      <w:r>
        <w:t>in a given year</w:t>
      </w:r>
      <w:proofErr w:type="gramEnd"/>
      <w:r>
        <w:t xml:space="preserve">. These data are needed to calculate plant performance, reliability, and availability statistics. Event data provide all the information needed to evaluate plant availability. An “event” occurs any time a plant’s operating status or capability changes based on the criteria described in Section </w:t>
      </w:r>
      <w:r w:rsidR="00270228">
        <w:fldChar w:fldCharType="begin"/>
      </w:r>
      <w:r w:rsidR="00270228">
        <w:instrText xml:space="preserve"> REF _Ref184304909 \r \h </w:instrText>
      </w:r>
      <w:r w:rsidR="00270228">
        <w:fldChar w:fldCharType="separate"/>
      </w:r>
      <w:r w:rsidR="00270228">
        <w:t>4.2.4</w:t>
      </w:r>
      <w:r w:rsidR="00270228">
        <w:fldChar w:fldCharType="end"/>
      </w:r>
      <w:r w:rsidR="00A10D32">
        <w:t xml:space="preserve"> of this PP</w:t>
      </w:r>
      <w:r>
        <w:t xml:space="preserve">. GADS receives reports on three general classifications of events: planned, maintenance, and forced outages. These event types are detailed in Section </w:t>
      </w:r>
      <w:r w:rsidR="00270228">
        <w:fldChar w:fldCharType="begin"/>
      </w:r>
      <w:r w:rsidR="00270228">
        <w:instrText xml:space="preserve"> REF _Ref184304909 \r \h </w:instrText>
      </w:r>
      <w:r w:rsidR="00270228">
        <w:fldChar w:fldCharType="separate"/>
      </w:r>
      <w:r w:rsidR="00270228">
        <w:t>4.2.4</w:t>
      </w:r>
      <w:r w:rsidR="00270228">
        <w:fldChar w:fldCharType="end"/>
      </w:r>
      <w:r>
        <w:t xml:space="preserve"> of this PP.</w:t>
      </w:r>
    </w:p>
    <w:p w14:paraId="19199DE9" w14:textId="77777777" w:rsidR="00FE6DC0" w:rsidRDefault="00FE6DC0" w:rsidP="00FE6DC0">
      <w:pPr>
        <w:spacing w:after="0" w:line="240" w:lineRule="auto"/>
      </w:pPr>
    </w:p>
    <w:p w14:paraId="3C5427D4" w14:textId="301D1BFA" w:rsidR="006019A2" w:rsidRDefault="00FE6DC0" w:rsidP="00270228">
      <w:pPr>
        <w:spacing w:after="0" w:line="240" w:lineRule="auto"/>
      </w:pPr>
      <w:r>
        <w:t xml:space="preserve">LMPs shall submit data </w:t>
      </w:r>
      <w:ins w:id="168" w:author="Author">
        <w:r w:rsidR="006A02BC">
          <w:t xml:space="preserve">in </w:t>
        </w:r>
      </w:ins>
      <w:r>
        <w:t>accord</w:t>
      </w:r>
      <w:ins w:id="169" w:author="Author">
        <w:r w:rsidR="006A02BC">
          <w:t>ance</w:t>
        </w:r>
      </w:ins>
      <w:del w:id="170" w:author="Author">
        <w:r w:rsidDel="006A02BC">
          <w:delText>ing</w:delText>
        </w:r>
      </w:del>
      <w:r>
        <w:t xml:space="preserve"> </w:t>
      </w:r>
      <w:ins w:id="171" w:author="Author">
        <w:r w:rsidR="006A02BC">
          <w:t>with</w:t>
        </w:r>
      </w:ins>
      <w:del w:id="172" w:author="Author">
        <w:r w:rsidDel="006A02BC">
          <w:delText>to</w:delText>
        </w:r>
      </w:del>
      <w:r>
        <w:t xml:space="preserve"> the timeline detailed in Section 3.0 of this PP.  If data are not submitted on time, the ISO shall notify the LMP via email following </w:t>
      </w:r>
      <w:del w:id="173" w:author="Author">
        <w:r w:rsidDel="002142E9">
          <w:delText>the discovery</w:delText>
        </w:r>
      </w:del>
      <w:ins w:id="174" w:author="Author">
        <w:r w:rsidR="002142E9">
          <w:t>a determination that data is missing</w:t>
        </w:r>
      </w:ins>
      <w:r>
        <w:t xml:space="preserve">.  The LMP shall submit </w:t>
      </w:r>
      <w:del w:id="175" w:author="Author">
        <w:r w:rsidDel="002142E9">
          <w:delText xml:space="preserve">their </w:delText>
        </w:r>
      </w:del>
      <w:ins w:id="176" w:author="Author">
        <w:r w:rsidR="002142E9">
          <w:t xml:space="preserve">its </w:t>
        </w:r>
      </w:ins>
      <w:r>
        <w:t>data in the ISO GADS within 15 calendar days of the ISO’s notification.</w:t>
      </w:r>
    </w:p>
    <w:p w14:paraId="1CD14889" w14:textId="77777777" w:rsidR="00270228" w:rsidRDefault="00270228" w:rsidP="007E30F9">
      <w:pPr>
        <w:spacing w:after="0" w:line="240" w:lineRule="auto"/>
      </w:pPr>
    </w:p>
    <w:p w14:paraId="079042E0" w14:textId="5512B23C" w:rsidR="006019A2" w:rsidRDefault="006019A2" w:rsidP="006019A2">
      <w:pPr>
        <w:pStyle w:val="Heading3"/>
      </w:pPr>
      <w:bookmarkStart w:id="177" w:name="_Toc187837607"/>
      <w:r>
        <w:t>NERC GADS Reporting Requirements</w:t>
      </w:r>
      <w:bookmarkEnd w:id="177"/>
    </w:p>
    <w:p w14:paraId="567283A1" w14:textId="38A62518" w:rsidR="00270228" w:rsidRDefault="00270228" w:rsidP="00270228">
      <w:pPr>
        <w:spacing w:after="0" w:line="240" w:lineRule="auto"/>
      </w:pPr>
      <w:r>
        <w:t>GADS wind data reporting to NERC is mandatory at the end of each quarter for wind plants that are 75 MW nameplate or greater</w:t>
      </w:r>
      <w:del w:id="178" w:author="Author">
        <w:r w:rsidDel="009E519E">
          <w:delText>, and</w:delText>
        </w:r>
      </w:del>
      <w:r>
        <w:t xml:space="preserve"> if the LMP is on the NERC Compliance Registry</w:t>
      </w:r>
      <w:ins w:id="179" w:author="Author">
        <w:r w:rsidR="009E519E">
          <w:t>, which can be determined by</w:t>
        </w:r>
      </w:ins>
      <w:r>
        <w:t>:</w:t>
      </w:r>
    </w:p>
    <w:p w14:paraId="0230AD34" w14:textId="77777777" w:rsidR="00270228" w:rsidRDefault="00270228" w:rsidP="00270228">
      <w:pPr>
        <w:spacing w:after="0" w:line="240" w:lineRule="auto"/>
      </w:pPr>
      <w:r>
        <w:t xml:space="preserve"> </w:t>
      </w:r>
    </w:p>
    <w:p w14:paraId="20716515" w14:textId="7D91EBCF" w:rsidR="00270228" w:rsidRDefault="00270228" w:rsidP="003D430D">
      <w:pPr>
        <w:pStyle w:val="ListParagraph"/>
        <w:numPr>
          <w:ilvl w:val="0"/>
          <w:numId w:val="21"/>
        </w:numPr>
        <w:spacing w:after="0" w:line="240" w:lineRule="auto"/>
        <w:rPr>
          <w:rStyle w:val="Hyperlink"/>
        </w:rPr>
      </w:pPr>
      <w:r>
        <w:t>Go</w:t>
      </w:r>
      <w:ins w:id="180" w:author="Author">
        <w:r w:rsidR="0061170E">
          <w:t>ing</w:t>
        </w:r>
      </w:ins>
      <w:r>
        <w:t xml:space="preserve"> to: </w:t>
      </w:r>
      <w:hyperlink w:history="1"/>
      <w:hyperlink r:id="rId11"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“Compliance &amp; Enforcement” </w:t>
      </w:r>
      <w:r>
        <w:rPr>
          <w:rFonts w:ascii="Wingdings" w:eastAsia="Wingdings" w:hAnsi="Wingdings" w:cs="Wingdings"/>
        </w:rPr>
        <w:t>à</w:t>
      </w:r>
      <w:r>
        <w:t xml:space="preserve"> “Organization Registration and Organization Certification”</w:t>
      </w:r>
    </w:p>
    <w:p w14:paraId="393F8B28" w14:textId="06D3F837" w:rsidR="00270228" w:rsidRDefault="00270228" w:rsidP="00270228">
      <w:pPr>
        <w:pStyle w:val="ListParagraph"/>
        <w:numPr>
          <w:ilvl w:val="0"/>
          <w:numId w:val="4"/>
        </w:numPr>
        <w:spacing w:after="0" w:line="240" w:lineRule="auto"/>
      </w:pPr>
      <w:r>
        <w:t>Scroll</w:t>
      </w:r>
      <w:ins w:id="181" w:author="Author">
        <w:r w:rsidR="0061170E">
          <w:t>ing</w:t>
        </w:r>
      </w:ins>
      <w:r>
        <w:t xml:space="preserve"> down to “Registration” </w:t>
      </w:r>
      <w:r>
        <w:rPr>
          <w:rFonts w:ascii="Wingdings" w:eastAsia="Wingdings" w:hAnsi="Wingdings" w:cs="Wingdings"/>
        </w:rPr>
        <w:t>à</w:t>
      </w:r>
      <w:r>
        <w:t xml:space="preserve"> “Compliance Registry Files” </w:t>
      </w:r>
      <w:r>
        <w:rPr>
          <w:rFonts w:ascii="Wingdings" w:eastAsia="Wingdings" w:hAnsi="Wingdings" w:cs="Wingdings"/>
        </w:rPr>
        <w:t>à</w:t>
      </w:r>
      <w:r>
        <w:t xml:space="preserve"> “NCR Active Entities List”</w:t>
      </w:r>
    </w:p>
    <w:p w14:paraId="55CA54AC" w14:textId="77777777" w:rsidR="00270228" w:rsidRPr="00FF15ED" w:rsidRDefault="00270228" w:rsidP="00270228">
      <w:pPr>
        <w:spacing w:after="0" w:line="240" w:lineRule="auto"/>
      </w:pPr>
    </w:p>
    <w:p w14:paraId="4E1F2DD7" w14:textId="14178466" w:rsidR="00270228" w:rsidRPr="004458EF" w:rsidRDefault="00270228" w:rsidP="00270228">
      <w:pPr>
        <w:spacing w:after="0" w:line="240" w:lineRule="auto"/>
      </w:pPr>
      <w:r>
        <w:t xml:space="preserve">The ISO </w:t>
      </w:r>
      <w:r w:rsidRPr="00FF15ED">
        <w:t xml:space="preserve">offers </w:t>
      </w:r>
      <w:r>
        <w:t xml:space="preserve">LMPs </w:t>
      </w:r>
      <w:r w:rsidRPr="00FF15ED">
        <w:t xml:space="preserve">the option to select </w:t>
      </w:r>
      <w:r>
        <w:t>the ISO</w:t>
      </w:r>
      <w:r w:rsidRPr="00FF15ED">
        <w:t xml:space="preserve"> as their Delegated Reporting Entity (DRE). This means that </w:t>
      </w:r>
      <w:r>
        <w:t xml:space="preserve">the ISO </w:t>
      </w:r>
      <w:r w:rsidRPr="00FF15ED">
        <w:t xml:space="preserve">will make the quarterly data submission to NERC on behalf of the </w:t>
      </w:r>
      <w:r>
        <w:t>LMP</w:t>
      </w:r>
      <w:r w:rsidRPr="00FF15ED">
        <w:t xml:space="preserve">. To establish </w:t>
      </w:r>
      <w:r>
        <w:t xml:space="preserve">the ISO </w:t>
      </w:r>
      <w:r w:rsidRPr="00FF15ED">
        <w:t xml:space="preserve">as the DRE, the </w:t>
      </w:r>
      <w:r w:rsidRPr="004458EF">
        <w:t xml:space="preserve">LMP shall obtain an account within NERC’s </w:t>
      </w:r>
      <w:r w:rsidR="00AE5166">
        <w:t>Wind Application</w:t>
      </w:r>
      <w:ins w:id="182" w:author="Author">
        <w:r w:rsidR="007B31FC">
          <w:t xml:space="preserve"> by</w:t>
        </w:r>
      </w:ins>
      <w:r w:rsidRPr="004458EF">
        <w:t>:</w:t>
      </w:r>
    </w:p>
    <w:p w14:paraId="1D2E6567" w14:textId="77777777" w:rsidR="00270228" w:rsidRPr="004458EF" w:rsidRDefault="00270228" w:rsidP="00270228">
      <w:pPr>
        <w:spacing w:after="0" w:line="240" w:lineRule="auto"/>
      </w:pPr>
    </w:p>
    <w:p w14:paraId="17F4E129" w14:textId="093F03DE" w:rsidR="00270228" w:rsidRDefault="00270228" w:rsidP="003D430D">
      <w:pPr>
        <w:pStyle w:val="ListParagraph"/>
        <w:numPr>
          <w:ilvl w:val="0"/>
          <w:numId w:val="22"/>
        </w:numPr>
        <w:spacing w:after="0" w:line="240" w:lineRule="auto"/>
        <w:rPr>
          <w:rStyle w:val="Hyperlink"/>
        </w:rPr>
      </w:pPr>
      <w:r w:rsidRPr="004458EF">
        <w:t>Go</w:t>
      </w:r>
      <w:ins w:id="183" w:author="Author">
        <w:r w:rsidR="0061170E">
          <w:t>ing</w:t>
        </w:r>
      </w:ins>
      <w:r>
        <w:t xml:space="preserve"> to: </w:t>
      </w:r>
      <w:hyperlink r:id="rId12"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“Event Analysis, Reliability Assessment, and Performance Analysis” </w:t>
      </w:r>
      <w:r>
        <w:rPr>
          <w:rFonts w:ascii="Wingdings" w:eastAsia="Wingdings" w:hAnsi="Wingdings" w:cs="Wingdings"/>
        </w:rPr>
        <w:t>à</w:t>
      </w:r>
      <w:r>
        <w:t xml:space="preserve"> “Generating Availability Data System (GADS)”</w:t>
      </w:r>
    </w:p>
    <w:p w14:paraId="286E92F9" w14:textId="17B4CDEE" w:rsidR="00270228" w:rsidRDefault="00270228" w:rsidP="00270228">
      <w:pPr>
        <w:pStyle w:val="ListParagraph"/>
        <w:numPr>
          <w:ilvl w:val="0"/>
          <w:numId w:val="5"/>
        </w:numPr>
        <w:spacing w:after="0" w:line="240" w:lineRule="auto"/>
      </w:pPr>
      <w:r>
        <w:t>Scroll</w:t>
      </w:r>
      <w:ins w:id="184" w:author="Author">
        <w:r w:rsidR="0061170E">
          <w:t>ing</w:t>
        </w:r>
      </w:ins>
      <w:r>
        <w:t xml:space="preserve"> down to “</w:t>
      </w:r>
      <w:r w:rsidR="00DA7B36">
        <w:t>GADS WIND</w:t>
      </w:r>
      <w:r>
        <w:t xml:space="preserve">” </w:t>
      </w:r>
      <w:r w:rsidRPr="28376F36">
        <w:rPr>
          <w:rFonts w:ascii="Wingdings" w:eastAsia="Wingdings" w:hAnsi="Wingdings" w:cs="Wingdings"/>
        </w:rPr>
        <w:t>à</w:t>
      </w:r>
      <w:r>
        <w:t xml:space="preserve"> “</w:t>
      </w:r>
      <w:r w:rsidR="00AA405F">
        <w:t>GADS Wind Application</w:t>
      </w:r>
      <w:r>
        <w:t>”</w:t>
      </w:r>
    </w:p>
    <w:p w14:paraId="64309992" w14:textId="77777777" w:rsidR="00270228" w:rsidRDefault="00270228" w:rsidP="007E30F9">
      <w:pPr>
        <w:spacing w:after="0" w:line="240" w:lineRule="auto"/>
      </w:pPr>
    </w:p>
    <w:p w14:paraId="76A16D39" w14:textId="00AE0A9B" w:rsidR="006019A2" w:rsidRDefault="006019A2" w:rsidP="006019A2">
      <w:pPr>
        <w:pStyle w:val="Heading3"/>
      </w:pPr>
      <w:bookmarkStart w:id="185" w:name="_Toc187837608"/>
      <w:r>
        <w:t>Performance Data Reporting</w:t>
      </w:r>
      <w:bookmarkEnd w:id="185"/>
    </w:p>
    <w:p w14:paraId="5BAA7253" w14:textId="4B517B17" w:rsidR="00270228" w:rsidRDefault="00270228" w:rsidP="00270228">
      <w:pPr>
        <w:spacing w:after="0" w:line="240" w:lineRule="auto"/>
      </w:pPr>
      <w:r>
        <w:t xml:space="preserve">LMPs shall report performance </w:t>
      </w:r>
      <w:r w:rsidR="00FE262F">
        <w:t xml:space="preserve">data </w:t>
      </w:r>
      <w:del w:id="186" w:author="Author">
        <w:r w:rsidDel="00854C30">
          <w:delText>monthly</w:delText>
        </w:r>
        <w:r w:rsidDel="00B56732">
          <w:delText>, together with event data</w:delText>
        </w:r>
      </w:del>
      <w:ins w:id="187" w:author="Author">
        <w:r w:rsidR="00B56732">
          <w:t xml:space="preserve">in accordance with Section </w:t>
        </w:r>
        <w:r w:rsidR="00B56732">
          <w:fldChar w:fldCharType="begin"/>
        </w:r>
        <w:r w:rsidR="00B56732">
          <w:instrText xml:space="preserve"> REF _Ref187747093 \r \h </w:instrText>
        </w:r>
      </w:ins>
      <w:ins w:id="188" w:author="Author">
        <w:r w:rsidR="00B56732">
          <w:fldChar w:fldCharType="separate"/>
        </w:r>
        <w:r w:rsidR="00B56732">
          <w:t>3.0</w:t>
        </w:r>
        <w:r w:rsidR="00B56732">
          <w:fldChar w:fldCharType="end"/>
        </w:r>
        <w:r w:rsidR="00B56732">
          <w:t xml:space="preserve"> of this PP</w:t>
        </w:r>
      </w:ins>
      <w:r>
        <w:t xml:space="preserve">.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w:t>
      </w:r>
      <w:r w:rsidR="00572F9F">
        <w:t xml:space="preserve">Wind </w:t>
      </w:r>
      <w:r w:rsidR="006E6617">
        <w:t xml:space="preserve">Workbook (Microsoft </w:t>
      </w:r>
      <w:r w:rsidR="00572F9F">
        <w:t>Excel template</w:t>
      </w:r>
      <w:r w:rsidR="006E6617">
        <w:t>)</w:t>
      </w:r>
      <w:r>
        <w:t>. The ISO clarifies its use of the NERC GADS Wind DRI</w:t>
      </w:r>
      <w:r>
        <w:rPr>
          <w:rStyle w:val="FootnoteReference"/>
        </w:rPr>
        <w:footnoteReference w:id="7"/>
      </w:r>
      <w:r>
        <w:t xml:space="preserve"> for wind plants in the following manner:</w:t>
      </w:r>
    </w:p>
    <w:p w14:paraId="34F0C9F2" w14:textId="77777777" w:rsidR="00270228" w:rsidRDefault="00270228" w:rsidP="00270228">
      <w:pPr>
        <w:spacing w:after="0" w:line="240" w:lineRule="auto"/>
      </w:pPr>
    </w:p>
    <w:p w14:paraId="27028CAB" w14:textId="12FDF0A1" w:rsidR="00270228" w:rsidRDefault="00270228" w:rsidP="00270228">
      <w:pPr>
        <w:pStyle w:val="ListParagraph"/>
        <w:numPr>
          <w:ilvl w:val="0"/>
          <w:numId w:val="16"/>
        </w:numPr>
        <w:spacing w:after="0" w:line="240" w:lineRule="auto"/>
        <w:rPr>
          <w:ins w:id="189" w:author="Author"/>
        </w:rPr>
      </w:pPr>
      <w:r>
        <w:lastRenderedPageBreak/>
        <w:t xml:space="preserve">When LMPs report the </w:t>
      </w:r>
      <w:r w:rsidR="0052339B">
        <w:t>p</w:t>
      </w:r>
      <w:r>
        <w:t xml:space="preserve">lant </w:t>
      </w:r>
      <w:r w:rsidR="0052339B">
        <w:t>t</w:t>
      </w:r>
      <w:r>
        <w:t xml:space="preserve">otal </w:t>
      </w:r>
      <w:r w:rsidR="0052339B">
        <w:t>i</w:t>
      </w:r>
      <w:r>
        <w:t xml:space="preserve">nstalled </w:t>
      </w:r>
      <w:r w:rsidR="0052339B">
        <w:t>c</w:t>
      </w:r>
      <w:r>
        <w:t>apacity</w:t>
      </w:r>
      <w:r w:rsidR="0052339B">
        <w:rPr>
          <w:rStyle w:val="FootnoteReference"/>
        </w:rPr>
        <w:footnoteReference w:id="8"/>
      </w:r>
      <w:r w:rsidR="00FE262F">
        <w:t xml:space="preserve"> (PTIC)</w:t>
      </w:r>
      <w:r>
        <w:t xml:space="preserve"> for a wind plant, </w:t>
      </w:r>
      <w:ins w:id="190" w:author="Author">
        <w:r w:rsidR="00EB0644">
          <w:t xml:space="preserve">the ISO </w:t>
        </w:r>
      </w:ins>
      <w:r>
        <w:t>use</w:t>
      </w:r>
      <w:ins w:id="191" w:author="Author">
        <w:r w:rsidR="00EB0644">
          <w:t>s</w:t>
        </w:r>
      </w:ins>
      <w:r>
        <w:t xml:space="preserve"> the Network Resource Capa</w:t>
      </w:r>
      <w:r w:rsidR="00355157">
        <w:t>bility</w:t>
      </w:r>
      <w:r w:rsidR="0052339B">
        <w:rPr>
          <w:rStyle w:val="FootnoteReference"/>
        </w:rPr>
        <w:footnoteReference w:id="9"/>
      </w:r>
      <w:r>
        <w:t xml:space="preserve"> (NR</w:t>
      </w:r>
      <w:r w:rsidR="0052339B">
        <w:t xml:space="preserve"> </w:t>
      </w:r>
      <w:r>
        <w:t>C</w:t>
      </w:r>
      <w:r w:rsidR="0052339B">
        <w:t>apability</w:t>
      </w:r>
      <w:r>
        <w:t>) for the plant.</w:t>
      </w:r>
    </w:p>
    <w:p w14:paraId="1354EAD2" w14:textId="1BD3FB58" w:rsidR="00712BF8" w:rsidRDefault="00BB5BA9" w:rsidP="00270228">
      <w:pPr>
        <w:pStyle w:val="ListParagraph"/>
        <w:numPr>
          <w:ilvl w:val="0"/>
          <w:numId w:val="16"/>
        </w:numPr>
        <w:spacing w:after="0" w:line="240" w:lineRule="auto"/>
      </w:pPr>
      <w:ins w:id="194" w:author="Author">
        <w:r>
          <w:t xml:space="preserve">When LMPs </w:t>
        </w:r>
        <w:r w:rsidR="00977D97">
          <w:t>report</w:t>
        </w:r>
        <w:r w:rsidR="006B5BE2">
          <w:t xml:space="preserve"> the plant available installed capacity for </w:t>
        </w:r>
        <w:r w:rsidR="00637078">
          <w:t xml:space="preserve">a wind plant, </w:t>
        </w:r>
        <w:r w:rsidR="002D62DF">
          <w:t xml:space="preserve">the ISO </w:t>
        </w:r>
        <w:r w:rsidR="00360597">
          <w:t>use</w:t>
        </w:r>
        <w:r w:rsidR="002D62DF">
          <w:t>s</w:t>
        </w:r>
        <w:r w:rsidR="00360597">
          <w:t xml:space="preserve"> the Real</w:t>
        </w:r>
        <w:r w:rsidR="00B75D01">
          <w:t>-Time High Operating Limit</w:t>
        </w:r>
        <w:r w:rsidR="00B75D01">
          <w:rPr>
            <w:rStyle w:val="FootnoteReference"/>
          </w:rPr>
          <w:footnoteReference w:id="10"/>
        </w:r>
        <w:r w:rsidR="00B75D01">
          <w:t xml:space="preserve"> </w:t>
        </w:r>
        <w:r w:rsidR="00FE6629">
          <w:t xml:space="preserve">(RTHOL) </w:t>
        </w:r>
        <w:r w:rsidR="00B75D01">
          <w:t>for the plant.</w:t>
        </w:r>
      </w:ins>
    </w:p>
    <w:p w14:paraId="535DDE69" w14:textId="77777777" w:rsidR="00270228" w:rsidRDefault="00270228" w:rsidP="007E30F9">
      <w:pPr>
        <w:spacing w:after="0" w:line="240" w:lineRule="auto"/>
      </w:pPr>
    </w:p>
    <w:p w14:paraId="1B102FC0" w14:textId="24CCDC19" w:rsidR="006019A2" w:rsidRDefault="006019A2" w:rsidP="006019A2">
      <w:pPr>
        <w:pStyle w:val="Heading3"/>
      </w:pPr>
      <w:bookmarkStart w:id="196" w:name="_Ref184304909"/>
      <w:bookmarkStart w:id="197" w:name="_Toc187837609"/>
      <w:r>
        <w:t>Event Data Reporting</w:t>
      </w:r>
      <w:bookmarkEnd w:id="196"/>
      <w:bookmarkEnd w:id="197"/>
    </w:p>
    <w:p w14:paraId="69A98049" w14:textId="01CB4BCF" w:rsidR="0024084D" w:rsidRDefault="0024084D" w:rsidP="007E30F9">
      <w:pPr>
        <w:rPr>
          <w:ins w:id="198" w:author="Author"/>
        </w:rPr>
      </w:pPr>
      <w:ins w:id="199" w:author="Author">
        <w:r>
          <w:t xml:space="preserve">LMPs shall report event data in accordance with Section </w:t>
        </w:r>
        <w:r>
          <w:fldChar w:fldCharType="begin"/>
        </w:r>
        <w:r>
          <w:instrText xml:space="preserve"> REF _Ref187747093 \r \h </w:instrText>
        </w:r>
      </w:ins>
      <w:ins w:id="200" w:author="Author">
        <w:r>
          <w:fldChar w:fldCharType="separate"/>
        </w:r>
        <w:r>
          <w:t>3.0</w:t>
        </w:r>
        <w:r>
          <w:fldChar w:fldCharType="end"/>
        </w:r>
        <w:r>
          <w:t xml:space="preserve"> of this PP.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Wind Workbook (Microsoft Excel template).</w:t>
        </w:r>
      </w:ins>
    </w:p>
    <w:p w14:paraId="4130E393" w14:textId="5E54E2A8" w:rsidR="007E30F9" w:rsidRDefault="007E30F9" w:rsidP="007E30F9">
      <w:pPr>
        <w:rPr>
          <w:ins w:id="201" w:author="Author"/>
        </w:rPr>
      </w:pPr>
      <w:r>
        <w:t xml:space="preserve">The start of an event for wind plants is defined when </w:t>
      </w:r>
      <w:del w:id="202" w:author="Author">
        <w:r w:rsidDel="00A225CA">
          <w:delText>there is a loss of</w:delText>
        </w:r>
      </w:del>
      <w:ins w:id="203" w:author="Author">
        <w:r w:rsidR="00A225CA">
          <w:t>the RTHOL is</w:t>
        </w:r>
      </w:ins>
      <w:r>
        <w:t xml:space="preserve"> 20 MW </w:t>
      </w:r>
      <w:ins w:id="204" w:author="Author">
        <w:r w:rsidR="00A225CA">
          <w:t>or more lower than the NR</w:t>
        </w:r>
        <w:r w:rsidR="00335F56">
          <w:t xml:space="preserve"> </w:t>
        </w:r>
        <w:r w:rsidR="00A225CA">
          <w:t>C</w:t>
        </w:r>
        <w:r w:rsidR="00335F56">
          <w:t>apability</w:t>
        </w:r>
      </w:ins>
      <w:del w:id="205" w:author="Author">
        <w:r w:rsidDel="00A225CA">
          <w:delText xml:space="preserve">of </w:delText>
        </w:r>
        <w:r w:rsidR="005F508B" w:rsidDel="00A225CA">
          <w:delText>PTIC</w:delText>
        </w:r>
        <w:r w:rsidDel="00A225CA">
          <w:delText xml:space="preserve"> due to an outage</w:delText>
        </w:r>
      </w:del>
      <w:r>
        <w:t xml:space="preserve">. The event ends when 95% of the </w:t>
      </w:r>
      <w:ins w:id="206" w:author="Author">
        <w:r w:rsidR="00A6286C">
          <w:t>of the difference between the NR</w:t>
        </w:r>
        <w:r w:rsidR="00335F56">
          <w:t xml:space="preserve"> </w:t>
        </w:r>
        <w:r w:rsidR="00A6286C">
          <w:t>C</w:t>
        </w:r>
        <w:r w:rsidR="00335F56">
          <w:t>apability</w:t>
        </w:r>
        <w:r w:rsidR="00A6286C">
          <w:t xml:space="preserve"> and minimum RTHOL</w:t>
        </w:r>
      </w:ins>
      <w:del w:id="207" w:author="Author">
        <w:r w:rsidR="005F508B" w:rsidDel="00E6378B">
          <w:delText>PTIC</w:delText>
        </w:r>
        <w:r w:rsidDel="00E6378B">
          <w:delText xml:space="preserve"> that was unavailable due to the outage event has been returned to service</w:delText>
        </w:r>
      </w:del>
      <w:ins w:id="208" w:author="Author">
        <w:r w:rsidR="00D24D5E">
          <w:t xml:space="preserve"> during the event</w:t>
        </w:r>
        <w:r w:rsidR="00EA2742">
          <w:t xml:space="preserve"> has been restored to service</w:t>
        </w:r>
      </w:ins>
      <w:r>
        <w:t xml:space="preserve"> </w:t>
      </w:r>
      <w:r w:rsidRPr="00EB3B24">
        <w:rPr>
          <w:b/>
          <w:bCs/>
          <w:u w:val="single"/>
        </w:rPr>
        <w:t>AND</w:t>
      </w:r>
      <w:r>
        <w:t xml:space="preserve"> </w:t>
      </w:r>
      <w:ins w:id="209" w:author="Author">
        <w:r w:rsidR="00335F56">
          <w:t xml:space="preserve">there is </w:t>
        </w:r>
      </w:ins>
      <w:r>
        <w:t xml:space="preserve">less than </w:t>
      </w:r>
      <w:ins w:id="210" w:author="Author">
        <w:r w:rsidR="00EC6212">
          <w:t xml:space="preserve">a </w:t>
        </w:r>
      </w:ins>
      <w:r>
        <w:t xml:space="preserve">20 MW </w:t>
      </w:r>
      <w:del w:id="211" w:author="Author">
        <w:r w:rsidDel="00881469">
          <w:delText xml:space="preserve">of </w:delText>
        </w:r>
        <w:r w:rsidR="005F508B" w:rsidDel="00881469">
          <w:delText>PTIC</w:delText>
        </w:r>
        <w:r w:rsidDel="00881469">
          <w:delText xml:space="preserve"> is unavailable due to an outage</w:delText>
        </w:r>
      </w:del>
      <w:ins w:id="212" w:author="Author">
        <w:r w:rsidR="00CB0DDB">
          <w:t>difference between</w:t>
        </w:r>
        <w:r w:rsidR="00881469">
          <w:t xml:space="preserve"> the NR</w:t>
        </w:r>
        <w:r w:rsidR="00335F56">
          <w:t xml:space="preserve"> </w:t>
        </w:r>
        <w:r w:rsidR="00881469">
          <w:t>C</w:t>
        </w:r>
        <w:r w:rsidR="00335F56">
          <w:t>apability</w:t>
        </w:r>
        <w:r w:rsidR="00CB0DDB">
          <w:t xml:space="preserve"> and RTHOL</w:t>
        </w:r>
      </w:ins>
      <w:r>
        <w:t>.</w:t>
      </w:r>
      <w:ins w:id="213" w:author="Author">
        <w:r w:rsidR="00D25007">
          <w:t xml:space="preserve"> In other words:</w:t>
        </w:r>
      </w:ins>
    </w:p>
    <w:p w14:paraId="48439CA4" w14:textId="77777777" w:rsidR="00A6286C" w:rsidRDefault="00A6286C" w:rsidP="00A6286C">
      <w:pPr>
        <w:pStyle w:val="ListParagraph"/>
        <w:numPr>
          <w:ilvl w:val="0"/>
          <w:numId w:val="18"/>
        </w:numPr>
        <w:rPr>
          <w:ins w:id="214" w:author="Author"/>
        </w:rPr>
      </w:pPr>
      <w:ins w:id="215" w:author="Author">
        <w:r>
          <w:t xml:space="preserve">Event Start: </w:t>
        </w:r>
      </w:ins>
    </w:p>
    <w:p w14:paraId="64DD0BB4" w14:textId="1F6333DD" w:rsidR="00A6286C" w:rsidRDefault="00A6286C" w:rsidP="00A6286C">
      <w:pPr>
        <w:pStyle w:val="ListParagraph"/>
        <w:numPr>
          <w:ilvl w:val="1"/>
          <w:numId w:val="18"/>
        </w:numPr>
        <w:rPr>
          <w:ins w:id="216" w:author="Author"/>
        </w:rPr>
      </w:pPr>
      <w:ins w:id="217" w:author="Author">
        <w:r>
          <w:t xml:space="preserve">RTHOL </w:t>
        </w:r>
        <w:r>
          <w:rPr>
            <w:rFonts w:cstheme="minorHAnsi"/>
          </w:rPr>
          <w:t>≤</w:t>
        </w:r>
        <w:r>
          <w:t xml:space="preserve"> NR</w:t>
        </w:r>
        <w:r w:rsidR="00335F56">
          <w:t xml:space="preserve"> </w:t>
        </w:r>
        <w:r>
          <w:t>C</w:t>
        </w:r>
        <w:r w:rsidR="00335F56">
          <w:t>apability</w:t>
        </w:r>
        <w:r>
          <w:t xml:space="preserve"> – 20 MW</w:t>
        </w:r>
      </w:ins>
    </w:p>
    <w:p w14:paraId="0F16E736" w14:textId="77777777" w:rsidR="00A6286C" w:rsidRDefault="00A6286C" w:rsidP="00A6286C">
      <w:pPr>
        <w:pStyle w:val="ListParagraph"/>
        <w:numPr>
          <w:ilvl w:val="0"/>
          <w:numId w:val="18"/>
        </w:numPr>
        <w:rPr>
          <w:ins w:id="218" w:author="Author"/>
        </w:rPr>
      </w:pPr>
      <w:ins w:id="219" w:author="Author">
        <w:r>
          <w:t xml:space="preserve">Event End (Both conditions must be met): </w:t>
        </w:r>
      </w:ins>
    </w:p>
    <w:p w14:paraId="7CB0CEE4" w14:textId="4348B3E5" w:rsidR="00A6286C" w:rsidRDefault="00A6286C" w:rsidP="00A6286C">
      <w:pPr>
        <w:pStyle w:val="ListParagraph"/>
        <w:numPr>
          <w:ilvl w:val="1"/>
          <w:numId w:val="18"/>
        </w:numPr>
        <w:rPr>
          <w:ins w:id="220" w:author="Author"/>
        </w:rPr>
      </w:pPr>
      <w:ins w:id="221" w:author="Author">
        <w:r>
          <w:t xml:space="preserve">RTHOL </w:t>
        </w:r>
        <w:r>
          <w:rPr>
            <w:rFonts w:cstheme="minorHAnsi"/>
          </w:rPr>
          <w:t>&gt;</w:t>
        </w:r>
        <w:r>
          <w:t xml:space="preserve"> </w:t>
        </w:r>
        <w:proofErr w:type="spellStart"/>
        <w:r>
          <w:t>RTHOL</w:t>
        </w:r>
        <w:r>
          <w:rPr>
            <w:vertAlign w:val="subscript"/>
          </w:rPr>
          <w:t>Min</w:t>
        </w:r>
        <w:proofErr w:type="spellEnd"/>
        <w:r>
          <w:rPr>
            <w:vertAlign w:val="subscript"/>
          </w:rPr>
          <w:t xml:space="preserve"> During Event</w:t>
        </w:r>
        <w:r>
          <w:t xml:space="preserve"> + 0.95*(NR</w:t>
        </w:r>
        <w:r w:rsidR="00335F56">
          <w:t xml:space="preserve"> </w:t>
        </w:r>
        <w:r>
          <w:t>C</w:t>
        </w:r>
        <w:r w:rsidR="00335F56">
          <w:t>apability</w:t>
        </w:r>
        <w:r>
          <w:t xml:space="preserve"> – </w:t>
        </w:r>
        <w:proofErr w:type="spellStart"/>
        <w:r>
          <w:t>RTHOL</w:t>
        </w:r>
        <w:r>
          <w:rPr>
            <w:vertAlign w:val="subscript"/>
          </w:rPr>
          <w:t>Min</w:t>
        </w:r>
        <w:proofErr w:type="spellEnd"/>
        <w:r>
          <w:rPr>
            <w:vertAlign w:val="subscript"/>
          </w:rPr>
          <w:t xml:space="preserve"> During Event</w:t>
        </w:r>
        <w:r>
          <w:t>)</w:t>
        </w:r>
      </w:ins>
    </w:p>
    <w:p w14:paraId="654A455A" w14:textId="478ABAC5" w:rsidR="00D25007" w:rsidRDefault="00A6286C" w:rsidP="00A6286C">
      <w:pPr>
        <w:pStyle w:val="ListParagraph"/>
        <w:numPr>
          <w:ilvl w:val="1"/>
          <w:numId w:val="18"/>
        </w:numPr>
        <w:rPr>
          <w:ins w:id="222" w:author="Author"/>
        </w:rPr>
      </w:pPr>
      <w:ins w:id="223" w:author="Author">
        <w:r>
          <w:t xml:space="preserve">RTHOL </w:t>
        </w:r>
        <w:r>
          <w:rPr>
            <w:rFonts w:cstheme="minorHAnsi"/>
          </w:rPr>
          <w:t>&gt;</w:t>
        </w:r>
        <w:r>
          <w:t xml:space="preserve"> NR</w:t>
        </w:r>
        <w:r w:rsidR="00335F56">
          <w:t xml:space="preserve"> </w:t>
        </w:r>
        <w:r>
          <w:t>C</w:t>
        </w:r>
        <w:r w:rsidR="00335F56">
          <w:t>apability</w:t>
        </w:r>
        <w:r>
          <w:t xml:space="preserve"> – 20 MW</w:t>
        </w:r>
        <w:r w:rsidR="00C02052">
          <w:t xml:space="preserve"> </w:t>
        </w:r>
      </w:ins>
    </w:p>
    <w:p w14:paraId="0B975B18" w14:textId="68DC8A28" w:rsidR="007E30F9" w:rsidRDefault="007E30F9" w:rsidP="007E30F9">
      <w:pPr>
        <w:rPr>
          <w:ins w:id="224" w:author="Author"/>
        </w:rPr>
      </w:pPr>
      <w:r>
        <w:t xml:space="preserve">Note: The NERC GADS Wind DRI </w:t>
      </w:r>
      <w:del w:id="225" w:author="Author">
        <w:r w:rsidDel="00B3006D">
          <w:delText xml:space="preserve">only </w:delText>
        </w:r>
      </w:del>
      <w:r>
        <w:t>requires forced outage events to be reported</w:t>
      </w:r>
      <w:ins w:id="226" w:author="Author">
        <w:r w:rsidR="00B3006D">
          <w:t>,</w:t>
        </w:r>
      </w:ins>
      <w:r>
        <w:t xml:space="preserve"> </w:t>
      </w:r>
      <w:del w:id="227" w:author="Author">
        <w:r w:rsidR="005C6320" w:rsidDel="00B3006D">
          <w:delText>while</w:delText>
        </w:r>
      </w:del>
      <w:ins w:id="228" w:author="Author">
        <w:r w:rsidR="00B3006D">
          <w:t>but</w:t>
        </w:r>
      </w:ins>
      <w:r>
        <w:t xml:space="preserve"> planned and maintenance outage reporting is voluntary. </w:t>
      </w:r>
      <w:r w:rsidR="005C6320">
        <w:t>However, t</w:t>
      </w:r>
      <w:r>
        <w:t>he ISO requires LMPs to submit all events to ISO GADS.</w:t>
      </w:r>
    </w:p>
    <w:p w14:paraId="211A1949" w14:textId="2CE86C31" w:rsidR="00BF3EAD" w:rsidRDefault="00BF3EAD" w:rsidP="007E30F9">
      <w:ins w:id="229" w:author="Author">
        <w:r>
          <w:t xml:space="preserve">If a situation’s proper event state cannot be determined, a detailed description of the issue must be submitted to </w:t>
        </w:r>
        <w:r>
          <w:fldChar w:fldCharType="begin"/>
        </w:r>
        <w:r>
          <w:instrText>HYPERLINK "mailto:gads@iso-ne.com" \h</w:instrText>
        </w:r>
        <w:r>
          <w:fldChar w:fldCharType="separate"/>
        </w:r>
        <w:r w:rsidRPr="746210EF">
          <w:rPr>
            <w:rStyle w:val="Hyperlink"/>
          </w:rPr>
          <w:t>gads@iso-ne.com</w:t>
        </w:r>
        <w:r>
          <w:rPr>
            <w:rStyle w:val="Hyperlink"/>
          </w:rPr>
          <w:fldChar w:fldCharType="end"/>
        </w:r>
        <w:r>
          <w:t xml:space="preserve"> prior to the 15</w:t>
        </w:r>
        <w:r w:rsidRPr="746210EF">
          <w:rPr>
            <w:vertAlign w:val="superscript"/>
          </w:rPr>
          <w:t>th</w:t>
        </w:r>
        <w:r>
          <w:t xml:space="preserve"> of the month </w:t>
        </w:r>
        <w:r w:rsidR="008B0466">
          <w:t xml:space="preserve">during the ISO GADS data submission window </w:t>
        </w:r>
        <w:r w:rsidR="008B0466" w:rsidRPr="00111815">
          <w:t xml:space="preserve">for the </w:t>
        </w:r>
        <w:r w:rsidR="008B0466">
          <w:t xml:space="preserve">previous month’s data </w:t>
        </w:r>
        <w:r w:rsidR="008B0466" w:rsidRPr="00111815">
          <w:t xml:space="preserve">reporting period. </w:t>
        </w:r>
        <w:r w:rsidR="008B0466">
          <w:t xml:space="preserve">The </w:t>
        </w:r>
        <w:r w:rsidR="008B0466" w:rsidRPr="00111815">
          <w:t xml:space="preserve">ISO will review the submittal and consult with the </w:t>
        </w:r>
        <w:r w:rsidR="008B0466">
          <w:t>LMP</w:t>
        </w:r>
        <w:r w:rsidR="008B0466" w:rsidRPr="00111815">
          <w:t xml:space="preserve"> for recording the appropriate event state</w:t>
        </w:r>
        <w:r w:rsidR="008B0466">
          <w:t>.</w:t>
        </w:r>
      </w:ins>
    </w:p>
    <w:p w14:paraId="7DF9414F" w14:textId="7057D5F8" w:rsidR="00180A97" w:rsidRDefault="007E30F9" w:rsidP="00180A97">
      <w:pPr>
        <w:spacing w:after="0" w:line="240" w:lineRule="auto"/>
        <w:rPr>
          <w:ins w:id="230" w:author="Author"/>
        </w:rPr>
      </w:pPr>
      <w:del w:id="231" w:author="Author">
        <w:r w:rsidDel="00180A97">
          <w:delText xml:space="preserve">The event definitions of planned, maintenance, and forced outage wind plants are defined in the table below. </w:delText>
        </w:r>
      </w:del>
      <w:ins w:id="232" w:author="Author">
        <w:r w:rsidR="00180A97">
          <w:t xml:space="preserve">The following table lists all the possible </w:t>
        </w:r>
        <w:r w:rsidR="00EC1BD8">
          <w:t>availability</w:t>
        </w:r>
        <w:r w:rsidR="00180A97">
          <w:t xml:space="preserve"> states</w:t>
        </w:r>
        <w:r w:rsidR="00EC1BD8">
          <w:t xml:space="preserve"> and event types</w:t>
        </w:r>
        <w:r w:rsidR="00180A97">
          <w:t xml:space="preserve"> for a wind plant with their definition for the purpose of this PP and reporting to ISO GADS. Their alignment with OP-5 is provided for clarity. </w:t>
        </w:r>
      </w:ins>
    </w:p>
    <w:p w14:paraId="5E4B7CBE" w14:textId="77777777" w:rsidR="00180A97" w:rsidRDefault="00180A97" w:rsidP="00180A97">
      <w:pPr>
        <w:spacing w:after="0" w:line="240" w:lineRule="auto"/>
        <w:rPr>
          <w:ins w:id="233" w:author="Author"/>
        </w:rPr>
      </w:pPr>
    </w:p>
    <w:p w14:paraId="10FD6768" w14:textId="10F3B86D" w:rsidR="00180A97" w:rsidRDefault="00180A97" w:rsidP="00180A97">
      <w:pPr>
        <w:pStyle w:val="ListParagraph"/>
        <w:numPr>
          <w:ilvl w:val="0"/>
          <w:numId w:val="14"/>
        </w:numPr>
        <w:spacing w:after="0" w:line="240" w:lineRule="auto"/>
        <w:rPr>
          <w:ins w:id="234" w:author="Author"/>
        </w:rPr>
      </w:pPr>
      <w:ins w:id="235" w:author="Author">
        <w:r>
          <w:t xml:space="preserve">Each GADS </w:t>
        </w:r>
        <w:r w:rsidR="00CC596A">
          <w:t xml:space="preserve">availability state and </w:t>
        </w:r>
        <w:r>
          <w:t>event type has a two-character code (</w:t>
        </w:r>
        <w:r w:rsidRPr="009257EE">
          <w:rPr>
            <w:i/>
            <w:iCs/>
          </w:rPr>
          <w:t>e.g.,</w:t>
        </w:r>
        <w:r>
          <w:t xml:space="preserve"> </w:t>
        </w:r>
        <w:r w:rsidR="00CC596A">
          <w:t>AC, MB, FO, MO</w:t>
        </w:r>
        <w:r>
          <w:t xml:space="preserve">, etc.) listed in the first column. That </w:t>
        </w:r>
        <w:r w:rsidR="00CC596A">
          <w:t>state/</w:t>
        </w:r>
        <w:r>
          <w:t>type code is consistent between ISO GADS and NERC GADS.</w:t>
        </w:r>
      </w:ins>
    </w:p>
    <w:p w14:paraId="3C7530B0" w14:textId="3B813228" w:rsidR="00180A97" w:rsidRDefault="00180A97" w:rsidP="00180A97">
      <w:pPr>
        <w:pStyle w:val="ListParagraph"/>
        <w:numPr>
          <w:ilvl w:val="0"/>
          <w:numId w:val="14"/>
        </w:numPr>
        <w:spacing w:after="0" w:line="240" w:lineRule="auto"/>
        <w:rPr>
          <w:ins w:id="236" w:author="Author"/>
        </w:rPr>
      </w:pPr>
      <w:ins w:id="237" w:author="Author">
        <w:r>
          <w:t>The ISO-NE OP-5 OUTAGE TYPE column in the table describes the corresponding outage type found in OP-5.</w:t>
        </w:r>
        <w:r w:rsidR="00CC596A">
          <w:t xml:space="preserve"> </w:t>
        </w:r>
        <w:r>
          <w:t xml:space="preserve">If either column has “N/A,” it means that the definition is not found in </w:t>
        </w:r>
        <w:r w:rsidR="00CC596A">
          <w:t>OP-5</w:t>
        </w:r>
        <w:r>
          <w:t>.</w:t>
        </w:r>
      </w:ins>
    </w:p>
    <w:p w14:paraId="68DC94D8" w14:textId="77777777" w:rsidR="00CC596A" w:rsidRDefault="00CC596A" w:rsidP="00FC4B46">
      <w:pPr>
        <w:spacing w:after="0" w:line="240" w:lineRule="auto"/>
      </w:pPr>
    </w:p>
    <w:tbl>
      <w:tblPr>
        <w:tblStyle w:val="TableGrid"/>
        <w:tblW w:w="4942" w:type="pct"/>
        <w:tblLook w:val="04A0" w:firstRow="1" w:lastRow="0" w:firstColumn="1" w:lastColumn="0" w:noHBand="0" w:noVBand="1"/>
      </w:tblPr>
      <w:tblGrid>
        <w:gridCol w:w="1434"/>
        <w:gridCol w:w="7093"/>
        <w:gridCol w:w="1189"/>
      </w:tblGrid>
      <w:tr w:rsidR="007E30F9" w:rsidRPr="007960DB" w14:paraId="4A9A6C1D" w14:textId="77777777" w:rsidTr="006F4786">
        <w:trPr>
          <w:cantSplit/>
          <w:tblHeader/>
        </w:trPr>
        <w:tc>
          <w:tcPr>
            <w:tcW w:w="738" w:type="pct"/>
            <w:shd w:val="clear" w:color="auto" w:fill="A6A6A6" w:themeFill="background1" w:themeFillShade="A6"/>
            <w:vAlign w:val="center"/>
          </w:tcPr>
          <w:p w14:paraId="16845367" w14:textId="79D88BCC" w:rsidR="007E30F9" w:rsidRDefault="007E30F9" w:rsidP="006F4786">
            <w:pPr>
              <w:rPr>
                <w:b/>
                <w:bCs/>
                <w:sz w:val="18"/>
                <w:szCs w:val="18"/>
              </w:rPr>
            </w:pPr>
            <w:r w:rsidRPr="007960DB">
              <w:rPr>
                <w:b/>
                <w:bCs/>
                <w:sz w:val="18"/>
                <w:szCs w:val="18"/>
              </w:rPr>
              <w:t xml:space="preserve">ISO GADS </w:t>
            </w:r>
            <w:r>
              <w:rPr>
                <w:b/>
                <w:bCs/>
                <w:sz w:val="18"/>
                <w:szCs w:val="18"/>
              </w:rPr>
              <w:t>Wind</w:t>
            </w:r>
          </w:p>
          <w:p w14:paraId="6D804C84" w14:textId="77777777" w:rsidR="007E30F9" w:rsidRPr="007960DB" w:rsidRDefault="007E30F9" w:rsidP="006F4786">
            <w:pPr>
              <w:rPr>
                <w:b/>
                <w:bCs/>
                <w:sz w:val="18"/>
                <w:szCs w:val="18"/>
              </w:rPr>
            </w:pPr>
            <w:r w:rsidRPr="007960DB">
              <w:rPr>
                <w:b/>
                <w:bCs/>
                <w:sz w:val="18"/>
                <w:szCs w:val="18"/>
              </w:rPr>
              <w:t>Event Type</w:t>
            </w:r>
          </w:p>
        </w:tc>
        <w:tc>
          <w:tcPr>
            <w:tcW w:w="3650" w:type="pct"/>
            <w:shd w:val="clear" w:color="auto" w:fill="A6A6A6" w:themeFill="background1" w:themeFillShade="A6"/>
            <w:vAlign w:val="center"/>
          </w:tcPr>
          <w:p w14:paraId="6E044356" w14:textId="5B29388E" w:rsidR="007E30F9" w:rsidRPr="007960DB" w:rsidRDefault="007E30F9" w:rsidP="006F4786">
            <w:pPr>
              <w:rPr>
                <w:b/>
                <w:bCs/>
                <w:caps/>
                <w:sz w:val="18"/>
                <w:szCs w:val="18"/>
              </w:rPr>
            </w:pPr>
            <w:r w:rsidRPr="007960DB">
              <w:rPr>
                <w:b/>
                <w:bCs/>
                <w:caps/>
                <w:sz w:val="18"/>
                <w:szCs w:val="18"/>
              </w:rPr>
              <w:t xml:space="preserve">PP14 </w:t>
            </w:r>
            <w:r w:rsidRPr="007E30F9">
              <w:rPr>
                <w:b/>
                <w:bCs/>
                <w:sz w:val="18"/>
                <w:szCs w:val="18"/>
              </w:rPr>
              <w:t>Wind E</w:t>
            </w:r>
            <w:r w:rsidRPr="007960DB">
              <w:rPr>
                <w:b/>
                <w:bCs/>
                <w:sz w:val="18"/>
                <w:szCs w:val="18"/>
              </w:rPr>
              <w:t>vent Type Definition</w:t>
            </w:r>
          </w:p>
        </w:tc>
        <w:tc>
          <w:tcPr>
            <w:tcW w:w="612" w:type="pct"/>
            <w:shd w:val="clear" w:color="auto" w:fill="A6A6A6" w:themeFill="background1" w:themeFillShade="A6"/>
            <w:vAlign w:val="center"/>
          </w:tcPr>
          <w:p w14:paraId="34981CEC" w14:textId="77777777" w:rsidR="007E30F9" w:rsidRPr="007960DB" w:rsidRDefault="007E30F9" w:rsidP="006F4786">
            <w:pPr>
              <w:rPr>
                <w:b/>
                <w:bCs/>
                <w:sz w:val="18"/>
                <w:szCs w:val="18"/>
              </w:rPr>
            </w:pPr>
            <w:r w:rsidRPr="28376F36">
              <w:rPr>
                <w:b/>
                <w:bCs/>
                <w:sz w:val="18"/>
                <w:szCs w:val="18"/>
              </w:rPr>
              <w:t>ISO-NE OP-5 Outage Type</w:t>
            </w:r>
          </w:p>
        </w:tc>
      </w:tr>
      <w:tr w:rsidR="007E30F9" w:rsidRPr="007960DB" w14:paraId="299869D4" w14:textId="77777777" w:rsidTr="006F4786">
        <w:trPr>
          <w:cantSplit/>
        </w:trPr>
        <w:tc>
          <w:tcPr>
            <w:tcW w:w="5000" w:type="pct"/>
            <w:gridSpan w:val="3"/>
            <w:shd w:val="clear" w:color="auto" w:fill="A6A6A6" w:themeFill="background1" w:themeFillShade="A6"/>
          </w:tcPr>
          <w:p w14:paraId="21328155" w14:textId="74ABE7AA" w:rsidR="007E30F9" w:rsidRPr="007960DB" w:rsidRDefault="007E30F9" w:rsidP="006F4786">
            <w:pPr>
              <w:jc w:val="center"/>
              <w:rPr>
                <w:b/>
                <w:bCs/>
                <w:i/>
                <w:iCs/>
                <w:sz w:val="18"/>
                <w:szCs w:val="18"/>
              </w:rPr>
            </w:pPr>
            <w:del w:id="238" w:author="Author">
              <w:r w:rsidRPr="007960DB" w:rsidDel="00D329B8">
                <w:rPr>
                  <w:b/>
                  <w:bCs/>
                  <w:i/>
                  <w:iCs/>
                  <w:sz w:val="18"/>
                  <w:szCs w:val="18"/>
                </w:rPr>
                <w:delText>Inactive Event States</w:delText>
              </w:r>
            </w:del>
            <w:ins w:id="239" w:author="Author">
              <w:r w:rsidR="00D329B8">
                <w:rPr>
                  <w:b/>
                  <w:bCs/>
                  <w:i/>
                  <w:iCs/>
                  <w:sz w:val="18"/>
                  <w:szCs w:val="18"/>
                </w:rPr>
                <w:t>Availability States</w:t>
              </w:r>
            </w:ins>
          </w:p>
        </w:tc>
      </w:tr>
      <w:tr w:rsidR="000D1394" w:rsidRPr="007960DB" w14:paraId="3BD03213" w14:textId="77777777" w:rsidTr="006F4786">
        <w:trPr>
          <w:cantSplit/>
          <w:ins w:id="240" w:author="Author"/>
        </w:trPr>
        <w:tc>
          <w:tcPr>
            <w:tcW w:w="738" w:type="pct"/>
            <w:vAlign w:val="center"/>
          </w:tcPr>
          <w:p w14:paraId="1E779652" w14:textId="54DBCF06" w:rsidR="000D1394" w:rsidRPr="007960DB" w:rsidRDefault="000D1394" w:rsidP="006F4786">
            <w:pPr>
              <w:rPr>
                <w:ins w:id="241" w:author="Author"/>
                <w:sz w:val="18"/>
                <w:szCs w:val="18"/>
              </w:rPr>
            </w:pPr>
            <w:ins w:id="242" w:author="Author">
              <w:r>
                <w:rPr>
                  <w:sz w:val="18"/>
                  <w:szCs w:val="18"/>
                </w:rPr>
                <w:t>AC – Active</w:t>
              </w:r>
            </w:ins>
          </w:p>
        </w:tc>
        <w:tc>
          <w:tcPr>
            <w:tcW w:w="3650" w:type="pct"/>
          </w:tcPr>
          <w:p w14:paraId="6CCE7964" w14:textId="6D9C2650" w:rsidR="000D1394" w:rsidRPr="007960DB" w:rsidRDefault="008145A2" w:rsidP="006F4786">
            <w:pPr>
              <w:rPr>
                <w:ins w:id="243" w:author="Author"/>
                <w:sz w:val="18"/>
                <w:szCs w:val="18"/>
              </w:rPr>
            </w:pPr>
            <w:ins w:id="244" w:author="Author">
              <w:r>
                <w:rPr>
                  <w:sz w:val="18"/>
                  <w:szCs w:val="18"/>
                </w:rPr>
                <w:t xml:space="preserve">AC state </w:t>
              </w:r>
              <w:r w:rsidR="00301EC6">
                <w:rPr>
                  <w:sz w:val="18"/>
                  <w:szCs w:val="18"/>
                </w:rPr>
                <w:t xml:space="preserve">in </w:t>
              </w:r>
              <w:r w:rsidR="006C0DEA">
                <w:rPr>
                  <w:sz w:val="18"/>
                  <w:szCs w:val="18"/>
                </w:rPr>
                <w:t xml:space="preserve">the time from when the subgroup is first declared commercially active until it moves to </w:t>
              </w:r>
              <w:r w:rsidR="00B044EC">
                <w:rPr>
                  <w:sz w:val="18"/>
                  <w:szCs w:val="18"/>
                </w:rPr>
                <w:t>an</w:t>
              </w:r>
              <w:r w:rsidR="00337812">
                <w:rPr>
                  <w:sz w:val="18"/>
                  <w:szCs w:val="18"/>
                </w:rPr>
                <w:t xml:space="preserve"> inactive state (IR, MB, or RU).</w:t>
              </w:r>
            </w:ins>
          </w:p>
        </w:tc>
        <w:tc>
          <w:tcPr>
            <w:tcW w:w="612" w:type="pct"/>
          </w:tcPr>
          <w:p w14:paraId="4813D49C" w14:textId="1BE9F347" w:rsidR="000D1394" w:rsidRPr="007960DB" w:rsidRDefault="00301EC6" w:rsidP="006F4786">
            <w:pPr>
              <w:rPr>
                <w:ins w:id="245" w:author="Author"/>
                <w:sz w:val="18"/>
                <w:szCs w:val="18"/>
              </w:rPr>
            </w:pPr>
            <w:ins w:id="246" w:author="Author">
              <w:r>
                <w:rPr>
                  <w:sz w:val="18"/>
                  <w:szCs w:val="18"/>
                </w:rPr>
                <w:t>N/A</w:t>
              </w:r>
            </w:ins>
          </w:p>
        </w:tc>
      </w:tr>
      <w:tr w:rsidR="007E30F9" w:rsidRPr="007960DB" w14:paraId="146AC336" w14:textId="77777777" w:rsidTr="006F4786">
        <w:trPr>
          <w:cantSplit/>
        </w:trPr>
        <w:tc>
          <w:tcPr>
            <w:tcW w:w="738" w:type="pct"/>
            <w:vAlign w:val="center"/>
          </w:tcPr>
          <w:p w14:paraId="5720BC96" w14:textId="77777777" w:rsidR="007E30F9" w:rsidRPr="007960DB" w:rsidRDefault="007E30F9" w:rsidP="006F4786">
            <w:pPr>
              <w:rPr>
                <w:sz w:val="18"/>
                <w:szCs w:val="18"/>
              </w:rPr>
            </w:pPr>
            <w:r w:rsidRPr="007960DB">
              <w:rPr>
                <w:sz w:val="18"/>
                <w:szCs w:val="18"/>
              </w:rPr>
              <w:lastRenderedPageBreak/>
              <w:t>IR – Inactive Reserve</w:t>
            </w:r>
          </w:p>
        </w:tc>
        <w:tc>
          <w:tcPr>
            <w:tcW w:w="3650" w:type="pct"/>
          </w:tcPr>
          <w:p w14:paraId="1DEFA6C7" w14:textId="77777777" w:rsidR="007E30F9" w:rsidRPr="007960DB" w:rsidRDefault="007E30F9" w:rsidP="006F4786">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12" w:type="pct"/>
          </w:tcPr>
          <w:p w14:paraId="0DDDE36F" w14:textId="77777777" w:rsidR="007E30F9" w:rsidRPr="007960DB" w:rsidRDefault="007E30F9" w:rsidP="006F4786">
            <w:pPr>
              <w:rPr>
                <w:sz w:val="18"/>
                <w:szCs w:val="18"/>
              </w:rPr>
            </w:pPr>
            <w:r w:rsidRPr="007960DB">
              <w:rPr>
                <w:sz w:val="18"/>
                <w:szCs w:val="18"/>
              </w:rPr>
              <w:t>N/A</w:t>
            </w:r>
          </w:p>
        </w:tc>
      </w:tr>
      <w:tr w:rsidR="007E30F9" w:rsidRPr="007960DB" w14:paraId="2BA04DD5" w14:textId="77777777" w:rsidTr="006F4786">
        <w:trPr>
          <w:cantSplit/>
        </w:trPr>
        <w:tc>
          <w:tcPr>
            <w:tcW w:w="738" w:type="pct"/>
            <w:vAlign w:val="center"/>
          </w:tcPr>
          <w:p w14:paraId="5ECFB6B2" w14:textId="77777777" w:rsidR="007E30F9" w:rsidRPr="007960DB" w:rsidRDefault="007E30F9" w:rsidP="006F4786">
            <w:pPr>
              <w:rPr>
                <w:sz w:val="18"/>
                <w:szCs w:val="18"/>
              </w:rPr>
            </w:pPr>
            <w:r w:rsidRPr="007960DB">
              <w:rPr>
                <w:sz w:val="18"/>
                <w:szCs w:val="18"/>
              </w:rPr>
              <w:t>MB – Mothballed</w:t>
            </w:r>
          </w:p>
        </w:tc>
        <w:tc>
          <w:tcPr>
            <w:tcW w:w="3650" w:type="pct"/>
          </w:tcPr>
          <w:p w14:paraId="61A0C0D3" w14:textId="77777777" w:rsidR="007E30F9" w:rsidRPr="007960DB" w:rsidRDefault="007E30F9" w:rsidP="006F4786">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12" w:type="pct"/>
          </w:tcPr>
          <w:p w14:paraId="6F1249A6" w14:textId="77777777" w:rsidR="007E30F9" w:rsidRPr="007960DB" w:rsidRDefault="007E30F9" w:rsidP="006F4786">
            <w:pPr>
              <w:rPr>
                <w:sz w:val="18"/>
                <w:szCs w:val="18"/>
              </w:rPr>
            </w:pPr>
            <w:r w:rsidRPr="007960DB">
              <w:rPr>
                <w:sz w:val="18"/>
                <w:szCs w:val="18"/>
              </w:rPr>
              <w:t>N/A</w:t>
            </w:r>
          </w:p>
        </w:tc>
      </w:tr>
      <w:tr w:rsidR="007E30F9" w:rsidRPr="007960DB" w14:paraId="7049A409" w14:textId="77777777" w:rsidTr="006F4786">
        <w:trPr>
          <w:cantSplit/>
        </w:trPr>
        <w:tc>
          <w:tcPr>
            <w:tcW w:w="738" w:type="pct"/>
            <w:vAlign w:val="center"/>
          </w:tcPr>
          <w:p w14:paraId="3FD6A6D7" w14:textId="77777777" w:rsidR="007E30F9" w:rsidRPr="007960DB" w:rsidRDefault="007E30F9" w:rsidP="006F4786">
            <w:pPr>
              <w:rPr>
                <w:sz w:val="18"/>
                <w:szCs w:val="18"/>
              </w:rPr>
            </w:pPr>
            <w:r w:rsidRPr="007960DB">
              <w:rPr>
                <w:sz w:val="18"/>
                <w:szCs w:val="18"/>
              </w:rPr>
              <w:t>RU – Retired</w:t>
            </w:r>
          </w:p>
        </w:tc>
        <w:tc>
          <w:tcPr>
            <w:tcW w:w="3650" w:type="pct"/>
          </w:tcPr>
          <w:p w14:paraId="28CB645E" w14:textId="51DB2B86" w:rsidR="007E30F9" w:rsidRPr="007960DB" w:rsidRDefault="007E30F9" w:rsidP="006F4786">
            <w:pPr>
              <w:rPr>
                <w:sz w:val="18"/>
                <w:szCs w:val="18"/>
              </w:rPr>
            </w:pPr>
            <w:r w:rsidRPr="007960DB">
              <w:rPr>
                <w:sz w:val="18"/>
                <w:szCs w:val="18"/>
              </w:rPr>
              <w:t xml:space="preserve">RU is defined by IEEE Standard 762 and GADS as “the </w:t>
            </w:r>
            <w:del w:id="247" w:author="Author">
              <w:r w:rsidRPr="007960DB" w:rsidDel="00CC596A">
                <w:rPr>
                  <w:sz w:val="18"/>
                  <w:szCs w:val="18"/>
                </w:rPr>
                <w:delText>S</w:delText>
              </w:r>
            </w:del>
            <w:ins w:id="248" w:author="Author">
              <w:r w:rsidR="00CC596A">
                <w:rPr>
                  <w:sz w:val="18"/>
                  <w:szCs w:val="18"/>
                </w:rPr>
                <w:t>s</w:t>
              </w:r>
            </w:ins>
            <w:r w:rsidRPr="007960DB">
              <w:rPr>
                <w:sz w:val="18"/>
                <w:szCs w:val="18"/>
              </w:rPr>
              <w:t xml:space="preserve">tate in which a unit is unavailable for service and not expected to return to service in the future.” </w:t>
            </w:r>
          </w:p>
          <w:p w14:paraId="1DD630F5" w14:textId="77777777" w:rsidR="007E30F9" w:rsidRPr="007960DB" w:rsidRDefault="007E30F9" w:rsidP="006F4786">
            <w:pPr>
              <w:rPr>
                <w:sz w:val="18"/>
                <w:szCs w:val="18"/>
              </w:rPr>
            </w:pPr>
          </w:p>
          <w:p w14:paraId="3D20F36E" w14:textId="4B4BA979" w:rsidR="007E30F9" w:rsidRPr="007960DB" w:rsidRDefault="007E30F9" w:rsidP="006F4786">
            <w:pPr>
              <w:rPr>
                <w:sz w:val="18"/>
                <w:szCs w:val="18"/>
              </w:rPr>
            </w:pPr>
            <w:r w:rsidRPr="007960DB">
              <w:rPr>
                <w:sz w:val="18"/>
                <w:szCs w:val="18"/>
              </w:rPr>
              <w:t xml:space="preserve">NOTE: </w:t>
            </w:r>
            <w:r w:rsidR="004A191D">
              <w:rPr>
                <w:sz w:val="18"/>
                <w:szCs w:val="18"/>
              </w:rPr>
              <w:t>Plant</w:t>
            </w:r>
            <w:r w:rsidRPr="007960DB">
              <w:rPr>
                <w:sz w:val="18"/>
                <w:szCs w:val="18"/>
              </w:rPr>
              <w:t xml:space="preserve"> must also be retired in CAMS to be retired in ISO GADS.</w:t>
            </w:r>
          </w:p>
        </w:tc>
        <w:tc>
          <w:tcPr>
            <w:tcW w:w="612" w:type="pct"/>
          </w:tcPr>
          <w:p w14:paraId="3427A74A" w14:textId="77777777" w:rsidR="007E30F9" w:rsidRPr="007960DB" w:rsidRDefault="007E30F9" w:rsidP="006F4786">
            <w:pPr>
              <w:rPr>
                <w:sz w:val="18"/>
                <w:szCs w:val="18"/>
              </w:rPr>
            </w:pPr>
            <w:r w:rsidRPr="007960DB">
              <w:rPr>
                <w:sz w:val="18"/>
                <w:szCs w:val="18"/>
              </w:rPr>
              <w:t>N/A</w:t>
            </w:r>
          </w:p>
        </w:tc>
      </w:tr>
      <w:tr w:rsidR="007E30F9" w:rsidRPr="007960DB" w14:paraId="74265010" w14:textId="77777777" w:rsidTr="006F4786">
        <w:trPr>
          <w:cantSplit/>
        </w:trPr>
        <w:tc>
          <w:tcPr>
            <w:tcW w:w="5000" w:type="pct"/>
            <w:gridSpan w:val="3"/>
            <w:shd w:val="clear" w:color="auto" w:fill="A6A6A6" w:themeFill="background1" w:themeFillShade="A6"/>
            <w:vAlign w:val="center"/>
          </w:tcPr>
          <w:p w14:paraId="5426EB86" w14:textId="6766A614" w:rsidR="007E30F9" w:rsidRPr="007960DB" w:rsidRDefault="007E30F9" w:rsidP="006F4786">
            <w:pPr>
              <w:jc w:val="center"/>
              <w:rPr>
                <w:b/>
                <w:bCs/>
                <w:i/>
                <w:iCs/>
                <w:sz w:val="18"/>
                <w:szCs w:val="18"/>
              </w:rPr>
            </w:pPr>
            <w:del w:id="249" w:author="Author">
              <w:r w:rsidRPr="007960DB" w:rsidDel="00F2532C">
                <w:rPr>
                  <w:b/>
                  <w:bCs/>
                  <w:i/>
                  <w:iCs/>
                  <w:sz w:val="18"/>
                  <w:szCs w:val="18"/>
                </w:rPr>
                <w:delText xml:space="preserve">Active </w:delText>
              </w:r>
            </w:del>
            <w:r w:rsidRPr="007960DB">
              <w:rPr>
                <w:b/>
                <w:bCs/>
                <w:i/>
                <w:iCs/>
                <w:sz w:val="18"/>
                <w:szCs w:val="18"/>
              </w:rPr>
              <w:t xml:space="preserve">Event </w:t>
            </w:r>
            <w:del w:id="250" w:author="Author">
              <w:r w:rsidRPr="007960DB" w:rsidDel="00D552AE">
                <w:rPr>
                  <w:b/>
                  <w:bCs/>
                  <w:i/>
                  <w:iCs/>
                  <w:sz w:val="18"/>
                  <w:szCs w:val="18"/>
                </w:rPr>
                <w:delText>States</w:delText>
              </w:r>
            </w:del>
            <w:ins w:id="251" w:author="Author">
              <w:r w:rsidR="00D552AE">
                <w:rPr>
                  <w:b/>
                  <w:bCs/>
                  <w:i/>
                  <w:iCs/>
                  <w:sz w:val="18"/>
                  <w:szCs w:val="18"/>
                </w:rPr>
                <w:t>Types</w:t>
              </w:r>
            </w:ins>
          </w:p>
        </w:tc>
      </w:tr>
      <w:tr w:rsidR="007E30F9" w:rsidRPr="007960DB" w14:paraId="294995B3" w14:textId="77777777" w:rsidTr="006F4786">
        <w:trPr>
          <w:cantSplit/>
        </w:trPr>
        <w:tc>
          <w:tcPr>
            <w:tcW w:w="738" w:type="pct"/>
            <w:shd w:val="clear" w:color="auto" w:fill="auto"/>
            <w:vAlign w:val="center"/>
          </w:tcPr>
          <w:p w14:paraId="7CDA7496" w14:textId="77777777" w:rsidR="007E30F9" w:rsidRPr="007960DB" w:rsidRDefault="007E30F9" w:rsidP="006F4786">
            <w:pPr>
              <w:rPr>
                <w:sz w:val="18"/>
                <w:szCs w:val="18"/>
              </w:rPr>
            </w:pPr>
            <w:r w:rsidRPr="007960DB">
              <w:rPr>
                <w:sz w:val="18"/>
                <w:szCs w:val="18"/>
              </w:rPr>
              <w:t>PO – Planned Outage</w:t>
            </w:r>
          </w:p>
        </w:tc>
        <w:tc>
          <w:tcPr>
            <w:tcW w:w="3650" w:type="pct"/>
            <w:shd w:val="clear" w:color="auto" w:fill="auto"/>
          </w:tcPr>
          <w:p w14:paraId="63B7AB95" w14:textId="72437B31" w:rsidR="007E30F9" w:rsidRPr="007960DB" w:rsidRDefault="007E30F9" w:rsidP="006F4786">
            <w:pPr>
              <w:rPr>
                <w:sz w:val="18"/>
                <w:szCs w:val="18"/>
              </w:rPr>
            </w:pPr>
            <w:r w:rsidRPr="007960DB">
              <w:rPr>
                <w:sz w:val="18"/>
                <w:szCs w:val="18"/>
              </w:rPr>
              <w:t>A</w:t>
            </w:r>
            <w:r w:rsidR="00B56E22" w:rsidRPr="746210EF">
              <w:rPr>
                <w:sz w:val="18"/>
                <w:szCs w:val="18"/>
              </w:rPr>
              <w:t xml:space="preserve">ny </w:t>
            </w:r>
            <w:r w:rsidR="00B56E22">
              <w:rPr>
                <w:sz w:val="18"/>
                <w:szCs w:val="18"/>
              </w:rPr>
              <w:t>event as defined in Section 4.2.4 of this PP</w:t>
            </w:r>
            <w:r w:rsidRPr="007960DB">
              <w:rPr>
                <w:sz w:val="18"/>
                <w:szCs w:val="18"/>
              </w:rPr>
              <w:t xml:space="preserve"> that must be requested with a minimum of 15 calendar days prior to start date and is typically scheduled for the purpose of performing annual maintenance or more significant work that is planned and coordinated well in advance.</w:t>
            </w:r>
          </w:p>
        </w:tc>
        <w:tc>
          <w:tcPr>
            <w:tcW w:w="612" w:type="pct"/>
            <w:shd w:val="clear" w:color="auto" w:fill="auto"/>
          </w:tcPr>
          <w:p w14:paraId="183E4E2B" w14:textId="77777777" w:rsidR="007E30F9" w:rsidRPr="007960DB" w:rsidRDefault="007E30F9" w:rsidP="006F4786">
            <w:pPr>
              <w:rPr>
                <w:sz w:val="18"/>
                <w:szCs w:val="18"/>
              </w:rPr>
            </w:pPr>
            <w:r w:rsidRPr="007960DB">
              <w:rPr>
                <w:sz w:val="18"/>
                <w:szCs w:val="18"/>
              </w:rPr>
              <w:t>PO – Planned Outage</w:t>
            </w:r>
          </w:p>
        </w:tc>
      </w:tr>
      <w:tr w:rsidR="007E30F9" w:rsidRPr="007960DB" w14:paraId="5E83851A" w14:textId="77777777" w:rsidTr="006F4786">
        <w:trPr>
          <w:cantSplit/>
        </w:trPr>
        <w:tc>
          <w:tcPr>
            <w:tcW w:w="738" w:type="pct"/>
            <w:shd w:val="clear" w:color="auto" w:fill="auto"/>
            <w:vAlign w:val="center"/>
          </w:tcPr>
          <w:p w14:paraId="0700B1D9" w14:textId="77777777" w:rsidR="007E30F9" w:rsidRPr="007960DB" w:rsidRDefault="007E30F9" w:rsidP="006F4786">
            <w:pPr>
              <w:rPr>
                <w:sz w:val="18"/>
                <w:szCs w:val="18"/>
              </w:rPr>
            </w:pPr>
            <w:r w:rsidRPr="007960DB">
              <w:rPr>
                <w:sz w:val="18"/>
                <w:szCs w:val="18"/>
              </w:rPr>
              <w:t>MO – Maintenance Outage</w:t>
            </w:r>
          </w:p>
        </w:tc>
        <w:tc>
          <w:tcPr>
            <w:tcW w:w="3650" w:type="pct"/>
            <w:shd w:val="clear" w:color="auto" w:fill="auto"/>
          </w:tcPr>
          <w:p w14:paraId="40B37FB0" w14:textId="3CDE7C22" w:rsidR="007E30F9" w:rsidRPr="007960DB" w:rsidRDefault="002117F1" w:rsidP="006F4786">
            <w:pPr>
              <w:rPr>
                <w:sz w:val="18"/>
                <w:szCs w:val="18"/>
              </w:rPr>
            </w:pPr>
            <w:r w:rsidRPr="007960DB">
              <w:rPr>
                <w:sz w:val="18"/>
                <w:szCs w:val="18"/>
              </w:rPr>
              <w:t>A</w:t>
            </w:r>
            <w:r w:rsidRPr="746210EF">
              <w:rPr>
                <w:sz w:val="18"/>
                <w:szCs w:val="18"/>
              </w:rPr>
              <w:t xml:space="preserve">ny </w:t>
            </w:r>
            <w:r>
              <w:rPr>
                <w:sz w:val="18"/>
                <w:szCs w:val="18"/>
              </w:rPr>
              <w:t>event as defined in Section 4.2.4 of this PP</w:t>
            </w:r>
            <w:r w:rsidR="007E30F9" w:rsidRPr="007960DB">
              <w:rPr>
                <w:sz w:val="18"/>
                <w:szCs w:val="18"/>
              </w:rPr>
              <w:t xml:space="preserve"> that can be deferred beyond the end of the </w:t>
            </w:r>
            <w:proofErr w:type="gramStart"/>
            <w:r w:rsidR="007E30F9" w:rsidRPr="007960DB">
              <w:rPr>
                <w:sz w:val="18"/>
                <w:szCs w:val="18"/>
              </w:rPr>
              <w:t>weekend, but</w:t>
            </w:r>
            <w:proofErr w:type="gramEnd"/>
            <w:r w:rsidR="007E30F9" w:rsidRPr="007960DB">
              <w:rPr>
                <w:sz w:val="18"/>
                <w:szCs w:val="18"/>
              </w:rPr>
              <w:t xml:space="preserve"> requires that the </w:t>
            </w:r>
            <w:r w:rsidR="002E3812">
              <w:rPr>
                <w:sz w:val="18"/>
                <w:szCs w:val="18"/>
              </w:rPr>
              <w:t xml:space="preserve">portion of the </w:t>
            </w:r>
            <w:r w:rsidR="0041645A">
              <w:rPr>
                <w:sz w:val="18"/>
                <w:szCs w:val="18"/>
              </w:rPr>
              <w:t>plant</w:t>
            </w:r>
            <w:r w:rsidR="007E30F9" w:rsidRPr="007960DB">
              <w:rPr>
                <w:sz w:val="18"/>
                <w:szCs w:val="18"/>
              </w:rPr>
              <w:t xml:space="preserve"> be removed from service within 14 calendar days of the </w:t>
            </w:r>
            <w:r w:rsidR="002E3812">
              <w:rPr>
                <w:sz w:val="18"/>
                <w:szCs w:val="18"/>
              </w:rPr>
              <w:t>event</w:t>
            </w:r>
            <w:r w:rsidR="007E30F9" w:rsidRPr="007960DB">
              <w:rPr>
                <w:sz w:val="18"/>
                <w:szCs w:val="18"/>
              </w:rPr>
              <w:t xml:space="preserve"> start date. During any </w:t>
            </w:r>
            <w:proofErr w:type="gramStart"/>
            <w:r w:rsidR="007E30F9" w:rsidRPr="007960DB">
              <w:rPr>
                <w:sz w:val="18"/>
                <w:szCs w:val="18"/>
              </w:rPr>
              <w:t>particular week</w:t>
            </w:r>
            <w:proofErr w:type="gramEnd"/>
            <w:r w:rsidR="007E30F9" w:rsidRPr="007960DB">
              <w:rPr>
                <w:sz w:val="18"/>
                <w:szCs w:val="18"/>
              </w:rPr>
              <w:t xml:space="preserve">, if an LMP requests an outage that cannot be deferred beyond the weekend, that outage shall be classified as a Forced Outage (FO). </w:t>
            </w:r>
          </w:p>
        </w:tc>
        <w:tc>
          <w:tcPr>
            <w:tcW w:w="612" w:type="pct"/>
            <w:shd w:val="clear" w:color="auto" w:fill="auto"/>
          </w:tcPr>
          <w:p w14:paraId="41366312" w14:textId="77777777" w:rsidR="007E30F9" w:rsidRPr="007960DB" w:rsidRDefault="007E30F9" w:rsidP="006F4786">
            <w:pPr>
              <w:rPr>
                <w:sz w:val="18"/>
                <w:szCs w:val="18"/>
              </w:rPr>
            </w:pPr>
            <w:r w:rsidRPr="007960DB">
              <w:rPr>
                <w:sz w:val="18"/>
                <w:szCs w:val="18"/>
              </w:rPr>
              <w:t>MO – Maintenance Outage</w:t>
            </w:r>
          </w:p>
        </w:tc>
      </w:tr>
      <w:tr w:rsidR="007E30F9" w:rsidRPr="007960DB" w14:paraId="00A1F175" w14:textId="77777777" w:rsidTr="006F4786">
        <w:trPr>
          <w:cantSplit/>
        </w:trPr>
        <w:tc>
          <w:tcPr>
            <w:tcW w:w="738" w:type="pct"/>
            <w:shd w:val="clear" w:color="auto" w:fill="auto"/>
            <w:vAlign w:val="center"/>
          </w:tcPr>
          <w:p w14:paraId="76960EEF" w14:textId="58471355" w:rsidR="007E30F9" w:rsidRPr="007960DB" w:rsidRDefault="00D552AE" w:rsidP="006F4786">
            <w:pPr>
              <w:rPr>
                <w:sz w:val="18"/>
                <w:szCs w:val="18"/>
              </w:rPr>
            </w:pPr>
            <w:ins w:id="252" w:author="Author">
              <w:r>
                <w:rPr>
                  <w:sz w:val="18"/>
                  <w:szCs w:val="18"/>
                </w:rPr>
                <w:t xml:space="preserve">FO – </w:t>
              </w:r>
            </w:ins>
            <w:r w:rsidR="007E30F9" w:rsidRPr="746210EF">
              <w:rPr>
                <w:sz w:val="18"/>
                <w:szCs w:val="18"/>
              </w:rPr>
              <w:t>Forced Outage</w:t>
            </w:r>
          </w:p>
        </w:tc>
        <w:tc>
          <w:tcPr>
            <w:tcW w:w="3650" w:type="pct"/>
            <w:shd w:val="clear" w:color="auto" w:fill="auto"/>
          </w:tcPr>
          <w:p w14:paraId="75C7D484" w14:textId="5FA4CD0C" w:rsidR="007E30F9" w:rsidRPr="007960DB" w:rsidRDefault="007E30F9" w:rsidP="006F4786">
            <w:pPr>
              <w:rPr>
                <w:sz w:val="18"/>
                <w:szCs w:val="18"/>
              </w:rPr>
            </w:pPr>
            <w:r w:rsidRPr="746210EF">
              <w:rPr>
                <w:sz w:val="18"/>
                <w:szCs w:val="18"/>
              </w:rPr>
              <w:t xml:space="preserve">A Forced Outage (FO) is any </w:t>
            </w:r>
            <w:r w:rsidR="00B56E22">
              <w:rPr>
                <w:sz w:val="18"/>
                <w:szCs w:val="18"/>
              </w:rPr>
              <w:t>event as defined in Section 4.2.4 of this PP</w:t>
            </w:r>
            <w:r w:rsidRPr="746210EF">
              <w:rPr>
                <w:sz w:val="18"/>
                <w:szCs w:val="18"/>
              </w:rPr>
              <w:t xml:space="preserve"> that has not been approved by ISO in the form of a PO or MO. An FO incident preceding a PO or MO shall not eliminate the requirement of the LMP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tc>
        <w:tc>
          <w:tcPr>
            <w:tcW w:w="612" w:type="pct"/>
            <w:shd w:val="clear" w:color="auto" w:fill="auto"/>
          </w:tcPr>
          <w:p w14:paraId="0E30C929" w14:textId="77777777" w:rsidR="007E30F9" w:rsidRPr="007960DB" w:rsidRDefault="007E30F9" w:rsidP="006F4786">
            <w:pPr>
              <w:rPr>
                <w:sz w:val="18"/>
                <w:szCs w:val="18"/>
              </w:rPr>
            </w:pPr>
            <w:r w:rsidRPr="007960DB">
              <w:rPr>
                <w:sz w:val="18"/>
                <w:szCs w:val="18"/>
              </w:rPr>
              <w:t>FO – Forced Outage</w:t>
            </w:r>
          </w:p>
        </w:tc>
      </w:tr>
    </w:tbl>
    <w:p w14:paraId="5FB8B486" w14:textId="77777777" w:rsidR="007E30F9" w:rsidRDefault="007E30F9" w:rsidP="007E30F9">
      <w:pPr>
        <w:spacing w:after="0"/>
      </w:pPr>
    </w:p>
    <w:p w14:paraId="73E915C1" w14:textId="7C1900CC" w:rsidR="006019A2" w:rsidRDefault="007E30F9" w:rsidP="006019A2">
      <w:r>
        <w:t xml:space="preserve">LMPs should follow all other definitions and instructions </w:t>
      </w:r>
      <w:del w:id="253" w:author="Author">
        <w:r w:rsidDel="009464FA">
          <w:delText xml:space="preserve">as </w:delText>
        </w:r>
      </w:del>
      <w:r>
        <w:t>listed in the NERC GADS Wind DRI.</w:t>
      </w:r>
    </w:p>
    <w:p w14:paraId="235DED85" w14:textId="5FEFDF62" w:rsidR="006019A2" w:rsidRDefault="007C2678" w:rsidP="006019A2">
      <w:pPr>
        <w:pStyle w:val="Heading2"/>
      </w:pPr>
      <w:bookmarkStart w:id="254" w:name="_Toc187837610"/>
      <w:ins w:id="255" w:author="Author">
        <w:r>
          <w:t xml:space="preserve">Eligibility Criteria and Data Submission Process for </w:t>
        </w:r>
      </w:ins>
      <w:r w:rsidR="006019A2">
        <w:t>Solar Plants</w:t>
      </w:r>
      <w:bookmarkEnd w:id="254"/>
    </w:p>
    <w:p w14:paraId="512801ED" w14:textId="77777777" w:rsidR="006019A2" w:rsidRDefault="006019A2" w:rsidP="006019A2">
      <w:pPr>
        <w:pStyle w:val="Heading3"/>
      </w:pPr>
      <w:bookmarkStart w:id="256" w:name="_Toc187837611"/>
      <w:r>
        <w:t>ISO GADS Reporting Requirements</w:t>
      </w:r>
      <w:bookmarkEnd w:id="256"/>
    </w:p>
    <w:p w14:paraId="4986CBED" w14:textId="01660983" w:rsidR="00FE6DC0" w:rsidRDefault="00B06851" w:rsidP="00FE6DC0">
      <w:pPr>
        <w:spacing w:after="0" w:line="240" w:lineRule="auto"/>
      </w:pPr>
      <w:ins w:id="257" w:author="Author">
        <w:r>
          <w:t xml:space="preserve">Each </w:t>
        </w:r>
      </w:ins>
      <w:del w:id="258" w:author="Author">
        <w:r w:rsidR="00FE6DC0" w:rsidDel="00C270DC">
          <w:delText xml:space="preserve">GADS is a database model created and designed by NERC. The data </w:delText>
        </w:r>
        <w:r w:rsidR="00FE6DC0" w:rsidDel="00C270DC">
          <w:rPr>
            <w:color w:val="000000"/>
            <w:shd w:val="clear" w:color="auto" w:fill="FFFFFF"/>
          </w:rPr>
          <w:delText>is used to collect, record, and retrieve operating information for improving the performance of electric generating equipment.</w:delText>
        </w:r>
        <w:r w:rsidR="00FE6DC0" w:rsidDel="00C270DC">
          <w:delText xml:space="preserve"> </w:delText>
        </w:r>
        <w:r w:rsidR="00FE6DC0" w:rsidDel="005303B4">
          <w:delText xml:space="preserve">The ISO requires LMPs for </w:delText>
        </w:r>
        <w:r w:rsidR="004A191D" w:rsidDel="005303B4">
          <w:delText>solar plants</w:delText>
        </w:r>
        <w:r w:rsidR="00FE6DC0" w:rsidDel="005303B4">
          <w:delText xml:space="preserve"> to submit GADS solar data to the ISO GADS each month. </w:delText>
        </w:r>
      </w:del>
      <w:r w:rsidR="00FE6DC0">
        <w:t>LMP</w:t>
      </w:r>
      <w:del w:id="259" w:author="Author">
        <w:r w:rsidR="00FE6DC0" w:rsidDel="00B06851">
          <w:delText>s</w:delText>
        </w:r>
      </w:del>
      <w:r w:rsidR="00FE6DC0">
        <w:t xml:space="preserve"> </w:t>
      </w:r>
      <w:del w:id="260" w:author="Author">
        <w:r w:rsidR="00FE6DC0" w:rsidDel="00B06851">
          <w:delText xml:space="preserve">are </w:delText>
        </w:r>
      </w:del>
      <w:ins w:id="261" w:author="Author">
        <w:r>
          <w:t xml:space="preserve">is </w:t>
        </w:r>
      </w:ins>
      <w:r w:rsidR="00FE6DC0">
        <w:t xml:space="preserve">required to report GADS solar data to the ISO </w:t>
      </w:r>
      <w:del w:id="262" w:author="Author">
        <w:r w:rsidR="00FE6DC0" w:rsidDel="003B3466">
          <w:delText xml:space="preserve">if </w:delText>
        </w:r>
      </w:del>
      <w:ins w:id="263" w:author="Author">
        <w:r w:rsidR="003B3466">
          <w:t xml:space="preserve">for </w:t>
        </w:r>
      </w:ins>
      <w:r w:rsidR="00FE6DC0">
        <w:t>each plant</w:t>
      </w:r>
      <w:r w:rsidR="00FE6DC0">
        <w:rPr>
          <w:rStyle w:val="FootnoteReference"/>
        </w:rPr>
        <w:footnoteReference w:id="11"/>
      </w:r>
      <w:r w:rsidR="00FE6DC0">
        <w:t xml:space="preserve"> in </w:t>
      </w:r>
      <w:del w:id="265" w:author="Author">
        <w:r w:rsidR="00FE6DC0" w:rsidDel="00B06851">
          <w:delText xml:space="preserve">their </w:delText>
        </w:r>
      </w:del>
      <w:ins w:id="266" w:author="Author">
        <w:r>
          <w:t xml:space="preserve">its </w:t>
        </w:r>
      </w:ins>
      <w:r w:rsidR="00FE6DC0">
        <w:t xml:space="preserve">portfolio </w:t>
      </w:r>
      <w:ins w:id="267" w:author="Author">
        <w:r w:rsidR="00B11A58">
          <w:t xml:space="preserve">that </w:t>
        </w:r>
      </w:ins>
      <w:r w:rsidR="00FE6DC0">
        <w:t xml:space="preserve">meets the following </w:t>
      </w:r>
      <w:ins w:id="268" w:author="Author">
        <w:r w:rsidR="00755792">
          <w:t xml:space="preserve">eligibility </w:t>
        </w:r>
      </w:ins>
      <w:del w:id="269" w:author="Author">
        <w:r w:rsidR="00FE6DC0" w:rsidDel="00B06851">
          <w:delText>minimum reporting requirements</w:delText>
        </w:r>
      </w:del>
      <w:ins w:id="270" w:author="Author">
        <w:r>
          <w:t>criteria</w:t>
        </w:r>
      </w:ins>
      <w:r w:rsidR="00FE6DC0">
        <w:t>:</w:t>
      </w:r>
    </w:p>
    <w:p w14:paraId="534A1A8A" w14:textId="77777777" w:rsidR="00FE6DC0" w:rsidRDefault="00FE6DC0" w:rsidP="00FE6DC0">
      <w:pPr>
        <w:spacing w:after="0" w:line="240" w:lineRule="auto"/>
      </w:pPr>
    </w:p>
    <w:p w14:paraId="335F92D4" w14:textId="77777777" w:rsidR="00FE6DC0" w:rsidRDefault="00FE6DC0" w:rsidP="00FE6DC0">
      <w:pPr>
        <w:pStyle w:val="ListParagraph"/>
        <w:numPr>
          <w:ilvl w:val="0"/>
          <w:numId w:val="3"/>
        </w:numPr>
        <w:spacing w:after="0" w:line="240" w:lineRule="auto"/>
      </w:pPr>
      <w:r w:rsidRPr="00EB3B24">
        <w:rPr>
          <w:b/>
          <w:bCs/>
        </w:rPr>
        <w:t>Solar:</w:t>
      </w:r>
      <w:r>
        <w:t xml:space="preserve"> Plants that are 20 MW nameplate or greater</w:t>
      </w:r>
    </w:p>
    <w:p w14:paraId="6BAAD6BD" w14:textId="77777777" w:rsidR="00FE6DC0" w:rsidRDefault="00FE6DC0" w:rsidP="00FE6DC0">
      <w:pPr>
        <w:spacing w:after="0" w:line="240" w:lineRule="auto"/>
      </w:pPr>
    </w:p>
    <w:p w14:paraId="13FCFFA2" w14:textId="706346D9" w:rsidR="00FE6DC0" w:rsidRDefault="00FE6DC0" w:rsidP="00FE6DC0">
      <w:pPr>
        <w:spacing w:after="0" w:line="240" w:lineRule="auto"/>
      </w:pPr>
      <w:r>
        <w:t xml:space="preserve">There are two parts to the GADS solar data submission: performance data and event data. Performance data are a summarized format pertaining to overall plant operation during a particular month </w:t>
      </w:r>
      <w:proofErr w:type="gramStart"/>
      <w:r>
        <w:t>in a given year</w:t>
      </w:r>
      <w:proofErr w:type="gramEnd"/>
      <w:r>
        <w:t xml:space="preserve">. These data are needed to calculate plant performance, reliability, and availability statistics. Event data provide all the information needed to evaluate plant availability. An “event” occurs any time a plant’s operating status or capability changes based on the criteria described in Section </w:t>
      </w:r>
      <w:r>
        <w:fldChar w:fldCharType="begin"/>
      </w:r>
      <w:r>
        <w:instrText xml:space="preserve"> REF _Ref184304578 \r \h </w:instrText>
      </w:r>
      <w:r>
        <w:fldChar w:fldCharType="separate"/>
      </w:r>
      <w:r>
        <w:t>4.3.4</w:t>
      </w:r>
      <w:r>
        <w:fldChar w:fldCharType="end"/>
      </w:r>
      <w:r>
        <w:t xml:space="preserve">. GADS receives reports on three general classifications of events: planned, maintenance, and forced outages. These event types are detailed in Section </w:t>
      </w:r>
      <w:r>
        <w:fldChar w:fldCharType="begin"/>
      </w:r>
      <w:r>
        <w:instrText xml:space="preserve"> REF _Ref184304578 \r \h </w:instrText>
      </w:r>
      <w:r>
        <w:fldChar w:fldCharType="separate"/>
      </w:r>
      <w:r>
        <w:t>4.3.4</w:t>
      </w:r>
      <w:r>
        <w:fldChar w:fldCharType="end"/>
      </w:r>
      <w:r>
        <w:t xml:space="preserve"> of this PP.</w:t>
      </w:r>
    </w:p>
    <w:p w14:paraId="6BE79DC6" w14:textId="77777777" w:rsidR="00FE6DC0" w:rsidRDefault="00FE6DC0" w:rsidP="00FE6DC0">
      <w:pPr>
        <w:spacing w:after="0" w:line="240" w:lineRule="auto"/>
      </w:pPr>
    </w:p>
    <w:p w14:paraId="06DEBE3D" w14:textId="1D272047" w:rsidR="006019A2" w:rsidRDefault="00FE6DC0" w:rsidP="00FE6DC0">
      <w:pPr>
        <w:spacing w:after="0" w:line="240" w:lineRule="auto"/>
      </w:pPr>
      <w:r>
        <w:t xml:space="preserve">LMPs shall submit data </w:t>
      </w:r>
      <w:ins w:id="271" w:author="Author">
        <w:r w:rsidR="00156552">
          <w:t xml:space="preserve">in </w:t>
        </w:r>
      </w:ins>
      <w:r>
        <w:t>accord</w:t>
      </w:r>
      <w:del w:id="272" w:author="Author">
        <w:r w:rsidDel="00156552">
          <w:delText>ing</w:delText>
        </w:r>
      </w:del>
      <w:ins w:id="273" w:author="Author">
        <w:r w:rsidR="00156552">
          <w:t>ance</w:t>
        </w:r>
      </w:ins>
      <w:r>
        <w:t xml:space="preserve"> </w:t>
      </w:r>
      <w:del w:id="274" w:author="Author">
        <w:r w:rsidDel="00156552">
          <w:delText xml:space="preserve">to </w:delText>
        </w:r>
      </w:del>
      <w:ins w:id="275" w:author="Author">
        <w:r w:rsidR="00156552">
          <w:t xml:space="preserve">with </w:t>
        </w:r>
      </w:ins>
      <w:r>
        <w:t xml:space="preserve">the timeline detailed in Section 3.0 of this PP.  If data are not submitted on time, the ISO shall notify the LMP via email following </w:t>
      </w:r>
      <w:ins w:id="276" w:author="Author">
        <w:r w:rsidR="002142E9">
          <w:t>a determination that data is missing</w:t>
        </w:r>
      </w:ins>
      <w:del w:id="277" w:author="Author">
        <w:r w:rsidDel="002142E9">
          <w:delText>the discovery</w:delText>
        </w:r>
      </w:del>
      <w:r>
        <w:t xml:space="preserve">.  The LMP shall submit </w:t>
      </w:r>
      <w:del w:id="278" w:author="Author">
        <w:r w:rsidDel="00815ADE">
          <w:delText xml:space="preserve">their </w:delText>
        </w:r>
      </w:del>
      <w:ins w:id="279" w:author="Author">
        <w:r w:rsidR="00815ADE">
          <w:t xml:space="preserve">its </w:t>
        </w:r>
      </w:ins>
      <w:r>
        <w:t>data in the ISO GADS within 15 calendar days of the ISO’s notification.</w:t>
      </w:r>
    </w:p>
    <w:p w14:paraId="0385EF8F" w14:textId="77777777" w:rsidR="00FE6DC0" w:rsidRDefault="00FE6DC0" w:rsidP="007E30F9">
      <w:pPr>
        <w:spacing w:after="0" w:line="240" w:lineRule="auto"/>
      </w:pPr>
    </w:p>
    <w:p w14:paraId="2A34D52C" w14:textId="77777777" w:rsidR="006019A2" w:rsidRDefault="006019A2" w:rsidP="006019A2">
      <w:pPr>
        <w:pStyle w:val="Heading3"/>
      </w:pPr>
      <w:bookmarkStart w:id="280" w:name="_Toc187837612"/>
      <w:r>
        <w:t>NERC GADS Reporting Requirements</w:t>
      </w:r>
      <w:bookmarkEnd w:id="280"/>
    </w:p>
    <w:p w14:paraId="118B98B2" w14:textId="5BBEBA2D" w:rsidR="00270228" w:rsidRDefault="00270228" w:rsidP="00270228">
      <w:pPr>
        <w:spacing w:after="0" w:line="240" w:lineRule="auto"/>
      </w:pPr>
      <w:r>
        <w:t xml:space="preserve">GADS solar data reporting to NERC is mandatory at the end of each quarter for solar plants that are </w:t>
      </w:r>
      <w:r w:rsidR="00364212">
        <w:t>20</w:t>
      </w:r>
      <w:r>
        <w:t xml:space="preserve"> MW nameplate or greater</w:t>
      </w:r>
      <w:del w:id="281" w:author="Author">
        <w:r w:rsidDel="009E519E">
          <w:delText>, and</w:delText>
        </w:r>
      </w:del>
      <w:r>
        <w:t xml:space="preserve"> if the LMP is on the NERC Compliance Registry</w:t>
      </w:r>
      <w:ins w:id="282" w:author="Author">
        <w:r w:rsidR="009E519E">
          <w:t>, which can be determined by</w:t>
        </w:r>
      </w:ins>
      <w:r>
        <w:t>:</w:t>
      </w:r>
    </w:p>
    <w:p w14:paraId="336D98E4" w14:textId="77777777" w:rsidR="00270228" w:rsidRDefault="00270228" w:rsidP="00270228">
      <w:pPr>
        <w:spacing w:after="0" w:line="240" w:lineRule="auto"/>
      </w:pPr>
      <w:r>
        <w:t xml:space="preserve"> </w:t>
      </w:r>
    </w:p>
    <w:p w14:paraId="0E8F2D76" w14:textId="41CF1562" w:rsidR="00270228" w:rsidRDefault="00270228" w:rsidP="003D430D">
      <w:pPr>
        <w:pStyle w:val="ListParagraph"/>
        <w:numPr>
          <w:ilvl w:val="0"/>
          <w:numId w:val="23"/>
        </w:numPr>
        <w:spacing w:after="0" w:line="240" w:lineRule="auto"/>
        <w:rPr>
          <w:rStyle w:val="Hyperlink"/>
        </w:rPr>
      </w:pPr>
      <w:r>
        <w:t>Go</w:t>
      </w:r>
      <w:ins w:id="283" w:author="Author">
        <w:r w:rsidR="0061170E">
          <w:t>ing</w:t>
        </w:r>
      </w:ins>
      <w:r>
        <w:t xml:space="preserve"> to: </w:t>
      </w:r>
      <w:hyperlink w:history="1"/>
      <w:hyperlink r:id="rId13"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“Compliance &amp; Enforcement” </w:t>
      </w:r>
      <w:r>
        <w:rPr>
          <w:rFonts w:ascii="Wingdings" w:eastAsia="Wingdings" w:hAnsi="Wingdings" w:cs="Wingdings"/>
        </w:rPr>
        <w:t>à</w:t>
      </w:r>
      <w:r>
        <w:t xml:space="preserve"> “Organization Registration and Organization Certification”</w:t>
      </w:r>
    </w:p>
    <w:p w14:paraId="25CFB80C" w14:textId="69796736" w:rsidR="00270228" w:rsidRDefault="00270228" w:rsidP="00270228">
      <w:pPr>
        <w:pStyle w:val="ListParagraph"/>
        <w:numPr>
          <w:ilvl w:val="0"/>
          <w:numId w:val="4"/>
        </w:numPr>
        <w:spacing w:after="0" w:line="240" w:lineRule="auto"/>
      </w:pPr>
      <w:r>
        <w:t>Scroll</w:t>
      </w:r>
      <w:ins w:id="284" w:author="Author">
        <w:r w:rsidR="0061170E">
          <w:t>ing</w:t>
        </w:r>
      </w:ins>
      <w:r>
        <w:t xml:space="preserve"> down to “Registration” </w:t>
      </w:r>
      <w:r>
        <w:rPr>
          <w:rFonts w:ascii="Wingdings" w:eastAsia="Wingdings" w:hAnsi="Wingdings" w:cs="Wingdings"/>
        </w:rPr>
        <w:t>à</w:t>
      </w:r>
      <w:r>
        <w:t xml:space="preserve"> “Compliance Registry Files” </w:t>
      </w:r>
      <w:r>
        <w:rPr>
          <w:rFonts w:ascii="Wingdings" w:eastAsia="Wingdings" w:hAnsi="Wingdings" w:cs="Wingdings"/>
        </w:rPr>
        <w:t>à</w:t>
      </w:r>
      <w:r>
        <w:t xml:space="preserve"> “NCR Active Entities List”</w:t>
      </w:r>
    </w:p>
    <w:p w14:paraId="2CD47655" w14:textId="77777777" w:rsidR="00270228" w:rsidRPr="00FF15ED" w:rsidRDefault="00270228" w:rsidP="00270228">
      <w:pPr>
        <w:spacing w:after="0" w:line="240" w:lineRule="auto"/>
      </w:pPr>
    </w:p>
    <w:p w14:paraId="6DCC69C7" w14:textId="62681932" w:rsidR="00270228" w:rsidRPr="004458EF" w:rsidRDefault="00270228" w:rsidP="00270228">
      <w:pPr>
        <w:spacing w:after="0" w:line="240" w:lineRule="auto"/>
      </w:pPr>
      <w:r>
        <w:t xml:space="preserve">The ISO </w:t>
      </w:r>
      <w:r w:rsidRPr="00FF15ED">
        <w:t xml:space="preserve">offers </w:t>
      </w:r>
      <w:r>
        <w:t xml:space="preserve">LMPs </w:t>
      </w:r>
      <w:r w:rsidRPr="00FF15ED">
        <w:t xml:space="preserve">the option to select </w:t>
      </w:r>
      <w:r>
        <w:t>the ISO</w:t>
      </w:r>
      <w:r w:rsidRPr="00FF15ED">
        <w:t xml:space="preserve"> as their Delegated Reporting Entity (DRE). This means that </w:t>
      </w:r>
      <w:r>
        <w:t xml:space="preserve">the ISO </w:t>
      </w:r>
      <w:r w:rsidRPr="00FF15ED">
        <w:t xml:space="preserve">will make the quarterly data submission to NERC on behalf of the </w:t>
      </w:r>
      <w:r>
        <w:t>LMP</w:t>
      </w:r>
      <w:r w:rsidRPr="00FF15ED">
        <w:t xml:space="preserve">. To establish </w:t>
      </w:r>
      <w:r>
        <w:t xml:space="preserve">the ISO </w:t>
      </w:r>
      <w:r w:rsidRPr="00FF15ED">
        <w:t xml:space="preserve">as the DRE, the </w:t>
      </w:r>
      <w:r w:rsidRPr="004458EF">
        <w:t xml:space="preserve">LMP shall obtain an account within NERC’s GADS </w:t>
      </w:r>
      <w:r w:rsidR="00E444D6">
        <w:t>Solar Application</w:t>
      </w:r>
      <w:ins w:id="285" w:author="Author">
        <w:r w:rsidR="00536AE0">
          <w:t xml:space="preserve"> by</w:t>
        </w:r>
      </w:ins>
      <w:r w:rsidRPr="004458EF">
        <w:t>:</w:t>
      </w:r>
    </w:p>
    <w:p w14:paraId="5602DB65" w14:textId="77777777" w:rsidR="00270228" w:rsidRPr="004458EF" w:rsidRDefault="00270228" w:rsidP="00270228">
      <w:pPr>
        <w:spacing w:after="0" w:line="240" w:lineRule="auto"/>
      </w:pPr>
    </w:p>
    <w:p w14:paraId="46A7A54E" w14:textId="4BC8D3E2" w:rsidR="00270228" w:rsidRDefault="00270228" w:rsidP="003D430D">
      <w:pPr>
        <w:pStyle w:val="ListParagraph"/>
        <w:numPr>
          <w:ilvl w:val="0"/>
          <w:numId w:val="24"/>
        </w:numPr>
        <w:spacing w:after="0" w:line="240" w:lineRule="auto"/>
        <w:rPr>
          <w:rStyle w:val="Hyperlink"/>
        </w:rPr>
      </w:pPr>
      <w:r w:rsidRPr="004458EF">
        <w:t>Go</w:t>
      </w:r>
      <w:ins w:id="286" w:author="Author">
        <w:r w:rsidR="0061170E">
          <w:t>ing</w:t>
        </w:r>
      </w:ins>
      <w:r>
        <w:t xml:space="preserve"> to: </w:t>
      </w:r>
      <w:hyperlink r:id="rId14"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“Event Analysis, Reliability Assessment, and Performance Analysis” </w:t>
      </w:r>
      <w:r>
        <w:rPr>
          <w:rFonts w:ascii="Wingdings" w:eastAsia="Wingdings" w:hAnsi="Wingdings" w:cs="Wingdings"/>
        </w:rPr>
        <w:t>à</w:t>
      </w:r>
      <w:r>
        <w:t xml:space="preserve"> “Generating Availability Data System (GADS)”</w:t>
      </w:r>
    </w:p>
    <w:p w14:paraId="47E2B680" w14:textId="40CD180C" w:rsidR="006019A2" w:rsidRDefault="00270228" w:rsidP="006019A2">
      <w:pPr>
        <w:pStyle w:val="ListParagraph"/>
        <w:numPr>
          <w:ilvl w:val="0"/>
          <w:numId w:val="5"/>
        </w:numPr>
        <w:spacing w:after="0" w:line="240" w:lineRule="auto"/>
      </w:pPr>
      <w:r>
        <w:t>Scroll</w:t>
      </w:r>
      <w:ins w:id="287" w:author="Author">
        <w:r w:rsidR="0061170E">
          <w:t>ing</w:t>
        </w:r>
      </w:ins>
      <w:r>
        <w:t xml:space="preserve"> down to “</w:t>
      </w:r>
      <w:r w:rsidR="00E444D6">
        <w:t>GADS Solar</w:t>
      </w:r>
      <w:r>
        <w:t xml:space="preserve">” </w:t>
      </w:r>
      <w:r w:rsidRPr="28376F36">
        <w:rPr>
          <w:rFonts w:ascii="Wingdings" w:eastAsia="Wingdings" w:hAnsi="Wingdings" w:cs="Wingdings"/>
        </w:rPr>
        <w:t>à</w:t>
      </w:r>
      <w:r>
        <w:t xml:space="preserve"> “</w:t>
      </w:r>
      <w:r w:rsidR="00E444D6">
        <w:t>GADS Solar Application</w:t>
      </w:r>
      <w:r>
        <w:t>”</w:t>
      </w:r>
    </w:p>
    <w:p w14:paraId="06B79EBF" w14:textId="77777777" w:rsidR="00270228" w:rsidRDefault="00270228" w:rsidP="007E30F9">
      <w:pPr>
        <w:spacing w:after="0" w:line="240" w:lineRule="auto"/>
      </w:pPr>
    </w:p>
    <w:p w14:paraId="5F802B35" w14:textId="77777777" w:rsidR="006019A2" w:rsidRDefault="006019A2" w:rsidP="006019A2">
      <w:pPr>
        <w:pStyle w:val="Heading3"/>
      </w:pPr>
      <w:bookmarkStart w:id="288" w:name="_Toc187837613"/>
      <w:r>
        <w:t>Performance Data Reporting</w:t>
      </w:r>
      <w:bookmarkEnd w:id="288"/>
    </w:p>
    <w:p w14:paraId="6171C341" w14:textId="1255E9A7" w:rsidR="00147A2E" w:rsidRDefault="00147A2E" w:rsidP="00147A2E">
      <w:pPr>
        <w:spacing w:after="0" w:line="240" w:lineRule="auto"/>
      </w:pPr>
      <w:r>
        <w:t xml:space="preserve">LMPs shall report performance </w:t>
      </w:r>
      <w:r w:rsidR="00FE262F">
        <w:t xml:space="preserve">data </w:t>
      </w:r>
      <w:del w:id="289" w:author="Author">
        <w:r w:rsidDel="00854C30">
          <w:delText>monthly</w:delText>
        </w:r>
        <w:r w:rsidDel="0024084D">
          <w:delText>, together with event data</w:delText>
        </w:r>
      </w:del>
      <w:ins w:id="290" w:author="Author">
        <w:r w:rsidR="0024084D">
          <w:t xml:space="preserve">in accordance with Section </w:t>
        </w:r>
        <w:r w:rsidR="0024084D">
          <w:fldChar w:fldCharType="begin"/>
        </w:r>
        <w:r w:rsidR="0024084D">
          <w:instrText xml:space="preserve"> REF _Ref187747093 \r \h </w:instrText>
        </w:r>
      </w:ins>
      <w:ins w:id="291" w:author="Author">
        <w:r w:rsidR="0024084D">
          <w:fldChar w:fldCharType="separate"/>
        </w:r>
        <w:r w:rsidR="0024084D">
          <w:t>3.0</w:t>
        </w:r>
        <w:r w:rsidR="0024084D">
          <w:fldChar w:fldCharType="end"/>
        </w:r>
        <w:r w:rsidR="0024084D">
          <w:t xml:space="preserve"> of this PP</w:t>
        </w:r>
      </w:ins>
      <w:r>
        <w:t xml:space="preserve">. It can be submitted manually through the </w:t>
      </w:r>
      <w:proofErr w:type="spellStart"/>
      <w:r>
        <w:t>PowerGADS</w:t>
      </w:r>
      <w:proofErr w:type="spellEnd"/>
      <w:r>
        <w:t xml:space="preserve"> software </w:t>
      </w:r>
      <w:proofErr w:type="gramStart"/>
      <w:r>
        <w:t>portal</w:t>
      </w:r>
      <w:proofErr w:type="gramEnd"/>
      <w:r>
        <w:t xml:space="preserve"> or it can be uploaded using the </w:t>
      </w:r>
      <w:r w:rsidR="008E19DB">
        <w:t>NERC GADS Solar Workbook (Microsoft Excel template)</w:t>
      </w:r>
      <w:r>
        <w:t>. The ISO clarifies its use of the NERC GADS Solar DRI</w:t>
      </w:r>
      <w:r>
        <w:rPr>
          <w:rStyle w:val="FootnoteReference"/>
        </w:rPr>
        <w:footnoteReference w:id="12"/>
      </w:r>
      <w:r>
        <w:t xml:space="preserve"> for </w:t>
      </w:r>
      <w:r w:rsidR="004A191D">
        <w:t>solar</w:t>
      </w:r>
      <w:r>
        <w:t xml:space="preserve"> plants in the following manner:</w:t>
      </w:r>
    </w:p>
    <w:p w14:paraId="645C8DD8" w14:textId="77777777" w:rsidR="00147A2E" w:rsidRDefault="00147A2E" w:rsidP="00147A2E">
      <w:pPr>
        <w:spacing w:after="0" w:line="240" w:lineRule="auto"/>
      </w:pPr>
    </w:p>
    <w:p w14:paraId="530680DF" w14:textId="2DCCDC41" w:rsidR="006019A2" w:rsidRDefault="00147A2E" w:rsidP="006019A2">
      <w:pPr>
        <w:pStyle w:val="ListParagraph"/>
        <w:numPr>
          <w:ilvl w:val="0"/>
          <w:numId w:val="17"/>
        </w:numPr>
        <w:spacing w:after="0" w:line="240" w:lineRule="auto"/>
        <w:rPr>
          <w:ins w:id="292" w:author="Author"/>
        </w:rPr>
      </w:pPr>
      <w:r>
        <w:t xml:space="preserve">When LMPs report the </w:t>
      </w:r>
      <w:r w:rsidR="0052339B">
        <w:t>p</w:t>
      </w:r>
      <w:r>
        <w:t xml:space="preserve">lant </w:t>
      </w:r>
      <w:r w:rsidR="0052339B">
        <w:t>t</w:t>
      </w:r>
      <w:r>
        <w:t xml:space="preserve">otal </w:t>
      </w:r>
      <w:r w:rsidR="0052339B">
        <w:t>i</w:t>
      </w:r>
      <w:r>
        <w:t xml:space="preserve">nstalled </w:t>
      </w:r>
      <w:r w:rsidR="0052339B">
        <w:t>c</w:t>
      </w:r>
      <w:r>
        <w:t>apacity</w:t>
      </w:r>
      <w:r w:rsidR="0052339B">
        <w:rPr>
          <w:rStyle w:val="FootnoteReference"/>
        </w:rPr>
        <w:footnoteReference w:id="13"/>
      </w:r>
      <w:r w:rsidR="00FE262F">
        <w:t xml:space="preserve"> (PTIC)</w:t>
      </w:r>
      <w:r>
        <w:t xml:space="preserve"> for a solar plant, </w:t>
      </w:r>
      <w:ins w:id="293" w:author="Author">
        <w:r w:rsidR="002D62DF">
          <w:t xml:space="preserve">the ISO </w:t>
        </w:r>
      </w:ins>
      <w:r>
        <w:t>use</w:t>
      </w:r>
      <w:ins w:id="294" w:author="Author">
        <w:r w:rsidR="002D62DF">
          <w:t>s</w:t>
        </w:r>
      </w:ins>
      <w:r>
        <w:t xml:space="preserve"> the Network Resource Capa</w:t>
      </w:r>
      <w:r w:rsidR="00355157">
        <w:t>bility</w:t>
      </w:r>
      <w:r w:rsidR="0052339B">
        <w:rPr>
          <w:rStyle w:val="FootnoteReference"/>
        </w:rPr>
        <w:footnoteReference w:id="14"/>
      </w:r>
      <w:r>
        <w:t xml:space="preserve"> for the plant.</w:t>
      </w:r>
    </w:p>
    <w:p w14:paraId="25BBCC63" w14:textId="671038AA" w:rsidR="00F37C2A" w:rsidRDefault="00F37C2A" w:rsidP="00F37C2A">
      <w:pPr>
        <w:pStyle w:val="ListParagraph"/>
        <w:numPr>
          <w:ilvl w:val="0"/>
          <w:numId w:val="17"/>
        </w:numPr>
        <w:spacing w:after="0" w:line="240" w:lineRule="auto"/>
      </w:pPr>
      <w:ins w:id="297" w:author="Author">
        <w:r>
          <w:t xml:space="preserve">When LMPs report the plant available installed capacity for a solar plant, </w:t>
        </w:r>
        <w:r w:rsidR="002D62DF">
          <w:t xml:space="preserve">the ISO </w:t>
        </w:r>
        <w:r>
          <w:t>use</w:t>
        </w:r>
        <w:r w:rsidR="002D62DF">
          <w:t>s</w:t>
        </w:r>
        <w:r>
          <w:t xml:space="preserve"> the Real-Time High Operating Limit</w:t>
        </w:r>
        <w:r>
          <w:rPr>
            <w:rStyle w:val="FootnoteReference"/>
          </w:rPr>
          <w:footnoteReference w:id="15"/>
        </w:r>
        <w:r>
          <w:t xml:space="preserve"> for the plant.</w:t>
        </w:r>
      </w:ins>
    </w:p>
    <w:p w14:paraId="3F1E7639" w14:textId="77777777" w:rsidR="00147A2E" w:rsidRDefault="00147A2E" w:rsidP="007E30F9">
      <w:pPr>
        <w:spacing w:after="0" w:line="240" w:lineRule="auto"/>
      </w:pPr>
    </w:p>
    <w:p w14:paraId="3B8AC513" w14:textId="77777777" w:rsidR="006019A2" w:rsidRDefault="006019A2" w:rsidP="006019A2">
      <w:pPr>
        <w:pStyle w:val="Heading3"/>
      </w:pPr>
      <w:bookmarkStart w:id="300" w:name="_Ref184304578"/>
      <w:bookmarkStart w:id="301" w:name="_Toc187837614"/>
      <w:r>
        <w:t>Event Data Reporting</w:t>
      </w:r>
      <w:bookmarkEnd w:id="300"/>
      <w:bookmarkEnd w:id="301"/>
    </w:p>
    <w:p w14:paraId="703F5EE8" w14:textId="0272F826" w:rsidR="0024084D" w:rsidRDefault="0024084D" w:rsidP="00823299">
      <w:pPr>
        <w:rPr>
          <w:ins w:id="302" w:author="Author"/>
        </w:rPr>
      </w:pPr>
      <w:ins w:id="303" w:author="Author">
        <w:r>
          <w:t xml:space="preserve">LMPs shall report </w:t>
        </w:r>
        <w:r w:rsidR="00196F32">
          <w:t>event</w:t>
        </w:r>
        <w:r>
          <w:t xml:space="preserve"> data in accordance with Section </w:t>
        </w:r>
        <w:r>
          <w:fldChar w:fldCharType="begin"/>
        </w:r>
        <w:r>
          <w:instrText xml:space="preserve"> REF _Ref187747093 \r \h </w:instrText>
        </w:r>
      </w:ins>
      <w:ins w:id="304" w:author="Author">
        <w:r>
          <w:fldChar w:fldCharType="separate"/>
        </w:r>
        <w:r>
          <w:t>3.0</w:t>
        </w:r>
        <w:r>
          <w:fldChar w:fldCharType="end"/>
        </w:r>
        <w:r>
          <w:t xml:space="preserve"> of this PP.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Solar Workbook (Microsoft Excel template).</w:t>
        </w:r>
      </w:ins>
    </w:p>
    <w:p w14:paraId="639C0966" w14:textId="781D6737" w:rsidR="00823299" w:rsidRDefault="008E22DF" w:rsidP="00823299">
      <w:pPr>
        <w:rPr>
          <w:ins w:id="305" w:author="Author"/>
        </w:rPr>
      </w:pPr>
      <w:r>
        <w:t>The start of an</w:t>
      </w:r>
      <w:r w:rsidR="00C44C4C">
        <w:t xml:space="preserve"> event for solar plants is defined when </w:t>
      </w:r>
      <w:del w:id="306" w:author="Author">
        <w:r w:rsidR="00C44C4C" w:rsidDel="00DA0B9E">
          <w:delText>there is a loss of</w:delText>
        </w:r>
      </w:del>
      <w:ins w:id="307" w:author="Author">
        <w:r w:rsidR="00DA0B9E">
          <w:t>the RTHOL is</w:t>
        </w:r>
      </w:ins>
      <w:r w:rsidR="00C44C4C">
        <w:t xml:space="preserve"> 20 MW </w:t>
      </w:r>
      <w:ins w:id="308" w:author="Author">
        <w:r w:rsidR="00DA0B9E">
          <w:t>or more lower than the NR</w:t>
        </w:r>
        <w:r w:rsidR="00335F56">
          <w:t xml:space="preserve"> </w:t>
        </w:r>
        <w:r w:rsidR="00DA0B9E">
          <w:t>C</w:t>
        </w:r>
        <w:r w:rsidR="00335F56">
          <w:t>apability</w:t>
        </w:r>
      </w:ins>
      <w:del w:id="309" w:author="Author">
        <w:r w:rsidR="00C44C4C" w:rsidDel="00DA0B9E">
          <w:delText xml:space="preserve">of </w:delText>
        </w:r>
        <w:r w:rsidR="005F508B" w:rsidDel="00DA0B9E">
          <w:delText>PTIC</w:delText>
        </w:r>
        <w:r w:rsidR="00C44C4C" w:rsidDel="00DA0B9E">
          <w:delText xml:space="preserve"> due to a</w:delText>
        </w:r>
        <w:r w:rsidR="00FB7696" w:rsidDel="00DA0B9E">
          <w:delText>n</w:delText>
        </w:r>
        <w:r w:rsidR="00C44C4C" w:rsidDel="00DA0B9E">
          <w:delText xml:space="preserve"> outage</w:delText>
        </w:r>
      </w:del>
      <w:r w:rsidR="00305FF5">
        <w:t xml:space="preserve">. </w:t>
      </w:r>
      <w:r>
        <w:t xml:space="preserve">The event ends when 95% </w:t>
      </w:r>
      <w:ins w:id="310" w:author="Author">
        <w:r w:rsidR="00B37A0E">
          <w:t xml:space="preserve">of the </w:t>
        </w:r>
        <w:r w:rsidR="00CA005F">
          <w:t>difference between the NR</w:t>
        </w:r>
        <w:r w:rsidR="00335F56">
          <w:t xml:space="preserve"> </w:t>
        </w:r>
        <w:r w:rsidR="00CA005F">
          <w:t>C</w:t>
        </w:r>
        <w:r w:rsidR="00335F56">
          <w:t>apability</w:t>
        </w:r>
        <w:r w:rsidR="00CA005F">
          <w:t xml:space="preserve"> and </w:t>
        </w:r>
        <w:r w:rsidR="009655F5">
          <w:t xml:space="preserve">minimum </w:t>
        </w:r>
        <w:r w:rsidR="00CA005F">
          <w:t>RTHOL during the event has been restored to service</w:t>
        </w:r>
      </w:ins>
      <w:del w:id="311" w:author="Author">
        <w:r w:rsidDel="00CA005F">
          <w:delText xml:space="preserve">of the </w:delText>
        </w:r>
        <w:r w:rsidR="005F508B" w:rsidDel="00CA005F">
          <w:delText>PTIC</w:delText>
        </w:r>
        <w:r w:rsidDel="00CA005F">
          <w:delText xml:space="preserve"> that was unavailable due to the ou</w:delText>
        </w:r>
        <w:r w:rsidR="00305FF5" w:rsidDel="00CA005F">
          <w:delText>t</w:delText>
        </w:r>
        <w:r w:rsidDel="00CA005F">
          <w:delText>age event has been returned to service</w:delText>
        </w:r>
      </w:del>
      <w:r>
        <w:t xml:space="preserve"> </w:t>
      </w:r>
      <w:r w:rsidRPr="007E30F9">
        <w:rPr>
          <w:b/>
          <w:bCs/>
          <w:u w:val="single"/>
        </w:rPr>
        <w:t>AND</w:t>
      </w:r>
      <w:r>
        <w:t xml:space="preserve"> </w:t>
      </w:r>
      <w:ins w:id="312" w:author="Author">
        <w:r w:rsidR="00B3006D">
          <w:t xml:space="preserve">there is </w:t>
        </w:r>
      </w:ins>
      <w:r>
        <w:t xml:space="preserve">less than 20 MW </w:t>
      </w:r>
      <w:ins w:id="313" w:author="Author">
        <w:r w:rsidR="00933117">
          <w:t>difference between</w:t>
        </w:r>
        <w:r w:rsidR="00650758">
          <w:t xml:space="preserve"> the NR</w:t>
        </w:r>
        <w:r w:rsidR="00335F56">
          <w:t xml:space="preserve"> </w:t>
        </w:r>
        <w:r w:rsidR="00650758">
          <w:t>C</w:t>
        </w:r>
        <w:r w:rsidR="00335F56">
          <w:t>apability</w:t>
        </w:r>
        <w:r w:rsidR="00933117">
          <w:t xml:space="preserve"> and RTHOL</w:t>
        </w:r>
      </w:ins>
      <w:del w:id="314" w:author="Author">
        <w:r w:rsidDel="00650758">
          <w:delText xml:space="preserve">of </w:delText>
        </w:r>
        <w:r w:rsidR="005F508B" w:rsidDel="00650758">
          <w:delText>PTIC</w:delText>
        </w:r>
        <w:r w:rsidDel="00650758">
          <w:delText xml:space="preserve"> is unavailable due to a</w:delText>
        </w:r>
        <w:r w:rsidR="007E30F9" w:rsidDel="00650758">
          <w:delText>n</w:delText>
        </w:r>
        <w:r w:rsidDel="00650758">
          <w:delText xml:space="preserve"> outage</w:delText>
        </w:r>
      </w:del>
      <w:r>
        <w:t>.</w:t>
      </w:r>
      <w:ins w:id="315" w:author="Author">
        <w:r w:rsidR="00823299" w:rsidRPr="00823299">
          <w:t xml:space="preserve"> </w:t>
        </w:r>
        <w:r w:rsidR="00823299">
          <w:t>In other words:</w:t>
        </w:r>
      </w:ins>
    </w:p>
    <w:p w14:paraId="74218856" w14:textId="77777777" w:rsidR="00823299" w:rsidRDefault="00823299" w:rsidP="00823299">
      <w:pPr>
        <w:pStyle w:val="ListParagraph"/>
        <w:numPr>
          <w:ilvl w:val="0"/>
          <w:numId w:val="18"/>
        </w:numPr>
        <w:rPr>
          <w:ins w:id="316" w:author="Author"/>
        </w:rPr>
      </w:pPr>
      <w:ins w:id="317" w:author="Author">
        <w:r>
          <w:t xml:space="preserve">Event Start: </w:t>
        </w:r>
      </w:ins>
    </w:p>
    <w:p w14:paraId="457835DD" w14:textId="7BFC292E" w:rsidR="00823299" w:rsidRDefault="00823299" w:rsidP="00823299">
      <w:pPr>
        <w:pStyle w:val="ListParagraph"/>
        <w:numPr>
          <w:ilvl w:val="1"/>
          <w:numId w:val="18"/>
        </w:numPr>
        <w:rPr>
          <w:ins w:id="318" w:author="Author"/>
        </w:rPr>
      </w:pPr>
      <w:ins w:id="319" w:author="Author">
        <w:r>
          <w:t xml:space="preserve">RTHOL </w:t>
        </w:r>
        <w:r w:rsidR="000C0E0D">
          <w:rPr>
            <w:rFonts w:cstheme="minorHAnsi"/>
          </w:rPr>
          <w:t>≤</w:t>
        </w:r>
        <w:r>
          <w:t xml:space="preserve"> </w:t>
        </w:r>
        <w:r w:rsidR="000C0E0D">
          <w:t>NR</w:t>
        </w:r>
        <w:r w:rsidR="00335F56">
          <w:t xml:space="preserve"> </w:t>
        </w:r>
        <w:r w:rsidR="000C0E0D">
          <w:t>C</w:t>
        </w:r>
        <w:r w:rsidR="00335F56">
          <w:t>apability</w:t>
        </w:r>
        <w:r w:rsidR="000C0E0D">
          <w:t xml:space="preserve"> – </w:t>
        </w:r>
        <w:r>
          <w:t>20 MW</w:t>
        </w:r>
      </w:ins>
    </w:p>
    <w:p w14:paraId="2FB74B68" w14:textId="77777777" w:rsidR="00823299" w:rsidRDefault="00823299" w:rsidP="00823299">
      <w:pPr>
        <w:pStyle w:val="ListParagraph"/>
        <w:numPr>
          <w:ilvl w:val="0"/>
          <w:numId w:val="18"/>
        </w:numPr>
        <w:rPr>
          <w:ins w:id="320" w:author="Author"/>
        </w:rPr>
      </w:pPr>
      <w:ins w:id="321" w:author="Author">
        <w:r>
          <w:t xml:space="preserve">Event End (Both conditions must be met): </w:t>
        </w:r>
      </w:ins>
    </w:p>
    <w:p w14:paraId="25D4B2BE" w14:textId="382CB679" w:rsidR="00823299" w:rsidRDefault="00823299" w:rsidP="00823299">
      <w:pPr>
        <w:pStyle w:val="ListParagraph"/>
        <w:numPr>
          <w:ilvl w:val="1"/>
          <w:numId w:val="18"/>
        </w:numPr>
        <w:rPr>
          <w:ins w:id="322" w:author="Author"/>
        </w:rPr>
      </w:pPr>
      <w:ins w:id="323" w:author="Author">
        <w:r>
          <w:lastRenderedPageBreak/>
          <w:t xml:space="preserve">RTHOL </w:t>
        </w:r>
        <w:r w:rsidR="00C655C3">
          <w:rPr>
            <w:rFonts w:cstheme="minorHAnsi"/>
          </w:rPr>
          <w:t>&gt;</w:t>
        </w:r>
        <w:r>
          <w:t xml:space="preserve"> </w:t>
        </w:r>
        <w:proofErr w:type="spellStart"/>
        <w:r>
          <w:t>RTHOL</w:t>
        </w:r>
        <w:r>
          <w:rPr>
            <w:vertAlign w:val="subscript"/>
          </w:rPr>
          <w:t>Min</w:t>
        </w:r>
        <w:proofErr w:type="spellEnd"/>
        <w:r>
          <w:rPr>
            <w:vertAlign w:val="subscript"/>
          </w:rPr>
          <w:t xml:space="preserve"> During Event</w:t>
        </w:r>
        <w:r>
          <w:t xml:space="preserve"> + 0.95*(NR</w:t>
        </w:r>
        <w:r w:rsidR="00335F56">
          <w:t xml:space="preserve"> </w:t>
        </w:r>
        <w:r>
          <w:t>C</w:t>
        </w:r>
        <w:r w:rsidR="00335F56">
          <w:t>apability</w:t>
        </w:r>
        <w:r>
          <w:t xml:space="preserve"> – </w:t>
        </w:r>
        <w:proofErr w:type="spellStart"/>
        <w:r>
          <w:t>RTHOL</w:t>
        </w:r>
        <w:r>
          <w:rPr>
            <w:vertAlign w:val="subscript"/>
          </w:rPr>
          <w:t>Min</w:t>
        </w:r>
        <w:proofErr w:type="spellEnd"/>
        <w:r>
          <w:rPr>
            <w:vertAlign w:val="subscript"/>
          </w:rPr>
          <w:t xml:space="preserve"> During Event</w:t>
        </w:r>
        <w:r>
          <w:t>)</w:t>
        </w:r>
      </w:ins>
    </w:p>
    <w:p w14:paraId="6BD9F451" w14:textId="67E539BF" w:rsidR="00823299" w:rsidRDefault="00823299" w:rsidP="00823299">
      <w:pPr>
        <w:pStyle w:val="ListParagraph"/>
        <w:numPr>
          <w:ilvl w:val="1"/>
          <w:numId w:val="18"/>
        </w:numPr>
        <w:rPr>
          <w:ins w:id="324" w:author="Author"/>
        </w:rPr>
      </w:pPr>
      <w:ins w:id="325" w:author="Author">
        <w:r>
          <w:t xml:space="preserve">RTHOL </w:t>
        </w:r>
        <w:r w:rsidR="00C655C3">
          <w:rPr>
            <w:rFonts w:cstheme="minorHAnsi"/>
          </w:rPr>
          <w:t>&gt;</w:t>
        </w:r>
        <w:r>
          <w:t xml:space="preserve"> </w:t>
        </w:r>
        <w:r w:rsidR="00C655C3">
          <w:t>NR</w:t>
        </w:r>
        <w:r w:rsidR="00335F56">
          <w:t xml:space="preserve"> </w:t>
        </w:r>
        <w:r w:rsidR="00C655C3">
          <w:t>C</w:t>
        </w:r>
        <w:r w:rsidR="00335F56">
          <w:t>apability</w:t>
        </w:r>
        <w:r w:rsidR="00C655C3">
          <w:t xml:space="preserve"> – </w:t>
        </w:r>
        <w:r>
          <w:t xml:space="preserve">20 MW </w:t>
        </w:r>
      </w:ins>
    </w:p>
    <w:p w14:paraId="43CE8DEB" w14:textId="47A505CF" w:rsidR="00FB7696" w:rsidRDefault="00FB7696" w:rsidP="00C44C4C">
      <w:pPr>
        <w:rPr>
          <w:ins w:id="326" w:author="Author"/>
        </w:rPr>
      </w:pPr>
      <w:r>
        <w:t xml:space="preserve">Note: The NERC GADS Solar DRI </w:t>
      </w:r>
      <w:del w:id="327" w:author="Author">
        <w:r w:rsidDel="00030DFE">
          <w:delText xml:space="preserve">only </w:delText>
        </w:r>
      </w:del>
      <w:r>
        <w:t>requires forced outage events to be reported</w:t>
      </w:r>
      <w:ins w:id="328" w:author="Author">
        <w:r w:rsidR="00030DFE">
          <w:t>,</w:t>
        </w:r>
      </w:ins>
      <w:r>
        <w:t xml:space="preserve"> </w:t>
      </w:r>
      <w:del w:id="329" w:author="Author">
        <w:r w:rsidR="00781963" w:rsidDel="00030DFE">
          <w:delText>while</w:delText>
        </w:r>
      </w:del>
      <w:ins w:id="330" w:author="Author">
        <w:r w:rsidR="00030DFE">
          <w:t>but</w:t>
        </w:r>
      </w:ins>
      <w:r>
        <w:t xml:space="preserve"> planned and maintenance outage reporting is voluntary. </w:t>
      </w:r>
      <w:r w:rsidR="00781963">
        <w:t>However, t</w:t>
      </w:r>
      <w:r>
        <w:t>he ISO requires LMPs to submit all events to ISO GADS.</w:t>
      </w:r>
    </w:p>
    <w:p w14:paraId="597E8715" w14:textId="3EF9A653" w:rsidR="00B646E3" w:rsidRDefault="00B646E3" w:rsidP="00B646E3">
      <w:pPr>
        <w:rPr>
          <w:ins w:id="331" w:author="Author"/>
        </w:rPr>
      </w:pPr>
      <w:ins w:id="332" w:author="Author">
        <w:r>
          <w:t xml:space="preserve">If a situation’s proper event state cannot be determined, a detailed description of the issue must be submitted to </w:t>
        </w:r>
        <w:r>
          <w:fldChar w:fldCharType="begin"/>
        </w:r>
        <w:r>
          <w:instrText>HYPERLINK "mailto:gads@iso-ne.com" \h</w:instrText>
        </w:r>
        <w:r>
          <w:fldChar w:fldCharType="separate"/>
        </w:r>
        <w:r w:rsidRPr="746210EF">
          <w:rPr>
            <w:rStyle w:val="Hyperlink"/>
          </w:rPr>
          <w:t>gads@iso-ne.com</w:t>
        </w:r>
        <w:r>
          <w:rPr>
            <w:rStyle w:val="Hyperlink"/>
          </w:rPr>
          <w:fldChar w:fldCharType="end"/>
        </w:r>
        <w:r>
          <w:t xml:space="preserve"> prior to the 15</w:t>
        </w:r>
        <w:r w:rsidRPr="746210EF">
          <w:rPr>
            <w:vertAlign w:val="superscript"/>
          </w:rPr>
          <w:t>th</w:t>
        </w:r>
        <w:r>
          <w:t xml:space="preserve"> of the month </w:t>
        </w:r>
        <w:r w:rsidR="008B0466">
          <w:t xml:space="preserve">during the ISO GADS data submission window </w:t>
        </w:r>
        <w:r w:rsidR="008B0466" w:rsidRPr="00111815">
          <w:t xml:space="preserve">for the </w:t>
        </w:r>
        <w:r w:rsidR="008B0466">
          <w:t xml:space="preserve">previous month’s data </w:t>
        </w:r>
        <w:r w:rsidR="008B0466" w:rsidRPr="00111815">
          <w:t xml:space="preserve">reporting period. </w:t>
        </w:r>
        <w:r w:rsidR="008B0466">
          <w:t xml:space="preserve">The </w:t>
        </w:r>
        <w:r w:rsidR="008B0466" w:rsidRPr="00111815">
          <w:t xml:space="preserve">ISO will review the submittal and consult with the </w:t>
        </w:r>
        <w:r w:rsidR="008B0466">
          <w:t>LMP</w:t>
        </w:r>
        <w:r w:rsidR="008B0466" w:rsidRPr="00111815">
          <w:t xml:space="preserve"> for recording the appropriate event state</w:t>
        </w:r>
        <w:r>
          <w:t>.</w:t>
        </w:r>
      </w:ins>
    </w:p>
    <w:p w14:paraId="74CE83DB" w14:textId="264890B6" w:rsidR="00FC4B46" w:rsidRDefault="00FC4B46" w:rsidP="00501789">
      <w:pPr>
        <w:spacing w:after="0" w:line="240" w:lineRule="auto"/>
        <w:rPr>
          <w:ins w:id="333" w:author="Author"/>
        </w:rPr>
      </w:pPr>
      <w:ins w:id="334" w:author="Author">
        <w:r>
          <w:t xml:space="preserve">The following table lists all the possible availability states and event types for a </w:t>
        </w:r>
        <w:r w:rsidR="0096355E">
          <w:t>solar</w:t>
        </w:r>
        <w:r>
          <w:t xml:space="preserve"> plant with their definition for the purpose of this PP and reporting to ISO GADS. Their alignment with OP-5 is provided for clarity. </w:t>
        </w:r>
      </w:ins>
    </w:p>
    <w:p w14:paraId="31A555BB" w14:textId="77777777" w:rsidR="00FC4B46" w:rsidRDefault="00FC4B46" w:rsidP="00501789">
      <w:pPr>
        <w:spacing w:after="0" w:line="240" w:lineRule="auto"/>
        <w:rPr>
          <w:ins w:id="335" w:author="Author"/>
        </w:rPr>
      </w:pPr>
    </w:p>
    <w:p w14:paraId="2ED6B370" w14:textId="77777777" w:rsidR="00FC4B46" w:rsidRDefault="00FC4B46" w:rsidP="00FC4B46">
      <w:pPr>
        <w:pStyle w:val="ListParagraph"/>
        <w:numPr>
          <w:ilvl w:val="0"/>
          <w:numId w:val="14"/>
        </w:numPr>
        <w:spacing w:after="0" w:line="240" w:lineRule="auto"/>
        <w:rPr>
          <w:ins w:id="336" w:author="Author"/>
        </w:rPr>
      </w:pPr>
      <w:ins w:id="337" w:author="Author">
        <w:r>
          <w:t>Each GADS availability state and event type has a two-character code (</w:t>
        </w:r>
        <w:r w:rsidRPr="009257EE">
          <w:rPr>
            <w:i/>
            <w:iCs/>
          </w:rPr>
          <w:t>e.g.,</w:t>
        </w:r>
        <w:r>
          <w:t xml:space="preserve"> AC, MB, FO, MO, etc.) listed in the first column. That state/type code is consistent between ISO GADS and NERC GADS.</w:t>
        </w:r>
      </w:ins>
    </w:p>
    <w:p w14:paraId="7DAE949E" w14:textId="77777777" w:rsidR="00FC4B46" w:rsidRDefault="00FC4B46" w:rsidP="00FC4B46">
      <w:pPr>
        <w:pStyle w:val="ListParagraph"/>
        <w:numPr>
          <w:ilvl w:val="0"/>
          <w:numId w:val="14"/>
        </w:numPr>
        <w:spacing w:after="0" w:line="240" w:lineRule="auto"/>
        <w:rPr>
          <w:ins w:id="338" w:author="Author"/>
        </w:rPr>
      </w:pPr>
      <w:ins w:id="339" w:author="Author">
        <w:r>
          <w:t>The ISO-NE OP-5 OUTAGE TYPE column in the table describes the corresponding outage type found in OP-5. If either column has “N/A,” it means that the definition is not found in OP-5.</w:t>
        </w:r>
      </w:ins>
    </w:p>
    <w:p w14:paraId="55F0BA29" w14:textId="77777777" w:rsidR="00FC4B46" w:rsidRDefault="00FC4B46" w:rsidP="00FC4B46">
      <w:pPr>
        <w:spacing w:after="0" w:line="240" w:lineRule="auto"/>
        <w:rPr>
          <w:ins w:id="340" w:author="Author"/>
        </w:rPr>
      </w:pPr>
    </w:p>
    <w:tbl>
      <w:tblPr>
        <w:tblStyle w:val="TableGrid"/>
        <w:tblW w:w="4942" w:type="pct"/>
        <w:tblLook w:val="04A0" w:firstRow="1" w:lastRow="0" w:firstColumn="1" w:lastColumn="0" w:noHBand="0" w:noVBand="1"/>
      </w:tblPr>
      <w:tblGrid>
        <w:gridCol w:w="1434"/>
        <w:gridCol w:w="7093"/>
        <w:gridCol w:w="1189"/>
      </w:tblGrid>
      <w:tr w:rsidR="007E30F9" w:rsidRPr="007960DB" w14:paraId="0FBF66D4" w14:textId="77777777" w:rsidTr="007E30F9">
        <w:trPr>
          <w:cantSplit/>
          <w:tblHeader/>
        </w:trPr>
        <w:tc>
          <w:tcPr>
            <w:tcW w:w="738" w:type="pct"/>
            <w:shd w:val="clear" w:color="auto" w:fill="A6A6A6" w:themeFill="background1" w:themeFillShade="A6"/>
            <w:vAlign w:val="center"/>
          </w:tcPr>
          <w:p w14:paraId="7B59836E" w14:textId="660B2594" w:rsidR="007E30F9" w:rsidRDefault="007E30F9" w:rsidP="006F4786">
            <w:pPr>
              <w:rPr>
                <w:b/>
                <w:bCs/>
                <w:sz w:val="18"/>
                <w:szCs w:val="18"/>
              </w:rPr>
            </w:pPr>
            <w:r w:rsidRPr="007960DB">
              <w:rPr>
                <w:b/>
                <w:bCs/>
                <w:sz w:val="18"/>
                <w:szCs w:val="18"/>
              </w:rPr>
              <w:t xml:space="preserve">ISO GADS </w:t>
            </w:r>
            <w:r>
              <w:rPr>
                <w:b/>
                <w:bCs/>
                <w:sz w:val="18"/>
                <w:szCs w:val="18"/>
              </w:rPr>
              <w:t>Solar</w:t>
            </w:r>
          </w:p>
          <w:p w14:paraId="34141FC1" w14:textId="77777777" w:rsidR="007E30F9" w:rsidRPr="007960DB" w:rsidRDefault="007E30F9" w:rsidP="006F4786">
            <w:pPr>
              <w:rPr>
                <w:b/>
                <w:bCs/>
                <w:sz w:val="18"/>
                <w:szCs w:val="18"/>
              </w:rPr>
            </w:pPr>
            <w:r w:rsidRPr="007960DB">
              <w:rPr>
                <w:b/>
                <w:bCs/>
                <w:sz w:val="18"/>
                <w:szCs w:val="18"/>
              </w:rPr>
              <w:t>Event Type</w:t>
            </w:r>
          </w:p>
        </w:tc>
        <w:tc>
          <w:tcPr>
            <w:tcW w:w="3650" w:type="pct"/>
            <w:shd w:val="clear" w:color="auto" w:fill="A6A6A6" w:themeFill="background1" w:themeFillShade="A6"/>
            <w:vAlign w:val="center"/>
          </w:tcPr>
          <w:p w14:paraId="0312EE48" w14:textId="511B7126" w:rsidR="007E30F9" w:rsidRPr="007960DB" w:rsidRDefault="007E30F9" w:rsidP="006F4786">
            <w:pPr>
              <w:rPr>
                <w:b/>
                <w:bCs/>
                <w:caps/>
                <w:sz w:val="18"/>
                <w:szCs w:val="18"/>
              </w:rPr>
            </w:pPr>
            <w:r w:rsidRPr="007960DB">
              <w:rPr>
                <w:b/>
                <w:bCs/>
                <w:caps/>
                <w:sz w:val="18"/>
                <w:szCs w:val="18"/>
              </w:rPr>
              <w:t xml:space="preserve">PP14 </w:t>
            </w:r>
            <w:r>
              <w:rPr>
                <w:b/>
                <w:bCs/>
                <w:caps/>
                <w:sz w:val="18"/>
                <w:szCs w:val="18"/>
              </w:rPr>
              <w:t>S</w:t>
            </w:r>
            <w:r w:rsidRPr="007E30F9">
              <w:rPr>
                <w:b/>
                <w:bCs/>
                <w:sz w:val="18"/>
                <w:szCs w:val="18"/>
              </w:rPr>
              <w:t xml:space="preserve">olar </w:t>
            </w:r>
            <w:r>
              <w:rPr>
                <w:b/>
                <w:bCs/>
                <w:caps/>
                <w:sz w:val="18"/>
                <w:szCs w:val="18"/>
              </w:rPr>
              <w:t>E</w:t>
            </w:r>
            <w:r w:rsidRPr="007960DB">
              <w:rPr>
                <w:b/>
                <w:bCs/>
                <w:sz w:val="18"/>
                <w:szCs w:val="18"/>
              </w:rPr>
              <w:t>vent Type Definition</w:t>
            </w:r>
          </w:p>
        </w:tc>
        <w:tc>
          <w:tcPr>
            <w:tcW w:w="612" w:type="pct"/>
            <w:shd w:val="clear" w:color="auto" w:fill="A6A6A6" w:themeFill="background1" w:themeFillShade="A6"/>
            <w:vAlign w:val="center"/>
          </w:tcPr>
          <w:p w14:paraId="7F87972C" w14:textId="77777777" w:rsidR="007E30F9" w:rsidRPr="007960DB" w:rsidRDefault="007E30F9" w:rsidP="006F4786">
            <w:pPr>
              <w:rPr>
                <w:b/>
                <w:bCs/>
                <w:sz w:val="18"/>
                <w:szCs w:val="18"/>
              </w:rPr>
            </w:pPr>
            <w:r w:rsidRPr="28376F36">
              <w:rPr>
                <w:b/>
                <w:bCs/>
                <w:sz w:val="18"/>
                <w:szCs w:val="18"/>
              </w:rPr>
              <w:t>ISO-NE OP-5 Outage Type</w:t>
            </w:r>
          </w:p>
        </w:tc>
      </w:tr>
      <w:tr w:rsidR="007E30F9" w:rsidRPr="007960DB" w14:paraId="58A3ED58" w14:textId="77777777" w:rsidTr="007E30F9">
        <w:trPr>
          <w:cantSplit/>
        </w:trPr>
        <w:tc>
          <w:tcPr>
            <w:tcW w:w="5000" w:type="pct"/>
            <w:gridSpan w:val="3"/>
            <w:shd w:val="clear" w:color="auto" w:fill="A6A6A6" w:themeFill="background1" w:themeFillShade="A6"/>
          </w:tcPr>
          <w:p w14:paraId="3CD87F99" w14:textId="29A82DAD" w:rsidR="007E30F9" w:rsidRPr="007960DB" w:rsidRDefault="007E30F9" w:rsidP="006F4786">
            <w:pPr>
              <w:jc w:val="center"/>
              <w:rPr>
                <w:b/>
                <w:bCs/>
                <w:i/>
                <w:iCs/>
                <w:sz w:val="18"/>
                <w:szCs w:val="18"/>
              </w:rPr>
            </w:pPr>
            <w:del w:id="341" w:author="Author">
              <w:r w:rsidRPr="007960DB" w:rsidDel="00A565EB">
                <w:rPr>
                  <w:b/>
                  <w:bCs/>
                  <w:i/>
                  <w:iCs/>
                  <w:sz w:val="18"/>
                  <w:szCs w:val="18"/>
                </w:rPr>
                <w:delText>Inactive Event</w:delText>
              </w:r>
            </w:del>
            <w:ins w:id="342" w:author="Author">
              <w:r w:rsidR="00A565EB">
                <w:rPr>
                  <w:b/>
                  <w:bCs/>
                  <w:i/>
                  <w:iCs/>
                  <w:sz w:val="18"/>
                  <w:szCs w:val="18"/>
                </w:rPr>
                <w:t>Availability</w:t>
              </w:r>
            </w:ins>
            <w:r w:rsidRPr="007960DB">
              <w:rPr>
                <w:b/>
                <w:bCs/>
                <w:i/>
                <w:iCs/>
                <w:sz w:val="18"/>
                <w:szCs w:val="18"/>
              </w:rPr>
              <w:t xml:space="preserve"> States</w:t>
            </w:r>
          </w:p>
        </w:tc>
      </w:tr>
      <w:tr w:rsidR="00A565EB" w:rsidRPr="007960DB" w14:paraId="1A90BF14" w14:textId="77777777" w:rsidTr="007E30F9">
        <w:trPr>
          <w:cantSplit/>
          <w:ins w:id="343" w:author="Author"/>
        </w:trPr>
        <w:tc>
          <w:tcPr>
            <w:tcW w:w="738" w:type="pct"/>
            <w:vAlign w:val="center"/>
          </w:tcPr>
          <w:p w14:paraId="0EF394CB" w14:textId="7813C1E6" w:rsidR="00A565EB" w:rsidRPr="007960DB" w:rsidRDefault="00A565EB" w:rsidP="00A565EB">
            <w:pPr>
              <w:rPr>
                <w:ins w:id="344" w:author="Author"/>
                <w:sz w:val="18"/>
                <w:szCs w:val="18"/>
              </w:rPr>
            </w:pPr>
            <w:ins w:id="345" w:author="Author">
              <w:r>
                <w:rPr>
                  <w:sz w:val="18"/>
                  <w:szCs w:val="18"/>
                </w:rPr>
                <w:t>AC – Active</w:t>
              </w:r>
            </w:ins>
          </w:p>
        </w:tc>
        <w:tc>
          <w:tcPr>
            <w:tcW w:w="3650" w:type="pct"/>
          </w:tcPr>
          <w:p w14:paraId="319FFAE6" w14:textId="48EC94E8" w:rsidR="00A565EB" w:rsidRPr="007960DB" w:rsidRDefault="00A565EB" w:rsidP="00A565EB">
            <w:pPr>
              <w:rPr>
                <w:ins w:id="346" w:author="Author"/>
                <w:sz w:val="18"/>
                <w:szCs w:val="18"/>
              </w:rPr>
            </w:pPr>
            <w:ins w:id="347" w:author="Author">
              <w:r>
                <w:rPr>
                  <w:sz w:val="18"/>
                  <w:szCs w:val="18"/>
                </w:rPr>
                <w:t xml:space="preserve">AC state in the time from when the subgroup is first declared commercially active until it moves to </w:t>
              </w:r>
              <w:r w:rsidR="00B044EC">
                <w:rPr>
                  <w:sz w:val="18"/>
                  <w:szCs w:val="18"/>
                </w:rPr>
                <w:t>an</w:t>
              </w:r>
              <w:r>
                <w:rPr>
                  <w:sz w:val="18"/>
                  <w:szCs w:val="18"/>
                </w:rPr>
                <w:t xml:space="preserve"> inactive state (IR, MB, or RU).</w:t>
              </w:r>
            </w:ins>
          </w:p>
        </w:tc>
        <w:tc>
          <w:tcPr>
            <w:tcW w:w="612" w:type="pct"/>
          </w:tcPr>
          <w:p w14:paraId="61692A83" w14:textId="63D7FF39" w:rsidR="00A565EB" w:rsidRPr="007960DB" w:rsidRDefault="00A565EB" w:rsidP="00A565EB">
            <w:pPr>
              <w:rPr>
                <w:ins w:id="348" w:author="Author"/>
                <w:sz w:val="18"/>
                <w:szCs w:val="18"/>
              </w:rPr>
            </w:pPr>
            <w:ins w:id="349" w:author="Author">
              <w:r>
                <w:rPr>
                  <w:sz w:val="18"/>
                  <w:szCs w:val="18"/>
                </w:rPr>
                <w:t>N/A</w:t>
              </w:r>
            </w:ins>
          </w:p>
        </w:tc>
      </w:tr>
      <w:tr w:rsidR="00A565EB" w:rsidRPr="007960DB" w14:paraId="163F7C58" w14:textId="77777777" w:rsidTr="007E30F9">
        <w:trPr>
          <w:cantSplit/>
        </w:trPr>
        <w:tc>
          <w:tcPr>
            <w:tcW w:w="738" w:type="pct"/>
            <w:vAlign w:val="center"/>
          </w:tcPr>
          <w:p w14:paraId="23D51DDD" w14:textId="77777777" w:rsidR="00A565EB" w:rsidRPr="007960DB" w:rsidRDefault="00A565EB" w:rsidP="00A565EB">
            <w:pPr>
              <w:rPr>
                <w:sz w:val="18"/>
                <w:szCs w:val="18"/>
              </w:rPr>
            </w:pPr>
            <w:r w:rsidRPr="007960DB">
              <w:rPr>
                <w:sz w:val="18"/>
                <w:szCs w:val="18"/>
              </w:rPr>
              <w:t>IR – Inactive Reserve</w:t>
            </w:r>
          </w:p>
        </w:tc>
        <w:tc>
          <w:tcPr>
            <w:tcW w:w="3650" w:type="pct"/>
          </w:tcPr>
          <w:p w14:paraId="41E77968" w14:textId="77777777" w:rsidR="00A565EB" w:rsidRPr="007960DB" w:rsidRDefault="00A565EB" w:rsidP="00A565EB">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12" w:type="pct"/>
          </w:tcPr>
          <w:p w14:paraId="1778F443" w14:textId="77777777" w:rsidR="00A565EB" w:rsidRPr="007960DB" w:rsidRDefault="00A565EB" w:rsidP="00A565EB">
            <w:pPr>
              <w:rPr>
                <w:sz w:val="18"/>
                <w:szCs w:val="18"/>
              </w:rPr>
            </w:pPr>
            <w:r w:rsidRPr="007960DB">
              <w:rPr>
                <w:sz w:val="18"/>
                <w:szCs w:val="18"/>
              </w:rPr>
              <w:t>N/A</w:t>
            </w:r>
          </w:p>
        </w:tc>
      </w:tr>
      <w:tr w:rsidR="00A565EB" w:rsidRPr="007960DB" w14:paraId="2C558460" w14:textId="77777777" w:rsidTr="007E30F9">
        <w:trPr>
          <w:cantSplit/>
        </w:trPr>
        <w:tc>
          <w:tcPr>
            <w:tcW w:w="738" w:type="pct"/>
            <w:vAlign w:val="center"/>
          </w:tcPr>
          <w:p w14:paraId="1C91F2D2" w14:textId="77777777" w:rsidR="00A565EB" w:rsidRPr="007960DB" w:rsidRDefault="00A565EB" w:rsidP="00A565EB">
            <w:pPr>
              <w:rPr>
                <w:sz w:val="18"/>
                <w:szCs w:val="18"/>
              </w:rPr>
            </w:pPr>
            <w:r w:rsidRPr="007960DB">
              <w:rPr>
                <w:sz w:val="18"/>
                <w:szCs w:val="18"/>
              </w:rPr>
              <w:t>MB – Mothballed</w:t>
            </w:r>
          </w:p>
        </w:tc>
        <w:tc>
          <w:tcPr>
            <w:tcW w:w="3650" w:type="pct"/>
          </w:tcPr>
          <w:p w14:paraId="261D1445" w14:textId="77777777" w:rsidR="00A565EB" w:rsidRPr="007960DB" w:rsidRDefault="00A565EB" w:rsidP="00A565EB">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12" w:type="pct"/>
          </w:tcPr>
          <w:p w14:paraId="2F7811F4" w14:textId="77777777" w:rsidR="00A565EB" w:rsidRPr="007960DB" w:rsidRDefault="00A565EB" w:rsidP="00A565EB">
            <w:pPr>
              <w:rPr>
                <w:sz w:val="18"/>
                <w:szCs w:val="18"/>
              </w:rPr>
            </w:pPr>
            <w:r w:rsidRPr="007960DB">
              <w:rPr>
                <w:sz w:val="18"/>
                <w:szCs w:val="18"/>
              </w:rPr>
              <w:t>N/A</w:t>
            </w:r>
          </w:p>
        </w:tc>
      </w:tr>
      <w:tr w:rsidR="00A565EB" w:rsidRPr="007960DB" w14:paraId="1297501C" w14:textId="77777777" w:rsidTr="007E30F9">
        <w:trPr>
          <w:cantSplit/>
        </w:trPr>
        <w:tc>
          <w:tcPr>
            <w:tcW w:w="738" w:type="pct"/>
            <w:vAlign w:val="center"/>
          </w:tcPr>
          <w:p w14:paraId="67C41C55" w14:textId="77777777" w:rsidR="00A565EB" w:rsidRPr="007960DB" w:rsidRDefault="00A565EB" w:rsidP="00A565EB">
            <w:pPr>
              <w:rPr>
                <w:sz w:val="18"/>
                <w:szCs w:val="18"/>
              </w:rPr>
            </w:pPr>
            <w:r w:rsidRPr="007960DB">
              <w:rPr>
                <w:sz w:val="18"/>
                <w:szCs w:val="18"/>
              </w:rPr>
              <w:t>RU – Retired</w:t>
            </w:r>
          </w:p>
        </w:tc>
        <w:tc>
          <w:tcPr>
            <w:tcW w:w="3650" w:type="pct"/>
          </w:tcPr>
          <w:p w14:paraId="697FD154" w14:textId="7D661270" w:rsidR="00A565EB" w:rsidRPr="007960DB" w:rsidRDefault="00A565EB" w:rsidP="00A565EB">
            <w:pPr>
              <w:rPr>
                <w:sz w:val="18"/>
                <w:szCs w:val="18"/>
              </w:rPr>
            </w:pPr>
            <w:r w:rsidRPr="007960DB">
              <w:rPr>
                <w:sz w:val="18"/>
                <w:szCs w:val="18"/>
              </w:rPr>
              <w:t xml:space="preserve">RU is defined by IEEE Standard 762 and GADS as “the </w:t>
            </w:r>
            <w:ins w:id="350" w:author="Author">
              <w:r w:rsidR="00CC596A">
                <w:rPr>
                  <w:sz w:val="18"/>
                  <w:szCs w:val="18"/>
                </w:rPr>
                <w:t>s</w:t>
              </w:r>
            </w:ins>
            <w:del w:id="351" w:author="Author">
              <w:r w:rsidRPr="007960DB" w:rsidDel="00CC596A">
                <w:rPr>
                  <w:sz w:val="18"/>
                  <w:szCs w:val="18"/>
                </w:rPr>
                <w:delText>S</w:delText>
              </w:r>
            </w:del>
            <w:r w:rsidRPr="007960DB">
              <w:rPr>
                <w:sz w:val="18"/>
                <w:szCs w:val="18"/>
              </w:rPr>
              <w:t xml:space="preserve">tate in which a unit is unavailable for service and not expected to return to service in the future.” </w:t>
            </w:r>
          </w:p>
          <w:p w14:paraId="678E654C" w14:textId="77777777" w:rsidR="00A565EB" w:rsidRPr="007960DB" w:rsidRDefault="00A565EB" w:rsidP="00A565EB">
            <w:pPr>
              <w:rPr>
                <w:sz w:val="18"/>
                <w:szCs w:val="18"/>
              </w:rPr>
            </w:pPr>
          </w:p>
          <w:p w14:paraId="5CD0F005" w14:textId="1960CD44" w:rsidR="00A565EB" w:rsidRPr="007960DB" w:rsidRDefault="00A565EB" w:rsidP="00A565EB">
            <w:pPr>
              <w:rPr>
                <w:sz w:val="18"/>
                <w:szCs w:val="18"/>
              </w:rPr>
            </w:pPr>
            <w:r w:rsidRPr="007960DB">
              <w:rPr>
                <w:sz w:val="18"/>
                <w:szCs w:val="18"/>
              </w:rPr>
              <w:t xml:space="preserve">NOTE: </w:t>
            </w:r>
            <w:r>
              <w:rPr>
                <w:sz w:val="18"/>
                <w:szCs w:val="18"/>
              </w:rPr>
              <w:t>Plant</w:t>
            </w:r>
            <w:r w:rsidRPr="007960DB">
              <w:rPr>
                <w:sz w:val="18"/>
                <w:szCs w:val="18"/>
              </w:rPr>
              <w:t xml:space="preserve"> must also be retired in CAMS to be retired in ISO GADS.</w:t>
            </w:r>
          </w:p>
        </w:tc>
        <w:tc>
          <w:tcPr>
            <w:tcW w:w="612" w:type="pct"/>
          </w:tcPr>
          <w:p w14:paraId="287E5BDF" w14:textId="77777777" w:rsidR="00A565EB" w:rsidRPr="007960DB" w:rsidRDefault="00A565EB" w:rsidP="00A565EB">
            <w:pPr>
              <w:rPr>
                <w:sz w:val="18"/>
                <w:szCs w:val="18"/>
              </w:rPr>
            </w:pPr>
            <w:r w:rsidRPr="007960DB">
              <w:rPr>
                <w:sz w:val="18"/>
                <w:szCs w:val="18"/>
              </w:rPr>
              <w:t>N/A</w:t>
            </w:r>
          </w:p>
        </w:tc>
      </w:tr>
      <w:tr w:rsidR="00A565EB" w:rsidRPr="007960DB" w14:paraId="6F72A681" w14:textId="77777777" w:rsidTr="007E30F9">
        <w:trPr>
          <w:cantSplit/>
        </w:trPr>
        <w:tc>
          <w:tcPr>
            <w:tcW w:w="5000" w:type="pct"/>
            <w:gridSpan w:val="3"/>
            <w:shd w:val="clear" w:color="auto" w:fill="A6A6A6" w:themeFill="background1" w:themeFillShade="A6"/>
            <w:vAlign w:val="center"/>
          </w:tcPr>
          <w:p w14:paraId="51E8EA55" w14:textId="374BD0CD" w:rsidR="00A565EB" w:rsidRPr="007960DB" w:rsidRDefault="00A565EB" w:rsidP="00A565EB">
            <w:pPr>
              <w:jc w:val="center"/>
              <w:rPr>
                <w:b/>
                <w:bCs/>
                <w:i/>
                <w:iCs/>
                <w:sz w:val="18"/>
                <w:szCs w:val="18"/>
              </w:rPr>
            </w:pPr>
            <w:del w:id="352" w:author="Author">
              <w:r w:rsidRPr="007960DB" w:rsidDel="00A565EB">
                <w:rPr>
                  <w:b/>
                  <w:bCs/>
                  <w:i/>
                  <w:iCs/>
                  <w:sz w:val="18"/>
                  <w:szCs w:val="18"/>
                </w:rPr>
                <w:delText xml:space="preserve">Active </w:delText>
              </w:r>
            </w:del>
            <w:r w:rsidRPr="007960DB">
              <w:rPr>
                <w:b/>
                <w:bCs/>
                <w:i/>
                <w:iCs/>
                <w:sz w:val="18"/>
                <w:szCs w:val="18"/>
              </w:rPr>
              <w:t xml:space="preserve">Event </w:t>
            </w:r>
            <w:ins w:id="353" w:author="Author">
              <w:r>
                <w:rPr>
                  <w:b/>
                  <w:bCs/>
                  <w:i/>
                  <w:iCs/>
                  <w:sz w:val="18"/>
                  <w:szCs w:val="18"/>
                </w:rPr>
                <w:t>Types</w:t>
              </w:r>
            </w:ins>
            <w:del w:id="354" w:author="Author">
              <w:r w:rsidRPr="007960DB" w:rsidDel="00A565EB">
                <w:rPr>
                  <w:b/>
                  <w:bCs/>
                  <w:i/>
                  <w:iCs/>
                  <w:sz w:val="18"/>
                  <w:szCs w:val="18"/>
                </w:rPr>
                <w:delText>States</w:delText>
              </w:r>
            </w:del>
          </w:p>
        </w:tc>
      </w:tr>
      <w:tr w:rsidR="00A565EB" w:rsidRPr="007960DB" w14:paraId="47C32E8A" w14:textId="77777777" w:rsidTr="007E30F9">
        <w:trPr>
          <w:cantSplit/>
        </w:trPr>
        <w:tc>
          <w:tcPr>
            <w:tcW w:w="738" w:type="pct"/>
            <w:shd w:val="clear" w:color="auto" w:fill="auto"/>
            <w:vAlign w:val="center"/>
          </w:tcPr>
          <w:p w14:paraId="1C6A84B9" w14:textId="6DADBA79" w:rsidR="00A565EB" w:rsidRPr="007960DB" w:rsidRDefault="00A565EB" w:rsidP="00A565EB">
            <w:pPr>
              <w:rPr>
                <w:sz w:val="18"/>
                <w:szCs w:val="18"/>
              </w:rPr>
            </w:pPr>
            <w:r w:rsidRPr="007960DB">
              <w:rPr>
                <w:sz w:val="18"/>
                <w:szCs w:val="18"/>
              </w:rPr>
              <w:t>PO – Planned Outage</w:t>
            </w:r>
          </w:p>
        </w:tc>
        <w:tc>
          <w:tcPr>
            <w:tcW w:w="3650" w:type="pct"/>
            <w:shd w:val="clear" w:color="auto" w:fill="auto"/>
          </w:tcPr>
          <w:p w14:paraId="3D726960" w14:textId="1DFF133C" w:rsidR="00A565EB" w:rsidRPr="007960DB" w:rsidRDefault="00A565EB" w:rsidP="00A565EB">
            <w:pPr>
              <w:rPr>
                <w:sz w:val="18"/>
                <w:szCs w:val="18"/>
              </w:rPr>
            </w:pPr>
            <w:r w:rsidRPr="007960DB">
              <w:rPr>
                <w:sz w:val="18"/>
                <w:szCs w:val="18"/>
              </w:rPr>
              <w:t>A</w:t>
            </w:r>
            <w:r w:rsidRPr="746210EF">
              <w:rPr>
                <w:sz w:val="18"/>
                <w:szCs w:val="18"/>
              </w:rPr>
              <w:t xml:space="preserve">ny </w:t>
            </w:r>
            <w:r>
              <w:rPr>
                <w:sz w:val="18"/>
                <w:szCs w:val="18"/>
              </w:rPr>
              <w:t>event as defined in Section 4.3.4 of this PP</w:t>
            </w:r>
            <w:r w:rsidRPr="007960DB">
              <w:rPr>
                <w:sz w:val="18"/>
                <w:szCs w:val="18"/>
              </w:rPr>
              <w:t xml:space="preserve"> that must be requested with a minimum of 15 calendar days prior to start date and is typically scheduled for the purpose of performing annual maintenance or more significant work that is planned and coordinated well in advance.</w:t>
            </w:r>
          </w:p>
        </w:tc>
        <w:tc>
          <w:tcPr>
            <w:tcW w:w="612" w:type="pct"/>
            <w:shd w:val="clear" w:color="auto" w:fill="auto"/>
          </w:tcPr>
          <w:p w14:paraId="0B7CA499" w14:textId="4A6991D0" w:rsidR="00A565EB" w:rsidRPr="007960DB" w:rsidRDefault="00A565EB" w:rsidP="00A565EB">
            <w:pPr>
              <w:rPr>
                <w:sz w:val="18"/>
                <w:szCs w:val="18"/>
              </w:rPr>
            </w:pPr>
            <w:r w:rsidRPr="007960DB">
              <w:rPr>
                <w:sz w:val="18"/>
                <w:szCs w:val="18"/>
              </w:rPr>
              <w:t>PO – Planned Outage</w:t>
            </w:r>
          </w:p>
        </w:tc>
      </w:tr>
      <w:tr w:rsidR="00A565EB" w:rsidRPr="007960DB" w14:paraId="6C7C5B07" w14:textId="77777777" w:rsidTr="007E30F9">
        <w:trPr>
          <w:cantSplit/>
        </w:trPr>
        <w:tc>
          <w:tcPr>
            <w:tcW w:w="738" w:type="pct"/>
            <w:shd w:val="clear" w:color="auto" w:fill="auto"/>
            <w:vAlign w:val="center"/>
          </w:tcPr>
          <w:p w14:paraId="25DD3D60" w14:textId="0DD39616" w:rsidR="00A565EB" w:rsidRPr="007960DB" w:rsidRDefault="00A565EB" w:rsidP="00A565EB">
            <w:pPr>
              <w:rPr>
                <w:sz w:val="18"/>
                <w:szCs w:val="18"/>
              </w:rPr>
            </w:pPr>
            <w:r w:rsidRPr="007960DB">
              <w:rPr>
                <w:sz w:val="18"/>
                <w:szCs w:val="18"/>
              </w:rPr>
              <w:t>MO – Maintenance Outage</w:t>
            </w:r>
          </w:p>
        </w:tc>
        <w:tc>
          <w:tcPr>
            <w:tcW w:w="3650" w:type="pct"/>
            <w:shd w:val="clear" w:color="auto" w:fill="auto"/>
          </w:tcPr>
          <w:p w14:paraId="33884C2A" w14:textId="34CA833E" w:rsidR="00A565EB" w:rsidRPr="007960DB" w:rsidRDefault="00A565EB" w:rsidP="00A565EB">
            <w:pPr>
              <w:rPr>
                <w:sz w:val="18"/>
                <w:szCs w:val="18"/>
              </w:rPr>
            </w:pPr>
            <w:r w:rsidRPr="007960DB">
              <w:rPr>
                <w:sz w:val="18"/>
                <w:szCs w:val="18"/>
              </w:rPr>
              <w:t>A</w:t>
            </w:r>
            <w:r w:rsidRPr="746210EF">
              <w:rPr>
                <w:sz w:val="18"/>
                <w:szCs w:val="18"/>
              </w:rPr>
              <w:t xml:space="preserve">ny </w:t>
            </w:r>
            <w:r>
              <w:rPr>
                <w:sz w:val="18"/>
                <w:szCs w:val="18"/>
              </w:rPr>
              <w:t>event as defined in Section 4.3.4 of this PP</w:t>
            </w:r>
            <w:r w:rsidRPr="007960DB">
              <w:rPr>
                <w:sz w:val="18"/>
                <w:szCs w:val="18"/>
              </w:rPr>
              <w:t xml:space="preserve"> that can be deferred beyond the end of the </w:t>
            </w:r>
            <w:proofErr w:type="gramStart"/>
            <w:r w:rsidRPr="007960DB">
              <w:rPr>
                <w:sz w:val="18"/>
                <w:szCs w:val="18"/>
              </w:rPr>
              <w:t>weekend, but</w:t>
            </w:r>
            <w:proofErr w:type="gramEnd"/>
            <w:r w:rsidRPr="007960DB">
              <w:rPr>
                <w:sz w:val="18"/>
                <w:szCs w:val="18"/>
              </w:rPr>
              <w:t xml:space="preserve"> requires that the </w:t>
            </w:r>
            <w:r>
              <w:rPr>
                <w:sz w:val="18"/>
                <w:szCs w:val="18"/>
              </w:rPr>
              <w:t>portion of the plant</w:t>
            </w:r>
            <w:r w:rsidRPr="007960DB">
              <w:rPr>
                <w:sz w:val="18"/>
                <w:szCs w:val="18"/>
              </w:rPr>
              <w:t xml:space="preserve"> be removed from service within 14 calendar days of the </w:t>
            </w:r>
            <w:r>
              <w:rPr>
                <w:sz w:val="18"/>
                <w:szCs w:val="18"/>
              </w:rPr>
              <w:t>event</w:t>
            </w:r>
            <w:r w:rsidRPr="007960DB">
              <w:rPr>
                <w:sz w:val="18"/>
                <w:szCs w:val="18"/>
              </w:rPr>
              <w:t xml:space="preserve"> start date. During any </w:t>
            </w:r>
            <w:proofErr w:type="gramStart"/>
            <w:r w:rsidRPr="007960DB">
              <w:rPr>
                <w:sz w:val="18"/>
                <w:szCs w:val="18"/>
              </w:rPr>
              <w:t>particular week</w:t>
            </w:r>
            <w:proofErr w:type="gramEnd"/>
            <w:r w:rsidRPr="007960DB">
              <w:rPr>
                <w:sz w:val="18"/>
                <w:szCs w:val="18"/>
              </w:rPr>
              <w:t xml:space="preserve">, if an LMP requests an outage that cannot be deferred beyond the weekend, that outage shall be classified as a Forced Outage (FO). </w:t>
            </w:r>
          </w:p>
        </w:tc>
        <w:tc>
          <w:tcPr>
            <w:tcW w:w="612" w:type="pct"/>
            <w:shd w:val="clear" w:color="auto" w:fill="auto"/>
          </w:tcPr>
          <w:p w14:paraId="11C277D8" w14:textId="01418B51" w:rsidR="00A565EB" w:rsidRPr="007960DB" w:rsidRDefault="00A565EB" w:rsidP="00A565EB">
            <w:pPr>
              <w:rPr>
                <w:sz w:val="18"/>
                <w:szCs w:val="18"/>
              </w:rPr>
            </w:pPr>
            <w:r w:rsidRPr="007960DB">
              <w:rPr>
                <w:sz w:val="18"/>
                <w:szCs w:val="18"/>
              </w:rPr>
              <w:t>MO – Maintenance Outage</w:t>
            </w:r>
          </w:p>
        </w:tc>
      </w:tr>
      <w:tr w:rsidR="00A565EB" w:rsidRPr="007960DB" w14:paraId="7D4EB24C" w14:textId="77777777" w:rsidTr="007E30F9">
        <w:trPr>
          <w:cantSplit/>
        </w:trPr>
        <w:tc>
          <w:tcPr>
            <w:tcW w:w="738" w:type="pct"/>
            <w:shd w:val="clear" w:color="auto" w:fill="auto"/>
            <w:vAlign w:val="center"/>
          </w:tcPr>
          <w:p w14:paraId="2DA3D5FA" w14:textId="36273864" w:rsidR="00A565EB" w:rsidRPr="007960DB" w:rsidRDefault="0008242B" w:rsidP="00A565EB">
            <w:pPr>
              <w:rPr>
                <w:sz w:val="18"/>
                <w:szCs w:val="18"/>
              </w:rPr>
            </w:pPr>
            <w:ins w:id="355" w:author="Author">
              <w:r>
                <w:rPr>
                  <w:sz w:val="18"/>
                  <w:szCs w:val="18"/>
                </w:rPr>
                <w:t xml:space="preserve">FO </w:t>
              </w:r>
              <w:r w:rsidR="00CC596A">
                <w:rPr>
                  <w:sz w:val="18"/>
                  <w:szCs w:val="18"/>
                </w:rPr>
                <w:t xml:space="preserve">– </w:t>
              </w:r>
            </w:ins>
            <w:r w:rsidR="00A565EB" w:rsidRPr="746210EF">
              <w:rPr>
                <w:sz w:val="18"/>
                <w:szCs w:val="18"/>
              </w:rPr>
              <w:t>Forced Outage</w:t>
            </w:r>
          </w:p>
        </w:tc>
        <w:tc>
          <w:tcPr>
            <w:tcW w:w="3650" w:type="pct"/>
            <w:shd w:val="clear" w:color="auto" w:fill="auto"/>
          </w:tcPr>
          <w:p w14:paraId="299D0086" w14:textId="437DAAE6" w:rsidR="00A565EB" w:rsidRPr="007960DB" w:rsidRDefault="00A565EB" w:rsidP="00A565EB">
            <w:pPr>
              <w:rPr>
                <w:sz w:val="18"/>
                <w:szCs w:val="18"/>
              </w:rPr>
            </w:pPr>
            <w:r w:rsidRPr="746210EF">
              <w:rPr>
                <w:sz w:val="18"/>
                <w:szCs w:val="18"/>
              </w:rPr>
              <w:t xml:space="preserve">A Forced Outage (FO) is any </w:t>
            </w:r>
            <w:r>
              <w:rPr>
                <w:sz w:val="18"/>
                <w:szCs w:val="18"/>
              </w:rPr>
              <w:t>event as defined in Section 4.3.4 of this PP</w:t>
            </w:r>
            <w:r w:rsidRPr="746210EF">
              <w:rPr>
                <w:sz w:val="18"/>
                <w:szCs w:val="18"/>
              </w:rPr>
              <w:t xml:space="preserve"> that has not been approved by ISO in the form of a PO or MO. An FO incident preceding a PO or MO shall not eliminate the requirement of the LMP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tc>
        <w:tc>
          <w:tcPr>
            <w:tcW w:w="612" w:type="pct"/>
            <w:shd w:val="clear" w:color="auto" w:fill="auto"/>
          </w:tcPr>
          <w:p w14:paraId="6CF13A19" w14:textId="0D3269AC" w:rsidR="00A565EB" w:rsidRPr="007960DB" w:rsidRDefault="00A565EB" w:rsidP="00A565EB">
            <w:pPr>
              <w:rPr>
                <w:sz w:val="18"/>
                <w:szCs w:val="18"/>
              </w:rPr>
            </w:pPr>
            <w:r w:rsidRPr="007960DB">
              <w:rPr>
                <w:sz w:val="18"/>
                <w:szCs w:val="18"/>
              </w:rPr>
              <w:t>FO – Forced Outage</w:t>
            </w:r>
          </w:p>
        </w:tc>
      </w:tr>
    </w:tbl>
    <w:p w14:paraId="5119966D" w14:textId="77777777" w:rsidR="007E30F9" w:rsidRDefault="007E30F9" w:rsidP="007E30F9">
      <w:pPr>
        <w:spacing w:after="0"/>
      </w:pPr>
    </w:p>
    <w:p w14:paraId="094E60AC" w14:textId="5697F430" w:rsidR="007E30F9" w:rsidRDefault="007E30F9" w:rsidP="007E30F9">
      <w:r>
        <w:t xml:space="preserve">LMPs should follow all other definitions and instructions </w:t>
      </w:r>
      <w:del w:id="356" w:author="Author">
        <w:r w:rsidDel="009464FA">
          <w:delText xml:space="preserve">as </w:delText>
        </w:r>
      </w:del>
      <w:r>
        <w:t>listed in the NERC GADS Solar DRI.</w:t>
      </w:r>
    </w:p>
    <w:p w14:paraId="7BA98877" w14:textId="2E9A503E" w:rsidR="006019A2" w:rsidRDefault="006019A2" w:rsidP="006019A2">
      <w:pPr>
        <w:pStyle w:val="Heading2"/>
      </w:pPr>
      <w:bookmarkStart w:id="357" w:name="_Toc187837615"/>
      <w:r>
        <w:lastRenderedPageBreak/>
        <w:t>Energy Storage Plants</w:t>
      </w:r>
      <w:bookmarkEnd w:id="357"/>
    </w:p>
    <w:p w14:paraId="69A12CE4" w14:textId="583933DA" w:rsidR="006019A2" w:rsidRPr="006019A2" w:rsidRDefault="00270228" w:rsidP="007E30F9">
      <w:r>
        <w:t xml:space="preserve">NERC currently does not have a GADS database design for stand-alone energy storage plants, so there are no reporting requirements for ISO GADS </w:t>
      </w:r>
      <w:proofErr w:type="gramStart"/>
      <w:r>
        <w:t>at this time</w:t>
      </w:r>
      <w:proofErr w:type="gramEnd"/>
      <w:r>
        <w:t>.</w:t>
      </w:r>
    </w:p>
    <w:p w14:paraId="27D21710" w14:textId="3BCA6888" w:rsidR="00161878" w:rsidRDefault="00161878" w:rsidP="00161878">
      <w:pPr>
        <w:pStyle w:val="Heading2"/>
      </w:pPr>
      <w:bookmarkStart w:id="358" w:name="_Toc187837616"/>
      <w:r>
        <w:t xml:space="preserve">ISO </w:t>
      </w:r>
      <w:r w:rsidR="005B5992">
        <w:t>Data</w:t>
      </w:r>
      <w:r>
        <w:t xml:space="preserve"> Validation</w:t>
      </w:r>
      <w:bookmarkEnd w:id="358"/>
    </w:p>
    <w:p w14:paraId="2098F02D" w14:textId="7CEDA032" w:rsidR="00ED78B5" w:rsidRDefault="005B5992" w:rsidP="0004262B">
      <w:r>
        <w:t xml:space="preserve">The ISO spot checks </w:t>
      </w:r>
      <w:r w:rsidR="00A942F8">
        <w:t xml:space="preserve">GADS data </w:t>
      </w:r>
      <w:r>
        <w:t>that the LMP submits</w:t>
      </w:r>
      <w:r w:rsidR="00A942F8">
        <w:t xml:space="preserve"> </w:t>
      </w:r>
      <w:del w:id="359" w:author="Author">
        <w:r w:rsidR="00A942F8" w:rsidDel="003140CA">
          <w:delText xml:space="preserve">monthly </w:delText>
        </w:r>
      </w:del>
      <w:ins w:id="360" w:author="Author">
        <w:r w:rsidR="003140CA">
          <w:t xml:space="preserve">under the timeline required in Section </w:t>
        </w:r>
        <w:r w:rsidR="003140CA">
          <w:fldChar w:fldCharType="begin"/>
        </w:r>
        <w:r w:rsidR="003140CA">
          <w:instrText xml:space="preserve"> REF _Ref187759960 \r \h </w:instrText>
        </w:r>
      </w:ins>
      <w:r w:rsidR="003140CA">
        <w:fldChar w:fldCharType="separate"/>
      </w:r>
      <w:ins w:id="361" w:author="Author">
        <w:r w:rsidR="003140CA">
          <w:t>3.0</w:t>
        </w:r>
        <w:r w:rsidR="003140CA">
          <w:fldChar w:fldCharType="end"/>
        </w:r>
        <w:r w:rsidR="003140CA">
          <w:t xml:space="preserve"> of this PP </w:t>
        </w:r>
      </w:ins>
      <w:r>
        <w:t xml:space="preserve">and compares it with the ISO’s </w:t>
      </w:r>
      <w:r w:rsidR="00A942F8">
        <w:t>internal data sources</w:t>
      </w:r>
      <w:r>
        <w:t xml:space="preserve">, </w:t>
      </w:r>
      <w:r w:rsidR="00925F87">
        <w:t xml:space="preserve">including </w:t>
      </w:r>
      <w:r>
        <w:t>o</w:t>
      </w:r>
      <w:r w:rsidR="00A942F8">
        <w:t xml:space="preserve">perator </w:t>
      </w:r>
      <w:r>
        <w:t>l</w:t>
      </w:r>
      <w:r w:rsidR="00A942F8">
        <w:t xml:space="preserve">ogs, </w:t>
      </w:r>
      <w:r>
        <w:t>m</w:t>
      </w:r>
      <w:r w:rsidR="00A942F8">
        <w:t xml:space="preserve">arket </w:t>
      </w:r>
      <w:r>
        <w:t>d</w:t>
      </w:r>
      <w:r w:rsidR="00A942F8">
        <w:t>ata</w:t>
      </w:r>
      <w:r w:rsidR="003F7269">
        <w:t>,</w:t>
      </w:r>
      <w:r w:rsidR="00925F87">
        <w:t xml:space="preserve"> and </w:t>
      </w:r>
      <w:r w:rsidR="003F7269">
        <w:t xml:space="preserve">the </w:t>
      </w:r>
      <w:r w:rsidR="00A942F8">
        <w:t>CROW</w:t>
      </w:r>
      <w:r w:rsidR="003F7269">
        <w:t xml:space="preserve"> software platform</w:t>
      </w:r>
      <w:r w:rsidR="00A942F8">
        <w:t>. If</w:t>
      </w:r>
      <w:r>
        <w:t xml:space="preserve"> the ISO finds</w:t>
      </w:r>
      <w:r w:rsidR="00A942F8">
        <w:t xml:space="preserve"> discrepancies</w:t>
      </w:r>
      <w:r w:rsidR="00173649">
        <w:t xml:space="preserve"> (</w:t>
      </w:r>
      <w:r w:rsidR="00173649" w:rsidRPr="746210EF">
        <w:rPr>
          <w:i/>
          <w:iCs/>
        </w:rPr>
        <w:t>e.g.,</w:t>
      </w:r>
      <w:r w:rsidR="00173649">
        <w:t xml:space="preserve"> failure to report an event, reporting the wrong </w:t>
      </w:r>
      <w:r w:rsidR="00D801ED">
        <w:t>event</w:t>
      </w:r>
      <w:r w:rsidR="00173649">
        <w:t xml:space="preserve"> type, misreporting the duration of an event)</w:t>
      </w:r>
      <w:r w:rsidR="00A942F8">
        <w:t>,</w:t>
      </w:r>
      <w:r w:rsidR="00EB01D1">
        <w:t xml:space="preserve"> </w:t>
      </w:r>
      <w:r>
        <w:t xml:space="preserve">it shall notify </w:t>
      </w:r>
      <w:r w:rsidR="00EB01D1">
        <w:t>the LMP</w:t>
      </w:r>
      <w:r w:rsidR="003F7269">
        <w:t xml:space="preserve"> via email following </w:t>
      </w:r>
      <w:del w:id="362" w:author="Author">
        <w:r w:rsidR="003F7269" w:rsidDel="003140CA">
          <w:delText>the discovery</w:delText>
        </w:r>
      </w:del>
      <w:ins w:id="363" w:author="Author">
        <w:r w:rsidR="003140CA">
          <w:t xml:space="preserve">a determination that </w:t>
        </w:r>
        <w:r w:rsidR="003649CC">
          <w:t>there is a data discrepancy</w:t>
        </w:r>
      </w:ins>
      <w:r>
        <w:t>.  The LMP shall make corrections</w:t>
      </w:r>
      <w:r w:rsidR="008666DE">
        <w:t xml:space="preserve"> to </w:t>
      </w:r>
      <w:del w:id="364" w:author="Author">
        <w:r w:rsidR="008666DE" w:rsidDel="003649CC">
          <w:delText xml:space="preserve">their </w:delText>
        </w:r>
      </w:del>
      <w:ins w:id="365" w:author="Author">
        <w:r w:rsidR="003649CC">
          <w:t xml:space="preserve">its </w:t>
        </w:r>
      </w:ins>
      <w:r w:rsidR="008666DE">
        <w:t>data in the ISO GADS</w:t>
      </w:r>
      <w:r>
        <w:t xml:space="preserve"> within 15 calendar days of the ISO’s notification.</w:t>
      </w:r>
      <w:r w:rsidR="00EB01D1">
        <w:t xml:space="preserve"> </w:t>
      </w:r>
    </w:p>
    <w:p w14:paraId="37DC8E2A" w14:textId="21CF8262" w:rsidR="00AD3E0C" w:rsidRPr="00EE4664" w:rsidRDefault="00AD3E0C" w:rsidP="00AD3E0C">
      <w:pPr>
        <w:pStyle w:val="Heading1"/>
        <w:tabs>
          <w:tab w:val="clear" w:pos="864"/>
          <w:tab w:val="left" w:pos="720"/>
        </w:tabs>
        <w:ind w:hanging="1314"/>
        <w:rPr>
          <w:rFonts w:asciiTheme="minorHAnsi" w:hAnsiTheme="minorHAnsi"/>
        </w:rPr>
      </w:pPr>
      <w:bookmarkStart w:id="366" w:name="_Toc187837617"/>
      <w:bookmarkStart w:id="367" w:name="_Toc526941443"/>
      <w:r>
        <w:rPr>
          <w:rFonts w:asciiTheme="minorHAnsi" w:hAnsiTheme="minorHAnsi"/>
        </w:rPr>
        <w:t>Revision History</w:t>
      </w:r>
      <w:bookmarkEnd w:id="366"/>
    </w:p>
    <w:bookmarkEnd w:id="367"/>
    <w:p w14:paraId="2346B149" w14:textId="06E0854E" w:rsidR="00F8465C" w:rsidRPr="00EE4664" w:rsidRDefault="00F8465C" w:rsidP="008F3E53">
      <w:pPr>
        <w:pStyle w:val="BodyText"/>
        <w:tabs>
          <w:tab w:val="left" w:pos="1350"/>
        </w:tabs>
        <w:spacing w:line="240" w:lineRule="auto"/>
        <w:ind w:right="245"/>
        <w:rPr>
          <w:spacing w:val="-2"/>
          <w:sz w:val="24"/>
        </w:rPr>
      </w:pPr>
      <w:r w:rsidRPr="00EE4664">
        <w:rPr>
          <w:spacing w:val="-2"/>
          <w:sz w:val="24"/>
        </w:rPr>
        <w:t>Rev. 0 App</w:t>
      </w:r>
      <w:r w:rsidR="00AD3E0C">
        <w:rPr>
          <w:spacing w:val="-2"/>
          <w:sz w:val="24"/>
        </w:rPr>
        <w:t>roved</w:t>
      </w:r>
      <w:r w:rsidRPr="00EE4664">
        <w:rPr>
          <w:spacing w:val="-2"/>
          <w:sz w:val="24"/>
        </w:rPr>
        <w:t>:</w:t>
      </w:r>
      <w:r w:rsidR="00787B11" w:rsidRPr="00EE4664">
        <w:rPr>
          <w:spacing w:val="-2"/>
          <w:sz w:val="24"/>
        </w:rPr>
        <w:tab/>
      </w:r>
      <w:r w:rsidR="00AD3E0C">
        <w:rPr>
          <w:spacing w:val="-2"/>
          <w:sz w:val="24"/>
        </w:rPr>
        <w:t>RC – xx/xx/2</w:t>
      </w:r>
      <w:r w:rsidR="008666DE">
        <w:rPr>
          <w:spacing w:val="-2"/>
          <w:sz w:val="24"/>
        </w:rPr>
        <w:t>5</w:t>
      </w:r>
      <w:r w:rsidRPr="00EE4664">
        <w:rPr>
          <w:spacing w:val="-2"/>
          <w:sz w:val="24"/>
        </w:rPr>
        <w:t xml:space="preserve">; NPC – </w:t>
      </w:r>
      <w:r w:rsidR="00AD3E0C">
        <w:rPr>
          <w:spacing w:val="-2"/>
          <w:sz w:val="24"/>
        </w:rPr>
        <w:t>xx/xx/2</w:t>
      </w:r>
      <w:r w:rsidR="008666DE">
        <w:rPr>
          <w:spacing w:val="-2"/>
          <w:sz w:val="24"/>
        </w:rPr>
        <w:t>5</w:t>
      </w:r>
      <w:r w:rsidRPr="00EE4664">
        <w:rPr>
          <w:spacing w:val="-2"/>
          <w:sz w:val="24"/>
        </w:rPr>
        <w:t xml:space="preserve">; ISO-NE – </w:t>
      </w:r>
      <w:r w:rsidR="00AD3E0C">
        <w:rPr>
          <w:spacing w:val="-2"/>
          <w:sz w:val="24"/>
        </w:rPr>
        <w:t>xx/xx/2</w:t>
      </w:r>
      <w:r w:rsidR="008666DE">
        <w:rPr>
          <w:spacing w:val="-2"/>
          <w:sz w:val="24"/>
        </w:rPr>
        <w:t>5</w:t>
      </w:r>
    </w:p>
    <w:p w14:paraId="7A486086" w14:textId="77777777" w:rsidR="00565355" w:rsidRDefault="00565355"/>
    <w:sectPr w:rsidR="00565355" w:rsidSect="00AD3E0C">
      <w:headerReference w:type="default" r:id="rId15"/>
      <w:footerReference w:type="default" r:id="rId16"/>
      <w:pgSz w:w="12240" w:h="15840"/>
      <w:pgMar w:top="1300" w:right="1300" w:bottom="940" w:left="1100" w:header="738"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C56F4" w14:textId="77777777" w:rsidR="003F78E8" w:rsidRDefault="003F78E8" w:rsidP="009D78A3">
      <w:pPr>
        <w:spacing w:after="0" w:line="240" w:lineRule="auto"/>
      </w:pPr>
      <w:r>
        <w:separator/>
      </w:r>
    </w:p>
  </w:endnote>
  <w:endnote w:type="continuationSeparator" w:id="0">
    <w:p w14:paraId="380C2740" w14:textId="77777777" w:rsidR="003F78E8" w:rsidRDefault="003F78E8" w:rsidP="009D78A3">
      <w:pPr>
        <w:spacing w:after="0" w:line="240" w:lineRule="auto"/>
      </w:pPr>
      <w:r>
        <w:continuationSeparator/>
      </w:r>
    </w:p>
  </w:endnote>
  <w:endnote w:type="continuationNotice" w:id="1">
    <w:p w14:paraId="5761D1E9" w14:textId="77777777" w:rsidR="003F78E8" w:rsidRDefault="003F78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B9AB" w14:textId="68D76A3B" w:rsidR="005C64CC" w:rsidRDefault="005C64CC" w:rsidP="0090748D">
    <w:pPr>
      <w:pStyle w:val="Footer"/>
    </w:pPr>
    <w:r>
      <w:tab/>
      <w:t>ISO-NE Public</w:t>
    </w:r>
    <w:r>
      <w:tab/>
    </w:r>
    <w:r>
      <w:fldChar w:fldCharType="begin"/>
    </w:r>
    <w:r>
      <w:instrText xml:space="preserve"> PAGE   \* MERGEFORMAT </w:instrText>
    </w:r>
    <w:r>
      <w:fldChar w:fldCharType="separate"/>
    </w:r>
    <w:r w:rsidR="008C56E5">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F71BB" w14:textId="77777777" w:rsidR="003F78E8" w:rsidRDefault="003F78E8" w:rsidP="009D78A3">
      <w:pPr>
        <w:spacing w:after="0" w:line="240" w:lineRule="auto"/>
      </w:pPr>
      <w:r>
        <w:separator/>
      </w:r>
    </w:p>
  </w:footnote>
  <w:footnote w:type="continuationSeparator" w:id="0">
    <w:p w14:paraId="6139DE54" w14:textId="77777777" w:rsidR="003F78E8" w:rsidRDefault="003F78E8" w:rsidP="009D78A3">
      <w:pPr>
        <w:spacing w:after="0" w:line="240" w:lineRule="auto"/>
      </w:pPr>
      <w:r>
        <w:continuationSeparator/>
      </w:r>
    </w:p>
  </w:footnote>
  <w:footnote w:type="continuationNotice" w:id="1">
    <w:p w14:paraId="6E2791E1" w14:textId="77777777" w:rsidR="003F78E8" w:rsidRDefault="003F78E8">
      <w:pPr>
        <w:spacing w:after="0" w:line="240" w:lineRule="auto"/>
      </w:pPr>
    </w:p>
  </w:footnote>
  <w:footnote w:id="2">
    <w:p w14:paraId="0E0E0B15" w14:textId="0FDC101F" w:rsidR="00C44C4C" w:rsidRDefault="00C44C4C" w:rsidP="00402E8B">
      <w:pPr>
        <w:pStyle w:val="FootnoteText"/>
      </w:pPr>
      <w:r>
        <w:rPr>
          <w:rStyle w:val="FootnoteReference"/>
        </w:rPr>
        <w:footnoteRef/>
      </w:r>
      <w:r>
        <w:t xml:space="preserve"> Same definitions as Table III-1 of the NERC GADS DRI.</w:t>
      </w:r>
    </w:p>
  </w:footnote>
  <w:footnote w:id="3">
    <w:p w14:paraId="3B717401" w14:textId="42052869" w:rsidR="007614F9" w:rsidRDefault="007614F9" w:rsidP="007614F9">
      <w:pPr>
        <w:pStyle w:val="FootnoteText"/>
      </w:pPr>
      <w:r>
        <w:rPr>
          <w:rStyle w:val="FootnoteReference"/>
        </w:rPr>
        <w:footnoteRef/>
      </w:r>
      <w:r>
        <w:t xml:space="preserve"> </w:t>
      </w:r>
      <w:r w:rsidR="0041430F">
        <w:t xml:space="preserve">See NERC GADS Wind Turbine Generation DRI Chapter 2 for definition of a wind </w:t>
      </w:r>
      <w:r w:rsidR="00A10D32">
        <w:t>“</w:t>
      </w:r>
      <w:r w:rsidR="0041430F">
        <w:t>plant</w:t>
      </w:r>
      <w:r>
        <w:t>.</w:t>
      </w:r>
      <w:r w:rsidR="00A10D32">
        <w:t>”</w:t>
      </w:r>
    </w:p>
  </w:footnote>
  <w:footnote w:id="4">
    <w:p w14:paraId="36446C71" w14:textId="298A7D2B" w:rsidR="0041430F" w:rsidRDefault="0041430F">
      <w:pPr>
        <w:pStyle w:val="FootnoteText"/>
      </w:pPr>
      <w:r>
        <w:rPr>
          <w:rStyle w:val="FootnoteReference"/>
        </w:rPr>
        <w:footnoteRef/>
      </w:r>
      <w:r>
        <w:t xml:space="preserve"> See NERC GADS Solar Generation DRI Chapter 2 for definition of a solar </w:t>
      </w:r>
      <w:r w:rsidR="00A10D32">
        <w:t>“</w:t>
      </w:r>
      <w:r>
        <w:t>plant.</w:t>
      </w:r>
      <w:r w:rsidR="00A10D32">
        <w:t>”</w:t>
      </w:r>
    </w:p>
  </w:footnote>
  <w:footnote w:id="5">
    <w:p w14:paraId="0FF48171" w14:textId="32B0DE29" w:rsidR="008666DE" w:rsidRDefault="008666DE" w:rsidP="008666DE">
      <w:pPr>
        <w:pStyle w:val="FootnoteText"/>
      </w:pPr>
      <w:r>
        <w:rPr>
          <w:rStyle w:val="FootnoteReference"/>
        </w:rPr>
        <w:footnoteRef/>
      </w:r>
      <w:r>
        <w:t xml:space="preserve"> NERC GADS DRI: </w:t>
      </w:r>
      <w:r>
        <w:tab/>
      </w:r>
      <w:hyperlink r:id="rId1" w:history="1">
        <w:r w:rsidRPr="00346678">
          <w:rPr>
            <w:rStyle w:val="Hyperlink"/>
          </w:rPr>
          <w:t>https://www.nerc.com/pa/RAPA/gads/Pages/Data%20Reporting%20Instructions.aspx</w:t>
        </w:r>
      </w:hyperlink>
      <w:r>
        <w:t xml:space="preserve"> </w:t>
      </w:r>
    </w:p>
  </w:footnote>
  <w:footnote w:id="6">
    <w:p w14:paraId="17E34BF3" w14:textId="52EA9EA5" w:rsidR="00FE6DC0" w:rsidRDefault="00FE6DC0">
      <w:pPr>
        <w:pStyle w:val="FootnoteText"/>
      </w:pPr>
      <w:r>
        <w:rPr>
          <w:rStyle w:val="FootnoteReference"/>
        </w:rPr>
        <w:footnoteRef/>
      </w:r>
      <w:r>
        <w:t xml:space="preserve"> </w:t>
      </w:r>
      <w:r w:rsidR="0096150E">
        <w:t xml:space="preserve">For </w:t>
      </w:r>
      <w:r w:rsidR="009E7931">
        <w:t>GADS</w:t>
      </w:r>
      <w:r w:rsidR="0096150E">
        <w:t xml:space="preserve"> purposes</w:t>
      </w:r>
      <w:r w:rsidR="00D26A33">
        <w:t xml:space="preserve">, a </w:t>
      </w:r>
      <w:r w:rsidR="00804EF9">
        <w:t xml:space="preserve">wind </w:t>
      </w:r>
      <w:r w:rsidR="00D26A33">
        <w:t xml:space="preserve">plant is defined as </w:t>
      </w:r>
      <w:r w:rsidR="00D26A33" w:rsidRPr="00D26A33">
        <w:t>a collection of wind turbine groups at a single physical location managed by a single manager and operating out of a common Operations and Management building.</w:t>
      </w:r>
      <w:r w:rsidR="009534B6">
        <w:t xml:space="preserve"> See Chapter 2 of the NERC GADS Wind DRI for more details.</w:t>
      </w:r>
    </w:p>
  </w:footnote>
  <w:footnote w:id="7">
    <w:p w14:paraId="7430FAF8" w14:textId="43C79327" w:rsidR="00270228" w:rsidRDefault="00270228" w:rsidP="00270228">
      <w:pPr>
        <w:pStyle w:val="FootnoteText"/>
      </w:pPr>
      <w:r>
        <w:rPr>
          <w:rStyle w:val="FootnoteReference"/>
        </w:rPr>
        <w:footnoteRef/>
      </w:r>
      <w:r>
        <w:t xml:space="preserve"> NERC GADS </w:t>
      </w:r>
      <w:r w:rsidR="00147A2E">
        <w:t xml:space="preserve">Wind </w:t>
      </w:r>
      <w:r>
        <w:t xml:space="preserve">DRI: </w:t>
      </w:r>
      <w:hyperlink r:id="rId2" w:history="1">
        <w:r w:rsidR="00147A2E" w:rsidRPr="006B27B4">
          <w:rPr>
            <w:rStyle w:val="Hyperlink"/>
          </w:rPr>
          <w:t>https://www.nerc.com/pa/RAPA/gads/Pages/GADS-Wind-DRI.aspx</w:t>
        </w:r>
      </w:hyperlink>
      <w:r w:rsidR="00147A2E">
        <w:t xml:space="preserve"> </w:t>
      </w:r>
      <w:r>
        <w:t xml:space="preserve"> </w:t>
      </w:r>
    </w:p>
  </w:footnote>
  <w:footnote w:id="8">
    <w:p w14:paraId="6B563C10" w14:textId="22981666" w:rsidR="0052339B" w:rsidRDefault="0052339B">
      <w:pPr>
        <w:pStyle w:val="FootnoteText"/>
      </w:pPr>
      <w:r>
        <w:rPr>
          <w:rStyle w:val="FootnoteReference"/>
        </w:rPr>
        <w:footnoteRef/>
      </w:r>
      <w:r>
        <w:t xml:space="preserve"> See the NERC GADS Wind DRI for more details on the use of plant total installed capacity.</w:t>
      </w:r>
    </w:p>
  </w:footnote>
  <w:footnote w:id="9">
    <w:p w14:paraId="6AC27176" w14:textId="768232CB" w:rsidR="0052339B" w:rsidRDefault="0052339B">
      <w:pPr>
        <w:pStyle w:val="FootnoteText"/>
      </w:pPr>
      <w:r>
        <w:rPr>
          <w:rStyle w:val="FootnoteReference"/>
        </w:rPr>
        <w:footnoteRef/>
      </w:r>
      <w:r>
        <w:t xml:space="preserve"> See Schedule 22 of the ISO-NE Open Access Transmission Tariff (OATT) for the definition of N</w:t>
      </w:r>
      <w:del w:id="192" w:author="Author">
        <w:r w:rsidDel="00FB3431">
          <w:delText xml:space="preserve">etwork </w:delText>
        </w:r>
      </w:del>
      <w:r>
        <w:t>R</w:t>
      </w:r>
      <w:del w:id="193" w:author="Author">
        <w:r w:rsidDel="00FB3431">
          <w:delText>esource</w:delText>
        </w:r>
      </w:del>
      <w:r>
        <w:t xml:space="preserve"> Capability.</w:t>
      </w:r>
    </w:p>
  </w:footnote>
  <w:footnote w:id="10">
    <w:p w14:paraId="4B2AEF2A" w14:textId="150BF513" w:rsidR="00B75D01" w:rsidRDefault="00B75D01">
      <w:pPr>
        <w:pStyle w:val="FootnoteText"/>
      </w:pPr>
      <w:ins w:id="195" w:author="Author">
        <w:r>
          <w:rPr>
            <w:rStyle w:val="FootnoteReference"/>
          </w:rPr>
          <w:footnoteRef/>
        </w:r>
        <w:r>
          <w:t xml:space="preserve"> See OP-14 Appendix F for the definition of a wind plant’s </w:t>
        </w:r>
        <w:r w:rsidR="00FB3431">
          <w:t>RTHOL</w:t>
        </w:r>
        <w:r>
          <w:t>.</w:t>
        </w:r>
      </w:ins>
    </w:p>
  </w:footnote>
  <w:footnote w:id="11">
    <w:p w14:paraId="5B488DC8" w14:textId="2237220E" w:rsidR="00FE6DC0" w:rsidRDefault="00FE6DC0">
      <w:pPr>
        <w:pStyle w:val="FootnoteText"/>
      </w:pPr>
      <w:r>
        <w:rPr>
          <w:rStyle w:val="FootnoteReference"/>
        </w:rPr>
        <w:footnoteRef/>
      </w:r>
      <w:r>
        <w:t xml:space="preserve"> </w:t>
      </w:r>
      <w:r w:rsidR="00804EF9">
        <w:t xml:space="preserve">For </w:t>
      </w:r>
      <w:r w:rsidR="009E7931">
        <w:t>GADS</w:t>
      </w:r>
      <w:r w:rsidR="00804EF9">
        <w:t xml:space="preserve"> purposes, a solar </w:t>
      </w:r>
      <w:del w:id="264" w:author="Author">
        <w:r w:rsidR="00A56616" w:rsidDel="00DA464F">
          <w:delText>a</w:delText>
        </w:r>
        <w:r w:rsidR="00A56616" w:rsidRPr="00A56616" w:rsidDel="00DA464F">
          <w:delText xml:space="preserve"> </w:delText>
        </w:r>
      </w:del>
      <w:r w:rsidR="00A56616" w:rsidRPr="00A56616">
        <w:t>plant is defined as a collection of inverter groups at a single physical location managed by a single manager and operating out of a common Operations and Management building</w:t>
      </w:r>
      <w:r w:rsidR="00804EF9" w:rsidRPr="00D26A33">
        <w:t>.</w:t>
      </w:r>
      <w:r w:rsidR="00804EF9">
        <w:t xml:space="preserve"> See Chapter 2 of the NERC GADS </w:t>
      </w:r>
      <w:r w:rsidR="00A56616">
        <w:t>Solar</w:t>
      </w:r>
      <w:r w:rsidR="00804EF9">
        <w:t xml:space="preserve"> DRI for more details.</w:t>
      </w:r>
    </w:p>
  </w:footnote>
  <w:footnote w:id="12">
    <w:p w14:paraId="61C948D3" w14:textId="2E16DD61" w:rsidR="00147A2E" w:rsidRDefault="00147A2E" w:rsidP="00147A2E">
      <w:pPr>
        <w:pStyle w:val="FootnoteText"/>
      </w:pPr>
      <w:r>
        <w:rPr>
          <w:rStyle w:val="FootnoteReference"/>
        </w:rPr>
        <w:footnoteRef/>
      </w:r>
      <w:r>
        <w:t xml:space="preserve"> NERC GADS Solar DRI: </w:t>
      </w:r>
      <w:hyperlink r:id="rId3" w:history="1">
        <w:r w:rsidRPr="006B27B4">
          <w:rPr>
            <w:rStyle w:val="Hyperlink"/>
          </w:rPr>
          <w:t>https://www.nerc.com/pa/RAPA/gads/Pages/GADS-Solar-DRI.aspx</w:t>
        </w:r>
      </w:hyperlink>
    </w:p>
  </w:footnote>
  <w:footnote w:id="13">
    <w:p w14:paraId="0B825522" w14:textId="0D1AAE2D" w:rsidR="0052339B" w:rsidRDefault="0052339B">
      <w:pPr>
        <w:pStyle w:val="FootnoteText"/>
      </w:pPr>
      <w:r>
        <w:rPr>
          <w:rStyle w:val="FootnoteReference"/>
        </w:rPr>
        <w:footnoteRef/>
      </w:r>
      <w:r>
        <w:t xml:space="preserve"> See the NERC GADS Solar DRI for more details on the use of plant total installed capacity.</w:t>
      </w:r>
    </w:p>
  </w:footnote>
  <w:footnote w:id="14">
    <w:p w14:paraId="663A297B" w14:textId="0F956918" w:rsidR="0052339B" w:rsidRDefault="0052339B">
      <w:pPr>
        <w:pStyle w:val="FootnoteText"/>
      </w:pPr>
      <w:r>
        <w:rPr>
          <w:rStyle w:val="FootnoteReference"/>
        </w:rPr>
        <w:footnoteRef/>
      </w:r>
      <w:r>
        <w:t xml:space="preserve"> See Schedule 22 of the ISO-NE Open Access Transmission Tariff (OATT) for the definition of N</w:t>
      </w:r>
      <w:del w:id="295" w:author="Author">
        <w:r w:rsidDel="00FB3431">
          <w:delText xml:space="preserve">etwork </w:delText>
        </w:r>
      </w:del>
      <w:r>
        <w:t>R</w:t>
      </w:r>
      <w:del w:id="296" w:author="Author">
        <w:r w:rsidDel="00FB3431">
          <w:delText>esource</w:delText>
        </w:r>
      </w:del>
      <w:r>
        <w:t xml:space="preserve"> Capability.</w:t>
      </w:r>
    </w:p>
  </w:footnote>
  <w:footnote w:id="15">
    <w:p w14:paraId="7B76CE06" w14:textId="625FB8DE" w:rsidR="00F37C2A" w:rsidRDefault="00F37C2A" w:rsidP="00F37C2A">
      <w:pPr>
        <w:pStyle w:val="FootnoteText"/>
        <w:rPr>
          <w:ins w:id="298" w:author="Author"/>
        </w:rPr>
      </w:pPr>
      <w:ins w:id="299" w:author="Author">
        <w:r>
          <w:rPr>
            <w:rStyle w:val="FootnoteReference"/>
          </w:rPr>
          <w:footnoteRef/>
        </w:r>
        <w:r>
          <w:t xml:space="preserve"> See OP-14 Appendix H for the definition of a solar plant’s </w:t>
        </w:r>
        <w:r w:rsidR="00FB3431">
          <w:t>RTHOL</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7AA4" w14:textId="0509680B" w:rsidR="005C64CC" w:rsidRPr="009D78A3" w:rsidRDefault="0010672A" w:rsidP="00450A5D">
    <w:pPr>
      <w:pStyle w:val="Header"/>
      <w:tabs>
        <w:tab w:val="clear" w:pos="4680"/>
        <w:tab w:val="clear" w:pos="9360"/>
        <w:tab w:val="right" w:pos="9810"/>
      </w:tabs>
      <w:rPr>
        <w:sz w:val="24"/>
      </w:rPr>
    </w:pPr>
    <w:sdt>
      <w:sdtPr>
        <w:rPr>
          <w:sz w:val="24"/>
        </w:rPr>
        <w:id w:val="1229728634"/>
        <w:docPartObj>
          <w:docPartGallery w:val="Watermarks"/>
          <w:docPartUnique/>
        </w:docPartObj>
      </w:sdtPr>
      <w:sdtEndPr/>
      <w:sdtContent>
        <w:r>
          <w:rPr>
            <w:noProof/>
            <w:sz w:val="24"/>
          </w:rPr>
          <w:pict w14:anchorId="067C0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64CC" w:rsidRPr="009D78A3">
      <w:rPr>
        <w:sz w:val="24"/>
      </w:rPr>
      <w:t>ISO New England Planning Procedure</w:t>
    </w:r>
    <w:r w:rsidR="005C64CC" w:rsidRPr="009D78A3">
      <w:rPr>
        <w:sz w:val="24"/>
      </w:rPr>
      <w:tab/>
    </w:r>
    <w:r w:rsidR="2EB05748" w:rsidRPr="2EB05748">
      <w:rPr>
        <w:sz w:val="24"/>
        <w:szCs w:val="24"/>
      </w:rPr>
      <w:t xml:space="preserve"> </w:t>
    </w:r>
    <w:r w:rsidR="005C64CC" w:rsidRPr="009D78A3">
      <w:rPr>
        <w:sz w:val="24"/>
      </w:rPr>
      <w:t>PP</w:t>
    </w:r>
    <w:r w:rsidR="005C64CC">
      <w:rPr>
        <w:sz w:val="24"/>
      </w:rPr>
      <w:t>14</w:t>
    </w:r>
    <w:r w:rsidR="005C64CC" w:rsidRPr="009D78A3">
      <w:rPr>
        <w:sz w:val="24"/>
      </w:rPr>
      <w:t xml:space="preserve"> </w:t>
    </w:r>
    <w:r w:rsidR="005C64CC">
      <w:rPr>
        <w:sz w:val="24"/>
      </w:rPr>
      <w:t>Data Collection for GADS</w:t>
    </w:r>
  </w:p>
  <w:p w14:paraId="209BE542" w14:textId="658DCF52" w:rsidR="005C64CC" w:rsidRPr="009D78A3" w:rsidRDefault="005C64CC" w:rsidP="00450A5D">
    <w:pPr>
      <w:pStyle w:val="Header"/>
      <w:pBdr>
        <w:bottom w:val="single" w:sz="4" w:space="1" w:color="auto"/>
      </w:pBdr>
      <w:tabs>
        <w:tab w:val="clear" w:pos="4680"/>
        <w:tab w:val="clear" w:pos="9360"/>
        <w:tab w:val="right" w:pos="9810"/>
      </w:tabs>
      <w:rPr>
        <w:sz w:val="24"/>
      </w:rPr>
    </w:pPr>
    <w:r w:rsidRPr="009D78A3">
      <w:rPr>
        <w:sz w:val="24"/>
      </w:rPr>
      <w:tab/>
    </w:r>
    <w:r>
      <w:rPr>
        <w:sz w:val="24"/>
      </w:rPr>
      <w:t>Event and Performance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6CA"/>
    <w:multiLevelType w:val="hybridMultilevel"/>
    <w:tmpl w:val="9DE01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17D86"/>
    <w:multiLevelType w:val="hybridMultilevel"/>
    <w:tmpl w:val="B7A6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8546F"/>
    <w:multiLevelType w:val="hybridMultilevel"/>
    <w:tmpl w:val="5374E0C0"/>
    <w:lvl w:ilvl="0" w:tplc="37BCA90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BD2972"/>
    <w:multiLevelType w:val="hybridMultilevel"/>
    <w:tmpl w:val="7C48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6120F"/>
    <w:multiLevelType w:val="hybridMultilevel"/>
    <w:tmpl w:val="E8640592"/>
    <w:lvl w:ilvl="0" w:tplc="8894338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7901D0"/>
    <w:multiLevelType w:val="hybridMultilevel"/>
    <w:tmpl w:val="5478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516E7"/>
    <w:multiLevelType w:val="hybridMultilevel"/>
    <w:tmpl w:val="B6824AE2"/>
    <w:lvl w:ilvl="0" w:tplc="21643AF8">
      <w:start w:val="1"/>
      <w:numFmt w:val="bullet"/>
      <w:lvlText w:val="•"/>
      <w:lvlJc w:val="left"/>
      <w:pPr>
        <w:tabs>
          <w:tab w:val="num" w:pos="720"/>
        </w:tabs>
        <w:ind w:left="720" w:hanging="360"/>
      </w:pPr>
      <w:rPr>
        <w:rFonts w:ascii="Arial" w:hAnsi="Arial" w:hint="default"/>
      </w:rPr>
    </w:lvl>
    <w:lvl w:ilvl="1" w:tplc="894C9258" w:tentative="1">
      <w:start w:val="1"/>
      <w:numFmt w:val="bullet"/>
      <w:lvlText w:val="•"/>
      <w:lvlJc w:val="left"/>
      <w:pPr>
        <w:tabs>
          <w:tab w:val="num" w:pos="1440"/>
        </w:tabs>
        <w:ind w:left="1440" w:hanging="360"/>
      </w:pPr>
      <w:rPr>
        <w:rFonts w:ascii="Arial" w:hAnsi="Arial" w:hint="default"/>
      </w:rPr>
    </w:lvl>
    <w:lvl w:ilvl="2" w:tplc="A47A5BC0" w:tentative="1">
      <w:start w:val="1"/>
      <w:numFmt w:val="bullet"/>
      <w:lvlText w:val="•"/>
      <w:lvlJc w:val="left"/>
      <w:pPr>
        <w:tabs>
          <w:tab w:val="num" w:pos="2160"/>
        </w:tabs>
        <w:ind w:left="2160" w:hanging="360"/>
      </w:pPr>
      <w:rPr>
        <w:rFonts w:ascii="Arial" w:hAnsi="Arial" w:hint="default"/>
      </w:rPr>
    </w:lvl>
    <w:lvl w:ilvl="3" w:tplc="435ECB7A" w:tentative="1">
      <w:start w:val="1"/>
      <w:numFmt w:val="bullet"/>
      <w:lvlText w:val="•"/>
      <w:lvlJc w:val="left"/>
      <w:pPr>
        <w:tabs>
          <w:tab w:val="num" w:pos="2880"/>
        </w:tabs>
        <w:ind w:left="2880" w:hanging="360"/>
      </w:pPr>
      <w:rPr>
        <w:rFonts w:ascii="Arial" w:hAnsi="Arial" w:hint="default"/>
      </w:rPr>
    </w:lvl>
    <w:lvl w:ilvl="4" w:tplc="A594B45E" w:tentative="1">
      <w:start w:val="1"/>
      <w:numFmt w:val="bullet"/>
      <w:lvlText w:val="•"/>
      <w:lvlJc w:val="left"/>
      <w:pPr>
        <w:tabs>
          <w:tab w:val="num" w:pos="3600"/>
        </w:tabs>
        <w:ind w:left="3600" w:hanging="360"/>
      </w:pPr>
      <w:rPr>
        <w:rFonts w:ascii="Arial" w:hAnsi="Arial" w:hint="default"/>
      </w:rPr>
    </w:lvl>
    <w:lvl w:ilvl="5" w:tplc="E96454E8" w:tentative="1">
      <w:start w:val="1"/>
      <w:numFmt w:val="bullet"/>
      <w:lvlText w:val="•"/>
      <w:lvlJc w:val="left"/>
      <w:pPr>
        <w:tabs>
          <w:tab w:val="num" w:pos="4320"/>
        </w:tabs>
        <w:ind w:left="4320" w:hanging="360"/>
      </w:pPr>
      <w:rPr>
        <w:rFonts w:ascii="Arial" w:hAnsi="Arial" w:hint="default"/>
      </w:rPr>
    </w:lvl>
    <w:lvl w:ilvl="6" w:tplc="C0621C12" w:tentative="1">
      <w:start w:val="1"/>
      <w:numFmt w:val="bullet"/>
      <w:lvlText w:val="•"/>
      <w:lvlJc w:val="left"/>
      <w:pPr>
        <w:tabs>
          <w:tab w:val="num" w:pos="5040"/>
        </w:tabs>
        <w:ind w:left="5040" w:hanging="360"/>
      </w:pPr>
      <w:rPr>
        <w:rFonts w:ascii="Arial" w:hAnsi="Arial" w:hint="default"/>
      </w:rPr>
    </w:lvl>
    <w:lvl w:ilvl="7" w:tplc="272E808E" w:tentative="1">
      <w:start w:val="1"/>
      <w:numFmt w:val="bullet"/>
      <w:lvlText w:val="•"/>
      <w:lvlJc w:val="left"/>
      <w:pPr>
        <w:tabs>
          <w:tab w:val="num" w:pos="5760"/>
        </w:tabs>
        <w:ind w:left="5760" w:hanging="360"/>
      </w:pPr>
      <w:rPr>
        <w:rFonts w:ascii="Arial" w:hAnsi="Arial" w:hint="default"/>
      </w:rPr>
    </w:lvl>
    <w:lvl w:ilvl="8" w:tplc="379232E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CA83DBB"/>
    <w:multiLevelType w:val="hybridMultilevel"/>
    <w:tmpl w:val="34180026"/>
    <w:lvl w:ilvl="0" w:tplc="F358278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1ED663D"/>
    <w:multiLevelType w:val="hybridMultilevel"/>
    <w:tmpl w:val="5B7AD3EC"/>
    <w:lvl w:ilvl="0" w:tplc="2E7A5E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8F40CBF"/>
    <w:multiLevelType w:val="multilevel"/>
    <w:tmpl w:val="08C49984"/>
    <w:lvl w:ilvl="0">
      <w:start w:val="1"/>
      <w:numFmt w:val="decimal"/>
      <w:pStyle w:val="Heading1"/>
      <w:lvlText w:val="%1.0"/>
      <w:lvlJc w:val="left"/>
      <w:pPr>
        <w:tabs>
          <w:tab w:val="num" w:pos="6390"/>
        </w:tabs>
        <w:ind w:left="653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10" w15:restartNumberingAfterBreak="0">
    <w:nsid w:val="4E0D1D95"/>
    <w:multiLevelType w:val="hybridMultilevel"/>
    <w:tmpl w:val="8E827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4A65D5"/>
    <w:multiLevelType w:val="hybridMultilevel"/>
    <w:tmpl w:val="A69E6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4E6A"/>
    <w:multiLevelType w:val="hybridMultilevel"/>
    <w:tmpl w:val="145C87E0"/>
    <w:lvl w:ilvl="0" w:tplc="1DDE1B72">
      <w:start w:val="1"/>
      <w:numFmt w:val="bullet"/>
      <w:lvlText w:val="•"/>
      <w:lvlJc w:val="left"/>
      <w:pPr>
        <w:tabs>
          <w:tab w:val="num" w:pos="720"/>
        </w:tabs>
        <w:ind w:left="720" w:hanging="360"/>
      </w:pPr>
      <w:rPr>
        <w:rFonts w:ascii="Arial" w:hAnsi="Arial" w:hint="default"/>
      </w:rPr>
    </w:lvl>
    <w:lvl w:ilvl="1" w:tplc="3EF4844E" w:tentative="1">
      <w:start w:val="1"/>
      <w:numFmt w:val="bullet"/>
      <w:lvlText w:val="•"/>
      <w:lvlJc w:val="left"/>
      <w:pPr>
        <w:tabs>
          <w:tab w:val="num" w:pos="1440"/>
        </w:tabs>
        <w:ind w:left="1440" w:hanging="360"/>
      </w:pPr>
      <w:rPr>
        <w:rFonts w:ascii="Arial" w:hAnsi="Arial" w:hint="default"/>
      </w:rPr>
    </w:lvl>
    <w:lvl w:ilvl="2" w:tplc="3FC25FBC" w:tentative="1">
      <w:start w:val="1"/>
      <w:numFmt w:val="bullet"/>
      <w:lvlText w:val="•"/>
      <w:lvlJc w:val="left"/>
      <w:pPr>
        <w:tabs>
          <w:tab w:val="num" w:pos="2160"/>
        </w:tabs>
        <w:ind w:left="2160" w:hanging="360"/>
      </w:pPr>
      <w:rPr>
        <w:rFonts w:ascii="Arial" w:hAnsi="Arial" w:hint="default"/>
      </w:rPr>
    </w:lvl>
    <w:lvl w:ilvl="3" w:tplc="1F6AA390" w:tentative="1">
      <w:start w:val="1"/>
      <w:numFmt w:val="bullet"/>
      <w:lvlText w:val="•"/>
      <w:lvlJc w:val="left"/>
      <w:pPr>
        <w:tabs>
          <w:tab w:val="num" w:pos="2880"/>
        </w:tabs>
        <w:ind w:left="2880" w:hanging="360"/>
      </w:pPr>
      <w:rPr>
        <w:rFonts w:ascii="Arial" w:hAnsi="Arial" w:hint="default"/>
      </w:rPr>
    </w:lvl>
    <w:lvl w:ilvl="4" w:tplc="61882D66" w:tentative="1">
      <w:start w:val="1"/>
      <w:numFmt w:val="bullet"/>
      <w:lvlText w:val="•"/>
      <w:lvlJc w:val="left"/>
      <w:pPr>
        <w:tabs>
          <w:tab w:val="num" w:pos="3600"/>
        </w:tabs>
        <w:ind w:left="3600" w:hanging="360"/>
      </w:pPr>
      <w:rPr>
        <w:rFonts w:ascii="Arial" w:hAnsi="Arial" w:hint="default"/>
      </w:rPr>
    </w:lvl>
    <w:lvl w:ilvl="5" w:tplc="207C906E" w:tentative="1">
      <w:start w:val="1"/>
      <w:numFmt w:val="bullet"/>
      <w:lvlText w:val="•"/>
      <w:lvlJc w:val="left"/>
      <w:pPr>
        <w:tabs>
          <w:tab w:val="num" w:pos="4320"/>
        </w:tabs>
        <w:ind w:left="4320" w:hanging="360"/>
      </w:pPr>
      <w:rPr>
        <w:rFonts w:ascii="Arial" w:hAnsi="Arial" w:hint="default"/>
      </w:rPr>
    </w:lvl>
    <w:lvl w:ilvl="6" w:tplc="75DC09CC" w:tentative="1">
      <w:start w:val="1"/>
      <w:numFmt w:val="bullet"/>
      <w:lvlText w:val="•"/>
      <w:lvlJc w:val="left"/>
      <w:pPr>
        <w:tabs>
          <w:tab w:val="num" w:pos="5040"/>
        </w:tabs>
        <w:ind w:left="5040" w:hanging="360"/>
      </w:pPr>
      <w:rPr>
        <w:rFonts w:ascii="Arial" w:hAnsi="Arial" w:hint="default"/>
      </w:rPr>
    </w:lvl>
    <w:lvl w:ilvl="7" w:tplc="3CA4C244" w:tentative="1">
      <w:start w:val="1"/>
      <w:numFmt w:val="bullet"/>
      <w:lvlText w:val="•"/>
      <w:lvlJc w:val="left"/>
      <w:pPr>
        <w:tabs>
          <w:tab w:val="num" w:pos="5760"/>
        </w:tabs>
        <w:ind w:left="5760" w:hanging="360"/>
      </w:pPr>
      <w:rPr>
        <w:rFonts w:ascii="Arial" w:hAnsi="Arial" w:hint="default"/>
      </w:rPr>
    </w:lvl>
    <w:lvl w:ilvl="8" w:tplc="5AF4B11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5B0A36"/>
    <w:multiLevelType w:val="hybridMultilevel"/>
    <w:tmpl w:val="8976FAEE"/>
    <w:lvl w:ilvl="0" w:tplc="083EA95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87F2ADB"/>
    <w:multiLevelType w:val="hybridMultilevel"/>
    <w:tmpl w:val="874A8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03485"/>
    <w:multiLevelType w:val="hybridMultilevel"/>
    <w:tmpl w:val="8E827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7693CC2"/>
    <w:multiLevelType w:val="hybridMultilevel"/>
    <w:tmpl w:val="1FA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727222"/>
    <w:multiLevelType w:val="hybridMultilevel"/>
    <w:tmpl w:val="CA76992C"/>
    <w:lvl w:ilvl="0" w:tplc="C3F8809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8E70729"/>
    <w:multiLevelType w:val="multilevel"/>
    <w:tmpl w:val="BEBCA8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DD77AF3"/>
    <w:multiLevelType w:val="hybridMultilevel"/>
    <w:tmpl w:val="8E827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8348802">
    <w:abstractNumId w:val="9"/>
  </w:num>
  <w:num w:numId="2" w16cid:durableId="2101834091">
    <w:abstractNumId w:val="3"/>
  </w:num>
  <w:num w:numId="3" w16cid:durableId="650599446">
    <w:abstractNumId w:val="0"/>
  </w:num>
  <w:num w:numId="4" w16cid:durableId="642198464">
    <w:abstractNumId w:val="16"/>
  </w:num>
  <w:num w:numId="5" w16cid:durableId="1617641515">
    <w:abstractNumId w:val="11"/>
  </w:num>
  <w:num w:numId="6" w16cid:durableId="1466511484">
    <w:abstractNumId w:val="19"/>
  </w:num>
  <w:num w:numId="7" w16cid:durableId="1488352297">
    <w:abstractNumId w:val="6"/>
  </w:num>
  <w:num w:numId="8" w16cid:durableId="787509294">
    <w:abstractNumId w:val="12"/>
  </w:num>
  <w:num w:numId="9" w16cid:durableId="1766997819">
    <w:abstractNumId w:val="18"/>
  </w:num>
  <w:num w:numId="10" w16cid:durableId="3270266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27016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7398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36237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7579876">
    <w:abstractNumId w:val="5"/>
  </w:num>
  <w:num w:numId="15" w16cid:durableId="1227567304">
    <w:abstractNumId w:val="1"/>
  </w:num>
  <w:num w:numId="16" w16cid:durableId="404184883">
    <w:abstractNumId w:val="10"/>
  </w:num>
  <w:num w:numId="17" w16cid:durableId="481046846">
    <w:abstractNumId w:val="15"/>
  </w:num>
  <w:num w:numId="18" w16cid:durableId="471407456">
    <w:abstractNumId w:val="14"/>
  </w:num>
  <w:num w:numId="19" w16cid:durableId="135344235">
    <w:abstractNumId w:val="8"/>
  </w:num>
  <w:num w:numId="20" w16cid:durableId="1511022740">
    <w:abstractNumId w:val="17"/>
  </w:num>
  <w:num w:numId="21" w16cid:durableId="1899853799">
    <w:abstractNumId w:val="2"/>
  </w:num>
  <w:num w:numId="22" w16cid:durableId="1535387878">
    <w:abstractNumId w:val="13"/>
  </w:num>
  <w:num w:numId="23" w16cid:durableId="1561592485">
    <w:abstractNumId w:val="7"/>
  </w:num>
  <w:num w:numId="24" w16cid:durableId="197829395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5"/>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8A3"/>
    <w:rsid w:val="00001D34"/>
    <w:rsid w:val="00002572"/>
    <w:rsid w:val="00004319"/>
    <w:rsid w:val="000050A8"/>
    <w:rsid w:val="0001238E"/>
    <w:rsid w:val="00013335"/>
    <w:rsid w:val="00016B22"/>
    <w:rsid w:val="00017C99"/>
    <w:rsid w:val="00017D4F"/>
    <w:rsid w:val="0002349F"/>
    <w:rsid w:val="000239AB"/>
    <w:rsid w:val="00024536"/>
    <w:rsid w:val="0002547E"/>
    <w:rsid w:val="00030C48"/>
    <w:rsid w:val="00030DFE"/>
    <w:rsid w:val="000320F9"/>
    <w:rsid w:val="00032D40"/>
    <w:rsid w:val="00033166"/>
    <w:rsid w:val="00036039"/>
    <w:rsid w:val="000366EE"/>
    <w:rsid w:val="00036853"/>
    <w:rsid w:val="00037AD5"/>
    <w:rsid w:val="00040528"/>
    <w:rsid w:val="00040B9C"/>
    <w:rsid w:val="00041F49"/>
    <w:rsid w:val="00041FFD"/>
    <w:rsid w:val="000423FA"/>
    <w:rsid w:val="0004262B"/>
    <w:rsid w:val="00043095"/>
    <w:rsid w:val="000439CB"/>
    <w:rsid w:val="0004659B"/>
    <w:rsid w:val="0004756E"/>
    <w:rsid w:val="00050C9C"/>
    <w:rsid w:val="00055DE9"/>
    <w:rsid w:val="0005620D"/>
    <w:rsid w:val="00057696"/>
    <w:rsid w:val="00060C97"/>
    <w:rsid w:val="000613DE"/>
    <w:rsid w:val="00062A74"/>
    <w:rsid w:val="0006486A"/>
    <w:rsid w:val="000650E5"/>
    <w:rsid w:val="00070484"/>
    <w:rsid w:val="00071734"/>
    <w:rsid w:val="00072104"/>
    <w:rsid w:val="000725EF"/>
    <w:rsid w:val="00072F86"/>
    <w:rsid w:val="000756F3"/>
    <w:rsid w:val="00075A30"/>
    <w:rsid w:val="00076FE8"/>
    <w:rsid w:val="00077334"/>
    <w:rsid w:val="0008001A"/>
    <w:rsid w:val="0008242B"/>
    <w:rsid w:val="00084BA5"/>
    <w:rsid w:val="000862E8"/>
    <w:rsid w:val="00086406"/>
    <w:rsid w:val="00086F6A"/>
    <w:rsid w:val="00092046"/>
    <w:rsid w:val="00093429"/>
    <w:rsid w:val="00095A06"/>
    <w:rsid w:val="00095D29"/>
    <w:rsid w:val="00097493"/>
    <w:rsid w:val="0009792B"/>
    <w:rsid w:val="00097A93"/>
    <w:rsid w:val="000A09DE"/>
    <w:rsid w:val="000A0ADC"/>
    <w:rsid w:val="000A1A35"/>
    <w:rsid w:val="000A4790"/>
    <w:rsid w:val="000A4A8F"/>
    <w:rsid w:val="000A6241"/>
    <w:rsid w:val="000A6ABC"/>
    <w:rsid w:val="000B3472"/>
    <w:rsid w:val="000B3BFA"/>
    <w:rsid w:val="000B584A"/>
    <w:rsid w:val="000B5FDC"/>
    <w:rsid w:val="000B67C6"/>
    <w:rsid w:val="000C0E0D"/>
    <w:rsid w:val="000C1D9D"/>
    <w:rsid w:val="000C23FD"/>
    <w:rsid w:val="000C4DE2"/>
    <w:rsid w:val="000C4DF7"/>
    <w:rsid w:val="000C541E"/>
    <w:rsid w:val="000C634B"/>
    <w:rsid w:val="000C70E5"/>
    <w:rsid w:val="000D1394"/>
    <w:rsid w:val="000D215D"/>
    <w:rsid w:val="000D34AA"/>
    <w:rsid w:val="000D5B97"/>
    <w:rsid w:val="000D5DDA"/>
    <w:rsid w:val="000D671F"/>
    <w:rsid w:val="000D7BFE"/>
    <w:rsid w:val="000D7DE4"/>
    <w:rsid w:val="000E268C"/>
    <w:rsid w:val="000E3A57"/>
    <w:rsid w:val="000F0F13"/>
    <w:rsid w:val="000F220C"/>
    <w:rsid w:val="000F35F9"/>
    <w:rsid w:val="000F3D0A"/>
    <w:rsid w:val="000F4934"/>
    <w:rsid w:val="000F52EA"/>
    <w:rsid w:val="000F6475"/>
    <w:rsid w:val="000F719E"/>
    <w:rsid w:val="00102824"/>
    <w:rsid w:val="001043BA"/>
    <w:rsid w:val="00104CAB"/>
    <w:rsid w:val="001054DB"/>
    <w:rsid w:val="001061B6"/>
    <w:rsid w:val="0010672A"/>
    <w:rsid w:val="00106B22"/>
    <w:rsid w:val="00107F27"/>
    <w:rsid w:val="00107F65"/>
    <w:rsid w:val="00111815"/>
    <w:rsid w:val="0011272D"/>
    <w:rsid w:val="00116917"/>
    <w:rsid w:val="0012214A"/>
    <w:rsid w:val="00123E7C"/>
    <w:rsid w:val="00125E7A"/>
    <w:rsid w:val="00126F13"/>
    <w:rsid w:val="001276FC"/>
    <w:rsid w:val="00132172"/>
    <w:rsid w:val="00132213"/>
    <w:rsid w:val="00132F61"/>
    <w:rsid w:val="00133792"/>
    <w:rsid w:val="00134641"/>
    <w:rsid w:val="00140FB4"/>
    <w:rsid w:val="00146DB3"/>
    <w:rsid w:val="00147A2E"/>
    <w:rsid w:val="00150477"/>
    <w:rsid w:val="0015062D"/>
    <w:rsid w:val="00151737"/>
    <w:rsid w:val="001538B2"/>
    <w:rsid w:val="00155883"/>
    <w:rsid w:val="00156552"/>
    <w:rsid w:val="00156C58"/>
    <w:rsid w:val="001574EA"/>
    <w:rsid w:val="0016099A"/>
    <w:rsid w:val="001610F5"/>
    <w:rsid w:val="00161878"/>
    <w:rsid w:val="00161970"/>
    <w:rsid w:val="00163368"/>
    <w:rsid w:val="00165233"/>
    <w:rsid w:val="00165FC8"/>
    <w:rsid w:val="001667C3"/>
    <w:rsid w:val="00170367"/>
    <w:rsid w:val="001713F1"/>
    <w:rsid w:val="0017226D"/>
    <w:rsid w:val="00172F33"/>
    <w:rsid w:val="00173649"/>
    <w:rsid w:val="00174A33"/>
    <w:rsid w:val="00175605"/>
    <w:rsid w:val="00175F04"/>
    <w:rsid w:val="00180326"/>
    <w:rsid w:val="00180A97"/>
    <w:rsid w:val="00182A77"/>
    <w:rsid w:val="00184FBE"/>
    <w:rsid w:val="001855FA"/>
    <w:rsid w:val="00192FF5"/>
    <w:rsid w:val="00196F32"/>
    <w:rsid w:val="001A0461"/>
    <w:rsid w:val="001A25D8"/>
    <w:rsid w:val="001A28A7"/>
    <w:rsid w:val="001A59C6"/>
    <w:rsid w:val="001A7F77"/>
    <w:rsid w:val="001B1D15"/>
    <w:rsid w:val="001B225E"/>
    <w:rsid w:val="001B6537"/>
    <w:rsid w:val="001C1D51"/>
    <w:rsid w:val="001C1E97"/>
    <w:rsid w:val="001C2202"/>
    <w:rsid w:val="001C276A"/>
    <w:rsid w:val="001C27B0"/>
    <w:rsid w:val="001C4091"/>
    <w:rsid w:val="001C6379"/>
    <w:rsid w:val="001C69A8"/>
    <w:rsid w:val="001D2671"/>
    <w:rsid w:val="001D5EFB"/>
    <w:rsid w:val="001D646C"/>
    <w:rsid w:val="001E4DD8"/>
    <w:rsid w:val="001E5BC4"/>
    <w:rsid w:val="001E66EE"/>
    <w:rsid w:val="001E7BD8"/>
    <w:rsid w:val="001F0285"/>
    <w:rsid w:val="001F30E0"/>
    <w:rsid w:val="001F6ED6"/>
    <w:rsid w:val="001F79EE"/>
    <w:rsid w:val="002013B9"/>
    <w:rsid w:val="00201A33"/>
    <w:rsid w:val="002026E3"/>
    <w:rsid w:val="00203491"/>
    <w:rsid w:val="002037F5"/>
    <w:rsid w:val="00203B68"/>
    <w:rsid w:val="002064A0"/>
    <w:rsid w:val="00206E86"/>
    <w:rsid w:val="002117F1"/>
    <w:rsid w:val="00212DDD"/>
    <w:rsid w:val="00213008"/>
    <w:rsid w:val="0021363C"/>
    <w:rsid w:val="002142E9"/>
    <w:rsid w:val="00215C40"/>
    <w:rsid w:val="00215F94"/>
    <w:rsid w:val="00216C45"/>
    <w:rsid w:val="00220078"/>
    <w:rsid w:val="002225EF"/>
    <w:rsid w:val="00232378"/>
    <w:rsid w:val="002376A4"/>
    <w:rsid w:val="0024084D"/>
    <w:rsid w:val="00240BC6"/>
    <w:rsid w:val="00241DF4"/>
    <w:rsid w:val="00241F04"/>
    <w:rsid w:val="002444C3"/>
    <w:rsid w:val="00246E2B"/>
    <w:rsid w:val="002503A0"/>
    <w:rsid w:val="00250E8E"/>
    <w:rsid w:val="00254D50"/>
    <w:rsid w:val="00255536"/>
    <w:rsid w:val="00256630"/>
    <w:rsid w:val="00257EEC"/>
    <w:rsid w:val="00261AB0"/>
    <w:rsid w:val="00262144"/>
    <w:rsid w:val="00262ABE"/>
    <w:rsid w:val="0026346E"/>
    <w:rsid w:val="00263EAA"/>
    <w:rsid w:val="0026409C"/>
    <w:rsid w:val="00265AC4"/>
    <w:rsid w:val="002663D1"/>
    <w:rsid w:val="00267AD1"/>
    <w:rsid w:val="00270228"/>
    <w:rsid w:val="002702D3"/>
    <w:rsid w:val="0027188E"/>
    <w:rsid w:val="002726DF"/>
    <w:rsid w:val="00272901"/>
    <w:rsid w:val="002735E6"/>
    <w:rsid w:val="00273728"/>
    <w:rsid w:val="00276306"/>
    <w:rsid w:val="00276B2D"/>
    <w:rsid w:val="002771A1"/>
    <w:rsid w:val="00280DAE"/>
    <w:rsid w:val="00281793"/>
    <w:rsid w:val="00281B8A"/>
    <w:rsid w:val="00283979"/>
    <w:rsid w:val="00284412"/>
    <w:rsid w:val="00284EB2"/>
    <w:rsid w:val="00286F89"/>
    <w:rsid w:val="0029345C"/>
    <w:rsid w:val="00295F3F"/>
    <w:rsid w:val="002A1063"/>
    <w:rsid w:val="002A2697"/>
    <w:rsid w:val="002A3300"/>
    <w:rsid w:val="002A3E34"/>
    <w:rsid w:val="002A54A7"/>
    <w:rsid w:val="002B08E8"/>
    <w:rsid w:val="002B2043"/>
    <w:rsid w:val="002B3075"/>
    <w:rsid w:val="002B327E"/>
    <w:rsid w:val="002B5B25"/>
    <w:rsid w:val="002B72CE"/>
    <w:rsid w:val="002C08DE"/>
    <w:rsid w:val="002C25F2"/>
    <w:rsid w:val="002C7844"/>
    <w:rsid w:val="002D01F9"/>
    <w:rsid w:val="002D07AF"/>
    <w:rsid w:val="002D139F"/>
    <w:rsid w:val="002D2943"/>
    <w:rsid w:val="002D37D7"/>
    <w:rsid w:val="002D3A4C"/>
    <w:rsid w:val="002D3EA0"/>
    <w:rsid w:val="002D62DF"/>
    <w:rsid w:val="002D6BC6"/>
    <w:rsid w:val="002D77E0"/>
    <w:rsid w:val="002E037F"/>
    <w:rsid w:val="002E1B70"/>
    <w:rsid w:val="002E276E"/>
    <w:rsid w:val="002E36BC"/>
    <w:rsid w:val="002E3812"/>
    <w:rsid w:val="002E46CE"/>
    <w:rsid w:val="002E6218"/>
    <w:rsid w:val="002E6D44"/>
    <w:rsid w:val="002E7400"/>
    <w:rsid w:val="002F06DD"/>
    <w:rsid w:val="002F2CAC"/>
    <w:rsid w:val="002F709D"/>
    <w:rsid w:val="003003A9"/>
    <w:rsid w:val="00301EC6"/>
    <w:rsid w:val="00302DEE"/>
    <w:rsid w:val="003037EB"/>
    <w:rsid w:val="00305275"/>
    <w:rsid w:val="00305630"/>
    <w:rsid w:val="00305FF5"/>
    <w:rsid w:val="00306D59"/>
    <w:rsid w:val="003104EC"/>
    <w:rsid w:val="00310E81"/>
    <w:rsid w:val="003140CA"/>
    <w:rsid w:val="00314BD2"/>
    <w:rsid w:val="00314F5A"/>
    <w:rsid w:val="00315446"/>
    <w:rsid w:val="00316B64"/>
    <w:rsid w:val="00320841"/>
    <w:rsid w:val="003224A8"/>
    <w:rsid w:val="003226F3"/>
    <w:rsid w:val="00324409"/>
    <w:rsid w:val="00324DD6"/>
    <w:rsid w:val="00326C73"/>
    <w:rsid w:val="00327720"/>
    <w:rsid w:val="00331DA5"/>
    <w:rsid w:val="00334571"/>
    <w:rsid w:val="0033528B"/>
    <w:rsid w:val="003356BD"/>
    <w:rsid w:val="00335EB7"/>
    <w:rsid w:val="00335F56"/>
    <w:rsid w:val="00336F37"/>
    <w:rsid w:val="00337140"/>
    <w:rsid w:val="00337812"/>
    <w:rsid w:val="00337944"/>
    <w:rsid w:val="003419C4"/>
    <w:rsid w:val="00341FF8"/>
    <w:rsid w:val="00342251"/>
    <w:rsid w:val="00342286"/>
    <w:rsid w:val="00345605"/>
    <w:rsid w:val="00346A20"/>
    <w:rsid w:val="00346DEA"/>
    <w:rsid w:val="003478EE"/>
    <w:rsid w:val="00350AC1"/>
    <w:rsid w:val="00352C61"/>
    <w:rsid w:val="00355157"/>
    <w:rsid w:val="00360597"/>
    <w:rsid w:val="003627CE"/>
    <w:rsid w:val="00362912"/>
    <w:rsid w:val="0036310B"/>
    <w:rsid w:val="00364212"/>
    <w:rsid w:val="00364515"/>
    <w:rsid w:val="003647C4"/>
    <w:rsid w:val="003649CC"/>
    <w:rsid w:val="00365EF2"/>
    <w:rsid w:val="00367615"/>
    <w:rsid w:val="003700B3"/>
    <w:rsid w:val="003719BE"/>
    <w:rsid w:val="0037340B"/>
    <w:rsid w:val="00373464"/>
    <w:rsid w:val="00375E73"/>
    <w:rsid w:val="00382527"/>
    <w:rsid w:val="00387B32"/>
    <w:rsid w:val="003968F7"/>
    <w:rsid w:val="00396A71"/>
    <w:rsid w:val="003A0A31"/>
    <w:rsid w:val="003A13DD"/>
    <w:rsid w:val="003A24F4"/>
    <w:rsid w:val="003A4955"/>
    <w:rsid w:val="003A5DBB"/>
    <w:rsid w:val="003B17E3"/>
    <w:rsid w:val="003B3106"/>
    <w:rsid w:val="003B3466"/>
    <w:rsid w:val="003B39A1"/>
    <w:rsid w:val="003B4037"/>
    <w:rsid w:val="003C09F1"/>
    <w:rsid w:val="003C0A70"/>
    <w:rsid w:val="003C0E6E"/>
    <w:rsid w:val="003C2F87"/>
    <w:rsid w:val="003C3849"/>
    <w:rsid w:val="003C43BB"/>
    <w:rsid w:val="003D19E5"/>
    <w:rsid w:val="003D430D"/>
    <w:rsid w:val="003D44B2"/>
    <w:rsid w:val="003D647A"/>
    <w:rsid w:val="003E527E"/>
    <w:rsid w:val="003E5A82"/>
    <w:rsid w:val="003E75F8"/>
    <w:rsid w:val="003F2055"/>
    <w:rsid w:val="003F70DC"/>
    <w:rsid w:val="003F7269"/>
    <w:rsid w:val="003F78E8"/>
    <w:rsid w:val="00400FAA"/>
    <w:rsid w:val="0040163E"/>
    <w:rsid w:val="004027AB"/>
    <w:rsid w:val="00402E8B"/>
    <w:rsid w:val="00405877"/>
    <w:rsid w:val="004079A7"/>
    <w:rsid w:val="00410784"/>
    <w:rsid w:val="00411F32"/>
    <w:rsid w:val="0041430F"/>
    <w:rsid w:val="0041645A"/>
    <w:rsid w:val="004170AE"/>
    <w:rsid w:val="0041761A"/>
    <w:rsid w:val="00420997"/>
    <w:rsid w:val="0042288A"/>
    <w:rsid w:val="00422CE5"/>
    <w:rsid w:val="00423C62"/>
    <w:rsid w:val="00424E28"/>
    <w:rsid w:val="00426459"/>
    <w:rsid w:val="00436FF0"/>
    <w:rsid w:val="00440B24"/>
    <w:rsid w:val="004458EF"/>
    <w:rsid w:val="00445D62"/>
    <w:rsid w:val="00450A5D"/>
    <w:rsid w:val="0045242D"/>
    <w:rsid w:val="004529A0"/>
    <w:rsid w:val="00453D9F"/>
    <w:rsid w:val="00461EF8"/>
    <w:rsid w:val="00462AE9"/>
    <w:rsid w:val="004707FC"/>
    <w:rsid w:val="004725D8"/>
    <w:rsid w:val="00474EA7"/>
    <w:rsid w:val="00476B8D"/>
    <w:rsid w:val="0048056E"/>
    <w:rsid w:val="0048264A"/>
    <w:rsid w:val="004826B7"/>
    <w:rsid w:val="00483824"/>
    <w:rsid w:val="00483BB1"/>
    <w:rsid w:val="00484821"/>
    <w:rsid w:val="00491C64"/>
    <w:rsid w:val="00492AE6"/>
    <w:rsid w:val="0049367C"/>
    <w:rsid w:val="00494238"/>
    <w:rsid w:val="004949D9"/>
    <w:rsid w:val="00494F80"/>
    <w:rsid w:val="00495E88"/>
    <w:rsid w:val="00497E01"/>
    <w:rsid w:val="004A1259"/>
    <w:rsid w:val="004A191D"/>
    <w:rsid w:val="004A246C"/>
    <w:rsid w:val="004A6215"/>
    <w:rsid w:val="004A6C20"/>
    <w:rsid w:val="004B182C"/>
    <w:rsid w:val="004B601B"/>
    <w:rsid w:val="004B7BCE"/>
    <w:rsid w:val="004B7E3E"/>
    <w:rsid w:val="004C0EBA"/>
    <w:rsid w:val="004C1011"/>
    <w:rsid w:val="004C189A"/>
    <w:rsid w:val="004C3CCF"/>
    <w:rsid w:val="004C4997"/>
    <w:rsid w:val="004C50DB"/>
    <w:rsid w:val="004C7ED8"/>
    <w:rsid w:val="004D1618"/>
    <w:rsid w:val="004D1B91"/>
    <w:rsid w:val="004D2A3E"/>
    <w:rsid w:val="004D364C"/>
    <w:rsid w:val="004D43EB"/>
    <w:rsid w:val="004D4FD7"/>
    <w:rsid w:val="004D562F"/>
    <w:rsid w:val="004D5E28"/>
    <w:rsid w:val="004D60D9"/>
    <w:rsid w:val="004D7EA8"/>
    <w:rsid w:val="004E00F7"/>
    <w:rsid w:val="004E2849"/>
    <w:rsid w:val="004E3F83"/>
    <w:rsid w:val="004E430B"/>
    <w:rsid w:val="004E486A"/>
    <w:rsid w:val="004E50F8"/>
    <w:rsid w:val="004F24D3"/>
    <w:rsid w:val="004F3590"/>
    <w:rsid w:val="004F59D8"/>
    <w:rsid w:val="004F66A1"/>
    <w:rsid w:val="004F79D7"/>
    <w:rsid w:val="005008D7"/>
    <w:rsid w:val="0050501E"/>
    <w:rsid w:val="00505DD4"/>
    <w:rsid w:val="00506691"/>
    <w:rsid w:val="005146B5"/>
    <w:rsid w:val="005167CA"/>
    <w:rsid w:val="00517319"/>
    <w:rsid w:val="00521575"/>
    <w:rsid w:val="0052175A"/>
    <w:rsid w:val="0052339B"/>
    <w:rsid w:val="00524581"/>
    <w:rsid w:val="00526580"/>
    <w:rsid w:val="00527EC0"/>
    <w:rsid w:val="005303B4"/>
    <w:rsid w:val="00530F06"/>
    <w:rsid w:val="00531D6A"/>
    <w:rsid w:val="005335BE"/>
    <w:rsid w:val="00533F1F"/>
    <w:rsid w:val="00536AE0"/>
    <w:rsid w:val="00537B27"/>
    <w:rsid w:val="00540ADB"/>
    <w:rsid w:val="005422D7"/>
    <w:rsid w:val="0054231E"/>
    <w:rsid w:val="005452B1"/>
    <w:rsid w:val="00546E93"/>
    <w:rsid w:val="0054761A"/>
    <w:rsid w:val="00547A5C"/>
    <w:rsid w:val="00553DA8"/>
    <w:rsid w:val="005545A8"/>
    <w:rsid w:val="0055461C"/>
    <w:rsid w:val="00554F9B"/>
    <w:rsid w:val="0055554B"/>
    <w:rsid w:val="005557B3"/>
    <w:rsid w:val="005557E3"/>
    <w:rsid w:val="00555992"/>
    <w:rsid w:val="00555A61"/>
    <w:rsid w:val="00555BD1"/>
    <w:rsid w:val="00555EF2"/>
    <w:rsid w:val="005576DE"/>
    <w:rsid w:val="00563BE4"/>
    <w:rsid w:val="00564873"/>
    <w:rsid w:val="00564E28"/>
    <w:rsid w:val="00564EE0"/>
    <w:rsid w:val="00565355"/>
    <w:rsid w:val="00566D16"/>
    <w:rsid w:val="00567D7A"/>
    <w:rsid w:val="00572F9F"/>
    <w:rsid w:val="0057521F"/>
    <w:rsid w:val="005759E6"/>
    <w:rsid w:val="00576095"/>
    <w:rsid w:val="00580BB2"/>
    <w:rsid w:val="00581DE5"/>
    <w:rsid w:val="00582312"/>
    <w:rsid w:val="0058393B"/>
    <w:rsid w:val="00583B0A"/>
    <w:rsid w:val="00585F57"/>
    <w:rsid w:val="00592BC6"/>
    <w:rsid w:val="00595000"/>
    <w:rsid w:val="005962FD"/>
    <w:rsid w:val="00596B80"/>
    <w:rsid w:val="00597953"/>
    <w:rsid w:val="005A0073"/>
    <w:rsid w:val="005A3024"/>
    <w:rsid w:val="005A56DB"/>
    <w:rsid w:val="005A5C09"/>
    <w:rsid w:val="005A6881"/>
    <w:rsid w:val="005A6A4A"/>
    <w:rsid w:val="005A7DA5"/>
    <w:rsid w:val="005B3856"/>
    <w:rsid w:val="005B3E75"/>
    <w:rsid w:val="005B5992"/>
    <w:rsid w:val="005B61BA"/>
    <w:rsid w:val="005B6566"/>
    <w:rsid w:val="005B6B71"/>
    <w:rsid w:val="005B6BB5"/>
    <w:rsid w:val="005B6C1C"/>
    <w:rsid w:val="005B7B92"/>
    <w:rsid w:val="005B7C34"/>
    <w:rsid w:val="005C00A8"/>
    <w:rsid w:val="005C1F8D"/>
    <w:rsid w:val="005C203A"/>
    <w:rsid w:val="005C2601"/>
    <w:rsid w:val="005C362F"/>
    <w:rsid w:val="005C3D76"/>
    <w:rsid w:val="005C6320"/>
    <w:rsid w:val="005C64CC"/>
    <w:rsid w:val="005C658A"/>
    <w:rsid w:val="005C6C2A"/>
    <w:rsid w:val="005C6E92"/>
    <w:rsid w:val="005D0278"/>
    <w:rsid w:val="005D033B"/>
    <w:rsid w:val="005D34DB"/>
    <w:rsid w:val="005D461A"/>
    <w:rsid w:val="005D692C"/>
    <w:rsid w:val="005E03F0"/>
    <w:rsid w:val="005E14F8"/>
    <w:rsid w:val="005E286F"/>
    <w:rsid w:val="005E4489"/>
    <w:rsid w:val="005E4BE8"/>
    <w:rsid w:val="005E6BCB"/>
    <w:rsid w:val="005E764F"/>
    <w:rsid w:val="005E7CB3"/>
    <w:rsid w:val="005F2EF6"/>
    <w:rsid w:val="005F4097"/>
    <w:rsid w:val="005F4B88"/>
    <w:rsid w:val="005F508B"/>
    <w:rsid w:val="005F59D2"/>
    <w:rsid w:val="005F6F19"/>
    <w:rsid w:val="00600CEC"/>
    <w:rsid w:val="006019A2"/>
    <w:rsid w:val="00604F17"/>
    <w:rsid w:val="00606833"/>
    <w:rsid w:val="006102C1"/>
    <w:rsid w:val="00610518"/>
    <w:rsid w:val="00610F9C"/>
    <w:rsid w:val="0061170E"/>
    <w:rsid w:val="00612A6B"/>
    <w:rsid w:val="00613F6B"/>
    <w:rsid w:val="00614B86"/>
    <w:rsid w:val="00621327"/>
    <w:rsid w:val="00621DBE"/>
    <w:rsid w:val="00622D0F"/>
    <w:rsid w:val="00623D62"/>
    <w:rsid w:val="00625738"/>
    <w:rsid w:val="0062609A"/>
    <w:rsid w:val="0063164A"/>
    <w:rsid w:val="00634FAF"/>
    <w:rsid w:val="00635875"/>
    <w:rsid w:val="00637078"/>
    <w:rsid w:val="00640A2E"/>
    <w:rsid w:val="006429C3"/>
    <w:rsid w:val="006432A0"/>
    <w:rsid w:val="00643C0D"/>
    <w:rsid w:val="00645E47"/>
    <w:rsid w:val="00646A13"/>
    <w:rsid w:val="00650758"/>
    <w:rsid w:val="006508C1"/>
    <w:rsid w:val="00651804"/>
    <w:rsid w:val="0066306C"/>
    <w:rsid w:val="006632A1"/>
    <w:rsid w:val="0066335D"/>
    <w:rsid w:val="00667FF3"/>
    <w:rsid w:val="00670207"/>
    <w:rsid w:val="00671CD5"/>
    <w:rsid w:val="00672E94"/>
    <w:rsid w:val="00673D6D"/>
    <w:rsid w:val="006762C9"/>
    <w:rsid w:val="00676C19"/>
    <w:rsid w:val="00676C2F"/>
    <w:rsid w:val="00677496"/>
    <w:rsid w:val="00680C6C"/>
    <w:rsid w:val="006821A7"/>
    <w:rsid w:val="0068594B"/>
    <w:rsid w:val="00685CAD"/>
    <w:rsid w:val="006860DB"/>
    <w:rsid w:val="0069190B"/>
    <w:rsid w:val="006920C2"/>
    <w:rsid w:val="00692CBE"/>
    <w:rsid w:val="00693018"/>
    <w:rsid w:val="006943CD"/>
    <w:rsid w:val="0069665E"/>
    <w:rsid w:val="006A02BC"/>
    <w:rsid w:val="006A261F"/>
    <w:rsid w:val="006A5109"/>
    <w:rsid w:val="006B0863"/>
    <w:rsid w:val="006B17D9"/>
    <w:rsid w:val="006B1DC1"/>
    <w:rsid w:val="006B2BCE"/>
    <w:rsid w:val="006B3CC4"/>
    <w:rsid w:val="006B5BE2"/>
    <w:rsid w:val="006C0DEA"/>
    <w:rsid w:val="006C2706"/>
    <w:rsid w:val="006C3C75"/>
    <w:rsid w:val="006C6B89"/>
    <w:rsid w:val="006C789E"/>
    <w:rsid w:val="006D196A"/>
    <w:rsid w:val="006D25BC"/>
    <w:rsid w:val="006D39E4"/>
    <w:rsid w:val="006D4166"/>
    <w:rsid w:val="006E065B"/>
    <w:rsid w:val="006E1344"/>
    <w:rsid w:val="006E28DC"/>
    <w:rsid w:val="006E397C"/>
    <w:rsid w:val="006E4360"/>
    <w:rsid w:val="006E61E6"/>
    <w:rsid w:val="006E6617"/>
    <w:rsid w:val="006E7D2F"/>
    <w:rsid w:val="006F08F0"/>
    <w:rsid w:val="006F26D9"/>
    <w:rsid w:val="006F2D9A"/>
    <w:rsid w:val="006F4786"/>
    <w:rsid w:val="006F5F3B"/>
    <w:rsid w:val="006F752F"/>
    <w:rsid w:val="006F7BF9"/>
    <w:rsid w:val="00700D18"/>
    <w:rsid w:val="00701C11"/>
    <w:rsid w:val="0070393C"/>
    <w:rsid w:val="007047D0"/>
    <w:rsid w:val="00704DDA"/>
    <w:rsid w:val="00705246"/>
    <w:rsid w:val="007061FA"/>
    <w:rsid w:val="00706B98"/>
    <w:rsid w:val="007079F3"/>
    <w:rsid w:val="007100FD"/>
    <w:rsid w:val="00710A73"/>
    <w:rsid w:val="00712BF8"/>
    <w:rsid w:val="00715B3A"/>
    <w:rsid w:val="00717F6E"/>
    <w:rsid w:val="007209B8"/>
    <w:rsid w:val="007210B8"/>
    <w:rsid w:val="007212FA"/>
    <w:rsid w:val="0072523C"/>
    <w:rsid w:val="00725B93"/>
    <w:rsid w:val="00730A73"/>
    <w:rsid w:val="00731669"/>
    <w:rsid w:val="00732497"/>
    <w:rsid w:val="007326EE"/>
    <w:rsid w:val="00734863"/>
    <w:rsid w:val="00734F09"/>
    <w:rsid w:val="00735066"/>
    <w:rsid w:val="00735ECA"/>
    <w:rsid w:val="00736251"/>
    <w:rsid w:val="0073637C"/>
    <w:rsid w:val="007365AB"/>
    <w:rsid w:val="00737516"/>
    <w:rsid w:val="00737C0F"/>
    <w:rsid w:val="00740434"/>
    <w:rsid w:val="00741A55"/>
    <w:rsid w:val="00743514"/>
    <w:rsid w:val="00743803"/>
    <w:rsid w:val="00745A30"/>
    <w:rsid w:val="00747D28"/>
    <w:rsid w:val="007500DC"/>
    <w:rsid w:val="0075093B"/>
    <w:rsid w:val="00750CEC"/>
    <w:rsid w:val="00751C42"/>
    <w:rsid w:val="00755792"/>
    <w:rsid w:val="00755E10"/>
    <w:rsid w:val="007563AF"/>
    <w:rsid w:val="00756865"/>
    <w:rsid w:val="00757B47"/>
    <w:rsid w:val="007614F9"/>
    <w:rsid w:val="00764118"/>
    <w:rsid w:val="00767364"/>
    <w:rsid w:val="00767626"/>
    <w:rsid w:val="00781963"/>
    <w:rsid w:val="00782330"/>
    <w:rsid w:val="007829D0"/>
    <w:rsid w:val="007840C9"/>
    <w:rsid w:val="00784EEB"/>
    <w:rsid w:val="00785275"/>
    <w:rsid w:val="00785D5B"/>
    <w:rsid w:val="007879F1"/>
    <w:rsid w:val="00787B11"/>
    <w:rsid w:val="00787DC3"/>
    <w:rsid w:val="00791301"/>
    <w:rsid w:val="00791F02"/>
    <w:rsid w:val="007934E2"/>
    <w:rsid w:val="0079409D"/>
    <w:rsid w:val="007941EC"/>
    <w:rsid w:val="007960DB"/>
    <w:rsid w:val="007A0B76"/>
    <w:rsid w:val="007A40D4"/>
    <w:rsid w:val="007A589C"/>
    <w:rsid w:val="007B03BA"/>
    <w:rsid w:val="007B05B9"/>
    <w:rsid w:val="007B0A90"/>
    <w:rsid w:val="007B2D63"/>
    <w:rsid w:val="007B2DFF"/>
    <w:rsid w:val="007B31FC"/>
    <w:rsid w:val="007B4ABB"/>
    <w:rsid w:val="007C0232"/>
    <w:rsid w:val="007C0445"/>
    <w:rsid w:val="007C11CC"/>
    <w:rsid w:val="007C1C1D"/>
    <w:rsid w:val="007C2678"/>
    <w:rsid w:val="007C313B"/>
    <w:rsid w:val="007C3CE2"/>
    <w:rsid w:val="007C7A48"/>
    <w:rsid w:val="007D04B7"/>
    <w:rsid w:val="007D0D23"/>
    <w:rsid w:val="007D1698"/>
    <w:rsid w:val="007D2196"/>
    <w:rsid w:val="007D2FD4"/>
    <w:rsid w:val="007D2FE1"/>
    <w:rsid w:val="007D52E8"/>
    <w:rsid w:val="007D65C0"/>
    <w:rsid w:val="007D7E03"/>
    <w:rsid w:val="007E14A8"/>
    <w:rsid w:val="007E157C"/>
    <w:rsid w:val="007E2FEC"/>
    <w:rsid w:val="007E30F9"/>
    <w:rsid w:val="007E51ED"/>
    <w:rsid w:val="007E5BC3"/>
    <w:rsid w:val="007E716A"/>
    <w:rsid w:val="007F063E"/>
    <w:rsid w:val="007F153E"/>
    <w:rsid w:val="007F228A"/>
    <w:rsid w:val="007F3321"/>
    <w:rsid w:val="007F6372"/>
    <w:rsid w:val="007F7301"/>
    <w:rsid w:val="007F7B43"/>
    <w:rsid w:val="007F7C4E"/>
    <w:rsid w:val="008004F7"/>
    <w:rsid w:val="008011B9"/>
    <w:rsid w:val="00802E73"/>
    <w:rsid w:val="00804EF9"/>
    <w:rsid w:val="008055F0"/>
    <w:rsid w:val="00806066"/>
    <w:rsid w:val="00807DF2"/>
    <w:rsid w:val="00810755"/>
    <w:rsid w:val="00811644"/>
    <w:rsid w:val="008116DB"/>
    <w:rsid w:val="0081244E"/>
    <w:rsid w:val="008126E0"/>
    <w:rsid w:val="00812E50"/>
    <w:rsid w:val="0081362E"/>
    <w:rsid w:val="00813E3B"/>
    <w:rsid w:val="008145A2"/>
    <w:rsid w:val="008147DA"/>
    <w:rsid w:val="00814812"/>
    <w:rsid w:val="008151BC"/>
    <w:rsid w:val="00815ADE"/>
    <w:rsid w:val="00816708"/>
    <w:rsid w:val="00816907"/>
    <w:rsid w:val="008200E8"/>
    <w:rsid w:val="00821D9A"/>
    <w:rsid w:val="00822B35"/>
    <w:rsid w:val="00823299"/>
    <w:rsid w:val="00823820"/>
    <w:rsid w:val="00823EC4"/>
    <w:rsid w:val="0082453B"/>
    <w:rsid w:val="00826FB0"/>
    <w:rsid w:val="00827049"/>
    <w:rsid w:val="00827F04"/>
    <w:rsid w:val="00830827"/>
    <w:rsid w:val="00831A4C"/>
    <w:rsid w:val="008331DA"/>
    <w:rsid w:val="00833CEE"/>
    <w:rsid w:val="008351BE"/>
    <w:rsid w:val="00835390"/>
    <w:rsid w:val="00836799"/>
    <w:rsid w:val="00837A80"/>
    <w:rsid w:val="0084036B"/>
    <w:rsid w:val="0084101E"/>
    <w:rsid w:val="0084393F"/>
    <w:rsid w:val="008442FE"/>
    <w:rsid w:val="00844614"/>
    <w:rsid w:val="008446D0"/>
    <w:rsid w:val="00844AE1"/>
    <w:rsid w:val="0084605E"/>
    <w:rsid w:val="00847313"/>
    <w:rsid w:val="0084783F"/>
    <w:rsid w:val="00853C95"/>
    <w:rsid w:val="00854C30"/>
    <w:rsid w:val="0085509F"/>
    <w:rsid w:val="008564BB"/>
    <w:rsid w:val="0086029E"/>
    <w:rsid w:val="00861A0E"/>
    <w:rsid w:val="008643AC"/>
    <w:rsid w:val="00864A67"/>
    <w:rsid w:val="008666DE"/>
    <w:rsid w:val="00867850"/>
    <w:rsid w:val="00867B7A"/>
    <w:rsid w:val="008736E9"/>
    <w:rsid w:val="008747F2"/>
    <w:rsid w:val="008765E5"/>
    <w:rsid w:val="008777DC"/>
    <w:rsid w:val="00877BED"/>
    <w:rsid w:val="00881469"/>
    <w:rsid w:val="00881CC8"/>
    <w:rsid w:val="00890DFB"/>
    <w:rsid w:val="00892ADE"/>
    <w:rsid w:val="00895B32"/>
    <w:rsid w:val="00895DE7"/>
    <w:rsid w:val="00895FE8"/>
    <w:rsid w:val="008A1A10"/>
    <w:rsid w:val="008A2B40"/>
    <w:rsid w:val="008A3794"/>
    <w:rsid w:val="008A3E18"/>
    <w:rsid w:val="008A4B1D"/>
    <w:rsid w:val="008A6BB5"/>
    <w:rsid w:val="008B0466"/>
    <w:rsid w:val="008B1C42"/>
    <w:rsid w:val="008B1CCE"/>
    <w:rsid w:val="008B2D81"/>
    <w:rsid w:val="008B51FA"/>
    <w:rsid w:val="008B5459"/>
    <w:rsid w:val="008C3508"/>
    <w:rsid w:val="008C4A61"/>
    <w:rsid w:val="008C4E1A"/>
    <w:rsid w:val="008C56E5"/>
    <w:rsid w:val="008C6F01"/>
    <w:rsid w:val="008C7D17"/>
    <w:rsid w:val="008D12B6"/>
    <w:rsid w:val="008D18EB"/>
    <w:rsid w:val="008D4CAB"/>
    <w:rsid w:val="008D4DF0"/>
    <w:rsid w:val="008D660B"/>
    <w:rsid w:val="008E19DB"/>
    <w:rsid w:val="008E20C5"/>
    <w:rsid w:val="008E21B8"/>
    <w:rsid w:val="008E22DF"/>
    <w:rsid w:val="008E3A57"/>
    <w:rsid w:val="008E4FF4"/>
    <w:rsid w:val="008F0913"/>
    <w:rsid w:val="008F2DE8"/>
    <w:rsid w:val="008F3E53"/>
    <w:rsid w:val="008F5896"/>
    <w:rsid w:val="008F7A4E"/>
    <w:rsid w:val="00901DCC"/>
    <w:rsid w:val="00902715"/>
    <w:rsid w:val="00905059"/>
    <w:rsid w:val="00906D36"/>
    <w:rsid w:val="0090748D"/>
    <w:rsid w:val="00907B4B"/>
    <w:rsid w:val="00913381"/>
    <w:rsid w:val="009150F8"/>
    <w:rsid w:val="009161FE"/>
    <w:rsid w:val="00916D2F"/>
    <w:rsid w:val="009210B3"/>
    <w:rsid w:val="00921515"/>
    <w:rsid w:val="00924AF8"/>
    <w:rsid w:val="00924BAE"/>
    <w:rsid w:val="009257EE"/>
    <w:rsid w:val="00925F87"/>
    <w:rsid w:val="00930046"/>
    <w:rsid w:val="00930EA1"/>
    <w:rsid w:val="00931667"/>
    <w:rsid w:val="00931BE2"/>
    <w:rsid w:val="00933117"/>
    <w:rsid w:val="009365E9"/>
    <w:rsid w:val="009379DA"/>
    <w:rsid w:val="0094117F"/>
    <w:rsid w:val="00941D36"/>
    <w:rsid w:val="00943432"/>
    <w:rsid w:val="0094587A"/>
    <w:rsid w:val="00945AAC"/>
    <w:rsid w:val="00946287"/>
    <w:rsid w:val="009464FA"/>
    <w:rsid w:val="0094673F"/>
    <w:rsid w:val="00946796"/>
    <w:rsid w:val="009473A2"/>
    <w:rsid w:val="00951C18"/>
    <w:rsid w:val="0095341F"/>
    <w:rsid w:val="009534B6"/>
    <w:rsid w:val="00953B25"/>
    <w:rsid w:val="0095538D"/>
    <w:rsid w:val="009554F5"/>
    <w:rsid w:val="009600ED"/>
    <w:rsid w:val="00960939"/>
    <w:rsid w:val="00960F4A"/>
    <w:rsid w:val="0096150E"/>
    <w:rsid w:val="009623FD"/>
    <w:rsid w:val="0096355E"/>
    <w:rsid w:val="009638AA"/>
    <w:rsid w:val="00963C8F"/>
    <w:rsid w:val="00964E35"/>
    <w:rsid w:val="009655F5"/>
    <w:rsid w:val="00965624"/>
    <w:rsid w:val="0096771A"/>
    <w:rsid w:val="00967A76"/>
    <w:rsid w:val="00973309"/>
    <w:rsid w:val="00973878"/>
    <w:rsid w:val="0097461F"/>
    <w:rsid w:val="00974998"/>
    <w:rsid w:val="00977D97"/>
    <w:rsid w:val="009821FF"/>
    <w:rsid w:val="00982EEE"/>
    <w:rsid w:val="0098314A"/>
    <w:rsid w:val="009832C3"/>
    <w:rsid w:val="00984418"/>
    <w:rsid w:val="00984615"/>
    <w:rsid w:val="009850F7"/>
    <w:rsid w:val="009865D6"/>
    <w:rsid w:val="00987F9A"/>
    <w:rsid w:val="00990646"/>
    <w:rsid w:val="0099398F"/>
    <w:rsid w:val="009976AB"/>
    <w:rsid w:val="009A418E"/>
    <w:rsid w:val="009A7239"/>
    <w:rsid w:val="009A7A56"/>
    <w:rsid w:val="009B1467"/>
    <w:rsid w:val="009B20C6"/>
    <w:rsid w:val="009B3807"/>
    <w:rsid w:val="009B46C4"/>
    <w:rsid w:val="009B55E9"/>
    <w:rsid w:val="009B6BD0"/>
    <w:rsid w:val="009B7F7E"/>
    <w:rsid w:val="009C5F50"/>
    <w:rsid w:val="009C7334"/>
    <w:rsid w:val="009D0D86"/>
    <w:rsid w:val="009D6499"/>
    <w:rsid w:val="009D7834"/>
    <w:rsid w:val="009D78A3"/>
    <w:rsid w:val="009D7949"/>
    <w:rsid w:val="009E1803"/>
    <w:rsid w:val="009E33C3"/>
    <w:rsid w:val="009E519E"/>
    <w:rsid w:val="009E7931"/>
    <w:rsid w:val="009F62F1"/>
    <w:rsid w:val="00A01E4D"/>
    <w:rsid w:val="00A028CA"/>
    <w:rsid w:val="00A076BC"/>
    <w:rsid w:val="00A10D32"/>
    <w:rsid w:val="00A10DB4"/>
    <w:rsid w:val="00A122A4"/>
    <w:rsid w:val="00A129CB"/>
    <w:rsid w:val="00A1640C"/>
    <w:rsid w:val="00A225CA"/>
    <w:rsid w:val="00A25AA6"/>
    <w:rsid w:val="00A27351"/>
    <w:rsid w:val="00A27AC4"/>
    <w:rsid w:val="00A3133E"/>
    <w:rsid w:val="00A31D74"/>
    <w:rsid w:val="00A321EF"/>
    <w:rsid w:val="00A32BC8"/>
    <w:rsid w:val="00A33883"/>
    <w:rsid w:val="00A407CE"/>
    <w:rsid w:val="00A43798"/>
    <w:rsid w:val="00A4548D"/>
    <w:rsid w:val="00A457F2"/>
    <w:rsid w:val="00A52DF3"/>
    <w:rsid w:val="00A5371D"/>
    <w:rsid w:val="00A565EB"/>
    <w:rsid w:val="00A56616"/>
    <w:rsid w:val="00A60230"/>
    <w:rsid w:val="00A60AC3"/>
    <w:rsid w:val="00A61633"/>
    <w:rsid w:val="00A61985"/>
    <w:rsid w:val="00A6286C"/>
    <w:rsid w:val="00A64C7C"/>
    <w:rsid w:val="00A651AD"/>
    <w:rsid w:val="00A7530D"/>
    <w:rsid w:val="00A7551F"/>
    <w:rsid w:val="00A755F1"/>
    <w:rsid w:val="00A76227"/>
    <w:rsid w:val="00A769FF"/>
    <w:rsid w:val="00A7729F"/>
    <w:rsid w:val="00A80958"/>
    <w:rsid w:val="00A82397"/>
    <w:rsid w:val="00A852F9"/>
    <w:rsid w:val="00A8572A"/>
    <w:rsid w:val="00A869B1"/>
    <w:rsid w:val="00A87E8F"/>
    <w:rsid w:val="00A900AB"/>
    <w:rsid w:val="00A907C5"/>
    <w:rsid w:val="00A92320"/>
    <w:rsid w:val="00A92534"/>
    <w:rsid w:val="00A92ED6"/>
    <w:rsid w:val="00A93113"/>
    <w:rsid w:val="00A942F8"/>
    <w:rsid w:val="00A94629"/>
    <w:rsid w:val="00A9498B"/>
    <w:rsid w:val="00A94FF3"/>
    <w:rsid w:val="00A96A39"/>
    <w:rsid w:val="00A96C92"/>
    <w:rsid w:val="00AA0EAB"/>
    <w:rsid w:val="00AA0EC6"/>
    <w:rsid w:val="00AA165E"/>
    <w:rsid w:val="00AA1A3F"/>
    <w:rsid w:val="00AA39D7"/>
    <w:rsid w:val="00AA405F"/>
    <w:rsid w:val="00AA5CC4"/>
    <w:rsid w:val="00AB000E"/>
    <w:rsid w:val="00AB05C0"/>
    <w:rsid w:val="00AB0C84"/>
    <w:rsid w:val="00AB141C"/>
    <w:rsid w:val="00AB1682"/>
    <w:rsid w:val="00AB26AC"/>
    <w:rsid w:val="00AB3056"/>
    <w:rsid w:val="00AB5578"/>
    <w:rsid w:val="00AB6CBF"/>
    <w:rsid w:val="00AC01C7"/>
    <w:rsid w:val="00AC1380"/>
    <w:rsid w:val="00AC143C"/>
    <w:rsid w:val="00AC18BB"/>
    <w:rsid w:val="00AC3A4F"/>
    <w:rsid w:val="00AC3FCB"/>
    <w:rsid w:val="00AC47B2"/>
    <w:rsid w:val="00AC4BCF"/>
    <w:rsid w:val="00AC59E5"/>
    <w:rsid w:val="00AC5D38"/>
    <w:rsid w:val="00AC6704"/>
    <w:rsid w:val="00AC692B"/>
    <w:rsid w:val="00AD071C"/>
    <w:rsid w:val="00AD0D9B"/>
    <w:rsid w:val="00AD3E0C"/>
    <w:rsid w:val="00AD6B4D"/>
    <w:rsid w:val="00AD7171"/>
    <w:rsid w:val="00AE09B7"/>
    <w:rsid w:val="00AE32A4"/>
    <w:rsid w:val="00AE437A"/>
    <w:rsid w:val="00AE49B1"/>
    <w:rsid w:val="00AE5166"/>
    <w:rsid w:val="00AE5DB3"/>
    <w:rsid w:val="00AE5EE2"/>
    <w:rsid w:val="00AE76F5"/>
    <w:rsid w:val="00AF1676"/>
    <w:rsid w:val="00AF1D30"/>
    <w:rsid w:val="00AF3605"/>
    <w:rsid w:val="00AF64B1"/>
    <w:rsid w:val="00B01822"/>
    <w:rsid w:val="00B01AC0"/>
    <w:rsid w:val="00B01D55"/>
    <w:rsid w:val="00B03A6E"/>
    <w:rsid w:val="00B044EC"/>
    <w:rsid w:val="00B04FED"/>
    <w:rsid w:val="00B04FF2"/>
    <w:rsid w:val="00B057EE"/>
    <w:rsid w:val="00B05DB0"/>
    <w:rsid w:val="00B06280"/>
    <w:rsid w:val="00B06485"/>
    <w:rsid w:val="00B06511"/>
    <w:rsid w:val="00B06851"/>
    <w:rsid w:val="00B0787A"/>
    <w:rsid w:val="00B10B5D"/>
    <w:rsid w:val="00B11972"/>
    <w:rsid w:val="00B11A58"/>
    <w:rsid w:val="00B1208B"/>
    <w:rsid w:val="00B14E6D"/>
    <w:rsid w:val="00B15CB8"/>
    <w:rsid w:val="00B168ED"/>
    <w:rsid w:val="00B17078"/>
    <w:rsid w:val="00B204B0"/>
    <w:rsid w:val="00B20743"/>
    <w:rsid w:val="00B22B59"/>
    <w:rsid w:val="00B24527"/>
    <w:rsid w:val="00B24C03"/>
    <w:rsid w:val="00B255A1"/>
    <w:rsid w:val="00B25906"/>
    <w:rsid w:val="00B3006D"/>
    <w:rsid w:val="00B30093"/>
    <w:rsid w:val="00B30DFE"/>
    <w:rsid w:val="00B31BA6"/>
    <w:rsid w:val="00B33ADA"/>
    <w:rsid w:val="00B36AB0"/>
    <w:rsid w:val="00B37A0E"/>
    <w:rsid w:val="00B41713"/>
    <w:rsid w:val="00B42DCA"/>
    <w:rsid w:val="00B4392C"/>
    <w:rsid w:val="00B43E5E"/>
    <w:rsid w:val="00B453DE"/>
    <w:rsid w:val="00B460E7"/>
    <w:rsid w:val="00B52F54"/>
    <w:rsid w:val="00B5606A"/>
    <w:rsid w:val="00B56732"/>
    <w:rsid w:val="00B56E22"/>
    <w:rsid w:val="00B57532"/>
    <w:rsid w:val="00B630E5"/>
    <w:rsid w:val="00B637F0"/>
    <w:rsid w:val="00B646E3"/>
    <w:rsid w:val="00B6701A"/>
    <w:rsid w:val="00B71210"/>
    <w:rsid w:val="00B71DD2"/>
    <w:rsid w:val="00B75D01"/>
    <w:rsid w:val="00B76203"/>
    <w:rsid w:val="00B77130"/>
    <w:rsid w:val="00B77FAA"/>
    <w:rsid w:val="00B8025C"/>
    <w:rsid w:val="00B84785"/>
    <w:rsid w:val="00B84D10"/>
    <w:rsid w:val="00B85510"/>
    <w:rsid w:val="00B859BD"/>
    <w:rsid w:val="00B92458"/>
    <w:rsid w:val="00B93425"/>
    <w:rsid w:val="00B93D38"/>
    <w:rsid w:val="00B96DB1"/>
    <w:rsid w:val="00BA0D66"/>
    <w:rsid w:val="00BA1A81"/>
    <w:rsid w:val="00BA486D"/>
    <w:rsid w:val="00BA490A"/>
    <w:rsid w:val="00BA51C7"/>
    <w:rsid w:val="00BA5E82"/>
    <w:rsid w:val="00BA7696"/>
    <w:rsid w:val="00BA782A"/>
    <w:rsid w:val="00BB0799"/>
    <w:rsid w:val="00BB14E5"/>
    <w:rsid w:val="00BB2FE9"/>
    <w:rsid w:val="00BB473F"/>
    <w:rsid w:val="00BB5BA9"/>
    <w:rsid w:val="00BB7315"/>
    <w:rsid w:val="00BB795C"/>
    <w:rsid w:val="00BC075D"/>
    <w:rsid w:val="00BC0D0C"/>
    <w:rsid w:val="00BC1606"/>
    <w:rsid w:val="00BC28D9"/>
    <w:rsid w:val="00BC59F7"/>
    <w:rsid w:val="00BC65AD"/>
    <w:rsid w:val="00BC6743"/>
    <w:rsid w:val="00BC68E7"/>
    <w:rsid w:val="00BC7185"/>
    <w:rsid w:val="00BD0EA1"/>
    <w:rsid w:val="00BD3165"/>
    <w:rsid w:val="00BD3DA1"/>
    <w:rsid w:val="00BD41E3"/>
    <w:rsid w:val="00BE02D4"/>
    <w:rsid w:val="00BE0457"/>
    <w:rsid w:val="00BE1321"/>
    <w:rsid w:val="00BE5A2A"/>
    <w:rsid w:val="00BE695E"/>
    <w:rsid w:val="00BE7ECC"/>
    <w:rsid w:val="00BF00BC"/>
    <w:rsid w:val="00BF0DBF"/>
    <w:rsid w:val="00BF1479"/>
    <w:rsid w:val="00BF1550"/>
    <w:rsid w:val="00BF2F41"/>
    <w:rsid w:val="00BF3499"/>
    <w:rsid w:val="00BF3EAD"/>
    <w:rsid w:val="00C00079"/>
    <w:rsid w:val="00C02052"/>
    <w:rsid w:val="00C022BF"/>
    <w:rsid w:val="00C02858"/>
    <w:rsid w:val="00C07437"/>
    <w:rsid w:val="00C07BF9"/>
    <w:rsid w:val="00C07C1D"/>
    <w:rsid w:val="00C11752"/>
    <w:rsid w:val="00C12A47"/>
    <w:rsid w:val="00C13AD3"/>
    <w:rsid w:val="00C147A2"/>
    <w:rsid w:val="00C22397"/>
    <w:rsid w:val="00C228FA"/>
    <w:rsid w:val="00C22E24"/>
    <w:rsid w:val="00C23EBF"/>
    <w:rsid w:val="00C270DC"/>
    <w:rsid w:val="00C2734B"/>
    <w:rsid w:val="00C27EB9"/>
    <w:rsid w:val="00C3030A"/>
    <w:rsid w:val="00C320C9"/>
    <w:rsid w:val="00C33B8B"/>
    <w:rsid w:val="00C33C29"/>
    <w:rsid w:val="00C34F37"/>
    <w:rsid w:val="00C35541"/>
    <w:rsid w:val="00C40B23"/>
    <w:rsid w:val="00C44C4C"/>
    <w:rsid w:val="00C47B02"/>
    <w:rsid w:val="00C53242"/>
    <w:rsid w:val="00C62776"/>
    <w:rsid w:val="00C655C3"/>
    <w:rsid w:val="00C6622E"/>
    <w:rsid w:val="00C70A26"/>
    <w:rsid w:val="00C71334"/>
    <w:rsid w:val="00C720AC"/>
    <w:rsid w:val="00C743A0"/>
    <w:rsid w:val="00C752C8"/>
    <w:rsid w:val="00C76B13"/>
    <w:rsid w:val="00C76BAD"/>
    <w:rsid w:val="00C775B6"/>
    <w:rsid w:val="00C77F36"/>
    <w:rsid w:val="00C807F0"/>
    <w:rsid w:val="00C80893"/>
    <w:rsid w:val="00C82C9A"/>
    <w:rsid w:val="00C848FA"/>
    <w:rsid w:val="00C84B76"/>
    <w:rsid w:val="00C857FE"/>
    <w:rsid w:val="00C86E64"/>
    <w:rsid w:val="00C871C6"/>
    <w:rsid w:val="00C87A34"/>
    <w:rsid w:val="00C94F32"/>
    <w:rsid w:val="00C94FDA"/>
    <w:rsid w:val="00CA005F"/>
    <w:rsid w:val="00CA0356"/>
    <w:rsid w:val="00CA125F"/>
    <w:rsid w:val="00CA16A1"/>
    <w:rsid w:val="00CA173E"/>
    <w:rsid w:val="00CA2800"/>
    <w:rsid w:val="00CA2CB8"/>
    <w:rsid w:val="00CA33C0"/>
    <w:rsid w:val="00CA4453"/>
    <w:rsid w:val="00CA46E8"/>
    <w:rsid w:val="00CB05CD"/>
    <w:rsid w:val="00CB0DDB"/>
    <w:rsid w:val="00CB13AC"/>
    <w:rsid w:val="00CB2F7F"/>
    <w:rsid w:val="00CB36D6"/>
    <w:rsid w:val="00CB524F"/>
    <w:rsid w:val="00CB70F5"/>
    <w:rsid w:val="00CB717C"/>
    <w:rsid w:val="00CB7D6D"/>
    <w:rsid w:val="00CC10B4"/>
    <w:rsid w:val="00CC13DA"/>
    <w:rsid w:val="00CC1563"/>
    <w:rsid w:val="00CC208C"/>
    <w:rsid w:val="00CC20DB"/>
    <w:rsid w:val="00CC596A"/>
    <w:rsid w:val="00CC59FD"/>
    <w:rsid w:val="00CC7752"/>
    <w:rsid w:val="00CD1DEE"/>
    <w:rsid w:val="00CD667E"/>
    <w:rsid w:val="00CE1267"/>
    <w:rsid w:val="00CE1406"/>
    <w:rsid w:val="00CE3C1C"/>
    <w:rsid w:val="00CE49D7"/>
    <w:rsid w:val="00CE4CA6"/>
    <w:rsid w:val="00CE5877"/>
    <w:rsid w:val="00CE74DE"/>
    <w:rsid w:val="00CE79D3"/>
    <w:rsid w:val="00CE7B61"/>
    <w:rsid w:val="00CF0030"/>
    <w:rsid w:val="00CF07C7"/>
    <w:rsid w:val="00CF0E88"/>
    <w:rsid w:val="00CF1850"/>
    <w:rsid w:val="00CF3365"/>
    <w:rsid w:val="00CF38CD"/>
    <w:rsid w:val="00CF533D"/>
    <w:rsid w:val="00D006B2"/>
    <w:rsid w:val="00D03A08"/>
    <w:rsid w:val="00D04CD7"/>
    <w:rsid w:val="00D04D6C"/>
    <w:rsid w:val="00D10B16"/>
    <w:rsid w:val="00D132C9"/>
    <w:rsid w:val="00D13CD7"/>
    <w:rsid w:val="00D1558C"/>
    <w:rsid w:val="00D200C3"/>
    <w:rsid w:val="00D202C2"/>
    <w:rsid w:val="00D2088B"/>
    <w:rsid w:val="00D235CA"/>
    <w:rsid w:val="00D24D5E"/>
    <w:rsid w:val="00D25007"/>
    <w:rsid w:val="00D26A33"/>
    <w:rsid w:val="00D3082D"/>
    <w:rsid w:val="00D3271E"/>
    <w:rsid w:val="00D32722"/>
    <w:rsid w:val="00D329B8"/>
    <w:rsid w:val="00D32C9B"/>
    <w:rsid w:val="00D35F4B"/>
    <w:rsid w:val="00D40EC9"/>
    <w:rsid w:val="00D430FA"/>
    <w:rsid w:val="00D43219"/>
    <w:rsid w:val="00D43AE4"/>
    <w:rsid w:val="00D4400F"/>
    <w:rsid w:val="00D4457C"/>
    <w:rsid w:val="00D44E6B"/>
    <w:rsid w:val="00D45821"/>
    <w:rsid w:val="00D47FCD"/>
    <w:rsid w:val="00D51742"/>
    <w:rsid w:val="00D52A47"/>
    <w:rsid w:val="00D53474"/>
    <w:rsid w:val="00D542C3"/>
    <w:rsid w:val="00D552AE"/>
    <w:rsid w:val="00D55874"/>
    <w:rsid w:val="00D56D25"/>
    <w:rsid w:val="00D60BD0"/>
    <w:rsid w:val="00D60D2C"/>
    <w:rsid w:val="00D60EED"/>
    <w:rsid w:val="00D624E4"/>
    <w:rsid w:val="00D65A49"/>
    <w:rsid w:val="00D676FD"/>
    <w:rsid w:val="00D70E7D"/>
    <w:rsid w:val="00D712EA"/>
    <w:rsid w:val="00D71772"/>
    <w:rsid w:val="00D71B3F"/>
    <w:rsid w:val="00D7284B"/>
    <w:rsid w:val="00D72EC8"/>
    <w:rsid w:val="00D7483C"/>
    <w:rsid w:val="00D74FF4"/>
    <w:rsid w:val="00D7511B"/>
    <w:rsid w:val="00D777A3"/>
    <w:rsid w:val="00D801ED"/>
    <w:rsid w:val="00D84629"/>
    <w:rsid w:val="00D84E83"/>
    <w:rsid w:val="00D85258"/>
    <w:rsid w:val="00D8527D"/>
    <w:rsid w:val="00D87147"/>
    <w:rsid w:val="00D87777"/>
    <w:rsid w:val="00D921E0"/>
    <w:rsid w:val="00D92365"/>
    <w:rsid w:val="00D93B85"/>
    <w:rsid w:val="00D95448"/>
    <w:rsid w:val="00D9588F"/>
    <w:rsid w:val="00D97CD8"/>
    <w:rsid w:val="00D97E09"/>
    <w:rsid w:val="00D97F04"/>
    <w:rsid w:val="00DA0B9E"/>
    <w:rsid w:val="00DA1F8B"/>
    <w:rsid w:val="00DA2C4C"/>
    <w:rsid w:val="00DA35BA"/>
    <w:rsid w:val="00DA444B"/>
    <w:rsid w:val="00DA464F"/>
    <w:rsid w:val="00DA4D08"/>
    <w:rsid w:val="00DA5F63"/>
    <w:rsid w:val="00DA7B36"/>
    <w:rsid w:val="00DB0334"/>
    <w:rsid w:val="00DB1FCD"/>
    <w:rsid w:val="00DB2182"/>
    <w:rsid w:val="00DB4BEB"/>
    <w:rsid w:val="00DB654E"/>
    <w:rsid w:val="00DB6C5F"/>
    <w:rsid w:val="00DB7A9A"/>
    <w:rsid w:val="00DC2224"/>
    <w:rsid w:val="00DC4BC0"/>
    <w:rsid w:val="00DC5678"/>
    <w:rsid w:val="00DC5ABE"/>
    <w:rsid w:val="00DC72D4"/>
    <w:rsid w:val="00DC7855"/>
    <w:rsid w:val="00DD00DD"/>
    <w:rsid w:val="00DD200C"/>
    <w:rsid w:val="00DD2E1E"/>
    <w:rsid w:val="00DD31CD"/>
    <w:rsid w:val="00DD4D53"/>
    <w:rsid w:val="00DE1490"/>
    <w:rsid w:val="00DE18AC"/>
    <w:rsid w:val="00DE1C37"/>
    <w:rsid w:val="00DE3781"/>
    <w:rsid w:val="00DF12E1"/>
    <w:rsid w:val="00DF486D"/>
    <w:rsid w:val="00DF6353"/>
    <w:rsid w:val="00E036EF"/>
    <w:rsid w:val="00E03D04"/>
    <w:rsid w:val="00E03E4E"/>
    <w:rsid w:val="00E0441D"/>
    <w:rsid w:val="00E069BC"/>
    <w:rsid w:val="00E06D49"/>
    <w:rsid w:val="00E07374"/>
    <w:rsid w:val="00E14881"/>
    <w:rsid w:val="00E16B1B"/>
    <w:rsid w:val="00E2065F"/>
    <w:rsid w:val="00E20BC0"/>
    <w:rsid w:val="00E225EA"/>
    <w:rsid w:val="00E270A7"/>
    <w:rsid w:val="00E27DA3"/>
    <w:rsid w:val="00E27E7F"/>
    <w:rsid w:val="00E30D54"/>
    <w:rsid w:val="00E32449"/>
    <w:rsid w:val="00E32D56"/>
    <w:rsid w:val="00E34A12"/>
    <w:rsid w:val="00E3531A"/>
    <w:rsid w:val="00E35446"/>
    <w:rsid w:val="00E35A90"/>
    <w:rsid w:val="00E42085"/>
    <w:rsid w:val="00E43974"/>
    <w:rsid w:val="00E444D6"/>
    <w:rsid w:val="00E463AF"/>
    <w:rsid w:val="00E4722A"/>
    <w:rsid w:val="00E472F1"/>
    <w:rsid w:val="00E51774"/>
    <w:rsid w:val="00E52448"/>
    <w:rsid w:val="00E5620D"/>
    <w:rsid w:val="00E56DC6"/>
    <w:rsid w:val="00E577B7"/>
    <w:rsid w:val="00E61735"/>
    <w:rsid w:val="00E61C68"/>
    <w:rsid w:val="00E624CA"/>
    <w:rsid w:val="00E6378B"/>
    <w:rsid w:val="00E64EDB"/>
    <w:rsid w:val="00E65229"/>
    <w:rsid w:val="00E65CCD"/>
    <w:rsid w:val="00E6695E"/>
    <w:rsid w:val="00E67550"/>
    <w:rsid w:val="00E67871"/>
    <w:rsid w:val="00E715D1"/>
    <w:rsid w:val="00E72D64"/>
    <w:rsid w:val="00E74DE3"/>
    <w:rsid w:val="00E75065"/>
    <w:rsid w:val="00E76C90"/>
    <w:rsid w:val="00E81AB2"/>
    <w:rsid w:val="00E83739"/>
    <w:rsid w:val="00E83A17"/>
    <w:rsid w:val="00E85AEC"/>
    <w:rsid w:val="00E85FF2"/>
    <w:rsid w:val="00E86599"/>
    <w:rsid w:val="00E90EE2"/>
    <w:rsid w:val="00E92116"/>
    <w:rsid w:val="00E9368C"/>
    <w:rsid w:val="00E938DE"/>
    <w:rsid w:val="00EA2742"/>
    <w:rsid w:val="00EA2BDA"/>
    <w:rsid w:val="00EA319D"/>
    <w:rsid w:val="00EA57E7"/>
    <w:rsid w:val="00EA5FA6"/>
    <w:rsid w:val="00EA616A"/>
    <w:rsid w:val="00EA6723"/>
    <w:rsid w:val="00EA6DE3"/>
    <w:rsid w:val="00EA7C5B"/>
    <w:rsid w:val="00EB01D1"/>
    <w:rsid w:val="00EB0644"/>
    <w:rsid w:val="00EB7F3A"/>
    <w:rsid w:val="00EC1BD8"/>
    <w:rsid w:val="00EC2C42"/>
    <w:rsid w:val="00EC3F97"/>
    <w:rsid w:val="00EC4FF5"/>
    <w:rsid w:val="00EC6212"/>
    <w:rsid w:val="00EC63D2"/>
    <w:rsid w:val="00EC70D7"/>
    <w:rsid w:val="00ED1C59"/>
    <w:rsid w:val="00ED41EB"/>
    <w:rsid w:val="00ED6B1D"/>
    <w:rsid w:val="00ED78B5"/>
    <w:rsid w:val="00EE1537"/>
    <w:rsid w:val="00EE35F0"/>
    <w:rsid w:val="00EE4664"/>
    <w:rsid w:val="00EE4D61"/>
    <w:rsid w:val="00EE551C"/>
    <w:rsid w:val="00EE64BD"/>
    <w:rsid w:val="00EE7755"/>
    <w:rsid w:val="00EE7768"/>
    <w:rsid w:val="00EF221F"/>
    <w:rsid w:val="00EF2517"/>
    <w:rsid w:val="00EF381D"/>
    <w:rsid w:val="00EF6B41"/>
    <w:rsid w:val="00EF727A"/>
    <w:rsid w:val="00F03191"/>
    <w:rsid w:val="00F03CEC"/>
    <w:rsid w:val="00F04192"/>
    <w:rsid w:val="00F06A4D"/>
    <w:rsid w:val="00F07E9A"/>
    <w:rsid w:val="00F105B0"/>
    <w:rsid w:val="00F11301"/>
    <w:rsid w:val="00F1221B"/>
    <w:rsid w:val="00F12A42"/>
    <w:rsid w:val="00F175DC"/>
    <w:rsid w:val="00F20875"/>
    <w:rsid w:val="00F22997"/>
    <w:rsid w:val="00F23A2F"/>
    <w:rsid w:val="00F2532C"/>
    <w:rsid w:val="00F26440"/>
    <w:rsid w:val="00F2795C"/>
    <w:rsid w:val="00F27F1F"/>
    <w:rsid w:val="00F3008F"/>
    <w:rsid w:val="00F31563"/>
    <w:rsid w:val="00F36A0A"/>
    <w:rsid w:val="00F37894"/>
    <w:rsid w:val="00F37C2A"/>
    <w:rsid w:val="00F40367"/>
    <w:rsid w:val="00F404A0"/>
    <w:rsid w:val="00F4079A"/>
    <w:rsid w:val="00F41F51"/>
    <w:rsid w:val="00F42368"/>
    <w:rsid w:val="00F426EE"/>
    <w:rsid w:val="00F4281F"/>
    <w:rsid w:val="00F445F3"/>
    <w:rsid w:val="00F44D15"/>
    <w:rsid w:val="00F46E83"/>
    <w:rsid w:val="00F47F69"/>
    <w:rsid w:val="00F50608"/>
    <w:rsid w:val="00F50824"/>
    <w:rsid w:val="00F53BF4"/>
    <w:rsid w:val="00F53F66"/>
    <w:rsid w:val="00F5701C"/>
    <w:rsid w:val="00F577F6"/>
    <w:rsid w:val="00F6058A"/>
    <w:rsid w:val="00F62E6C"/>
    <w:rsid w:val="00F633B3"/>
    <w:rsid w:val="00F63D25"/>
    <w:rsid w:val="00F64E26"/>
    <w:rsid w:val="00F65661"/>
    <w:rsid w:val="00F67B16"/>
    <w:rsid w:val="00F67F83"/>
    <w:rsid w:val="00F70B38"/>
    <w:rsid w:val="00F727BA"/>
    <w:rsid w:val="00F7753A"/>
    <w:rsid w:val="00F8085D"/>
    <w:rsid w:val="00F817C3"/>
    <w:rsid w:val="00F84020"/>
    <w:rsid w:val="00F8465C"/>
    <w:rsid w:val="00F84BD5"/>
    <w:rsid w:val="00F84CB9"/>
    <w:rsid w:val="00F871B9"/>
    <w:rsid w:val="00F87FAA"/>
    <w:rsid w:val="00F941C8"/>
    <w:rsid w:val="00F95270"/>
    <w:rsid w:val="00FA07A2"/>
    <w:rsid w:val="00FA50BC"/>
    <w:rsid w:val="00FA6363"/>
    <w:rsid w:val="00FA7108"/>
    <w:rsid w:val="00FA7BFD"/>
    <w:rsid w:val="00FB0A21"/>
    <w:rsid w:val="00FB2002"/>
    <w:rsid w:val="00FB20F0"/>
    <w:rsid w:val="00FB3431"/>
    <w:rsid w:val="00FB480C"/>
    <w:rsid w:val="00FB4FEF"/>
    <w:rsid w:val="00FB5566"/>
    <w:rsid w:val="00FB60E8"/>
    <w:rsid w:val="00FB66E4"/>
    <w:rsid w:val="00FB7386"/>
    <w:rsid w:val="00FB7696"/>
    <w:rsid w:val="00FB7F8E"/>
    <w:rsid w:val="00FC139B"/>
    <w:rsid w:val="00FC2250"/>
    <w:rsid w:val="00FC2902"/>
    <w:rsid w:val="00FC4B46"/>
    <w:rsid w:val="00FC5A31"/>
    <w:rsid w:val="00FD1197"/>
    <w:rsid w:val="00FD6810"/>
    <w:rsid w:val="00FD6E78"/>
    <w:rsid w:val="00FE0EBF"/>
    <w:rsid w:val="00FE166C"/>
    <w:rsid w:val="00FE2478"/>
    <w:rsid w:val="00FE262F"/>
    <w:rsid w:val="00FE2B90"/>
    <w:rsid w:val="00FE3752"/>
    <w:rsid w:val="00FE3933"/>
    <w:rsid w:val="00FE6629"/>
    <w:rsid w:val="00FE6DC0"/>
    <w:rsid w:val="00FE6ED4"/>
    <w:rsid w:val="00FF2DF4"/>
    <w:rsid w:val="028B9FAC"/>
    <w:rsid w:val="04F3A46E"/>
    <w:rsid w:val="0788B1CB"/>
    <w:rsid w:val="07A17248"/>
    <w:rsid w:val="0A6E38E2"/>
    <w:rsid w:val="0A93828E"/>
    <w:rsid w:val="0CD642C9"/>
    <w:rsid w:val="0D55694F"/>
    <w:rsid w:val="0E1AF311"/>
    <w:rsid w:val="0FDF2225"/>
    <w:rsid w:val="10659555"/>
    <w:rsid w:val="1245654F"/>
    <w:rsid w:val="15E74B92"/>
    <w:rsid w:val="16AFBC3F"/>
    <w:rsid w:val="181DFE3F"/>
    <w:rsid w:val="1BEEF01B"/>
    <w:rsid w:val="1F180BE6"/>
    <w:rsid w:val="22D5068B"/>
    <w:rsid w:val="23787627"/>
    <w:rsid w:val="27405343"/>
    <w:rsid w:val="28376F36"/>
    <w:rsid w:val="28903BDD"/>
    <w:rsid w:val="2890C502"/>
    <w:rsid w:val="2992982A"/>
    <w:rsid w:val="29BBF8C6"/>
    <w:rsid w:val="2A5744AA"/>
    <w:rsid w:val="2E98C28A"/>
    <w:rsid w:val="2EB05748"/>
    <w:rsid w:val="30CB7FB7"/>
    <w:rsid w:val="32B5037F"/>
    <w:rsid w:val="34160D21"/>
    <w:rsid w:val="34FCF5D0"/>
    <w:rsid w:val="36FF78E9"/>
    <w:rsid w:val="38E0A562"/>
    <w:rsid w:val="3A995E97"/>
    <w:rsid w:val="3B29F1CE"/>
    <w:rsid w:val="3B8623CE"/>
    <w:rsid w:val="3EF479E1"/>
    <w:rsid w:val="3F467905"/>
    <w:rsid w:val="406AB872"/>
    <w:rsid w:val="4094945F"/>
    <w:rsid w:val="41F01CD3"/>
    <w:rsid w:val="42D653DB"/>
    <w:rsid w:val="472500F2"/>
    <w:rsid w:val="477C5C5B"/>
    <w:rsid w:val="48B19507"/>
    <w:rsid w:val="4A06FA97"/>
    <w:rsid w:val="4A749489"/>
    <w:rsid w:val="4ABBEE4E"/>
    <w:rsid w:val="4E2512D5"/>
    <w:rsid w:val="51DBC358"/>
    <w:rsid w:val="52860955"/>
    <w:rsid w:val="52B85462"/>
    <w:rsid w:val="535BED06"/>
    <w:rsid w:val="57107AB3"/>
    <w:rsid w:val="5771C3A0"/>
    <w:rsid w:val="59F0A257"/>
    <w:rsid w:val="5BB40BBE"/>
    <w:rsid w:val="5EAD65F5"/>
    <w:rsid w:val="5EB6D072"/>
    <w:rsid w:val="601B6669"/>
    <w:rsid w:val="613D9795"/>
    <w:rsid w:val="62041FDF"/>
    <w:rsid w:val="631F313D"/>
    <w:rsid w:val="69726A8D"/>
    <w:rsid w:val="69A44FEA"/>
    <w:rsid w:val="69F45E25"/>
    <w:rsid w:val="6A8E4E4A"/>
    <w:rsid w:val="6ADB3316"/>
    <w:rsid w:val="6D2F4A63"/>
    <w:rsid w:val="6DFCDC63"/>
    <w:rsid w:val="6FC415BA"/>
    <w:rsid w:val="7159DDA8"/>
    <w:rsid w:val="727EF019"/>
    <w:rsid w:val="73E01B99"/>
    <w:rsid w:val="746210EF"/>
    <w:rsid w:val="75F59272"/>
    <w:rsid w:val="7602CD68"/>
    <w:rsid w:val="76B9061D"/>
    <w:rsid w:val="78CB9C98"/>
    <w:rsid w:val="79E79AE3"/>
    <w:rsid w:val="7A0F5EFC"/>
    <w:rsid w:val="7B0F5D61"/>
    <w:rsid w:val="7B67B21F"/>
    <w:rsid w:val="7C320FB1"/>
    <w:rsid w:val="7F5693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4BE9E"/>
  <w15:docId w15:val="{3BB4851B-C815-455C-8A30-18BDD0DE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B46"/>
  </w:style>
  <w:style w:type="paragraph" w:styleId="Heading1">
    <w:name w:val="heading 1"/>
    <w:basedOn w:val="Normal"/>
    <w:next w:val="Normal"/>
    <w:link w:val="Heading1Char"/>
    <w:uiPriority w:val="1"/>
    <w:qFormat/>
    <w:rsid w:val="00C11752"/>
    <w:pPr>
      <w:keepNext/>
      <w:keepLines/>
      <w:numPr>
        <w:numId w:val="1"/>
      </w:numPr>
      <w:tabs>
        <w:tab w:val="clear" w:pos="6390"/>
        <w:tab w:val="left" w:pos="864"/>
        <w:tab w:val="num" w:pos="1170"/>
      </w:tabs>
      <w:spacing w:before="480" w:after="120"/>
      <w:ind w:left="1314"/>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161878"/>
    <w:pPr>
      <w:keepNext/>
      <w:keepLines/>
      <w:numPr>
        <w:ilvl w:val="1"/>
        <w:numId w:val="1"/>
      </w:numPr>
      <w:tabs>
        <w:tab w:val="clear" w:pos="990"/>
        <w:tab w:val="left" w:pos="720"/>
      </w:tabs>
      <w:spacing w:after="120" w:line="260" w:lineRule="atLeast"/>
      <w:ind w:left="864"/>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
      </w:numPr>
      <w:tabs>
        <w:tab w:val="clear" w:pos="720"/>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161878"/>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1"/>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402E8B"/>
    <w:rPr>
      <w:rFonts w:asciiTheme="minorHAnsi" w:hAnsiTheme="minorHAnsi"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402E8B"/>
    <w:pPr>
      <w:spacing w:after="80" w:line="240" w:lineRule="auto"/>
    </w:pPr>
    <w:rPr>
      <w:rFonts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402E8B"/>
    <w:rPr>
      <w:rFonts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character" w:styleId="FollowedHyperlink">
    <w:name w:val="FollowedHyperlink"/>
    <w:basedOn w:val="DefaultParagraphFont"/>
    <w:uiPriority w:val="99"/>
    <w:semiHidden/>
    <w:unhideWhenUsed/>
    <w:rsid w:val="00D624E4"/>
    <w:rPr>
      <w:color w:val="8555A1" w:themeColor="followedHyperlink"/>
      <w:u w:val="single"/>
    </w:rPr>
  </w:style>
  <w:style w:type="character" w:styleId="UnresolvedMention">
    <w:name w:val="Unresolved Mention"/>
    <w:basedOn w:val="DefaultParagraphFont"/>
    <w:uiPriority w:val="99"/>
    <w:semiHidden/>
    <w:unhideWhenUsed/>
    <w:rsid w:val="00E85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1201">
      <w:bodyDiv w:val="1"/>
      <w:marLeft w:val="0"/>
      <w:marRight w:val="0"/>
      <w:marTop w:val="0"/>
      <w:marBottom w:val="0"/>
      <w:divBdr>
        <w:top w:val="none" w:sz="0" w:space="0" w:color="auto"/>
        <w:left w:val="none" w:sz="0" w:space="0" w:color="auto"/>
        <w:bottom w:val="none" w:sz="0" w:space="0" w:color="auto"/>
        <w:right w:val="none" w:sz="0" w:space="0" w:color="auto"/>
      </w:divBdr>
    </w:div>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 w:id="1922131749">
      <w:bodyDiv w:val="1"/>
      <w:marLeft w:val="0"/>
      <w:marRight w:val="0"/>
      <w:marTop w:val="0"/>
      <w:marBottom w:val="0"/>
      <w:divBdr>
        <w:top w:val="none" w:sz="0" w:space="0" w:color="auto"/>
        <w:left w:val="none" w:sz="0" w:space="0" w:color="auto"/>
        <w:bottom w:val="none" w:sz="0" w:space="0" w:color="auto"/>
        <w:right w:val="none" w:sz="0" w:space="0" w:color="auto"/>
      </w:divBdr>
      <w:divsChild>
        <w:div w:id="934022420">
          <w:marLeft w:val="547"/>
          <w:marRight w:val="0"/>
          <w:marTop w:val="240"/>
          <w:marBottom w:val="0"/>
          <w:divBdr>
            <w:top w:val="none" w:sz="0" w:space="0" w:color="auto"/>
            <w:left w:val="none" w:sz="0" w:space="0" w:color="auto"/>
            <w:bottom w:val="none" w:sz="0" w:space="0" w:color="auto"/>
            <w:right w:val="none" w:sz="0" w:space="0" w:color="auto"/>
          </w:divBdr>
        </w:div>
        <w:div w:id="966160475">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rc.com" TargetMode="External"/><Relationship Id="rId13" Type="http://schemas.openxmlformats.org/officeDocument/2006/relationships/hyperlink" Target="https://www.nerc.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rc.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rc.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ads@iso-ne.com" TargetMode="External"/><Relationship Id="rId4" Type="http://schemas.openxmlformats.org/officeDocument/2006/relationships/settings" Target="settings.xml"/><Relationship Id="rId9" Type="http://schemas.openxmlformats.org/officeDocument/2006/relationships/hyperlink" Target="https://www.nerc.com" TargetMode="External"/><Relationship Id="rId14" Type="http://schemas.openxmlformats.org/officeDocument/2006/relationships/hyperlink" Target="https://www.nerc.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erc.com/pa/RAPA/gads/Pages/GADS-Solar-DRI.aspx" TargetMode="External"/><Relationship Id="rId2" Type="http://schemas.openxmlformats.org/officeDocument/2006/relationships/hyperlink" Target="https://www.nerc.com/pa/RAPA/gads/Pages/GADS-Wind-DRI.aspx" TargetMode="External"/><Relationship Id="rId1" Type="http://schemas.openxmlformats.org/officeDocument/2006/relationships/hyperlink" Target="https://www.nerc.com/pa/RAPA/gads/Pages/Data%20Reporting%20Instructions.asp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DE0D9-5D43-4E19-B337-92A93737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5658</Words>
  <Characters>32251</Characters>
  <Application>Microsoft Office Word</Application>
  <DocSecurity>0</DocSecurity>
  <Lines>268</Lines>
  <Paragraphs>75</Paragraphs>
  <ScaleCrop>false</ScaleCrop>
  <Company/>
  <LinksUpToDate>false</LinksUpToDate>
  <CharactersWithSpaces>37834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Judd, Steven</cp:lastModifiedBy>
  <cp:revision>2</cp:revision>
  <dcterms:created xsi:type="dcterms:W3CDTF">2025-01-15T17:47:00Z</dcterms:created>
  <dcterms:modified xsi:type="dcterms:W3CDTF">2025-01-15T17:50:00Z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9f2ab6-0429-401f-8a60-9a5f12902527_Enabled">
    <vt:lpwstr>true</vt:lpwstr>
  </property>
  <property fmtid="{D5CDD505-2E9C-101B-9397-08002B2CF9AE}" pid="3" name="MSIP_Label_ad9f2ab6-0429-401f-8a60-9a5f12902527_SetDate">
    <vt:lpwstr>2025-01-15T17:49:55Z</vt:lpwstr>
  </property>
  <property fmtid="{D5CDD505-2E9C-101B-9397-08002B2CF9AE}" pid="4" name="MSIP_Label_ad9f2ab6-0429-401f-8a60-9a5f12902527_Method">
    <vt:lpwstr>Privileged</vt:lpwstr>
  </property>
  <property fmtid="{D5CDD505-2E9C-101B-9397-08002B2CF9AE}" pid="5" name="MSIP_Label_ad9f2ab6-0429-401f-8a60-9a5f12902527_Name">
    <vt:lpwstr>ISO-NE PUBLIC</vt:lpwstr>
  </property>
  <property fmtid="{D5CDD505-2E9C-101B-9397-08002B2CF9AE}" pid="6" name="MSIP_Label_ad9f2ab6-0429-401f-8a60-9a5f12902527_SiteId">
    <vt:lpwstr>b0307db4-47cd-4c7b-9231-3f166e6c18eb</vt:lpwstr>
  </property>
  <property fmtid="{D5CDD505-2E9C-101B-9397-08002B2CF9AE}" pid="7" name="MSIP_Label_ad9f2ab6-0429-401f-8a60-9a5f12902527_ActionId">
    <vt:lpwstr>3a6c4f76-9ca2-400c-a933-21bd5fcfbae5</vt:lpwstr>
  </property>
  <property fmtid="{D5CDD505-2E9C-101B-9397-08002B2CF9AE}" pid="8" name="MSIP_Label_ad9f2ab6-0429-401f-8a60-9a5f12902527_ContentBits">
    <vt:lpwstr>0</vt:lpwstr>
  </property>
</Properties>
</file>