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F961CE5" w14:textId="77777777" w:rsidR="00484ECA" w:rsidRPr="003439B3" w:rsidRDefault="005D785C" w:rsidP="005D785C">
      <w:pPr>
        <w:widowControl w:val="0"/>
        <w:spacing w:before="720"/>
        <w:jc w:val="center"/>
        <w:rPr>
          <w:rFonts w:ascii="Arial" w:hAnsi="Arial" w:cs="Arial"/>
          <w:b/>
          <w:sz w:val="36"/>
          <w:szCs w:val="36"/>
        </w:rPr>
      </w:pPr>
      <w:r w:rsidRPr="003439B3">
        <w:rPr>
          <w:rFonts w:ascii="Arial" w:hAnsi="Arial" w:cs="Arial"/>
          <w:b/>
          <w:sz w:val="36"/>
          <w:szCs w:val="36"/>
        </w:rPr>
        <w:t xml:space="preserve">Appendix A - </w:t>
      </w:r>
    </w:p>
    <w:p w14:paraId="5F961CE6" w14:textId="02124C55" w:rsidR="00484ECA" w:rsidRPr="003439B3" w:rsidRDefault="005D785C" w:rsidP="005D785C">
      <w:pPr>
        <w:pStyle w:val="Heading4"/>
        <w:keepNext w:val="0"/>
        <w:spacing w:after="480"/>
        <w:rPr>
          <w:rFonts w:ascii="Arial" w:hAnsi="Arial" w:cs="Arial"/>
          <w:sz w:val="36"/>
          <w:szCs w:val="36"/>
          <w:u w:val="none"/>
        </w:rPr>
      </w:pPr>
      <w:r w:rsidRPr="003439B3">
        <w:rPr>
          <w:rFonts w:ascii="Arial" w:hAnsi="Arial" w:cs="Arial"/>
          <w:sz w:val="36"/>
          <w:szCs w:val="36"/>
          <w:u w:val="none"/>
        </w:rPr>
        <w:t xml:space="preserve">Explanation of Terms </w:t>
      </w:r>
      <w:r w:rsidR="003439B3">
        <w:rPr>
          <w:rFonts w:ascii="Arial" w:hAnsi="Arial" w:cs="Arial"/>
          <w:sz w:val="36"/>
          <w:szCs w:val="36"/>
          <w:u w:val="none"/>
        </w:rPr>
        <w:t>a</w:t>
      </w:r>
      <w:r w:rsidRPr="003439B3">
        <w:rPr>
          <w:rFonts w:ascii="Arial" w:hAnsi="Arial" w:cs="Arial"/>
          <w:sz w:val="36"/>
          <w:szCs w:val="36"/>
          <w:u w:val="none"/>
        </w:rPr>
        <w:t>nd Instructions for Data Preparation of ISO New England Form NX-12, Generator Technical Data</w:t>
      </w:r>
    </w:p>
    <w:p w14:paraId="5F961CE7" w14:textId="499DF5A5" w:rsidR="00852A4F" w:rsidRPr="00AC3401" w:rsidRDefault="003E4738" w:rsidP="00AC3401">
      <w:pPr>
        <w:spacing w:before="120" w:after="120"/>
        <w:rPr>
          <w:rFonts w:ascii="Arial" w:hAnsi="Arial" w:cs="Arial"/>
          <w:b/>
          <w:sz w:val="24"/>
          <w:szCs w:val="24"/>
        </w:rPr>
      </w:pPr>
      <w:r w:rsidRPr="00AC3401">
        <w:rPr>
          <w:rFonts w:ascii="Arial" w:hAnsi="Arial" w:cs="Arial"/>
          <w:b/>
          <w:sz w:val="24"/>
          <w:szCs w:val="24"/>
        </w:rPr>
        <w:t xml:space="preserve">Effective </w:t>
      </w:r>
      <w:r w:rsidR="0070402F" w:rsidRPr="0070402F">
        <w:rPr>
          <w:rFonts w:ascii="Arial" w:hAnsi="Arial" w:cs="Arial"/>
          <w:b/>
          <w:sz w:val="24"/>
          <w:szCs w:val="24"/>
        </w:rPr>
        <w:t>Date:</w:t>
      </w:r>
      <w:r w:rsidR="00C54F41">
        <w:rPr>
          <w:rFonts w:ascii="Arial" w:hAnsi="Arial" w:cs="Arial"/>
          <w:b/>
          <w:sz w:val="24"/>
          <w:szCs w:val="24"/>
        </w:rPr>
        <w:t xml:space="preserve"> </w:t>
      </w:r>
      <w:ins w:id="0" w:author="Stevens, Anthony, L" w:date="2024-09-04T09:31:00Z">
        <w:r w:rsidR="00284858">
          <w:rPr>
            <w:rFonts w:ascii="Arial" w:hAnsi="Arial" w:cs="Arial"/>
            <w:b/>
            <w:sz w:val="24"/>
            <w:szCs w:val="24"/>
          </w:rPr>
          <w:t>Draft</w:t>
        </w:r>
      </w:ins>
      <w:del w:id="1" w:author="Stevens, Anthony, L" w:date="2024-09-04T09:31:00Z">
        <w:r w:rsidR="00C54F41" w:rsidDel="00284858">
          <w:rPr>
            <w:rFonts w:ascii="Arial" w:hAnsi="Arial" w:cs="Arial"/>
            <w:b/>
            <w:sz w:val="24"/>
            <w:szCs w:val="24"/>
          </w:rPr>
          <w:delText xml:space="preserve">December </w:delText>
        </w:r>
        <w:r w:rsidR="00A15B88" w:rsidDel="00284858">
          <w:rPr>
            <w:rFonts w:ascii="Arial" w:hAnsi="Arial" w:cs="Arial"/>
            <w:b/>
            <w:sz w:val="24"/>
            <w:szCs w:val="24"/>
          </w:rPr>
          <w:delText>19</w:delText>
        </w:r>
        <w:r w:rsidR="00C54F41" w:rsidDel="00284858">
          <w:rPr>
            <w:rFonts w:ascii="Arial" w:hAnsi="Arial" w:cs="Arial"/>
            <w:b/>
            <w:sz w:val="24"/>
            <w:szCs w:val="24"/>
          </w:rPr>
          <w:delText>, 202</w:delText>
        </w:r>
        <w:r w:rsidR="00A15B88" w:rsidDel="00284858">
          <w:rPr>
            <w:rFonts w:ascii="Arial" w:hAnsi="Arial" w:cs="Arial"/>
            <w:b/>
            <w:sz w:val="24"/>
            <w:szCs w:val="24"/>
          </w:rPr>
          <w:delText>3</w:delText>
        </w:r>
      </w:del>
    </w:p>
    <w:p w14:paraId="5F961CE8" w14:textId="0E5CA400" w:rsidR="00852A4F" w:rsidRPr="00AC3401" w:rsidRDefault="00C54F41" w:rsidP="00AC3401">
      <w:pPr>
        <w:spacing w:before="120" w:after="120"/>
        <w:rPr>
          <w:rFonts w:ascii="Arial" w:hAnsi="Arial" w:cs="Arial"/>
          <w:b/>
          <w:sz w:val="24"/>
          <w:szCs w:val="24"/>
        </w:rPr>
      </w:pPr>
      <w:r w:rsidRPr="00C54F41">
        <w:rPr>
          <w:rFonts w:ascii="Arial" w:hAnsi="Arial" w:cs="Arial"/>
          <w:b/>
          <w:sz w:val="24"/>
          <w:szCs w:val="24"/>
        </w:rPr>
        <w:t xml:space="preserve">Review By Date: </w:t>
      </w:r>
      <w:ins w:id="2" w:author="Stevens, Anthony, L" w:date="2024-09-04T09:31:00Z">
        <w:r w:rsidR="00284858">
          <w:rPr>
            <w:rFonts w:ascii="Arial" w:hAnsi="Arial" w:cs="Arial"/>
            <w:b/>
            <w:sz w:val="24"/>
            <w:szCs w:val="24"/>
          </w:rPr>
          <w:t>Month day, year</w:t>
        </w:r>
      </w:ins>
      <w:del w:id="3" w:author="Stevens, Anthony, L" w:date="2024-09-04T09:32:00Z">
        <w:r w:rsidDel="00284858">
          <w:rPr>
            <w:rFonts w:ascii="Arial" w:hAnsi="Arial" w:cs="Arial"/>
            <w:b/>
            <w:sz w:val="24"/>
            <w:szCs w:val="24"/>
          </w:rPr>
          <w:delText xml:space="preserve">December </w:delText>
        </w:r>
        <w:r w:rsidR="00A15B88" w:rsidDel="00284858">
          <w:rPr>
            <w:rFonts w:ascii="Arial" w:hAnsi="Arial" w:cs="Arial"/>
            <w:b/>
            <w:sz w:val="24"/>
            <w:szCs w:val="24"/>
          </w:rPr>
          <w:delText>19</w:delText>
        </w:r>
        <w:r w:rsidDel="00284858">
          <w:rPr>
            <w:rFonts w:ascii="Arial" w:hAnsi="Arial" w:cs="Arial"/>
            <w:b/>
            <w:sz w:val="24"/>
            <w:szCs w:val="24"/>
          </w:rPr>
          <w:delText>, 202</w:delText>
        </w:r>
        <w:r w:rsidR="00A15B88" w:rsidDel="00284858">
          <w:rPr>
            <w:rFonts w:ascii="Arial" w:hAnsi="Arial" w:cs="Arial"/>
            <w:b/>
            <w:sz w:val="24"/>
            <w:szCs w:val="24"/>
          </w:rPr>
          <w:delText>5</w:delText>
        </w:r>
      </w:del>
    </w:p>
    <w:p w14:paraId="5F961CE9" w14:textId="77777777" w:rsidR="00B763B4" w:rsidRPr="00297F53" w:rsidRDefault="00B763B4">
      <w:pPr>
        <w:pStyle w:val="TOCHeading"/>
        <w:rPr>
          <w:rFonts w:ascii="Arial" w:hAnsi="Arial" w:cs="Arial"/>
          <w:color w:val="auto"/>
          <w:sz w:val="32"/>
          <w:szCs w:val="32"/>
        </w:rPr>
      </w:pPr>
      <w:r w:rsidRPr="00297F53">
        <w:rPr>
          <w:rFonts w:ascii="Arial" w:hAnsi="Arial" w:cs="Arial"/>
          <w:color w:val="auto"/>
          <w:sz w:val="32"/>
          <w:szCs w:val="32"/>
        </w:rPr>
        <w:t>Table of Contents</w:t>
      </w:r>
    </w:p>
    <w:p w14:paraId="5F961CEA" w14:textId="032ADBE3" w:rsidR="00AB3151" w:rsidRDefault="00B763B4">
      <w:pPr>
        <w:pStyle w:val="TOC1"/>
        <w:rPr>
          <w:rFonts w:ascii="Calibri" w:hAnsi="Calibri" w:cs="Times New Roman"/>
          <w:sz w:val="22"/>
          <w:szCs w:val="22"/>
        </w:rPr>
      </w:pPr>
      <w:r w:rsidRPr="00297F53">
        <w:fldChar w:fldCharType="begin"/>
      </w:r>
      <w:r w:rsidRPr="00297F53">
        <w:instrText xml:space="preserve"> TOC \o "1-3" \h \z \u </w:instrText>
      </w:r>
      <w:r w:rsidRPr="00297F53">
        <w:fldChar w:fldCharType="separate"/>
      </w:r>
      <w:hyperlink w:anchor="_Toc448911448" w:history="1">
        <w:r w:rsidR="00AB3151" w:rsidRPr="00756BE0">
          <w:rPr>
            <w:rStyle w:val="Hyperlink"/>
          </w:rPr>
          <w:t>GENERAL INFORMATION</w:t>
        </w:r>
        <w:r w:rsidR="00AB3151">
          <w:rPr>
            <w:webHidden/>
          </w:rPr>
          <w:tab/>
        </w:r>
        <w:r w:rsidR="00AB3151">
          <w:rPr>
            <w:webHidden/>
          </w:rPr>
          <w:fldChar w:fldCharType="begin"/>
        </w:r>
        <w:r w:rsidR="00AB3151">
          <w:rPr>
            <w:webHidden/>
          </w:rPr>
          <w:instrText xml:space="preserve"> PAGEREF _Toc448911448 \h </w:instrText>
        </w:r>
        <w:r w:rsidR="00AB3151">
          <w:rPr>
            <w:webHidden/>
          </w:rPr>
        </w:r>
        <w:r w:rsidR="00AB3151">
          <w:rPr>
            <w:webHidden/>
          </w:rPr>
          <w:fldChar w:fldCharType="separate"/>
        </w:r>
        <w:r w:rsidR="00F74B6D">
          <w:rPr>
            <w:webHidden/>
          </w:rPr>
          <w:t>2</w:t>
        </w:r>
        <w:r w:rsidR="00AB3151">
          <w:rPr>
            <w:webHidden/>
          </w:rPr>
          <w:fldChar w:fldCharType="end"/>
        </w:r>
      </w:hyperlink>
    </w:p>
    <w:p w14:paraId="5F961CEB" w14:textId="5DBF547B" w:rsidR="00AB3151" w:rsidRDefault="00AB3151">
      <w:pPr>
        <w:pStyle w:val="TOC1"/>
        <w:rPr>
          <w:rFonts w:ascii="Calibri" w:hAnsi="Calibri" w:cs="Times New Roman"/>
          <w:sz w:val="22"/>
          <w:szCs w:val="22"/>
        </w:rPr>
      </w:pPr>
      <w:hyperlink w:anchor="_Toc448911449" w:history="1">
        <w:r w:rsidRPr="00756BE0">
          <w:rPr>
            <w:rStyle w:val="Hyperlink"/>
          </w:rPr>
          <w:t>SPECIFIC INFORMATION</w:t>
        </w:r>
        <w:r>
          <w:rPr>
            <w:webHidden/>
          </w:rPr>
          <w:tab/>
        </w:r>
        <w:r>
          <w:rPr>
            <w:webHidden/>
          </w:rPr>
          <w:fldChar w:fldCharType="begin"/>
        </w:r>
        <w:r>
          <w:rPr>
            <w:webHidden/>
          </w:rPr>
          <w:instrText xml:space="preserve"> PAGEREF _Toc448911449 \h </w:instrText>
        </w:r>
        <w:r>
          <w:rPr>
            <w:webHidden/>
          </w:rPr>
        </w:r>
        <w:r>
          <w:rPr>
            <w:webHidden/>
          </w:rPr>
          <w:fldChar w:fldCharType="separate"/>
        </w:r>
        <w:r w:rsidR="00F74B6D">
          <w:rPr>
            <w:webHidden/>
          </w:rPr>
          <w:t>3</w:t>
        </w:r>
        <w:r>
          <w:rPr>
            <w:webHidden/>
          </w:rPr>
          <w:fldChar w:fldCharType="end"/>
        </w:r>
      </w:hyperlink>
    </w:p>
    <w:p w14:paraId="5F961CEC" w14:textId="2B79EAD7" w:rsidR="00AB3151" w:rsidRDefault="00AB3151">
      <w:pPr>
        <w:pStyle w:val="TOC2"/>
        <w:rPr>
          <w:rFonts w:ascii="Calibri" w:hAnsi="Calibri" w:cs="Times New Roman"/>
          <w:sz w:val="22"/>
          <w:szCs w:val="22"/>
        </w:rPr>
      </w:pPr>
      <w:hyperlink w:anchor="_Toc448911450" w:history="1">
        <w:r w:rsidRPr="00756BE0">
          <w:rPr>
            <w:rStyle w:val="Hyperlink"/>
          </w:rPr>
          <w:t>Section 1: Data Revision Information</w:t>
        </w:r>
        <w:r>
          <w:rPr>
            <w:webHidden/>
          </w:rPr>
          <w:tab/>
        </w:r>
        <w:r>
          <w:rPr>
            <w:webHidden/>
          </w:rPr>
          <w:fldChar w:fldCharType="begin"/>
        </w:r>
        <w:r>
          <w:rPr>
            <w:webHidden/>
          </w:rPr>
          <w:instrText xml:space="preserve"> PAGEREF _Toc448911450 \h </w:instrText>
        </w:r>
        <w:r>
          <w:rPr>
            <w:webHidden/>
          </w:rPr>
        </w:r>
        <w:r>
          <w:rPr>
            <w:webHidden/>
          </w:rPr>
          <w:fldChar w:fldCharType="separate"/>
        </w:r>
        <w:r w:rsidR="00F74B6D">
          <w:rPr>
            <w:webHidden/>
          </w:rPr>
          <w:t>3</w:t>
        </w:r>
        <w:r>
          <w:rPr>
            <w:webHidden/>
          </w:rPr>
          <w:fldChar w:fldCharType="end"/>
        </w:r>
      </w:hyperlink>
    </w:p>
    <w:p w14:paraId="5F961CED" w14:textId="16C440A5" w:rsidR="00AB3151" w:rsidRDefault="00AB3151">
      <w:pPr>
        <w:pStyle w:val="TOC2"/>
        <w:rPr>
          <w:rFonts w:ascii="Calibri" w:hAnsi="Calibri" w:cs="Times New Roman"/>
          <w:sz w:val="22"/>
          <w:szCs w:val="22"/>
        </w:rPr>
      </w:pPr>
      <w:hyperlink w:anchor="_Toc448911451" w:history="1">
        <w:r w:rsidRPr="00756BE0">
          <w:rPr>
            <w:rStyle w:val="Hyperlink"/>
          </w:rPr>
          <w:t>Section 2: Operational Basic Information</w:t>
        </w:r>
        <w:r>
          <w:rPr>
            <w:webHidden/>
          </w:rPr>
          <w:tab/>
        </w:r>
        <w:r>
          <w:rPr>
            <w:webHidden/>
          </w:rPr>
          <w:fldChar w:fldCharType="begin"/>
        </w:r>
        <w:r>
          <w:rPr>
            <w:webHidden/>
          </w:rPr>
          <w:instrText xml:space="preserve"> PAGEREF _Toc448911451 \h </w:instrText>
        </w:r>
        <w:r>
          <w:rPr>
            <w:webHidden/>
          </w:rPr>
        </w:r>
        <w:r>
          <w:rPr>
            <w:webHidden/>
          </w:rPr>
          <w:fldChar w:fldCharType="separate"/>
        </w:r>
        <w:r w:rsidR="00F74B6D">
          <w:rPr>
            <w:webHidden/>
          </w:rPr>
          <w:t>4</w:t>
        </w:r>
        <w:r>
          <w:rPr>
            <w:webHidden/>
          </w:rPr>
          <w:fldChar w:fldCharType="end"/>
        </w:r>
      </w:hyperlink>
    </w:p>
    <w:p w14:paraId="5F961CEE" w14:textId="16DECF83" w:rsidR="00AB3151" w:rsidRDefault="00AB3151">
      <w:pPr>
        <w:pStyle w:val="TOC2"/>
        <w:rPr>
          <w:rFonts w:ascii="Calibri" w:hAnsi="Calibri" w:cs="Times New Roman"/>
          <w:sz w:val="22"/>
          <w:szCs w:val="22"/>
        </w:rPr>
      </w:pPr>
      <w:hyperlink w:anchor="_Toc448911452" w:history="1">
        <w:r w:rsidRPr="00756BE0">
          <w:rPr>
            <w:rStyle w:val="Hyperlink"/>
          </w:rPr>
          <w:t>Section 3: Physical Generator Capabilities</w:t>
        </w:r>
        <w:r>
          <w:rPr>
            <w:webHidden/>
          </w:rPr>
          <w:tab/>
        </w:r>
        <w:r>
          <w:rPr>
            <w:webHidden/>
          </w:rPr>
          <w:fldChar w:fldCharType="begin"/>
        </w:r>
        <w:r>
          <w:rPr>
            <w:webHidden/>
          </w:rPr>
          <w:instrText xml:space="preserve"> PAGEREF _Toc448911452 \h </w:instrText>
        </w:r>
        <w:r>
          <w:rPr>
            <w:webHidden/>
          </w:rPr>
        </w:r>
        <w:r>
          <w:rPr>
            <w:webHidden/>
          </w:rPr>
          <w:fldChar w:fldCharType="separate"/>
        </w:r>
        <w:r w:rsidR="00F74B6D">
          <w:rPr>
            <w:webHidden/>
          </w:rPr>
          <w:t>11</w:t>
        </w:r>
        <w:r>
          <w:rPr>
            <w:webHidden/>
          </w:rPr>
          <w:fldChar w:fldCharType="end"/>
        </w:r>
      </w:hyperlink>
    </w:p>
    <w:p w14:paraId="5F961CEF" w14:textId="7CCBA31C" w:rsidR="00AB3151" w:rsidRDefault="00AB3151">
      <w:pPr>
        <w:pStyle w:val="TOC2"/>
        <w:rPr>
          <w:rFonts w:ascii="Calibri" w:hAnsi="Calibri" w:cs="Times New Roman"/>
          <w:sz w:val="22"/>
          <w:szCs w:val="22"/>
        </w:rPr>
      </w:pPr>
      <w:hyperlink w:anchor="_Toc448911453" w:history="1">
        <w:r w:rsidRPr="00756BE0">
          <w:rPr>
            <w:rStyle w:val="Hyperlink"/>
          </w:rPr>
          <w:t>Section 4: Additional Information Required for Gas Turbine and Combined Cycle Assets Only</w:t>
        </w:r>
        <w:r>
          <w:rPr>
            <w:webHidden/>
          </w:rPr>
          <w:tab/>
        </w:r>
        <w:r>
          <w:rPr>
            <w:webHidden/>
          </w:rPr>
          <w:fldChar w:fldCharType="begin"/>
        </w:r>
        <w:r>
          <w:rPr>
            <w:webHidden/>
          </w:rPr>
          <w:instrText xml:space="preserve"> PAGEREF _Toc448911453 \h </w:instrText>
        </w:r>
        <w:r>
          <w:rPr>
            <w:webHidden/>
          </w:rPr>
        </w:r>
        <w:r>
          <w:rPr>
            <w:webHidden/>
          </w:rPr>
          <w:fldChar w:fldCharType="separate"/>
        </w:r>
        <w:r w:rsidR="00F74B6D">
          <w:rPr>
            <w:webHidden/>
          </w:rPr>
          <w:t>13</w:t>
        </w:r>
        <w:r>
          <w:rPr>
            <w:webHidden/>
          </w:rPr>
          <w:fldChar w:fldCharType="end"/>
        </w:r>
      </w:hyperlink>
    </w:p>
    <w:p w14:paraId="5F961CF0" w14:textId="2B3D772A" w:rsidR="00AB3151" w:rsidRDefault="00AB3151">
      <w:pPr>
        <w:pStyle w:val="TOC2"/>
        <w:rPr>
          <w:rFonts w:ascii="Calibri" w:hAnsi="Calibri" w:cs="Times New Roman"/>
          <w:sz w:val="22"/>
          <w:szCs w:val="22"/>
        </w:rPr>
      </w:pPr>
      <w:hyperlink w:anchor="_Toc448911454" w:history="1">
        <w:r w:rsidRPr="00756BE0">
          <w:rPr>
            <w:rStyle w:val="Hyperlink"/>
          </w:rPr>
          <w:t>Section 5: Additional Information</w:t>
        </w:r>
        <w:r>
          <w:rPr>
            <w:webHidden/>
          </w:rPr>
          <w:tab/>
        </w:r>
        <w:r>
          <w:rPr>
            <w:webHidden/>
          </w:rPr>
          <w:fldChar w:fldCharType="begin"/>
        </w:r>
        <w:r>
          <w:rPr>
            <w:webHidden/>
          </w:rPr>
          <w:instrText xml:space="preserve"> PAGEREF _Toc448911454 \h </w:instrText>
        </w:r>
        <w:r>
          <w:rPr>
            <w:webHidden/>
          </w:rPr>
        </w:r>
        <w:r>
          <w:rPr>
            <w:webHidden/>
          </w:rPr>
          <w:fldChar w:fldCharType="separate"/>
        </w:r>
        <w:r w:rsidR="00F74B6D">
          <w:rPr>
            <w:webHidden/>
          </w:rPr>
          <w:t>14</w:t>
        </w:r>
        <w:r>
          <w:rPr>
            <w:webHidden/>
          </w:rPr>
          <w:fldChar w:fldCharType="end"/>
        </w:r>
      </w:hyperlink>
    </w:p>
    <w:p w14:paraId="5F961CF1" w14:textId="701141D3" w:rsidR="00AB3151" w:rsidRDefault="00AB3151">
      <w:pPr>
        <w:pStyle w:val="TOC1"/>
        <w:rPr>
          <w:rFonts w:ascii="Calibri" w:hAnsi="Calibri" w:cs="Times New Roman"/>
          <w:sz w:val="22"/>
          <w:szCs w:val="22"/>
        </w:rPr>
      </w:pPr>
      <w:hyperlink w:anchor="_Toc448911455" w:history="1">
        <w:r w:rsidRPr="00756BE0">
          <w:rPr>
            <w:rStyle w:val="Hyperlink"/>
          </w:rPr>
          <w:t>OP-14 Appendix A Revision History</w:t>
        </w:r>
        <w:r>
          <w:rPr>
            <w:webHidden/>
          </w:rPr>
          <w:tab/>
        </w:r>
        <w:r>
          <w:rPr>
            <w:webHidden/>
          </w:rPr>
          <w:fldChar w:fldCharType="begin"/>
        </w:r>
        <w:r>
          <w:rPr>
            <w:webHidden/>
          </w:rPr>
          <w:instrText xml:space="preserve"> PAGEREF _Toc448911455 \h </w:instrText>
        </w:r>
        <w:r>
          <w:rPr>
            <w:webHidden/>
          </w:rPr>
        </w:r>
        <w:r>
          <w:rPr>
            <w:webHidden/>
          </w:rPr>
          <w:fldChar w:fldCharType="separate"/>
        </w:r>
        <w:r w:rsidR="00F74B6D">
          <w:rPr>
            <w:webHidden/>
          </w:rPr>
          <w:t>15</w:t>
        </w:r>
        <w:r>
          <w:rPr>
            <w:webHidden/>
          </w:rPr>
          <w:fldChar w:fldCharType="end"/>
        </w:r>
      </w:hyperlink>
    </w:p>
    <w:p w14:paraId="5F961CF2" w14:textId="77777777" w:rsidR="00B763B4" w:rsidRDefault="00B763B4" w:rsidP="00B763B4">
      <w:pPr>
        <w:spacing w:before="100" w:after="100"/>
      </w:pPr>
      <w:r w:rsidRPr="00297F53">
        <w:rPr>
          <w:rFonts w:ascii="Arial" w:hAnsi="Arial" w:cs="Arial"/>
          <w:sz w:val="24"/>
          <w:szCs w:val="24"/>
        </w:rPr>
        <w:fldChar w:fldCharType="end"/>
      </w:r>
    </w:p>
    <w:p w14:paraId="5F961CF3" w14:textId="77777777" w:rsidR="00852A4F" w:rsidRDefault="00852A4F" w:rsidP="00852A4F"/>
    <w:p w14:paraId="5F961CF4" w14:textId="77777777" w:rsidR="00852A4F" w:rsidRDefault="00852A4F" w:rsidP="00852A4F"/>
    <w:p w14:paraId="5F961CF5" w14:textId="77777777" w:rsidR="00484ECA" w:rsidRPr="002C4A29" w:rsidRDefault="00852A4F" w:rsidP="00BE4639">
      <w:pPr>
        <w:pStyle w:val="Heading1"/>
        <w:spacing w:before="240" w:after="160"/>
        <w:ind w:left="-86"/>
        <w:rPr>
          <w:rFonts w:ascii="Arial" w:hAnsi="Arial" w:cs="Arial"/>
          <w:sz w:val="24"/>
          <w:szCs w:val="24"/>
          <w:u w:val="none"/>
        </w:rPr>
      </w:pPr>
      <w:r>
        <w:br w:type="page"/>
      </w:r>
      <w:bookmarkStart w:id="4" w:name="_Toc448911448"/>
      <w:r w:rsidR="00484ECA" w:rsidRPr="002C4A29">
        <w:rPr>
          <w:rFonts w:ascii="Arial" w:hAnsi="Arial" w:cs="Arial"/>
          <w:sz w:val="24"/>
          <w:szCs w:val="24"/>
          <w:u w:val="none"/>
        </w:rPr>
        <w:lastRenderedPageBreak/>
        <w:t>GENERAL INFORMATION</w:t>
      </w:r>
      <w:bookmarkEnd w:id="4"/>
    </w:p>
    <w:p w14:paraId="5F961CF6" w14:textId="77777777" w:rsidR="00484ECA" w:rsidRPr="00F973F1" w:rsidRDefault="00484ECA" w:rsidP="00297F53">
      <w:pPr>
        <w:widowControl w:val="0"/>
        <w:tabs>
          <w:tab w:val="left" w:pos="-1440"/>
          <w:tab w:val="left" w:pos="-720"/>
          <w:tab w:val="left" w:pos="-90"/>
          <w:tab w:val="left" w:pos="432"/>
          <w:tab w:val="left" w:pos="720"/>
          <w:tab w:val="left" w:pos="1123"/>
          <w:tab w:val="left" w:pos="1440"/>
          <w:tab w:val="left" w:pos="1814"/>
          <w:tab w:val="left" w:pos="2160"/>
          <w:tab w:val="left" w:pos="2505"/>
          <w:tab w:val="left" w:pos="2880"/>
          <w:tab w:val="left" w:pos="3600"/>
          <w:tab w:val="left" w:pos="4320"/>
          <w:tab w:val="left" w:pos="5040"/>
          <w:tab w:val="left" w:pos="5760"/>
          <w:tab w:val="left" w:pos="6480"/>
          <w:tab w:val="left" w:pos="7200"/>
          <w:tab w:val="left" w:pos="7920"/>
          <w:tab w:val="left" w:pos="8640"/>
          <w:tab w:val="left" w:pos="9360"/>
        </w:tabs>
        <w:spacing w:before="100"/>
        <w:ind w:left="-90"/>
        <w:rPr>
          <w:rFonts w:ascii="Arial" w:hAnsi="Arial" w:cs="Arial"/>
          <w:sz w:val="24"/>
          <w:szCs w:val="24"/>
        </w:rPr>
      </w:pPr>
      <w:r w:rsidRPr="00F973F1">
        <w:rPr>
          <w:rFonts w:ascii="Arial" w:hAnsi="Arial" w:cs="Arial"/>
          <w:sz w:val="24"/>
          <w:szCs w:val="24"/>
        </w:rPr>
        <w:t xml:space="preserve">The NX-12 Generator Technical Data form requests information needed by ISO New England (ISO) </w:t>
      </w:r>
      <w:r w:rsidR="001B7272" w:rsidRPr="00983B20">
        <w:rPr>
          <w:rFonts w:ascii="Arial" w:hAnsi="Arial" w:cs="Arial"/>
          <w:sz w:val="24"/>
          <w:szCs w:val="24"/>
        </w:rPr>
        <w:t xml:space="preserve">to understand </w:t>
      </w:r>
      <w:r w:rsidR="001B7272">
        <w:rPr>
          <w:rFonts w:ascii="Arial" w:hAnsi="Arial" w:cs="Arial"/>
          <w:sz w:val="24"/>
          <w:szCs w:val="24"/>
        </w:rPr>
        <w:t>the Generator</w:t>
      </w:r>
      <w:r w:rsidR="001B7272" w:rsidRPr="00983B20">
        <w:rPr>
          <w:rFonts w:ascii="Arial" w:hAnsi="Arial" w:cs="Arial"/>
          <w:sz w:val="24"/>
          <w:szCs w:val="24"/>
        </w:rPr>
        <w:t xml:space="preserve"> operating parameters</w:t>
      </w:r>
      <w:r w:rsidRPr="00F973F1">
        <w:rPr>
          <w:rFonts w:ascii="Arial" w:hAnsi="Arial" w:cs="Arial"/>
          <w:sz w:val="24"/>
          <w:szCs w:val="24"/>
        </w:rPr>
        <w:t>.  All required data must be provided for each defined Generator, as per OP-14, Section II.A.</w:t>
      </w:r>
    </w:p>
    <w:p w14:paraId="5F961CF7" w14:textId="3BF052D2" w:rsidR="00484ECA" w:rsidRPr="00F973F1" w:rsidRDefault="00484ECA" w:rsidP="00297F53">
      <w:pPr>
        <w:widowControl w:val="0"/>
        <w:tabs>
          <w:tab w:val="left" w:pos="-1440"/>
          <w:tab w:val="left" w:pos="-720"/>
          <w:tab w:val="left" w:pos="-90"/>
          <w:tab w:val="left" w:pos="432"/>
          <w:tab w:val="left" w:pos="720"/>
          <w:tab w:val="left" w:pos="1123"/>
          <w:tab w:val="left" w:pos="1440"/>
          <w:tab w:val="left" w:pos="1814"/>
          <w:tab w:val="left" w:pos="2160"/>
          <w:tab w:val="left" w:pos="2505"/>
          <w:tab w:val="left" w:pos="2880"/>
          <w:tab w:val="left" w:pos="3600"/>
          <w:tab w:val="left" w:pos="4320"/>
          <w:tab w:val="left" w:pos="5040"/>
          <w:tab w:val="left" w:pos="5760"/>
          <w:tab w:val="left" w:pos="6480"/>
          <w:tab w:val="left" w:pos="7200"/>
          <w:tab w:val="left" w:pos="7920"/>
          <w:tab w:val="left" w:pos="8640"/>
          <w:tab w:val="left" w:pos="9360"/>
        </w:tabs>
        <w:spacing w:before="100"/>
        <w:ind w:left="-90"/>
        <w:rPr>
          <w:rFonts w:ascii="Arial" w:hAnsi="Arial" w:cs="Arial"/>
          <w:snapToGrid w:val="0"/>
          <w:sz w:val="24"/>
          <w:szCs w:val="24"/>
        </w:rPr>
      </w:pPr>
      <w:r w:rsidRPr="00F973F1">
        <w:rPr>
          <w:rFonts w:ascii="Arial" w:hAnsi="Arial" w:cs="Arial"/>
          <w:sz w:val="24"/>
          <w:szCs w:val="24"/>
        </w:rPr>
        <w:t xml:space="preserve">Once an initial NX-12 has been provided, any change in Generator data must be reported to ISO via </w:t>
      </w:r>
      <w:r w:rsidR="000C2C99">
        <w:rPr>
          <w:rFonts w:ascii="Arial" w:hAnsi="Arial" w:cs="Arial"/>
          <w:sz w:val="24"/>
          <w:szCs w:val="24"/>
        </w:rPr>
        <w:t>“Ask ISO”</w:t>
      </w:r>
      <w:r w:rsidRPr="00F973F1">
        <w:rPr>
          <w:rFonts w:ascii="Arial" w:hAnsi="Arial" w:cs="Arial"/>
          <w:sz w:val="24"/>
          <w:szCs w:val="24"/>
        </w:rPr>
        <w:t>.</w:t>
      </w:r>
      <w:r w:rsidRPr="00F973F1">
        <w:rPr>
          <w:rFonts w:ascii="Arial" w:hAnsi="Arial" w:cs="Arial"/>
          <w:snapToGrid w:val="0"/>
          <w:sz w:val="24"/>
          <w:szCs w:val="24"/>
        </w:rPr>
        <w:t xml:space="preserve">  </w:t>
      </w:r>
      <w:r w:rsidR="001B7272" w:rsidRPr="00983B20">
        <w:rPr>
          <w:rFonts w:ascii="Arial" w:hAnsi="Arial" w:cs="Arial"/>
          <w:sz w:val="24"/>
          <w:szCs w:val="24"/>
        </w:rPr>
        <w:t>The L</w:t>
      </w:r>
      <w:r w:rsidR="00CB2A64">
        <w:rPr>
          <w:rFonts w:ascii="Arial" w:hAnsi="Arial" w:cs="Arial"/>
          <w:sz w:val="24"/>
          <w:szCs w:val="24"/>
        </w:rPr>
        <w:t xml:space="preserve">ead Market Participant </w:t>
      </w:r>
      <w:r w:rsidR="00F722E9">
        <w:rPr>
          <w:rFonts w:ascii="Arial" w:hAnsi="Arial" w:cs="Arial"/>
          <w:sz w:val="24"/>
          <w:szCs w:val="24"/>
        </w:rPr>
        <w:t xml:space="preserve">(Lead MP) </w:t>
      </w:r>
      <w:r w:rsidR="00CB2A64">
        <w:rPr>
          <w:rFonts w:ascii="Arial" w:hAnsi="Arial" w:cs="Arial"/>
          <w:sz w:val="24"/>
          <w:szCs w:val="24"/>
        </w:rPr>
        <w:t>for the Generator</w:t>
      </w:r>
      <w:r w:rsidR="001B7272" w:rsidRPr="00983B20">
        <w:rPr>
          <w:rFonts w:ascii="Arial" w:hAnsi="Arial" w:cs="Arial"/>
          <w:sz w:val="24"/>
          <w:szCs w:val="24"/>
        </w:rPr>
        <w:t xml:space="preserve"> shall provide an explanation and/or documentation to support the change request. </w:t>
      </w:r>
      <w:r w:rsidR="00CB2A64">
        <w:rPr>
          <w:rFonts w:ascii="Arial" w:hAnsi="Arial" w:cs="Arial"/>
          <w:sz w:val="24"/>
          <w:szCs w:val="24"/>
        </w:rPr>
        <w:t xml:space="preserve"> </w:t>
      </w:r>
      <w:r w:rsidR="001B7272" w:rsidRPr="00983B20">
        <w:rPr>
          <w:rFonts w:ascii="Arial" w:hAnsi="Arial" w:cs="Arial"/>
          <w:sz w:val="24"/>
          <w:szCs w:val="24"/>
        </w:rPr>
        <w:t>The explanation may be in the form of a verbal review with ISO or written documentation, as stipulated by ISO.  ISO shall review the supporting explanations and determine if the change request will be accepted, denied, or if further modification or information is needed in order to accept the change request</w:t>
      </w:r>
    </w:p>
    <w:p w14:paraId="5F961CF8" w14:textId="0DA60907" w:rsidR="00484ECA" w:rsidRPr="00F973F1" w:rsidRDefault="00484ECA" w:rsidP="00297F53">
      <w:pPr>
        <w:widowControl w:val="0"/>
        <w:tabs>
          <w:tab w:val="left" w:pos="-1440"/>
          <w:tab w:val="left" w:pos="-720"/>
          <w:tab w:val="left" w:pos="-90"/>
          <w:tab w:val="left" w:pos="432"/>
          <w:tab w:val="left" w:pos="720"/>
          <w:tab w:val="left" w:pos="1123"/>
          <w:tab w:val="left" w:pos="1440"/>
          <w:tab w:val="left" w:pos="1814"/>
          <w:tab w:val="left" w:pos="2160"/>
          <w:tab w:val="left" w:pos="2505"/>
          <w:tab w:val="left" w:pos="2880"/>
          <w:tab w:val="left" w:pos="3600"/>
          <w:tab w:val="left" w:pos="4320"/>
          <w:tab w:val="left" w:pos="5040"/>
          <w:tab w:val="left" w:pos="5760"/>
          <w:tab w:val="left" w:pos="6480"/>
          <w:tab w:val="left" w:pos="7200"/>
          <w:tab w:val="left" w:pos="7920"/>
          <w:tab w:val="left" w:pos="8640"/>
          <w:tab w:val="left" w:pos="9360"/>
        </w:tabs>
        <w:spacing w:before="100"/>
        <w:ind w:left="-90"/>
        <w:rPr>
          <w:rFonts w:ascii="Arial" w:hAnsi="Arial" w:cs="Arial"/>
          <w:sz w:val="24"/>
          <w:szCs w:val="24"/>
        </w:rPr>
      </w:pPr>
      <w:r w:rsidRPr="00F973F1">
        <w:rPr>
          <w:rFonts w:ascii="Arial" w:hAnsi="Arial" w:cs="Arial"/>
          <w:sz w:val="24"/>
          <w:szCs w:val="24"/>
        </w:rPr>
        <w:t xml:space="preserve">In order for an NX-12 form to be approved by ISO, all required data must be provided without errors and without omissions.  It is the responsibility of the Lead </w:t>
      </w:r>
      <w:r w:rsidR="00F722E9">
        <w:rPr>
          <w:rFonts w:ascii="Arial" w:hAnsi="Arial" w:cs="Arial"/>
          <w:sz w:val="24"/>
          <w:szCs w:val="24"/>
        </w:rPr>
        <w:t>MP</w:t>
      </w:r>
      <w:r w:rsidRPr="00F973F1">
        <w:rPr>
          <w:rFonts w:ascii="Arial" w:hAnsi="Arial" w:cs="Arial"/>
          <w:sz w:val="24"/>
          <w:szCs w:val="24"/>
        </w:rPr>
        <w:t xml:space="preserve"> to correct errors or omissions o</w:t>
      </w:r>
      <w:r w:rsidR="000C2C99">
        <w:rPr>
          <w:rFonts w:ascii="Arial" w:hAnsi="Arial" w:cs="Arial"/>
          <w:sz w:val="24"/>
          <w:szCs w:val="24"/>
        </w:rPr>
        <w:t>f</w:t>
      </w:r>
      <w:r w:rsidRPr="00F973F1">
        <w:rPr>
          <w:rFonts w:ascii="Arial" w:hAnsi="Arial" w:cs="Arial"/>
          <w:sz w:val="24"/>
          <w:szCs w:val="24"/>
        </w:rPr>
        <w:t xml:space="preserve"> NX-12 </w:t>
      </w:r>
      <w:r w:rsidR="000C2C99">
        <w:rPr>
          <w:rFonts w:ascii="Arial" w:hAnsi="Arial" w:cs="Arial"/>
          <w:sz w:val="24"/>
          <w:szCs w:val="24"/>
        </w:rPr>
        <w:t xml:space="preserve">data </w:t>
      </w:r>
      <w:r w:rsidRPr="00F973F1">
        <w:rPr>
          <w:rFonts w:ascii="Arial" w:hAnsi="Arial" w:cs="Arial"/>
          <w:sz w:val="24"/>
          <w:szCs w:val="24"/>
        </w:rPr>
        <w:t xml:space="preserve">form and re-submit the corrected </w:t>
      </w:r>
      <w:r w:rsidR="000C2C99">
        <w:rPr>
          <w:rFonts w:ascii="Arial" w:hAnsi="Arial" w:cs="Arial"/>
          <w:sz w:val="24"/>
          <w:szCs w:val="24"/>
        </w:rPr>
        <w:t>data</w:t>
      </w:r>
      <w:r w:rsidR="000C2C99" w:rsidRPr="00F973F1">
        <w:rPr>
          <w:rFonts w:ascii="Arial" w:hAnsi="Arial" w:cs="Arial"/>
          <w:sz w:val="24"/>
          <w:szCs w:val="24"/>
        </w:rPr>
        <w:t xml:space="preserve"> </w:t>
      </w:r>
      <w:r w:rsidRPr="00F973F1">
        <w:rPr>
          <w:rFonts w:ascii="Arial" w:hAnsi="Arial" w:cs="Arial"/>
          <w:sz w:val="24"/>
          <w:szCs w:val="24"/>
        </w:rPr>
        <w:t xml:space="preserve">to ISO.  ISO will be the sole judge of when NX-12 </w:t>
      </w:r>
      <w:r w:rsidR="000C2C99">
        <w:rPr>
          <w:rFonts w:ascii="Arial" w:hAnsi="Arial" w:cs="Arial"/>
          <w:sz w:val="24"/>
          <w:szCs w:val="24"/>
        </w:rPr>
        <w:t>data</w:t>
      </w:r>
      <w:r w:rsidR="000C2C99" w:rsidRPr="00F973F1">
        <w:rPr>
          <w:rFonts w:ascii="Arial" w:hAnsi="Arial" w:cs="Arial"/>
          <w:sz w:val="24"/>
          <w:szCs w:val="24"/>
        </w:rPr>
        <w:t xml:space="preserve"> </w:t>
      </w:r>
      <w:r w:rsidRPr="00F973F1">
        <w:rPr>
          <w:rFonts w:ascii="Arial" w:hAnsi="Arial" w:cs="Arial"/>
          <w:sz w:val="24"/>
          <w:szCs w:val="24"/>
        </w:rPr>
        <w:t xml:space="preserve">is complete and correct.  The effective date for changes to </w:t>
      </w:r>
      <w:r w:rsidR="000C2C99">
        <w:rPr>
          <w:rFonts w:ascii="Arial" w:hAnsi="Arial" w:cs="Arial"/>
          <w:sz w:val="24"/>
          <w:szCs w:val="24"/>
        </w:rPr>
        <w:t xml:space="preserve">NX-12 </w:t>
      </w:r>
      <w:r w:rsidRPr="00F973F1">
        <w:rPr>
          <w:rFonts w:ascii="Arial" w:hAnsi="Arial" w:cs="Arial"/>
          <w:sz w:val="24"/>
          <w:szCs w:val="24"/>
        </w:rPr>
        <w:t>data items must be at least seven (7)</w:t>
      </w:r>
      <w:r w:rsidR="00F92576">
        <w:rPr>
          <w:rFonts w:ascii="Arial" w:hAnsi="Arial" w:cs="Arial"/>
          <w:sz w:val="24"/>
          <w:szCs w:val="24"/>
        </w:rPr>
        <w:t xml:space="preserve"> business</w:t>
      </w:r>
      <w:r w:rsidRPr="00F973F1">
        <w:rPr>
          <w:rFonts w:ascii="Arial" w:hAnsi="Arial" w:cs="Arial"/>
          <w:sz w:val="24"/>
          <w:szCs w:val="24"/>
        </w:rPr>
        <w:t xml:space="preserve"> days from the date that such determination is made by the ISO that the </w:t>
      </w:r>
      <w:r w:rsidR="000C2C99">
        <w:rPr>
          <w:rFonts w:ascii="Arial" w:hAnsi="Arial" w:cs="Arial"/>
          <w:sz w:val="24"/>
          <w:szCs w:val="24"/>
        </w:rPr>
        <w:t>data</w:t>
      </w:r>
      <w:r w:rsidRPr="00F973F1">
        <w:rPr>
          <w:rFonts w:ascii="Arial" w:hAnsi="Arial" w:cs="Arial"/>
          <w:sz w:val="24"/>
          <w:szCs w:val="24"/>
        </w:rPr>
        <w:t xml:space="preserve"> is complete and without errors.</w:t>
      </w:r>
    </w:p>
    <w:p w14:paraId="5F961CF9" w14:textId="77777777" w:rsidR="00484ECA" w:rsidRPr="00F973F1" w:rsidRDefault="00484ECA" w:rsidP="00297F53">
      <w:pPr>
        <w:widowControl w:val="0"/>
        <w:tabs>
          <w:tab w:val="left" w:pos="-1440"/>
          <w:tab w:val="left" w:pos="-720"/>
          <w:tab w:val="left" w:pos="-90"/>
          <w:tab w:val="left" w:pos="432"/>
          <w:tab w:val="left" w:pos="720"/>
          <w:tab w:val="left" w:pos="1123"/>
          <w:tab w:val="left" w:pos="1440"/>
          <w:tab w:val="left" w:pos="1814"/>
          <w:tab w:val="left" w:pos="2160"/>
          <w:tab w:val="left" w:pos="2505"/>
          <w:tab w:val="left" w:pos="2880"/>
          <w:tab w:val="left" w:pos="3600"/>
          <w:tab w:val="left" w:pos="4320"/>
          <w:tab w:val="left" w:pos="5040"/>
          <w:tab w:val="left" w:pos="5760"/>
          <w:tab w:val="left" w:pos="6480"/>
          <w:tab w:val="left" w:pos="7200"/>
          <w:tab w:val="left" w:pos="7920"/>
          <w:tab w:val="left" w:pos="8640"/>
          <w:tab w:val="left" w:pos="9360"/>
        </w:tabs>
        <w:spacing w:before="100"/>
        <w:ind w:left="-90"/>
        <w:rPr>
          <w:rFonts w:ascii="Arial" w:hAnsi="Arial" w:cs="Arial"/>
          <w:sz w:val="24"/>
          <w:szCs w:val="24"/>
        </w:rPr>
      </w:pPr>
      <w:r w:rsidRPr="00F973F1">
        <w:rPr>
          <w:rFonts w:ascii="Arial" w:hAnsi="Arial" w:cs="Arial"/>
          <w:sz w:val="24"/>
          <w:szCs w:val="24"/>
        </w:rPr>
        <w:t>When requested to select from a list of items, please indicate your selection by entering an “x” in the appropriate space on the NX-12 form.</w:t>
      </w:r>
    </w:p>
    <w:p w14:paraId="5F961CFA" w14:textId="77777777" w:rsidR="005B004A" w:rsidRPr="00F973F1" w:rsidRDefault="005B004A" w:rsidP="00852A4F">
      <w:pPr>
        <w:widowControl w:val="0"/>
        <w:tabs>
          <w:tab w:val="left" w:pos="-1440"/>
          <w:tab w:val="left" w:pos="-720"/>
          <w:tab w:val="left" w:pos="180"/>
          <w:tab w:val="left" w:pos="432"/>
          <w:tab w:val="left" w:pos="720"/>
          <w:tab w:val="left" w:pos="1123"/>
          <w:tab w:val="left" w:pos="1440"/>
          <w:tab w:val="left" w:pos="1814"/>
          <w:tab w:val="left" w:pos="2160"/>
          <w:tab w:val="left" w:pos="2505"/>
          <w:tab w:val="left" w:pos="2880"/>
          <w:tab w:val="left" w:pos="3600"/>
          <w:tab w:val="left" w:pos="4320"/>
          <w:tab w:val="left" w:pos="5040"/>
          <w:tab w:val="left" w:pos="5760"/>
          <w:tab w:val="left" w:pos="6480"/>
          <w:tab w:val="left" w:pos="7200"/>
          <w:tab w:val="left" w:pos="7920"/>
          <w:tab w:val="left" w:pos="8640"/>
          <w:tab w:val="left" w:pos="9360"/>
        </w:tabs>
        <w:spacing w:before="100" w:after="100"/>
        <w:ind w:left="180"/>
        <w:rPr>
          <w:rFonts w:ascii="Arial" w:hAnsi="Arial" w:cs="Arial"/>
          <w:sz w:val="24"/>
          <w:szCs w:val="24"/>
        </w:rPr>
      </w:pPr>
      <w:r w:rsidRPr="00F973F1">
        <w:rPr>
          <w:rFonts w:ascii="Arial" w:hAnsi="Arial" w:cs="Arial"/>
          <w:b/>
          <w:sz w:val="24"/>
          <w:szCs w:val="24"/>
          <w:u w:val="single"/>
        </w:rPr>
        <w:t>Revision</w:t>
      </w:r>
      <w:r w:rsidRPr="00F973F1">
        <w:rPr>
          <w:rFonts w:ascii="Arial" w:hAnsi="Arial" w:cs="Arial"/>
          <w:sz w:val="24"/>
          <w:szCs w:val="24"/>
        </w:rPr>
        <w:t xml:space="preserve"> </w:t>
      </w:r>
      <w:r w:rsidR="000D0B64">
        <w:rPr>
          <w:rFonts w:ascii="Arial" w:hAnsi="Arial" w:cs="Arial"/>
          <w:sz w:val="24"/>
          <w:szCs w:val="24"/>
        </w:rPr>
        <w:t>-</w:t>
      </w:r>
      <w:r w:rsidR="000D0B64" w:rsidRPr="00F973F1">
        <w:rPr>
          <w:rFonts w:ascii="Arial" w:hAnsi="Arial" w:cs="Arial"/>
          <w:sz w:val="24"/>
          <w:szCs w:val="24"/>
        </w:rPr>
        <w:t xml:space="preserve"> </w:t>
      </w:r>
      <w:r w:rsidRPr="00F973F1">
        <w:rPr>
          <w:rFonts w:ascii="Arial" w:hAnsi="Arial" w:cs="Arial"/>
          <w:sz w:val="24"/>
          <w:szCs w:val="24"/>
        </w:rPr>
        <w:t>Form revision identification and date of revision.</w:t>
      </w:r>
    </w:p>
    <w:p w14:paraId="5F961CFB" w14:textId="47A5DFD6" w:rsidR="00484ECA" w:rsidRPr="00F973F1" w:rsidRDefault="00484ECA" w:rsidP="00852A4F">
      <w:pPr>
        <w:widowControl w:val="0"/>
        <w:tabs>
          <w:tab w:val="left" w:pos="-1440"/>
          <w:tab w:val="left" w:pos="-720"/>
          <w:tab w:val="left" w:pos="180"/>
          <w:tab w:val="left" w:pos="432"/>
          <w:tab w:val="left" w:pos="720"/>
          <w:tab w:val="left" w:pos="1123"/>
          <w:tab w:val="left" w:pos="1440"/>
          <w:tab w:val="left" w:pos="1814"/>
          <w:tab w:val="left" w:pos="2160"/>
          <w:tab w:val="left" w:pos="2505"/>
          <w:tab w:val="left" w:pos="2880"/>
          <w:tab w:val="left" w:pos="3600"/>
          <w:tab w:val="left" w:pos="4320"/>
          <w:tab w:val="left" w:pos="5040"/>
          <w:tab w:val="left" w:pos="5760"/>
          <w:tab w:val="left" w:pos="6480"/>
          <w:tab w:val="left" w:pos="7200"/>
          <w:tab w:val="left" w:pos="7920"/>
          <w:tab w:val="left" w:pos="8640"/>
          <w:tab w:val="left" w:pos="9360"/>
        </w:tabs>
        <w:spacing w:before="100" w:after="100"/>
        <w:ind w:left="180"/>
        <w:rPr>
          <w:rFonts w:ascii="Arial" w:hAnsi="Arial" w:cs="Arial"/>
          <w:sz w:val="24"/>
          <w:szCs w:val="24"/>
        </w:rPr>
      </w:pPr>
      <w:r w:rsidRPr="00F973F1">
        <w:rPr>
          <w:rFonts w:ascii="Arial" w:hAnsi="Arial" w:cs="Arial"/>
          <w:b/>
          <w:sz w:val="24"/>
          <w:szCs w:val="24"/>
          <w:u w:val="single"/>
        </w:rPr>
        <w:t xml:space="preserve">Lead </w:t>
      </w:r>
      <w:r w:rsidR="009A56E1" w:rsidRPr="00F973F1">
        <w:rPr>
          <w:rFonts w:ascii="Arial" w:hAnsi="Arial" w:cs="Arial"/>
          <w:b/>
          <w:sz w:val="24"/>
          <w:szCs w:val="24"/>
          <w:u w:val="single"/>
        </w:rPr>
        <w:t xml:space="preserve">Market </w:t>
      </w:r>
      <w:r w:rsidRPr="00F973F1">
        <w:rPr>
          <w:rFonts w:ascii="Arial" w:hAnsi="Arial" w:cs="Arial"/>
          <w:b/>
          <w:sz w:val="24"/>
          <w:szCs w:val="24"/>
          <w:u w:val="single"/>
        </w:rPr>
        <w:t>Participant</w:t>
      </w:r>
      <w:r w:rsidRPr="00F973F1">
        <w:rPr>
          <w:rFonts w:ascii="Arial" w:hAnsi="Arial" w:cs="Arial"/>
          <w:sz w:val="24"/>
          <w:szCs w:val="24"/>
        </w:rPr>
        <w:t xml:space="preserve"> </w:t>
      </w:r>
      <w:r w:rsidR="000D0B64">
        <w:rPr>
          <w:rFonts w:ascii="Arial" w:hAnsi="Arial" w:cs="Arial"/>
          <w:sz w:val="24"/>
          <w:szCs w:val="24"/>
        </w:rPr>
        <w:t>-</w:t>
      </w:r>
      <w:r w:rsidR="000D0B64" w:rsidRPr="00F973F1">
        <w:rPr>
          <w:rFonts w:ascii="Arial" w:hAnsi="Arial" w:cs="Arial"/>
          <w:sz w:val="24"/>
          <w:szCs w:val="24"/>
        </w:rPr>
        <w:t xml:space="preserve"> </w:t>
      </w:r>
      <w:r w:rsidRPr="00F973F1">
        <w:rPr>
          <w:rFonts w:ascii="Arial" w:hAnsi="Arial" w:cs="Arial"/>
          <w:sz w:val="24"/>
          <w:szCs w:val="24"/>
        </w:rPr>
        <w:t xml:space="preserve">The Lead </w:t>
      </w:r>
      <w:r w:rsidR="00FB1863">
        <w:rPr>
          <w:rFonts w:ascii="Arial" w:hAnsi="Arial" w:cs="Arial"/>
          <w:sz w:val="24"/>
          <w:szCs w:val="24"/>
        </w:rPr>
        <w:t xml:space="preserve">Market </w:t>
      </w:r>
      <w:r w:rsidRPr="00F973F1">
        <w:rPr>
          <w:rFonts w:ascii="Arial" w:hAnsi="Arial" w:cs="Arial"/>
          <w:sz w:val="24"/>
          <w:szCs w:val="24"/>
        </w:rPr>
        <w:t xml:space="preserve">Participant of a Generator as defined in </w:t>
      </w:r>
      <w:r w:rsidR="001B7272" w:rsidRPr="00983B20">
        <w:rPr>
          <w:rFonts w:ascii="Arial" w:hAnsi="Arial" w:cs="Arial"/>
          <w:sz w:val="24"/>
          <w:szCs w:val="24"/>
        </w:rPr>
        <w:t>Section I.2.2 of the Tariff</w:t>
      </w:r>
      <w:r w:rsidRPr="00F973F1">
        <w:rPr>
          <w:rFonts w:ascii="Arial" w:hAnsi="Arial" w:cs="Arial"/>
          <w:sz w:val="24"/>
          <w:szCs w:val="24"/>
        </w:rPr>
        <w:t>.</w:t>
      </w:r>
    </w:p>
    <w:p w14:paraId="5F961CFC" w14:textId="35B4FC1A" w:rsidR="001B7272" w:rsidRDefault="001B7272" w:rsidP="00852A4F">
      <w:pPr>
        <w:widowControl w:val="0"/>
        <w:tabs>
          <w:tab w:val="left" w:pos="-1440"/>
          <w:tab w:val="left" w:pos="-720"/>
          <w:tab w:val="left" w:pos="180"/>
          <w:tab w:val="left" w:pos="432"/>
          <w:tab w:val="left" w:pos="720"/>
          <w:tab w:val="left" w:pos="1123"/>
          <w:tab w:val="left" w:pos="1440"/>
          <w:tab w:val="left" w:pos="1814"/>
          <w:tab w:val="left" w:pos="2160"/>
          <w:tab w:val="left" w:pos="2505"/>
          <w:tab w:val="left" w:pos="2880"/>
          <w:tab w:val="left" w:pos="3600"/>
          <w:tab w:val="left" w:pos="4320"/>
          <w:tab w:val="left" w:pos="5040"/>
          <w:tab w:val="left" w:pos="5760"/>
          <w:tab w:val="left" w:pos="6480"/>
          <w:tab w:val="left" w:pos="7200"/>
          <w:tab w:val="left" w:pos="7920"/>
          <w:tab w:val="left" w:pos="8640"/>
          <w:tab w:val="left" w:pos="9360"/>
        </w:tabs>
        <w:spacing w:before="100" w:after="100"/>
        <w:ind w:left="180"/>
        <w:rPr>
          <w:rFonts w:ascii="Arial" w:hAnsi="Arial" w:cs="Arial"/>
          <w:b/>
          <w:sz w:val="24"/>
          <w:szCs w:val="24"/>
          <w:u w:val="single"/>
        </w:rPr>
      </w:pPr>
      <w:r w:rsidRPr="00983B20">
        <w:rPr>
          <w:rFonts w:ascii="Arial" w:hAnsi="Arial" w:cs="Arial"/>
          <w:b/>
          <w:sz w:val="24"/>
          <w:szCs w:val="24"/>
          <w:u w:val="single"/>
        </w:rPr>
        <w:t>LP ID</w:t>
      </w:r>
      <w:r w:rsidR="00F92576">
        <w:rPr>
          <w:rFonts w:ascii="Arial" w:hAnsi="Arial" w:cs="Arial"/>
          <w:b/>
          <w:sz w:val="24"/>
          <w:szCs w:val="24"/>
          <w:u w:val="single"/>
        </w:rPr>
        <w:t>#</w:t>
      </w:r>
      <w:r w:rsidRPr="00983B20">
        <w:rPr>
          <w:rFonts w:ascii="Arial" w:hAnsi="Arial" w:cs="Arial"/>
          <w:sz w:val="24"/>
          <w:szCs w:val="24"/>
        </w:rPr>
        <w:t xml:space="preserve"> </w:t>
      </w:r>
      <w:r w:rsidR="000D0B64">
        <w:rPr>
          <w:rFonts w:ascii="Arial" w:hAnsi="Arial" w:cs="Arial"/>
          <w:sz w:val="24"/>
          <w:szCs w:val="24"/>
        </w:rPr>
        <w:t>-</w:t>
      </w:r>
      <w:r w:rsidR="000D0B64" w:rsidRPr="00983B20">
        <w:rPr>
          <w:rFonts w:ascii="Arial" w:hAnsi="Arial" w:cs="Arial"/>
          <w:sz w:val="24"/>
          <w:szCs w:val="24"/>
        </w:rPr>
        <w:t xml:space="preserve"> </w:t>
      </w:r>
      <w:r w:rsidRPr="00983B20">
        <w:rPr>
          <w:rFonts w:ascii="Arial" w:hAnsi="Arial" w:cs="Arial"/>
          <w:sz w:val="24"/>
          <w:szCs w:val="24"/>
        </w:rPr>
        <w:t xml:space="preserve">The Customer ID, as assigned to each </w:t>
      </w:r>
      <w:r w:rsidR="00FB1863">
        <w:rPr>
          <w:rFonts w:ascii="Arial" w:hAnsi="Arial" w:cs="Arial"/>
          <w:sz w:val="24"/>
          <w:szCs w:val="24"/>
        </w:rPr>
        <w:t>entity</w:t>
      </w:r>
      <w:r w:rsidR="00FB1863" w:rsidRPr="00983B20">
        <w:rPr>
          <w:rFonts w:ascii="Arial" w:hAnsi="Arial" w:cs="Arial"/>
          <w:sz w:val="24"/>
          <w:szCs w:val="24"/>
        </w:rPr>
        <w:t xml:space="preserve"> </w:t>
      </w:r>
      <w:r w:rsidRPr="00983B20">
        <w:rPr>
          <w:rFonts w:ascii="Arial" w:hAnsi="Arial" w:cs="Arial"/>
          <w:sz w:val="24"/>
          <w:szCs w:val="24"/>
        </w:rPr>
        <w:t>at the time of Customer Registration, as defined in ISO New England Manuals and Procedures.</w:t>
      </w:r>
    </w:p>
    <w:p w14:paraId="5F961CFD" w14:textId="22DF1301" w:rsidR="00484ECA" w:rsidRPr="00F973F1" w:rsidRDefault="00484ECA" w:rsidP="00852A4F">
      <w:pPr>
        <w:widowControl w:val="0"/>
        <w:tabs>
          <w:tab w:val="left" w:pos="-1440"/>
          <w:tab w:val="left" w:pos="-720"/>
          <w:tab w:val="left" w:pos="180"/>
          <w:tab w:val="left" w:pos="432"/>
          <w:tab w:val="left" w:pos="720"/>
          <w:tab w:val="left" w:pos="1123"/>
          <w:tab w:val="left" w:pos="1440"/>
          <w:tab w:val="left" w:pos="1814"/>
          <w:tab w:val="left" w:pos="2160"/>
          <w:tab w:val="left" w:pos="2505"/>
          <w:tab w:val="left" w:pos="2880"/>
          <w:tab w:val="left" w:pos="3600"/>
          <w:tab w:val="left" w:pos="4320"/>
          <w:tab w:val="left" w:pos="5040"/>
          <w:tab w:val="left" w:pos="5760"/>
          <w:tab w:val="left" w:pos="6480"/>
          <w:tab w:val="left" w:pos="7200"/>
          <w:tab w:val="left" w:pos="7920"/>
          <w:tab w:val="left" w:pos="8640"/>
          <w:tab w:val="left" w:pos="9360"/>
        </w:tabs>
        <w:spacing w:before="100" w:after="100"/>
        <w:ind w:left="180"/>
        <w:rPr>
          <w:rFonts w:ascii="Arial" w:hAnsi="Arial" w:cs="Arial"/>
          <w:sz w:val="24"/>
          <w:szCs w:val="24"/>
        </w:rPr>
      </w:pPr>
      <w:r w:rsidRPr="00F973F1">
        <w:rPr>
          <w:rFonts w:ascii="Arial" w:hAnsi="Arial" w:cs="Arial"/>
          <w:b/>
          <w:sz w:val="24"/>
          <w:szCs w:val="24"/>
          <w:u w:val="single"/>
        </w:rPr>
        <w:t>Local Control Center</w:t>
      </w:r>
      <w:r w:rsidRPr="00F973F1">
        <w:rPr>
          <w:rFonts w:ascii="Arial" w:hAnsi="Arial" w:cs="Arial"/>
          <w:sz w:val="24"/>
          <w:szCs w:val="24"/>
        </w:rPr>
        <w:t xml:space="preserve"> </w:t>
      </w:r>
      <w:r w:rsidR="000D0B64">
        <w:rPr>
          <w:rFonts w:ascii="Arial" w:hAnsi="Arial" w:cs="Arial"/>
          <w:sz w:val="24"/>
          <w:szCs w:val="24"/>
        </w:rPr>
        <w:t>-</w:t>
      </w:r>
      <w:r w:rsidR="000D0B64" w:rsidRPr="00F973F1">
        <w:rPr>
          <w:rFonts w:ascii="Arial" w:hAnsi="Arial" w:cs="Arial"/>
          <w:sz w:val="24"/>
          <w:szCs w:val="24"/>
        </w:rPr>
        <w:t xml:space="preserve"> </w:t>
      </w:r>
      <w:r w:rsidRPr="00F973F1">
        <w:rPr>
          <w:rFonts w:ascii="Arial" w:hAnsi="Arial" w:cs="Arial"/>
          <w:sz w:val="24"/>
          <w:szCs w:val="24"/>
        </w:rPr>
        <w:t>The Local Control Center</w:t>
      </w:r>
      <w:r w:rsidR="0087586C" w:rsidRPr="00F973F1">
        <w:rPr>
          <w:rFonts w:ascii="Arial" w:hAnsi="Arial" w:cs="Arial"/>
          <w:sz w:val="24"/>
          <w:szCs w:val="24"/>
        </w:rPr>
        <w:t xml:space="preserve"> (LCC)</w:t>
      </w:r>
      <w:r w:rsidRPr="00F973F1">
        <w:rPr>
          <w:rFonts w:ascii="Arial" w:hAnsi="Arial" w:cs="Arial"/>
          <w:sz w:val="24"/>
          <w:szCs w:val="24"/>
        </w:rPr>
        <w:t xml:space="preserve"> with </w:t>
      </w:r>
      <w:r w:rsidR="00762BF2">
        <w:rPr>
          <w:rFonts w:ascii="Arial" w:hAnsi="Arial" w:cs="Arial"/>
          <w:sz w:val="24"/>
          <w:szCs w:val="24"/>
        </w:rPr>
        <w:t>TOP responsibilities for the transmission system where the Generator is interconnected.</w:t>
      </w:r>
    </w:p>
    <w:p w14:paraId="5F961CFE" w14:textId="77777777" w:rsidR="00484ECA" w:rsidRPr="00F973F1" w:rsidRDefault="00484ECA" w:rsidP="00852A4F">
      <w:pPr>
        <w:widowControl w:val="0"/>
        <w:tabs>
          <w:tab w:val="left" w:pos="-1440"/>
          <w:tab w:val="left" w:pos="-720"/>
          <w:tab w:val="left" w:pos="180"/>
          <w:tab w:val="left" w:pos="432"/>
          <w:tab w:val="left" w:pos="720"/>
          <w:tab w:val="left" w:pos="1123"/>
          <w:tab w:val="left" w:pos="1440"/>
          <w:tab w:val="left" w:pos="1814"/>
          <w:tab w:val="left" w:pos="2160"/>
          <w:tab w:val="left" w:pos="2505"/>
          <w:tab w:val="left" w:pos="2880"/>
          <w:tab w:val="left" w:pos="3600"/>
          <w:tab w:val="left" w:pos="4320"/>
          <w:tab w:val="left" w:pos="5040"/>
          <w:tab w:val="left" w:pos="5760"/>
          <w:tab w:val="left" w:pos="6480"/>
          <w:tab w:val="left" w:pos="7200"/>
          <w:tab w:val="left" w:pos="7920"/>
          <w:tab w:val="left" w:pos="8640"/>
          <w:tab w:val="left" w:pos="9360"/>
        </w:tabs>
        <w:spacing w:before="100" w:after="100"/>
        <w:ind w:left="180"/>
        <w:rPr>
          <w:rFonts w:ascii="Arial" w:hAnsi="Arial" w:cs="Arial"/>
          <w:sz w:val="24"/>
          <w:szCs w:val="24"/>
        </w:rPr>
      </w:pPr>
      <w:r w:rsidRPr="00F973F1">
        <w:rPr>
          <w:rFonts w:ascii="Arial" w:hAnsi="Arial" w:cs="Arial"/>
          <w:b/>
          <w:sz w:val="24"/>
          <w:szCs w:val="24"/>
          <w:u w:val="single"/>
        </w:rPr>
        <w:t>Generator Name</w:t>
      </w:r>
      <w:r w:rsidRPr="00F973F1">
        <w:rPr>
          <w:rFonts w:ascii="Arial" w:hAnsi="Arial" w:cs="Arial"/>
          <w:sz w:val="24"/>
          <w:szCs w:val="24"/>
        </w:rPr>
        <w:t xml:space="preserve"> </w:t>
      </w:r>
      <w:r w:rsidR="000D0B64">
        <w:rPr>
          <w:rFonts w:ascii="Arial" w:hAnsi="Arial" w:cs="Arial"/>
          <w:sz w:val="24"/>
          <w:szCs w:val="24"/>
        </w:rPr>
        <w:t>-</w:t>
      </w:r>
      <w:r w:rsidR="000D0B64" w:rsidRPr="00F973F1">
        <w:rPr>
          <w:rFonts w:ascii="Arial" w:hAnsi="Arial" w:cs="Arial"/>
          <w:sz w:val="24"/>
          <w:szCs w:val="24"/>
        </w:rPr>
        <w:t xml:space="preserve"> </w:t>
      </w:r>
      <w:r w:rsidRPr="00F973F1">
        <w:rPr>
          <w:rFonts w:ascii="Arial" w:hAnsi="Arial" w:cs="Arial"/>
          <w:sz w:val="24"/>
          <w:szCs w:val="24"/>
        </w:rPr>
        <w:t xml:space="preserve">The name of the Generator </w:t>
      </w:r>
      <w:r w:rsidR="00FF1D01" w:rsidRPr="00F973F1">
        <w:rPr>
          <w:rFonts w:ascii="Arial" w:hAnsi="Arial" w:cs="Arial"/>
          <w:sz w:val="24"/>
          <w:szCs w:val="24"/>
        </w:rPr>
        <w:t>must:</w:t>
      </w:r>
    </w:p>
    <w:p w14:paraId="5F961CFF" w14:textId="62E8DAEA" w:rsidR="00FF1D01" w:rsidRPr="00F973F1" w:rsidRDefault="00FF1D01" w:rsidP="00BE4639">
      <w:pPr>
        <w:widowControl w:val="0"/>
        <w:numPr>
          <w:ilvl w:val="0"/>
          <w:numId w:val="1"/>
        </w:numPr>
        <w:tabs>
          <w:tab w:val="left" w:pos="-1440"/>
          <w:tab w:val="left" w:pos="-720"/>
          <w:tab w:val="left" w:pos="0"/>
          <w:tab w:val="left" w:pos="432"/>
          <w:tab w:val="left" w:pos="792"/>
          <w:tab w:val="left" w:pos="1123"/>
          <w:tab w:val="left" w:pos="1440"/>
          <w:tab w:val="left" w:pos="1814"/>
          <w:tab w:val="left" w:pos="2160"/>
          <w:tab w:val="left" w:pos="2505"/>
          <w:tab w:val="left" w:pos="2880"/>
          <w:tab w:val="left" w:pos="3600"/>
          <w:tab w:val="left" w:pos="4320"/>
          <w:tab w:val="left" w:pos="5040"/>
          <w:tab w:val="left" w:pos="5760"/>
          <w:tab w:val="left" w:pos="6480"/>
          <w:tab w:val="left" w:pos="7200"/>
          <w:tab w:val="left" w:pos="7920"/>
          <w:tab w:val="left" w:pos="8640"/>
          <w:tab w:val="left" w:pos="9360"/>
        </w:tabs>
        <w:spacing w:after="40"/>
        <w:ind w:left="806" w:hanging="259"/>
        <w:rPr>
          <w:rFonts w:ascii="Arial" w:hAnsi="Arial" w:cs="Arial"/>
          <w:sz w:val="24"/>
          <w:szCs w:val="24"/>
        </w:rPr>
      </w:pPr>
      <w:r w:rsidRPr="00F973F1">
        <w:rPr>
          <w:rFonts w:ascii="Arial" w:hAnsi="Arial" w:cs="Arial"/>
          <w:sz w:val="24"/>
          <w:szCs w:val="24"/>
        </w:rPr>
        <w:t xml:space="preserve">Be unique to </w:t>
      </w:r>
      <w:r w:rsidR="0081154C">
        <w:rPr>
          <w:rFonts w:ascii="Arial" w:hAnsi="Arial" w:cs="Arial"/>
          <w:sz w:val="24"/>
          <w:szCs w:val="24"/>
        </w:rPr>
        <w:t>each</w:t>
      </w:r>
      <w:r w:rsidRPr="00F973F1">
        <w:rPr>
          <w:rFonts w:ascii="Arial" w:hAnsi="Arial" w:cs="Arial"/>
          <w:sz w:val="24"/>
          <w:szCs w:val="24"/>
        </w:rPr>
        <w:t xml:space="preserve"> Generators</w:t>
      </w:r>
    </w:p>
    <w:p w14:paraId="5F961D00" w14:textId="77777777" w:rsidR="00FF1D01" w:rsidRPr="00F973F1" w:rsidRDefault="00FF1D01" w:rsidP="00BE4639">
      <w:pPr>
        <w:widowControl w:val="0"/>
        <w:numPr>
          <w:ilvl w:val="0"/>
          <w:numId w:val="1"/>
        </w:numPr>
        <w:tabs>
          <w:tab w:val="left" w:pos="-1440"/>
          <w:tab w:val="left" w:pos="-720"/>
          <w:tab w:val="left" w:pos="0"/>
          <w:tab w:val="left" w:pos="432"/>
          <w:tab w:val="left" w:pos="792"/>
          <w:tab w:val="left" w:pos="1123"/>
          <w:tab w:val="left" w:pos="1440"/>
          <w:tab w:val="left" w:pos="1814"/>
          <w:tab w:val="left" w:pos="2160"/>
          <w:tab w:val="left" w:pos="2505"/>
          <w:tab w:val="left" w:pos="2880"/>
          <w:tab w:val="left" w:pos="3600"/>
          <w:tab w:val="left" w:pos="4320"/>
          <w:tab w:val="left" w:pos="5040"/>
          <w:tab w:val="left" w:pos="5760"/>
          <w:tab w:val="left" w:pos="6480"/>
          <w:tab w:val="left" w:pos="7200"/>
          <w:tab w:val="left" w:pos="7920"/>
          <w:tab w:val="left" w:pos="8640"/>
          <w:tab w:val="left" w:pos="9360"/>
        </w:tabs>
        <w:spacing w:after="40"/>
        <w:ind w:left="806" w:hanging="259"/>
        <w:rPr>
          <w:rFonts w:ascii="Arial" w:hAnsi="Arial" w:cs="Arial"/>
          <w:sz w:val="24"/>
          <w:szCs w:val="24"/>
        </w:rPr>
      </w:pPr>
      <w:r w:rsidRPr="00F973F1">
        <w:rPr>
          <w:rFonts w:ascii="Arial" w:hAnsi="Arial" w:cs="Arial"/>
          <w:sz w:val="24"/>
          <w:szCs w:val="24"/>
        </w:rPr>
        <w:t xml:space="preserve">Length </w:t>
      </w:r>
      <w:r w:rsidRPr="006B287B">
        <w:rPr>
          <w:rFonts w:ascii="Arial" w:hAnsi="Arial" w:cs="Arial"/>
          <w:b/>
          <w:sz w:val="24"/>
          <w:szCs w:val="24"/>
        </w:rPr>
        <w:t>cannot</w:t>
      </w:r>
      <w:r w:rsidRPr="00F973F1">
        <w:rPr>
          <w:rFonts w:ascii="Arial" w:hAnsi="Arial" w:cs="Arial"/>
          <w:sz w:val="24"/>
          <w:szCs w:val="24"/>
        </w:rPr>
        <w:t xml:space="preserve"> exceed 30 characters</w:t>
      </w:r>
    </w:p>
    <w:p w14:paraId="5F961D01" w14:textId="77777777" w:rsidR="00484ECA" w:rsidRPr="00F973F1" w:rsidRDefault="00A77D52" w:rsidP="00852A4F">
      <w:pPr>
        <w:widowControl w:val="0"/>
        <w:tabs>
          <w:tab w:val="left" w:pos="-1440"/>
          <w:tab w:val="left" w:pos="-720"/>
          <w:tab w:val="left" w:pos="180"/>
          <w:tab w:val="left" w:pos="432"/>
          <w:tab w:val="left" w:pos="720"/>
          <w:tab w:val="left" w:pos="1123"/>
          <w:tab w:val="left" w:pos="1440"/>
          <w:tab w:val="left" w:pos="1814"/>
          <w:tab w:val="left" w:pos="2160"/>
          <w:tab w:val="left" w:pos="2505"/>
          <w:tab w:val="left" w:pos="2880"/>
          <w:tab w:val="left" w:pos="3600"/>
          <w:tab w:val="left" w:pos="4320"/>
          <w:tab w:val="left" w:pos="5040"/>
          <w:tab w:val="left" w:pos="5760"/>
          <w:tab w:val="left" w:pos="6480"/>
          <w:tab w:val="left" w:pos="7200"/>
          <w:tab w:val="left" w:pos="7920"/>
          <w:tab w:val="left" w:pos="8640"/>
          <w:tab w:val="left" w:pos="9360"/>
        </w:tabs>
        <w:spacing w:before="100" w:after="100"/>
        <w:ind w:left="180"/>
        <w:rPr>
          <w:rFonts w:ascii="Arial" w:hAnsi="Arial" w:cs="Arial"/>
          <w:sz w:val="24"/>
          <w:szCs w:val="24"/>
        </w:rPr>
      </w:pPr>
      <w:r w:rsidRPr="00F973F1">
        <w:rPr>
          <w:rFonts w:ascii="Arial" w:hAnsi="Arial" w:cs="Arial"/>
          <w:b/>
          <w:sz w:val="24"/>
          <w:szCs w:val="24"/>
          <w:u w:val="single"/>
        </w:rPr>
        <w:t>Generator ID</w:t>
      </w:r>
      <w:r w:rsidR="00484ECA" w:rsidRPr="00F973F1">
        <w:rPr>
          <w:rFonts w:ascii="Arial" w:hAnsi="Arial" w:cs="Arial"/>
          <w:sz w:val="24"/>
          <w:szCs w:val="24"/>
        </w:rPr>
        <w:t xml:space="preserve"> </w:t>
      </w:r>
      <w:r w:rsidR="000D0B64">
        <w:rPr>
          <w:rFonts w:ascii="Arial" w:hAnsi="Arial" w:cs="Arial"/>
          <w:sz w:val="24"/>
          <w:szCs w:val="24"/>
        </w:rPr>
        <w:t>-</w:t>
      </w:r>
      <w:r w:rsidR="000D0B64" w:rsidRPr="00F973F1">
        <w:rPr>
          <w:rFonts w:ascii="Arial" w:hAnsi="Arial" w:cs="Arial"/>
          <w:sz w:val="24"/>
          <w:szCs w:val="24"/>
        </w:rPr>
        <w:t xml:space="preserve"> </w:t>
      </w:r>
      <w:r w:rsidR="00484ECA" w:rsidRPr="00F973F1">
        <w:rPr>
          <w:rFonts w:ascii="Arial" w:hAnsi="Arial" w:cs="Arial"/>
          <w:sz w:val="24"/>
          <w:szCs w:val="24"/>
        </w:rPr>
        <w:t xml:space="preserve">The Generator Asset ID, as assigned to each </w:t>
      </w:r>
      <w:r w:rsidR="00CB2A64">
        <w:rPr>
          <w:rFonts w:ascii="Arial" w:hAnsi="Arial" w:cs="Arial"/>
          <w:sz w:val="24"/>
          <w:szCs w:val="24"/>
        </w:rPr>
        <w:t>Generator</w:t>
      </w:r>
      <w:r w:rsidR="00CB2A64" w:rsidRPr="00F973F1">
        <w:rPr>
          <w:rFonts w:ascii="Arial" w:hAnsi="Arial" w:cs="Arial"/>
          <w:sz w:val="24"/>
          <w:szCs w:val="24"/>
        </w:rPr>
        <w:t xml:space="preserve"> </w:t>
      </w:r>
      <w:r w:rsidR="00484ECA" w:rsidRPr="00F973F1">
        <w:rPr>
          <w:rFonts w:ascii="Arial" w:hAnsi="Arial" w:cs="Arial"/>
          <w:sz w:val="24"/>
          <w:szCs w:val="24"/>
        </w:rPr>
        <w:t>at the time of Asset Registration Procedure, as defined in ISO New England Manual</w:t>
      </w:r>
      <w:r w:rsidR="001B7272">
        <w:rPr>
          <w:rFonts w:ascii="Arial" w:hAnsi="Arial" w:cs="Arial"/>
          <w:sz w:val="24"/>
          <w:szCs w:val="24"/>
        </w:rPr>
        <w:t>s and Procedures.</w:t>
      </w:r>
    </w:p>
    <w:p w14:paraId="5F961D02" w14:textId="22D184FE" w:rsidR="00484ECA" w:rsidRPr="00852A4F" w:rsidRDefault="00484ECA" w:rsidP="00BE4639">
      <w:pPr>
        <w:widowControl w:val="0"/>
        <w:tabs>
          <w:tab w:val="left" w:pos="-1440"/>
          <w:tab w:val="left" w:pos="-720"/>
          <w:tab w:val="left" w:pos="180"/>
          <w:tab w:val="left" w:pos="432"/>
          <w:tab w:val="left" w:pos="720"/>
          <w:tab w:val="left" w:pos="1123"/>
          <w:tab w:val="left" w:pos="1440"/>
          <w:tab w:val="left" w:pos="1814"/>
          <w:tab w:val="left" w:pos="2160"/>
          <w:tab w:val="left" w:pos="2505"/>
          <w:tab w:val="left" w:pos="2880"/>
          <w:tab w:val="left" w:pos="3600"/>
          <w:tab w:val="left" w:pos="4320"/>
          <w:tab w:val="left" w:pos="5040"/>
          <w:tab w:val="left" w:pos="5760"/>
          <w:tab w:val="left" w:pos="6480"/>
          <w:tab w:val="left" w:pos="7200"/>
          <w:tab w:val="left" w:pos="7920"/>
          <w:tab w:val="left" w:pos="8640"/>
          <w:tab w:val="left" w:pos="9360"/>
        </w:tabs>
        <w:spacing w:after="40"/>
        <w:ind w:left="180"/>
        <w:rPr>
          <w:rFonts w:ascii="Arial" w:hAnsi="Arial" w:cs="Arial"/>
          <w:bCs/>
          <w:sz w:val="24"/>
          <w:szCs w:val="24"/>
        </w:rPr>
      </w:pPr>
      <w:r w:rsidRPr="00F973F1">
        <w:rPr>
          <w:rFonts w:ascii="Arial" w:hAnsi="Arial" w:cs="Arial"/>
          <w:b/>
          <w:sz w:val="24"/>
          <w:szCs w:val="24"/>
          <w:u w:val="single"/>
        </w:rPr>
        <w:t xml:space="preserve">Designated </w:t>
      </w:r>
      <w:r w:rsidR="00A77D52" w:rsidRPr="00F973F1">
        <w:rPr>
          <w:rFonts w:ascii="Arial" w:hAnsi="Arial" w:cs="Arial"/>
          <w:b/>
          <w:sz w:val="24"/>
          <w:szCs w:val="24"/>
          <w:u w:val="single"/>
        </w:rPr>
        <w:t xml:space="preserve">Entity </w:t>
      </w:r>
      <w:r w:rsidR="000D0B64">
        <w:rPr>
          <w:rFonts w:ascii="Arial" w:hAnsi="Arial" w:cs="Arial"/>
          <w:sz w:val="24"/>
          <w:szCs w:val="24"/>
        </w:rPr>
        <w:t>-</w:t>
      </w:r>
      <w:r w:rsidR="000D0B64" w:rsidRPr="00F973F1">
        <w:rPr>
          <w:rFonts w:ascii="Arial" w:hAnsi="Arial" w:cs="Arial"/>
          <w:sz w:val="24"/>
          <w:szCs w:val="24"/>
        </w:rPr>
        <w:t xml:space="preserve"> </w:t>
      </w:r>
      <w:r w:rsidR="001B7272" w:rsidRPr="00983B20">
        <w:rPr>
          <w:rFonts w:ascii="Arial" w:hAnsi="Arial" w:cs="Arial"/>
          <w:bCs/>
          <w:sz w:val="24"/>
          <w:szCs w:val="24"/>
        </w:rPr>
        <w:t>Name of the entity</w:t>
      </w:r>
      <w:r w:rsidR="006A201F">
        <w:rPr>
          <w:rFonts w:ascii="Arial" w:hAnsi="Arial" w:cs="Arial"/>
          <w:bCs/>
          <w:sz w:val="24"/>
          <w:szCs w:val="24"/>
        </w:rPr>
        <w:t>,</w:t>
      </w:r>
      <w:r w:rsidR="00FB1863">
        <w:rPr>
          <w:rFonts w:ascii="Arial" w:hAnsi="Arial" w:cs="Arial"/>
          <w:bCs/>
          <w:sz w:val="24"/>
          <w:szCs w:val="24"/>
        </w:rPr>
        <w:t xml:space="preserve"> </w:t>
      </w:r>
      <w:r w:rsidR="00FB1863" w:rsidRPr="00852A4F">
        <w:rPr>
          <w:rFonts w:ascii="Arial" w:hAnsi="Arial" w:cs="Arial"/>
          <w:bCs/>
          <w:sz w:val="24"/>
          <w:szCs w:val="24"/>
        </w:rPr>
        <w:t xml:space="preserve">for the </w:t>
      </w:r>
      <w:r w:rsidR="00FB1863">
        <w:rPr>
          <w:rFonts w:ascii="Arial" w:hAnsi="Arial" w:cs="Arial"/>
          <w:bCs/>
          <w:sz w:val="24"/>
          <w:szCs w:val="24"/>
        </w:rPr>
        <w:t>G</w:t>
      </w:r>
      <w:r w:rsidR="00FB1863" w:rsidRPr="00852A4F">
        <w:rPr>
          <w:rFonts w:ascii="Arial" w:hAnsi="Arial" w:cs="Arial"/>
          <w:bCs/>
          <w:sz w:val="24"/>
          <w:szCs w:val="24"/>
        </w:rPr>
        <w:t>enerator</w:t>
      </w:r>
      <w:r w:rsidR="00FB1863">
        <w:rPr>
          <w:rFonts w:ascii="Arial" w:hAnsi="Arial" w:cs="Arial"/>
          <w:bCs/>
          <w:sz w:val="24"/>
          <w:szCs w:val="24"/>
        </w:rPr>
        <w:t>,</w:t>
      </w:r>
      <w:r w:rsidR="00F722E9">
        <w:rPr>
          <w:rFonts w:ascii="Arial" w:hAnsi="Arial" w:cs="Arial"/>
          <w:bCs/>
          <w:sz w:val="24"/>
          <w:szCs w:val="24"/>
        </w:rPr>
        <w:t xml:space="preserve"> </w:t>
      </w:r>
      <w:r w:rsidR="00F722E9" w:rsidRPr="003439B3">
        <w:rPr>
          <w:rFonts w:ascii="Arial" w:hAnsi="Arial" w:cs="Arial"/>
          <w:sz w:val="24"/>
          <w:szCs w:val="24"/>
        </w:rPr>
        <w:t>registered in accordance with ISO Manual M-RPA</w:t>
      </w:r>
      <w:r w:rsidR="0081154C">
        <w:rPr>
          <w:rFonts w:ascii="Arial" w:hAnsi="Arial" w:cs="Arial"/>
          <w:sz w:val="24"/>
          <w:szCs w:val="24"/>
        </w:rPr>
        <w:t xml:space="preserve"> </w:t>
      </w:r>
      <w:r w:rsidR="0081154C">
        <w:rPr>
          <w:rFonts w:ascii="Arial" w:hAnsi="Arial" w:cs="Arial"/>
          <w:bCs/>
          <w:sz w:val="24"/>
          <w:szCs w:val="24"/>
        </w:rPr>
        <w:t>that</w:t>
      </w:r>
      <w:r w:rsidR="001B7272" w:rsidRPr="003439B3">
        <w:rPr>
          <w:rFonts w:ascii="Arial" w:hAnsi="Arial" w:cs="Arial"/>
          <w:bCs/>
          <w:sz w:val="24"/>
          <w:szCs w:val="24"/>
        </w:rPr>
        <w:t xml:space="preserve"> </w:t>
      </w:r>
      <w:r w:rsidR="001B7272" w:rsidRPr="003439B3">
        <w:rPr>
          <w:rFonts w:ascii="Arial" w:hAnsi="Arial" w:cs="Arial"/>
          <w:sz w:val="24"/>
          <w:szCs w:val="24"/>
        </w:rPr>
        <w:t xml:space="preserve">receives, acknowledges, and responds to the ISO dispatch instructions and </w:t>
      </w:r>
      <w:r w:rsidR="0070402F" w:rsidRPr="003439B3">
        <w:rPr>
          <w:rFonts w:ascii="Arial" w:hAnsi="Arial" w:cs="Arial"/>
          <w:sz w:val="24"/>
          <w:szCs w:val="24"/>
        </w:rPr>
        <w:t>communications</w:t>
      </w:r>
      <w:r w:rsidRPr="00852A4F">
        <w:rPr>
          <w:rFonts w:ascii="Arial" w:hAnsi="Arial" w:cs="Arial"/>
          <w:bCs/>
          <w:sz w:val="24"/>
          <w:szCs w:val="24"/>
        </w:rPr>
        <w:t>.</w:t>
      </w:r>
      <w:r w:rsidR="001B7272">
        <w:rPr>
          <w:rFonts w:ascii="Arial" w:hAnsi="Arial" w:cs="Arial"/>
          <w:bCs/>
          <w:sz w:val="24"/>
          <w:szCs w:val="24"/>
        </w:rPr>
        <w:t xml:space="preserve">  </w:t>
      </w:r>
      <w:r w:rsidR="001B7272" w:rsidRPr="00983B20">
        <w:rPr>
          <w:rFonts w:ascii="Arial" w:hAnsi="Arial" w:cs="Arial"/>
          <w:sz w:val="24"/>
          <w:szCs w:val="24"/>
        </w:rPr>
        <w:t>The DE name must:</w:t>
      </w:r>
    </w:p>
    <w:p w14:paraId="5F961D03" w14:textId="77777777" w:rsidR="001B7272" w:rsidRDefault="001B7272" w:rsidP="00BE4639">
      <w:pPr>
        <w:widowControl w:val="0"/>
        <w:numPr>
          <w:ilvl w:val="0"/>
          <w:numId w:val="16"/>
        </w:numPr>
        <w:tabs>
          <w:tab w:val="left" w:pos="-1440"/>
          <w:tab w:val="left" w:pos="-720"/>
          <w:tab w:val="left" w:pos="0"/>
          <w:tab w:val="left" w:pos="432"/>
          <w:tab w:val="left" w:pos="900"/>
          <w:tab w:val="left" w:pos="1123"/>
          <w:tab w:val="left" w:pos="1440"/>
          <w:tab w:val="left" w:pos="1814"/>
          <w:tab w:val="left" w:pos="2160"/>
          <w:tab w:val="left" w:pos="2505"/>
          <w:tab w:val="left" w:pos="2880"/>
          <w:tab w:val="left" w:pos="3600"/>
          <w:tab w:val="left" w:pos="4320"/>
          <w:tab w:val="left" w:pos="5040"/>
          <w:tab w:val="left" w:pos="5760"/>
          <w:tab w:val="left" w:pos="6480"/>
          <w:tab w:val="left" w:pos="7200"/>
          <w:tab w:val="left" w:pos="7920"/>
          <w:tab w:val="left" w:pos="8640"/>
          <w:tab w:val="left" w:pos="9360"/>
        </w:tabs>
        <w:spacing w:after="40"/>
        <w:ind w:hanging="612"/>
        <w:rPr>
          <w:rFonts w:ascii="Arial" w:hAnsi="Arial" w:cs="Arial"/>
          <w:sz w:val="24"/>
          <w:szCs w:val="24"/>
        </w:rPr>
      </w:pPr>
      <w:r>
        <w:rPr>
          <w:rFonts w:ascii="Arial" w:hAnsi="Arial" w:cs="Arial"/>
          <w:sz w:val="24"/>
          <w:szCs w:val="24"/>
        </w:rPr>
        <w:t>Be unique</w:t>
      </w:r>
    </w:p>
    <w:p w14:paraId="5F961D04" w14:textId="77777777" w:rsidR="001B7272" w:rsidRPr="00F973F1" w:rsidRDefault="001B7272" w:rsidP="00BE4639">
      <w:pPr>
        <w:widowControl w:val="0"/>
        <w:numPr>
          <w:ilvl w:val="0"/>
          <w:numId w:val="16"/>
        </w:numPr>
        <w:tabs>
          <w:tab w:val="left" w:pos="-1440"/>
          <w:tab w:val="left" w:pos="-720"/>
          <w:tab w:val="left" w:pos="0"/>
          <w:tab w:val="left" w:pos="432"/>
          <w:tab w:val="left" w:pos="900"/>
          <w:tab w:val="left" w:pos="1123"/>
          <w:tab w:val="left" w:pos="1440"/>
          <w:tab w:val="left" w:pos="1814"/>
          <w:tab w:val="left" w:pos="2160"/>
          <w:tab w:val="left" w:pos="2505"/>
          <w:tab w:val="left" w:pos="2880"/>
          <w:tab w:val="left" w:pos="3600"/>
          <w:tab w:val="left" w:pos="4320"/>
          <w:tab w:val="left" w:pos="5040"/>
          <w:tab w:val="left" w:pos="5760"/>
          <w:tab w:val="left" w:pos="6480"/>
          <w:tab w:val="left" w:pos="7200"/>
          <w:tab w:val="left" w:pos="7920"/>
          <w:tab w:val="left" w:pos="8640"/>
          <w:tab w:val="left" w:pos="9360"/>
        </w:tabs>
        <w:spacing w:after="40"/>
        <w:ind w:hanging="612"/>
        <w:rPr>
          <w:rFonts w:ascii="Arial" w:hAnsi="Arial" w:cs="Arial"/>
          <w:sz w:val="24"/>
          <w:szCs w:val="24"/>
        </w:rPr>
      </w:pPr>
      <w:r w:rsidRPr="00BE4639">
        <w:rPr>
          <w:rFonts w:ascii="Arial" w:hAnsi="Arial" w:cs="Arial"/>
          <w:sz w:val="24"/>
          <w:szCs w:val="24"/>
        </w:rPr>
        <w:t>Not</w:t>
      </w:r>
      <w:r w:rsidRPr="00983B20">
        <w:rPr>
          <w:rFonts w:ascii="Arial" w:hAnsi="Arial" w:cs="Arial"/>
          <w:sz w:val="24"/>
          <w:szCs w:val="24"/>
        </w:rPr>
        <w:t xml:space="preserve"> exceed 27 characters</w:t>
      </w:r>
    </w:p>
    <w:p w14:paraId="5F961D05" w14:textId="08B19935" w:rsidR="00484ECA" w:rsidRPr="00852A4F" w:rsidRDefault="00484ECA" w:rsidP="001B7272">
      <w:pPr>
        <w:widowControl w:val="0"/>
        <w:tabs>
          <w:tab w:val="left" w:pos="-1440"/>
          <w:tab w:val="left" w:pos="-720"/>
          <w:tab w:val="left" w:pos="180"/>
          <w:tab w:val="left" w:pos="432"/>
          <w:tab w:val="left" w:pos="720"/>
          <w:tab w:val="left" w:pos="1123"/>
          <w:tab w:val="left" w:pos="1440"/>
          <w:tab w:val="left" w:pos="1814"/>
          <w:tab w:val="left" w:pos="2160"/>
          <w:tab w:val="left" w:pos="2505"/>
          <w:tab w:val="left" w:pos="2880"/>
          <w:tab w:val="left" w:pos="3600"/>
          <w:tab w:val="left" w:pos="4320"/>
          <w:tab w:val="left" w:pos="5040"/>
          <w:tab w:val="left" w:pos="5760"/>
          <w:tab w:val="left" w:pos="6480"/>
          <w:tab w:val="left" w:pos="7200"/>
          <w:tab w:val="left" w:pos="7920"/>
          <w:tab w:val="left" w:pos="8640"/>
          <w:tab w:val="left" w:pos="9360"/>
        </w:tabs>
        <w:spacing w:before="100" w:after="100"/>
        <w:ind w:left="180"/>
        <w:rPr>
          <w:rFonts w:ascii="Arial" w:hAnsi="Arial" w:cs="Arial"/>
          <w:bCs/>
          <w:sz w:val="24"/>
          <w:szCs w:val="24"/>
        </w:rPr>
      </w:pPr>
      <w:r w:rsidRPr="00F973F1">
        <w:rPr>
          <w:rFonts w:ascii="Arial" w:hAnsi="Arial" w:cs="Arial"/>
          <w:b/>
          <w:sz w:val="24"/>
          <w:szCs w:val="24"/>
          <w:u w:val="single"/>
        </w:rPr>
        <w:t xml:space="preserve">DE </w:t>
      </w:r>
      <w:r w:rsidR="001B7272">
        <w:rPr>
          <w:rFonts w:ascii="Arial" w:hAnsi="Arial" w:cs="Arial"/>
          <w:b/>
          <w:sz w:val="24"/>
          <w:szCs w:val="24"/>
          <w:u w:val="single"/>
        </w:rPr>
        <w:t xml:space="preserve">ID# </w:t>
      </w:r>
      <w:r w:rsidR="000D0B64">
        <w:rPr>
          <w:rFonts w:ascii="Arial" w:hAnsi="Arial" w:cs="Arial"/>
          <w:sz w:val="24"/>
          <w:szCs w:val="24"/>
        </w:rPr>
        <w:t>-</w:t>
      </w:r>
      <w:r w:rsidR="000D0B64" w:rsidRPr="003439B3">
        <w:rPr>
          <w:rFonts w:ascii="Arial" w:hAnsi="Arial" w:cs="Arial"/>
          <w:b/>
          <w:sz w:val="24"/>
          <w:szCs w:val="24"/>
        </w:rPr>
        <w:t xml:space="preserve"> </w:t>
      </w:r>
      <w:r w:rsidR="001B7272" w:rsidRPr="003439B3">
        <w:rPr>
          <w:rFonts w:ascii="Arial" w:hAnsi="Arial" w:cs="Arial"/>
          <w:sz w:val="24"/>
          <w:szCs w:val="24"/>
        </w:rPr>
        <w:t>The unique identification number</w:t>
      </w:r>
      <w:r w:rsidR="00F722E9">
        <w:rPr>
          <w:rFonts w:ascii="Arial" w:hAnsi="Arial" w:cs="Arial"/>
          <w:sz w:val="24"/>
          <w:szCs w:val="24"/>
        </w:rPr>
        <w:t>,</w:t>
      </w:r>
      <w:r w:rsidR="001B7272" w:rsidRPr="003439B3">
        <w:rPr>
          <w:rFonts w:ascii="Arial" w:hAnsi="Arial" w:cs="Arial"/>
          <w:sz w:val="24"/>
          <w:szCs w:val="24"/>
        </w:rPr>
        <w:t xml:space="preserve"> </w:t>
      </w:r>
      <w:r w:rsidR="00F722E9" w:rsidRPr="003439B3">
        <w:rPr>
          <w:rFonts w:ascii="Arial" w:hAnsi="Arial" w:cs="Arial"/>
          <w:sz w:val="24"/>
          <w:szCs w:val="24"/>
        </w:rPr>
        <w:t>for each DE</w:t>
      </w:r>
      <w:r w:rsidR="00F722E9">
        <w:rPr>
          <w:rFonts w:ascii="Arial" w:hAnsi="Arial" w:cs="Arial"/>
          <w:sz w:val="24"/>
          <w:szCs w:val="24"/>
        </w:rPr>
        <w:t xml:space="preserve">, </w:t>
      </w:r>
      <w:r w:rsidR="001B7272" w:rsidRPr="003439B3">
        <w:rPr>
          <w:rFonts w:ascii="Arial" w:hAnsi="Arial" w:cs="Arial"/>
          <w:sz w:val="24"/>
          <w:szCs w:val="24"/>
        </w:rPr>
        <w:t xml:space="preserve">assigned by the ISO at the time of Registration, done in accordance with ISO </w:t>
      </w:r>
      <w:r w:rsidR="00F722E9">
        <w:rPr>
          <w:rFonts w:ascii="Arial" w:hAnsi="Arial" w:cs="Arial"/>
          <w:sz w:val="24"/>
          <w:szCs w:val="24"/>
        </w:rPr>
        <w:t xml:space="preserve">Manual </w:t>
      </w:r>
      <w:r w:rsidR="001B7272" w:rsidRPr="003439B3">
        <w:rPr>
          <w:rFonts w:ascii="Arial" w:hAnsi="Arial" w:cs="Arial"/>
          <w:sz w:val="24"/>
          <w:szCs w:val="24"/>
        </w:rPr>
        <w:t xml:space="preserve">M-RPA </w:t>
      </w:r>
    </w:p>
    <w:p w14:paraId="5F961D06" w14:textId="204F3B4E" w:rsidR="00484ECA" w:rsidRPr="002C4A29" w:rsidRDefault="00484ECA" w:rsidP="002C4A29">
      <w:pPr>
        <w:pStyle w:val="Heading1"/>
        <w:ind w:left="-90"/>
        <w:rPr>
          <w:rFonts w:ascii="Arial" w:hAnsi="Arial" w:cs="Arial"/>
          <w:sz w:val="24"/>
          <w:szCs w:val="24"/>
        </w:rPr>
      </w:pPr>
      <w:bookmarkStart w:id="5" w:name="_Toc448911449"/>
      <w:r w:rsidRPr="002C4A29">
        <w:rPr>
          <w:rFonts w:ascii="Arial" w:hAnsi="Arial" w:cs="Arial"/>
          <w:sz w:val="24"/>
          <w:szCs w:val="24"/>
        </w:rPr>
        <w:lastRenderedPageBreak/>
        <w:t>SPECIFIC INFORMATION</w:t>
      </w:r>
      <w:bookmarkEnd w:id="5"/>
    </w:p>
    <w:p w14:paraId="5F961D07" w14:textId="77777777" w:rsidR="002C4A29" w:rsidRPr="002C4A29" w:rsidRDefault="00484ECA" w:rsidP="002C4A29">
      <w:pPr>
        <w:pStyle w:val="Heading2"/>
        <w:spacing w:before="100" w:after="100"/>
        <w:rPr>
          <w:rFonts w:ascii="Arial" w:hAnsi="Arial" w:cs="Arial"/>
          <w:sz w:val="24"/>
          <w:szCs w:val="24"/>
        </w:rPr>
      </w:pPr>
      <w:bookmarkStart w:id="6" w:name="_Toc448911450"/>
      <w:r w:rsidRPr="002C4A29">
        <w:rPr>
          <w:rFonts w:ascii="Arial" w:hAnsi="Arial" w:cs="Arial"/>
          <w:sz w:val="24"/>
          <w:szCs w:val="24"/>
        </w:rPr>
        <w:t xml:space="preserve">Section 1: </w:t>
      </w:r>
      <w:r w:rsidR="000C2C99" w:rsidRPr="00564EE4">
        <w:rPr>
          <w:rFonts w:ascii="Arial" w:hAnsi="Arial" w:cs="Arial"/>
          <w:sz w:val="24"/>
          <w:szCs w:val="24"/>
        </w:rPr>
        <w:t>Data Revision</w:t>
      </w:r>
      <w:r w:rsidR="000C2C99">
        <w:rPr>
          <w:rFonts w:ascii="Arial" w:hAnsi="Arial" w:cs="Arial"/>
          <w:color w:val="FF0000"/>
          <w:sz w:val="24"/>
          <w:szCs w:val="24"/>
        </w:rPr>
        <w:t xml:space="preserve"> </w:t>
      </w:r>
      <w:r w:rsidR="001B7272" w:rsidRPr="00983B20">
        <w:rPr>
          <w:rFonts w:ascii="Arial" w:hAnsi="Arial" w:cs="Arial"/>
          <w:sz w:val="24"/>
          <w:szCs w:val="24"/>
        </w:rPr>
        <w:t>Information</w:t>
      </w:r>
      <w:bookmarkEnd w:id="6"/>
    </w:p>
    <w:p w14:paraId="5F961D08" w14:textId="77777777" w:rsidR="00484ECA" w:rsidRPr="00F973F1" w:rsidRDefault="00484ECA" w:rsidP="008D7B39">
      <w:pPr>
        <w:widowControl w:val="0"/>
        <w:tabs>
          <w:tab w:val="left" w:pos="-1440"/>
          <w:tab w:val="left" w:pos="-720"/>
          <w:tab w:val="left" w:pos="0"/>
          <w:tab w:val="left" w:pos="432"/>
          <w:tab w:val="left" w:pos="720"/>
          <w:tab w:val="left" w:pos="1123"/>
          <w:tab w:val="left" w:pos="1440"/>
          <w:tab w:val="left" w:pos="1814"/>
          <w:tab w:val="left" w:pos="2160"/>
          <w:tab w:val="left" w:pos="2505"/>
          <w:tab w:val="left" w:pos="2880"/>
          <w:tab w:val="left" w:pos="3600"/>
          <w:tab w:val="left" w:pos="4320"/>
          <w:tab w:val="left" w:pos="5040"/>
          <w:tab w:val="left" w:pos="5760"/>
          <w:tab w:val="left" w:pos="6480"/>
          <w:tab w:val="left" w:pos="7200"/>
          <w:tab w:val="left" w:pos="7920"/>
          <w:tab w:val="left" w:pos="8640"/>
          <w:tab w:val="left" w:pos="9360"/>
        </w:tabs>
        <w:spacing w:before="100" w:after="100"/>
        <w:rPr>
          <w:rFonts w:ascii="Arial" w:hAnsi="Arial" w:cs="Arial"/>
          <w:sz w:val="24"/>
          <w:szCs w:val="24"/>
        </w:rPr>
      </w:pPr>
      <w:r w:rsidRPr="00F973F1">
        <w:rPr>
          <w:rFonts w:ascii="Arial" w:hAnsi="Arial" w:cs="Arial"/>
          <w:sz w:val="24"/>
          <w:szCs w:val="24"/>
        </w:rPr>
        <w:t>This information includes the Data Revision Number, date prepared</w:t>
      </w:r>
      <w:r w:rsidR="000C2C99">
        <w:rPr>
          <w:rFonts w:ascii="Arial" w:hAnsi="Arial" w:cs="Arial"/>
          <w:sz w:val="24"/>
          <w:szCs w:val="24"/>
        </w:rPr>
        <w:t xml:space="preserve"> </w:t>
      </w:r>
      <w:r w:rsidRPr="00F973F1">
        <w:rPr>
          <w:rFonts w:ascii="Arial" w:hAnsi="Arial" w:cs="Arial"/>
          <w:sz w:val="24"/>
          <w:szCs w:val="24"/>
        </w:rPr>
        <w:t>and requested effective date.</w:t>
      </w:r>
    </w:p>
    <w:p w14:paraId="5F961D09" w14:textId="5D9C8839" w:rsidR="00484ECA" w:rsidRPr="00F973F1" w:rsidRDefault="00484ECA" w:rsidP="0014241C">
      <w:pPr>
        <w:widowControl w:val="0"/>
        <w:tabs>
          <w:tab w:val="left" w:pos="-1440"/>
          <w:tab w:val="left" w:pos="-720"/>
          <w:tab w:val="left" w:pos="360"/>
          <w:tab w:val="left" w:pos="2505"/>
          <w:tab w:val="left" w:pos="2880"/>
          <w:tab w:val="left" w:pos="3600"/>
          <w:tab w:val="left" w:pos="4320"/>
          <w:tab w:val="left" w:pos="5040"/>
          <w:tab w:val="left" w:pos="5760"/>
          <w:tab w:val="left" w:pos="6480"/>
          <w:tab w:val="left" w:pos="7200"/>
          <w:tab w:val="left" w:pos="7920"/>
          <w:tab w:val="left" w:pos="8640"/>
          <w:tab w:val="left" w:pos="9360"/>
        </w:tabs>
        <w:spacing w:before="100" w:after="100"/>
        <w:ind w:left="360"/>
        <w:rPr>
          <w:rFonts w:ascii="Arial" w:hAnsi="Arial" w:cs="Arial"/>
          <w:sz w:val="24"/>
          <w:szCs w:val="24"/>
        </w:rPr>
      </w:pPr>
      <w:r w:rsidRPr="00F973F1">
        <w:rPr>
          <w:rFonts w:ascii="Arial" w:hAnsi="Arial" w:cs="Arial"/>
          <w:b/>
          <w:sz w:val="24"/>
          <w:szCs w:val="24"/>
          <w:u w:val="single"/>
        </w:rPr>
        <w:t>Data Revision No.</w:t>
      </w:r>
      <w:r w:rsidRPr="00F973F1">
        <w:rPr>
          <w:rFonts w:ascii="Arial" w:hAnsi="Arial" w:cs="Arial"/>
          <w:sz w:val="24"/>
          <w:szCs w:val="24"/>
        </w:rPr>
        <w:t xml:space="preserve"> </w:t>
      </w:r>
      <w:r w:rsidR="000D0B64">
        <w:rPr>
          <w:rFonts w:ascii="Arial" w:hAnsi="Arial" w:cs="Arial"/>
          <w:sz w:val="24"/>
          <w:szCs w:val="24"/>
        </w:rPr>
        <w:t>-</w:t>
      </w:r>
      <w:r w:rsidR="000D0B64" w:rsidRPr="00F973F1">
        <w:rPr>
          <w:rFonts w:ascii="Arial" w:hAnsi="Arial" w:cs="Arial"/>
          <w:sz w:val="24"/>
          <w:szCs w:val="24"/>
        </w:rPr>
        <w:t xml:space="preserve"> </w:t>
      </w:r>
      <w:r w:rsidRPr="00F973F1">
        <w:rPr>
          <w:rFonts w:ascii="Arial" w:hAnsi="Arial" w:cs="Arial"/>
          <w:sz w:val="24"/>
          <w:szCs w:val="24"/>
        </w:rPr>
        <w:t xml:space="preserve">The first time an NX-12 is filed by a Lead </w:t>
      </w:r>
      <w:r w:rsidR="00F722E9">
        <w:rPr>
          <w:rFonts w:ascii="Arial" w:hAnsi="Arial" w:cs="Arial"/>
          <w:sz w:val="24"/>
          <w:szCs w:val="24"/>
        </w:rPr>
        <w:t>MP</w:t>
      </w:r>
      <w:r w:rsidRPr="00F973F1">
        <w:rPr>
          <w:rFonts w:ascii="Arial" w:hAnsi="Arial" w:cs="Arial"/>
          <w:sz w:val="24"/>
          <w:szCs w:val="24"/>
        </w:rPr>
        <w:t xml:space="preserve"> and approved by ISO, it must be assigned Data Revision Number 0.  Each time revised data is submitted and approved by ISO, the Data Revision Number must be incremented.  </w:t>
      </w:r>
      <w:r w:rsidR="006B287B">
        <w:rPr>
          <w:rFonts w:ascii="Arial" w:hAnsi="Arial" w:cs="Arial"/>
          <w:sz w:val="24"/>
          <w:szCs w:val="24"/>
        </w:rPr>
        <w:t>T</w:t>
      </w:r>
      <w:r w:rsidRPr="00F973F1">
        <w:rPr>
          <w:rFonts w:ascii="Arial" w:hAnsi="Arial" w:cs="Arial"/>
          <w:sz w:val="24"/>
          <w:szCs w:val="24"/>
        </w:rPr>
        <w:t xml:space="preserve">he revision number should only be incremented from one approved NX-12 to the next approved NX-12.  In other words, if changes to an approved NX-12 are desired and a new NX-12 form is submitted for approval, the data revision number should be incremented.  If, however, there are errors or missing data on that new NX-12 form, another corrected form must be submitted by the Lead </w:t>
      </w:r>
      <w:r w:rsidR="00F722E9">
        <w:rPr>
          <w:rFonts w:ascii="Arial" w:hAnsi="Arial" w:cs="Arial"/>
          <w:sz w:val="24"/>
          <w:szCs w:val="24"/>
        </w:rPr>
        <w:t>MP</w:t>
      </w:r>
      <w:r w:rsidRPr="00F973F1">
        <w:rPr>
          <w:rFonts w:ascii="Arial" w:hAnsi="Arial" w:cs="Arial"/>
          <w:sz w:val="24"/>
          <w:szCs w:val="24"/>
        </w:rPr>
        <w:t xml:space="preserve">.  This corrected form should have the errors corrected and/or missing data provided, but the Data Revision Number should be the same as on the previously submitted form.  The Data Revision Number is incremented only from one </w:t>
      </w:r>
      <w:r w:rsidRPr="003439B3">
        <w:rPr>
          <w:rFonts w:ascii="Arial" w:hAnsi="Arial" w:cs="Arial"/>
          <w:sz w:val="24"/>
          <w:szCs w:val="24"/>
        </w:rPr>
        <w:t>approved</w:t>
      </w:r>
      <w:r w:rsidRPr="00F973F1">
        <w:rPr>
          <w:rFonts w:ascii="Arial" w:hAnsi="Arial" w:cs="Arial"/>
          <w:sz w:val="24"/>
          <w:szCs w:val="24"/>
        </w:rPr>
        <w:t xml:space="preserve"> NX-12 to the next </w:t>
      </w:r>
      <w:r w:rsidRPr="003439B3">
        <w:rPr>
          <w:rFonts w:ascii="Arial" w:hAnsi="Arial" w:cs="Arial"/>
          <w:sz w:val="24"/>
          <w:szCs w:val="24"/>
        </w:rPr>
        <w:t>approved</w:t>
      </w:r>
      <w:r w:rsidRPr="00F973F1">
        <w:rPr>
          <w:rFonts w:ascii="Arial" w:hAnsi="Arial" w:cs="Arial"/>
          <w:sz w:val="24"/>
          <w:szCs w:val="24"/>
        </w:rPr>
        <w:t xml:space="preserve"> NX-12.</w:t>
      </w:r>
    </w:p>
    <w:p w14:paraId="5F961D0A" w14:textId="77777777" w:rsidR="00484ECA" w:rsidRPr="00F973F1" w:rsidRDefault="00484ECA" w:rsidP="0014241C">
      <w:pPr>
        <w:widowControl w:val="0"/>
        <w:tabs>
          <w:tab w:val="left" w:pos="-1440"/>
          <w:tab w:val="left" w:pos="-720"/>
          <w:tab w:val="left" w:pos="360"/>
          <w:tab w:val="left" w:pos="2505"/>
          <w:tab w:val="left" w:pos="2880"/>
          <w:tab w:val="left" w:pos="3600"/>
          <w:tab w:val="left" w:pos="4320"/>
          <w:tab w:val="left" w:pos="5040"/>
          <w:tab w:val="left" w:pos="5760"/>
          <w:tab w:val="left" w:pos="6480"/>
          <w:tab w:val="left" w:pos="7200"/>
          <w:tab w:val="left" w:pos="7920"/>
          <w:tab w:val="left" w:pos="8640"/>
          <w:tab w:val="left" w:pos="9360"/>
        </w:tabs>
        <w:spacing w:before="100" w:after="100"/>
        <w:ind w:left="360"/>
        <w:rPr>
          <w:rFonts w:ascii="Arial" w:hAnsi="Arial" w:cs="Arial"/>
          <w:sz w:val="24"/>
          <w:szCs w:val="24"/>
        </w:rPr>
      </w:pPr>
      <w:r w:rsidRPr="00F973F1">
        <w:rPr>
          <w:rFonts w:ascii="Arial" w:hAnsi="Arial" w:cs="Arial"/>
          <w:b/>
          <w:sz w:val="24"/>
          <w:szCs w:val="24"/>
          <w:u w:val="single"/>
        </w:rPr>
        <w:t>Date Prepared</w:t>
      </w:r>
      <w:r w:rsidRPr="00F973F1">
        <w:rPr>
          <w:rFonts w:ascii="Arial" w:hAnsi="Arial" w:cs="Arial"/>
          <w:sz w:val="24"/>
          <w:szCs w:val="24"/>
        </w:rPr>
        <w:t xml:space="preserve"> </w:t>
      </w:r>
      <w:r w:rsidR="000D0B64">
        <w:rPr>
          <w:rFonts w:ascii="Arial" w:hAnsi="Arial" w:cs="Arial"/>
          <w:sz w:val="24"/>
          <w:szCs w:val="24"/>
        </w:rPr>
        <w:t>-</w:t>
      </w:r>
      <w:r w:rsidR="000D0B64" w:rsidRPr="00F973F1">
        <w:rPr>
          <w:rFonts w:ascii="Arial" w:hAnsi="Arial" w:cs="Arial"/>
          <w:sz w:val="24"/>
          <w:szCs w:val="24"/>
        </w:rPr>
        <w:t xml:space="preserve"> </w:t>
      </w:r>
      <w:r w:rsidRPr="00F973F1">
        <w:rPr>
          <w:rFonts w:ascii="Arial" w:hAnsi="Arial" w:cs="Arial"/>
          <w:sz w:val="24"/>
          <w:szCs w:val="24"/>
        </w:rPr>
        <w:t xml:space="preserve">The date on which the NX-12 </w:t>
      </w:r>
      <w:r w:rsidR="00F92576">
        <w:rPr>
          <w:rFonts w:ascii="Arial" w:hAnsi="Arial" w:cs="Arial"/>
          <w:sz w:val="24"/>
          <w:szCs w:val="24"/>
        </w:rPr>
        <w:t>data</w:t>
      </w:r>
      <w:r w:rsidR="00F92576" w:rsidRPr="00F973F1">
        <w:rPr>
          <w:rFonts w:ascii="Arial" w:hAnsi="Arial" w:cs="Arial"/>
          <w:sz w:val="24"/>
          <w:szCs w:val="24"/>
        </w:rPr>
        <w:t xml:space="preserve"> </w:t>
      </w:r>
      <w:r w:rsidRPr="00F973F1">
        <w:rPr>
          <w:rFonts w:ascii="Arial" w:hAnsi="Arial" w:cs="Arial"/>
          <w:sz w:val="24"/>
          <w:szCs w:val="24"/>
        </w:rPr>
        <w:t>is completed and submitted to ISO.</w:t>
      </w:r>
    </w:p>
    <w:p w14:paraId="5F961D0B" w14:textId="77777777" w:rsidR="00484ECA" w:rsidRPr="00F973F1" w:rsidRDefault="00484ECA" w:rsidP="0014241C">
      <w:pPr>
        <w:widowControl w:val="0"/>
        <w:tabs>
          <w:tab w:val="left" w:pos="-1440"/>
          <w:tab w:val="left" w:pos="-720"/>
          <w:tab w:val="left" w:pos="360"/>
          <w:tab w:val="left" w:pos="2505"/>
          <w:tab w:val="left" w:pos="2880"/>
          <w:tab w:val="left" w:pos="3600"/>
          <w:tab w:val="left" w:pos="4320"/>
          <w:tab w:val="left" w:pos="5040"/>
          <w:tab w:val="left" w:pos="5760"/>
          <w:tab w:val="left" w:pos="6480"/>
          <w:tab w:val="left" w:pos="7200"/>
          <w:tab w:val="left" w:pos="7920"/>
          <w:tab w:val="left" w:pos="8640"/>
          <w:tab w:val="left" w:pos="9360"/>
        </w:tabs>
        <w:spacing w:before="100" w:after="100"/>
        <w:ind w:left="360"/>
        <w:rPr>
          <w:rFonts w:ascii="Arial" w:hAnsi="Arial" w:cs="Arial"/>
          <w:sz w:val="24"/>
          <w:szCs w:val="24"/>
        </w:rPr>
      </w:pPr>
      <w:r w:rsidRPr="00F973F1">
        <w:rPr>
          <w:rFonts w:ascii="Arial" w:hAnsi="Arial" w:cs="Arial"/>
          <w:b/>
          <w:sz w:val="24"/>
          <w:szCs w:val="24"/>
          <w:u w:val="single"/>
        </w:rPr>
        <w:t>Requested Effective Date</w:t>
      </w:r>
      <w:r w:rsidRPr="00F973F1">
        <w:rPr>
          <w:rFonts w:ascii="Arial" w:hAnsi="Arial" w:cs="Arial"/>
          <w:sz w:val="24"/>
          <w:szCs w:val="24"/>
        </w:rPr>
        <w:t xml:space="preserve"> </w:t>
      </w:r>
      <w:r w:rsidR="000D0B64">
        <w:rPr>
          <w:rFonts w:ascii="Arial" w:hAnsi="Arial" w:cs="Arial"/>
          <w:sz w:val="24"/>
          <w:szCs w:val="24"/>
        </w:rPr>
        <w:t>-</w:t>
      </w:r>
      <w:r w:rsidR="000D0B64" w:rsidRPr="00F973F1">
        <w:rPr>
          <w:rFonts w:ascii="Arial" w:hAnsi="Arial" w:cs="Arial"/>
          <w:sz w:val="24"/>
          <w:szCs w:val="24"/>
        </w:rPr>
        <w:t xml:space="preserve"> </w:t>
      </w:r>
      <w:r w:rsidRPr="00F973F1">
        <w:rPr>
          <w:rFonts w:ascii="Arial" w:hAnsi="Arial" w:cs="Arial"/>
          <w:sz w:val="24"/>
          <w:szCs w:val="24"/>
        </w:rPr>
        <w:t xml:space="preserve">The date that the new NX-12 is to become effective.  For a new </w:t>
      </w:r>
      <w:r w:rsidR="00CB2A64">
        <w:rPr>
          <w:rFonts w:ascii="Arial" w:hAnsi="Arial" w:cs="Arial"/>
          <w:sz w:val="24"/>
          <w:szCs w:val="24"/>
        </w:rPr>
        <w:t>Generator</w:t>
      </w:r>
      <w:r w:rsidRPr="00F973F1">
        <w:rPr>
          <w:rFonts w:ascii="Arial" w:hAnsi="Arial" w:cs="Arial"/>
          <w:sz w:val="24"/>
          <w:szCs w:val="24"/>
        </w:rPr>
        <w:t xml:space="preserve">, the effective date is to be at least One Hundred Twenty (120) days following the day that the designated recipient at ISO receives the NX-12 (assuming that the NX-12 form and all other required data are complete and without errors).  For an existing </w:t>
      </w:r>
      <w:r w:rsidR="00CB2A64">
        <w:rPr>
          <w:rFonts w:ascii="Arial" w:hAnsi="Arial" w:cs="Arial"/>
          <w:sz w:val="24"/>
          <w:szCs w:val="24"/>
        </w:rPr>
        <w:t>Generator</w:t>
      </w:r>
      <w:r w:rsidRPr="00F973F1">
        <w:rPr>
          <w:rFonts w:ascii="Arial" w:hAnsi="Arial" w:cs="Arial"/>
          <w:sz w:val="24"/>
          <w:szCs w:val="24"/>
        </w:rPr>
        <w:t xml:space="preserve">, the effective date is to be at least seven (7) </w:t>
      </w:r>
      <w:r w:rsidR="00F92576">
        <w:rPr>
          <w:rFonts w:ascii="Arial" w:hAnsi="Arial" w:cs="Arial"/>
          <w:sz w:val="24"/>
          <w:szCs w:val="24"/>
        </w:rPr>
        <w:t xml:space="preserve">business </w:t>
      </w:r>
      <w:r w:rsidRPr="00F973F1">
        <w:rPr>
          <w:rFonts w:ascii="Arial" w:hAnsi="Arial" w:cs="Arial"/>
          <w:sz w:val="24"/>
          <w:szCs w:val="24"/>
        </w:rPr>
        <w:t xml:space="preserve">days following the day that the designated recipient at ISO receives the data (assuming </w:t>
      </w:r>
      <w:r w:rsidR="005E36BC">
        <w:rPr>
          <w:rFonts w:ascii="Arial" w:hAnsi="Arial" w:cs="Arial"/>
          <w:sz w:val="24"/>
          <w:szCs w:val="24"/>
        </w:rPr>
        <w:t xml:space="preserve">it </w:t>
      </w:r>
      <w:r w:rsidRPr="00F973F1">
        <w:rPr>
          <w:rFonts w:ascii="Arial" w:hAnsi="Arial" w:cs="Arial"/>
          <w:sz w:val="24"/>
          <w:szCs w:val="24"/>
        </w:rPr>
        <w:t xml:space="preserve">is complete and without errors).  </w:t>
      </w:r>
      <w:r w:rsidR="00CB2A64">
        <w:rPr>
          <w:rFonts w:ascii="Arial" w:hAnsi="Arial" w:cs="Arial"/>
          <w:sz w:val="24"/>
          <w:szCs w:val="24"/>
        </w:rPr>
        <w:t>I</w:t>
      </w:r>
      <w:r w:rsidRPr="00F973F1">
        <w:rPr>
          <w:rFonts w:ascii="Arial" w:hAnsi="Arial" w:cs="Arial"/>
          <w:sz w:val="24"/>
          <w:szCs w:val="24"/>
        </w:rPr>
        <w:t xml:space="preserve">f there are errors or omissions </w:t>
      </w:r>
      <w:r w:rsidR="000C2C99">
        <w:rPr>
          <w:rFonts w:ascii="Arial" w:hAnsi="Arial" w:cs="Arial"/>
          <w:sz w:val="24"/>
          <w:szCs w:val="24"/>
        </w:rPr>
        <w:t>of</w:t>
      </w:r>
      <w:r w:rsidRPr="00F973F1">
        <w:rPr>
          <w:rFonts w:ascii="Arial" w:hAnsi="Arial" w:cs="Arial"/>
          <w:sz w:val="24"/>
          <w:szCs w:val="24"/>
        </w:rPr>
        <w:t xml:space="preserve"> NX-12 </w:t>
      </w:r>
      <w:r w:rsidR="000C2C99">
        <w:rPr>
          <w:rFonts w:ascii="Arial" w:hAnsi="Arial" w:cs="Arial"/>
          <w:sz w:val="24"/>
          <w:szCs w:val="24"/>
        </w:rPr>
        <w:t>data</w:t>
      </w:r>
      <w:r w:rsidRPr="00F973F1">
        <w:rPr>
          <w:rFonts w:ascii="Arial" w:hAnsi="Arial" w:cs="Arial"/>
          <w:sz w:val="24"/>
          <w:szCs w:val="24"/>
        </w:rPr>
        <w:t xml:space="preserve">, subsequent submittals of </w:t>
      </w:r>
      <w:r w:rsidRPr="00A811DE">
        <w:rPr>
          <w:rFonts w:ascii="Arial" w:hAnsi="Arial" w:cs="Arial"/>
          <w:sz w:val="24"/>
          <w:szCs w:val="24"/>
        </w:rPr>
        <w:t>corrected</w:t>
      </w:r>
      <w:r w:rsidRPr="00F973F1">
        <w:rPr>
          <w:rFonts w:ascii="Arial" w:hAnsi="Arial" w:cs="Arial"/>
          <w:sz w:val="24"/>
          <w:szCs w:val="24"/>
        </w:rPr>
        <w:t xml:space="preserve"> NX-12 </w:t>
      </w:r>
      <w:r w:rsidR="000C2C99">
        <w:rPr>
          <w:rFonts w:ascii="Arial" w:hAnsi="Arial" w:cs="Arial"/>
          <w:sz w:val="24"/>
          <w:szCs w:val="24"/>
        </w:rPr>
        <w:t>data</w:t>
      </w:r>
      <w:r w:rsidR="000C2C99" w:rsidRPr="00F973F1">
        <w:rPr>
          <w:rFonts w:ascii="Arial" w:hAnsi="Arial" w:cs="Arial"/>
          <w:sz w:val="24"/>
          <w:szCs w:val="24"/>
        </w:rPr>
        <w:t xml:space="preserve"> </w:t>
      </w:r>
      <w:r w:rsidRPr="00F973F1">
        <w:rPr>
          <w:rFonts w:ascii="Arial" w:hAnsi="Arial" w:cs="Arial"/>
          <w:sz w:val="24"/>
          <w:szCs w:val="24"/>
        </w:rPr>
        <w:t>must have a Requested Effective Date that is at least seven (7</w:t>
      </w:r>
      <w:r w:rsidR="00F92576" w:rsidRPr="00F973F1">
        <w:rPr>
          <w:rFonts w:ascii="Arial" w:hAnsi="Arial" w:cs="Arial"/>
          <w:sz w:val="24"/>
          <w:szCs w:val="24"/>
        </w:rPr>
        <w:t>)</w:t>
      </w:r>
      <w:r w:rsidR="00F92576">
        <w:rPr>
          <w:rFonts w:ascii="Arial" w:hAnsi="Arial" w:cs="Arial"/>
          <w:sz w:val="24"/>
          <w:szCs w:val="24"/>
        </w:rPr>
        <w:t xml:space="preserve"> business </w:t>
      </w:r>
      <w:r w:rsidRPr="00F973F1">
        <w:rPr>
          <w:rFonts w:ascii="Arial" w:hAnsi="Arial" w:cs="Arial"/>
          <w:sz w:val="24"/>
          <w:szCs w:val="24"/>
        </w:rPr>
        <w:t xml:space="preserve">days from the date that the </w:t>
      </w:r>
      <w:r w:rsidRPr="00A811DE">
        <w:rPr>
          <w:rFonts w:ascii="Arial" w:hAnsi="Arial" w:cs="Arial"/>
          <w:sz w:val="24"/>
          <w:szCs w:val="24"/>
        </w:rPr>
        <w:t>corrected</w:t>
      </w:r>
      <w:r w:rsidRPr="00F973F1">
        <w:rPr>
          <w:rFonts w:ascii="Arial" w:hAnsi="Arial" w:cs="Arial"/>
          <w:sz w:val="24"/>
          <w:szCs w:val="24"/>
        </w:rPr>
        <w:t xml:space="preserve"> NX-12 </w:t>
      </w:r>
      <w:r w:rsidR="000C2C99">
        <w:rPr>
          <w:rFonts w:ascii="Arial" w:hAnsi="Arial" w:cs="Arial"/>
          <w:sz w:val="24"/>
          <w:szCs w:val="24"/>
        </w:rPr>
        <w:t>data</w:t>
      </w:r>
      <w:r w:rsidR="000C2C99" w:rsidRPr="00F973F1">
        <w:rPr>
          <w:rFonts w:ascii="Arial" w:hAnsi="Arial" w:cs="Arial"/>
          <w:sz w:val="24"/>
          <w:szCs w:val="24"/>
        </w:rPr>
        <w:t xml:space="preserve"> </w:t>
      </w:r>
      <w:r w:rsidRPr="00F973F1">
        <w:rPr>
          <w:rFonts w:ascii="Arial" w:hAnsi="Arial" w:cs="Arial"/>
          <w:sz w:val="24"/>
          <w:szCs w:val="24"/>
        </w:rPr>
        <w:t>is received by ISO.</w:t>
      </w:r>
    </w:p>
    <w:p w14:paraId="5F961D0C" w14:textId="77777777" w:rsidR="002C4A29" w:rsidRDefault="004B7599" w:rsidP="007F4994">
      <w:pPr>
        <w:pStyle w:val="Heading2"/>
        <w:keepNext w:val="0"/>
        <w:widowControl/>
        <w:spacing w:after="100"/>
        <w:rPr>
          <w:rFonts w:ascii="Arial" w:hAnsi="Arial" w:cs="Arial"/>
          <w:sz w:val="24"/>
          <w:szCs w:val="24"/>
        </w:rPr>
      </w:pPr>
      <w:r>
        <w:rPr>
          <w:rFonts w:ascii="Arial" w:hAnsi="Arial" w:cs="Arial"/>
          <w:sz w:val="24"/>
          <w:szCs w:val="24"/>
        </w:rPr>
        <w:br w:type="page"/>
      </w:r>
      <w:bookmarkStart w:id="7" w:name="_Toc448911451"/>
      <w:r w:rsidR="00484ECA" w:rsidRPr="002C4A29">
        <w:rPr>
          <w:rFonts w:ascii="Arial" w:hAnsi="Arial" w:cs="Arial"/>
          <w:sz w:val="24"/>
          <w:szCs w:val="24"/>
        </w:rPr>
        <w:lastRenderedPageBreak/>
        <w:t xml:space="preserve">Section 2: </w:t>
      </w:r>
      <w:r w:rsidR="000C2C99" w:rsidRPr="00564EE4">
        <w:rPr>
          <w:rFonts w:ascii="Arial" w:hAnsi="Arial" w:cs="Arial"/>
          <w:sz w:val="24"/>
          <w:szCs w:val="24"/>
        </w:rPr>
        <w:t xml:space="preserve">Operational </w:t>
      </w:r>
      <w:r w:rsidR="00484ECA" w:rsidRPr="002C4A29">
        <w:rPr>
          <w:rFonts w:ascii="Arial" w:hAnsi="Arial" w:cs="Arial"/>
          <w:sz w:val="24"/>
          <w:szCs w:val="24"/>
        </w:rPr>
        <w:t>Basic Information</w:t>
      </w:r>
      <w:bookmarkEnd w:id="7"/>
    </w:p>
    <w:p w14:paraId="5F961D0D" w14:textId="77777777" w:rsidR="00484ECA" w:rsidRPr="00F973F1" w:rsidRDefault="00484ECA" w:rsidP="008D7B39">
      <w:pPr>
        <w:widowControl w:val="0"/>
        <w:tabs>
          <w:tab w:val="left" w:pos="-1440"/>
          <w:tab w:val="left" w:pos="-720"/>
          <w:tab w:val="left" w:pos="0"/>
          <w:tab w:val="left" w:pos="432"/>
          <w:tab w:val="left" w:pos="720"/>
          <w:tab w:val="left" w:pos="1123"/>
          <w:tab w:val="left" w:pos="1440"/>
          <w:tab w:val="left" w:pos="1814"/>
          <w:tab w:val="left" w:pos="2160"/>
          <w:tab w:val="left" w:pos="2505"/>
          <w:tab w:val="left" w:pos="2880"/>
          <w:tab w:val="left" w:pos="3600"/>
          <w:tab w:val="left" w:pos="4320"/>
          <w:tab w:val="left" w:pos="5040"/>
          <w:tab w:val="left" w:pos="5760"/>
          <w:tab w:val="left" w:pos="6480"/>
          <w:tab w:val="left" w:pos="7200"/>
          <w:tab w:val="left" w:pos="7920"/>
          <w:tab w:val="left" w:pos="8640"/>
          <w:tab w:val="left" w:pos="9360"/>
        </w:tabs>
        <w:spacing w:before="100" w:after="100"/>
        <w:rPr>
          <w:rFonts w:ascii="Arial" w:hAnsi="Arial" w:cs="Arial"/>
          <w:sz w:val="24"/>
          <w:szCs w:val="24"/>
        </w:rPr>
      </w:pPr>
      <w:r w:rsidRPr="00F973F1">
        <w:rPr>
          <w:rFonts w:ascii="Arial" w:hAnsi="Arial" w:cs="Arial"/>
          <w:sz w:val="24"/>
          <w:szCs w:val="24"/>
        </w:rPr>
        <w:t xml:space="preserve">This information indicates the </w:t>
      </w:r>
      <w:r w:rsidR="00CB2A64">
        <w:rPr>
          <w:rFonts w:ascii="Arial" w:hAnsi="Arial" w:cs="Arial"/>
          <w:sz w:val="24"/>
          <w:szCs w:val="24"/>
        </w:rPr>
        <w:t>G</w:t>
      </w:r>
      <w:r w:rsidR="00C52828" w:rsidRPr="00F973F1">
        <w:rPr>
          <w:rFonts w:ascii="Arial" w:hAnsi="Arial" w:cs="Arial"/>
          <w:sz w:val="24"/>
          <w:szCs w:val="24"/>
        </w:rPr>
        <w:t xml:space="preserve">enerator </w:t>
      </w:r>
      <w:r w:rsidR="00DE1944">
        <w:rPr>
          <w:rFonts w:ascii="Arial" w:hAnsi="Arial" w:cs="Arial"/>
          <w:sz w:val="24"/>
          <w:szCs w:val="24"/>
        </w:rPr>
        <w:t>T</w:t>
      </w:r>
      <w:r w:rsidRPr="00F973F1">
        <w:rPr>
          <w:rFonts w:ascii="Arial" w:hAnsi="Arial" w:cs="Arial"/>
          <w:sz w:val="24"/>
          <w:szCs w:val="24"/>
        </w:rPr>
        <w:t>ype,</w:t>
      </w:r>
      <w:r w:rsidR="00C52828" w:rsidRPr="00F973F1">
        <w:rPr>
          <w:rFonts w:ascii="Arial" w:hAnsi="Arial" w:cs="Arial"/>
          <w:sz w:val="24"/>
          <w:szCs w:val="24"/>
        </w:rPr>
        <w:t xml:space="preserve"> </w:t>
      </w:r>
      <w:r w:rsidR="00DE1944">
        <w:rPr>
          <w:rFonts w:ascii="Arial" w:hAnsi="Arial" w:cs="Arial"/>
          <w:sz w:val="24"/>
          <w:szCs w:val="24"/>
        </w:rPr>
        <w:t>P</w:t>
      </w:r>
      <w:r w:rsidR="00C52828" w:rsidRPr="00F973F1">
        <w:rPr>
          <w:rFonts w:ascii="Arial" w:hAnsi="Arial" w:cs="Arial"/>
          <w:sz w:val="24"/>
          <w:szCs w:val="24"/>
        </w:rPr>
        <w:t>redominate (</w:t>
      </w:r>
      <w:r w:rsidR="00DE1944">
        <w:rPr>
          <w:rFonts w:ascii="Arial" w:hAnsi="Arial" w:cs="Arial"/>
          <w:sz w:val="24"/>
          <w:szCs w:val="24"/>
        </w:rPr>
        <w:t>P</w:t>
      </w:r>
      <w:r w:rsidR="00C52828" w:rsidRPr="00F973F1">
        <w:rPr>
          <w:rFonts w:ascii="Arial" w:hAnsi="Arial" w:cs="Arial"/>
          <w:sz w:val="24"/>
          <w:szCs w:val="24"/>
        </w:rPr>
        <w:t xml:space="preserve">rimary) </w:t>
      </w:r>
      <w:r w:rsidR="00DE1944">
        <w:rPr>
          <w:rFonts w:ascii="Arial" w:hAnsi="Arial" w:cs="Arial"/>
          <w:sz w:val="24"/>
          <w:szCs w:val="24"/>
        </w:rPr>
        <w:t>F</w:t>
      </w:r>
      <w:r w:rsidR="00C52828" w:rsidRPr="00F973F1">
        <w:rPr>
          <w:rFonts w:ascii="Arial" w:hAnsi="Arial" w:cs="Arial"/>
          <w:sz w:val="24"/>
          <w:szCs w:val="24"/>
        </w:rPr>
        <w:t xml:space="preserve">uel </w:t>
      </w:r>
      <w:r w:rsidR="00DE1944">
        <w:rPr>
          <w:rFonts w:ascii="Arial" w:hAnsi="Arial" w:cs="Arial"/>
          <w:sz w:val="24"/>
          <w:szCs w:val="24"/>
        </w:rPr>
        <w:t>T</w:t>
      </w:r>
      <w:r w:rsidR="00C52828" w:rsidRPr="00F973F1">
        <w:rPr>
          <w:rFonts w:ascii="Arial" w:hAnsi="Arial" w:cs="Arial"/>
          <w:sz w:val="24"/>
          <w:szCs w:val="24"/>
        </w:rPr>
        <w:t xml:space="preserve">ype, </w:t>
      </w:r>
      <w:r w:rsidR="00DE1944">
        <w:rPr>
          <w:rFonts w:ascii="Arial" w:hAnsi="Arial" w:cs="Arial"/>
          <w:sz w:val="24"/>
          <w:szCs w:val="24"/>
        </w:rPr>
        <w:t>S</w:t>
      </w:r>
      <w:r w:rsidR="00C52828" w:rsidRPr="00F973F1">
        <w:rPr>
          <w:rFonts w:ascii="Arial" w:hAnsi="Arial" w:cs="Arial"/>
          <w:sz w:val="24"/>
          <w:szCs w:val="24"/>
        </w:rPr>
        <w:t>econdary (</w:t>
      </w:r>
      <w:r w:rsidR="00DE1944">
        <w:rPr>
          <w:rFonts w:ascii="Arial" w:hAnsi="Arial" w:cs="Arial"/>
          <w:sz w:val="24"/>
          <w:szCs w:val="24"/>
        </w:rPr>
        <w:t>A</w:t>
      </w:r>
      <w:r w:rsidR="00C52828" w:rsidRPr="00F973F1">
        <w:rPr>
          <w:rFonts w:ascii="Arial" w:hAnsi="Arial" w:cs="Arial"/>
          <w:sz w:val="24"/>
          <w:szCs w:val="24"/>
        </w:rPr>
        <w:t xml:space="preserve">lternate) </w:t>
      </w:r>
      <w:r w:rsidR="00DE1944">
        <w:rPr>
          <w:rFonts w:ascii="Arial" w:hAnsi="Arial" w:cs="Arial"/>
          <w:sz w:val="24"/>
          <w:szCs w:val="24"/>
        </w:rPr>
        <w:t>F</w:t>
      </w:r>
      <w:r w:rsidR="00C52828" w:rsidRPr="00F973F1">
        <w:rPr>
          <w:rFonts w:ascii="Arial" w:hAnsi="Arial" w:cs="Arial"/>
          <w:sz w:val="24"/>
          <w:szCs w:val="24"/>
        </w:rPr>
        <w:t xml:space="preserve">uel </w:t>
      </w:r>
      <w:r w:rsidR="00DE1944">
        <w:rPr>
          <w:rFonts w:ascii="Arial" w:hAnsi="Arial" w:cs="Arial"/>
          <w:sz w:val="24"/>
          <w:szCs w:val="24"/>
        </w:rPr>
        <w:t>T</w:t>
      </w:r>
      <w:r w:rsidR="00C52828" w:rsidRPr="00F973F1">
        <w:rPr>
          <w:rFonts w:ascii="Arial" w:hAnsi="Arial" w:cs="Arial"/>
          <w:sz w:val="24"/>
          <w:szCs w:val="24"/>
        </w:rPr>
        <w:t xml:space="preserve">ype, </w:t>
      </w:r>
      <w:r w:rsidR="00DE1944">
        <w:rPr>
          <w:rFonts w:ascii="Arial" w:hAnsi="Arial" w:cs="Arial"/>
          <w:sz w:val="24"/>
          <w:szCs w:val="24"/>
        </w:rPr>
        <w:t>S</w:t>
      </w:r>
      <w:r w:rsidR="00C52828" w:rsidRPr="00F973F1">
        <w:rPr>
          <w:rFonts w:ascii="Arial" w:hAnsi="Arial" w:cs="Arial"/>
          <w:sz w:val="24"/>
          <w:szCs w:val="24"/>
        </w:rPr>
        <w:t xml:space="preserve">tartup </w:t>
      </w:r>
      <w:r w:rsidR="00DE1944">
        <w:rPr>
          <w:rFonts w:ascii="Arial" w:hAnsi="Arial" w:cs="Arial"/>
          <w:sz w:val="24"/>
          <w:szCs w:val="24"/>
        </w:rPr>
        <w:t>F</w:t>
      </w:r>
      <w:r w:rsidR="00C52828" w:rsidRPr="00F973F1">
        <w:rPr>
          <w:rFonts w:ascii="Arial" w:hAnsi="Arial" w:cs="Arial"/>
          <w:sz w:val="24"/>
          <w:szCs w:val="24"/>
        </w:rPr>
        <w:t xml:space="preserve">uel </w:t>
      </w:r>
      <w:r w:rsidR="00DE1944">
        <w:rPr>
          <w:rFonts w:ascii="Arial" w:hAnsi="Arial" w:cs="Arial"/>
          <w:sz w:val="24"/>
          <w:szCs w:val="24"/>
        </w:rPr>
        <w:t>T</w:t>
      </w:r>
      <w:r w:rsidR="00C52828" w:rsidRPr="00F973F1">
        <w:rPr>
          <w:rFonts w:ascii="Arial" w:hAnsi="Arial" w:cs="Arial"/>
          <w:sz w:val="24"/>
          <w:szCs w:val="24"/>
        </w:rPr>
        <w:t>ype,</w:t>
      </w:r>
      <w:r w:rsidRPr="00F973F1">
        <w:rPr>
          <w:rFonts w:ascii="Arial" w:hAnsi="Arial" w:cs="Arial"/>
          <w:sz w:val="24"/>
          <w:szCs w:val="24"/>
        </w:rPr>
        <w:t xml:space="preserve"> </w:t>
      </w:r>
      <w:r w:rsidR="00DE1944">
        <w:rPr>
          <w:rFonts w:ascii="Arial" w:hAnsi="Arial" w:cs="Arial"/>
          <w:sz w:val="24"/>
          <w:szCs w:val="24"/>
        </w:rPr>
        <w:t>H</w:t>
      </w:r>
      <w:r w:rsidR="000060A0" w:rsidRPr="00F973F1">
        <w:rPr>
          <w:rFonts w:ascii="Arial" w:hAnsi="Arial" w:cs="Arial"/>
          <w:sz w:val="24"/>
          <w:szCs w:val="24"/>
        </w:rPr>
        <w:t xml:space="preserve">eat </w:t>
      </w:r>
      <w:r w:rsidR="00DE1944">
        <w:rPr>
          <w:rFonts w:ascii="Arial" w:hAnsi="Arial" w:cs="Arial"/>
          <w:sz w:val="24"/>
          <w:szCs w:val="24"/>
        </w:rPr>
        <w:t>R</w:t>
      </w:r>
      <w:r w:rsidR="000060A0" w:rsidRPr="00F973F1">
        <w:rPr>
          <w:rFonts w:ascii="Arial" w:hAnsi="Arial" w:cs="Arial"/>
          <w:sz w:val="24"/>
          <w:szCs w:val="24"/>
        </w:rPr>
        <w:t xml:space="preserve">ate, </w:t>
      </w:r>
      <w:r w:rsidR="00DE1944">
        <w:rPr>
          <w:rFonts w:ascii="Arial" w:hAnsi="Arial" w:cs="Arial"/>
          <w:sz w:val="24"/>
          <w:szCs w:val="24"/>
        </w:rPr>
        <w:t>P</w:t>
      </w:r>
      <w:r w:rsidR="00DC1FAA">
        <w:rPr>
          <w:rFonts w:ascii="Arial" w:hAnsi="Arial" w:cs="Arial"/>
          <w:sz w:val="24"/>
          <w:szCs w:val="24"/>
        </w:rPr>
        <w:t xml:space="preserve">hysical </w:t>
      </w:r>
      <w:r w:rsidR="00DE1944">
        <w:rPr>
          <w:rFonts w:ascii="Arial" w:hAnsi="Arial" w:cs="Arial"/>
          <w:sz w:val="24"/>
          <w:szCs w:val="24"/>
        </w:rPr>
        <w:t>C</w:t>
      </w:r>
      <w:r w:rsidR="00C52828" w:rsidRPr="00F973F1">
        <w:rPr>
          <w:rFonts w:ascii="Arial" w:hAnsi="Arial" w:cs="Arial"/>
          <w:sz w:val="24"/>
          <w:szCs w:val="24"/>
        </w:rPr>
        <w:t>apabilities</w:t>
      </w:r>
      <w:r w:rsidRPr="00F973F1">
        <w:rPr>
          <w:rFonts w:ascii="Arial" w:hAnsi="Arial" w:cs="Arial"/>
          <w:sz w:val="24"/>
          <w:szCs w:val="24"/>
        </w:rPr>
        <w:t xml:space="preserve"> and </w:t>
      </w:r>
      <w:r w:rsidR="00DE1944">
        <w:rPr>
          <w:rFonts w:ascii="Arial" w:hAnsi="Arial" w:cs="Arial"/>
          <w:sz w:val="24"/>
          <w:szCs w:val="24"/>
        </w:rPr>
        <w:t>F</w:t>
      </w:r>
      <w:r w:rsidR="00C52828" w:rsidRPr="00F973F1">
        <w:rPr>
          <w:rFonts w:ascii="Arial" w:hAnsi="Arial" w:cs="Arial"/>
          <w:sz w:val="24"/>
          <w:szCs w:val="24"/>
        </w:rPr>
        <w:t xml:space="preserve">uel </w:t>
      </w:r>
      <w:r w:rsidR="00DE1944">
        <w:rPr>
          <w:rFonts w:ascii="Arial" w:hAnsi="Arial" w:cs="Arial"/>
          <w:sz w:val="24"/>
          <w:szCs w:val="24"/>
        </w:rPr>
        <w:t>S</w:t>
      </w:r>
      <w:r w:rsidR="00C52828" w:rsidRPr="00F973F1">
        <w:rPr>
          <w:rFonts w:ascii="Arial" w:hAnsi="Arial" w:cs="Arial"/>
          <w:sz w:val="24"/>
          <w:szCs w:val="24"/>
        </w:rPr>
        <w:t xml:space="preserve">witch </w:t>
      </w:r>
      <w:r w:rsidRPr="00F973F1">
        <w:rPr>
          <w:rFonts w:ascii="Arial" w:hAnsi="Arial" w:cs="Arial"/>
          <w:sz w:val="24"/>
          <w:szCs w:val="24"/>
        </w:rPr>
        <w:t>of a Generator.</w:t>
      </w:r>
    </w:p>
    <w:p w14:paraId="5F961D0E" w14:textId="77777777" w:rsidR="00484ECA" w:rsidRPr="00F973F1" w:rsidRDefault="00484ECA" w:rsidP="00E61A99">
      <w:pPr>
        <w:widowControl w:val="0"/>
        <w:tabs>
          <w:tab w:val="left" w:pos="-1440"/>
          <w:tab w:val="left" w:pos="-720"/>
          <w:tab w:val="left" w:pos="0"/>
          <w:tab w:val="left" w:pos="360"/>
          <w:tab w:val="left" w:pos="720"/>
          <w:tab w:val="left" w:pos="1123"/>
          <w:tab w:val="left" w:pos="1440"/>
          <w:tab w:val="left" w:pos="1814"/>
          <w:tab w:val="left" w:pos="2160"/>
          <w:tab w:val="left" w:pos="2505"/>
          <w:tab w:val="left" w:pos="2880"/>
          <w:tab w:val="left" w:pos="3600"/>
          <w:tab w:val="left" w:pos="4320"/>
          <w:tab w:val="left" w:pos="5040"/>
          <w:tab w:val="left" w:pos="5760"/>
          <w:tab w:val="left" w:pos="6480"/>
          <w:tab w:val="left" w:pos="7200"/>
          <w:tab w:val="left" w:pos="7920"/>
          <w:tab w:val="left" w:pos="8640"/>
          <w:tab w:val="left" w:pos="9360"/>
        </w:tabs>
        <w:spacing w:before="60" w:after="100"/>
        <w:ind w:left="360"/>
        <w:rPr>
          <w:rFonts w:ascii="Arial" w:hAnsi="Arial" w:cs="Arial"/>
          <w:sz w:val="24"/>
          <w:szCs w:val="24"/>
        </w:rPr>
      </w:pPr>
      <w:r w:rsidRPr="00F973F1">
        <w:rPr>
          <w:rFonts w:ascii="Arial" w:hAnsi="Arial" w:cs="Arial"/>
          <w:b/>
          <w:sz w:val="24"/>
          <w:szCs w:val="24"/>
          <w:u w:val="single"/>
        </w:rPr>
        <w:t>Generator Type</w:t>
      </w:r>
      <w:r w:rsidRPr="00F973F1">
        <w:rPr>
          <w:rFonts w:ascii="Arial" w:hAnsi="Arial" w:cs="Arial"/>
          <w:sz w:val="24"/>
          <w:szCs w:val="24"/>
        </w:rPr>
        <w:t xml:space="preserve"> </w:t>
      </w:r>
      <w:r w:rsidR="000D0B64">
        <w:rPr>
          <w:rFonts w:ascii="Arial" w:hAnsi="Arial" w:cs="Arial"/>
          <w:sz w:val="24"/>
          <w:szCs w:val="24"/>
        </w:rPr>
        <w:t>-</w:t>
      </w:r>
      <w:r w:rsidR="000D0B64" w:rsidRPr="00F973F1">
        <w:rPr>
          <w:rFonts w:ascii="Arial" w:hAnsi="Arial" w:cs="Arial"/>
          <w:sz w:val="24"/>
          <w:szCs w:val="24"/>
        </w:rPr>
        <w:t xml:space="preserve"> </w:t>
      </w:r>
      <w:r w:rsidRPr="00F973F1">
        <w:rPr>
          <w:rFonts w:ascii="Arial" w:hAnsi="Arial" w:cs="Arial"/>
          <w:sz w:val="24"/>
          <w:szCs w:val="24"/>
        </w:rPr>
        <w:t xml:space="preserve">Select the type </w:t>
      </w:r>
      <w:r w:rsidR="00B11ACA">
        <w:rPr>
          <w:rFonts w:ascii="Arial" w:hAnsi="Arial" w:cs="Arial"/>
          <w:sz w:val="24"/>
          <w:szCs w:val="24"/>
        </w:rPr>
        <w:t xml:space="preserve">(prime mover) </w:t>
      </w:r>
      <w:r w:rsidRPr="00F973F1">
        <w:rPr>
          <w:rFonts w:ascii="Arial" w:hAnsi="Arial" w:cs="Arial"/>
          <w:sz w:val="24"/>
          <w:szCs w:val="24"/>
        </w:rPr>
        <w:t>of Generat</w:t>
      </w:r>
      <w:r w:rsidR="001C0D3B">
        <w:rPr>
          <w:rFonts w:ascii="Arial" w:hAnsi="Arial" w:cs="Arial"/>
          <w:sz w:val="24"/>
          <w:szCs w:val="24"/>
        </w:rPr>
        <w:t>or</w:t>
      </w:r>
      <w:r w:rsidRPr="00F973F1">
        <w:rPr>
          <w:rFonts w:ascii="Arial" w:hAnsi="Arial" w:cs="Arial"/>
          <w:sz w:val="24"/>
          <w:szCs w:val="24"/>
        </w:rPr>
        <w:t xml:space="preserve"> from the choices listed </w:t>
      </w:r>
      <w:r w:rsidR="00B11ACA">
        <w:rPr>
          <w:rFonts w:ascii="Arial" w:hAnsi="Arial" w:cs="Arial"/>
          <w:sz w:val="24"/>
          <w:szCs w:val="24"/>
        </w:rPr>
        <w:t>in the drop-down menu</w:t>
      </w:r>
      <w:r w:rsidRPr="00F973F1">
        <w:rPr>
          <w:rFonts w:ascii="Arial" w:hAnsi="Arial" w:cs="Arial"/>
          <w:sz w:val="24"/>
          <w:szCs w:val="24"/>
        </w:rPr>
        <w:t>.</w:t>
      </w:r>
    </w:p>
    <w:p w14:paraId="5F961D0F" w14:textId="77777777" w:rsidR="00564EE4" w:rsidRPr="00305191" w:rsidRDefault="00564EE4" w:rsidP="00564EE4">
      <w:pPr>
        <w:widowControl w:val="0"/>
        <w:numPr>
          <w:ilvl w:val="0"/>
          <w:numId w:val="2"/>
        </w:numPr>
        <w:tabs>
          <w:tab w:val="left" w:pos="-1440"/>
          <w:tab w:val="left" w:pos="-720"/>
          <w:tab w:val="left" w:pos="1260"/>
          <w:tab w:val="left" w:pos="4320"/>
          <w:tab w:val="left" w:pos="5040"/>
          <w:tab w:val="left" w:pos="5760"/>
          <w:tab w:val="left" w:pos="6480"/>
          <w:tab w:val="left" w:pos="7200"/>
          <w:tab w:val="left" w:pos="7920"/>
          <w:tab w:val="left" w:pos="8640"/>
          <w:tab w:val="left" w:pos="9360"/>
        </w:tabs>
        <w:spacing w:before="40"/>
        <w:ind w:left="1260" w:hanging="450"/>
        <w:rPr>
          <w:rFonts w:ascii="Arial" w:hAnsi="Arial" w:cs="Arial"/>
          <w:sz w:val="24"/>
          <w:szCs w:val="24"/>
        </w:rPr>
      </w:pPr>
      <w:r w:rsidRPr="00305191">
        <w:rPr>
          <w:rFonts w:ascii="Arial" w:hAnsi="Arial" w:cs="Arial"/>
          <w:sz w:val="24"/>
          <w:szCs w:val="24"/>
        </w:rPr>
        <w:t>CA</w:t>
      </w:r>
      <w:r w:rsidR="005E36BC" w:rsidRPr="00305191">
        <w:rPr>
          <w:rFonts w:ascii="Arial" w:hAnsi="Arial" w:cs="Arial"/>
          <w:sz w:val="24"/>
          <w:szCs w:val="24"/>
        </w:rPr>
        <w:t>S</w:t>
      </w:r>
      <w:r w:rsidRPr="00305191">
        <w:rPr>
          <w:rFonts w:ascii="Arial" w:hAnsi="Arial" w:cs="Arial"/>
          <w:sz w:val="24"/>
          <w:szCs w:val="24"/>
        </w:rPr>
        <w:t xml:space="preserve"> - Compressed Air Energy Storage</w:t>
      </w:r>
    </w:p>
    <w:p w14:paraId="5F961D10" w14:textId="77777777" w:rsidR="000A2D30" w:rsidRPr="00F973F1" w:rsidRDefault="000A2D30" w:rsidP="00852A4F">
      <w:pPr>
        <w:widowControl w:val="0"/>
        <w:numPr>
          <w:ilvl w:val="0"/>
          <w:numId w:val="2"/>
        </w:numPr>
        <w:tabs>
          <w:tab w:val="left" w:pos="-1440"/>
          <w:tab w:val="left" w:pos="-720"/>
          <w:tab w:val="left" w:pos="1260"/>
          <w:tab w:val="left" w:pos="4320"/>
          <w:tab w:val="left" w:pos="5040"/>
          <w:tab w:val="left" w:pos="5760"/>
          <w:tab w:val="left" w:pos="6480"/>
          <w:tab w:val="left" w:pos="7200"/>
          <w:tab w:val="left" w:pos="7920"/>
          <w:tab w:val="left" w:pos="8640"/>
          <w:tab w:val="left" w:pos="9360"/>
        </w:tabs>
        <w:spacing w:before="40"/>
        <w:ind w:left="1260" w:hanging="450"/>
        <w:rPr>
          <w:rFonts w:ascii="Arial" w:hAnsi="Arial" w:cs="Arial"/>
          <w:sz w:val="24"/>
          <w:szCs w:val="24"/>
        </w:rPr>
      </w:pPr>
      <w:r w:rsidRPr="00F973F1">
        <w:rPr>
          <w:rFonts w:ascii="Arial" w:hAnsi="Arial" w:cs="Arial"/>
          <w:sz w:val="24"/>
          <w:szCs w:val="24"/>
        </w:rPr>
        <w:t>CC - Combined Cycle Total Unit</w:t>
      </w:r>
      <w:r w:rsidRPr="00F973F1">
        <w:rPr>
          <w:rFonts w:ascii="Arial" w:hAnsi="Arial" w:cs="Arial"/>
          <w:sz w:val="24"/>
          <w:szCs w:val="24"/>
        </w:rPr>
        <w:tab/>
      </w:r>
      <w:r w:rsidRPr="00F973F1">
        <w:rPr>
          <w:rFonts w:ascii="Arial" w:hAnsi="Arial" w:cs="Arial"/>
          <w:sz w:val="24"/>
          <w:szCs w:val="24"/>
        </w:rPr>
        <w:tab/>
      </w:r>
      <w:r w:rsidRPr="00F973F1">
        <w:rPr>
          <w:rFonts w:ascii="Arial" w:hAnsi="Arial" w:cs="Arial"/>
          <w:sz w:val="24"/>
          <w:szCs w:val="24"/>
        </w:rPr>
        <w:tab/>
      </w:r>
    </w:p>
    <w:p w14:paraId="5F961D11" w14:textId="77777777" w:rsidR="000179AF" w:rsidRDefault="000179AF" w:rsidP="002C4A29">
      <w:pPr>
        <w:widowControl w:val="0"/>
        <w:numPr>
          <w:ilvl w:val="0"/>
          <w:numId w:val="2"/>
        </w:numPr>
        <w:tabs>
          <w:tab w:val="left" w:pos="-1440"/>
          <w:tab w:val="left" w:pos="-720"/>
          <w:tab w:val="left" w:pos="1260"/>
          <w:tab w:val="left" w:pos="4320"/>
          <w:tab w:val="left" w:pos="5040"/>
          <w:tab w:val="left" w:pos="5760"/>
          <w:tab w:val="left" w:pos="6480"/>
          <w:tab w:val="left" w:pos="7200"/>
          <w:tab w:val="left" w:pos="7920"/>
          <w:tab w:val="left" w:pos="8640"/>
          <w:tab w:val="left" w:pos="9360"/>
        </w:tabs>
        <w:spacing w:before="40"/>
        <w:ind w:left="1260" w:hanging="450"/>
        <w:rPr>
          <w:rFonts w:ascii="Arial" w:hAnsi="Arial" w:cs="Arial"/>
          <w:sz w:val="24"/>
          <w:szCs w:val="24"/>
        </w:rPr>
      </w:pPr>
      <w:r>
        <w:rPr>
          <w:rFonts w:ascii="Arial" w:hAnsi="Arial" w:cs="Arial"/>
          <w:sz w:val="24"/>
          <w:szCs w:val="24"/>
        </w:rPr>
        <w:t>ES - Energy Storage (Excludes Pumped Storage)</w:t>
      </w:r>
    </w:p>
    <w:p w14:paraId="54454C84" w14:textId="78910117" w:rsidR="006C78E7" w:rsidRDefault="006C78E7" w:rsidP="002C4A29">
      <w:pPr>
        <w:widowControl w:val="0"/>
        <w:numPr>
          <w:ilvl w:val="0"/>
          <w:numId w:val="2"/>
        </w:numPr>
        <w:tabs>
          <w:tab w:val="left" w:pos="-1440"/>
          <w:tab w:val="left" w:pos="-720"/>
          <w:tab w:val="left" w:pos="1260"/>
          <w:tab w:val="left" w:pos="4320"/>
          <w:tab w:val="left" w:pos="5040"/>
          <w:tab w:val="left" w:pos="5760"/>
          <w:tab w:val="left" w:pos="6480"/>
          <w:tab w:val="left" w:pos="7200"/>
          <w:tab w:val="left" w:pos="7920"/>
          <w:tab w:val="left" w:pos="8640"/>
          <w:tab w:val="left" w:pos="9360"/>
        </w:tabs>
        <w:spacing w:before="40"/>
        <w:ind w:left="1260" w:hanging="450"/>
        <w:rPr>
          <w:rFonts w:ascii="Arial" w:hAnsi="Arial" w:cs="Arial"/>
          <w:sz w:val="24"/>
          <w:szCs w:val="24"/>
        </w:rPr>
      </w:pPr>
      <w:r w:rsidRPr="00F973F1">
        <w:rPr>
          <w:rFonts w:ascii="Arial" w:hAnsi="Arial" w:cs="Arial"/>
          <w:sz w:val="24"/>
          <w:szCs w:val="24"/>
        </w:rPr>
        <w:t xml:space="preserve">FC - Fuel Cell </w:t>
      </w:r>
      <w:r>
        <w:rPr>
          <w:rFonts w:ascii="Arial" w:hAnsi="Arial" w:cs="Arial"/>
          <w:sz w:val="24"/>
          <w:szCs w:val="24"/>
        </w:rPr>
        <w:t>–</w:t>
      </w:r>
      <w:r w:rsidRPr="00F973F1">
        <w:rPr>
          <w:rFonts w:ascii="Arial" w:hAnsi="Arial" w:cs="Arial"/>
          <w:sz w:val="24"/>
          <w:szCs w:val="24"/>
        </w:rPr>
        <w:t xml:space="preserve"> Electrochemical</w:t>
      </w:r>
    </w:p>
    <w:p w14:paraId="5F961D12" w14:textId="77777777" w:rsidR="000A2D30" w:rsidRPr="00F973F1" w:rsidRDefault="000A2D30" w:rsidP="002C4A29">
      <w:pPr>
        <w:widowControl w:val="0"/>
        <w:numPr>
          <w:ilvl w:val="0"/>
          <w:numId w:val="2"/>
        </w:numPr>
        <w:tabs>
          <w:tab w:val="left" w:pos="-1440"/>
          <w:tab w:val="left" w:pos="-720"/>
          <w:tab w:val="left" w:pos="1260"/>
          <w:tab w:val="left" w:pos="4320"/>
          <w:tab w:val="left" w:pos="5040"/>
          <w:tab w:val="left" w:pos="5760"/>
          <w:tab w:val="left" w:pos="6480"/>
          <w:tab w:val="left" w:pos="7200"/>
          <w:tab w:val="left" w:pos="7920"/>
          <w:tab w:val="left" w:pos="8640"/>
          <w:tab w:val="left" w:pos="9360"/>
        </w:tabs>
        <w:spacing w:before="40"/>
        <w:ind w:left="1260" w:hanging="450"/>
        <w:rPr>
          <w:rFonts w:ascii="Arial" w:hAnsi="Arial" w:cs="Arial"/>
          <w:sz w:val="24"/>
          <w:szCs w:val="24"/>
        </w:rPr>
      </w:pPr>
      <w:r w:rsidRPr="00F973F1">
        <w:rPr>
          <w:rFonts w:ascii="Arial" w:hAnsi="Arial" w:cs="Arial"/>
          <w:sz w:val="24"/>
          <w:szCs w:val="24"/>
        </w:rPr>
        <w:t>GT - Combustion (Gas) Turbine</w:t>
      </w:r>
      <w:r w:rsidRPr="00F973F1">
        <w:rPr>
          <w:rFonts w:ascii="Arial" w:hAnsi="Arial" w:cs="Arial"/>
          <w:sz w:val="24"/>
          <w:szCs w:val="24"/>
        </w:rPr>
        <w:tab/>
      </w:r>
      <w:r w:rsidRPr="00F973F1">
        <w:rPr>
          <w:rFonts w:ascii="Arial" w:hAnsi="Arial" w:cs="Arial"/>
          <w:sz w:val="24"/>
          <w:szCs w:val="24"/>
        </w:rPr>
        <w:tab/>
      </w:r>
      <w:r w:rsidRPr="00F973F1">
        <w:rPr>
          <w:rFonts w:ascii="Arial" w:hAnsi="Arial" w:cs="Arial"/>
          <w:sz w:val="24"/>
          <w:szCs w:val="24"/>
        </w:rPr>
        <w:tab/>
      </w:r>
    </w:p>
    <w:p w14:paraId="5F961D14" w14:textId="77777777" w:rsidR="000A2D30" w:rsidRPr="00F973F1" w:rsidRDefault="000A2D30" w:rsidP="002C4A29">
      <w:pPr>
        <w:widowControl w:val="0"/>
        <w:numPr>
          <w:ilvl w:val="0"/>
          <w:numId w:val="2"/>
        </w:numPr>
        <w:tabs>
          <w:tab w:val="left" w:pos="-1440"/>
          <w:tab w:val="left" w:pos="-720"/>
          <w:tab w:val="left" w:pos="1260"/>
          <w:tab w:val="left" w:pos="4320"/>
          <w:tab w:val="left" w:pos="5040"/>
          <w:tab w:val="left" w:pos="5760"/>
          <w:tab w:val="left" w:pos="6480"/>
          <w:tab w:val="left" w:pos="7200"/>
          <w:tab w:val="left" w:pos="7920"/>
          <w:tab w:val="left" w:pos="8640"/>
          <w:tab w:val="left" w:pos="9360"/>
        </w:tabs>
        <w:spacing w:before="40"/>
        <w:ind w:left="1260" w:hanging="450"/>
        <w:rPr>
          <w:rFonts w:ascii="Arial" w:hAnsi="Arial" w:cs="Arial"/>
          <w:sz w:val="24"/>
          <w:szCs w:val="24"/>
        </w:rPr>
      </w:pPr>
      <w:r w:rsidRPr="00F973F1">
        <w:rPr>
          <w:rFonts w:ascii="Arial" w:hAnsi="Arial" w:cs="Arial"/>
          <w:sz w:val="24"/>
          <w:szCs w:val="24"/>
        </w:rPr>
        <w:t>HDP - Hydraulic Turbine - Conv Daily Pondage</w:t>
      </w:r>
      <w:r w:rsidRPr="00F973F1">
        <w:rPr>
          <w:rFonts w:ascii="Arial" w:hAnsi="Arial" w:cs="Arial"/>
          <w:sz w:val="24"/>
          <w:szCs w:val="24"/>
        </w:rPr>
        <w:tab/>
      </w:r>
      <w:r w:rsidRPr="00F973F1">
        <w:rPr>
          <w:rFonts w:ascii="Arial" w:hAnsi="Arial" w:cs="Arial"/>
          <w:sz w:val="24"/>
          <w:szCs w:val="24"/>
        </w:rPr>
        <w:tab/>
      </w:r>
      <w:r w:rsidRPr="00F973F1">
        <w:rPr>
          <w:rFonts w:ascii="Arial" w:hAnsi="Arial" w:cs="Arial"/>
          <w:sz w:val="24"/>
          <w:szCs w:val="24"/>
        </w:rPr>
        <w:tab/>
      </w:r>
    </w:p>
    <w:p w14:paraId="5F961D15" w14:textId="77777777" w:rsidR="000A2D30" w:rsidRDefault="000A2D30" w:rsidP="002C4A29">
      <w:pPr>
        <w:widowControl w:val="0"/>
        <w:numPr>
          <w:ilvl w:val="0"/>
          <w:numId w:val="2"/>
        </w:numPr>
        <w:tabs>
          <w:tab w:val="left" w:pos="-1440"/>
          <w:tab w:val="left" w:pos="-720"/>
          <w:tab w:val="left" w:pos="1260"/>
          <w:tab w:val="left" w:pos="4320"/>
          <w:tab w:val="left" w:pos="5040"/>
          <w:tab w:val="left" w:pos="5760"/>
          <w:tab w:val="left" w:pos="6480"/>
          <w:tab w:val="left" w:pos="7200"/>
          <w:tab w:val="left" w:pos="7920"/>
          <w:tab w:val="left" w:pos="8640"/>
          <w:tab w:val="left" w:pos="9360"/>
        </w:tabs>
        <w:spacing w:before="40"/>
        <w:ind w:left="1260" w:hanging="450"/>
        <w:rPr>
          <w:rFonts w:ascii="Arial" w:hAnsi="Arial" w:cs="Arial"/>
          <w:sz w:val="24"/>
          <w:szCs w:val="24"/>
        </w:rPr>
      </w:pPr>
      <w:r w:rsidRPr="00F973F1">
        <w:rPr>
          <w:rFonts w:ascii="Arial" w:hAnsi="Arial" w:cs="Arial"/>
          <w:sz w:val="24"/>
          <w:szCs w:val="24"/>
        </w:rPr>
        <w:t>HDR - Hydraulic Turbine - Conv Daily ROR</w:t>
      </w:r>
      <w:r w:rsidRPr="00F973F1">
        <w:rPr>
          <w:rFonts w:ascii="Arial" w:hAnsi="Arial" w:cs="Arial"/>
          <w:sz w:val="24"/>
          <w:szCs w:val="24"/>
        </w:rPr>
        <w:tab/>
      </w:r>
      <w:r w:rsidRPr="00F973F1">
        <w:rPr>
          <w:rFonts w:ascii="Arial" w:hAnsi="Arial" w:cs="Arial"/>
          <w:sz w:val="24"/>
          <w:szCs w:val="24"/>
        </w:rPr>
        <w:tab/>
      </w:r>
      <w:r w:rsidRPr="00F973F1">
        <w:rPr>
          <w:rFonts w:ascii="Arial" w:hAnsi="Arial" w:cs="Arial"/>
          <w:sz w:val="24"/>
          <w:szCs w:val="24"/>
        </w:rPr>
        <w:tab/>
      </w:r>
    </w:p>
    <w:p w14:paraId="33CCAFF4" w14:textId="34B2AA32" w:rsidR="001B5308" w:rsidRPr="00F973F1" w:rsidRDefault="001B5308" w:rsidP="002C4A29">
      <w:pPr>
        <w:widowControl w:val="0"/>
        <w:numPr>
          <w:ilvl w:val="0"/>
          <w:numId w:val="2"/>
        </w:numPr>
        <w:tabs>
          <w:tab w:val="left" w:pos="-1440"/>
          <w:tab w:val="left" w:pos="-720"/>
          <w:tab w:val="left" w:pos="1260"/>
          <w:tab w:val="left" w:pos="4320"/>
          <w:tab w:val="left" w:pos="5040"/>
          <w:tab w:val="left" w:pos="5760"/>
          <w:tab w:val="left" w:pos="6480"/>
          <w:tab w:val="left" w:pos="7200"/>
          <w:tab w:val="left" w:pos="7920"/>
          <w:tab w:val="left" w:pos="8640"/>
          <w:tab w:val="left" w:pos="9360"/>
        </w:tabs>
        <w:spacing w:before="40"/>
        <w:ind w:left="1260" w:hanging="450"/>
        <w:rPr>
          <w:rFonts w:ascii="Arial" w:hAnsi="Arial" w:cs="Arial"/>
          <w:sz w:val="24"/>
          <w:szCs w:val="24"/>
        </w:rPr>
      </w:pPr>
      <w:r w:rsidRPr="00305191">
        <w:rPr>
          <w:rFonts w:ascii="Arial" w:hAnsi="Arial" w:cs="Arial"/>
          <w:sz w:val="24"/>
          <w:szCs w:val="24"/>
        </w:rPr>
        <w:t>HTT - Hydraulic Turbine -</w:t>
      </w:r>
      <w:r w:rsidRPr="0047163C">
        <w:rPr>
          <w:rFonts w:ascii="Arial" w:hAnsi="Arial" w:cs="Arial"/>
          <w:color w:val="FF0000"/>
          <w:sz w:val="24"/>
          <w:szCs w:val="24"/>
        </w:rPr>
        <w:t xml:space="preserve"> </w:t>
      </w:r>
      <w:r w:rsidRPr="00074839">
        <w:rPr>
          <w:rFonts w:ascii="Arial" w:hAnsi="Arial" w:cs="Arial"/>
          <w:sz w:val="24"/>
          <w:szCs w:val="24"/>
        </w:rPr>
        <w:t>Tidal</w:t>
      </w:r>
    </w:p>
    <w:p w14:paraId="5F961D16" w14:textId="77777777" w:rsidR="000A2D30" w:rsidRPr="00F973F1" w:rsidRDefault="000A2D30" w:rsidP="002C4A29">
      <w:pPr>
        <w:widowControl w:val="0"/>
        <w:numPr>
          <w:ilvl w:val="0"/>
          <w:numId w:val="2"/>
        </w:numPr>
        <w:tabs>
          <w:tab w:val="left" w:pos="-1440"/>
          <w:tab w:val="left" w:pos="-720"/>
          <w:tab w:val="left" w:pos="1260"/>
          <w:tab w:val="left" w:pos="4320"/>
          <w:tab w:val="left" w:pos="5040"/>
          <w:tab w:val="left" w:pos="5760"/>
          <w:tab w:val="left" w:pos="6480"/>
          <w:tab w:val="left" w:pos="7200"/>
          <w:tab w:val="left" w:pos="7920"/>
          <w:tab w:val="left" w:pos="8640"/>
          <w:tab w:val="left" w:pos="9360"/>
        </w:tabs>
        <w:spacing w:before="40"/>
        <w:ind w:left="1260" w:hanging="450"/>
        <w:rPr>
          <w:rFonts w:ascii="Arial" w:hAnsi="Arial" w:cs="Arial"/>
          <w:sz w:val="24"/>
          <w:szCs w:val="24"/>
        </w:rPr>
      </w:pPr>
      <w:r w:rsidRPr="00F973F1">
        <w:rPr>
          <w:rFonts w:ascii="Arial" w:hAnsi="Arial" w:cs="Arial"/>
          <w:sz w:val="24"/>
          <w:szCs w:val="24"/>
        </w:rPr>
        <w:t>HW - Hydraulic Turbine - Conv Weekly Pondage</w:t>
      </w:r>
      <w:r w:rsidRPr="00F973F1">
        <w:rPr>
          <w:rFonts w:ascii="Arial" w:hAnsi="Arial" w:cs="Arial"/>
          <w:sz w:val="24"/>
          <w:szCs w:val="24"/>
        </w:rPr>
        <w:tab/>
      </w:r>
      <w:r w:rsidRPr="00F973F1">
        <w:rPr>
          <w:rFonts w:ascii="Arial" w:hAnsi="Arial" w:cs="Arial"/>
          <w:sz w:val="24"/>
          <w:szCs w:val="24"/>
        </w:rPr>
        <w:tab/>
      </w:r>
      <w:r w:rsidRPr="00F973F1">
        <w:rPr>
          <w:rFonts w:ascii="Arial" w:hAnsi="Arial" w:cs="Arial"/>
          <w:sz w:val="24"/>
          <w:szCs w:val="24"/>
        </w:rPr>
        <w:tab/>
      </w:r>
    </w:p>
    <w:p w14:paraId="5F961D18" w14:textId="77777777" w:rsidR="000A2D30" w:rsidRPr="00F973F1" w:rsidRDefault="000A2D30" w:rsidP="002C4A29">
      <w:pPr>
        <w:widowControl w:val="0"/>
        <w:numPr>
          <w:ilvl w:val="0"/>
          <w:numId w:val="2"/>
        </w:numPr>
        <w:tabs>
          <w:tab w:val="left" w:pos="-1440"/>
          <w:tab w:val="left" w:pos="-720"/>
          <w:tab w:val="left" w:pos="1260"/>
          <w:tab w:val="left" w:pos="4320"/>
          <w:tab w:val="left" w:pos="5040"/>
          <w:tab w:val="left" w:pos="5760"/>
          <w:tab w:val="left" w:pos="6480"/>
          <w:tab w:val="left" w:pos="7200"/>
          <w:tab w:val="left" w:pos="7920"/>
          <w:tab w:val="left" w:pos="8640"/>
          <w:tab w:val="left" w:pos="9360"/>
        </w:tabs>
        <w:spacing w:before="40"/>
        <w:ind w:left="1260" w:hanging="450"/>
        <w:rPr>
          <w:rFonts w:ascii="Arial" w:hAnsi="Arial" w:cs="Arial"/>
          <w:sz w:val="24"/>
          <w:szCs w:val="24"/>
        </w:rPr>
      </w:pPr>
      <w:r w:rsidRPr="00F973F1">
        <w:rPr>
          <w:rFonts w:ascii="Arial" w:hAnsi="Arial" w:cs="Arial"/>
          <w:sz w:val="24"/>
          <w:szCs w:val="24"/>
        </w:rPr>
        <w:t>PS - Hydraulic Turbine - Reversible</w:t>
      </w:r>
      <w:r w:rsidRPr="00F973F1">
        <w:rPr>
          <w:rFonts w:ascii="Arial" w:hAnsi="Arial" w:cs="Arial"/>
          <w:sz w:val="24"/>
          <w:szCs w:val="24"/>
        </w:rPr>
        <w:tab/>
      </w:r>
      <w:r w:rsidR="0031757C">
        <w:rPr>
          <w:rFonts w:ascii="Arial" w:hAnsi="Arial" w:cs="Arial"/>
          <w:sz w:val="24"/>
          <w:szCs w:val="24"/>
        </w:rPr>
        <w:t xml:space="preserve"> (pumped storage)</w:t>
      </w:r>
      <w:r w:rsidRPr="00F973F1">
        <w:rPr>
          <w:rFonts w:ascii="Arial" w:hAnsi="Arial" w:cs="Arial"/>
          <w:sz w:val="24"/>
          <w:szCs w:val="24"/>
        </w:rPr>
        <w:tab/>
      </w:r>
      <w:r w:rsidRPr="00F973F1">
        <w:rPr>
          <w:rFonts w:ascii="Arial" w:hAnsi="Arial" w:cs="Arial"/>
          <w:sz w:val="24"/>
          <w:szCs w:val="24"/>
        </w:rPr>
        <w:tab/>
      </w:r>
    </w:p>
    <w:p w14:paraId="5F961D19" w14:textId="77777777" w:rsidR="000A2D30" w:rsidRPr="00F973F1" w:rsidRDefault="000A2D30" w:rsidP="002C4A29">
      <w:pPr>
        <w:widowControl w:val="0"/>
        <w:numPr>
          <w:ilvl w:val="0"/>
          <w:numId w:val="2"/>
        </w:numPr>
        <w:tabs>
          <w:tab w:val="left" w:pos="-1440"/>
          <w:tab w:val="left" w:pos="-720"/>
          <w:tab w:val="left" w:pos="1260"/>
          <w:tab w:val="left" w:pos="4320"/>
          <w:tab w:val="left" w:pos="5040"/>
          <w:tab w:val="left" w:pos="5760"/>
          <w:tab w:val="left" w:pos="6480"/>
          <w:tab w:val="left" w:pos="7200"/>
          <w:tab w:val="left" w:pos="7920"/>
          <w:tab w:val="left" w:pos="8640"/>
          <w:tab w:val="left" w:pos="9360"/>
        </w:tabs>
        <w:spacing w:before="40"/>
        <w:ind w:left="1260" w:hanging="450"/>
        <w:rPr>
          <w:rFonts w:ascii="Arial" w:hAnsi="Arial" w:cs="Arial"/>
          <w:sz w:val="24"/>
          <w:szCs w:val="24"/>
        </w:rPr>
      </w:pPr>
      <w:r w:rsidRPr="00F973F1">
        <w:rPr>
          <w:rFonts w:ascii="Arial" w:hAnsi="Arial" w:cs="Arial"/>
          <w:sz w:val="24"/>
          <w:szCs w:val="24"/>
        </w:rPr>
        <w:t>IG - Integrated Coal Gasification Comb Cycle</w:t>
      </w:r>
      <w:r w:rsidRPr="00F973F1">
        <w:rPr>
          <w:rFonts w:ascii="Arial" w:hAnsi="Arial" w:cs="Arial"/>
          <w:sz w:val="24"/>
          <w:szCs w:val="24"/>
        </w:rPr>
        <w:tab/>
      </w:r>
      <w:r w:rsidRPr="00F973F1">
        <w:rPr>
          <w:rFonts w:ascii="Arial" w:hAnsi="Arial" w:cs="Arial"/>
          <w:sz w:val="24"/>
          <w:szCs w:val="24"/>
        </w:rPr>
        <w:tab/>
      </w:r>
      <w:r w:rsidRPr="00F973F1">
        <w:rPr>
          <w:rFonts w:ascii="Arial" w:hAnsi="Arial" w:cs="Arial"/>
          <w:sz w:val="24"/>
          <w:szCs w:val="24"/>
        </w:rPr>
        <w:tab/>
      </w:r>
    </w:p>
    <w:p w14:paraId="5F961D1A" w14:textId="77777777" w:rsidR="000A2D30" w:rsidRPr="00F973F1" w:rsidRDefault="000A2D30" w:rsidP="002C4A29">
      <w:pPr>
        <w:widowControl w:val="0"/>
        <w:numPr>
          <w:ilvl w:val="0"/>
          <w:numId w:val="2"/>
        </w:numPr>
        <w:tabs>
          <w:tab w:val="left" w:pos="-1440"/>
          <w:tab w:val="left" w:pos="-720"/>
          <w:tab w:val="left" w:pos="1260"/>
          <w:tab w:val="left" w:pos="4320"/>
          <w:tab w:val="left" w:pos="5040"/>
          <w:tab w:val="left" w:pos="5760"/>
          <w:tab w:val="left" w:pos="6480"/>
          <w:tab w:val="left" w:pos="7200"/>
          <w:tab w:val="left" w:pos="7920"/>
          <w:tab w:val="left" w:pos="8640"/>
          <w:tab w:val="left" w:pos="9360"/>
        </w:tabs>
        <w:spacing w:before="40"/>
        <w:ind w:left="1260" w:hanging="450"/>
        <w:rPr>
          <w:rFonts w:ascii="Arial" w:hAnsi="Arial" w:cs="Arial"/>
          <w:sz w:val="24"/>
          <w:szCs w:val="24"/>
        </w:rPr>
      </w:pPr>
      <w:r w:rsidRPr="00F973F1">
        <w:rPr>
          <w:rFonts w:ascii="Arial" w:hAnsi="Arial" w:cs="Arial"/>
          <w:sz w:val="24"/>
          <w:szCs w:val="24"/>
        </w:rPr>
        <w:t>IC - Internal Combustion Engine</w:t>
      </w:r>
      <w:r w:rsidRPr="00F973F1">
        <w:rPr>
          <w:rFonts w:ascii="Arial" w:hAnsi="Arial" w:cs="Arial"/>
          <w:sz w:val="24"/>
          <w:szCs w:val="24"/>
        </w:rPr>
        <w:tab/>
      </w:r>
      <w:r w:rsidRPr="00F973F1">
        <w:rPr>
          <w:rFonts w:ascii="Arial" w:hAnsi="Arial" w:cs="Arial"/>
          <w:sz w:val="24"/>
          <w:szCs w:val="24"/>
        </w:rPr>
        <w:tab/>
      </w:r>
      <w:r w:rsidRPr="00F973F1">
        <w:rPr>
          <w:rFonts w:ascii="Arial" w:hAnsi="Arial" w:cs="Arial"/>
          <w:sz w:val="24"/>
          <w:szCs w:val="24"/>
        </w:rPr>
        <w:tab/>
      </w:r>
    </w:p>
    <w:p w14:paraId="5F961D1B" w14:textId="77777777" w:rsidR="000A2D30" w:rsidRPr="00F973F1" w:rsidRDefault="000A2D30" w:rsidP="002C4A29">
      <w:pPr>
        <w:widowControl w:val="0"/>
        <w:numPr>
          <w:ilvl w:val="0"/>
          <w:numId w:val="2"/>
        </w:numPr>
        <w:tabs>
          <w:tab w:val="left" w:pos="-1440"/>
          <w:tab w:val="left" w:pos="-720"/>
          <w:tab w:val="left" w:pos="1260"/>
          <w:tab w:val="left" w:pos="4320"/>
          <w:tab w:val="left" w:pos="5040"/>
          <w:tab w:val="left" w:pos="5760"/>
          <w:tab w:val="left" w:pos="6480"/>
          <w:tab w:val="left" w:pos="7200"/>
          <w:tab w:val="left" w:pos="7920"/>
          <w:tab w:val="left" w:pos="8640"/>
          <w:tab w:val="left" w:pos="9360"/>
        </w:tabs>
        <w:spacing w:before="40"/>
        <w:ind w:left="1260" w:hanging="450"/>
        <w:rPr>
          <w:rFonts w:ascii="Arial" w:hAnsi="Arial" w:cs="Arial"/>
          <w:sz w:val="24"/>
          <w:szCs w:val="24"/>
        </w:rPr>
      </w:pPr>
      <w:r w:rsidRPr="00F973F1">
        <w:rPr>
          <w:rFonts w:ascii="Arial" w:hAnsi="Arial" w:cs="Arial"/>
          <w:sz w:val="24"/>
          <w:szCs w:val="24"/>
        </w:rPr>
        <w:t>OT - Other</w:t>
      </w:r>
      <w:r w:rsidRPr="00F973F1">
        <w:rPr>
          <w:rFonts w:ascii="Arial" w:hAnsi="Arial" w:cs="Arial"/>
          <w:sz w:val="24"/>
          <w:szCs w:val="24"/>
        </w:rPr>
        <w:tab/>
      </w:r>
      <w:r w:rsidRPr="00F973F1">
        <w:rPr>
          <w:rFonts w:ascii="Arial" w:hAnsi="Arial" w:cs="Arial"/>
          <w:sz w:val="24"/>
          <w:szCs w:val="24"/>
        </w:rPr>
        <w:tab/>
      </w:r>
      <w:r w:rsidRPr="00F973F1">
        <w:rPr>
          <w:rFonts w:ascii="Arial" w:hAnsi="Arial" w:cs="Arial"/>
          <w:sz w:val="24"/>
          <w:szCs w:val="24"/>
        </w:rPr>
        <w:tab/>
      </w:r>
    </w:p>
    <w:p w14:paraId="5F961D1C" w14:textId="77777777" w:rsidR="000A2D30" w:rsidRPr="00F973F1" w:rsidRDefault="000A2D30" w:rsidP="002C4A29">
      <w:pPr>
        <w:widowControl w:val="0"/>
        <w:numPr>
          <w:ilvl w:val="0"/>
          <w:numId w:val="2"/>
        </w:numPr>
        <w:tabs>
          <w:tab w:val="left" w:pos="-1440"/>
          <w:tab w:val="left" w:pos="-720"/>
          <w:tab w:val="left" w:pos="1260"/>
          <w:tab w:val="left" w:pos="4320"/>
          <w:tab w:val="left" w:pos="5040"/>
          <w:tab w:val="left" w:pos="5760"/>
          <w:tab w:val="left" w:pos="6480"/>
          <w:tab w:val="left" w:pos="7200"/>
          <w:tab w:val="left" w:pos="7920"/>
          <w:tab w:val="left" w:pos="8640"/>
          <w:tab w:val="left" w:pos="9360"/>
        </w:tabs>
        <w:spacing w:before="40"/>
        <w:ind w:left="1260" w:hanging="450"/>
        <w:rPr>
          <w:rFonts w:ascii="Arial" w:hAnsi="Arial" w:cs="Arial"/>
          <w:sz w:val="24"/>
          <w:szCs w:val="24"/>
        </w:rPr>
      </w:pPr>
      <w:r w:rsidRPr="00F973F1">
        <w:rPr>
          <w:rFonts w:ascii="Arial" w:hAnsi="Arial" w:cs="Arial"/>
          <w:sz w:val="24"/>
          <w:szCs w:val="24"/>
        </w:rPr>
        <w:t>PV - Photovoltaic</w:t>
      </w:r>
      <w:r w:rsidRPr="00F973F1">
        <w:rPr>
          <w:rFonts w:ascii="Arial" w:hAnsi="Arial" w:cs="Arial"/>
          <w:sz w:val="24"/>
          <w:szCs w:val="24"/>
        </w:rPr>
        <w:tab/>
      </w:r>
      <w:r w:rsidRPr="00F973F1">
        <w:rPr>
          <w:rFonts w:ascii="Arial" w:hAnsi="Arial" w:cs="Arial"/>
          <w:sz w:val="24"/>
          <w:szCs w:val="24"/>
        </w:rPr>
        <w:tab/>
      </w:r>
      <w:r w:rsidRPr="00F973F1">
        <w:rPr>
          <w:rFonts w:ascii="Arial" w:hAnsi="Arial" w:cs="Arial"/>
          <w:sz w:val="24"/>
          <w:szCs w:val="24"/>
        </w:rPr>
        <w:tab/>
      </w:r>
    </w:p>
    <w:p w14:paraId="5F961D1D" w14:textId="77777777" w:rsidR="000A2D30" w:rsidRPr="00F973F1" w:rsidRDefault="000A2D30" w:rsidP="002C4A29">
      <w:pPr>
        <w:widowControl w:val="0"/>
        <w:numPr>
          <w:ilvl w:val="0"/>
          <w:numId w:val="2"/>
        </w:numPr>
        <w:tabs>
          <w:tab w:val="left" w:pos="-1440"/>
          <w:tab w:val="left" w:pos="-720"/>
          <w:tab w:val="left" w:pos="1260"/>
          <w:tab w:val="left" w:pos="4320"/>
          <w:tab w:val="left" w:pos="5040"/>
          <w:tab w:val="left" w:pos="5760"/>
          <w:tab w:val="left" w:pos="6480"/>
          <w:tab w:val="left" w:pos="7200"/>
          <w:tab w:val="left" w:pos="7920"/>
          <w:tab w:val="left" w:pos="8640"/>
          <w:tab w:val="left" w:pos="9360"/>
        </w:tabs>
        <w:spacing w:before="40"/>
        <w:ind w:left="1260" w:hanging="450"/>
        <w:rPr>
          <w:rFonts w:ascii="Arial" w:hAnsi="Arial" w:cs="Arial"/>
          <w:sz w:val="24"/>
          <w:szCs w:val="24"/>
        </w:rPr>
      </w:pPr>
      <w:r w:rsidRPr="00F973F1">
        <w:rPr>
          <w:rFonts w:ascii="Arial" w:hAnsi="Arial" w:cs="Arial"/>
          <w:sz w:val="24"/>
          <w:szCs w:val="24"/>
        </w:rPr>
        <w:t>PB - Pressurized Fluidized Bed Combustion</w:t>
      </w:r>
      <w:r w:rsidRPr="00F973F1">
        <w:rPr>
          <w:rFonts w:ascii="Arial" w:hAnsi="Arial" w:cs="Arial"/>
          <w:sz w:val="24"/>
          <w:szCs w:val="24"/>
        </w:rPr>
        <w:tab/>
      </w:r>
      <w:r w:rsidRPr="00F973F1">
        <w:rPr>
          <w:rFonts w:ascii="Arial" w:hAnsi="Arial" w:cs="Arial"/>
          <w:sz w:val="24"/>
          <w:szCs w:val="24"/>
        </w:rPr>
        <w:tab/>
      </w:r>
      <w:r w:rsidRPr="00F973F1">
        <w:rPr>
          <w:rFonts w:ascii="Arial" w:hAnsi="Arial" w:cs="Arial"/>
          <w:sz w:val="24"/>
          <w:szCs w:val="24"/>
        </w:rPr>
        <w:tab/>
      </w:r>
    </w:p>
    <w:p w14:paraId="5F961D1E" w14:textId="77777777" w:rsidR="000A2D30" w:rsidRPr="00F973F1" w:rsidRDefault="000A2D30" w:rsidP="002C4A29">
      <w:pPr>
        <w:widowControl w:val="0"/>
        <w:numPr>
          <w:ilvl w:val="0"/>
          <w:numId w:val="2"/>
        </w:numPr>
        <w:tabs>
          <w:tab w:val="left" w:pos="-1440"/>
          <w:tab w:val="left" w:pos="-720"/>
          <w:tab w:val="left" w:pos="1260"/>
          <w:tab w:val="left" w:pos="4320"/>
          <w:tab w:val="left" w:pos="5040"/>
          <w:tab w:val="left" w:pos="5760"/>
          <w:tab w:val="left" w:pos="6480"/>
          <w:tab w:val="left" w:pos="7200"/>
          <w:tab w:val="left" w:pos="7920"/>
          <w:tab w:val="left" w:pos="8640"/>
          <w:tab w:val="left" w:pos="9360"/>
        </w:tabs>
        <w:spacing w:before="40"/>
        <w:ind w:left="1260" w:hanging="450"/>
        <w:rPr>
          <w:rFonts w:ascii="Arial" w:hAnsi="Arial" w:cs="Arial"/>
          <w:sz w:val="24"/>
          <w:szCs w:val="24"/>
        </w:rPr>
      </w:pPr>
      <w:r w:rsidRPr="00F973F1">
        <w:rPr>
          <w:rFonts w:ascii="Arial" w:hAnsi="Arial" w:cs="Arial"/>
          <w:sz w:val="24"/>
          <w:szCs w:val="24"/>
        </w:rPr>
        <w:t>ST - Steam Turbine</w:t>
      </w:r>
      <w:r w:rsidRPr="00F973F1">
        <w:rPr>
          <w:rFonts w:ascii="Arial" w:hAnsi="Arial" w:cs="Arial"/>
          <w:sz w:val="24"/>
          <w:szCs w:val="24"/>
        </w:rPr>
        <w:tab/>
      </w:r>
      <w:r w:rsidRPr="00F973F1">
        <w:rPr>
          <w:rFonts w:ascii="Arial" w:hAnsi="Arial" w:cs="Arial"/>
          <w:sz w:val="24"/>
          <w:szCs w:val="24"/>
        </w:rPr>
        <w:tab/>
      </w:r>
      <w:r w:rsidRPr="00F973F1">
        <w:rPr>
          <w:rFonts w:ascii="Arial" w:hAnsi="Arial" w:cs="Arial"/>
          <w:sz w:val="24"/>
          <w:szCs w:val="24"/>
        </w:rPr>
        <w:tab/>
      </w:r>
    </w:p>
    <w:p w14:paraId="5F961D1F" w14:textId="77777777" w:rsidR="000A2D30" w:rsidRDefault="000A2D30" w:rsidP="002C4A29">
      <w:pPr>
        <w:widowControl w:val="0"/>
        <w:numPr>
          <w:ilvl w:val="0"/>
          <w:numId w:val="2"/>
        </w:numPr>
        <w:tabs>
          <w:tab w:val="left" w:pos="-1440"/>
          <w:tab w:val="left" w:pos="-720"/>
          <w:tab w:val="left" w:pos="1260"/>
          <w:tab w:val="left" w:pos="4320"/>
          <w:tab w:val="left" w:pos="5040"/>
          <w:tab w:val="left" w:pos="5760"/>
          <w:tab w:val="left" w:pos="6480"/>
          <w:tab w:val="left" w:pos="7200"/>
          <w:tab w:val="left" w:pos="7920"/>
          <w:tab w:val="left" w:pos="8640"/>
          <w:tab w:val="left" w:pos="9360"/>
        </w:tabs>
        <w:spacing w:before="40"/>
        <w:ind w:left="1260" w:hanging="450"/>
        <w:rPr>
          <w:rFonts w:ascii="Arial" w:hAnsi="Arial" w:cs="Arial"/>
          <w:sz w:val="24"/>
          <w:szCs w:val="24"/>
        </w:rPr>
      </w:pPr>
      <w:r w:rsidRPr="00F973F1">
        <w:rPr>
          <w:rFonts w:ascii="Arial" w:hAnsi="Arial" w:cs="Arial"/>
          <w:sz w:val="24"/>
          <w:szCs w:val="24"/>
        </w:rPr>
        <w:t>WT - Wind Turbine</w:t>
      </w:r>
      <w:r w:rsidRPr="00F973F1">
        <w:rPr>
          <w:rFonts w:ascii="Arial" w:hAnsi="Arial" w:cs="Arial"/>
          <w:sz w:val="24"/>
          <w:szCs w:val="24"/>
        </w:rPr>
        <w:tab/>
      </w:r>
    </w:p>
    <w:p w14:paraId="5F961D20" w14:textId="77777777" w:rsidR="007B71E1" w:rsidRPr="00F973F1" w:rsidRDefault="007B71E1" w:rsidP="00E61A99">
      <w:pPr>
        <w:widowControl w:val="0"/>
        <w:tabs>
          <w:tab w:val="left" w:pos="-1440"/>
          <w:tab w:val="left" w:pos="-720"/>
          <w:tab w:val="left" w:pos="0"/>
          <w:tab w:val="left" w:pos="360"/>
          <w:tab w:val="left" w:pos="720"/>
          <w:tab w:val="left" w:pos="1123"/>
          <w:tab w:val="left" w:pos="1440"/>
          <w:tab w:val="left" w:pos="1814"/>
          <w:tab w:val="left" w:pos="2160"/>
          <w:tab w:val="left" w:pos="2505"/>
          <w:tab w:val="left" w:pos="2880"/>
          <w:tab w:val="left" w:pos="3600"/>
          <w:tab w:val="left" w:pos="4320"/>
          <w:tab w:val="left" w:pos="5040"/>
          <w:tab w:val="left" w:pos="5760"/>
          <w:tab w:val="left" w:pos="6480"/>
          <w:tab w:val="left" w:pos="7200"/>
          <w:tab w:val="left" w:pos="7920"/>
          <w:tab w:val="left" w:pos="8640"/>
          <w:tab w:val="left" w:pos="9360"/>
        </w:tabs>
        <w:spacing w:before="60" w:after="100"/>
        <w:ind w:left="360"/>
        <w:rPr>
          <w:rFonts w:ascii="Arial" w:hAnsi="Arial" w:cs="Arial"/>
          <w:sz w:val="24"/>
          <w:szCs w:val="24"/>
        </w:rPr>
      </w:pPr>
      <w:r w:rsidRPr="00F973F1">
        <w:rPr>
          <w:rFonts w:ascii="Arial" w:hAnsi="Arial" w:cs="Arial"/>
          <w:b/>
          <w:sz w:val="24"/>
          <w:szCs w:val="24"/>
          <w:u w:val="single"/>
        </w:rPr>
        <w:t>Startup Fuel Type</w:t>
      </w:r>
      <w:r w:rsidRPr="00F973F1">
        <w:rPr>
          <w:rFonts w:ascii="Arial" w:hAnsi="Arial" w:cs="Arial"/>
          <w:sz w:val="24"/>
          <w:szCs w:val="24"/>
        </w:rPr>
        <w:t xml:space="preserve"> </w:t>
      </w:r>
      <w:r w:rsidR="000D0B64">
        <w:rPr>
          <w:rFonts w:ascii="Arial" w:hAnsi="Arial" w:cs="Arial"/>
          <w:sz w:val="24"/>
          <w:szCs w:val="24"/>
        </w:rPr>
        <w:t>-</w:t>
      </w:r>
      <w:r w:rsidR="000D0B64" w:rsidRPr="00F973F1">
        <w:rPr>
          <w:rFonts w:ascii="Arial" w:hAnsi="Arial" w:cs="Arial"/>
          <w:sz w:val="24"/>
          <w:szCs w:val="24"/>
        </w:rPr>
        <w:t xml:space="preserve"> </w:t>
      </w:r>
      <w:r w:rsidRPr="00F973F1">
        <w:rPr>
          <w:rFonts w:ascii="Arial" w:hAnsi="Arial" w:cs="Arial"/>
          <w:sz w:val="24"/>
          <w:szCs w:val="24"/>
        </w:rPr>
        <w:t xml:space="preserve">Select the </w:t>
      </w:r>
      <w:r w:rsidR="001C0D3B" w:rsidRPr="00F973F1">
        <w:rPr>
          <w:rFonts w:ascii="Arial" w:hAnsi="Arial" w:cs="Arial"/>
          <w:sz w:val="24"/>
          <w:szCs w:val="24"/>
        </w:rPr>
        <w:t>Generat</w:t>
      </w:r>
      <w:r w:rsidR="001C0D3B">
        <w:rPr>
          <w:rFonts w:ascii="Arial" w:hAnsi="Arial" w:cs="Arial"/>
          <w:sz w:val="24"/>
          <w:szCs w:val="24"/>
        </w:rPr>
        <w:t>or</w:t>
      </w:r>
      <w:r w:rsidR="001C0D3B" w:rsidRPr="00F973F1">
        <w:rPr>
          <w:rFonts w:ascii="Arial" w:hAnsi="Arial" w:cs="Arial"/>
          <w:sz w:val="24"/>
          <w:szCs w:val="24"/>
        </w:rPr>
        <w:t xml:space="preserve"> </w:t>
      </w:r>
      <w:r w:rsidR="001C0D3B">
        <w:rPr>
          <w:rFonts w:ascii="Arial" w:hAnsi="Arial" w:cs="Arial"/>
          <w:sz w:val="24"/>
          <w:szCs w:val="24"/>
        </w:rPr>
        <w:t>s</w:t>
      </w:r>
      <w:r w:rsidRPr="00F973F1">
        <w:rPr>
          <w:rFonts w:ascii="Arial" w:hAnsi="Arial" w:cs="Arial"/>
          <w:sz w:val="24"/>
          <w:szCs w:val="24"/>
        </w:rPr>
        <w:t xml:space="preserve">tartup </w:t>
      </w:r>
      <w:r w:rsidR="001C0D3B">
        <w:rPr>
          <w:rFonts w:ascii="Arial" w:hAnsi="Arial" w:cs="Arial"/>
          <w:sz w:val="24"/>
          <w:szCs w:val="24"/>
        </w:rPr>
        <w:t>f</w:t>
      </w:r>
      <w:r w:rsidRPr="00F973F1">
        <w:rPr>
          <w:rFonts w:ascii="Arial" w:hAnsi="Arial" w:cs="Arial"/>
          <w:sz w:val="24"/>
          <w:szCs w:val="24"/>
        </w:rPr>
        <w:t xml:space="preserve">uel </w:t>
      </w:r>
      <w:r w:rsidR="001C0D3B">
        <w:rPr>
          <w:rFonts w:ascii="Arial" w:hAnsi="Arial" w:cs="Arial"/>
          <w:sz w:val="24"/>
          <w:szCs w:val="24"/>
        </w:rPr>
        <w:t>t</w:t>
      </w:r>
      <w:r w:rsidRPr="00F973F1">
        <w:rPr>
          <w:rFonts w:ascii="Arial" w:hAnsi="Arial" w:cs="Arial"/>
          <w:sz w:val="24"/>
          <w:szCs w:val="24"/>
        </w:rPr>
        <w:t xml:space="preserve">ype from the choices listed </w:t>
      </w:r>
      <w:r w:rsidR="00B11ACA">
        <w:rPr>
          <w:rFonts w:ascii="Arial" w:hAnsi="Arial" w:cs="Arial"/>
          <w:sz w:val="24"/>
          <w:szCs w:val="24"/>
        </w:rPr>
        <w:t>in the drop-down menu</w:t>
      </w:r>
      <w:r w:rsidRPr="00F973F1">
        <w:rPr>
          <w:rFonts w:ascii="Arial" w:hAnsi="Arial" w:cs="Arial"/>
          <w:sz w:val="24"/>
          <w:szCs w:val="24"/>
        </w:rPr>
        <w:t xml:space="preserve">. </w:t>
      </w:r>
    </w:p>
    <w:p w14:paraId="5F961D21" w14:textId="77777777" w:rsidR="007B71E1" w:rsidRPr="00F973F1" w:rsidRDefault="007B71E1" w:rsidP="00EC619C">
      <w:pPr>
        <w:widowControl w:val="0"/>
        <w:numPr>
          <w:ilvl w:val="0"/>
          <w:numId w:val="9"/>
        </w:numPr>
        <w:tabs>
          <w:tab w:val="left" w:pos="-1440"/>
          <w:tab w:val="left" w:pos="-720"/>
          <w:tab w:val="left" w:pos="1260"/>
          <w:tab w:val="left" w:pos="4320"/>
          <w:tab w:val="left" w:pos="5040"/>
          <w:tab w:val="left" w:pos="5760"/>
          <w:tab w:val="left" w:pos="6480"/>
          <w:tab w:val="left" w:pos="7200"/>
          <w:tab w:val="left" w:pos="7920"/>
          <w:tab w:val="left" w:pos="8640"/>
          <w:tab w:val="left" w:pos="9360"/>
        </w:tabs>
        <w:spacing w:before="40"/>
        <w:ind w:left="1260" w:hanging="450"/>
        <w:rPr>
          <w:rFonts w:ascii="Arial" w:hAnsi="Arial" w:cs="Arial"/>
          <w:sz w:val="24"/>
          <w:szCs w:val="24"/>
        </w:rPr>
      </w:pPr>
      <w:r w:rsidRPr="00F973F1">
        <w:rPr>
          <w:rFonts w:ascii="Arial" w:hAnsi="Arial" w:cs="Arial"/>
          <w:sz w:val="24"/>
          <w:szCs w:val="24"/>
        </w:rPr>
        <w:t>AB - Agricultural Crop Byproducts/Straw/Energy Crops</w:t>
      </w:r>
      <w:r w:rsidRPr="00F973F1">
        <w:rPr>
          <w:rFonts w:ascii="Arial" w:hAnsi="Arial" w:cs="Arial"/>
          <w:sz w:val="24"/>
          <w:szCs w:val="24"/>
        </w:rPr>
        <w:tab/>
      </w:r>
      <w:r w:rsidRPr="00F973F1">
        <w:rPr>
          <w:rFonts w:ascii="Arial" w:hAnsi="Arial" w:cs="Arial"/>
          <w:sz w:val="24"/>
          <w:szCs w:val="24"/>
        </w:rPr>
        <w:tab/>
      </w:r>
      <w:r w:rsidRPr="00F973F1">
        <w:rPr>
          <w:rFonts w:ascii="Arial" w:hAnsi="Arial" w:cs="Arial"/>
          <w:sz w:val="24"/>
          <w:szCs w:val="24"/>
        </w:rPr>
        <w:tab/>
      </w:r>
    </w:p>
    <w:p w14:paraId="5F961D22" w14:textId="77777777" w:rsidR="007B71E1" w:rsidRPr="00F973F1" w:rsidRDefault="007B71E1" w:rsidP="00EC619C">
      <w:pPr>
        <w:widowControl w:val="0"/>
        <w:numPr>
          <w:ilvl w:val="0"/>
          <w:numId w:val="9"/>
        </w:numPr>
        <w:tabs>
          <w:tab w:val="left" w:pos="-1440"/>
          <w:tab w:val="left" w:pos="-720"/>
          <w:tab w:val="left" w:pos="1260"/>
          <w:tab w:val="left" w:pos="4320"/>
          <w:tab w:val="left" w:pos="5040"/>
          <w:tab w:val="left" w:pos="5760"/>
          <w:tab w:val="left" w:pos="6480"/>
          <w:tab w:val="left" w:pos="7200"/>
          <w:tab w:val="left" w:pos="7920"/>
          <w:tab w:val="left" w:pos="8640"/>
          <w:tab w:val="left" w:pos="9360"/>
        </w:tabs>
        <w:spacing w:before="40"/>
        <w:ind w:left="1260" w:hanging="450"/>
        <w:rPr>
          <w:rFonts w:ascii="Arial" w:hAnsi="Arial" w:cs="Arial"/>
          <w:sz w:val="24"/>
          <w:szCs w:val="24"/>
        </w:rPr>
      </w:pPr>
      <w:r w:rsidRPr="00F973F1">
        <w:rPr>
          <w:rFonts w:ascii="Arial" w:hAnsi="Arial" w:cs="Arial"/>
          <w:sz w:val="24"/>
          <w:szCs w:val="24"/>
        </w:rPr>
        <w:t>BIT - Anthracite Coal and Bituminous Coal</w:t>
      </w:r>
      <w:r w:rsidRPr="00F973F1">
        <w:rPr>
          <w:rFonts w:ascii="Arial" w:hAnsi="Arial" w:cs="Arial"/>
          <w:sz w:val="24"/>
          <w:szCs w:val="24"/>
        </w:rPr>
        <w:tab/>
      </w:r>
      <w:r w:rsidRPr="00F973F1">
        <w:rPr>
          <w:rFonts w:ascii="Arial" w:hAnsi="Arial" w:cs="Arial"/>
          <w:sz w:val="24"/>
          <w:szCs w:val="24"/>
        </w:rPr>
        <w:tab/>
      </w:r>
      <w:r w:rsidRPr="00F973F1">
        <w:rPr>
          <w:rFonts w:ascii="Arial" w:hAnsi="Arial" w:cs="Arial"/>
          <w:sz w:val="24"/>
          <w:szCs w:val="24"/>
        </w:rPr>
        <w:tab/>
      </w:r>
    </w:p>
    <w:p w14:paraId="5F961D23" w14:textId="77777777" w:rsidR="007B71E1" w:rsidRPr="00F973F1" w:rsidRDefault="007B71E1" w:rsidP="00EC619C">
      <w:pPr>
        <w:widowControl w:val="0"/>
        <w:numPr>
          <w:ilvl w:val="0"/>
          <w:numId w:val="9"/>
        </w:numPr>
        <w:tabs>
          <w:tab w:val="left" w:pos="-1440"/>
          <w:tab w:val="left" w:pos="-720"/>
          <w:tab w:val="left" w:pos="1260"/>
          <w:tab w:val="left" w:pos="4320"/>
          <w:tab w:val="left" w:pos="5040"/>
          <w:tab w:val="left" w:pos="5760"/>
          <w:tab w:val="left" w:pos="6480"/>
          <w:tab w:val="left" w:pos="7200"/>
          <w:tab w:val="left" w:pos="7920"/>
          <w:tab w:val="left" w:pos="8640"/>
          <w:tab w:val="left" w:pos="9360"/>
        </w:tabs>
        <w:spacing w:before="40"/>
        <w:ind w:left="1260" w:hanging="450"/>
        <w:rPr>
          <w:rFonts w:ascii="Arial" w:hAnsi="Arial" w:cs="Arial"/>
          <w:sz w:val="24"/>
          <w:szCs w:val="24"/>
        </w:rPr>
      </w:pPr>
      <w:r w:rsidRPr="00F973F1">
        <w:rPr>
          <w:rFonts w:ascii="Arial" w:hAnsi="Arial" w:cs="Arial"/>
          <w:sz w:val="24"/>
          <w:szCs w:val="24"/>
        </w:rPr>
        <w:t>BLQ - Black Liquor</w:t>
      </w:r>
      <w:r w:rsidRPr="00F973F1">
        <w:rPr>
          <w:rFonts w:ascii="Arial" w:hAnsi="Arial" w:cs="Arial"/>
          <w:sz w:val="24"/>
          <w:szCs w:val="24"/>
        </w:rPr>
        <w:tab/>
      </w:r>
      <w:r w:rsidRPr="00F973F1">
        <w:rPr>
          <w:rFonts w:ascii="Arial" w:hAnsi="Arial" w:cs="Arial"/>
          <w:sz w:val="24"/>
          <w:szCs w:val="24"/>
        </w:rPr>
        <w:tab/>
      </w:r>
      <w:r w:rsidRPr="00F973F1">
        <w:rPr>
          <w:rFonts w:ascii="Arial" w:hAnsi="Arial" w:cs="Arial"/>
          <w:sz w:val="24"/>
          <w:szCs w:val="24"/>
        </w:rPr>
        <w:tab/>
      </w:r>
    </w:p>
    <w:p w14:paraId="5F961D24" w14:textId="77777777" w:rsidR="007B71E1" w:rsidRPr="00F973F1" w:rsidRDefault="007B71E1" w:rsidP="00EC619C">
      <w:pPr>
        <w:widowControl w:val="0"/>
        <w:numPr>
          <w:ilvl w:val="0"/>
          <w:numId w:val="9"/>
        </w:numPr>
        <w:tabs>
          <w:tab w:val="left" w:pos="-1440"/>
          <w:tab w:val="left" w:pos="-720"/>
          <w:tab w:val="left" w:pos="1260"/>
          <w:tab w:val="left" w:pos="4320"/>
          <w:tab w:val="left" w:pos="5040"/>
          <w:tab w:val="left" w:pos="5760"/>
          <w:tab w:val="left" w:pos="6480"/>
          <w:tab w:val="left" w:pos="7200"/>
          <w:tab w:val="left" w:pos="7920"/>
          <w:tab w:val="left" w:pos="8640"/>
          <w:tab w:val="left" w:pos="9360"/>
        </w:tabs>
        <w:spacing w:before="40"/>
        <w:ind w:left="1260" w:hanging="450"/>
        <w:rPr>
          <w:rFonts w:ascii="Arial" w:hAnsi="Arial" w:cs="Arial"/>
          <w:sz w:val="24"/>
          <w:szCs w:val="24"/>
        </w:rPr>
      </w:pPr>
      <w:r w:rsidRPr="00F973F1">
        <w:rPr>
          <w:rFonts w:ascii="Arial" w:hAnsi="Arial" w:cs="Arial"/>
          <w:sz w:val="24"/>
          <w:szCs w:val="24"/>
        </w:rPr>
        <w:t>BFG - Blast Furnace Gas</w:t>
      </w:r>
      <w:r w:rsidRPr="00F973F1">
        <w:rPr>
          <w:rFonts w:ascii="Arial" w:hAnsi="Arial" w:cs="Arial"/>
          <w:sz w:val="24"/>
          <w:szCs w:val="24"/>
        </w:rPr>
        <w:tab/>
      </w:r>
      <w:r w:rsidRPr="00F973F1">
        <w:rPr>
          <w:rFonts w:ascii="Arial" w:hAnsi="Arial" w:cs="Arial"/>
          <w:sz w:val="24"/>
          <w:szCs w:val="24"/>
        </w:rPr>
        <w:tab/>
      </w:r>
      <w:r w:rsidRPr="00F973F1">
        <w:rPr>
          <w:rFonts w:ascii="Arial" w:hAnsi="Arial" w:cs="Arial"/>
          <w:sz w:val="24"/>
          <w:szCs w:val="24"/>
        </w:rPr>
        <w:tab/>
      </w:r>
    </w:p>
    <w:p w14:paraId="5F961D25" w14:textId="77777777" w:rsidR="007B71E1" w:rsidRPr="00F973F1" w:rsidRDefault="007B71E1" w:rsidP="00EC619C">
      <w:pPr>
        <w:widowControl w:val="0"/>
        <w:numPr>
          <w:ilvl w:val="0"/>
          <w:numId w:val="9"/>
        </w:numPr>
        <w:tabs>
          <w:tab w:val="left" w:pos="-1440"/>
          <w:tab w:val="left" w:pos="-720"/>
          <w:tab w:val="left" w:pos="1260"/>
          <w:tab w:val="left" w:pos="4320"/>
          <w:tab w:val="left" w:pos="5040"/>
          <w:tab w:val="left" w:pos="5760"/>
          <w:tab w:val="left" w:pos="6480"/>
          <w:tab w:val="left" w:pos="7200"/>
          <w:tab w:val="left" w:pos="7920"/>
          <w:tab w:val="left" w:pos="8640"/>
          <w:tab w:val="left" w:pos="9360"/>
        </w:tabs>
        <w:spacing w:before="40"/>
        <w:ind w:left="1260" w:hanging="450"/>
        <w:rPr>
          <w:rFonts w:ascii="Arial" w:hAnsi="Arial" w:cs="Arial"/>
          <w:sz w:val="24"/>
          <w:szCs w:val="24"/>
        </w:rPr>
      </w:pPr>
      <w:r w:rsidRPr="00F973F1">
        <w:rPr>
          <w:rFonts w:ascii="Arial" w:hAnsi="Arial" w:cs="Arial"/>
          <w:sz w:val="24"/>
          <w:szCs w:val="24"/>
        </w:rPr>
        <w:t>SC - Coal Synfuel</w:t>
      </w:r>
      <w:r w:rsidRPr="00F973F1">
        <w:rPr>
          <w:rFonts w:ascii="Arial" w:hAnsi="Arial" w:cs="Arial"/>
          <w:sz w:val="24"/>
          <w:szCs w:val="24"/>
        </w:rPr>
        <w:tab/>
      </w:r>
      <w:r w:rsidRPr="00F973F1">
        <w:rPr>
          <w:rFonts w:ascii="Arial" w:hAnsi="Arial" w:cs="Arial"/>
          <w:sz w:val="24"/>
          <w:szCs w:val="24"/>
        </w:rPr>
        <w:tab/>
      </w:r>
      <w:r w:rsidRPr="00F973F1">
        <w:rPr>
          <w:rFonts w:ascii="Arial" w:hAnsi="Arial" w:cs="Arial"/>
          <w:sz w:val="24"/>
          <w:szCs w:val="24"/>
        </w:rPr>
        <w:tab/>
      </w:r>
    </w:p>
    <w:p w14:paraId="5F961D26" w14:textId="77777777" w:rsidR="00564EE4" w:rsidRDefault="00564EE4" w:rsidP="00564EE4">
      <w:pPr>
        <w:widowControl w:val="0"/>
        <w:numPr>
          <w:ilvl w:val="0"/>
          <w:numId w:val="9"/>
        </w:numPr>
        <w:tabs>
          <w:tab w:val="left" w:pos="-1440"/>
          <w:tab w:val="left" w:pos="-720"/>
          <w:tab w:val="left" w:pos="1260"/>
          <w:tab w:val="left" w:pos="4320"/>
          <w:tab w:val="left" w:pos="5040"/>
          <w:tab w:val="left" w:pos="5760"/>
          <w:tab w:val="left" w:pos="6480"/>
          <w:tab w:val="left" w:pos="7200"/>
          <w:tab w:val="left" w:pos="7920"/>
          <w:tab w:val="left" w:pos="8640"/>
          <w:tab w:val="left" w:pos="9360"/>
        </w:tabs>
        <w:spacing w:before="40"/>
        <w:ind w:left="1260" w:hanging="450"/>
        <w:rPr>
          <w:rFonts w:ascii="Arial" w:hAnsi="Arial" w:cs="Arial"/>
          <w:sz w:val="24"/>
          <w:szCs w:val="24"/>
        </w:rPr>
      </w:pPr>
      <w:r>
        <w:rPr>
          <w:rFonts w:ascii="Arial" w:hAnsi="Arial" w:cs="Arial"/>
          <w:sz w:val="24"/>
          <w:szCs w:val="24"/>
        </w:rPr>
        <w:t xml:space="preserve">DFO - Distillate Fuel Oil. </w:t>
      </w:r>
      <w:r w:rsidRPr="0047163C">
        <w:rPr>
          <w:rFonts w:ascii="Arial" w:hAnsi="Arial" w:cs="Arial"/>
          <w:sz w:val="24"/>
          <w:szCs w:val="24"/>
        </w:rPr>
        <w:t>Including ULSD and FO1, FO2, FO4</w:t>
      </w:r>
    </w:p>
    <w:p w14:paraId="36919362" w14:textId="5F1EA4FD" w:rsidR="00060B45" w:rsidRDefault="00060B45" w:rsidP="00EC619C">
      <w:pPr>
        <w:widowControl w:val="0"/>
        <w:numPr>
          <w:ilvl w:val="0"/>
          <w:numId w:val="9"/>
        </w:numPr>
        <w:tabs>
          <w:tab w:val="left" w:pos="-1440"/>
          <w:tab w:val="left" w:pos="-720"/>
          <w:tab w:val="left" w:pos="1260"/>
          <w:tab w:val="left" w:pos="4320"/>
          <w:tab w:val="left" w:pos="5040"/>
          <w:tab w:val="left" w:pos="5760"/>
          <w:tab w:val="left" w:pos="6480"/>
          <w:tab w:val="left" w:pos="7200"/>
          <w:tab w:val="left" w:pos="7920"/>
          <w:tab w:val="left" w:pos="8640"/>
          <w:tab w:val="left" w:pos="9360"/>
        </w:tabs>
        <w:spacing w:before="40"/>
        <w:ind w:left="1260" w:hanging="450"/>
        <w:rPr>
          <w:ins w:id="8" w:author="Lutenegger, Jaren" w:date="2024-08-30T16:05:00Z"/>
          <w:rFonts w:ascii="Arial" w:hAnsi="Arial" w:cs="Arial"/>
          <w:sz w:val="24"/>
          <w:szCs w:val="24"/>
        </w:rPr>
      </w:pPr>
      <w:ins w:id="9" w:author="Lutenegger, Jaren" w:date="2024-08-30T16:04:00Z">
        <w:r>
          <w:rPr>
            <w:rFonts w:ascii="Arial" w:hAnsi="Arial" w:cs="Arial"/>
            <w:sz w:val="24"/>
            <w:szCs w:val="24"/>
          </w:rPr>
          <w:t xml:space="preserve">BAT </w:t>
        </w:r>
      </w:ins>
      <w:ins w:id="10" w:author="Lutenegger, Jaren" w:date="2024-08-30T16:05:00Z">
        <w:r>
          <w:rPr>
            <w:rFonts w:ascii="Arial" w:hAnsi="Arial" w:cs="Arial"/>
            <w:sz w:val="24"/>
            <w:szCs w:val="24"/>
          </w:rPr>
          <w:t>-</w:t>
        </w:r>
      </w:ins>
      <w:ins w:id="11" w:author="Lutenegger, Jaren" w:date="2024-08-30T16:04:00Z">
        <w:r>
          <w:rPr>
            <w:rFonts w:ascii="Arial" w:hAnsi="Arial" w:cs="Arial"/>
            <w:sz w:val="24"/>
            <w:szCs w:val="24"/>
          </w:rPr>
          <w:t xml:space="preserve"> Energy Storage </w:t>
        </w:r>
      </w:ins>
      <w:ins w:id="12" w:author="Lutenegger, Jaren" w:date="2024-08-30T16:05:00Z">
        <w:r>
          <w:rPr>
            <w:rFonts w:ascii="Arial" w:hAnsi="Arial" w:cs="Arial"/>
            <w:sz w:val="24"/>
            <w:szCs w:val="24"/>
          </w:rPr>
          <w:t>(Battery)</w:t>
        </w:r>
      </w:ins>
    </w:p>
    <w:p w14:paraId="3A12C4A0" w14:textId="517864B1" w:rsidR="00060B45" w:rsidRDefault="00060B45" w:rsidP="00EC619C">
      <w:pPr>
        <w:widowControl w:val="0"/>
        <w:numPr>
          <w:ilvl w:val="0"/>
          <w:numId w:val="9"/>
        </w:numPr>
        <w:tabs>
          <w:tab w:val="left" w:pos="-1440"/>
          <w:tab w:val="left" w:pos="-720"/>
          <w:tab w:val="left" w:pos="1260"/>
          <w:tab w:val="left" w:pos="4320"/>
          <w:tab w:val="left" w:pos="5040"/>
          <w:tab w:val="left" w:pos="5760"/>
          <w:tab w:val="left" w:pos="6480"/>
          <w:tab w:val="left" w:pos="7200"/>
          <w:tab w:val="left" w:pos="7920"/>
          <w:tab w:val="left" w:pos="8640"/>
          <w:tab w:val="left" w:pos="9360"/>
        </w:tabs>
        <w:spacing w:before="40"/>
        <w:ind w:left="1260" w:hanging="450"/>
        <w:rPr>
          <w:ins w:id="13" w:author="Lutenegger, Jaren" w:date="2024-08-30T16:04:00Z"/>
          <w:rFonts w:ascii="Arial" w:hAnsi="Arial" w:cs="Arial"/>
          <w:sz w:val="24"/>
          <w:szCs w:val="24"/>
        </w:rPr>
      </w:pPr>
      <w:ins w:id="14" w:author="Lutenegger, Jaren" w:date="2024-08-30T16:05:00Z">
        <w:r>
          <w:rPr>
            <w:rFonts w:ascii="Arial" w:hAnsi="Arial" w:cs="Arial"/>
            <w:sz w:val="24"/>
            <w:szCs w:val="24"/>
          </w:rPr>
          <w:t>FC - Energy Storage (Fuel Cell)</w:t>
        </w:r>
      </w:ins>
    </w:p>
    <w:p w14:paraId="16C90372" w14:textId="77777777" w:rsidR="00060B45" w:rsidRDefault="007B71E1" w:rsidP="00EC619C">
      <w:pPr>
        <w:widowControl w:val="0"/>
        <w:numPr>
          <w:ilvl w:val="0"/>
          <w:numId w:val="9"/>
        </w:numPr>
        <w:tabs>
          <w:tab w:val="left" w:pos="-1440"/>
          <w:tab w:val="left" w:pos="-720"/>
          <w:tab w:val="left" w:pos="1260"/>
          <w:tab w:val="left" w:pos="4320"/>
          <w:tab w:val="left" w:pos="5040"/>
          <w:tab w:val="left" w:pos="5760"/>
          <w:tab w:val="left" w:pos="6480"/>
          <w:tab w:val="left" w:pos="7200"/>
          <w:tab w:val="left" w:pos="7920"/>
          <w:tab w:val="left" w:pos="8640"/>
          <w:tab w:val="left" w:pos="9360"/>
        </w:tabs>
        <w:spacing w:before="40"/>
        <w:ind w:left="1260" w:hanging="450"/>
        <w:rPr>
          <w:ins w:id="15" w:author="Lutenegger, Jaren" w:date="2024-08-30T16:05:00Z"/>
          <w:rFonts w:ascii="Arial" w:hAnsi="Arial" w:cs="Arial"/>
          <w:sz w:val="24"/>
          <w:szCs w:val="24"/>
        </w:rPr>
      </w:pPr>
      <w:r w:rsidRPr="00F973F1">
        <w:rPr>
          <w:rFonts w:ascii="Arial" w:hAnsi="Arial" w:cs="Arial"/>
          <w:sz w:val="24"/>
          <w:szCs w:val="24"/>
        </w:rPr>
        <w:t>PG - Gaseous Propane</w:t>
      </w:r>
    </w:p>
    <w:p w14:paraId="7AFFCE33" w14:textId="15EBE8A9" w:rsidR="00060B45" w:rsidRDefault="00060B45" w:rsidP="00EC619C">
      <w:pPr>
        <w:widowControl w:val="0"/>
        <w:numPr>
          <w:ilvl w:val="0"/>
          <w:numId w:val="9"/>
        </w:numPr>
        <w:tabs>
          <w:tab w:val="left" w:pos="-1440"/>
          <w:tab w:val="left" w:pos="-720"/>
          <w:tab w:val="left" w:pos="1260"/>
          <w:tab w:val="left" w:pos="4320"/>
          <w:tab w:val="left" w:pos="5040"/>
          <w:tab w:val="left" w:pos="5760"/>
          <w:tab w:val="left" w:pos="6480"/>
          <w:tab w:val="left" w:pos="7200"/>
          <w:tab w:val="left" w:pos="7920"/>
          <w:tab w:val="left" w:pos="8640"/>
          <w:tab w:val="left" w:pos="9360"/>
        </w:tabs>
        <w:spacing w:before="40"/>
        <w:ind w:left="1260" w:hanging="450"/>
        <w:rPr>
          <w:ins w:id="16" w:author="Lutenegger, Jaren" w:date="2024-08-30T16:05:00Z"/>
          <w:rFonts w:ascii="Arial" w:hAnsi="Arial" w:cs="Arial"/>
          <w:sz w:val="24"/>
          <w:szCs w:val="24"/>
        </w:rPr>
      </w:pPr>
      <w:ins w:id="17" w:author="Lutenegger, Jaren" w:date="2024-08-30T16:05:00Z">
        <w:r>
          <w:rPr>
            <w:rFonts w:ascii="Arial" w:hAnsi="Arial" w:cs="Arial"/>
            <w:sz w:val="24"/>
            <w:szCs w:val="24"/>
          </w:rPr>
          <w:t>GEO - Geothermal</w:t>
        </w:r>
      </w:ins>
    </w:p>
    <w:p w14:paraId="3617857C" w14:textId="77777777" w:rsidR="00060B45" w:rsidRDefault="00060B45" w:rsidP="00EC619C">
      <w:pPr>
        <w:widowControl w:val="0"/>
        <w:numPr>
          <w:ilvl w:val="0"/>
          <w:numId w:val="9"/>
        </w:numPr>
        <w:tabs>
          <w:tab w:val="left" w:pos="-1440"/>
          <w:tab w:val="left" w:pos="-720"/>
          <w:tab w:val="left" w:pos="1260"/>
          <w:tab w:val="left" w:pos="4320"/>
          <w:tab w:val="left" w:pos="5040"/>
          <w:tab w:val="left" w:pos="5760"/>
          <w:tab w:val="left" w:pos="6480"/>
          <w:tab w:val="left" w:pos="7200"/>
          <w:tab w:val="left" w:pos="7920"/>
          <w:tab w:val="left" w:pos="8640"/>
          <w:tab w:val="left" w:pos="9360"/>
        </w:tabs>
        <w:spacing w:before="40"/>
        <w:ind w:left="1260" w:hanging="450"/>
        <w:rPr>
          <w:ins w:id="18" w:author="Lutenegger, Jaren" w:date="2024-08-30T16:06:00Z"/>
          <w:rFonts w:ascii="Arial" w:hAnsi="Arial" w:cs="Arial"/>
          <w:sz w:val="24"/>
          <w:szCs w:val="24"/>
        </w:rPr>
      </w:pPr>
      <w:ins w:id="19" w:author="Lutenegger, Jaren" w:date="2024-08-30T16:05:00Z">
        <w:r>
          <w:rPr>
            <w:rFonts w:ascii="Arial" w:hAnsi="Arial" w:cs="Arial"/>
            <w:sz w:val="24"/>
            <w:szCs w:val="24"/>
          </w:rPr>
          <w:t>HSB</w:t>
        </w:r>
      </w:ins>
      <w:ins w:id="20" w:author="Lutenegger, Jaren" w:date="2024-08-30T16:06:00Z">
        <w:r>
          <w:rPr>
            <w:rFonts w:ascii="Arial" w:hAnsi="Arial" w:cs="Arial"/>
            <w:sz w:val="24"/>
            <w:szCs w:val="24"/>
          </w:rPr>
          <w:t xml:space="preserve"> - Hybrid Solar/Battery</w:t>
        </w:r>
      </w:ins>
    </w:p>
    <w:p w14:paraId="5F961D27" w14:textId="5AF3B20D" w:rsidR="007B71E1" w:rsidRPr="00F973F1" w:rsidRDefault="00060B45" w:rsidP="00EC619C">
      <w:pPr>
        <w:widowControl w:val="0"/>
        <w:numPr>
          <w:ilvl w:val="0"/>
          <w:numId w:val="9"/>
        </w:numPr>
        <w:tabs>
          <w:tab w:val="left" w:pos="-1440"/>
          <w:tab w:val="left" w:pos="-720"/>
          <w:tab w:val="left" w:pos="1260"/>
          <w:tab w:val="left" w:pos="4320"/>
          <w:tab w:val="left" w:pos="5040"/>
          <w:tab w:val="left" w:pos="5760"/>
          <w:tab w:val="left" w:pos="6480"/>
          <w:tab w:val="left" w:pos="7200"/>
          <w:tab w:val="left" w:pos="7920"/>
          <w:tab w:val="left" w:pos="8640"/>
          <w:tab w:val="left" w:pos="9360"/>
        </w:tabs>
        <w:spacing w:before="40"/>
        <w:ind w:left="1260" w:hanging="450"/>
        <w:rPr>
          <w:rFonts w:ascii="Arial" w:hAnsi="Arial" w:cs="Arial"/>
          <w:sz w:val="24"/>
          <w:szCs w:val="24"/>
        </w:rPr>
      </w:pPr>
      <w:ins w:id="21" w:author="Lutenegger, Jaren" w:date="2024-08-30T16:06:00Z">
        <w:r>
          <w:rPr>
            <w:rFonts w:ascii="Arial" w:hAnsi="Arial" w:cs="Arial"/>
            <w:sz w:val="24"/>
            <w:szCs w:val="24"/>
          </w:rPr>
          <w:t>HWB - Hybrid Wind/Battery</w:t>
        </w:r>
      </w:ins>
      <w:r w:rsidR="007B71E1" w:rsidRPr="00F973F1">
        <w:rPr>
          <w:rFonts w:ascii="Arial" w:hAnsi="Arial" w:cs="Arial"/>
          <w:sz w:val="24"/>
          <w:szCs w:val="24"/>
        </w:rPr>
        <w:tab/>
      </w:r>
      <w:r w:rsidR="007B71E1" w:rsidRPr="00F973F1">
        <w:rPr>
          <w:rFonts w:ascii="Arial" w:hAnsi="Arial" w:cs="Arial"/>
          <w:sz w:val="24"/>
          <w:szCs w:val="24"/>
        </w:rPr>
        <w:tab/>
      </w:r>
      <w:r w:rsidR="007B71E1" w:rsidRPr="00F973F1">
        <w:rPr>
          <w:rFonts w:ascii="Arial" w:hAnsi="Arial" w:cs="Arial"/>
          <w:sz w:val="24"/>
          <w:szCs w:val="24"/>
        </w:rPr>
        <w:tab/>
      </w:r>
    </w:p>
    <w:p w14:paraId="5F961D28" w14:textId="77777777" w:rsidR="007B71E1" w:rsidRPr="00F973F1" w:rsidRDefault="007B71E1" w:rsidP="00EC619C">
      <w:pPr>
        <w:widowControl w:val="0"/>
        <w:numPr>
          <w:ilvl w:val="0"/>
          <w:numId w:val="9"/>
        </w:numPr>
        <w:tabs>
          <w:tab w:val="left" w:pos="-1440"/>
          <w:tab w:val="left" w:pos="-720"/>
          <w:tab w:val="left" w:pos="1260"/>
          <w:tab w:val="left" w:pos="4320"/>
          <w:tab w:val="left" w:pos="5040"/>
          <w:tab w:val="left" w:pos="5760"/>
          <w:tab w:val="left" w:pos="6480"/>
          <w:tab w:val="left" w:pos="7200"/>
          <w:tab w:val="left" w:pos="7920"/>
          <w:tab w:val="left" w:pos="8640"/>
          <w:tab w:val="left" w:pos="9360"/>
        </w:tabs>
        <w:spacing w:before="40"/>
        <w:ind w:left="1260" w:hanging="450"/>
        <w:rPr>
          <w:rFonts w:ascii="Arial" w:hAnsi="Arial" w:cs="Arial"/>
          <w:sz w:val="24"/>
          <w:szCs w:val="24"/>
        </w:rPr>
      </w:pPr>
      <w:r w:rsidRPr="00F973F1">
        <w:rPr>
          <w:rFonts w:ascii="Arial" w:hAnsi="Arial" w:cs="Arial"/>
          <w:sz w:val="24"/>
          <w:szCs w:val="24"/>
        </w:rPr>
        <w:t>JF - Jet Fuel</w:t>
      </w:r>
      <w:r w:rsidRPr="00F973F1">
        <w:rPr>
          <w:rFonts w:ascii="Arial" w:hAnsi="Arial" w:cs="Arial"/>
          <w:sz w:val="24"/>
          <w:szCs w:val="24"/>
        </w:rPr>
        <w:tab/>
      </w:r>
      <w:r w:rsidRPr="00F973F1">
        <w:rPr>
          <w:rFonts w:ascii="Arial" w:hAnsi="Arial" w:cs="Arial"/>
          <w:sz w:val="24"/>
          <w:szCs w:val="24"/>
        </w:rPr>
        <w:tab/>
      </w:r>
      <w:r w:rsidRPr="00F973F1">
        <w:rPr>
          <w:rFonts w:ascii="Arial" w:hAnsi="Arial" w:cs="Arial"/>
          <w:sz w:val="24"/>
          <w:szCs w:val="24"/>
        </w:rPr>
        <w:tab/>
      </w:r>
    </w:p>
    <w:p w14:paraId="5F961D29" w14:textId="77777777" w:rsidR="007B71E1" w:rsidRPr="00F973F1" w:rsidRDefault="007B71E1" w:rsidP="00EC619C">
      <w:pPr>
        <w:widowControl w:val="0"/>
        <w:numPr>
          <w:ilvl w:val="0"/>
          <w:numId w:val="9"/>
        </w:numPr>
        <w:tabs>
          <w:tab w:val="left" w:pos="-1440"/>
          <w:tab w:val="left" w:pos="-720"/>
          <w:tab w:val="left" w:pos="1260"/>
          <w:tab w:val="left" w:pos="4320"/>
          <w:tab w:val="left" w:pos="5040"/>
          <w:tab w:val="left" w:pos="5760"/>
          <w:tab w:val="left" w:pos="6480"/>
          <w:tab w:val="left" w:pos="7200"/>
          <w:tab w:val="left" w:pos="7920"/>
          <w:tab w:val="left" w:pos="8640"/>
          <w:tab w:val="left" w:pos="9360"/>
        </w:tabs>
        <w:spacing w:before="40"/>
        <w:ind w:left="1260" w:hanging="450"/>
        <w:rPr>
          <w:rFonts w:ascii="Arial" w:hAnsi="Arial" w:cs="Arial"/>
          <w:sz w:val="24"/>
          <w:szCs w:val="24"/>
        </w:rPr>
      </w:pPr>
      <w:r w:rsidRPr="00F973F1">
        <w:rPr>
          <w:rFonts w:ascii="Arial" w:hAnsi="Arial" w:cs="Arial"/>
          <w:sz w:val="24"/>
          <w:szCs w:val="24"/>
        </w:rPr>
        <w:t>KER - Kerosene</w:t>
      </w:r>
      <w:r w:rsidRPr="00F973F1">
        <w:rPr>
          <w:rFonts w:ascii="Arial" w:hAnsi="Arial" w:cs="Arial"/>
          <w:sz w:val="24"/>
          <w:szCs w:val="24"/>
        </w:rPr>
        <w:tab/>
      </w:r>
      <w:r w:rsidRPr="00F973F1">
        <w:rPr>
          <w:rFonts w:ascii="Arial" w:hAnsi="Arial" w:cs="Arial"/>
          <w:sz w:val="24"/>
          <w:szCs w:val="24"/>
        </w:rPr>
        <w:tab/>
      </w:r>
      <w:r w:rsidRPr="00F973F1">
        <w:rPr>
          <w:rFonts w:ascii="Arial" w:hAnsi="Arial" w:cs="Arial"/>
          <w:sz w:val="24"/>
          <w:szCs w:val="24"/>
        </w:rPr>
        <w:tab/>
      </w:r>
    </w:p>
    <w:p w14:paraId="5F961D2A" w14:textId="77777777" w:rsidR="007B71E1" w:rsidRPr="00F973F1" w:rsidRDefault="007B71E1" w:rsidP="00EC619C">
      <w:pPr>
        <w:widowControl w:val="0"/>
        <w:numPr>
          <w:ilvl w:val="0"/>
          <w:numId w:val="9"/>
        </w:numPr>
        <w:tabs>
          <w:tab w:val="left" w:pos="-1440"/>
          <w:tab w:val="left" w:pos="-720"/>
          <w:tab w:val="left" w:pos="1260"/>
          <w:tab w:val="left" w:pos="4320"/>
          <w:tab w:val="left" w:pos="5040"/>
          <w:tab w:val="left" w:pos="5760"/>
          <w:tab w:val="left" w:pos="6480"/>
          <w:tab w:val="left" w:pos="7200"/>
          <w:tab w:val="left" w:pos="7920"/>
          <w:tab w:val="left" w:pos="8640"/>
          <w:tab w:val="left" w:pos="9360"/>
        </w:tabs>
        <w:spacing w:before="40"/>
        <w:ind w:left="1260" w:hanging="450"/>
        <w:rPr>
          <w:rFonts w:ascii="Arial" w:hAnsi="Arial" w:cs="Arial"/>
          <w:sz w:val="24"/>
          <w:szCs w:val="24"/>
        </w:rPr>
      </w:pPr>
      <w:r w:rsidRPr="00F973F1">
        <w:rPr>
          <w:rFonts w:ascii="Arial" w:hAnsi="Arial" w:cs="Arial"/>
          <w:sz w:val="24"/>
          <w:szCs w:val="24"/>
        </w:rPr>
        <w:t>LFG - Landfill Gas</w:t>
      </w:r>
      <w:r w:rsidRPr="00F973F1">
        <w:rPr>
          <w:rFonts w:ascii="Arial" w:hAnsi="Arial" w:cs="Arial"/>
          <w:sz w:val="24"/>
          <w:szCs w:val="24"/>
        </w:rPr>
        <w:tab/>
      </w:r>
      <w:r w:rsidRPr="00F973F1">
        <w:rPr>
          <w:rFonts w:ascii="Arial" w:hAnsi="Arial" w:cs="Arial"/>
          <w:sz w:val="24"/>
          <w:szCs w:val="24"/>
        </w:rPr>
        <w:tab/>
      </w:r>
      <w:r w:rsidRPr="00F973F1">
        <w:rPr>
          <w:rFonts w:ascii="Arial" w:hAnsi="Arial" w:cs="Arial"/>
          <w:sz w:val="24"/>
          <w:szCs w:val="24"/>
        </w:rPr>
        <w:tab/>
      </w:r>
    </w:p>
    <w:p w14:paraId="5F961D2B" w14:textId="77777777" w:rsidR="007B71E1" w:rsidRPr="00F973F1" w:rsidRDefault="007B71E1" w:rsidP="00EC619C">
      <w:pPr>
        <w:widowControl w:val="0"/>
        <w:numPr>
          <w:ilvl w:val="0"/>
          <w:numId w:val="9"/>
        </w:numPr>
        <w:tabs>
          <w:tab w:val="left" w:pos="-1440"/>
          <w:tab w:val="left" w:pos="-720"/>
          <w:tab w:val="left" w:pos="1260"/>
          <w:tab w:val="left" w:pos="4320"/>
          <w:tab w:val="left" w:pos="5040"/>
          <w:tab w:val="left" w:pos="5760"/>
          <w:tab w:val="left" w:pos="6480"/>
          <w:tab w:val="left" w:pos="7200"/>
          <w:tab w:val="left" w:pos="7920"/>
          <w:tab w:val="left" w:pos="8640"/>
          <w:tab w:val="left" w:pos="9360"/>
        </w:tabs>
        <w:spacing w:before="40"/>
        <w:ind w:left="1260" w:hanging="450"/>
        <w:rPr>
          <w:rFonts w:ascii="Arial" w:hAnsi="Arial" w:cs="Arial"/>
          <w:sz w:val="24"/>
          <w:szCs w:val="24"/>
        </w:rPr>
      </w:pPr>
      <w:r w:rsidRPr="00F973F1">
        <w:rPr>
          <w:rFonts w:ascii="Arial" w:hAnsi="Arial" w:cs="Arial"/>
          <w:sz w:val="24"/>
          <w:szCs w:val="24"/>
        </w:rPr>
        <w:t>LIG - Lignite Coal</w:t>
      </w:r>
      <w:r w:rsidRPr="00F973F1">
        <w:rPr>
          <w:rFonts w:ascii="Arial" w:hAnsi="Arial" w:cs="Arial"/>
          <w:sz w:val="24"/>
          <w:szCs w:val="24"/>
        </w:rPr>
        <w:tab/>
      </w:r>
      <w:r w:rsidRPr="00F973F1">
        <w:rPr>
          <w:rFonts w:ascii="Arial" w:hAnsi="Arial" w:cs="Arial"/>
          <w:sz w:val="24"/>
          <w:szCs w:val="24"/>
        </w:rPr>
        <w:tab/>
      </w:r>
      <w:r w:rsidRPr="00F973F1">
        <w:rPr>
          <w:rFonts w:ascii="Arial" w:hAnsi="Arial" w:cs="Arial"/>
          <w:sz w:val="24"/>
          <w:szCs w:val="24"/>
        </w:rPr>
        <w:tab/>
      </w:r>
    </w:p>
    <w:p w14:paraId="5F961D2C" w14:textId="77777777" w:rsidR="007B71E1" w:rsidRPr="00F973F1" w:rsidRDefault="007B71E1" w:rsidP="00EC619C">
      <w:pPr>
        <w:widowControl w:val="0"/>
        <w:numPr>
          <w:ilvl w:val="0"/>
          <w:numId w:val="9"/>
        </w:numPr>
        <w:tabs>
          <w:tab w:val="left" w:pos="-1440"/>
          <w:tab w:val="left" w:pos="-720"/>
          <w:tab w:val="left" w:pos="1260"/>
          <w:tab w:val="left" w:pos="4320"/>
          <w:tab w:val="left" w:pos="5040"/>
          <w:tab w:val="left" w:pos="5760"/>
          <w:tab w:val="left" w:pos="6480"/>
          <w:tab w:val="left" w:pos="7200"/>
          <w:tab w:val="left" w:pos="7920"/>
          <w:tab w:val="left" w:pos="8640"/>
          <w:tab w:val="left" w:pos="9360"/>
        </w:tabs>
        <w:spacing w:before="40"/>
        <w:ind w:left="1260" w:hanging="450"/>
        <w:rPr>
          <w:rFonts w:ascii="Arial" w:hAnsi="Arial" w:cs="Arial"/>
          <w:sz w:val="24"/>
          <w:szCs w:val="24"/>
        </w:rPr>
      </w:pPr>
      <w:r w:rsidRPr="00F973F1">
        <w:rPr>
          <w:rFonts w:ascii="Arial" w:hAnsi="Arial" w:cs="Arial"/>
          <w:sz w:val="24"/>
          <w:szCs w:val="24"/>
        </w:rPr>
        <w:t>MSW - Municipal Solid Waste</w:t>
      </w:r>
      <w:r w:rsidRPr="00F973F1">
        <w:rPr>
          <w:rFonts w:ascii="Arial" w:hAnsi="Arial" w:cs="Arial"/>
          <w:sz w:val="24"/>
          <w:szCs w:val="24"/>
        </w:rPr>
        <w:tab/>
      </w:r>
      <w:r w:rsidRPr="00F973F1">
        <w:rPr>
          <w:rFonts w:ascii="Arial" w:hAnsi="Arial" w:cs="Arial"/>
          <w:sz w:val="24"/>
          <w:szCs w:val="24"/>
        </w:rPr>
        <w:tab/>
      </w:r>
      <w:r w:rsidRPr="00F973F1">
        <w:rPr>
          <w:rFonts w:ascii="Arial" w:hAnsi="Arial" w:cs="Arial"/>
          <w:sz w:val="24"/>
          <w:szCs w:val="24"/>
        </w:rPr>
        <w:tab/>
      </w:r>
    </w:p>
    <w:p w14:paraId="5F961D2D" w14:textId="77777777" w:rsidR="007B71E1" w:rsidRPr="00F973F1" w:rsidRDefault="007B71E1" w:rsidP="00EC619C">
      <w:pPr>
        <w:widowControl w:val="0"/>
        <w:numPr>
          <w:ilvl w:val="0"/>
          <w:numId w:val="9"/>
        </w:numPr>
        <w:tabs>
          <w:tab w:val="left" w:pos="-1440"/>
          <w:tab w:val="left" w:pos="-720"/>
          <w:tab w:val="left" w:pos="1260"/>
          <w:tab w:val="left" w:pos="4320"/>
          <w:tab w:val="left" w:pos="5040"/>
          <w:tab w:val="left" w:pos="5760"/>
          <w:tab w:val="left" w:pos="6480"/>
          <w:tab w:val="left" w:pos="7200"/>
          <w:tab w:val="left" w:pos="7920"/>
          <w:tab w:val="left" w:pos="8640"/>
          <w:tab w:val="left" w:pos="9360"/>
        </w:tabs>
        <w:spacing w:before="40"/>
        <w:ind w:left="1260" w:hanging="450"/>
        <w:rPr>
          <w:rFonts w:ascii="Arial" w:hAnsi="Arial" w:cs="Arial"/>
          <w:sz w:val="24"/>
          <w:szCs w:val="24"/>
        </w:rPr>
      </w:pPr>
      <w:r w:rsidRPr="00F973F1">
        <w:rPr>
          <w:rFonts w:ascii="Arial" w:hAnsi="Arial" w:cs="Arial"/>
          <w:sz w:val="24"/>
          <w:szCs w:val="24"/>
        </w:rPr>
        <w:lastRenderedPageBreak/>
        <w:t>NG - Natural Gas</w:t>
      </w:r>
      <w:r w:rsidRPr="00F973F1">
        <w:rPr>
          <w:rFonts w:ascii="Arial" w:hAnsi="Arial" w:cs="Arial"/>
          <w:sz w:val="24"/>
          <w:szCs w:val="24"/>
        </w:rPr>
        <w:tab/>
      </w:r>
      <w:r w:rsidRPr="00F973F1">
        <w:rPr>
          <w:rFonts w:ascii="Arial" w:hAnsi="Arial" w:cs="Arial"/>
          <w:sz w:val="24"/>
          <w:szCs w:val="24"/>
        </w:rPr>
        <w:tab/>
      </w:r>
      <w:r w:rsidRPr="00F973F1">
        <w:rPr>
          <w:rFonts w:ascii="Arial" w:hAnsi="Arial" w:cs="Arial"/>
          <w:sz w:val="24"/>
          <w:szCs w:val="24"/>
        </w:rPr>
        <w:tab/>
      </w:r>
    </w:p>
    <w:p w14:paraId="5F961D2E" w14:textId="77777777" w:rsidR="007B71E1" w:rsidRPr="00F973F1" w:rsidRDefault="007B71E1" w:rsidP="00EC619C">
      <w:pPr>
        <w:widowControl w:val="0"/>
        <w:numPr>
          <w:ilvl w:val="0"/>
          <w:numId w:val="9"/>
        </w:numPr>
        <w:tabs>
          <w:tab w:val="left" w:pos="-1440"/>
          <w:tab w:val="left" w:pos="-720"/>
          <w:tab w:val="left" w:pos="1260"/>
          <w:tab w:val="left" w:pos="4320"/>
          <w:tab w:val="left" w:pos="5040"/>
          <w:tab w:val="left" w:pos="5760"/>
          <w:tab w:val="left" w:pos="6480"/>
          <w:tab w:val="left" w:pos="7200"/>
          <w:tab w:val="left" w:pos="7920"/>
          <w:tab w:val="left" w:pos="8640"/>
          <w:tab w:val="left" w:pos="9360"/>
        </w:tabs>
        <w:spacing w:before="40"/>
        <w:ind w:left="1260" w:hanging="450"/>
        <w:rPr>
          <w:rFonts w:ascii="Arial" w:hAnsi="Arial" w:cs="Arial"/>
          <w:sz w:val="24"/>
          <w:szCs w:val="24"/>
        </w:rPr>
      </w:pPr>
      <w:r w:rsidRPr="00F973F1">
        <w:rPr>
          <w:rFonts w:ascii="Arial" w:hAnsi="Arial" w:cs="Arial"/>
          <w:sz w:val="24"/>
          <w:szCs w:val="24"/>
        </w:rPr>
        <w:t>NUC - Nuclear Uranium, Plutonium, Thorium</w:t>
      </w:r>
      <w:r w:rsidRPr="00F973F1">
        <w:rPr>
          <w:rFonts w:ascii="Arial" w:hAnsi="Arial" w:cs="Arial"/>
          <w:sz w:val="24"/>
          <w:szCs w:val="24"/>
        </w:rPr>
        <w:tab/>
      </w:r>
      <w:r w:rsidRPr="00F973F1">
        <w:rPr>
          <w:rFonts w:ascii="Arial" w:hAnsi="Arial" w:cs="Arial"/>
          <w:sz w:val="24"/>
          <w:szCs w:val="24"/>
        </w:rPr>
        <w:tab/>
      </w:r>
      <w:r w:rsidRPr="00F973F1">
        <w:rPr>
          <w:rFonts w:ascii="Arial" w:hAnsi="Arial" w:cs="Arial"/>
          <w:sz w:val="24"/>
          <w:szCs w:val="24"/>
        </w:rPr>
        <w:tab/>
      </w:r>
    </w:p>
    <w:p w14:paraId="5F961D2F" w14:textId="77777777" w:rsidR="007B71E1" w:rsidRPr="00F973F1" w:rsidRDefault="007B71E1" w:rsidP="00EC619C">
      <w:pPr>
        <w:widowControl w:val="0"/>
        <w:numPr>
          <w:ilvl w:val="0"/>
          <w:numId w:val="9"/>
        </w:numPr>
        <w:tabs>
          <w:tab w:val="left" w:pos="-1440"/>
          <w:tab w:val="left" w:pos="-720"/>
          <w:tab w:val="left" w:pos="1260"/>
          <w:tab w:val="left" w:pos="4320"/>
          <w:tab w:val="left" w:pos="5040"/>
          <w:tab w:val="left" w:pos="5760"/>
          <w:tab w:val="left" w:pos="6480"/>
          <w:tab w:val="left" w:pos="7200"/>
          <w:tab w:val="left" w:pos="7920"/>
          <w:tab w:val="left" w:pos="8640"/>
          <w:tab w:val="left" w:pos="9360"/>
        </w:tabs>
        <w:spacing w:before="40"/>
        <w:ind w:left="1252" w:hanging="446"/>
        <w:rPr>
          <w:rFonts w:ascii="Arial" w:hAnsi="Arial" w:cs="Arial"/>
          <w:sz w:val="24"/>
          <w:szCs w:val="24"/>
        </w:rPr>
      </w:pPr>
      <w:r w:rsidRPr="00F973F1">
        <w:rPr>
          <w:rFonts w:ascii="Arial" w:hAnsi="Arial" w:cs="Arial"/>
          <w:sz w:val="24"/>
          <w:szCs w:val="24"/>
        </w:rPr>
        <w:t>OBG - Other Biomass Gas. Includes digester gas, methane, and other biomass gasses.</w:t>
      </w:r>
      <w:r w:rsidRPr="00F973F1">
        <w:rPr>
          <w:rFonts w:ascii="Arial" w:hAnsi="Arial" w:cs="Arial"/>
          <w:sz w:val="24"/>
          <w:szCs w:val="24"/>
        </w:rPr>
        <w:tab/>
      </w:r>
      <w:r w:rsidRPr="00F973F1">
        <w:rPr>
          <w:rFonts w:ascii="Arial" w:hAnsi="Arial" w:cs="Arial"/>
          <w:sz w:val="24"/>
          <w:szCs w:val="24"/>
        </w:rPr>
        <w:tab/>
      </w:r>
    </w:p>
    <w:p w14:paraId="5F961D30" w14:textId="77777777" w:rsidR="007B71E1" w:rsidRPr="00F973F1" w:rsidRDefault="007B71E1" w:rsidP="00EC619C">
      <w:pPr>
        <w:widowControl w:val="0"/>
        <w:numPr>
          <w:ilvl w:val="0"/>
          <w:numId w:val="9"/>
        </w:numPr>
        <w:tabs>
          <w:tab w:val="left" w:pos="-1440"/>
          <w:tab w:val="left" w:pos="-720"/>
          <w:tab w:val="left" w:pos="1260"/>
          <w:tab w:val="left" w:pos="4320"/>
          <w:tab w:val="left" w:pos="5040"/>
          <w:tab w:val="left" w:pos="5760"/>
          <w:tab w:val="left" w:pos="6480"/>
          <w:tab w:val="left" w:pos="7200"/>
          <w:tab w:val="left" w:pos="7920"/>
          <w:tab w:val="left" w:pos="8640"/>
          <w:tab w:val="left" w:pos="9360"/>
        </w:tabs>
        <w:spacing w:before="40"/>
        <w:ind w:left="1260" w:hanging="450"/>
        <w:rPr>
          <w:rFonts w:ascii="Arial" w:hAnsi="Arial" w:cs="Arial"/>
          <w:sz w:val="24"/>
          <w:szCs w:val="24"/>
        </w:rPr>
      </w:pPr>
      <w:r w:rsidRPr="00F973F1">
        <w:rPr>
          <w:rFonts w:ascii="Arial" w:hAnsi="Arial" w:cs="Arial"/>
          <w:sz w:val="24"/>
          <w:szCs w:val="24"/>
        </w:rPr>
        <w:t>OBL - Other Biomass Liquids.</w:t>
      </w:r>
      <w:r w:rsidRPr="00F973F1">
        <w:rPr>
          <w:rFonts w:ascii="Arial" w:hAnsi="Arial" w:cs="Arial"/>
          <w:sz w:val="24"/>
          <w:szCs w:val="24"/>
        </w:rPr>
        <w:tab/>
      </w:r>
      <w:r w:rsidRPr="00F973F1">
        <w:rPr>
          <w:rFonts w:ascii="Arial" w:hAnsi="Arial" w:cs="Arial"/>
          <w:sz w:val="24"/>
          <w:szCs w:val="24"/>
        </w:rPr>
        <w:tab/>
      </w:r>
      <w:r w:rsidRPr="00F973F1">
        <w:rPr>
          <w:rFonts w:ascii="Arial" w:hAnsi="Arial" w:cs="Arial"/>
          <w:sz w:val="24"/>
          <w:szCs w:val="24"/>
        </w:rPr>
        <w:tab/>
      </w:r>
    </w:p>
    <w:p w14:paraId="4A6A0052" w14:textId="77777777" w:rsidR="00AF7024" w:rsidRDefault="007B71E1" w:rsidP="00EC619C">
      <w:pPr>
        <w:widowControl w:val="0"/>
        <w:numPr>
          <w:ilvl w:val="0"/>
          <w:numId w:val="9"/>
        </w:numPr>
        <w:tabs>
          <w:tab w:val="left" w:pos="-1440"/>
          <w:tab w:val="left" w:pos="-720"/>
          <w:tab w:val="left" w:pos="1260"/>
          <w:tab w:val="left" w:pos="4320"/>
          <w:tab w:val="left" w:pos="5040"/>
          <w:tab w:val="left" w:pos="5760"/>
          <w:tab w:val="left" w:pos="6480"/>
          <w:tab w:val="left" w:pos="7200"/>
          <w:tab w:val="left" w:pos="7920"/>
          <w:tab w:val="left" w:pos="8640"/>
          <w:tab w:val="left" w:pos="9360"/>
        </w:tabs>
        <w:spacing w:before="40"/>
        <w:ind w:left="1260" w:hanging="450"/>
        <w:rPr>
          <w:ins w:id="22" w:author="Lutenegger, Jaren" w:date="2024-09-11T14:28:00Z" w16du:dateUtc="2024-09-11T18:28:00Z"/>
          <w:rFonts w:ascii="Arial" w:hAnsi="Arial" w:cs="Arial"/>
          <w:sz w:val="24"/>
          <w:szCs w:val="24"/>
        </w:rPr>
      </w:pPr>
      <w:r w:rsidRPr="00F973F1">
        <w:rPr>
          <w:rFonts w:ascii="Arial" w:hAnsi="Arial" w:cs="Arial"/>
          <w:sz w:val="24"/>
          <w:szCs w:val="24"/>
        </w:rPr>
        <w:t>OBS - Other Biomass Solids</w:t>
      </w:r>
    </w:p>
    <w:p w14:paraId="5F961D31" w14:textId="1B132453" w:rsidR="007B71E1" w:rsidRPr="00F973F1" w:rsidRDefault="00AF7024" w:rsidP="00EC619C">
      <w:pPr>
        <w:widowControl w:val="0"/>
        <w:numPr>
          <w:ilvl w:val="0"/>
          <w:numId w:val="9"/>
        </w:numPr>
        <w:tabs>
          <w:tab w:val="left" w:pos="-1440"/>
          <w:tab w:val="left" w:pos="-720"/>
          <w:tab w:val="left" w:pos="1260"/>
          <w:tab w:val="left" w:pos="4320"/>
          <w:tab w:val="left" w:pos="5040"/>
          <w:tab w:val="left" w:pos="5760"/>
          <w:tab w:val="left" w:pos="6480"/>
          <w:tab w:val="left" w:pos="7200"/>
          <w:tab w:val="left" w:pos="7920"/>
          <w:tab w:val="left" w:pos="8640"/>
          <w:tab w:val="left" w:pos="9360"/>
        </w:tabs>
        <w:spacing w:before="40"/>
        <w:ind w:left="1260" w:hanging="450"/>
        <w:rPr>
          <w:rFonts w:ascii="Arial" w:hAnsi="Arial" w:cs="Arial"/>
          <w:sz w:val="24"/>
          <w:szCs w:val="24"/>
        </w:rPr>
      </w:pPr>
      <w:ins w:id="23" w:author="Lutenegger, Jaren" w:date="2024-09-11T14:28:00Z" w16du:dateUtc="2024-09-11T18:28:00Z">
        <w:r>
          <w:rPr>
            <w:rFonts w:ascii="Arial" w:hAnsi="Arial" w:cs="Arial"/>
            <w:sz w:val="24"/>
            <w:szCs w:val="24"/>
          </w:rPr>
          <w:t>OES - Energy Storage (other)</w:t>
        </w:r>
      </w:ins>
      <w:r w:rsidR="007B71E1" w:rsidRPr="00F973F1">
        <w:rPr>
          <w:rFonts w:ascii="Arial" w:hAnsi="Arial" w:cs="Arial"/>
          <w:sz w:val="24"/>
          <w:szCs w:val="24"/>
        </w:rPr>
        <w:tab/>
      </w:r>
      <w:r w:rsidR="007B71E1" w:rsidRPr="00F973F1">
        <w:rPr>
          <w:rFonts w:ascii="Arial" w:hAnsi="Arial" w:cs="Arial"/>
          <w:sz w:val="24"/>
          <w:szCs w:val="24"/>
        </w:rPr>
        <w:tab/>
      </w:r>
      <w:r w:rsidR="007B71E1" w:rsidRPr="00F973F1">
        <w:rPr>
          <w:rFonts w:ascii="Arial" w:hAnsi="Arial" w:cs="Arial"/>
          <w:sz w:val="24"/>
          <w:szCs w:val="24"/>
        </w:rPr>
        <w:tab/>
      </w:r>
    </w:p>
    <w:p w14:paraId="5F961D32" w14:textId="2F6BC58B" w:rsidR="000179AF" w:rsidRDefault="000179AF" w:rsidP="00EC619C">
      <w:pPr>
        <w:widowControl w:val="0"/>
        <w:numPr>
          <w:ilvl w:val="0"/>
          <w:numId w:val="9"/>
        </w:numPr>
        <w:tabs>
          <w:tab w:val="left" w:pos="-1440"/>
          <w:tab w:val="left" w:pos="-720"/>
          <w:tab w:val="left" w:pos="1260"/>
          <w:tab w:val="left" w:pos="4320"/>
          <w:tab w:val="left" w:pos="5040"/>
          <w:tab w:val="left" w:pos="5760"/>
          <w:tab w:val="left" w:pos="6480"/>
          <w:tab w:val="left" w:pos="7200"/>
          <w:tab w:val="left" w:pos="7920"/>
          <w:tab w:val="left" w:pos="8640"/>
          <w:tab w:val="left" w:pos="9360"/>
        </w:tabs>
        <w:spacing w:before="40"/>
        <w:ind w:left="1260" w:hanging="450"/>
        <w:rPr>
          <w:rFonts w:ascii="Arial" w:hAnsi="Arial" w:cs="Arial"/>
          <w:sz w:val="24"/>
          <w:szCs w:val="24"/>
        </w:rPr>
      </w:pPr>
      <w:del w:id="24" w:author="Lutenegger, Jaren" w:date="2024-09-11T14:21:00Z" w16du:dateUtc="2024-09-11T18:21:00Z">
        <w:r w:rsidDel="00AF7024">
          <w:rPr>
            <w:rFonts w:ascii="Arial" w:hAnsi="Arial" w:cs="Arial"/>
            <w:sz w:val="24"/>
            <w:szCs w:val="24"/>
          </w:rPr>
          <w:delText xml:space="preserve">OTR </w:delText>
        </w:r>
      </w:del>
      <w:ins w:id="25" w:author="Lutenegger, Jaren" w:date="2024-09-11T14:21:00Z" w16du:dateUtc="2024-09-11T18:21:00Z">
        <w:r w:rsidR="00AF7024">
          <w:rPr>
            <w:rFonts w:ascii="Arial" w:hAnsi="Arial" w:cs="Arial"/>
            <w:sz w:val="24"/>
            <w:szCs w:val="24"/>
          </w:rPr>
          <w:t xml:space="preserve">OTH </w:t>
        </w:r>
      </w:ins>
      <w:r>
        <w:rPr>
          <w:rFonts w:ascii="Arial" w:hAnsi="Arial" w:cs="Arial"/>
          <w:sz w:val="24"/>
          <w:szCs w:val="24"/>
        </w:rPr>
        <w:t>- Other</w:t>
      </w:r>
      <w:r>
        <w:rPr>
          <w:rFonts w:ascii="Arial" w:hAnsi="Arial" w:cs="Arial"/>
          <w:sz w:val="24"/>
          <w:szCs w:val="24"/>
        </w:rPr>
        <w:tab/>
      </w:r>
      <w:r>
        <w:rPr>
          <w:rFonts w:ascii="Arial" w:hAnsi="Arial" w:cs="Arial"/>
          <w:sz w:val="24"/>
          <w:szCs w:val="24"/>
        </w:rPr>
        <w:tab/>
      </w:r>
      <w:r>
        <w:rPr>
          <w:rFonts w:ascii="Arial" w:hAnsi="Arial" w:cs="Arial"/>
          <w:sz w:val="24"/>
          <w:szCs w:val="24"/>
        </w:rPr>
        <w:tab/>
      </w:r>
    </w:p>
    <w:p w14:paraId="2C6D5689" w14:textId="77777777" w:rsidR="00060B45" w:rsidRDefault="007B71E1" w:rsidP="00EC619C">
      <w:pPr>
        <w:widowControl w:val="0"/>
        <w:numPr>
          <w:ilvl w:val="0"/>
          <w:numId w:val="9"/>
        </w:numPr>
        <w:tabs>
          <w:tab w:val="left" w:pos="-1440"/>
          <w:tab w:val="left" w:pos="-720"/>
          <w:tab w:val="left" w:pos="1260"/>
          <w:tab w:val="left" w:pos="4320"/>
          <w:tab w:val="left" w:pos="5040"/>
          <w:tab w:val="left" w:pos="5760"/>
          <w:tab w:val="left" w:pos="6480"/>
          <w:tab w:val="left" w:pos="7200"/>
          <w:tab w:val="left" w:pos="7920"/>
          <w:tab w:val="left" w:pos="8640"/>
          <w:tab w:val="left" w:pos="9360"/>
        </w:tabs>
        <w:spacing w:before="40"/>
        <w:ind w:left="1260" w:hanging="450"/>
        <w:rPr>
          <w:ins w:id="26" w:author="Lutenegger, Jaren" w:date="2024-08-30T16:06:00Z"/>
          <w:rFonts w:ascii="Arial" w:hAnsi="Arial" w:cs="Arial"/>
          <w:sz w:val="24"/>
          <w:szCs w:val="24"/>
        </w:rPr>
      </w:pPr>
      <w:r w:rsidRPr="00F973F1">
        <w:rPr>
          <w:rFonts w:ascii="Arial" w:hAnsi="Arial" w:cs="Arial"/>
          <w:sz w:val="24"/>
          <w:szCs w:val="24"/>
        </w:rPr>
        <w:t>PC - Petroleum Coke</w:t>
      </w:r>
    </w:p>
    <w:p w14:paraId="5F961D33" w14:textId="7F4030C7" w:rsidR="007B71E1" w:rsidRPr="00F973F1" w:rsidRDefault="00060B45" w:rsidP="00EC619C">
      <w:pPr>
        <w:widowControl w:val="0"/>
        <w:numPr>
          <w:ilvl w:val="0"/>
          <w:numId w:val="9"/>
        </w:numPr>
        <w:tabs>
          <w:tab w:val="left" w:pos="-1440"/>
          <w:tab w:val="left" w:pos="-720"/>
          <w:tab w:val="left" w:pos="1260"/>
          <w:tab w:val="left" w:pos="4320"/>
          <w:tab w:val="left" w:pos="5040"/>
          <w:tab w:val="left" w:pos="5760"/>
          <w:tab w:val="left" w:pos="6480"/>
          <w:tab w:val="left" w:pos="7200"/>
          <w:tab w:val="left" w:pos="7920"/>
          <w:tab w:val="left" w:pos="8640"/>
          <w:tab w:val="left" w:pos="9360"/>
        </w:tabs>
        <w:spacing w:before="40"/>
        <w:ind w:left="1260" w:hanging="450"/>
        <w:rPr>
          <w:rFonts w:ascii="Arial" w:hAnsi="Arial" w:cs="Arial"/>
          <w:sz w:val="24"/>
          <w:szCs w:val="24"/>
        </w:rPr>
      </w:pPr>
      <w:ins w:id="27" w:author="Lutenegger, Jaren" w:date="2024-08-30T16:06:00Z">
        <w:r>
          <w:rPr>
            <w:rFonts w:ascii="Arial" w:hAnsi="Arial" w:cs="Arial"/>
            <w:sz w:val="24"/>
            <w:szCs w:val="24"/>
          </w:rPr>
          <w:t>PS - Pumped Storage</w:t>
        </w:r>
      </w:ins>
      <w:r w:rsidR="007B71E1" w:rsidRPr="00F973F1">
        <w:rPr>
          <w:rFonts w:ascii="Arial" w:hAnsi="Arial" w:cs="Arial"/>
          <w:sz w:val="24"/>
          <w:szCs w:val="24"/>
        </w:rPr>
        <w:tab/>
      </w:r>
      <w:r w:rsidR="007B71E1" w:rsidRPr="00F973F1">
        <w:rPr>
          <w:rFonts w:ascii="Arial" w:hAnsi="Arial" w:cs="Arial"/>
          <w:sz w:val="24"/>
          <w:szCs w:val="24"/>
        </w:rPr>
        <w:tab/>
      </w:r>
      <w:r w:rsidR="007B71E1" w:rsidRPr="00F973F1">
        <w:rPr>
          <w:rFonts w:ascii="Arial" w:hAnsi="Arial" w:cs="Arial"/>
          <w:sz w:val="24"/>
          <w:szCs w:val="24"/>
        </w:rPr>
        <w:tab/>
      </w:r>
    </w:p>
    <w:p w14:paraId="5F961D34" w14:textId="77777777" w:rsidR="007B71E1" w:rsidRPr="00F973F1" w:rsidRDefault="007B71E1" w:rsidP="00EC619C">
      <w:pPr>
        <w:widowControl w:val="0"/>
        <w:numPr>
          <w:ilvl w:val="0"/>
          <w:numId w:val="9"/>
        </w:numPr>
        <w:tabs>
          <w:tab w:val="left" w:pos="-1440"/>
          <w:tab w:val="left" w:pos="-720"/>
          <w:tab w:val="left" w:pos="1260"/>
          <w:tab w:val="left" w:pos="4320"/>
          <w:tab w:val="left" w:pos="5040"/>
          <w:tab w:val="left" w:pos="5760"/>
          <w:tab w:val="left" w:pos="6480"/>
          <w:tab w:val="left" w:pos="7200"/>
          <w:tab w:val="left" w:pos="7920"/>
          <w:tab w:val="left" w:pos="8640"/>
          <w:tab w:val="left" w:pos="9360"/>
        </w:tabs>
        <w:spacing w:before="40"/>
        <w:ind w:left="1260" w:hanging="450"/>
        <w:rPr>
          <w:rFonts w:ascii="Arial" w:hAnsi="Arial" w:cs="Arial"/>
          <w:sz w:val="24"/>
          <w:szCs w:val="24"/>
        </w:rPr>
      </w:pPr>
      <w:r w:rsidRPr="00F973F1">
        <w:rPr>
          <w:rFonts w:ascii="Arial" w:hAnsi="Arial" w:cs="Arial"/>
          <w:sz w:val="24"/>
          <w:szCs w:val="24"/>
        </w:rPr>
        <w:t>PUR - Purchased Steam</w:t>
      </w:r>
      <w:r w:rsidRPr="00F973F1">
        <w:rPr>
          <w:rFonts w:ascii="Arial" w:hAnsi="Arial" w:cs="Arial"/>
          <w:sz w:val="24"/>
          <w:szCs w:val="24"/>
        </w:rPr>
        <w:tab/>
      </w:r>
      <w:r w:rsidRPr="00F973F1">
        <w:rPr>
          <w:rFonts w:ascii="Arial" w:hAnsi="Arial" w:cs="Arial"/>
          <w:sz w:val="24"/>
          <w:szCs w:val="24"/>
        </w:rPr>
        <w:tab/>
      </w:r>
      <w:r w:rsidRPr="00F973F1">
        <w:rPr>
          <w:rFonts w:ascii="Arial" w:hAnsi="Arial" w:cs="Arial"/>
          <w:sz w:val="24"/>
          <w:szCs w:val="24"/>
        </w:rPr>
        <w:tab/>
      </w:r>
    </w:p>
    <w:p w14:paraId="5F961D35" w14:textId="77777777" w:rsidR="00564EE4" w:rsidRPr="00F973F1" w:rsidRDefault="00564EE4" w:rsidP="00564EE4">
      <w:pPr>
        <w:widowControl w:val="0"/>
        <w:numPr>
          <w:ilvl w:val="0"/>
          <w:numId w:val="9"/>
        </w:numPr>
        <w:tabs>
          <w:tab w:val="left" w:pos="-1440"/>
          <w:tab w:val="left" w:pos="-720"/>
          <w:tab w:val="left" w:pos="1260"/>
          <w:tab w:val="left" w:pos="4320"/>
          <w:tab w:val="left" w:pos="5040"/>
          <w:tab w:val="left" w:pos="5760"/>
          <w:tab w:val="left" w:pos="6480"/>
          <w:tab w:val="left" w:pos="7200"/>
          <w:tab w:val="left" w:pos="7920"/>
          <w:tab w:val="left" w:pos="8640"/>
          <w:tab w:val="left" w:pos="9360"/>
        </w:tabs>
        <w:spacing w:before="40"/>
        <w:ind w:left="1260" w:hanging="450"/>
        <w:rPr>
          <w:rFonts w:ascii="Arial" w:hAnsi="Arial" w:cs="Arial"/>
          <w:sz w:val="24"/>
          <w:szCs w:val="24"/>
        </w:rPr>
      </w:pPr>
      <w:r>
        <w:rPr>
          <w:rFonts w:ascii="Arial" w:hAnsi="Arial" w:cs="Arial"/>
          <w:sz w:val="24"/>
          <w:szCs w:val="24"/>
        </w:rPr>
        <w:t xml:space="preserve">RFO - Residual Fuel Oil. Including </w:t>
      </w:r>
      <w:r w:rsidRPr="0047163C">
        <w:rPr>
          <w:rFonts w:ascii="Arial" w:hAnsi="Arial" w:cs="Arial"/>
          <w:sz w:val="24"/>
          <w:szCs w:val="24"/>
        </w:rPr>
        <w:t>Bunker C and FO6</w:t>
      </w:r>
    </w:p>
    <w:p w14:paraId="5F961D36" w14:textId="77777777" w:rsidR="007B71E1" w:rsidRPr="00F973F1" w:rsidRDefault="007B71E1" w:rsidP="00EC619C">
      <w:pPr>
        <w:widowControl w:val="0"/>
        <w:numPr>
          <w:ilvl w:val="0"/>
          <w:numId w:val="9"/>
        </w:numPr>
        <w:tabs>
          <w:tab w:val="left" w:pos="-1440"/>
          <w:tab w:val="left" w:pos="-720"/>
          <w:tab w:val="left" w:pos="1260"/>
          <w:tab w:val="left" w:pos="4320"/>
          <w:tab w:val="left" w:pos="5040"/>
          <w:tab w:val="left" w:pos="5760"/>
          <w:tab w:val="left" w:pos="6480"/>
          <w:tab w:val="left" w:pos="7200"/>
          <w:tab w:val="left" w:pos="7920"/>
          <w:tab w:val="left" w:pos="8640"/>
          <w:tab w:val="left" w:pos="9360"/>
        </w:tabs>
        <w:spacing w:before="40"/>
        <w:ind w:left="1260" w:hanging="450"/>
        <w:rPr>
          <w:rFonts w:ascii="Arial" w:hAnsi="Arial" w:cs="Arial"/>
          <w:sz w:val="24"/>
          <w:szCs w:val="24"/>
        </w:rPr>
      </w:pPr>
      <w:r w:rsidRPr="00F973F1">
        <w:rPr>
          <w:rFonts w:ascii="Arial" w:hAnsi="Arial" w:cs="Arial"/>
          <w:sz w:val="24"/>
          <w:szCs w:val="24"/>
        </w:rPr>
        <w:t>SLW - Sludge Waste</w:t>
      </w:r>
      <w:r w:rsidRPr="00F973F1">
        <w:rPr>
          <w:rFonts w:ascii="Arial" w:hAnsi="Arial" w:cs="Arial"/>
          <w:sz w:val="24"/>
          <w:szCs w:val="24"/>
        </w:rPr>
        <w:tab/>
      </w:r>
      <w:r w:rsidRPr="00F973F1">
        <w:rPr>
          <w:rFonts w:ascii="Arial" w:hAnsi="Arial" w:cs="Arial"/>
          <w:sz w:val="24"/>
          <w:szCs w:val="24"/>
        </w:rPr>
        <w:tab/>
      </w:r>
      <w:r w:rsidRPr="00F973F1">
        <w:rPr>
          <w:rFonts w:ascii="Arial" w:hAnsi="Arial" w:cs="Arial"/>
          <w:sz w:val="24"/>
          <w:szCs w:val="24"/>
        </w:rPr>
        <w:tab/>
      </w:r>
    </w:p>
    <w:p w14:paraId="5F961D37" w14:textId="77777777" w:rsidR="007B71E1" w:rsidRPr="00F973F1" w:rsidRDefault="007B71E1" w:rsidP="00EC619C">
      <w:pPr>
        <w:widowControl w:val="0"/>
        <w:numPr>
          <w:ilvl w:val="0"/>
          <w:numId w:val="9"/>
        </w:numPr>
        <w:tabs>
          <w:tab w:val="left" w:pos="-1440"/>
          <w:tab w:val="left" w:pos="-720"/>
          <w:tab w:val="left" w:pos="1260"/>
          <w:tab w:val="left" w:pos="4320"/>
          <w:tab w:val="left" w:pos="5040"/>
          <w:tab w:val="left" w:pos="5760"/>
          <w:tab w:val="left" w:pos="6480"/>
          <w:tab w:val="left" w:pos="7200"/>
          <w:tab w:val="left" w:pos="7920"/>
          <w:tab w:val="left" w:pos="8640"/>
          <w:tab w:val="left" w:pos="9360"/>
        </w:tabs>
        <w:spacing w:before="40"/>
        <w:ind w:left="1260" w:hanging="450"/>
        <w:rPr>
          <w:rFonts w:ascii="Arial" w:hAnsi="Arial" w:cs="Arial"/>
          <w:sz w:val="24"/>
          <w:szCs w:val="24"/>
        </w:rPr>
      </w:pPr>
      <w:r w:rsidRPr="00F973F1">
        <w:rPr>
          <w:rFonts w:ascii="Arial" w:hAnsi="Arial" w:cs="Arial"/>
          <w:sz w:val="24"/>
          <w:szCs w:val="24"/>
        </w:rPr>
        <w:t>SUN - Solar</w:t>
      </w:r>
      <w:r w:rsidRPr="00F973F1">
        <w:rPr>
          <w:rFonts w:ascii="Arial" w:hAnsi="Arial" w:cs="Arial"/>
          <w:sz w:val="24"/>
          <w:szCs w:val="24"/>
        </w:rPr>
        <w:tab/>
      </w:r>
      <w:r w:rsidRPr="00F973F1">
        <w:rPr>
          <w:rFonts w:ascii="Arial" w:hAnsi="Arial" w:cs="Arial"/>
          <w:sz w:val="24"/>
          <w:szCs w:val="24"/>
        </w:rPr>
        <w:tab/>
      </w:r>
      <w:r w:rsidRPr="00F973F1">
        <w:rPr>
          <w:rFonts w:ascii="Arial" w:hAnsi="Arial" w:cs="Arial"/>
          <w:sz w:val="24"/>
          <w:szCs w:val="24"/>
        </w:rPr>
        <w:tab/>
      </w:r>
    </w:p>
    <w:p w14:paraId="5F961D38" w14:textId="77777777" w:rsidR="007B71E1" w:rsidRPr="00F973F1" w:rsidRDefault="007B71E1" w:rsidP="00EC619C">
      <w:pPr>
        <w:widowControl w:val="0"/>
        <w:numPr>
          <w:ilvl w:val="0"/>
          <w:numId w:val="9"/>
        </w:numPr>
        <w:tabs>
          <w:tab w:val="left" w:pos="-1440"/>
          <w:tab w:val="left" w:pos="-720"/>
          <w:tab w:val="left" w:pos="1260"/>
          <w:tab w:val="left" w:pos="4320"/>
          <w:tab w:val="left" w:pos="5040"/>
          <w:tab w:val="left" w:pos="5760"/>
          <w:tab w:val="left" w:pos="6480"/>
          <w:tab w:val="left" w:pos="7200"/>
          <w:tab w:val="left" w:pos="7920"/>
          <w:tab w:val="left" w:pos="8640"/>
          <w:tab w:val="left" w:pos="9360"/>
        </w:tabs>
        <w:spacing w:before="40"/>
        <w:ind w:left="1260" w:hanging="450"/>
        <w:rPr>
          <w:rFonts w:ascii="Arial" w:hAnsi="Arial" w:cs="Arial"/>
          <w:sz w:val="24"/>
          <w:szCs w:val="24"/>
        </w:rPr>
      </w:pPr>
      <w:r w:rsidRPr="00F973F1">
        <w:rPr>
          <w:rFonts w:ascii="Arial" w:hAnsi="Arial" w:cs="Arial"/>
          <w:sz w:val="24"/>
          <w:szCs w:val="24"/>
        </w:rPr>
        <w:t>SUB - Subbituminous Coal</w:t>
      </w:r>
      <w:r w:rsidRPr="00F973F1">
        <w:rPr>
          <w:rFonts w:ascii="Arial" w:hAnsi="Arial" w:cs="Arial"/>
          <w:sz w:val="24"/>
          <w:szCs w:val="24"/>
        </w:rPr>
        <w:tab/>
      </w:r>
      <w:r w:rsidRPr="00F973F1">
        <w:rPr>
          <w:rFonts w:ascii="Arial" w:hAnsi="Arial" w:cs="Arial"/>
          <w:sz w:val="24"/>
          <w:szCs w:val="24"/>
        </w:rPr>
        <w:tab/>
      </w:r>
      <w:r w:rsidRPr="00F973F1">
        <w:rPr>
          <w:rFonts w:ascii="Arial" w:hAnsi="Arial" w:cs="Arial"/>
          <w:sz w:val="24"/>
          <w:szCs w:val="24"/>
        </w:rPr>
        <w:tab/>
      </w:r>
    </w:p>
    <w:p w14:paraId="5F961D39" w14:textId="77777777" w:rsidR="007B71E1" w:rsidRPr="00F973F1" w:rsidRDefault="007B71E1" w:rsidP="00EC619C">
      <w:pPr>
        <w:widowControl w:val="0"/>
        <w:numPr>
          <w:ilvl w:val="0"/>
          <w:numId w:val="9"/>
        </w:numPr>
        <w:tabs>
          <w:tab w:val="left" w:pos="-1440"/>
          <w:tab w:val="left" w:pos="-720"/>
          <w:tab w:val="left" w:pos="1260"/>
          <w:tab w:val="left" w:pos="4320"/>
          <w:tab w:val="left" w:pos="5040"/>
          <w:tab w:val="left" w:pos="5760"/>
          <w:tab w:val="left" w:pos="6480"/>
          <w:tab w:val="left" w:pos="7200"/>
          <w:tab w:val="left" w:pos="7920"/>
          <w:tab w:val="left" w:pos="8640"/>
          <w:tab w:val="left" w:pos="9360"/>
        </w:tabs>
        <w:spacing w:before="40"/>
        <w:ind w:left="1260" w:hanging="450"/>
        <w:rPr>
          <w:rFonts w:ascii="Arial" w:hAnsi="Arial" w:cs="Arial"/>
          <w:sz w:val="24"/>
          <w:szCs w:val="24"/>
        </w:rPr>
      </w:pPr>
      <w:r w:rsidRPr="00F973F1">
        <w:rPr>
          <w:rFonts w:ascii="Arial" w:hAnsi="Arial" w:cs="Arial"/>
          <w:sz w:val="24"/>
          <w:szCs w:val="24"/>
        </w:rPr>
        <w:t>TDF - Tire-derived Fuels</w:t>
      </w:r>
      <w:r w:rsidRPr="00F973F1">
        <w:rPr>
          <w:rFonts w:ascii="Arial" w:hAnsi="Arial" w:cs="Arial"/>
          <w:sz w:val="24"/>
          <w:szCs w:val="24"/>
        </w:rPr>
        <w:tab/>
      </w:r>
      <w:r w:rsidRPr="00F973F1">
        <w:rPr>
          <w:rFonts w:ascii="Arial" w:hAnsi="Arial" w:cs="Arial"/>
          <w:sz w:val="24"/>
          <w:szCs w:val="24"/>
        </w:rPr>
        <w:tab/>
      </w:r>
      <w:r w:rsidRPr="00F973F1">
        <w:rPr>
          <w:rFonts w:ascii="Arial" w:hAnsi="Arial" w:cs="Arial"/>
          <w:sz w:val="24"/>
          <w:szCs w:val="24"/>
        </w:rPr>
        <w:tab/>
      </w:r>
    </w:p>
    <w:p w14:paraId="5F961D3A" w14:textId="77777777" w:rsidR="007B71E1" w:rsidRPr="00F973F1" w:rsidRDefault="007B71E1" w:rsidP="00EC619C">
      <w:pPr>
        <w:widowControl w:val="0"/>
        <w:numPr>
          <w:ilvl w:val="0"/>
          <w:numId w:val="9"/>
        </w:numPr>
        <w:tabs>
          <w:tab w:val="left" w:pos="-1440"/>
          <w:tab w:val="left" w:pos="-720"/>
          <w:tab w:val="left" w:pos="1260"/>
          <w:tab w:val="left" w:pos="4320"/>
          <w:tab w:val="left" w:pos="5040"/>
          <w:tab w:val="left" w:pos="5760"/>
          <w:tab w:val="left" w:pos="6480"/>
          <w:tab w:val="left" w:pos="7200"/>
          <w:tab w:val="left" w:pos="7920"/>
          <w:tab w:val="left" w:pos="8640"/>
          <w:tab w:val="left" w:pos="9360"/>
        </w:tabs>
        <w:spacing w:before="40"/>
        <w:ind w:left="1260" w:hanging="450"/>
        <w:rPr>
          <w:rFonts w:ascii="Arial" w:hAnsi="Arial" w:cs="Arial"/>
          <w:sz w:val="24"/>
          <w:szCs w:val="24"/>
        </w:rPr>
      </w:pPr>
      <w:r w:rsidRPr="00F973F1">
        <w:rPr>
          <w:rFonts w:ascii="Arial" w:hAnsi="Arial" w:cs="Arial"/>
          <w:sz w:val="24"/>
          <w:szCs w:val="24"/>
        </w:rPr>
        <w:t>WC - Waste/Other Coal.</w:t>
      </w:r>
      <w:r w:rsidRPr="00F973F1">
        <w:rPr>
          <w:rFonts w:ascii="Arial" w:hAnsi="Arial" w:cs="Arial"/>
          <w:sz w:val="24"/>
          <w:szCs w:val="24"/>
        </w:rPr>
        <w:tab/>
      </w:r>
      <w:r w:rsidRPr="00F973F1">
        <w:rPr>
          <w:rFonts w:ascii="Arial" w:hAnsi="Arial" w:cs="Arial"/>
          <w:sz w:val="24"/>
          <w:szCs w:val="24"/>
        </w:rPr>
        <w:tab/>
      </w:r>
      <w:r w:rsidRPr="00F973F1">
        <w:rPr>
          <w:rFonts w:ascii="Arial" w:hAnsi="Arial" w:cs="Arial"/>
          <w:sz w:val="24"/>
          <w:szCs w:val="24"/>
        </w:rPr>
        <w:tab/>
      </w:r>
    </w:p>
    <w:p w14:paraId="5F961D3B" w14:textId="77777777" w:rsidR="007B71E1" w:rsidRPr="00F973F1" w:rsidRDefault="007B71E1" w:rsidP="00EC619C">
      <w:pPr>
        <w:widowControl w:val="0"/>
        <w:numPr>
          <w:ilvl w:val="0"/>
          <w:numId w:val="9"/>
        </w:numPr>
        <w:tabs>
          <w:tab w:val="left" w:pos="-1440"/>
          <w:tab w:val="left" w:pos="-720"/>
          <w:tab w:val="left" w:pos="1260"/>
          <w:tab w:val="left" w:pos="4320"/>
          <w:tab w:val="left" w:pos="5040"/>
          <w:tab w:val="left" w:pos="5760"/>
          <w:tab w:val="left" w:pos="6480"/>
          <w:tab w:val="left" w:pos="7200"/>
          <w:tab w:val="left" w:pos="7920"/>
          <w:tab w:val="left" w:pos="8640"/>
          <w:tab w:val="left" w:pos="9360"/>
        </w:tabs>
        <w:spacing w:before="40"/>
        <w:ind w:left="1260" w:hanging="450"/>
        <w:rPr>
          <w:rFonts w:ascii="Arial" w:hAnsi="Arial" w:cs="Arial"/>
          <w:sz w:val="24"/>
          <w:szCs w:val="24"/>
        </w:rPr>
      </w:pPr>
      <w:r w:rsidRPr="00F973F1">
        <w:rPr>
          <w:rFonts w:ascii="Arial" w:hAnsi="Arial" w:cs="Arial"/>
          <w:sz w:val="24"/>
          <w:szCs w:val="24"/>
        </w:rPr>
        <w:t>WO - Waste/Other Oil.</w:t>
      </w:r>
      <w:r w:rsidRPr="00F973F1">
        <w:rPr>
          <w:rFonts w:ascii="Arial" w:hAnsi="Arial" w:cs="Arial"/>
          <w:sz w:val="24"/>
          <w:szCs w:val="24"/>
        </w:rPr>
        <w:tab/>
      </w:r>
      <w:r w:rsidRPr="00F973F1">
        <w:rPr>
          <w:rFonts w:ascii="Arial" w:hAnsi="Arial" w:cs="Arial"/>
          <w:sz w:val="24"/>
          <w:szCs w:val="24"/>
        </w:rPr>
        <w:tab/>
      </w:r>
      <w:r w:rsidRPr="00F973F1">
        <w:rPr>
          <w:rFonts w:ascii="Arial" w:hAnsi="Arial" w:cs="Arial"/>
          <w:sz w:val="24"/>
          <w:szCs w:val="24"/>
        </w:rPr>
        <w:tab/>
      </w:r>
    </w:p>
    <w:p w14:paraId="17D4D90B" w14:textId="77777777" w:rsidR="00060B45" w:rsidRDefault="007B71E1" w:rsidP="00EC619C">
      <w:pPr>
        <w:widowControl w:val="0"/>
        <w:numPr>
          <w:ilvl w:val="0"/>
          <w:numId w:val="9"/>
        </w:numPr>
        <w:tabs>
          <w:tab w:val="left" w:pos="-1440"/>
          <w:tab w:val="left" w:pos="-720"/>
          <w:tab w:val="left" w:pos="1260"/>
          <w:tab w:val="left" w:pos="4320"/>
          <w:tab w:val="left" w:pos="5040"/>
          <w:tab w:val="left" w:pos="5760"/>
          <w:tab w:val="left" w:pos="6480"/>
          <w:tab w:val="left" w:pos="7200"/>
          <w:tab w:val="left" w:pos="7920"/>
          <w:tab w:val="left" w:pos="8640"/>
          <w:tab w:val="left" w:pos="9360"/>
        </w:tabs>
        <w:spacing w:before="40"/>
        <w:ind w:left="1260" w:hanging="450"/>
        <w:rPr>
          <w:ins w:id="28" w:author="Lutenegger, Jaren" w:date="2024-08-30T16:06:00Z"/>
          <w:rFonts w:ascii="Arial" w:hAnsi="Arial" w:cs="Arial"/>
          <w:sz w:val="24"/>
          <w:szCs w:val="24"/>
        </w:rPr>
      </w:pPr>
      <w:r w:rsidRPr="00F973F1">
        <w:rPr>
          <w:rFonts w:ascii="Arial" w:hAnsi="Arial" w:cs="Arial"/>
          <w:sz w:val="24"/>
          <w:szCs w:val="24"/>
        </w:rPr>
        <w:t>WAT - Water</w:t>
      </w:r>
    </w:p>
    <w:p w14:paraId="49B5788A" w14:textId="77777777" w:rsidR="00060B45" w:rsidRDefault="00060B45" w:rsidP="00EC619C">
      <w:pPr>
        <w:widowControl w:val="0"/>
        <w:numPr>
          <w:ilvl w:val="0"/>
          <w:numId w:val="9"/>
        </w:numPr>
        <w:tabs>
          <w:tab w:val="left" w:pos="-1440"/>
          <w:tab w:val="left" w:pos="-720"/>
          <w:tab w:val="left" w:pos="1260"/>
          <w:tab w:val="left" w:pos="4320"/>
          <w:tab w:val="left" w:pos="5040"/>
          <w:tab w:val="left" w:pos="5760"/>
          <w:tab w:val="left" w:pos="6480"/>
          <w:tab w:val="left" w:pos="7200"/>
          <w:tab w:val="left" w:pos="7920"/>
          <w:tab w:val="left" w:pos="8640"/>
          <w:tab w:val="left" w:pos="9360"/>
        </w:tabs>
        <w:spacing w:before="40"/>
        <w:ind w:left="1260" w:hanging="450"/>
        <w:rPr>
          <w:ins w:id="29" w:author="Lutenegger, Jaren" w:date="2024-08-30T16:06:00Z"/>
          <w:rFonts w:ascii="Arial" w:hAnsi="Arial" w:cs="Arial"/>
          <w:sz w:val="24"/>
          <w:szCs w:val="24"/>
        </w:rPr>
      </w:pPr>
      <w:ins w:id="30" w:author="Lutenegger, Jaren" w:date="2024-08-30T16:06:00Z">
        <w:r>
          <w:rPr>
            <w:rFonts w:ascii="Arial" w:hAnsi="Arial" w:cs="Arial"/>
            <w:sz w:val="24"/>
            <w:szCs w:val="24"/>
          </w:rPr>
          <w:t>WOF - Wind (Offshore)</w:t>
        </w:r>
      </w:ins>
    </w:p>
    <w:p w14:paraId="5F961D3C" w14:textId="3B01A9E1" w:rsidR="007B71E1" w:rsidRPr="00F973F1" w:rsidDel="004C4F0E" w:rsidRDefault="00060B45" w:rsidP="00EC619C">
      <w:pPr>
        <w:widowControl w:val="0"/>
        <w:numPr>
          <w:ilvl w:val="0"/>
          <w:numId w:val="9"/>
        </w:numPr>
        <w:tabs>
          <w:tab w:val="left" w:pos="-1440"/>
          <w:tab w:val="left" w:pos="-720"/>
          <w:tab w:val="left" w:pos="1260"/>
          <w:tab w:val="left" w:pos="4320"/>
          <w:tab w:val="left" w:pos="5040"/>
          <w:tab w:val="left" w:pos="5760"/>
          <w:tab w:val="left" w:pos="6480"/>
          <w:tab w:val="left" w:pos="7200"/>
          <w:tab w:val="left" w:pos="7920"/>
          <w:tab w:val="left" w:pos="8640"/>
          <w:tab w:val="left" w:pos="9360"/>
        </w:tabs>
        <w:spacing w:before="40"/>
        <w:ind w:left="1260" w:hanging="450"/>
        <w:rPr>
          <w:del w:id="31" w:author="Lutenegger, Jaren" w:date="2024-08-30T16:26:00Z"/>
          <w:rFonts w:ascii="Arial" w:hAnsi="Arial" w:cs="Arial"/>
          <w:sz w:val="24"/>
          <w:szCs w:val="24"/>
        </w:rPr>
      </w:pPr>
      <w:ins w:id="32" w:author="Lutenegger, Jaren" w:date="2024-08-30T16:06:00Z">
        <w:r>
          <w:rPr>
            <w:rFonts w:ascii="Arial" w:hAnsi="Arial" w:cs="Arial"/>
            <w:sz w:val="24"/>
            <w:szCs w:val="24"/>
          </w:rPr>
          <w:t>WON - Wind (Onshore)</w:t>
        </w:r>
      </w:ins>
      <w:r w:rsidR="007B71E1" w:rsidRPr="00F973F1">
        <w:rPr>
          <w:rFonts w:ascii="Arial" w:hAnsi="Arial" w:cs="Arial"/>
          <w:sz w:val="24"/>
          <w:szCs w:val="24"/>
        </w:rPr>
        <w:tab/>
      </w:r>
      <w:r w:rsidR="007B71E1" w:rsidRPr="00F973F1">
        <w:rPr>
          <w:rFonts w:ascii="Arial" w:hAnsi="Arial" w:cs="Arial"/>
          <w:sz w:val="24"/>
          <w:szCs w:val="24"/>
        </w:rPr>
        <w:tab/>
      </w:r>
      <w:r w:rsidR="007B71E1" w:rsidRPr="00F973F1">
        <w:rPr>
          <w:rFonts w:ascii="Arial" w:hAnsi="Arial" w:cs="Arial"/>
          <w:sz w:val="24"/>
          <w:szCs w:val="24"/>
        </w:rPr>
        <w:tab/>
      </w:r>
    </w:p>
    <w:p w14:paraId="5F961D3D" w14:textId="30EDCDE9" w:rsidR="007B71E1" w:rsidRPr="004C4F0E" w:rsidRDefault="007B71E1" w:rsidP="004C4F0E">
      <w:pPr>
        <w:widowControl w:val="0"/>
        <w:numPr>
          <w:ilvl w:val="0"/>
          <w:numId w:val="9"/>
        </w:numPr>
        <w:tabs>
          <w:tab w:val="left" w:pos="-1440"/>
          <w:tab w:val="left" w:pos="-720"/>
          <w:tab w:val="left" w:pos="1260"/>
          <w:tab w:val="left" w:pos="4320"/>
          <w:tab w:val="left" w:pos="5040"/>
          <w:tab w:val="left" w:pos="5760"/>
          <w:tab w:val="left" w:pos="6480"/>
          <w:tab w:val="left" w:pos="7200"/>
          <w:tab w:val="left" w:pos="7920"/>
          <w:tab w:val="left" w:pos="8640"/>
          <w:tab w:val="left" w:pos="9360"/>
        </w:tabs>
        <w:spacing w:before="40"/>
        <w:ind w:left="1260" w:hanging="450"/>
        <w:rPr>
          <w:rFonts w:ascii="Arial" w:hAnsi="Arial" w:cs="Arial"/>
          <w:sz w:val="24"/>
          <w:szCs w:val="24"/>
        </w:rPr>
      </w:pPr>
      <w:del w:id="33" w:author="Lutenegger, Jaren" w:date="2024-08-30T16:18:00Z">
        <w:r w:rsidRPr="004C4F0E" w:rsidDel="00CF62B4">
          <w:rPr>
            <w:rFonts w:ascii="Arial" w:hAnsi="Arial" w:cs="Arial"/>
            <w:sz w:val="24"/>
            <w:szCs w:val="24"/>
          </w:rPr>
          <w:delText>WND - Wind</w:delText>
        </w:r>
        <w:r w:rsidRPr="004C4F0E" w:rsidDel="00CF62B4">
          <w:rPr>
            <w:rFonts w:ascii="Arial" w:hAnsi="Arial" w:cs="Arial"/>
            <w:sz w:val="24"/>
            <w:szCs w:val="24"/>
          </w:rPr>
          <w:tab/>
        </w:r>
      </w:del>
      <w:r w:rsidRPr="004C4F0E">
        <w:rPr>
          <w:rFonts w:ascii="Arial" w:hAnsi="Arial" w:cs="Arial"/>
          <w:sz w:val="24"/>
          <w:szCs w:val="24"/>
        </w:rPr>
        <w:tab/>
      </w:r>
      <w:r w:rsidRPr="004C4F0E">
        <w:rPr>
          <w:rFonts w:ascii="Arial" w:hAnsi="Arial" w:cs="Arial"/>
          <w:sz w:val="24"/>
          <w:szCs w:val="24"/>
        </w:rPr>
        <w:tab/>
      </w:r>
    </w:p>
    <w:p w14:paraId="5F961D3E" w14:textId="77777777" w:rsidR="007B71E1" w:rsidRPr="00F973F1" w:rsidRDefault="007B71E1" w:rsidP="00EC619C">
      <w:pPr>
        <w:widowControl w:val="0"/>
        <w:numPr>
          <w:ilvl w:val="0"/>
          <w:numId w:val="9"/>
        </w:numPr>
        <w:tabs>
          <w:tab w:val="left" w:pos="-1440"/>
          <w:tab w:val="left" w:pos="-720"/>
          <w:tab w:val="left" w:pos="1260"/>
          <w:tab w:val="left" w:pos="4320"/>
          <w:tab w:val="left" w:pos="5040"/>
          <w:tab w:val="left" w:pos="5760"/>
          <w:tab w:val="left" w:pos="6480"/>
          <w:tab w:val="left" w:pos="7200"/>
          <w:tab w:val="left" w:pos="7920"/>
          <w:tab w:val="left" w:pos="8640"/>
          <w:tab w:val="left" w:pos="9360"/>
        </w:tabs>
        <w:spacing w:before="40"/>
        <w:ind w:left="1260" w:hanging="450"/>
        <w:rPr>
          <w:rFonts w:ascii="Arial" w:hAnsi="Arial" w:cs="Arial"/>
          <w:sz w:val="24"/>
          <w:szCs w:val="24"/>
        </w:rPr>
      </w:pPr>
      <w:r w:rsidRPr="00F973F1">
        <w:rPr>
          <w:rFonts w:ascii="Arial" w:hAnsi="Arial" w:cs="Arial"/>
          <w:sz w:val="24"/>
          <w:szCs w:val="24"/>
        </w:rPr>
        <w:t>WDL - Wood Waste Liquids excluding Black Liquor.</w:t>
      </w:r>
      <w:r w:rsidRPr="00F973F1">
        <w:rPr>
          <w:rFonts w:ascii="Arial" w:hAnsi="Arial" w:cs="Arial"/>
          <w:sz w:val="24"/>
          <w:szCs w:val="24"/>
        </w:rPr>
        <w:tab/>
      </w:r>
      <w:r w:rsidRPr="00F973F1">
        <w:rPr>
          <w:rFonts w:ascii="Arial" w:hAnsi="Arial" w:cs="Arial"/>
          <w:sz w:val="24"/>
          <w:szCs w:val="24"/>
        </w:rPr>
        <w:tab/>
      </w:r>
      <w:r w:rsidRPr="00F973F1">
        <w:rPr>
          <w:rFonts w:ascii="Arial" w:hAnsi="Arial" w:cs="Arial"/>
          <w:sz w:val="24"/>
          <w:szCs w:val="24"/>
        </w:rPr>
        <w:tab/>
      </w:r>
    </w:p>
    <w:p w14:paraId="5F961D3F" w14:textId="77777777" w:rsidR="007B71E1" w:rsidRDefault="007B71E1" w:rsidP="00EC619C">
      <w:pPr>
        <w:widowControl w:val="0"/>
        <w:numPr>
          <w:ilvl w:val="0"/>
          <w:numId w:val="9"/>
        </w:numPr>
        <w:tabs>
          <w:tab w:val="left" w:pos="-1440"/>
          <w:tab w:val="left" w:pos="-720"/>
          <w:tab w:val="left" w:pos="1260"/>
          <w:tab w:val="left" w:pos="4320"/>
          <w:tab w:val="left" w:pos="5040"/>
          <w:tab w:val="left" w:pos="5760"/>
          <w:tab w:val="left" w:pos="6480"/>
          <w:tab w:val="left" w:pos="7200"/>
          <w:tab w:val="left" w:pos="7920"/>
          <w:tab w:val="left" w:pos="8640"/>
          <w:tab w:val="left" w:pos="9360"/>
        </w:tabs>
        <w:spacing w:before="40"/>
        <w:ind w:left="1260" w:hanging="450"/>
        <w:rPr>
          <w:rFonts w:ascii="Arial" w:hAnsi="Arial" w:cs="Arial"/>
          <w:sz w:val="24"/>
          <w:szCs w:val="24"/>
        </w:rPr>
      </w:pPr>
      <w:r w:rsidRPr="00F973F1">
        <w:rPr>
          <w:rFonts w:ascii="Arial" w:hAnsi="Arial" w:cs="Arial"/>
          <w:sz w:val="24"/>
          <w:szCs w:val="24"/>
        </w:rPr>
        <w:t>WDS - Wood/Wood Waste Solids.</w:t>
      </w:r>
    </w:p>
    <w:p w14:paraId="5F961D40" w14:textId="77777777" w:rsidR="0076320A" w:rsidRPr="00F973F1" w:rsidRDefault="00657E82" w:rsidP="0014241C">
      <w:pPr>
        <w:widowControl w:val="0"/>
        <w:tabs>
          <w:tab w:val="left" w:pos="-1440"/>
          <w:tab w:val="left" w:pos="-720"/>
          <w:tab w:val="left" w:pos="0"/>
          <w:tab w:val="left" w:pos="360"/>
          <w:tab w:val="left" w:pos="720"/>
          <w:tab w:val="left" w:pos="1123"/>
          <w:tab w:val="left" w:pos="1440"/>
          <w:tab w:val="left" w:pos="1814"/>
          <w:tab w:val="left" w:pos="2160"/>
          <w:tab w:val="left" w:pos="2505"/>
          <w:tab w:val="left" w:pos="2880"/>
          <w:tab w:val="left" w:pos="3600"/>
          <w:tab w:val="left" w:pos="4320"/>
          <w:tab w:val="left" w:pos="5040"/>
          <w:tab w:val="left" w:pos="5760"/>
          <w:tab w:val="left" w:pos="6480"/>
          <w:tab w:val="left" w:pos="7200"/>
          <w:tab w:val="left" w:pos="7920"/>
          <w:tab w:val="left" w:pos="8640"/>
          <w:tab w:val="left" w:pos="9360"/>
        </w:tabs>
        <w:spacing w:before="100" w:after="100"/>
        <w:ind w:left="360"/>
        <w:rPr>
          <w:rFonts w:ascii="Arial" w:hAnsi="Arial" w:cs="Arial"/>
          <w:sz w:val="24"/>
          <w:szCs w:val="24"/>
        </w:rPr>
      </w:pPr>
      <w:r w:rsidRPr="00F973F1">
        <w:rPr>
          <w:rFonts w:ascii="Arial" w:hAnsi="Arial" w:cs="Arial"/>
          <w:b/>
          <w:sz w:val="24"/>
          <w:szCs w:val="24"/>
          <w:u w:val="single"/>
        </w:rPr>
        <w:t xml:space="preserve">Predominate (Primary) </w:t>
      </w:r>
      <w:r w:rsidR="0076320A" w:rsidRPr="00F973F1">
        <w:rPr>
          <w:rFonts w:ascii="Arial" w:hAnsi="Arial" w:cs="Arial"/>
          <w:b/>
          <w:sz w:val="24"/>
          <w:szCs w:val="24"/>
          <w:u w:val="single"/>
        </w:rPr>
        <w:t>Fuel Type</w:t>
      </w:r>
      <w:r w:rsidR="0076320A" w:rsidRPr="00F973F1">
        <w:rPr>
          <w:rFonts w:ascii="Arial" w:hAnsi="Arial" w:cs="Arial"/>
          <w:sz w:val="24"/>
          <w:szCs w:val="24"/>
        </w:rPr>
        <w:t xml:space="preserve"> </w:t>
      </w:r>
      <w:r w:rsidR="000D0B64">
        <w:rPr>
          <w:rFonts w:ascii="Arial" w:hAnsi="Arial" w:cs="Arial"/>
          <w:sz w:val="24"/>
          <w:szCs w:val="24"/>
        </w:rPr>
        <w:t>-</w:t>
      </w:r>
      <w:r w:rsidR="000D0B64" w:rsidRPr="00F973F1">
        <w:rPr>
          <w:rFonts w:ascii="Arial" w:hAnsi="Arial" w:cs="Arial"/>
          <w:sz w:val="24"/>
          <w:szCs w:val="24"/>
        </w:rPr>
        <w:t xml:space="preserve"> </w:t>
      </w:r>
      <w:r w:rsidR="0076320A" w:rsidRPr="00F973F1">
        <w:rPr>
          <w:rFonts w:ascii="Arial" w:hAnsi="Arial" w:cs="Arial"/>
          <w:sz w:val="24"/>
          <w:szCs w:val="24"/>
        </w:rPr>
        <w:t>Select the Generat</w:t>
      </w:r>
      <w:r w:rsidR="001C0D3B">
        <w:rPr>
          <w:rFonts w:ascii="Arial" w:hAnsi="Arial" w:cs="Arial"/>
          <w:sz w:val="24"/>
          <w:szCs w:val="24"/>
        </w:rPr>
        <w:t>or</w:t>
      </w:r>
      <w:r w:rsidR="0076320A" w:rsidRPr="00F973F1">
        <w:rPr>
          <w:rFonts w:ascii="Arial" w:hAnsi="Arial" w:cs="Arial"/>
          <w:sz w:val="24"/>
          <w:szCs w:val="24"/>
        </w:rPr>
        <w:t xml:space="preserve"> </w:t>
      </w:r>
      <w:r w:rsidR="00B11ACA">
        <w:rPr>
          <w:rFonts w:ascii="Arial" w:hAnsi="Arial" w:cs="Arial"/>
          <w:sz w:val="24"/>
          <w:szCs w:val="24"/>
        </w:rPr>
        <w:t xml:space="preserve">primary </w:t>
      </w:r>
      <w:r w:rsidR="001C0D3B">
        <w:rPr>
          <w:rFonts w:ascii="Arial" w:hAnsi="Arial" w:cs="Arial"/>
          <w:sz w:val="24"/>
          <w:szCs w:val="24"/>
        </w:rPr>
        <w:t>f</w:t>
      </w:r>
      <w:r w:rsidR="00AE4B42" w:rsidRPr="00F973F1">
        <w:rPr>
          <w:rFonts w:ascii="Arial" w:hAnsi="Arial" w:cs="Arial"/>
          <w:sz w:val="24"/>
          <w:szCs w:val="24"/>
        </w:rPr>
        <w:t xml:space="preserve">uel </w:t>
      </w:r>
      <w:r w:rsidR="001C0D3B">
        <w:rPr>
          <w:rFonts w:ascii="Arial" w:hAnsi="Arial" w:cs="Arial"/>
          <w:sz w:val="24"/>
          <w:szCs w:val="24"/>
        </w:rPr>
        <w:t>t</w:t>
      </w:r>
      <w:r w:rsidR="00AE4B42" w:rsidRPr="00F973F1">
        <w:rPr>
          <w:rFonts w:ascii="Arial" w:hAnsi="Arial" w:cs="Arial"/>
          <w:sz w:val="24"/>
          <w:szCs w:val="24"/>
        </w:rPr>
        <w:t>ype</w:t>
      </w:r>
      <w:r w:rsidR="0076320A" w:rsidRPr="00F973F1">
        <w:rPr>
          <w:rFonts w:ascii="Arial" w:hAnsi="Arial" w:cs="Arial"/>
          <w:sz w:val="24"/>
          <w:szCs w:val="24"/>
        </w:rPr>
        <w:t xml:space="preserve"> from the choices listed </w:t>
      </w:r>
      <w:r w:rsidR="00B11ACA">
        <w:rPr>
          <w:rFonts w:ascii="Arial" w:hAnsi="Arial" w:cs="Arial"/>
          <w:sz w:val="24"/>
          <w:szCs w:val="24"/>
        </w:rPr>
        <w:t>in the drop-down menu</w:t>
      </w:r>
      <w:r w:rsidR="0076320A" w:rsidRPr="00F973F1">
        <w:rPr>
          <w:rFonts w:ascii="Arial" w:hAnsi="Arial" w:cs="Arial"/>
          <w:sz w:val="24"/>
          <w:szCs w:val="24"/>
        </w:rPr>
        <w:t>.</w:t>
      </w:r>
    </w:p>
    <w:p w14:paraId="5F961D41" w14:textId="77777777" w:rsidR="00F21C81" w:rsidRPr="00F973F1" w:rsidRDefault="00F21C81" w:rsidP="00EC619C">
      <w:pPr>
        <w:widowControl w:val="0"/>
        <w:numPr>
          <w:ilvl w:val="0"/>
          <w:numId w:val="10"/>
        </w:numPr>
        <w:tabs>
          <w:tab w:val="left" w:pos="-1440"/>
          <w:tab w:val="left" w:pos="-720"/>
          <w:tab w:val="left" w:pos="1260"/>
          <w:tab w:val="left" w:pos="4320"/>
          <w:tab w:val="left" w:pos="5040"/>
          <w:tab w:val="left" w:pos="5760"/>
          <w:tab w:val="left" w:pos="6480"/>
          <w:tab w:val="left" w:pos="7200"/>
          <w:tab w:val="left" w:pos="7920"/>
          <w:tab w:val="left" w:pos="8640"/>
          <w:tab w:val="left" w:pos="9360"/>
        </w:tabs>
        <w:spacing w:before="40"/>
        <w:ind w:left="1260" w:hanging="450"/>
        <w:rPr>
          <w:rFonts w:ascii="Arial" w:hAnsi="Arial" w:cs="Arial"/>
          <w:sz w:val="24"/>
          <w:szCs w:val="24"/>
        </w:rPr>
      </w:pPr>
      <w:r w:rsidRPr="00F973F1">
        <w:rPr>
          <w:rFonts w:ascii="Arial" w:hAnsi="Arial" w:cs="Arial"/>
          <w:sz w:val="24"/>
          <w:szCs w:val="24"/>
        </w:rPr>
        <w:t>AB - Agricultural Crop Byproducts/Straw/Energy Crops</w:t>
      </w:r>
      <w:r w:rsidRPr="00F973F1">
        <w:rPr>
          <w:rFonts w:ascii="Arial" w:hAnsi="Arial" w:cs="Arial"/>
          <w:sz w:val="24"/>
          <w:szCs w:val="24"/>
        </w:rPr>
        <w:tab/>
      </w:r>
      <w:r w:rsidRPr="00F973F1">
        <w:rPr>
          <w:rFonts w:ascii="Arial" w:hAnsi="Arial" w:cs="Arial"/>
          <w:sz w:val="24"/>
          <w:szCs w:val="24"/>
        </w:rPr>
        <w:tab/>
      </w:r>
      <w:r w:rsidRPr="00F973F1">
        <w:rPr>
          <w:rFonts w:ascii="Arial" w:hAnsi="Arial" w:cs="Arial"/>
          <w:sz w:val="24"/>
          <w:szCs w:val="24"/>
        </w:rPr>
        <w:tab/>
      </w:r>
    </w:p>
    <w:p w14:paraId="5F961D42" w14:textId="77777777" w:rsidR="00F21C81" w:rsidRPr="00F973F1" w:rsidRDefault="00F21C81" w:rsidP="00EC619C">
      <w:pPr>
        <w:widowControl w:val="0"/>
        <w:numPr>
          <w:ilvl w:val="0"/>
          <w:numId w:val="10"/>
        </w:numPr>
        <w:tabs>
          <w:tab w:val="left" w:pos="-1440"/>
          <w:tab w:val="left" w:pos="-720"/>
          <w:tab w:val="left" w:pos="1260"/>
          <w:tab w:val="left" w:pos="4320"/>
          <w:tab w:val="left" w:pos="5040"/>
          <w:tab w:val="left" w:pos="5760"/>
          <w:tab w:val="left" w:pos="6480"/>
          <w:tab w:val="left" w:pos="7200"/>
          <w:tab w:val="left" w:pos="7920"/>
          <w:tab w:val="left" w:pos="8640"/>
          <w:tab w:val="left" w:pos="9360"/>
        </w:tabs>
        <w:spacing w:before="40"/>
        <w:ind w:left="1260" w:hanging="450"/>
        <w:rPr>
          <w:rFonts w:ascii="Arial" w:hAnsi="Arial" w:cs="Arial"/>
          <w:sz w:val="24"/>
          <w:szCs w:val="24"/>
        </w:rPr>
      </w:pPr>
      <w:r w:rsidRPr="00F973F1">
        <w:rPr>
          <w:rFonts w:ascii="Arial" w:hAnsi="Arial" w:cs="Arial"/>
          <w:sz w:val="24"/>
          <w:szCs w:val="24"/>
        </w:rPr>
        <w:t>BIT - Anthracite Coal and Bituminous Coal</w:t>
      </w:r>
      <w:r w:rsidRPr="00F973F1">
        <w:rPr>
          <w:rFonts w:ascii="Arial" w:hAnsi="Arial" w:cs="Arial"/>
          <w:sz w:val="24"/>
          <w:szCs w:val="24"/>
        </w:rPr>
        <w:tab/>
      </w:r>
      <w:r w:rsidRPr="00F973F1">
        <w:rPr>
          <w:rFonts w:ascii="Arial" w:hAnsi="Arial" w:cs="Arial"/>
          <w:sz w:val="24"/>
          <w:szCs w:val="24"/>
        </w:rPr>
        <w:tab/>
      </w:r>
      <w:r w:rsidRPr="00F973F1">
        <w:rPr>
          <w:rFonts w:ascii="Arial" w:hAnsi="Arial" w:cs="Arial"/>
          <w:sz w:val="24"/>
          <w:szCs w:val="24"/>
        </w:rPr>
        <w:tab/>
      </w:r>
    </w:p>
    <w:p w14:paraId="5F961D43" w14:textId="77777777" w:rsidR="00F21C81" w:rsidRPr="00F973F1" w:rsidRDefault="00F21C81" w:rsidP="00EC619C">
      <w:pPr>
        <w:widowControl w:val="0"/>
        <w:numPr>
          <w:ilvl w:val="0"/>
          <w:numId w:val="10"/>
        </w:numPr>
        <w:tabs>
          <w:tab w:val="left" w:pos="-1440"/>
          <w:tab w:val="left" w:pos="-720"/>
          <w:tab w:val="left" w:pos="1260"/>
          <w:tab w:val="left" w:pos="4320"/>
          <w:tab w:val="left" w:pos="5040"/>
          <w:tab w:val="left" w:pos="5760"/>
          <w:tab w:val="left" w:pos="6480"/>
          <w:tab w:val="left" w:pos="7200"/>
          <w:tab w:val="left" w:pos="7920"/>
          <w:tab w:val="left" w:pos="8640"/>
          <w:tab w:val="left" w:pos="9360"/>
        </w:tabs>
        <w:spacing w:before="40"/>
        <w:ind w:left="1260" w:hanging="450"/>
        <w:rPr>
          <w:rFonts w:ascii="Arial" w:hAnsi="Arial" w:cs="Arial"/>
          <w:sz w:val="24"/>
          <w:szCs w:val="24"/>
        </w:rPr>
      </w:pPr>
      <w:r w:rsidRPr="00F973F1">
        <w:rPr>
          <w:rFonts w:ascii="Arial" w:hAnsi="Arial" w:cs="Arial"/>
          <w:sz w:val="24"/>
          <w:szCs w:val="24"/>
        </w:rPr>
        <w:t>BLQ - Black Liquor</w:t>
      </w:r>
      <w:r w:rsidRPr="00F973F1">
        <w:rPr>
          <w:rFonts w:ascii="Arial" w:hAnsi="Arial" w:cs="Arial"/>
          <w:sz w:val="24"/>
          <w:szCs w:val="24"/>
        </w:rPr>
        <w:tab/>
      </w:r>
      <w:r w:rsidRPr="00F973F1">
        <w:rPr>
          <w:rFonts w:ascii="Arial" w:hAnsi="Arial" w:cs="Arial"/>
          <w:sz w:val="24"/>
          <w:szCs w:val="24"/>
        </w:rPr>
        <w:tab/>
      </w:r>
      <w:r w:rsidRPr="00F973F1">
        <w:rPr>
          <w:rFonts w:ascii="Arial" w:hAnsi="Arial" w:cs="Arial"/>
          <w:sz w:val="24"/>
          <w:szCs w:val="24"/>
        </w:rPr>
        <w:tab/>
      </w:r>
    </w:p>
    <w:p w14:paraId="5F961D44" w14:textId="77777777" w:rsidR="00F21C81" w:rsidRPr="00F973F1" w:rsidRDefault="00F21C81" w:rsidP="00EC619C">
      <w:pPr>
        <w:widowControl w:val="0"/>
        <w:numPr>
          <w:ilvl w:val="0"/>
          <w:numId w:val="10"/>
        </w:numPr>
        <w:tabs>
          <w:tab w:val="left" w:pos="-1440"/>
          <w:tab w:val="left" w:pos="-720"/>
          <w:tab w:val="left" w:pos="1260"/>
          <w:tab w:val="left" w:pos="4320"/>
          <w:tab w:val="left" w:pos="5040"/>
          <w:tab w:val="left" w:pos="5760"/>
          <w:tab w:val="left" w:pos="6480"/>
          <w:tab w:val="left" w:pos="7200"/>
          <w:tab w:val="left" w:pos="7920"/>
          <w:tab w:val="left" w:pos="8640"/>
          <w:tab w:val="left" w:pos="9360"/>
        </w:tabs>
        <w:spacing w:before="40"/>
        <w:ind w:left="1260" w:hanging="450"/>
        <w:rPr>
          <w:rFonts w:ascii="Arial" w:hAnsi="Arial" w:cs="Arial"/>
          <w:sz w:val="24"/>
          <w:szCs w:val="24"/>
        </w:rPr>
      </w:pPr>
      <w:r w:rsidRPr="00F973F1">
        <w:rPr>
          <w:rFonts w:ascii="Arial" w:hAnsi="Arial" w:cs="Arial"/>
          <w:sz w:val="24"/>
          <w:szCs w:val="24"/>
        </w:rPr>
        <w:t>BFG - Blast Furnace Gas</w:t>
      </w:r>
      <w:r w:rsidRPr="00F973F1">
        <w:rPr>
          <w:rFonts w:ascii="Arial" w:hAnsi="Arial" w:cs="Arial"/>
          <w:sz w:val="24"/>
          <w:szCs w:val="24"/>
        </w:rPr>
        <w:tab/>
      </w:r>
      <w:r w:rsidRPr="00F973F1">
        <w:rPr>
          <w:rFonts w:ascii="Arial" w:hAnsi="Arial" w:cs="Arial"/>
          <w:sz w:val="24"/>
          <w:szCs w:val="24"/>
        </w:rPr>
        <w:tab/>
      </w:r>
      <w:r w:rsidRPr="00F973F1">
        <w:rPr>
          <w:rFonts w:ascii="Arial" w:hAnsi="Arial" w:cs="Arial"/>
          <w:sz w:val="24"/>
          <w:szCs w:val="24"/>
        </w:rPr>
        <w:tab/>
      </w:r>
    </w:p>
    <w:p w14:paraId="5F961D45" w14:textId="77777777" w:rsidR="00F21C81" w:rsidRPr="00F973F1" w:rsidRDefault="00F21C81" w:rsidP="00EC619C">
      <w:pPr>
        <w:widowControl w:val="0"/>
        <w:numPr>
          <w:ilvl w:val="0"/>
          <w:numId w:val="10"/>
        </w:numPr>
        <w:tabs>
          <w:tab w:val="left" w:pos="-1440"/>
          <w:tab w:val="left" w:pos="-720"/>
          <w:tab w:val="left" w:pos="1260"/>
          <w:tab w:val="left" w:pos="4320"/>
          <w:tab w:val="left" w:pos="5040"/>
          <w:tab w:val="left" w:pos="5760"/>
          <w:tab w:val="left" w:pos="6480"/>
          <w:tab w:val="left" w:pos="7200"/>
          <w:tab w:val="left" w:pos="7920"/>
          <w:tab w:val="left" w:pos="8640"/>
          <w:tab w:val="left" w:pos="9360"/>
        </w:tabs>
        <w:spacing w:before="40"/>
        <w:ind w:left="1260" w:hanging="450"/>
        <w:rPr>
          <w:rFonts w:ascii="Arial" w:hAnsi="Arial" w:cs="Arial"/>
          <w:sz w:val="24"/>
          <w:szCs w:val="24"/>
        </w:rPr>
      </w:pPr>
      <w:r w:rsidRPr="00F973F1">
        <w:rPr>
          <w:rFonts w:ascii="Arial" w:hAnsi="Arial" w:cs="Arial"/>
          <w:sz w:val="24"/>
          <w:szCs w:val="24"/>
        </w:rPr>
        <w:t>SC - Coal Synfuel</w:t>
      </w:r>
      <w:r w:rsidRPr="00F973F1">
        <w:rPr>
          <w:rFonts w:ascii="Arial" w:hAnsi="Arial" w:cs="Arial"/>
          <w:sz w:val="24"/>
          <w:szCs w:val="24"/>
        </w:rPr>
        <w:tab/>
      </w:r>
      <w:r w:rsidRPr="00F973F1">
        <w:rPr>
          <w:rFonts w:ascii="Arial" w:hAnsi="Arial" w:cs="Arial"/>
          <w:sz w:val="24"/>
          <w:szCs w:val="24"/>
        </w:rPr>
        <w:tab/>
      </w:r>
      <w:r w:rsidRPr="00F973F1">
        <w:rPr>
          <w:rFonts w:ascii="Arial" w:hAnsi="Arial" w:cs="Arial"/>
          <w:sz w:val="24"/>
          <w:szCs w:val="24"/>
        </w:rPr>
        <w:tab/>
      </w:r>
    </w:p>
    <w:p w14:paraId="5F961D46" w14:textId="77777777" w:rsidR="00564EE4" w:rsidRDefault="00564EE4" w:rsidP="00564EE4">
      <w:pPr>
        <w:widowControl w:val="0"/>
        <w:numPr>
          <w:ilvl w:val="0"/>
          <w:numId w:val="10"/>
        </w:numPr>
        <w:tabs>
          <w:tab w:val="left" w:pos="-1440"/>
          <w:tab w:val="left" w:pos="-720"/>
          <w:tab w:val="left" w:pos="1260"/>
          <w:tab w:val="left" w:pos="4320"/>
          <w:tab w:val="left" w:pos="5040"/>
          <w:tab w:val="left" w:pos="5760"/>
          <w:tab w:val="left" w:pos="6480"/>
          <w:tab w:val="left" w:pos="7200"/>
          <w:tab w:val="left" w:pos="7920"/>
          <w:tab w:val="left" w:pos="8640"/>
          <w:tab w:val="left" w:pos="9360"/>
        </w:tabs>
        <w:spacing w:before="40"/>
        <w:ind w:left="1260" w:hanging="450"/>
        <w:rPr>
          <w:ins w:id="34" w:author="Lutenegger, Jaren" w:date="2024-08-30T16:07:00Z"/>
          <w:rFonts w:ascii="Arial" w:hAnsi="Arial" w:cs="Arial"/>
          <w:sz w:val="24"/>
          <w:szCs w:val="24"/>
        </w:rPr>
      </w:pPr>
      <w:r>
        <w:rPr>
          <w:rFonts w:ascii="Arial" w:hAnsi="Arial" w:cs="Arial"/>
          <w:sz w:val="24"/>
          <w:szCs w:val="24"/>
        </w:rPr>
        <w:t xml:space="preserve">DFO - Distillate Fuel Oil. </w:t>
      </w:r>
      <w:r w:rsidRPr="0047163C">
        <w:rPr>
          <w:rFonts w:ascii="Arial" w:hAnsi="Arial" w:cs="Arial"/>
          <w:sz w:val="24"/>
          <w:szCs w:val="24"/>
        </w:rPr>
        <w:t>Including ULSD and FO1, FO2, FO4</w:t>
      </w:r>
    </w:p>
    <w:p w14:paraId="5BE41DE1" w14:textId="77777777" w:rsidR="00060B45" w:rsidRDefault="00060B45">
      <w:pPr>
        <w:widowControl w:val="0"/>
        <w:numPr>
          <w:ilvl w:val="0"/>
          <w:numId w:val="10"/>
        </w:numPr>
        <w:tabs>
          <w:tab w:val="left" w:pos="-1440"/>
          <w:tab w:val="left" w:pos="-720"/>
          <w:tab w:val="left" w:pos="1260"/>
          <w:tab w:val="left" w:pos="4320"/>
          <w:tab w:val="left" w:pos="5040"/>
          <w:tab w:val="left" w:pos="5760"/>
          <w:tab w:val="left" w:pos="6480"/>
          <w:tab w:val="left" w:pos="7200"/>
          <w:tab w:val="left" w:pos="7920"/>
          <w:tab w:val="left" w:pos="8640"/>
          <w:tab w:val="left" w:pos="9360"/>
        </w:tabs>
        <w:spacing w:before="40"/>
        <w:ind w:left="1170"/>
        <w:rPr>
          <w:ins w:id="35" w:author="Lutenegger, Jaren" w:date="2024-08-30T16:07:00Z"/>
          <w:rFonts w:ascii="Arial" w:hAnsi="Arial" w:cs="Arial"/>
          <w:sz w:val="24"/>
          <w:szCs w:val="24"/>
        </w:rPr>
        <w:pPrChange w:id="36" w:author="Lutenegger, Jaren" w:date="2024-08-30T16:24:00Z">
          <w:pPr>
            <w:widowControl w:val="0"/>
            <w:numPr>
              <w:numId w:val="10"/>
            </w:numPr>
            <w:tabs>
              <w:tab w:val="left" w:pos="-1440"/>
              <w:tab w:val="left" w:pos="-720"/>
              <w:tab w:val="left" w:pos="1260"/>
              <w:tab w:val="left" w:pos="4320"/>
              <w:tab w:val="left" w:pos="5040"/>
              <w:tab w:val="left" w:pos="5760"/>
              <w:tab w:val="left" w:pos="6480"/>
              <w:tab w:val="left" w:pos="7200"/>
              <w:tab w:val="left" w:pos="7920"/>
              <w:tab w:val="left" w:pos="8640"/>
              <w:tab w:val="left" w:pos="9360"/>
            </w:tabs>
            <w:spacing w:before="40"/>
            <w:ind w:left="1800" w:hanging="360"/>
          </w:pPr>
        </w:pPrChange>
      </w:pPr>
      <w:ins w:id="37" w:author="Lutenegger, Jaren" w:date="2024-08-30T16:07:00Z">
        <w:r>
          <w:rPr>
            <w:rFonts w:ascii="Arial" w:hAnsi="Arial" w:cs="Arial"/>
            <w:sz w:val="24"/>
            <w:szCs w:val="24"/>
          </w:rPr>
          <w:t>BAT - Energy Storage (Battery)</w:t>
        </w:r>
      </w:ins>
    </w:p>
    <w:p w14:paraId="4E2CCAF9" w14:textId="595B1C26" w:rsidR="00060B45" w:rsidRDefault="00060B45">
      <w:pPr>
        <w:widowControl w:val="0"/>
        <w:numPr>
          <w:ilvl w:val="0"/>
          <w:numId w:val="10"/>
        </w:numPr>
        <w:tabs>
          <w:tab w:val="left" w:pos="-1440"/>
          <w:tab w:val="left" w:pos="-720"/>
          <w:tab w:val="left" w:pos="1260"/>
          <w:tab w:val="left" w:pos="4320"/>
          <w:tab w:val="left" w:pos="5040"/>
          <w:tab w:val="left" w:pos="5760"/>
          <w:tab w:val="left" w:pos="6480"/>
          <w:tab w:val="left" w:pos="7200"/>
          <w:tab w:val="left" w:pos="7920"/>
          <w:tab w:val="left" w:pos="8640"/>
          <w:tab w:val="left" w:pos="9360"/>
        </w:tabs>
        <w:spacing w:before="40"/>
        <w:ind w:left="1170"/>
        <w:rPr>
          <w:rFonts w:ascii="Arial" w:hAnsi="Arial" w:cs="Arial"/>
          <w:sz w:val="24"/>
          <w:szCs w:val="24"/>
        </w:rPr>
        <w:pPrChange w:id="38" w:author="Lutenegger, Jaren" w:date="2024-08-30T16:24:00Z">
          <w:pPr>
            <w:widowControl w:val="0"/>
            <w:numPr>
              <w:numId w:val="10"/>
            </w:numPr>
            <w:tabs>
              <w:tab w:val="left" w:pos="-1440"/>
              <w:tab w:val="left" w:pos="-720"/>
              <w:tab w:val="left" w:pos="1260"/>
              <w:tab w:val="left" w:pos="4320"/>
              <w:tab w:val="left" w:pos="5040"/>
              <w:tab w:val="left" w:pos="5760"/>
              <w:tab w:val="left" w:pos="6480"/>
              <w:tab w:val="left" w:pos="7200"/>
              <w:tab w:val="left" w:pos="7920"/>
              <w:tab w:val="left" w:pos="8640"/>
              <w:tab w:val="left" w:pos="9360"/>
            </w:tabs>
            <w:spacing w:before="40"/>
            <w:ind w:left="1800" w:hanging="360"/>
          </w:pPr>
        </w:pPrChange>
      </w:pPr>
      <w:ins w:id="39" w:author="Lutenegger, Jaren" w:date="2024-08-30T16:07:00Z">
        <w:r>
          <w:rPr>
            <w:rFonts w:ascii="Arial" w:hAnsi="Arial" w:cs="Arial"/>
            <w:sz w:val="24"/>
            <w:szCs w:val="24"/>
          </w:rPr>
          <w:t>FC - Energy Storage (Fuel Cell)</w:t>
        </w:r>
      </w:ins>
    </w:p>
    <w:p w14:paraId="29269747" w14:textId="77777777" w:rsidR="00060B45" w:rsidRDefault="00F21C81" w:rsidP="00EC619C">
      <w:pPr>
        <w:widowControl w:val="0"/>
        <w:numPr>
          <w:ilvl w:val="0"/>
          <w:numId w:val="10"/>
        </w:numPr>
        <w:tabs>
          <w:tab w:val="left" w:pos="-1440"/>
          <w:tab w:val="left" w:pos="-720"/>
          <w:tab w:val="left" w:pos="1260"/>
          <w:tab w:val="left" w:pos="4320"/>
          <w:tab w:val="left" w:pos="5040"/>
          <w:tab w:val="left" w:pos="5760"/>
          <w:tab w:val="left" w:pos="6480"/>
          <w:tab w:val="left" w:pos="7200"/>
          <w:tab w:val="left" w:pos="7920"/>
          <w:tab w:val="left" w:pos="8640"/>
          <w:tab w:val="left" w:pos="9360"/>
        </w:tabs>
        <w:spacing w:before="40"/>
        <w:ind w:left="1260" w:hanging="450"/>
        <w:rPr>
          <w:ins w:id="40" w:author="Lutenegger, Jaren" w:date="2024-08-30T16:08:00Z"/>
          <w:rFonts w:ascii="Arial" w:hAnsi="Arial" w:cs="Arial"/>
          <w:sz w:val="24"/>
          <w:szCs w:val="24"/>
        </w:rPr>
      </w:pPr>
      <w:r w:rsidRPr="00F973F1">
        <w:rPr>
          <w:rFonts w:ascii="Arial" w:hAnsi="Arial" w:cs="Arial"/>
          <w:sz w:val="24"/>
          <w:szCs w:val="24"/>
        </w:rPr>
        <w:t>PG - Gaseous Propane</w:t>
      </w:r>
    </w:p>
    <w:p w14:paraId="5E31CC76" w14:textId="77777777" w:rsidR="00060B45" w:rsidRDefault="00060B45">
      <w:pPr>
        <w:widowControl w:val="0"/>
        <w:numPr>
          <w:ilvl w:val="0"/>
          <w:numId w:val="10"/>
        </w:numPr>
        <w:tabs>
          <w:tab w:val="left" w:pos="-1440"/>
          <w:tab w:val="left" w:pos="-720"/>
          <w:tab w:val="left" w:pos="1260"/>
          <w:tab w:val="left" w:pos="4320"/>
          <w:tab w:val="left" w:pos="5040"/>
          <w:tab w:val="left" w:pos="5760"/>
          <w:tab w:val="left" w:pos="6480"/>
          <w:tab w:val="left" w:pos="7200"/>
          <w:tab w:val="left" w:pos="7920"/>
          <w:tab w:val="left" w:pos="8640"/>
          <w:tab w:val="left" w:pos="9360"/>
        </w:tabs>
        <w:spacing w:before="40"/>
        <w:ind w:left="1170"/>
        <w:rPr>
          <w:ins w:id="41" w:author="Lutenegger, Jaren" w:date="2024-08-30T16:08:00Z"/>
          <w:rFonts w:ascii="Arial" w:hAnsi="Arial" w:cs="Arial"/>
          <w:sz w:val="24"/>
          <w:szCs w:val="24"/>
        </w:rPr>
        <w:pPrChange w:id="42" w:author="Lutenegger, Jaren" w:date="2024-08-30T16:24:00Z">
          <w:pPr>
            <w:widowControl w:val="0"/>
            <w:numPr>
              <w:numId w:val="10"/>
            </w:numPr>
            <w:tabs>
              <w:tab w:val="left" w:pos="-1440"/>
              <w:tab w:val="left" w:pos="-720"/>
              <w:tab w:val="left" w:pos="1260"/>
              <w:tab w:val="left" w:pos="4320"/>
              <w:tab w:val="left" w:pos="5040"/>
              <w:tab w:val="left" w:pos="5760"/>
              <w:tab w:val="left" w:pos="6480"/>
              <w:tab w:val="left" w:pos="7200"/>
              <w:tab w:val="left" w:pos="7920"/>
              <w:tab w:val="left" w:pos="8640"/>
              <w:tab w:val="left" w:pos="9360"/>
            </w:tabs>
            <w:spacing w:before="40"/>
            <w:ind w:left="1800" w:hanging="360"/>
          </w:pPr>
        </w:pPrChange>
      </w:pPr>
      <w:ins w:id="43" w:author="Lutenegger, Jaren" w:date="2024-08-30T16:08:00Z">
        <w:r>
          <w:rPr>
            <w:rFonts w:ascii="Arial" w:hAnsi="Arial" w:cs="Arial"/>
            <w:sz w:val="24"/>
            <w:szCs w:val="24"/>
          </w:rPr>
          <w:t>GEO - Geothermal</w:t>
        </w:r>
      </w:ins>
    </w:p>
    <w:p w14:paraId="377DB711" w14:textId="77777777" w:rsidR="00060B45" w:rsidRDefault="00060B45">
      <w:pPr>
        <w:widowControl w:val="0"/>
        <w:numPr>
          <w:ilvl w:val="0"/>
          <w:numId w:val="10"/>
        </w:numPr>
        <w:tabs>
          <w:tab w:val="left" w:pos="-1440"/>
          <w:tab w:val="left" w:pos="-720"/>
          <w:tab w:val="left" w:pos="1260"/>
          <w:tab w:val="left" w:pos="4320"/>
          <w:tab w:val="left" w:pos="5040"/>
          <w:tab w:val="left" w:pos="5760"/>
          <w:tab w:val="left" w:pos="6480"/>
          <w:tab w:val="left" w:pos="7200"/>
          <w:tab w:val="left" w:pos="7920"/>
          <w:tab w:val="left" w:pos="8640"/>
          <w:tab w:val="left" w:pos="9360"/>
        </w:tabs>
        <w:spacing w:before="40"/>
        <w:ind w:left="1170"/>
        <w:rPr>
          <w:ins w:id="44" w:author="Lutenegger, Jaren" w:date="2024-08-30T16:08:00Z"/>
          <w:rFonts w:ascii="Arial" w:hAnsi="Arial" w:cs="Arial"/>
          <w:sz w:val="24"/>
          <w:szCs w:val="24"/>
        </w:rPr>
        <w:pPrChange w:id="45" w:author="Lutenegger, Jaren" w:date="2024-08-30T16:24:00Z">
          <w:pPr>
            <w:widowControl w:val="0"/>
            <w:numPr>
              <w:numId w:val="10"/>
            </w:numPr>
            <w:tabs>
              <w:tab w:val="left" w:pos="-1440"/>
              <w:tab w:val="left" w:pos="-720"/>
              <w:tab w:val="left" w:pos="1260"/>
              <w:tab w:val="left" w:pos="4320"/>
              <w:tab w:val="left" w:pos="5040"/>
              <w:tab w:val="left" w:pos="5760"/>
              <w:tab w:val="left" w:pos="6480"/>
              <w:tab w:val="left" w:pos="7200"/>
              <w:tab w:val="left" w:pos="7920"/>
              <w:tab w:val="left" w:pos="8640"/>
              <w:tab w:val="left" w:pos="9360"/>
            </w:tabs>
            <w:spacing w:before="40"/>
            <w:ind w:left="1800" w:hanging="360"/>
          </w:pPr>
        </w:pPrChange>
      </w:pPr>
      <w:ins w:id="46" w:author="Lutenegger, Jaren" w:date="2024-08-30T16:08:00Z">
        <w:r>
          <w:rPr>
            <w:rFonts w:ascii="Arial" w:hAnsi="Arial" w:cs="Arial"/>
            <w:sz w:val="24"/>
            <w:szCs w:val="24"/>
          </w:rPr>
          <w:t>HSB - Hybrid Solar/Battery</w:t>
        </w:r>
      </w:ins>
    </w:p>
    <w:p w14:paraId="5F961D47" w14:textId="6CE4C5BD" w:rsidR="00F21C81" w:rsidRPr="00F973F1" w:rsidRDefault="00060B45">
      <w:pPr>
        <w:widowControl w:val="0"/>
        <w:numPr>
          <w:ilvl w:val="0"/>
          <w:numId w:val="10"/>
        </w:numPr>
        <w:tabs>
          <w:tab w:val="left" w:pos="-1440"/>
          <w:tab w:val="left" w:pos="-720"/>
          <w:tab w:val="left" w:pos="1260"/>
          <w:tab w:val="left" w:pos="4320"/>
          <w:tab w:val="left" w:pos="5040"/>
          <w:tab w:val="left" w:pos="5760"/>
          <w:tab w:val="left" w:pos="6480"/>
          <w:tab w:val="left" w:pos="7200"/>
          <w:tab w:val="left" w:pos="7920"/>
          <w:tab w:val="left" w:pos="8640"/>
          <w:tab w:val="left" w:pos="9360"/>
        </w:tabs>
        <w:spacing w:before="40"/>
        <w:ind w:left="1170"/>
        <w:rPr>
          <w:rFonts w:ascii="Arial" w:hAnsi="Arial" w:cs="Arial"/>
          <w:sz w:val="24"/>
          <w:szCs w:val="24"/>
        </w:rPr>
        <w:pPrChange w:id="47" w:author="Lutenegger, Jaren" w:date="2024-08-30T16:24:00Z">
          <w:pPr>
            <w:widowControl w:val="0"/>
            <w:numPr>
              <w:numId w:val="10"/>
            </w:numPr>
            <w:tabs>
              <w:tab w:val="left" w:pos="-1440"/>
              <w:tab w:val="left" w:pos="-720"/>
              <w:tab w:val="left" w:pos="1260"/>
              <w:tab w:val="left" w:pos="4320"/>
              <w:tab w:val="left" w:pos="5040"/>
              <w:tab w:val="left" w:pos="5760"/>
              <w:tab w:val="left" w:pos="6480"/>
              <w:tab w:val="left" w:pos="7200"/>
              <w:tab w:val="left" w:pos="7920"/>
              <w:tab w:val="left" w:pos="8640"/>
              <w:tab w:val="left" w:pos="9360"/>
            </w:tabs>
            <w:spacing w:before="40"/>
            <w:ind w:left="1800" w:hanging="360"/>
          </w:pPr>
        </w:pPrChange>
      </w:pPr>
      <w:ins w:id="48" w:author="Lutenegger, Jaren" w:date="2024-08-30T16:08:00Z">
        <w:r>
          <w:rPr>
            <w:rFonts w:ascii="Arial" w:hAnsi="Arial" w:cs="Arial"/>
            <w:sz w:val="24"/>
            <w:szCs w:val="24"/>
          </w:rPr>
          <w:t>HWB - Hybrid Wind/Battery</w:t>
        </w:r>
      </w:ins>
      <w:r w:rsidR="00F21C81" w:rsidRPr="00F973F1">
        <w:rPr>
          <w:rFonts w:ascii="Arial" w:hAnsi="Arial" w:cs="Arial"/>
          <w:sz w:val="24"/>
          <w:szCs w:val="24"/>
        </w:rPr>
        <w:tab/>
      </w:r>
      <w:r w:rsidR="00F21C81" w:rsidRPr="00F973F1">
        <w:rPr>
          <w:rFonts w:ascii="Arial" w:hAnsi="Arial" w:cs="Arial"/>
          <w:sz w:val="24"/>
          <w:szCs w:val="24"/>
        </w:rPr>
        <w:tab/>
      </w:r>
      <w:r w:rsidR="00F21C81" w:rsidRPr="00F973F1">
        <w:rPr>
          <w:rFonts w:ascii="Arial" w:hAnsi="Arial" w:cs="Arial"/>
          <w:sz w:val="24"/>
          <w:szCs w:val="24"/>
        </w:rPr>
        <w:tab/>
      </w:r>
    </w:p>
    <w:p w14:paraId="5F961D48" w14:textId="77777777" w:rsidR="00F21C81" w:rsidRPr="00F973F1" w:rsidRDefault="00F21C81" w:rsidP="00EC619C">
      <w:pPr>
        <w:widowControl w:val="0"/>
        <w:numPr>
          <w:ilvl w:val="0"/>
          <w:numId w:val="10"/>
        </w:numPr>
        <w:tabs>
          <w:tab w:val="left" w:pos="-1440"/>
          <w:tab w:val="left" w:pos="-720"/>
          <w:tab w:val="left" w:pos="1260"/>
          <w:tab w:val="left" w:pos="4320"/>
          <w:tab w:val="left" w:pos="5040"/>
          <w:tab w:val="left" w:pos="5760"/>
          <w:tab w:val="left" w:pos="6480"/>
          <w:tab w:val="left" w:pos="7200"/>
          <w:tab w:val="left" w:pos="7920"/>
          <w:tab w:val="left" w:pos="8640"/>
          <w:tab w:val="left" w:pos="9360"/>
        </w:tabs>
        <w:spacing w:before="40"/>
        <w:ind w:left="1260" w:hanging="450"/>
        <w:rPr>
          <w:rFonts w:ascii="Arial" w:hAnsi="Arial" w:cs="Arial"/>
          <w:sz w:val="24"/>
          <w:szCs w:val="24"/>
        </w:rPr>
      </w:pPr>
      <w:r w:rsidRPr="00F973F1">
        <w:rPr>
          <w:rFonts w:ascii="Arial" w:hAnsi="Arial" w:cs="Arial"/>
          <w:sz w:val="24"/>
          <w:szCs w:val="24"/>
        </w:rPr>
        <w:t>JF - Jet Fuel</w:t>
      </w:r>
      <w:r w:rsidRPr="00F973F1">
        <w:rPr>
          <w:rFonts w:ascii="Arial" w:hAnsi="Arial" w:cs="Arial"/>
          <w:sz w:val="24"/>
          <w:szCs w:val="24"/>
        </w:rPr>
        <w:tab/>
      </w:r>
      <w:r w:rsidRPr="00F973F1">
        <w:rPr>
          <w:rFonts w:ascii="Arial" w:hAnsi="Arial" w:cs="Arial"/>
          <w:sz w:val="24"/>
          <w:szCs w:val="24"/>
        </w:rPr>
        <w:tab/>
      </w:r>
      <w:r w:rsidRPr="00F973F1">
        <w:rPr>
          <w:rFonts w:ascii="Arial" w:hAnsi="Arial" w:cs="Arial"/>
          <w:sz w:val="24"/>
          <w:szCs w:val="24"/>
        </w:rPr>
        <w:tab/>
      </w:r>
    </w:p>
    <w:p w14:paraId="5F961D49" w14:textId="77777777" w:rsidR="00F21C81" w:rsidRPr="00F973F1" w:rsidRDefault="00F21C81" w:rsidP="00EC619C">
      <w:pPr>
        <w:widowControl w:val="0"/>
        <w:numPr>
          <w:ilvl w:val="0"/>
          <w:numId w:val="10"/>
        </w:numPr>
        <w:tabs>
          <w:tab w:val="left" w:pos="-1440"/>
          <w:tab w:val="left" w:pos="-720"/>
          <w:tab w:val="left" w:pos="1260"/>
          <w:tab w:val="left" w:pos="4320"/>
          <w:tab w:val="left" w:pos="5040"/>
          <w:tab w:val="left" w:pos="5760"/>
          <w:tab w:val="left" w:pos="6480"/>
          <w:tab w:val="left" w:pos="7200"/>
          <w:tab w:val="left" w:pos="7920"/>
          <w:tab w:val="left" w:pos="8640"/>
          <w:tab w:val="left" w:pos="9360"/>
        </w:tabs>
        <w:spacing w:before="40"/>
        <w:ind w:left="1260" w:hanging="450"/>
        <w:rPr>
          <w:rFonts w:ascii="Arial" w:hAnsi="Arial" w:cs="Arial"/>
          <w:sz w:val="24"/>
          <w:szCs w:val="24"/>
        </w:rPr>
      </w:pPr>
      <w:r w:rsidRPr="00F973F1">
        <w:rPr>
          <w:rFonts w:ascii="Arial" w:hAnsi="Arial" w:cs="Arial"/>
          <w:sz w:val="24"/>
          <w:szCs w:val="24"/>
        </w:rPr>
        <w:t>KER - Kerosene</w:t>
      </w:r>
      <w:r w:rsidRPr="00F973F1">
        <w:rPr>
          <w:rFonts w:ascii="Arial" w:hAnsi="Arial" w:cs="Arial"/>
          <w:sz w:val="24"/>
          <w:szCs w:val="24"/>
        </w:rPr>
        <w:tab/>
      </w:r>
      <w:r w:rsidRPr="00F973F1">
        <w:rPr>
          <w:rFonts w:ascii="Arial" w:hAnsi="Arial" w:cs="Arial"/>
          <w:sz w:val="24"/>
          <w:szCs w:val="24"/>
        </w:rPr>
        <w:tab/>
      </w:r>
      <w:r w:rsidRPr="00F973F1">
        <w:rPr>
          <w:rFonts w:ascii="Arial" w:hAnsi="Arial" w:cs="Arial"/>
          <w:sz w:val="24"/>
          <w:szCs w:val="24"/>
        </w:rPr>
        <w:tab/>
      </w:r>
    </w:p>
    <w:p w14:paraId="5F961D4A" w14:textId="77777777" w:rsidR="00F21C81" w:rsidRPr="00F973F1" w:rsidRDefault="00F21C81" w:rsidP="00EC619C">
      <w:pPr>
        <w:widowControl w:val="0"/>
        <w:numPr>
          <w:ilvl w:val="0"/>
          <w:numId w:val="10"/>
        </w:numPr>
        <w:tabs>
          <w:tab w:val="left" w:pos="-1440"/>
          <w:tab w:val="left" w:pos="-720"/>
          <w:tab w:val="left" w:pos="1260"/>
          <w:tab w:val="left" w:pos="4320"/>
          <w:tab w:val="left" w:pos="5040"/>
          <w:tab w:val="left" w:pos="5760"/>
          <w:tab w:val="left" w:pos="6480"/>
          <w:tab w:val="left" w:pos="7200"/>
          <w:tab w:val="left" w:pos="7920"/>
          <w:tab w:val="left" w:pos="8640"/>
          <w:tab w:val="left" w:pos="9360"/>
        </w:tabs>
        <w:spacing w:before="40"/>
        <w:ind w:left="1260" w:hanging="450"/>
        <w:rPr>
          <w:rFonts w:ascii="Arial" w:hAnsi="Arial" w:cs="Arial"/>
          <w:sz w:val="24"/>
          <w:szCs w:val="24"/>
        </w:rPr>
      </w:pPr>
      <w:r w:rsidRPr="00F973F1">
        <w:rPr>
          <w:rFonts w:ascii="Arial" w:hAnsi="Arial" w:cs="Arial"/>
          <w:sz w:val="24"/>
          <w:szCs w:val="24"/>
        </w:rPr>
        <w:t>LFG - Landfill Gas</w:t>
      </w:r>
      <w:r w:rsidRPr="00F973F1">
        <w:rPr>
          <w:rFonts w:ascii="Arial" w:hAnsi="Arial" w:cs="Arial"/>
          <w:sz w:val="24"/>
          <w:szCs w:val="24"/>
        </w:rPr>
        <w:tab/>
      </w:r>
      <w:r w:rsidRPr="00F973F1">
        <w:rPr>
          <w:rFonts w:ascii="Arial" w:hAnsi="Arial" w:cs="Arial"/>
          <w:sz w:val="24"/>
          <w:szCs w:val="24"/>
        </w:rPr>
        <w:tab/>
      </w:r>
      <w:r w:rsidRPr="00F973F1">
        <w:rPr>
          <w:rFonts w:ascii="Arial" w:hAnsi="Arial" w:cs="Arial"/>
          <w:sz w:val="24"/>
          <w:szCs w:val="24"/>
        </w:rPr>
        <w:tab/>
      </w:r>
    </w:p>
    <w:p w14:paraId="5F961D4B" w14:textId="77777777" w:rsidR="00F21C81" w:rsidRPr="00F973F1" w:rsidRDefault="00F21C81" w:rsidP="00EC619C">
      <w:pPr>
        <w:widowControl w:val="0"/>
        <w:numPr>
          <w:ilvl w:val="0"/>
          <w:numId w:val="10"/>
        </w:numPr>
        <w:tabs>
          <w:tab w:val="left" w:pos="-1440"/>
          <w:tab w:val="left" w:pos="-720"/>
          <w:tab w:val="left" w:pos="1260"/>
          <w:tab w:val="left" w:pos="4320"/>
          <w:tab w:val="left" w:pos="5040"/>
          <w:tab w:val="left" w:pos="5760"/>
          <w:tab w:val="left" w:pos="6480"/>
          <w:tab w:val="left" w:pos="7200"/>
          <w:tab w:val="left" w:pos="7920"/>
          <w:tab w:val="left" w:pos="8640"/>
          <w:tab w:val="left" w:pos="9360"/>
        </w:tabs>
        <w:spacing w:before="40"/>
        <w:ind w:left="1260" w:hanging="450"/>
        <w:rPr>
          <w:rFonts w:ascii="Arial" w:hAnsi="Arial" w:cs="Arial"/>
          <w:sz w:val="24"/>
          <w:szCs w:val="24"/>
        </w:rPr>
      </w:pPr>
      <w:r w:rsidRPr="00F973F1">
        <w:rPr>
          <w:rFonts w:ascii="Arial" w:hAnsi="Arial" w:cs="Arial"/>
          <w:sz w:val="24"/>
          <w:szCs w:val="24"/>
        </w:rPr>
        <w:lastRenderedPageBreak/>
        <w:t>LIG - Lignite Coal</w:t>
      </w:r>
      <w:r w:rsidRPr="00F973F1">
        <w:rPr>
          <w:rFonts w:ascii="Arial" w:hAnsi="Arial" w:cs="Arial"/>
          <w:sz w:val="24"/>
          <w:szCs w:val="24"/>
        </w:rPr>
        <w:tab/>
      </w:r>
      <w:r w:rsidRPr="00F973F1">
        <w:rPr>
          <w:rFonts w:ascii="Arial" w:hAnsi="Arial" w:cs="Arial"/>
          <w:sz w:val="24"/>
          <w:szCs w:val="24"/>
        </w:rPr>
        <w:tab/>
      </w:r>
      <w:r w:rsidRPr="00F973F1">
        <w:rPr>
          <w:rFonts w:ascii="Arial" w:hAnsi="Arial" w:cs="Arial"/>
          <w:sz w:val="24"/>
          <w:szCs w:val="24"/>
        </w:rPr>
        <w:tab/>
      </w:r>
    </w:p>
    <w:p w14:paraId="5F961D4C" w14:textId="77777777" w:rsidR="00F21C81" w:rsidRPr="00F973F1" w:rsidRDefault="00F21C81" w:rsidP="00EC619C">
      <w:pPr>
        <w:widowControl w:val="0"/>
        <w:numPr>
          <w:ilvl w:val="0"/>
          <w:numId w:val="10"/>
        </w:numPr>
        <w:tabs>
          <w:tab w:val="left" w:pos="-1440"/>
          <w:tab w:val="left" w:pos="-720"/>
          <w:tab w:val="left" w:pos="1260"/>
          <w:tab w:val="left" w:pos="4320"/>
          <w:tab w:val="left" w:pos="5040"/>
          <w:tab w:val="left" w:pos="5760"/>
          <w:tab w:val="left" w:pos="6480"/>
          <w:tab w:val="left" w:pos="7200"/>
          <w:tab w:val="left" w:pos="7920"/>
          <w:tab w:val="left" w:pos="8640"/>
          <w:tab w:val="left" w:pos="9360"/>
        </w:tabs>
        <w:spacing w:before="40"/>
        <w:ind w:left="1260" w:hanging="450"/>
        <w:rPr>
          <w:rFonts w:ascii="Arial" w:hAnsi="Arial" w:cs="Arial"/>
          <w:sz w:val="24"/>
          <w:szCs w:val="24"/>
        </w:rPr>
      </w:pPr>
      <w:r w:rsidRPr="00F973F1">
        <w:rPr>
          <w:rFonts w:ascii="Arial" w:hAnsi="Arial" w:cs="Arial"/>
          <w:sz w:val="24"/>
          <w:szCs w:val="24"/>
        </w:rPr>
        <w:t>MSW - Municipal Solid Waste</w:t>
      </w:r>
      <w:r w:rsidRPr="00F973F1">
        <w:rPr>
          <w:rFonts w:ascii="Arial" w:hAnsi="Arial" w:cs="Arial"/>
          <w:sz w:val="24"/>
          <w:szCs w:val="24"/>
        </w:rPr>
        <w:tab/>
      </w:r>
      <w:r w:rsidRPr="00F973F1">
        <w:rPr>
          <w:rFonts w:ascii="Arial" w:hAnsi="Arial" w:cs="Arial"/>
          <w:sz w:val="24"/>
          <w:szCs w:val="24"/>
        </w:rPr>
        <w:tab/>
      </w:r>
      <w:r w:rsidRPr="00F973F1">
        <w:rPr>
          <w:rFonts w:ascii="Arial" w:hAnsi="Arial" w:cs="Arial"/>
          <w:sz w:val="24"/>
          <w:szCs w:val="24"/>
        </w:rPr>
        <w:tab/>
      </w:r>
    </w:p>
    <w:p w14:paraId="5F961D4D" w14:textId="77777777" w:rsidR="00F21C81" w:rsidRPr="00F973F1" w:rsidRDefault="00F21C81" w:rsidP="00EC619C">
      <w:pPr>
        <w:widowControl w:val="0"/>
        <w:numPr>
          <w:ilvl w:val="0"/>
          <w:numId w:val="10"/>
        </w:numPr>
        <w:tabs>
          <w:tab w:val="left" w:pos="-1440"/>
          <w:tab w:val="left" w:pos="-720"/>
          <w:tab w:val="left" w:pos="1260"/>
          <w:tab w:val="left" w:pos="4320"/>
          <w:tab w:val="left" w:pos="5040"/>
          <w:tab w:val="left" w:pos="5760"/>
          <w:tab w:val="left" w:pos="6480"/>
          <w:tab w:val="left" w:pos="7200"/>
          <w:tab w:val="left" w:pos="7920"/>
          <w:tab w:val="left" w:pos="8640"/>
          <w:tab w:val="left" w:pos="9360"/>
        </w:tabs>
        <w:spacing w:before="40"/>
        <w:ind w:left="1260" w:hanging="450"/>
        <w:rPr>
          <w:rFonts w:ascii="Arial" w:hAnsi="Arial" w:cs="Arial"/>
          <w:sz w:val="24"/>
          <w:szCs w:val="24"/>
        </w:rPr>
      </w:pPr>
      <w:r w:rsidRPr="00F973F1">
        <w:rPr>
          <w:rFonts w:ascii="Arial" w:hAnsi="Arial" w:cs="Arial"/>
          <w:sz w:val="24"/>
          <w:szCs w:val="24"/>
        </w:rPr>
        <w:t>NG - Natural Gas</w:t>
      </w:r>
      <w:r w:rsidRPr="00F973F1">
        <w:rPr>
          <w:rFonts w:ascii="Arial" w:hAnsi="Arial" w:cs="Arial"/>
          <w:sz w:val="24"/>
          <w:szCs w:val="24"/>
        </w:rPr>
        <w:tab/>
      </w:r>
      <w:r w:rsidRPr="00F973F1">
        <w:rPr>
          <w:rFonts w:ascii="Arial" w:hAnsi="Arial" w:cs="Arial"/>
          <w:sz w:val="24"/>
          <w:szCs w:val="24"/>
        </w:rPr>
        <w:tab/>
      </w:r>
      <w:r w:rsidRPr="00F973F1">
        <w:rPr>
          <w:rFonts w:ascii="Arial" w:hAnsi="Arial" w:cs="Arial"/>
          <w:sz w:val="24"/>
          <w:szCs w:val="24"/>
        </w:rPr>
        <w:tab/>
      </w:r>
    </w:p>
    <w:p w14:paraId="5F961D4E" w14:textId="77777777" w:rsidR="00F21C81" w:rsidRPr="00F973F1" w:rsidRDefault="00F21C81" w:rsidP="00EC619C">
      <w:pPr>
        <w:widowControl w:val="0"/>
        <w:numPr>
          <w:ilvl w:val="0"/>
          <w:numId w:val="10"/>
        </w:numPr>
        <w:tabs>
          <w:tab w:val="left" w:pos="-1440"/>
          <w:tab w:val="left" w:pos="-720"/>
          <w:tab w:val="left" w:pos="1260"/>
          <w:tab w:val="left" w:pos="4320"/>
          <w:tab w:val="left" w:pos="5040"/>
          <w:tab w:val="left" w:pos="5760"/>
          <w:tab w:val="left" w:pos="6480"/>
          <w:tab w:val="left" w:pos="7200"/>
          <w:tab w:val="left" w:pos="7920"/>
          <w:tab w:val="left" w:pos="8640"/>
          <w:tab w:val="left" w:pos="9360"/>
        </w:tabs>
        <w:spacing w:before="40"/>
        <w:ind w:left="1260" w:hanging="450"/>
        <w:rPr>
          <w:rFonts w:ascii="Arial" w:hAnsi="Arial" w:cs="Arial"/>
          <w:sz w:val="24"/>
          <w:szCs w:val="24"/>
        </w:rPr>
      </w:pPr>
      <w:r w:rsidRPr="00F973F1">
        <w:rPr>
          <w:rFonts w:ascii="Arial" w:hAnsi="Arial" w:cs="Arial"/>
          <w:sz w:val="24"/>
          <w:szCs w:val="24"/>
        </w:rPr>
        <w:t>NUC - Nuclear Uranium, Plutonium, Thorium</w:t>
      </w:r>
      <w:r w:rsidRPr="00F973F1">
        <w:rPr>
          <w:rFonts w:ascii="Arial" w:hAnsi="Arial" w:cs="Arial"/>
          <w:sz w:val="24"/>
          <w:szCs w:val="24"/>
        </w:rPr>
        <w:tab/>
      </w:r>
      <w:r w:rsidRPr="00F973F1">
        <w:rPr>
          <w:rFonts w:ascii="Arial" w:hAnsi="Arial" w:cs="Arial"/>
          <w:sz w:val="24"/>
          <w:szCs w:val="24"/>
        </w:rPr>
        <w:tab/>
      </w:r>
      <w:r w:rsidRPr="00F973F1">
        <w:rPr>
          <w:rFonts w:ascii="Arial" w:hAnsi="Arial" w:cs="Arial"/>
          <w:sz w:val="24"/>
          <w:szCs w:val="24"/>
        </w:rPr>
        <w:tab/>
      </w:r>
    </w:p>
    <w:p w14:paraId="5F961D4F" w14:textId="77777777" w:rsidR="00F21C81" w:rsidRPr="00F973F1" w:rsidRDefault="00F21C81" w:rsidP="00EC619C">
      <w:pPr>
        <w:widowControl w:val="0"/>
        <w:numPr>
          <w:ilvl w:val="0"/>
          <w:numId w:val="10"/>
        </w:numPr>
        <w:tabs>
          <w:tab w:val="left" w:pos="-1440"/>
          <w:tab w:val="left" w:pos="-720"/>
          <w:tab w:val="left" w:pos="1260"/>
          <w:tab w:val="left" w:pos="4320"/>
          <w:tab w:val="left" w:pos="5040"/>
          <w:tab w:val="left" w:pos="5760"/>
          <w:tab w:val="left" w:pos="6480"/>
          <w:tab w:val="left" w:pos="7200"/>
          <w:tab w:val="left" w:pos="7920"/>
          <w:tab w:val="left" w:pos="8640"/>
          <w:tab w:val="left" w:pos="9360"/>
        </w:tabs>
        <w:spacing w:before="40"/>
        <w:ind w:left="1260" w:hanging="450"/>
        <w:rPr>
          <w:rFonts w:ascii="Arial" w:hAnsi="Arial" w:cs="Arial"/>
          <w:sz w:val="24"/>
          <w:szCs w:val="24"/>
        </w:rPr>
      </w:pPr>
      <w:r w:rsidRPr="00F973F1">
        <w:rPr>
          <w:rFonts w:ascii="Arial" w:hAnsi="Arial" w:cs="Arial"/>
          <w:sz w:val="24"/>
          <w:szCs w:val="24"/>
        </w:rPr>
        <w:t>OBG - Other Biomass Gas. Includes digester gas, methane, and other biomass gasses.</w:t>
      </w:r>
      <w:r w:rsidRPr="00F973F1">
        <w:rPr>
          <w:rFonts w:ascii="Arial" w:hAnsi="Arial" w:cs="Arial"/>
          <w:sz w:val="24"/>
          <w:szCs w:val="24"/>
        </w:rPr>
        <w:tab/>
      </w:r>
      <w:r w:rsidRPr="00F973F1">
        <w:rPr>
          <w:rFonts w:ascii="Arial" w:hAnsi="Arial" w:cs="Arial"/>
          <w:sz w:val="24"/>
          <w:szCs w:val="24"/>
        </w:rPr>
        <w:tab/>
      </w:r>
    </w:p>
    <w:p w14:paraId="5F961D50" w14:textId="77777777" w:rsidR="00F21C81" w:rsidRPr="00F973F1" w:rsidRDefault="00F21C81" w:rsidP="00EC619C">
      <w:pPr>
        <w:widowControl w:val="0"/>
        <w:numPr>
          <w:ilvl w:val="0"/>
          <w:numId w:val="10"/>
        </w:numPr>
        <w:tabs>
          <w:tab w:val="left" w:pos="-1440"/>
          <w:tab w:val="left" w:pos="-720"/>
          <w:tab w:val="left" w:pos="1260"/>
          <w:tab w:val="left" w:pos="4320"/>
          <w:tab w:val="left" w:pos="5040"/>
          <w:tab w:val="left" w:pos="5760"/>
          <w:tab w:val="left" w:pos="6480"/>
          <w:tab w:val="left" w:pos="7200"/>
          <w:tab w:val="left" w:pos="7920"/>
          <w:tab w:val="left" w:pos="8640"/>
          <w:tab w:val="left" w:pos="9360"/>
        </w:tabs>
        <w:spacing w:before="40"/>
        <w:ind w:left="1260" w:hanging="450"/>
        <w:rPr>
          <w:rFonts w:ascii="Arial" w:hAnsi="Arial" w:cs="Arial"/>
          <w:sz w:val="24"/>
          <w:szCs w:val="24"/>
        </w:rPr>
      </w:pPr>
      <w:r w:rsidRPr="00F973F1">
        <w:rPr>
          <w:rFonts w:ascii="Arial" w:hAnsi="Arial" w:cs="Arial"/>
          <w:sz w:val="24"/>
          <w:szCs w:val="24"/>
        </w:rPr>
        <w:t>OBL - Other Biomass Liquids.</w:t>
      </w:r>
      <w:r w:rsidRPr="00F973F1">
        <w:rPr>
          <w:rFonts w:ascii="Arial" w:hAnsi="Arial" w:cs="Arial"/>
          <w:sz w:val="24"/>
          <w:szCs w:val="24"/>
        </w:rPr>
        <w:tab/>
      </w:r>
      <w:r w:rsidRPr="00F973F1">
        <w:rPr>
          <w:rFonts w:ascii="Arial" w:hAnsi="Arial" w:cs="Arial"/>
          <w:sz w:val="24"/>
          <w:szCs w:val="24"/>
        </w:rPr>
        <w:tab/>
      </w:r>
      <w:r w:rsidRPr="00F973F1">
        <w:rPr>
          <w:rFonts w:ascii="Arial" w:hAnsi="Arial" w:cs="Arial"/>
          <w:sz w:val="24"/>
          <w:szCs w:val="24"/>
        </w:rPr>
        <w:tab/>
      </w:r>
    </w:p>
    <w:p w14:paraId="7114F448" w14:textId="77777777" w:rsidR="00AF7024" w:rsidRDefault="00F21C81" w:rsidP="00EC619C">
      <w:pPr>
        <w:widowControl w:val="0"/>
        <w:numPr>
          <w:ilvl w:val="0"/>
          <w:numId w:val="10"/>
        </w:numPr>
        <w:tabs>
          <w:tab w:val="left" w:pos="-1440"/>
          <w:tab w:val="left" w:pos="-720"/>
          <w:tab w:val="left" w:pos="1260"/>
          <w:tab w:val="left" w:pos="4320"/>
          <w:tab w:val="left" w:pos="5040"/>
          <w:tab w:val="left" w:pos="5760"/>
          <w:tab w:val="left" w:pos="6480"/>
          <w:tab w:val="left" w:pos="7200"/>
          <w:tab w:val="left" w:pos="7920"/>
          <w:tab w:val="left" w:pos="8640"/>
          <w:tab w:val="left" w:pos="9360"/>
        </w:tabs>
        <w:spacing w:before="40"/>
        <w:ind w:left="1260" w:hanging="450"/>
        <w:rPr>
          <w:ins w:id="49" w:author="Lutenegger, Jaren" w:date="2024-09-11T14:29:00Z" w16du:dateUtc="2024-09-11T18:29:00Z"/>
          <w:rFonts w:ascii="Arial" w:hAnsi="Arial" w:cs="Arial"/>
          <w:sz w:val="24"/>
          <w:szCs w:val="24"/>
        </w:rPr>
      </w:pPr>
      <w:r w:rsidRPr="00F973F1">
        <w:rPr>
          <w:rFonts w:ascii="Arial" w:hAnsi="Arial" w:cs="Arial"/>
          <w:sz w:val="24"/>
          <w:szCs w:val="24"/>
        </w:rPr>
        <w:t>OBS - Other Biomass Solids</w:t>
      </w:r>
    </w:p>
    <w:p w14:paraId="5F961D51" w14:textId="0EBB8705" w:rsidR="00F21C81" w:rsidRPr="00F973F1" w:rsidRDefault="00AF7024" w:rsidP="00EC619C">
      <w:pPr>
        <w:widowControl w:val="0"/>
        <w:numPr>
          <w:ilvl w:val="0"/>
          <w:numId w:val="10"/>
        </w:numPr>
        <w:tabs>
          <w:tab w:val="left" w:pos="-1440"/>
          <w:tab w:val="left" w:pos="-720"/>
          <w:tab w:val="left" w:pos="1260"/>
          <w:tab w:val="left" w:pos="4320"/>
          <w:tab w:val="left" w:pos="5040"/>
          <w:tab w:val="left" w:pos="5760"/>
          <w:tab w:val="left" w:pos="6480"/>
          <w:tab w:val="left" w:pos="7200"/>
          <w:tab w:val="left" w:pos="7920"/>
          <w:tab w:val="left" w:pos="8640"/>
          <w:tab w:val="left" w:pos="9360"/>
        </w:tabs>
        <w:spacing w:before="40"/>
        <w:ind w:left="1260" w:hanging="450"/>
        <w:rPr>
          <w:rFonts w:ascii="Arial" w:hAnsi="Arial" w:cs="Arial"/>
          <w:sz w:val="24"/>
          <w:szCs w:val="24"/>
        </w:rPr>
      </w:pPr>
      <w:ins w:id="50" w:author="Lutenegger, Jaren" w:date="2024-09-11T14:29:00Z" w16du:dateUtc="2024-09-11T18:29:00Z">
        <w:r>
          <w:rPr>
            <w:rFonts w:ascii="Arial" w:hAnsi="Arial" w:cs="Arial"/>
            <w:sz w:val="24"/>
            <w:szCs w:val="24"/>
          </w:rPr>
          <w:t>OES - Energy Storage (Other)</w:t>
        </w:r>
      </w:ins>
      <w:r w:rsidR="00F21C81" w:rsidRPr="00F973F1">
        <w:rPr>
          <w:rFonts w:ascii="Arial" w:hAnsi="Arial" w:cs="Arial"/>
          <w:sz w:val="24"/>
          <w:szCs w:val="24"/>
        </w:rPr>
        <w:tab/>
      </w:r>
      <w:r w:rsidR="00F21C81" w:rsidRPr="00F973F1">
        <w:rPr>
          <w:rFonts w:ascii="Arial" w:hAnsi="Arial" w:cs="Arial"/>
          <w:sz w:val="24"/>
          <w:szCs w:val="24"/>
        </w:rPr>
        <w:tab/>
      </w:r>
      <w:r w:rsidR="00F21C81" w:rsidRPr="00F973F1">
        <w:rPr>
          <w:rFonts w:ascii="Arial" w:hAnsi="Arial" w:cs="Arial"/>
          <w:sz w:val="24"/>
          <w:szCs w:val="24"/>
        </w:rPr>
        <w:tab/>
      </w:r>
    </w:p>
    <w:p w14:paraId="5F961D52" w14:textId="56545D4C" w:rsidR="000179AF" w:rsidRDefault="000179AF" w:rsidP="00EC619C">
      <w:pPr>
        <w:widowControl w:val="0"/>
        <w:numPr>
          <w:ilvl w:val="0"/>
          <w:numId w:val="10"/>
        </w:numPr>
        <w:tabs>
          <w:tab w:val="left" w:pos="-1440"/>
          <w:tab w:val="left" w:pos="-720"/>
          <w:tab w:val="left" w:pos="1260"/>
          <w:tab w:val="left" w:pos="4320"/>
          <w:tab w:val="left" w:pos="5040"/>
          <w:tab w:val="left" w:pos="5760"/>
          <w:tab w:val="left" w:pos="6480"/>
          <w:tab w:val="left" w:pos="7200"/>
          <w:tab w:val="left" w:pos="7920"/>
          <w:tab w:val="left" w:pos="8640"/>
          <w:tab w:val="left" w:pos="9360"/>
        </w:tabs>
        <w:spacing w:before="40"/>
        <w:ind w:left="1260" w:hanging="450"/>
        <w:rPr>
          <w:rFonts w:ascii="Arial" w:hAnsi="Arial" w:cs="Arial"/>
          <w:sz w:val="24"/>
          <w:szCs w:val="24"/>
        </w:rPr>
      </w:pPr>
      <w:del w:id="51" w:author="Lutenegger, Jaren" w:date="2024-09-11T14:29:00Z" w16du:dateUtc="2024-09-11T18:29:00Z">
        <w:r w:rsidDel="00AF7024">
          <w:rPr>
            <w:rFonts w:ascii="Arial" w:hAnsi="Arial" w:cs="Arial"/>
            <w:sz w:val="24"/>
            <w:szCs w:val="24"/>
          </w:rPr>
          <w:delText xml:space="preserve">OTR </w:delText>
        </w:r>
      </w:del>
      <w:ins w:id="52" w:author="Lutenegger, Jaren" w:date="2024-09-11T14:29:00Z" w16du:dateUtc="2024-09-11T18:29:00Z">
        <w:r w:rsidR="00AF7024">
          <w:rPr>
            <w:rFonts w:ascii="Arial" w:hAnsi="Arial" w:cs="Arial"/>
            <w:sz w:val="24"/>
            <w:szCs w:val="24"/>
          </w:rPr>
          <w:t xml:space="preserve">OTH </w:t>
        </w:r>
      </w:ins>
      <w:r>
        <w:rPr>
          <w:rFonts w:ascii="Arial" w:hAnsi="Arial" w:cs="Arial"/>
          <w:sz w:val="24"/>
          <w:szCs w:val="24"/>
        </w:rPr>
        <w:t>- Other</w:t>
      </w:r>
      <w:r>
        <w:rPr>
          <w:rFonts w:ascii="Arial" w:hAnsi="Arial" w:cs="Arial"/>
          <w:sz w:val="24"/>
          <w:szCs w:val="24"/>
        </w:rPr>
        <w:tab/>
      </w:r>
      <w:r>
        <w:rPr>
          <w:rFonts w:ascii="Arial" w:hAnsi="Arial" w:cs="Arial"/>
          <w:sz w:val="24"/>
          <w:szCs w:val="24"/>
        </w:rPr>
        <w:tab/>
      </w:r>
      <w:r>
        <w:rPr>
          <w:rFonts w:ascii="Arial" w:hAnsi="Arial" w:cs="Arial"/>
          <w:sz w:val="24"/>
          <w:szCs w:val="24"/>
        </w:rPr>
        <w:tab/>
      </w:r>
    </w:p>
    <w:p w14:paraId="1E8A2B99" w14:textId="77777777" w:rsidR="00060B45" w:rsidRDefault="00F21C81" w:rsidP="00EC619C">
      <w:pPr>
        <w:widowControl w:val="0"/>
        <w:numPr>
          <w:ilvl w:val="0"/>
          <w:numId w:val="10"/>
        </w:numPr>
        <w:tabs>
          <w:tab w:val="left" w:pos="-1440"/>
          <w:tab w:val="left" w:pos="-720"/>
          <w:tab w:val="left" w:pos="1260"/>
          <w:tab w:val="left" w:pos="4320"/>
          <w:tab w:val="left" w:pos="5040"/>
          <w:tab w:val="left" w:pos="5760"/>
          <w:tab w:val="left" w:pos="6480"/>
          <w:tab w:val="left" w:pos="7200"/>
          <w:tab w:val="left" w:pos="7920"/>
          <w:tab w:val="left" w:pos="8640"/>
          <w:tab w:val="left" w:pos="9360"/>
        </w:tabs>
        <w:spacing w:before="40"/>
        <w:ind w:left="1260" w:hanging="450"/>
        <w:rPr>
          <w:ins w:id="53" w:author="Lutenegger, Jaren" w:date="2024-08-30T16:08:00Z"/>
          <w:rFonts w:ascii="Arial" w:hAnsi="Arial" w:cs="Arial"/>
          <w:sz w:val="24"/>
          <w:szCs w:val="24"/>
        </w:rPr>
      </w:pPr>
      <w:r w:rsidRPr="00F973F1">
        <w:rPr>
          <w:rFonts w:ascii="Arial" w:hAnsi="Arial" w:cs="Arial"/>
          <w:sz w:val="24"/>
          <w:szCs w:val="24"/>
        </w:rPr>
        <w:t>PC - Petroleum Coke</w:t>
      </w:r>
    </w:p>
    <w:p w14:paraId="5F961D53" w14:textId="58F9C68A" w:rsidR="00F21C81" w:rsidRPr="00F973F1" w:rsidRDefault="00060B45" w:rsidP="00EC619C">
      <w:pPr>
        <w:widowControl w:val="0"/>
        <w:numPr>
          <w:ilvl w:val="0"/>
          <w:numId w:val="10"/>
        </w:numPr>
        <w:tabs>
          <w:tab w:val="left" w:pos="-1440"/>
          <w:tab w:val="left" w:pos="-720"/>
          <w:tab w:val="left" w:pos="1260"/>
          <w:tab w:val="left" w:pos="4320"/>
          <w:tab w:val="left" w:pos="5040"/>
          <w:tab w:val="left" w:pos="5760"/>
          <w:tab w:val="left" w:pos="6480"/>
          <w:tab w:val="left" w:pos="7200"/>
          <w:tab w:val="left" w:pos="7920"/>
          <w:tab w:val="left" w:pos="8640"/>
          <w:tab w:val="left" w:pos="9360"/>
        </w:tabs>
        <w:spacing w:before="40"/>
        <w:ind w:left="1260" w:hanging="450"/>
        <w:rPr>
          <w:rFonts w:ascii="Arial" w:hAnsi="Arial" w:cs="Arial"/>
          <w:sz w:val="24"/>
          <w:szCs w:val="24"/>
        </w:rPr>
      </w:pPr>
      <w:ins w:id="54" w:author="Lutenegger, Jaren" w:date="2024-08-30T16:08:00Z">
        <w:r>
          <w:rPr>
            <w:rFonts w:ascii="Arial" w:hAnsi="Arial" w:cs="Arial"/>
            <w:sz w:val="24"/>
            <w:szCs w:val="24"/>
          </w:rPr>
          <w:t>PS - Pumped Storage</w:t>
        </w:r>
      </w:ins>
      <w:r w:rsidR="00F21C81" w:rsidRPr="00F973F1">
        <w:rPr>
          <w:rFonts w:ascii="Arial" w:hAnsi="Arial" w:cs="Arial"/>
          <w:sz w:val="24"/>
          <w:szCs w:val="24"/>
        </w:rPr>
        <w:tab/>
      </w:r>
      <w:r w:rsidR="00F21C81" w:rsidRPr="00F973F1">
        <w:rPr>
          <w:rFonts w:ascii="Arial" w:hAnsi="Arial" w:cs="Arial"/>
          <w:sz w:val="24"/>
          <w:szCs w:val="24"/>
        </w:rPr>
        <w:tab/>
      </w:r>
      <w:r w:rsidR="00F21C81" w:rsidRPr="00F973F1">
        <w:rPr>
          <w:rFonts w:ascii="Arial" w:hAnsi="Arial" w:cs="Arial"/>
          <w:sz w:val="24"/>
          <w:szCs w:val="24"/>
        </w:rPr>
        <w:tab/>
      </w:r>
    </w:p>
    <w:p w14:paraId="5F961D54" w14:textId="77777777" w:rsidR="00F21C81" w:rsidRPr="00F973F1" w:rsidRDefault="00F21C81" w:rsidP="00EC619C">
      <w:pPr>
        <w:widowControl w:val="0"/>
        <w:numPr>
          <w:ilvl w:val="0"/>
          <w:numId w:val="10"/>
        </w:numPr>
        <w:tabs>
          <w:tab w:val="left" w:pos="-1440"/>
          <w:tab w:val="left" w:pos="-720"/>
          <w:tab w:val="left" w:pos="1260"/>
          <w:tab w:val="left" w:pos="4320"/>
          <w:tab w:val="left" w:pos="5040"/>
          <w:tab w:val="left" w:pos="5760"/>
          <w:tab w:val="left" w:pos="6480"/>
          <w:tab w:val="left" w:pos="7200"/>
          <w:tab w:val="left" w:pos="7920"/>
          <w:tab w:val="left" w:pos="8640"/>
          <w:tab w:val="left" w:pos="9360"/>
        </w:tabs>
        <w:spacing w:before="40"/>
        <w:ind w:left="1260" w:hanging="450"/>
        <w:rPr>
          <w:rFonts w:ascii="Arial" w:hAnsi="Arial" w:cs="Arial"/>
          <w:sz w:val="24"/>
          <w:szCs w:val="24"/>
        </w:rPr>
      </w:pPr>
      <w:r w:rsidRPr="00F973F1">
        <w:rPr>
          <w:rFonts w:ascii="Arial" w:hAnsi="Arial" w:cs="Arial"/>
          <w:sz w:val="24"/>
          <w:szCs w:val="24"/>
        </w:rPr>
        <w:t>PUR - Purchased Steam</w:t>
      </w:r>
      <w:r w:rsidRPr="00F973F1">
        <w:rPr>
          <w:rFonts w:ascii="Arial" w:hAnsi="Arial" w:cs="Arial"/>
          <w:sz w:val="24"/>
          <w:szCs w:val="24"/>
        </w:rPr>
        <w:tab/>
      </w:r>
      <w:r w:rsidRPr="00F973F1">
        <w:rPr>
          <w:rFonts w:ascii="Arial" w:hAnsi="Arial" w:cs="Arial"/>
          <w:sz w:val="24"/>
          <w:szCs w:val="24"/>
        </w:rPr>
        <w:tab/>
      </w:r>
      <w:r w:rsidRPr="00F973F1">
        <w:rPr>
          <w:rFonts w:ascii="Arial" w:hAnsi="Arial" w:cs="Arial"/>
          <w:sz w:val="24"/>
          <w:szCs w:val="24"/>
        </w:rPr>
        <w:tab/>
      </w:r>
    </w:p>
    <w:p w14:paraId="5F961D55" w14:textId="77777777" w:rsidR="00564EE4" w:rsidRDefault="00564EE4" w:rsidP="00564EE4">
      <w:pPr>
        <w:widowControl w:val="0"/>
        <w:numPr>
          <w:ilvl w:val="0"/>
          <w:numId w:val="10"/>
        </w:numPr>
        <w:tabs>
          <w:tab w:val="left" w:pos="-1440"/>
          <w:tab w:val="left" w:pos="-720"/>
          <w:tab w:val="left" w:pos="1260"/>
          <w:tab w:val="left" w:pos="4320"/>
          <w:tab w:val="left" w:pos="5040"/>
          <w:tab w:val="left" w:pos="5760"/>
          <w:tab w:val="left" w:pos="6480"/>
          <w:tab w:val="left" w:pos="7200"/>
          <w:tab w:val="left" w:pos="7920"/>
          <w:tab w:val="left" w:pos="8640"/>
          <w:tab w:val="left" w:pos="9360"/>
        </w:tabs>
        <w:spacing w:before="40"/>
        <w:ind w:left="1260" w:hanging="450"/>
        <w:rPr>
          <w:rFonts w:ascii="Arial" w:hAnsi="Arial" w:cs="Arial"/>
          <w:sz w:val="24"/>
          <w:szCs w:val="24"/>
        </w:rPr>
      </w:pPr>
      <w:r>
        <w:rPr>
          <w:rFonts w:ascii="Arial" w:hAnsi="Arial" w:cs="Arial"/>
          <w:sz w:val="24"/>
          <w:szCs w:val="24"/>
        </w:rPr>
        <w:t xml:space="preserve">RFO - Residual Fuel Oil. Including </w:t>
      </w:r>
      <w:r w:rsidRPr="0047163C">
        <w:rPr>
          <w:rFonts w:ascii="Arial" w:hAnsi="Arial" w:cs="Arial"/>
          <w:sz w:val="24"/>
          <w:szCs w:val="24"/>
        </w:rPr>
        <w:t>Bunker C and FO6</w:t>
      </w:r>
    </w:p>
    <w:p w14:paraId="5F961D56" w14:textId="77777777" w:rsidR="00F21C81" w:rsidRPr="00F973F1" w:rsidRDefault="00F21C81" w:rsidP="00EC619C">
      <w:pPr>
        <w:widowControl w:val="0"/>
        <w:numPr>
          <w:ilvl w:val="0"/>
          <w:numId w:val="10"/>
        </w:numPr>
        <w:tabs>
          <w:tab w:val="left" w:pos="-1440"/>
          <w:tab w:val="left" w:pos="-720"/>
          <w:tab w:val="left" w:pos="1260"/>
          <w:tab w:val="left" w:pos="4320"/>
          <w:tab w:val="left" w:pos="5040"/>
          <w:tab w:val="left" w:pos="5760"/>
          <w:tab w:val="left" w:pos="6480"/>
          <w:tab w:val="left" w:pos="7200"/>
          <w:tab w:val="left" w:pos="7920"/>
          <w:tab w:val="left" w:pos="8640"/>
          <w:tab w:val="left" w:pos="9360"/>
        </w:tabs>
        <w:spacing w:before="40"/>
        <w:ind w:left="1260" w:hanging="450"/>
        <w:rPr>
          <w:rFonts w:ascii="Arial" w:hAnsi="Arial" w:cs="Arial"/>
          <w:sz w:val="24"/>
          <w:szCs w:val="24"/>
        </w:rPr>
      </w:pPr>
      <w:r w:rsidRPr="00F973F1">
        <w:rPr>
          <w:rFonts w:ascii="Arial" w:hAnsi="Arial" w:cs="Arial"/>
          <w:sz w:val="24"/>
          <w:szCs w:val="24"/>
        </w:rPr>
        <w:t>SLW - Sludge Waste</w:t>
      </w:r>
      <w:r w:rsidRPr="00F973F1">
        <w:rPr>
          <w:rFonts w:ascii="Arial" w:hAnsi="Arial" w:cs="Arial"/>
          <w:sz w:val="24"/>
          <w:szCs w:val="24"/>
        </w:rPr>
        <w:tab/>
      </w:r>
      <w:r w:rsidRPr="00F973F1">
        <w:rPr>
          <w:rFonts w:ascii="Arial" w:hAnsi="Arial" w:cs="Arial"/>
          <w:sz w:val="24"/>
          <w:szCs w:val="24"/>
        </w:rPr>
        <w:tab/>
      </w:r>
      <w:r w:rsidRPr="00F973F1">
        <w:rPr>
          <w:rFonts w:ascii="Arial" w:hAnsi="Arial" w:cs="Arial"/>
          <w:sz w:val="24"/>
          <w:szCs w:val="24"/>
        </w:rPr>
        <w:tab/>
      </w:r>
    </w:p>
    <w:p w14:paraId="5F961D57" w14:textId="77777777" w:rsidR="00F21C81" w:rsidRPr="00F973F1" w:rsidRDefault="00F21C81" w:rsidP="00EC619C">
      <w:pPr>
        <w:widowControl w:val="0"/>
        <w:numPr>
          <w:ilvl w:val="0"/>
          <w:numId w:val="10"/>
        </w:numPr>
        <w:tabs>
          <w:tab w:val="left" w:pos="-1440"/>
          <w:tab w:val="left" w:pos="-720"/>
          <w:tab w:val="left" w:pos="1260"/>
          <w:tab w:val="left" w:pos="4320"/>
          <w:tab w:val="left" w:pos="5040"/>
          <w:tab w:val="left" w:pos="5760"/>
          <w:tab w:val="left" w:pos="6480"/>
          <w:tab w:val="left" w:pos="7200"/>
          <w:tab w:val="left" w:pos="7920"/>
          <w:tab w:val="left" w:pos="8640"/>
          <w:tab w:val="left" w:pos="9360"/>
        </w:tabs>
        <w:spacing w:before="40"/>
        <w:ind w:left="1260" w:hanging="450"/>
        <w:rPr>
          <w:rFonts w:ascii="Arial" w:hAnsi="Arial" w:cs="Arial"/>
          <w:sz w:val="24"/>
          <w:szCs w:val="24"/>
        </w:rPr>
      </w:pPr>
      <w:r w:rsidRPr="00F973F1">
        <w:rPr>
          <w:rFonts w:ascii="Arial" w:hAnsi="Arial" w:cs="Arial"/>
          <w:sz w:val="24"/>
          <w:szCs w:val="24"/>
        </w:rPr>
        <w:t>SUN - Solar</w:t>
      </w:r>
      <w:r w:rsidRPr="00F973F1">
        <w:rPr>
          <w:rFonts w:ascii="Arial" w:hAnsi="Arial" w:cs="Arial"/>
          <w:sz w:val="24"/>
          <w:szCs w:val="24"/>
        </w:rPr>
        <w:tab/>
      </w:r>
      <w:r w:rsidRPr="00F973F1">
        <w:rPr>
          <w:rFonts w:ascii="Arial" w:hAnsi="Arial" w:cs="Arial"/>
          <w:sz w:val="24"/>
          <w:szCs w:val="24"/>
        </w:rPr>
        <w:tab/>
      </w:r>
      <w:r w:rsidRPr="00F973F1">
        <w:rPr>
          <w:rFonts w:ascii="Arial" w:hAnsi="Arial" w:cs="Arial"/>
          <w:sz w:val="24"/>
          <w:szCs w:val="24"/>
        </w:rPr>
        <w:tab/>
      </w:r>
    </w:p>
    <w:p w14:paraId="5F961D58" w14:textId="77777777" w:rsidR="00F21C81" w:rsidRPr="00F973F1" w:rsidRDefault="00F21C81" w:rsidP="00EC619C">
      <w:pPr>
        <w:widowControl w:val="0"/>
        <w:numPr>
          <w:ilvl w:val="0"/>
          <w:numId w:val="10"/>
        </w:numPr>
        <w:tabs>
          <w:tab w:val="left" w:pos="-1440"/>
          <w:tab w:val="left" w:pos="-720"/>
          <w:tab w:val="left" w:pos="1260"/>
          <w:tab w:val="left" w:pos="4320"/>
          <w:tab w:val="left" w:pos="5040"/>
          <w:tab w:val="left" w:pos="5760"/>
          <w:tab w:val="left" w:pos="6480"/>
          <w:tab w:val="left" w:pos="7200"/>
          <w:tab w:val="left" w:pos="7920"/>
          <w:tab w:val="left" w:pos="8640"/>
          <w:tab w:val="left" w:pos="9360"/>
        </w:tabs>
        <w:spacing w:before="40"/>
        <w:ind w:left="1260" w:hanging="450"/>
        <w:rPr>
          <w:rFonts w:ascii="Arial" w:hAnsi="Arial" w:cs="Arial"/>
          <w:sz w:val="24"/>
          <w:szCs w:val="24"/>
        </w:rPr>
      </w:pPr>
      <w:r w:rsidRPr="00F973F1">
        <w:rPr>
          <w:rFonts w:ascii="Arial" w:hAnsi="Arial" w:cs="Arial"/>
          <w:sz w:val="24"/>
          <w:szCs w:val="24"/>
        </w:rPr>
        <w:t>SUB - Subbituminous Coal</w:t>
      </w:r>
      <w:r w:rsidRPr="00F973F1">
        <w:rPr>
          <w:rFonts w:ascii="Arial" w:hAnsi="Arial" w:cs="Arial"/>
          <w:sz w:val="24"/>
          <w:szCs w:val="24"/>
        </w:rPr>
        <w:tab/>
      </w:r>
      <w:r w:rsidRPr="00F973F1">
        <w:rPr>
          <w:rFonts w:ascii="Arial" w:hAnsi="Arial" w:cs="Arial"/>
          <w:sz w:val="24"/>
          <w:szCs w:val="24"/>
        </w:rPr>
        <w:tab/>
      </w:r>
      <w:r w:rsidRPr="00F973F1">
        <w:rPr>
          <w:rFonts w:ascii="Arial" w:hAnsi="Arial" w:cs="Arial"/>
          <w:sz w:val="24"/>
          <w:szCs w:val="24"/>
        </w:rPr>
        <w:tab/>
      </w:r>
    </w:p>
    <w:p w14:paraId="5F961D59" w14:textId="77777777" w:rsidR="00F21C81" w:rsidRPr="00F973F1" w:rsidRDefault="00F21C81" w:rsidP="00EC619C">
      <w:pPr>
        <w:widowControl w:val="0"/>
        <w:numPr>
          <w:ilvl w:val="0"/>
          <w:numId w:val="10"/>
        </w:numPr>
        <w:tabs>
          <w:tab w:val="left" w:pos="-1440"/>
          <w:tab w:val="left" w:pos="-720"/>
          <w:tab w:val="left" w:pos="1260"/>
          <w:tab w:val="left" w:pos="4320"/>
          <w:tab w:val="left" w:pos="5040"/>
          <w:tab w:val="left" w:pos="5760"/>
          <w:tab w:val="left" w:pos="6480"/>
          <w:tab w:val="left" w:pos="7200"/>
          <w:tab w:val="left" w:pos="7920"/>
          <w:tab w:val="left" w:pos="8640"/>
          <w:tab w:val="left" w:pos="9360"/>
        </w:tabs>
        <w:spacing w:before="40"/>
        <w:ind w:left="1260" w:hanging="450"/>
        <w:rPr>
          <w:rFonts w:ascii="Arial" w:hAnsi="Arial" w:cs="Arial"/>
          <w:sz w:val="24"/>
          <w:szCs w:val="24"/>
        </w:rPr>
      </w:pPr>
      <w:r w:rsidRPr="00F973F1">
        <w:rPr>
          <w:rFonts w:ascii="Arial" w:hAnsi="Arial" w:cs="Arial"/>
          <w:sz w:val="24"/>
          <w:szCs w:val="24"/>
        </w:rPr>
        <w:t>TDF - Tire-derived Fuels</w:t>
      </w:r>
      <w:r w:rsidRPr="00F973F1">
        <w:rPr>
          <w:rFonts w:ascii="Arial" w:hAnsi="Arial" w:cs="Arial"/>
          <w:sz w:val="24"/>
          <w:szCs w:val="24"/>
        </w:rPr>
        <w:tab/>
      </w:r>
      <w:r w:rsidRPr="00F973F1">
        <w:rPr>
          <w:rFonts w:ascii="Arial" w:hAnsi="Arial" w:cs="Arial"/>
          <w:sz w:val="24"/>
          <w:szCs w:val="24"/>
        </w:rPr>
        <w:tab/>
      </w:r>
      <w:r w:rsidRPr="00F973F1">
        <w:rPr>
          <w:rFonts w:ascii="Arial" w:hAnsi="Arial" w:cs="Arial"/>
          <w:sz w:val="24"/>
          <w:szCs w:val="24"/>
        </w:rPr>
        <w:tab/>
      </w:r>
    </w:p>
    <w:p w14:paraId="5F961D5A" w14:textId="77777777" w:rsidR="00F21C81" w:rsidRPr="00F973F1" w:rsidRDefault="00F21C81" w:rsidP="00EC619C">
      <w:pPr>
        <w:widowControl w:val="0"/>
        <w:numPr>
          <w:ilvl w:val="0"/>
          <w:numId w:val="10"/>
        </w:numPr>
        <w:tabs>
          <w:tab w:val="left" w:pos="-1440"/>
          <w:tab w:val="left" w:pos="-720"/>
          <w:tab w:val="left" w:pos="1260"/>
          <w:tab w:val="left" w:pos="4320"/>
          <w:tab w:val="left" w:pos="5040"/>
          <w:tab w:val="left" w:pos="5760"/>
          <w:tab w:val="left" w:pos="6480"/>
          <w:tab w:val="left" w:pos="7200"/>
          <w:tab w:val="left" w:pos="7920"/>
          <w:tab w:val="left" w:pos="8640"/>
          <w:tab w:val="left" w:pos="9360"/>
        </w:tabs>
        <w:spacing w:before="40"/>
        <w:ind w:left="1260" w:hanging="450"/>
        <w:rPr>
          <w:rFonts w:ascii="Arial" w:hAnsi="Arial" w:cs="Arial"/>
          <w:sz w:val="24"/>
          <w:szCs w:val="24"/>
        </w:rPr>
      </w:pPr>
      <w:r w:rsidRPr="00F973F1">
        <w:rPr>
          <w:rFonts w:ascii="Arial" w:hAnsi="Arial" w:cs="Arial"/>
          <w:sz w:val="24"/>
          <w:szCs w:val="24"/>
        </w:rPr>
        <w:t>WC - Waste/Other Coal.</w:t>
      </w:r>
      <w:r w:rsidRPr="00F973F1">
        <w:rPr>
          <w:rFonts w:ascii="Arial" w:hAnsi="Arial" w:cs="Arial"/>
          <w:sz w:val="24"/>
          <w:szCs w:val="24"/>
        </w:rPr>
        <w:tab/>
      </w:r>
      <w:r w:rsidRPr="00F973F1">
        <w:rPr>
          <w:rFonts w:ascii="Arial" w:hAnsi="Arial" w:cs="Arial"/>
          <w:sz w:val="24"/>
          <w:szCs w:val="24"/>
        </w:rPr>
        <w:tab/>
      </w:r>
      <w:r w:rsidRPr="00F973F1">
        <w:rPr>
          <w:rFonts w:ascii="Arial" w:hAnsi="Arial" w:cs="Arial"/>
          <w:sz w:val="24"/>
          <w:szCs w:val="24"/>
        </w:rPr>
        <w:tab/>
      </w:r>
    </w:p>
    <w:p w14:paraId="5F961D5B" w14:textId="77777777" w:rsidR="00F21C81" w:rsidRPr="00F973F1" w:rsidRDefault="00F21C81" w:rsidP="00EC619C">
      <w:pPr>
        <w:widowControl w:val="0"/>
        <w:numPr>
          <w:ilvl w:val="0"/>
          <w:numId w:val="10"/>
        </w:numPr>
        <w:tabs>
          <w:tab w:val="left" w:pos="-1440"/>
          <w:tab w:val="left" w:pos="-720"/>
          <w:tab w:val="left" w:pos="1260"/>
          <w:tab w:val="left" w:pos="4320"/>
          <w:tab w:val="left" w:pos="5040"/>
          <w:tab w:val="left" w:pos="5760"/>
          <w:tab w:val="left" w:pos="6480"/>
          <w:tab w:val="left" w:pos="7200"/>
          <w:tab w:val="left" w:pos="7920"/>
          <w:tab w:val="left" w:pos="8640"/>
          <w:tab w:val="left" w:pos="9360"/>
        </w:tabs>
        <w:spacing w:before="40"/>
        <w:ind w:left="1260" w:hanging="450"/>
        <w:rPr>
          <w:rFonts w:ascii="Arial" w:hAnsi="Arial" w:cs="Arial"/>
          <w:sz w:val="24"/>
          <w:szCs w:val="24"/>
        </w:rPr>
      </w:pPr>
      <w:r w:rsidRPr="00F973F1">
        <w:rPr>
          <w:rFonts w:ascii="Arial" w:hAnsi="Arial" w:cs="Arial"/>
          <w:sz w:val="24"/>
          <w:szCs w:val="24"/>
        </w:rPr>
        <w:t>WO - Waste/Other Oil.</w:t>
      </w:r>
      <w:r w:rsidRPr="00F973F1">
        <w:rPr>
          <w:rFonts w:ascii="Arial" w:hAnsi="Arial" w:cs="Arial"/>
          <w:sz w:val="24"/>
          <w:szCs w:val="24"/>
        </w:rPr>
        <w:tab/>
      </w:r>
      <w:r w:rsidRPr="00F973F1">
        <w:rPr>
          <w:rFonts w:ascii="Arial" w:hAnsi="Arial" w:cs="Arial"/>
          <w:sz w:val="24"/>
          <w:szCs w:val="24"/>
        </w:rPr>
        <w:tab/>
      </w:r>
      <w:r w:rsidRPr="00F973F1">
        <w:rPr>
          <w:rFonts w:ascii="Arial" w:hAnsi="Arial" w:cs="Arial"/>
          <w:sz w:val="24"/>
          <w:szCs w:val="24"/>
        </w:rPr>
        <w:tab/>
      </w:r>
    </w:p>
    <w:p w14:paraId="3EB51C15" w14:textId="77777777" w:rsidR="00CF62B4" w:rsidRDefault="00F21C81" w:rsidP="00EC619C">
      <w:pPr>
        <w:widowControl w:val="0"/>
        <w:numPr>
          <w:ilvl w:val="0"/>
          <w:numId w:val="10"/>
        </w:numPr>
        <w:tabs>
          <w:tab w:val="left" w:pos="-1440"/>
          <w:tab w:val="left" w:pos="-720"/>
          <w:tab w:val="left" w:pos="1260"/>
          <w:tab w:val="left" w:pos="4320"/>
          <w:tab w:val="left" w:pos="5040"/>
          <w:tab w:val="left" w:pos="5760"/>
          <w:tab w:val="left" w:pos="6480"/>
          <w:tab w:val="left" w:pos="7200"/>
          <w:tab w:val="left" w:pos="7920"/>
          <w:tab w:val="left" w:pos="8640"/>
          <w:tab w:val="left" w:pos="9360"/>
        </w:tabs>
        <w:spacing w:before="40"/>
        <w:ind w:left="1260" w:hanging="450"/>
        <w:rPr>
          <w:ins w:id="55" w:author="Lutenegger, Jaren" w:date="2024-08-30T16:18:00Z"/>
          <w:rFonts w:ascii="Arial" w:hAnsi="Arial" w:cs="Arial"/>
          <w:sz w:val="24"/>
          <w:szCs w:val="24"/>
        </w:rPr>
      </w:pPr>
      <w:r w:rsidRPr="00F973F1">
        <w:rPr>
          <w:rFonts w:ascii="Arial" w:hAnsi="Arial" w:cs="Arial"/>
          <w:sz w:val="24"/>
          <w:szCs w:val="24"/>
        </w:rPr>
        <w:t>WAT - Water</w:t>
      </w:r>
      <w:r w:rsidRPr="00F973F1">
        <w:rPr>
          <w:rFonts w:ascii="Arial" w:hAnsi="Arial" w:cs="Arial"/>
          <w:sz w:val="24"/>
          <w:szCs w:val="24"/>
        </w:rPr>
        <w:tab/>
      </w:r>
    </w:p>
    <w:p w14:paraId="597851C6" w14:textId="77777777" w:rsidR="00CF62B4" w:rsidRDefault="00CF62B4">
      <w:pPr>
        <w:widowControl w:val="0"/>
        <w:numPr>
          <w:ilvl w:val="0"/>
          <w:numId w:val="10"/>
        </w:numPr>
        <w:tabs>
          <w:tab w:val="left" w:pos="-1440"/>
          <w:tab w:val="left" w:pos="-720"/>
          <w:tab w:val="left" w:pos="1260"/>
          <w:tab w:val="left" w:pos="4320"/>
          <w:tab w:val="left" w:pos="5040"/>
          <w:tab w:val="left" w:pos="5760"/>
          <w:tab w:val="left" w:pos="6480"/>
          <w:tab w:val="left" w:pos="7200"/>
          <w:tab w:val="left" w:pos="7920"/>
          <w:tab w:val="left" w:pos="8640"/>
          <w:tab w:val="left" w:pos="9360"/>
        </w:tabs>
        <w:spacing w:before="40"/>
        <w:ind w:left="1170"/>
        <w:rPr>
          <w:ins w:id="56" w:author="Lutenegger, Jaren" w:date="2024-08-30T16:18:00Z"/>
          <w:rFonts w:ascii="Arial" w:hAnsi="Arial" w:cs="Arial"/>
          <w:sz w:val="24"/>
          <w:szCs w:val="24"/>
        </w:rPr>
        <w:pPrChange w:id="57" w:author="Lutenegger, Jaren" w:date="2024-08-30T16:24:00Z">
          <w:pPr>
            <w:widowControl w:val="0"/>
            <w:numPr>
              <w:numId w:val="10"/>
            </w:numPr>
            <w:tabs>
              <w:tab w:val="left" w:pos="-1440"/>
              <w:tab w:val="left" w:pos="-720"/>
              <w:tab w:val="left" w:pos="1260"/>
              <w:tab w:val="left" w:pos="4320"/>
              <w:tab w:val="left" w:pos="5040"/>
              <w:tab w:val="left" w:pos="5760"/>
              <w:tab w:val="left" w:pos="6480"/>
              <w:tab w:val="left" w:pos="7200"/>
              <w:tab w:val="left" w:pos="7920"/>
              <w:tab w:val="left" w:pos="8640"/>
              <w:tab w:val="left" w:pos="9360"/>
            </w:tabs>
            <w:spacing w:before="40"/>
            <w:ind w:left="1800" w:hanging="360"/>
          </w:pPr>
        </w:pPrChange>
      </w:pPr>
      <w:ins w:id="58" w:author="Lutenegger, Jaren" w:date="2024-08-30T16:18:00Z">
        <w:r>
          <w:rPr>
            <w:rFonts w:ascii="Arial" w:hAnsi="Arial" w:cs="Arial"/>
            <w:sz w:val="24"/>
            <w:szCs w:val="24"/>
          </w:rPr>
          <w:t>WOF - Wind (Offshore)</w:t>
        </w:r>
      </w:ins>
    </w:p>
    <w:p w14:paraId="5F961D5C" w14:textId="5D548749" w:rsidR="00F21C81" w:rsidRPr="00F973F1" w:rsidDel="004C4F0E" w:rsidRDefault="00CF62B4">
      <w:pPr>
        <w:widowControl w:val="0"/>
        <w:numPr>
          <w:ilvl w:val="0"/>
          <w:numId w:val="10"/>
        </w:numPr>
        <w:tabs>
          <w:tab w:val="left" w:pos="-1440"/>
          <w:tab w:val="left" w:pos="-720"/>
          <w:tab w:val="left" w:pos="1260"/>
          <w:tab w:val="left" w:pos="4320"/>
          <w:tab w:val="left" w:pos="5040"/>
          <w:tab w:val="left" w:pos="5760"/>
          <w:tab w:val="left" w:pos="6480"/>
          <w:tab w:val="left" w:pos="7200"/>
          <w:tab w:val="left" w:pos="7920"/>
          <w:tab w:val="left" w:pos="8640"/>
          <w:tab w:val="left" w:pos="9360"/>
        </w:tabs>
        <w:spacing w:before="40"/>
        <w:ind w:left="1170"/>
        <w:rPr>
          <w:del w:id="59" w:author="Lutenegger, Jaren" w:date="2024-08-30T16:24:00Z"/>
          <w:rFonts w:ascii="Arial" w:hAnsi="Arial" w:cs="Arial"/>
          <w:sz w:val="24"/>
          <w:szCs w:val="24"/>
        </w:rPr>
        <w:pPrChange w:id="60" w:author="Lutenegger, Jaren" w:date="2024-08-30T16:25:00Z">
          <w:pPr>
            <w:widowControl w:val="0"/>
            <w:numPr>
              <w:numId w:val="10"/>
            </w:numPr>
            <w:tabs>
              <w:tab w:val="left" w:pos="-1440"/>
              <w:tab w:val="left" w:pos="-720"/>
              <w:tab w:val="left" w:pos="1260"/>
              <w:tab w:val="left" w:pos="4320"/>
              <w:tab w:val="left" w:pos="5040"/>
              <w:tab w:val="left" w:pos="5760"/>
              <w:tab w:val="left" w:pos="6480"/>
              <w:tab w:val="left" w:pos="7200"/>
              <w:tab w:val="left" w:pos="7920"/>
              <w:tab w:val="left" w:pos="8640"/>
              <w:tab w:val="left" w:pos="9360"/>
            </w:tabs>
            <w:spacing w:before="40"/>
            <w:ind w:left="1800" w:hanging="360"/>
          </w:pPr>
        </w:pPrChange>
      </w:pPr>
      <w:ins w:id="61" w:author="Lutenegger, Jaren" w:date="2024-08-30T16:18:00Z">
        <w:r w:rsidRPr="004C4F0E">
          <w:rPr>
            <w:rFonts w:ascii="Arial" w:hAnsi="Arial" w:cs="Arial"/>
            <w:sz w:val="24"/>
            <w:szCs w:val="24"/>
          </w:rPr>
          <w:t>WON - Wind (Onshore)</w:t>
        </w:r>
      </w:ins>
      <w:del w:id="62" w:author="Lutenegger, Jaren" w:date="2024-08-30T16:24:00Z">
        <w:r w:rsidR="00F21C81" w:rsidRPr="004C4F0E" w:rsidDel="004C4F0E">
          <w:rPr>
            <w:rFonts w:ascii="Arial" w:hAnsi="Arial" w:cs="Arial"/>
            <w:sz w:val="24"/>
            <w:szCs w:val="24"/>
          </w:rPr>
          <w:tab/>
        </w:r>
        <w:r w:rsidR="00F21C81" w:rsidRPr="004C4F0E" w:rsidDel="004C4F0E">
          <w:rPr>
            <w:rFonts w:ascii="Arial" w:hAnsi="Arial" w:cs="Arial"/>
            <w:sz w:val="24"/>
            <w:szCs w:val="24"/>
          </w:rPr>
          <w:tab/>
        </w:r>
      </w:del>
    </w:p>
    <w:p w14:paraId="5F961D5D" w14:textId="7809A393" w:rsidR="00F21C81" w:rsidRPr="004C4F0E" w:rsidRDefault="00F21C81">
      <w:pPr>
        <w:widowControl w:val="0"/>
        <w:numPr>
          <w:ilvl w:val="0"/>
          <w:numId w:val="10"/>
        </w:numPr>
        <w:tabs>
          <w:tab w:val="left" w:pos="-1440"/>
          <w:tab w:val="left" w:pos="-720"/>
          <w:tab w:val="left" w:pos="1260"/>
          <w:tab w:val="left" w:pos="4320"/>
          <w:tab w:val="left" w:pos="5040"/>
          <w:tab w:val="left" w:pos="5760"/>
          <w:tab w:val="left" w:pos="6480"/>
          <w:tab w:val="left" w:pos="7200"/>
          <w:tab w:val="left" w:pos="7920"/>
          <w:tab w:val="left" w:pos="8640"/>
          <w:tab w:val="left" w:pos="9360"/>
        </w:tabs>
        <w:spacing w:before="40"/>
        <w:ind w:left="1170"/>
        <w:rPr>
          <w:rFonts w:ascii="Arial" w:hAnsi="Arial" w:cs="Arial"/>
          <w:sz w:val="24"/>
          <w:szCs w:val="24"/>
        </w:rPr>
        <w:pPrChange w:id="63" w:author="Lutenegger, Jaren" w:date="2024-08-30T16:25:00Z">
          <w:pPr>
            <w:widowControl w:val="0"/>
            <w:numPr>
              <w:numId w:val="10"/>
            </w:numPr>
            <w:tabs>
              <w:tab w:val="left" w:pos="-1440"/>
              <w:tab w:val="left" w:pos="-720"/>
              <w:tab w:val="left" w:pos="1260"/>
              <w:tab w:val="left" w:pos="4320"/>
              <w:tab w:val="left" w:pos="5040"/>
              <w:tab w:val="left" w:pos="5760"/>
              <w:tab w:val="left" w:pos="6480"/>
              <w:tab w:val="left" w:pos="7200"/>
              <w:tab w:val="left" w:pos="7920"/>
              <w:tab w:val="left" w:pos="8640"/>
              <w:tab w:val="left" w:pos="9360"/>
            </w:tabs>
            <w:spacing w:before="40"/>
            <w:ind w:left="1260" w:hanging="450"/>
          </w:pPr>
        </w:pPrChange>
      </w:pPr>
      <w:del w:id="64" w:author="Lutenegger, Jaren" w:date="2024-08-30T16:18:00Z">
        <w:r w:rsidRPr="004C4F0E" w:rsidDel="00CF62B4">
          <w:rPr>
            <w:rFonts w:ascii="Arial" w:hAnsi="Arial" w:cs="Arial"/>
            <w:sz w:val="24"/>
            <w:szCs w:val="24"/>
          </w:rPr>
          <w:delText>WND - Wind</w:delText>
        </w:r>
        <w:r w:rsidRPr="004C4F0E" w:rsidDel="00CF62B4">
          <w:rPr>
            <w:rFonts w:ascii="Arial" w:hAnsi="Arial" w:cs="Arial"/>
            <w:sz w:val="24"/>
            <w:szCs w:val="24"/>
          </w:rPr>
          <w:tab/>
        </w:r>
      </w:del>
      <w:r w:rsidRPr="004C4F0E">
        <w:rPr>
          <w:rFonts w:ascii="Arial" w:hAnsi="Arial" w:cs="Arial"/>
          <w:sz w:val="24"/>
          <w:szCs w:val="24"/>
        </w:rPr>
        <w:tab/>
      </w:r>
      <w:r w:rsidRPr="004C4F0E">
        <w:rPr>
          <w:rFonts w:ascii="Arial" w:hAnsi="Arial" w:cs="Arial"/>
          <w:sz w:val="24"/>
          <w:szCs w:val="24"/>
        </w:rPr>
        <w:tab/>
      </w:r>
    </w:p>
    <w:p w14:paraId="5F961D5E" w14:textId="77777777" w:rsidR="00F21C81" w:rsidRPr="00F973F1" w:rsidRDefault="00F21C81" w:rsidP="00EC619C">
      <w:pPr>
        <w:widowControl w:val="0"/>
        <w:numPr>
          <w:ilvl w:val="0"/>
          <w:numId w:val="10"/>
        </w:numPr>
        <w:tabs>
          <w:tab w:val="left" w:pos="-1440"/>
          <w:tab w:val="left" w:pos="-720"/>
          <w:tab w:val="left" w:pos="1260"/>
          <w:tab w:val="left" w:pos="4320"/>
          <w:tab w:val="left" w:pos="5040"/>
          <w:tab w:val="left" w:pos="5760"/>
          <w:tab w:val="left" w:pos="6480"/>
          <w:tab w:val="left" w:pos="7200"/>
          <w:tab w:val="left" w:pos="7920"/>
          <w:tab w:val="left" w:pos="8640"/>
          <w:tab w:val="left" w:pos="9360"/>
        </w:tabs>
        <w:spacing w:before="40"/>
        <w:ind w:left="1260" w:hanging="450"/>
        <w:rPr>
          <w:rFonts w:ascii="Arial" w:hAnsi="Arial" w:cs="Arial"/>
          <w:sz w:val="24"/>
          <w:szCs w:val="24"/>
        </w:rPr>
      </w:pPr>
      <w:r w:rsidRPr="00F973F1">
        <w:rPr>
          <w:rFonts w:ascii="Arial" w:hAnsi="Arial" w:cs="Arial"/>
          <w:sz w:val="24"/>
          <w:szCs w:val="24"/>
        </w:rPr>
        <w:t>WDL - Wood Waste Liquids excluding Black Liquor.</w:t>
      </w:r>
      <w:r w:rsidRPr="00F973F1">
        <w:rPr>
          <w:rFonts w:ascii="Arial" w:hAnsi="Arial" w:cs="Arial"/>
          <w:sz w:val="24"/>
          <w:szCs w:val="24"/>
        </w:rPr>
        <w:tab/>
      </w:r>
      <w:r w:rsidRPr="00F973F1">
        <w:rPr>
          <w:rFonts w:ascii="Arial" w:hAnsi="Arial" w:cs="Arial"/>
          <w:sz w:val="24"/>
          <w:szCs w:val="24"/>
        </w:rPr>
        <w:tab/>
      </w:r>
      <w:r w:rsidRPr="00F973F1">
        <w:rPr>
          <w:rFonts w:ascii="Arial" w:hAnsi="Arial" w:cs="Arial"/>
          <w:sz w:val="24"/>
          <w:szCs w:val="24"/>
        </w:rPr>
        <w:tab/>
      </w:r>
    </w:p>
    <w:p w14:paraId="5F961D5F" w14:textId="77777777" w:rsidR="00074839" w:rsidRDefault="00F21C81" w:rsidP="00EC619C">
      <w:pPr>
        <w:widowControl w:val="0"/>
        <w:numPr>
          <w:ilvl w:val="0"/>
          <w:numId w:val="10"/>
        </w:numPr>
        <w:tabs>
          <w:tab w:val="left" w:pos="-1440"/>
          <w:tab w:val="left" w:pos="-720"/>
          <w:tab w:val="left" w:pos="1260"/>
          <w:tab w:val="left" w:pos="4320"/>
          <w:tab w:val="left" w:pos="5040"/>
          <w:tab w:val="left" w:pos="5760"/>
          <w:tab w:val="left" w:pos="6480"/>
          <w:tab w:val="left" w:pos="7200"/>
          <w:tab w:val="left" w:pos="7920"/>
          <w:tab w:val="left" w:pos="8640"/>
          <w:tab w:val="left" w:pos="9360"/>
        </w:tabs>
        <w:spacing w:before="40"/>
        <w:ind w:left="1260" w:hanging="450"/>
        <w:rPr>
          <w:rFonts w:ascii="Arial" w:hAnsi="Arial" w:cs="Arial"/>
          <w:sz w:val="24"/>
          <w:szCs w:val="24"/>
        </w:rPr>
      </w:pPr>
      <w:r w:rsidRPr="00F973F1">
        <w:rPr>
          <w:rFonts w:ascii="Arial" w:hAnsi="Arial" w:cs="Arial"/>
          <w:sz w:val="24"/>
          <w:szCs w:val="24"/>
        </w:rPr>
        <w:t>WDS - Wood/Wood Waste Solids.</w:t>
      </w:r>
    </w:p>
    <w:p w14:paraId="5F961D60" w14:textId="77777777" w:rsidR="0076320A" w:rsidRPr="00C16F06" w:rsidRDefault="0076320A" w:rsidP="00C16F06">
      <w:pPr>
        <w:widowControl w:val="0"/>
        <w:tabs>
          <w:tab w:val="left" w:pos="-1440"/>
          <w:tab w:val="left" w:pos="-720"/>
          <w:tab w:val="left" w:pos="360"/>
          <w:tab w:val="left" w:pos="2520"/>
          <w:tab w:val="left" w:pos="2880"/>
          <w:tab w:val="left" w:pos="3600"/>
          <w:tab w:val="left" w:pos="4320"/>
          <w:tab w:val="left" w:pos="5040"/>
          <w:tab w:val="left" w:pos="5760"/>
          <w:tab w:val="left" w:pos="6480"/>
          <w:tab w:val="left" w:pos="7200"/>
          <w:tab w:val="left" w:pos="7920"/>
          <w:tab w:val="left" w:pos="8640"/>
          <w:tab w:val="left" w:pos="9360"/>
        </w:tabs>
        <w:ind w:left="360"/>
        <w:rPr>
          <w:rFonts w:ascii="Arial" w:hAnsi="Arial" w:cs="Arial"/>
          <w:sz w:val="16"/>
          <w:szCs w:val="16"/>
        </w:rPr>
      </w:pPr>
    </w:p>
    <w:tbl>
      <w:tblPr>
        <w:tblW w:w="0" w:type="auto"/>
        <w:tblInd w:w="-72" w:type="dxa"/>
        <w:tblLook w:val="04A0" w:firstRow="1" w:lastRow="0" w:firstColumn="1" w:lastColumn="0" w:noHBand="0" w:noVBand="1"/>
      </w:tblPr>
      <w:tblGrid>
        <w:gridCol w:w="540"/>
        <w:gridCol w:w="9018"/>
      </w:tblGrid>
      <w:tr w:rsidR="001C0D3B" w:rsidRPr="00ED3626" w14:paraId="5F961D64" w14:textId="77777777" w:rsidTr="003229BC">
        <w:tc>
          <w:tcPr>
            <w:tcW w:w="540" w:type="dxa"/>
            <w:tcBorders>
              <w:right w:val="single" w:sz="4" w:space="0" w:color="auto"/>
            </w:tcBorders>
          </w:tcPr>
          <w:p w14:paraId="5F961D61" w14:textId="77777777" w:rsidR="001C0D3B" w:rsidRPr="00ED3626" w:rsidRDefault="001C0D3B" w:rsidP="005856B0">
            <w:pPr>
              <w:widowControl w:val="0"/>
              <w:tabs>
                <w:tab w:val="left" w:pos="-1440"/>
                <w:tab w:val="left" w:pos="-720"/>
                <w:tab w:val="left" w:pos="1260"/>
                <w:tab w:val="left" w:pos="2520"/>
                <w:tab w:val="left" w:pos="2880"/>
                <w:tab w:val="left" w:pos="3600"/>
                <w:tab w:val="left" w:pos="4320"/>
                <w:tab w:val="left" w:pos="5040"/>
                <w:tab w:val="left" w:pos="5760"/>
                <w:tab w:val="left" w:pos="6480"/>
                <w:tab w:val="left" w:pos="7200"/>
                <w:tab w:val="left" w:pos="7920"/>
                <w:tab w:val="left" w:pos="8640"/>
                <w:tab w:val="left" w:pos="9360"/>
              </w:tabs>
              <w:spacing w:before="100" w:after="100"/>
              <w:rPr>
                <w:rFonts w:ascii="Arial" w:hAnsi="Arial" w:cs="Arial"/>
                <w:sz w:val="24"/>
                <w:szCs w:val="24"/>
              </w:rPr>
            </w:pPr>
          </w:p>
        </w:tc>
        <w:tc>
          <w:tcPr>
            <w:tcW w:w="9018" w:type="dxa"/>
            <w:tcBorders>
              <w:top w:val="single" w:sz="4" w:space="0" w:color="auto"/>
              <w:left w:val="single" w:sz="4" w:space="0" w:color="auto"/>
              <w:bottom w:val="single" w:sz="4" w:space="0" w:color="auto"/>
              <w:right w:val="single" w:sz="4" w:space="0" w:color="auto"/>
            </w:tcBorders>
          </w:tcPr>
          <w:p w14:paraId="5F961D62" w14:textId="77777777" w:rsidR="001C0D3B" w:rsidRPr="00ED3626" w:rsidRDefault="001C0D3B" w:rsidP="005856B0">
            <w:pPr>
              <w:widowControl w:val="0"/>
              <w:tabs>
                <w:tab w:val="left" w:pos="-1440"/>
                <w:tab w:val="left" w:pos="-720"/>
                <w:tab w:val="left" w:pos="1260"/>
                <w:tab w:val="left" w:pos="2520"/>
                <w:tab w:val="left" w:pos="2880"/>
                <w:tab w:val="left" w:pos="3600"/>
                <w:tab w:val="left" w:pos="4320"/>
                <w:tab w:val="left" w:pos="5040"/>
                <w:tab w:val="left" w:pos="5760"/>
                <w:tab w:val="left" w:pos="6480"/>
                <w:tab w:val="left" w:pos="7200"/>
                <w:tab w:val="left" w:pos="7920"/>
                <w:tab w:val="left" w:pos="8640"/>
                <w:tab w:val="left" w:pos="9360"/>
              </w:tabs>
              <w:spacing w:before="100"/>
              <w:jc w:val="center"/>
              <w:rPr>
                <w:rFonts w:ascii="Arial" w:hAnsi="Arial" w:cs="Arial"/>
                <w:b/>
                <w:sz w:val="24"/>
                <w:szCs w:val="24"/>
              </w:rPr>
            </w:pPr>
            <w:r w:rsidRPr="00ED3626">
              <w:rPr>
                <w:rFonts w:ascii="Arial" w:hAnsi="Arial" w:cs="Arial"/>
                <w:b/>
                <w:sz w:val="24"/>
                <w:szCs w:val="24"/>
              </w:rPr>
              <w:t>NOTE</w:t>
            </w:r>
          </w:p>
          <w:p w14:paraId="5F961D63" w14:textId="77777777" w:rsidR="001C0D3B" w:rsidRPr="00ED3626" w:rsidRDefault="001C0D3B" w:rsidP="005856B0">
            <w:pPr>
              <w:widowControl w:val="0"/>
              <w:tabs>
                <w:tab w:val="left" w:pos="-1440"/>
                <w:tab w:val="left" w:pos="-720"/>
                <w:tab w:val="left" w:pos="1260"/>
                <w:tab w:val="left" w:pos="2520"/>
                <w:tab w:val="left" w:pos="2880"/>
                <w:tab w:val="left" w:pos="3600"/>
                <w:tab w:val="left" w:pos="4320"/>
                <w:tab w:val="left" w:pos="5040"/>
                <w:tab w:val="left" w:pos="5760"/>
                <w:tab w:val="left" w:pos="6480"/>
                <w:tab w:val="left" w:pos="7200"/>
                <w:tab w:val="left" w:pos="7920"/>
                <w:tab w:val="left" w:pos="8640"/>
                <w:tab w:val="left" w:pos="9360"/>
              </w:tabs>
              <w:spacing w:before="100" w:after="100"/>
              <w:ind w:left="342"/>
              <w:rPr>
                <w:rFonts w:ascii="Arial" w:hAnsi="Arial" w:cs="Arial"/>
                <w:sz w:val="24"/>
                <w:szCs w:val="24"/>
              </w:rPr>
            </w:pPr>
            <w:r>
              <w:rPr>
                <w:rFonts w:ascii="Arial" w:hAnsi="Arial" w:cs="Arial"/>
                <w:sz w:val="24"/>
                <w:szCs w:val="24"/>
              </w:rPr>
              <w:t xml:space="preserve">The secondary fuel is </w:t>
            </w:r>
            <w:r w:rsidRPr="006B287B">
              <w:rPr>
                <w:rFonts w:ascii="Arial" w:hAnsi="Arial" w:cs="Arial"/>
                <w:b/>
                <w:sz w:val="24"/>
                <w:szCs w:val="24"/>
              </w:rPr>
              <w:t>not</w:t>
            </w:r>
            <w:r>
              <w:rPr>
                <w:rFonts w:ascii="Arial" w:hAnsi="Arial" w:cs="Arial"/>
                <w:sz w:val="24"/>
                <w:szCs w:val="24"/>
              </w:rPr>
              <w:t xml:space="preserve"> the startup f</w:t>
            </w:r>
            <w:r w:rsidRPr="00983B20">
              <w:rPr>
                <w:rFonts w:ascii="Arial" w:hAnsi="Arial" w:cs="Arial"/>
                <w:sz w:val="24"/>
                <w:szCs w:val="24"/>
              </w:rPr>
              <w:t>uel.</w:t>
            </w:r>
          </w:p>
        </w:tc>
      </w:tr>
    </w:tbl>
    <w:p w14:paraId="5F961D65" w14:textId="147658ED" w:rsidR="00657E82" w:rsidRPr="00F973F1" w:rsidRDefault="00657E82" w:rsidP="0014241C">
      <w:pPr>
        <w:widowControl w:val="0"/>
        <w:tabs>
          <w:tab w:val="left" w:pos="-1440"/>
          <w:tab w:val="left" w:pos="-720"/>
          <w:tab w:val="left" w:pos="0"/>
          <w:tab w:val="left" w:pos="360"/>
          <w:tab w:val="left" w:pos="720"/>
          <w:tab w:val="left" w:pos="1123"/>
          <w:tab w:val="left" w:pos="1440"/>
          <w:tab w:val="left" w:pos="1814"/>
          <w:tab w:val="left" w:pos="2160"/>
          <w:tab w:val="left" w:pos="2505"/>
          <w:tab w:val="left" w:pos="2880"/>
          <w:tab w:val="left" w:pos="3600"/>
          <w:tab w:val="left" w:pos="4320"/>
          <w:tab w:val="left" w:pos="5040"/>
          <w:tab w:val="left" w:pos="5760"/>
          <w:tab w:val="left" w:pos="6480"/>
          <w:tab w:val="left" w:pos="7200"/>
          <w:tab w:val="left" w:pos="7920"/>
          <w:tab w:val="left" w:pos="8640"/>
          <w:tab w:val="left" w:pos="9360"/>
        </w:tabs>
        <w:spacing w:before="100" w:after="100"/>
        <w:ind w:left="360"/>
        <w:rPr>
          <w:rFonts w:ascii="Arial" w:hAnsi="Arial" w:cs="Arial"/>
          <w:sz w:val="24"/>
          <w:szCs w:val="24"/>
        </w:rPr>
      </w:pPr>
      <w:r w:rsidRPr="00F973F1">
        <w:rPr>
          <w:rFonts w:ascii="Arial" w:hAnsi="Arial" w:cs="Arial"/>
          <w:b/>
          <w:sz w:val="24"/>
          <w:szCs w:val="24"/>
          <w:u w:val="single"/>
        </w:rPr>
        <w:t>Secondary (Alternate) Fuel Type</w:t>
      </w:r>
      <w:r w:rsidRPr="00F973F1">
        <w:rPr>
          <w:rFonts w:ascii="Arial" w:hAnsi="Arial" w:cs="Arial"/>
          <w:sz w:val="24"/>
          <w:szCs w:val="24"/>
        </w:rPr>
        <w:t xml:space="preserve"> </w:t>
      </w:r>
      <w:r w:rsidR="000D0B64">
        <w:rPr>
          <w:rFonts w:ascii="Arial" w:hAnsi="Arial" w:cs="Arial"/>
          <w:sz w:val="24"/>
          <w:szCs w:val="24"/>
        </w:rPr>
        <w:t>-</w:t>
      </w:r>
      <w:r w:rsidR="000D0B64" w:rsidRPr="00F973F1">
        <w:rPr>
          <w:rFonts w:ascii="Arial" w:hAnsi="Arial" w:cs="Arial"/>
          <w:sz w:val="24"/>
          <w:szCs w:val="24"/>
        </w:rPr>
        <w:t xml:space="preserve"> </w:t>
      </w:r>
      <w:r w:rsidR="00B11ACA">
        <w:rPr>
          <w:rFonts w:ascii="Arial" w:hAnsi="Arial" w:cs="Arial"/>
          <w:sz w:val="24"/>
          <w:szCs w:val="24"/>
        </w:rPr>
        <w:t>If a Generator can run on an alternate fuel or blend of fuels, s</w:t>
      </w:r>
      <w:r w:rsidRPr="00F973F1">
        <w:rPr>
          <w:rFonts w:ascii="Arial" w:hAnsi="Arial" w:cs="Arial"/>
          <w:sz w:val="24"/>
          <w:szCs w:val="24"/>
        </w:rPr>
        <w:t>elect the Generat</w:t>
      </w:r>
      <w:r w:rsidR="001C0D3B">
        <w:rPr>
          <w:rFonts w:ascii="Arial" w:hAnsi="Arial" w:cs="Arial"/>
          <w:sz w:val="24"/>
          <w:szCs w:val="24"/>
        </w:rPr>
        <w:t>or</w:t>
      </w:r>
      <w:r w:rsidRPr="00F973F1">
        <w:rPr>
          <w:rFonts w:ascii="Arial" w:hAnsi="Arial" w:cs="Arial"/>
          <w:sz w:val="24"/>
          <w:szCs w:val="24"/>
        </w:rPr>
        <w:t xml:space="preserve"> </w:t>
      </w:r>
      <w:r w:rsidR="001C0D3B">
        <w:rPr>
          <w:rFonts w:ascii="Arial" w:hAnsi="Arial" w:cs="Arial"/>
          <w:sz w:val="24"/>
          <w:szCs w:val="24"/>
        </w:rPr>
        <w:t>s</w:t>
      </w:r>
      <w:r w:rsidRPr="00F973F1">
        <w:rPr>
          <w:rFonts w:ascii="Arial" w:hAnsi="Arial" w:cs="Arial"/>
          <w:sz w:val="24"/>
          <w:szCs w:val="24"/>
        </w:rPr>
        <w:t xml:space="preserve">econdary </w:t>
      </w:r>
      <w:r w:rsidR="001C0D3B">
        <w:rPr>
          <w:rFonts w:ascii="Arial" w:hAnsi="Arial" w:cs="Arial"/>
          <w:sz w:val="24"/>
          <w:szCs w:val="24"/>
        </w:rPr>
        <w:t>f</w:t>
      </w:r>
      <w:r w:rsidRPr="00F973F1">
        <w:rPr>
          <w:rFonts w:ascii="Arial" w:hAnsi="Arial" w:cs="Arial"/>
          <w:sz w:val="24"/>
          <w:szCs w:val="24"/>
        </w:rPr>
        <w:t xml:space="preserve">uel </w:t>
      </w:r>
      <w:r w:rsidR="001C0D3B">
        <w:rPr>
          <w:rFonts w:ascii="Arial" w:hAnsi="Arial" w:cs="Arial"/>
          <w:sz w:val="24"/>
          <w:szCs w:val="24"/>
        </w:rPr>
        <w:t>t</w:t>
      </w:r>
      <w:r w:rsidRPr="00F973F1">
        <w:rPr>
          <w:rFonts w:ascii="Arial" w:hAnsi="Arial" w:cs="Arial"/>
          <w:sz w:val="24"/>
          <w:szCs w:val="24"/>
        </w:rPr>
        <w:t xml:space="preserve">ype from the choices listed </w:t>
      </w:r>
      <w:r w:rsidR="00B11ACA">
        <w:rPr>
          <w:rFonts w:ascii="Arial" w:hAnsi="Arial" w:cs="Arial"/>
          <w:sz w:val="24"/>
          <w:szCs w:val="24"/>
        </w:rPr>
        <w:t>in the drop down menu</w:t>
      </w:r>
      <w:r w:rsidR="00B11ACA" w:rsidRPr="00F973F1">
        <w:rPr>
          <w:rFonts w:ascii="Arial" w:hAnsi="Arial" w:cs="Arial"/>
          <w:sz w:val="24"/>
          <w:szCs w:val="24"/>
        </w:rPr>
        <w:t>.</w:t>
      </w:r>
      <w:r w:rsidR="00B11ACA">
        <w:rPr>
          <w:rFonts w:ascii="Arial" w:hAnsi="Arial" w:cs="Arial"/>
          <w:sz w:val="24"/>
          <w:szCs w:val="24"/>
        </w:rPr>
        <w:t xml:space="preserve">  </w:t>
      </w:r>
      <w:r w:rsidR="009A10E9">
        <w:rPr>
          <w:rFonts w:ascii="Arial" w:hAnsi="Arial" w:cs="Arial"/>
          <w:sz w:val="24"/>
          <w:szCs w:val="24"/>
        </w:rPr>
        <w:t>I</w:t>
      </w:r>
      <w:r w:rsidR="00B11ACA">
        <w:rPr>
          <w:rFonts w:ascii="Arial" w:hAnsi="Arial" w:cs="Arial"/>
          <w:sz w:val="24"/>
          <w:szCs w:val="24"/>
        </w:rPr>
        <w:t>f an alternate fuel is used only during startup, that fuel should be entered</w:t>
      </w:r>
      <w:r w:rsidR="00B11ACA" w:rsidRPr="00F973F1">
        <w:rPr>
          <w:rFonts w:ascii="Arial" w:hAnsi="Arial" w:cs="Arial"/>
          <w:sz w:val="24"/>
          <w:szCs w:val="24"/>
        </w:rPr>
        <w:t xml:space="preserve"> </w:t>
      </w:r>
      <w:r w:rsidR="00B11ACA">
        <w:rPr>
          <w:rFonts w:ascii="Arial" w:hAnsi="Arial" w:cs="Arial"/>
          <w:sz w:val="24"/>
          <w:szCs w:val="24"/>
        </w:rPr>
        <w:t xml:space="preserve">under </w:t>
      </w:r>
      <w:r w:rsidR="00B11ACA" w:rsidRPr="00C30E27">
        <w:rPr>
          <w:rFonts w:ascii="Arial" w:hAnsi="Arial" w:cs="Arial"/>
          <w:b/>
          <w:sz w:val="24"/>
          <w:szCs w:val="24"/>
        </w:rPr>
        <w:t xml:space="preserve">Startup Fuel </w:t>
      </w:r>
      <w:r w:rsidR="0070402F" w:rsidRPr="00C30E27">
        <w:rPr>
          <w:rFonts w:ascii="Arial" w:hAnsi="Arial" w:cs="Arial"/>
          <w:b/>
          <w:sz w:val="24"/>
          <w:szCs w:val="24"/>
        </w:rPr>
        <w:t>Type</w:t>
      </w:r>
      <w:r w:rsidR="0070402F" w:rsidRPr="00F973F1">
        <w:rPr>
          <w:rFonts w:ascii="Arial" w:hAnsi="Arial" w:cs="Arial"/>
          <w:sz w:val="24"/>
          <w:szCs w:val="24"/>
        </w:rPr>
        <w:t xml:space="preserve"> </w:t>
      </w:r>
      <w:r w:rsidR="0070402F">
        <w:rPr>
          <w:rFonts w:ascii="Arial" w:hAnsi="Arial" w:cs="Arial"/>
          <w:sz w:val="24"/>
          <w:szCs w:val="24"/>
        </w:rPr>
        <w:t>and</w:t>
      </w:r>
      <w:r w:rsidR="00B11ACA">
        <w:rPr>
          <w:rFonts w:ascii="Arial" w:hAnsi="Arial" w:cs="Arial"/>
          <w:sz w:val="24"/>
          <w:szCs w:val="24"/>
        </w:rPr>
        <w:t xml:space="preserve"> should </w:t>
      </w:r>
      <w:r w:rsidR="00B11ACA" w:rsidRPr="00C30E27">
        <w:rPr>
          <w:rFonts w:ascii="Arial" w:hAnsi="Arial" w:cs="Arial"/>
          <w:b/>
          <w:sz w:val="24"/>
          <w:szCs w:val="24"/>
        </w:rPr>
        <w:t>not</w:t>
      </w:r>
      <w:r w:rsidR="00B11ACA">
        <w:rPr>
          <w:rFonts w:ascii="Arial" w:hAnsi="Arial" w:cs="Arial"/>
          <w:b/>
          <w:sz w:val="24"/>
          <w:szCs w:val="24"/>
        </w:rPr>
        <w:t xml:space="preserve"> </w:t>
      </w:r>
      <w:r w:rsidR="00B11ACA" w:rsidRPr="00C30E27">
        <w:rPr>
          <w:rFonts w:ascii="Arial" w:hAnsi="Arial" w:cs="Arial"/>
          <w:sz w:val="24"/>
          <w:szCs w:val="24"/>
        </w:rPr>
        <w:t>be repeated</w:t>
      </w:r>
      <w:r w:rsidR="00B11ACA">
        <w:rPr>
          <w:rFonts w:ascii="Arial" w:hAnsi="Arial" w:cs="Arial"/>
          <w:sz w:val="24"/>
          <w:szCs w:val="24"/>
        </w:rPr>
        <w:t xml:space="preserve"> here</w:t>
      </w:r>
      <w:r w:rsidRPr="00F973F1">
        <w:rPr>
          <w:rFonts w:ascii="Arial" w:hAnsi="Arial" w:cs="Arial"/>
          <w:sz w:val="24"/>
          <w:szCs w:val="24"/>
        </w:rPr>
        <w:t xml:space="preserve">. </w:t>
      </w:r>
    </w:p>
    <w:p w14:paraId="5F961D66" w14:textId="77777777" w:rsidR="00657E82" w:rsidRPr="00F973F1" w:rsidRDefault="00657E82" w:rsidP="00EC619C">
      <w:pPr>
        <w:widowControl w:val="0"/>
        <w:numPr>
          <w:ilvl w:val="0"/>
          <w:numId w:val="11"/>
        </w:numPr>
        <w:tabs>
          <w:tab w:val="left" w:pos="-1440"/>
          <w:tab w:val="left" w:pos="-720"/>
          <w:tab w:val="left" w:pos="1260"/>
          <w:tab w:val="left" w:pos="4320"/>
          <w:tab w:val="left" w:pos="5040"/>
          <w:tab w:val="left" w:pos="5760"/>
          <w:tab w:val="left" w:pos="6480"/>
          <w:tab w:val="left" w:pos="7200"/>
          <w:tab w:val="left" w:pos="7920"/>
          <w:tab w:val="left" w:pos="8640"/>
          <w:tab w:val="left" w:pos="9360"/>
        </w:tabs>
        <w:spacing w:before="40"/>
        <w:ind w:left="1260" w:hanging="450"/>
        <w:rPr>
          <w:rFonts w:ascii="Arial" w:hAnsi="Arial" w:cs="Arial"/>
          <w:sz w:val="24"/>
          <w:szCs w:val="24"/>
        </w:rPr>
      </w:pPr>
      <w:r w:rsidRPr="00F973F1">
        <w:rPr>
          <w:rFonts w:ascii="Arial" w:hAnsi="Arial" w:cs="Arial"/>
          <w:sz w:val="24"/>
          <w:szCs w:val="24"/>
        </w:rPr>
        <w:t>AB - Agricultural Crop Byproducts/Straw/Energy Crops</w:t>
      </w:r>
      <w:r w:rsidRPr="00F973F1">
        <w:rPr>
          <w:rFonts w:ascii="Arial" w:hAnsi="Arial" w:cs="Arial"/>
          <w:sz w:val="24"/>
          <w:szCs w:val="24"/>
        </w:rPr>
        <w:tab/>
      </w:r>
      <w:r w:rsidRPr="00F973F1">
        <w:rPr>
          <w:rFonts w:ascii="Arial" w:hAnsi="Arial" w:cs="Arial"/>
          <w:sz w:val="24"/>
          <w:szCs w:val="24"/>
        </w:rPr>
        <w:tab/>
      </w:r>
      <w:r w:rsidRPr="00F973F1">
        <w:rPr>
          <w:rFonts w:ascii="Arial" w:hAnsi="Arial" w:cs="Arial"/>
          <w:sz w:val="24"/>
          <w:szCs w:val="24"/>
        </w:rPr>
        <w:tab/>
      </w:r>
    </w:p>
    <w:p w14:paraId="5F961D67" w14:textId="77777777" w:rsidR="00657E82" w:rsidRPr="00F973F1" w:rsidRDefault="00657E82" w:rsidP="00EC619C">
      <w:pPr>
        <w:widowControl w:val="0"/>
        <w:numPr>
          <w:ilvl w:val="0"/>
          <w:numId w:val="11"/>
        </w:numPr>
        <w:tabs>
          <w:tab w:val="left" w:pos="-1440"/>
          <w:tab w:val="left" w:pos="-720"/>
          <w:tab w:val="left" w:pos="1260"/>
          <w:tab w:val="left" w:pos="4320"/>
          <w:tab w:val="left" w:pos="5040"/>
          <w:tab w:val="left" w:pos="5760"/>
          <w:tab w:val="left" w:pos="6480"/>
          <w:tab w:val="left" w:pos="7200"/>
          <w:tab w:val="left" w:pos="7920"/>
          <w:tab w:val="left" w:pos="8640"/>
          <w:tab w:val="left" w:pos="9360"/>
        </w:tabs>
        <w:spacing w:before="40"/>
        <w:ind w:left="1260" w:hanging="450"/>
        <w:rPr>
          <w:rFonts w:ascii="Arial" w:hAnsi="Arial" w:cs="Arial"/>
          <w:sz w:val="24"/>
          <w:szCs w:val="24"/>
        </w:rPr>
      </w:pPr>
      <w:r w:rsidRPr="00F973F1">
        <w:rPr>
          <w:rFonts w:ascii="Arial" w:hAnsi="Arial" w:cs="Arial"/>
          <w:sz w:val="24"/>
          <w:szCs w:val="24"/>
        </w:rPr>
        <w:t>BIT - Anthracite Coal and Bituminous Coal</w:t>
      </w:r>
      <w:r w:rsidRPr="00F973F1">
        <w:rPr>
          <w:rFonts w:ascii="Arial" w:hAnsi="Arial" w:cs="Arial"/>
          <w:sz w:val="24"/>
          <w:szCs w:val="24"/>
        </w:rPr>
        <w:tab/>
      </w:r>
      <w:r w:rsidRPr="00F973F1">
        <w:rPr>
          <w:rFonts w:ascii="Arial" w:hAnsi="Arial" w:cs="Arial"/>
          <w:sz w:val="24"/>
          <w:szCs w:val="24"/>
        </w:rPr>
        <w:tab/>
      </w:r>
      <w:r w:rsidRPr="00F973F1">
        <w:rPr>
          <w:rFonts w:ascii="Arial" w:hAnsi="Arial" w:cs="Arial"/>
          <w:sz w:val="24"/>
          <w:szCs w:val="24"/>
        </w:rPr>
        <w:tab/>
      </w:r>
    </w:p>
    <w:p w14:paraId="5F961D68" w14:textId="77777777" w:rsidR="00657E82" w:rsidRPr="00F973F1" w:rsidRDefault="00657E82" w:rsidP="00EC619C">
      <w:pPr>
        <w:widowControl w:val="0"/>
        <w:numPr>
          <w:ilvl w:val="0"/>
          <w:numId w:val="11"/>
        </w:numPr>
        <w:tabs>
          <w:tab w:val="left" w:pos="-1440"/>
          <w:tab w:val="left" w:pos="-720"/>
          <w:tab w:val="left" w:pos="1260"/>
          <w:tab w:val="left" w:pos="4320"/>
          <w:tab w:val="left" w:pos="5040"/>
          <w:tab w:val="left" w:pos="5760"/>
          <w:tab w:val="left" w:pos="6480"/>
          <w:tab w:val="left" w:pos="7200"/>
          <w:tab w:val="left" w:pos="7920"/>
          <w:tab w:val="left" w:pos="8640"/>
          <w:tab w:val="left" w:pos="9360"/>
        </w:tabs>
        <w:spacing w:before="40"/>
        <w:ind w:left="1260" w:hanging="450"/>
        <w:rPr>
          <w:rFonts w:ascii="Arial" w:hAnsi="Arial" w:cs="Arial"/>
          <w:sz w:val="24"/>
          <w:szCs w:val="24"/>
        </w:rPr>
      </w:pPr>
      <w:r w:rsidRPr="00F973F1">
        <w:rPr>
          <w:rFonts w:ascii="Arial" w:hAnsi="Arial" w:cs="Arial"/>
          <w:sz w:val="24"/>
          <w:szCs w:val="24"/>
        </w:rPr>
        <w:t>BLQ - Black Liquor</w:t>
      </w:r>
      <w:r w:rsidRPr="00F973F1">
        <w:rPr>
          <w:rFonts w:ascii="Arial" w:hAnsi="Arial" w:cs="Arial"/>
          <w:sz w:val="24"/>
          <w:szCs w:val="24"/>
        </w:rPr>
        <w:tab/>
      </w:r>
      <w:r w:rsidRPr="00F973F1">
        <w:rPr>
          <w:rFonts w:ascii="Arial" w:hAnsi="Arial" w:cs="Arial"/>
          <w:sz w:val="24"/>
          <w:szCs w:val="24"/>
        </w:rPr>
        <w:tab/>
      </w:r>
      <w:r w:rsidRPr="00F973F1">
        <w:rPr>
          <w:rFonts w:ascii="Arial" w:hAnsi="Arial" w:cs="Arial"/>
          <w:sz w:val="24"/>
          <w:szCs w:val="24"/>
        </w:rPr>
        <w:tab/>
      </w:r>
    </w:p>
    <w:p w14:paraId="5F961D69" w14:textId="77777777" w:rsidR="00657E82" w:rsidRPr="00F973F1" w:rsidRDefault="00657E82" w:rsidP="00EC619C">
      <w:pPr>
        <w:widowControl w:val="0"/>
        <w:numPr>
          <w:ilvl w:val="0"/>
          <w:numId w:val="11"/>
        </w:numPr>
        <w:tabs>
          <w:tab w:val="left" w:pos="-1440"/>
          <w:tab w:val="left" w:pos="-720"/>
          <w:tab w:val="left" w:pos="1260"/>
          <w:tab w:val="left" w:pos="4320"/>
          <w:tab w:val="left" w:pos="5040"/>
          <w:tab w:val="left" w:pos="5760"/>
          <w:tab w:val="left" w:pos="6480"/>
          <w:tab w:val="left" w:pos="7200"/>
          <w:tab w:val="left" w:pos="7920"/>
          <w:tab w:val="left" w:pos="8640"/>
          <w:tab w:val="left" w:pos="9360"/>
        </w:tabs>
        <w:spacing w:before="40"/>
        <w:ind w:left="1260" w:hanging="450"/>
        <w:rPr>
          <w:rFonts w:ascii="Arial" w:hAnsi="Arial" w:cs="Arial"/>
          <w:sz w:val="24"/>
          <w:szCs w:val="24"/>
        </w:rPr>
      </w:pPr>
      <w:r w:rsidRPr="00F973F1">
        <w:rPr>
          <w:rFonts w:ascii="Arial" w:hAnsi="Arial" w:cs="Arial"/>
          <w:sz w:val="24"/>
          <w:szCs w:val="24"/>
        </w:rPr>
        <w:t>BFG - Blast Furnace Gas</w:t>
      </w:r>
      <w:r w:rsidRPr="00F973F1">
        <w:rPr>
          <w:rFonts w:ascii="Arial" w:hAnsi="Arial" w:cs="Arial"/>
          <w:sz w:val="24"/>
          <w:szCs w:val="24"/>
        </w:rPr>
        <w:tab/>
      </w:r>
      <w:r w:rsidRPr="00F973F1">
        <w:rPr>
          <w:rFonts w:ascii="Arial" w:hAnsi="Arial" w:cs="Arial"/>
          <w:sz w:val="24"/>
          <w:szCs w:val="24"/>
        </w:rPr>
        <w:tab/>
      </w:r>
      <w:r w:rsidRPr="00F973F1">
        <w:rPr>
          <w:rFonts w:ascii="Arial" w:hAnsi="Arial" w:cs="Arial"/>
          <w:sz w:val="24"/>
          <w:szCs w:val="24"/>
        </w:rPr>
        <w:tab/>
      </w:r>
    </w:p>
    <w:p w14:paraId="5F961D6A" w14:textId="77777777" w:rsidR="00657E82" w:rsidRPr="00F973F1" w:rsidRDefault="00657E82" w:rsidP="00EC619C">
      <w:pPr>
        <w:widowControl w:val="0"/>
        <w:numPr>
          <w:ilvl w:val="0"/>
          <w:numId w:val="11"/>
        </w:numPr>
        <w:tabs>
          <w:tab w:val="left" w:pos="-1440"/>
          <w:tab w:val="left" w:pos="-720"/>
          <w:tab w:val="left" w:pos="1260"/>
          <w:tab w:val="left" w:pos="4320"/>
          <w:tab w:val="left" w:pos="5040"/>
          <w:tab w:val="left" w:pos="5760"/>
          <w:tab w:val="left" w:pos="6480"/>
          <w:tab w:val="left" w:pos="7200"/>
          <w:tab w:val="left" w:pos="7920"/>
          <w:tab w:val="left" w:pos="8640"/>
          <w:tab w:val="left" w:pos="9360"/>
        </w:tabs>
        <w:spacing w:before="40"/>
        <w:ind w:left="1260" w:hanging="450"/>
        <w:rPr>
          <w:rFonts w:ascii="Arial" w:hAnsi="Arial" w:cs="Arial"/>
          <w:sz w:val="24"/>
          <w:szCs w:val="24"/>
        </w:rPr>
      </w:pPr>
      <w:r w:rsidRPr="00F973F1">
        <w:rPr>
          <w:rFonts w:ascii="Arial" w:hAnsi="Arial" w:cs="Arial"/>
          <w:sz w:val="24"/>
          <w:szCs w:val="24"/>
        </w:rPr>
        <w:t>SC - Coal Synfuel</w:t>
      </w:r>
      <w:r w:rsidRPr="00F973F1">
        <w:rPr>
          <w:rFonts w:ascii="Arial" w:hAnsi="Arial" w:cs="Arial"/>
          <w:sz w:val="24"/>
          <w:szCs w:val="24"/>
        </w:rPr>
        <w:tab/>
      </w:r>
      <w:r w:rsidRPr="00F973F1">
        <w:rPr>
          <w:rFonts w:ascii="Arial" w:hAnsi="Arial" w:cs="Arial"/>
          <w:sz w:val="24"/>
          <w:szCs w:val="24"/>
        </w:rPr>
        <w:tab/>
      </w:r>
      <w:r w:rsidRPr="00F973F1">
        <w:rPr>
          <w:rFonts w:ascii="Arial" w:hAnsi="Arial" w:cs="Arial"/>
          <w:sz w:val="24"/>
          <w:szCs w:val="24"/>
        </w:rPr>
        <w:tab/>
      </w:r>
    </w:p>
    <w:p w14:paraId="5F961D6B" w14:textId="77777777" w:rsidR="00564EE4" w:rsidRDefault="00564EE4" w:rsidP="00564EE4">
      <w:pPr>
        <w:widowControl w:val="0"/>
        <w:numPr>
          <w:ilvl w:val="0"/>
          <w:numId w:val="11"/>
        </w:numPr>
        <w:tabs>
          <w:tab w:val="left" w:pos="-1440"/>
          <w:tab w:val="left" w:pos="-720"/>
          <w:tab w:val="left" w:pos="1260"/>
          <w:tab w:val="left" w:pos="4320"/>
          <w:tab w:val="left" w:pos="5040"/>
          <w:tab w:val="left" w:pos="5760"/>
          <w:tab w:val="left" w:pos="6480"/>
          <w:tab w:val="left" w:pos="7200"/>
          <w:tab w:val="left" w:pos="7920"/>
          <w:tab w:val="left" w:pos="8640"/>
          <w:tab w:val="left" w:pos="9360"/>
        </w:tabs>
        <w:spacing w:before="40"/>
        <w:ind w:left="1260" w:hanging="450"/>
        <w:rPr>
          <w:ins w:id="65" w:author="Lutenegger, Jaren" w:date="2024-08-30T16:07:00Z"/>
          <w:rFonts w:ascii="Arial" w:hAnsi="Arial" w:cs="Arial"/>
          <w:sz w:val="24"/>
          <w:szCs w:val="24"/>
        </w:rPr>
      </w:pPr>
      <w:r>
        <w:rPr>
          <w:rFonts w:ascii="Arial" w:hAnsi="Arial" w:cs="Arial"/>
          <w:sz w:val="24"/>
          <w:szCs w:val="24"/>
        </w:rPr>
        <w:t xml:space="preserve">DFO - Distillate Fuel Oil. </w:t>
      </w:r>
      <w:r w:rsidRPr="0047163C">
        <w:rPr>
          <w:rFonts w:ascii="Arial" w:hAnsi="Arial" w:cs="Arial"/>
          <w:sz w:val="24"/>
          <w:szCs w:val="24"/>
        </w:rPr>
        <w:t>Including ULSD and FO1, FO2, FO4</w:t>
      </w:r>
    </w:p>
    <w:p w14:paraId="6A04B590" w14:textId="77777777" w:rsidR="00060B45" w:rsidRDefault="00060B45">
      <w:pPr>
        <w:widowControl w:val="0"/>
        <w:numPr>
          <w:ilvl w:val="0"/>
          <w:numId w:val="11"/>
        </w:numPr>
        <w:tabs>
          <w:tab w:val="left" w:pos="-1440"/>
          <w:tab w:val="left" w:pos="-720"/>
          <w:tab w:val="left" w:pos="1260"/>
          <w:tab w:val="left" w:pos="2160"/>
          <w:tab w:val="left" w:pos="4320"/>
          <w:tab w:val="left" w:pos="5040"/>
          <w:tab w:val="left" w:pos="5760"/>
          <w:tab w:val="left" w:pos="6480"/>
          <w:tab w:val="left" w:pos="7200"/>
          <w:tab w:val="left" w:pos="7920"/>
          <w:tab w:val="left" w:pos="8640"/>
          <w:tab w:val="left" w:pos="9360"/>
        </w:tabs>
        <w:spacing w:before="40"/>
        <w:ind w:left="1170"/>
        <w:rPr>
          <w:ins w:id="66" w:author="Lutenegger, Jaren" w:date="2024-08-30T16:07:00Z"/>
          <w:rFonts w:ascii="Arial" w:hAnsi="Arial" w:cs="Arial"/>
          <w:sz w:val="24"/>
          <w:szCs w:val="24"/>
        </w:rPr>
        <w:pPrChange w:id="67" w:author="Lutenegger, Jaren" w:date="2024-08-30T16:25:00Z">
          <w:pPr>
            <w:widowControl w:val="0"/>
            <w:numPr>
              <w:numId w:val="11"/>
            </w:numPr>
            <w:tabs>
              <w:tab w:val="left" w:pos="-1440"/>
              <w:tab w:val="left" w:pos="-720"/>
              <w:tab w:val="left" w:pos="1260"/>
              <w:tab w:val="left" w:pos="4320"/>
              <w:tab w:val="left" w:pos="5040"/>
              <w:tab w:val="left" w:pos="5760"/>
              <w:tab w:val="left" w:pos="6480"/>
              <w:tab w:val="left" w:pos="7200"/>
              <w:tab w:val="left" w:pos="7920"/>
              <w:tab w:val="left" w:pos="8640"/>
              <w:tab w:val="left" w:pos="9360"/>
            </w:tabs>
            <w:spacing w:before="40"/>
            <w:ind w:left="1800" w:hanging="360"/>
          </w:pPr>
        </w:pPrChange>
      </w:pPr>
      <w:ins w:id="68" w:author="Lutenegger, Jaren" w:date="2024-08-30T16:07:00Z">
        <w:r>
          <w:rPr>
            <w:rFonts w:ascii="Arial" w:hAnsi="Arial" w:cs="Arial"/>
            <w:sz w:val="24"/>
            <w:szCs w:val="24"/>
          </w:rPr>
          <w:t>BAT - Energy Storage (Battery)</w:t>
        </w:r>
      </w:ins>
    </w:p>
    <w:p w14:paraId="4EEBA5DD" w14:textId="51B65417" w:rsidR="00060B45" w:rsidRDefault="00060B45">
      <w:pPr>
        <w:widowControl w:val="0"/>
        <w:numPr>
          <w:ilvl w:val="0"/>
          <w:numId w:val="11"/>
        </w:numPr>
        <w:tabs>
          <w:tab w:val="left" w:pos="-1440"/>
          <w:tab w:val="left" w:pos="-720"/>
          <w:tab w:val="left" w:pos="1260"/>
          <w:tab w:val="left" w:pos="2160"/>
          <w:tab w:val="left" w:pos="4320"/>
          <w:tab w:val="left" w:pos="5040"/>
          <w:tab w:val="left" w:pos="5760"/>
          <w:tab w:val="left" w:pos="6480"/>
          <w:tab w:val="left" w:pos="7200"/>
          <w:tab w:val="left" w:pos="7920"/>
          <w:tab w:val="left" w:pos="8640"/>
          <w:tab w:val="left" w:pos="9360"/>
        </w:tabs>
        <w:spacing w:before="40"/>
        <w:ind w:left="1170"/>
        <w:rPr>
          <w:rFonts w:ascii="Arial" w:hAnsi="Arial" w:cs="Arial"/>
          <w:sz w:val="24"/>
          <w:szCs w:val="24"/>
        </w:rPr>
        <w:pPrChange w:id="69" w:author="Lutenegger, Jaren" w:date="2024-08-30T16:25:00Z">
          <w:pPr>
            <w:widowControl w:val="0"/>
            <w:numPr>
              <w:numId w:val="11"/>
            </w:numPr>
            <w:tabs>
              <w:tab w:val="left" w:pos="-1440"/>
              <w:tab w:val="left" w:pos="-720"/>
              <w:tab w:val="left" w:pos="1260"/>
              <w:tab w:val="left" w:pos="4320"/>
              <w:tab w:val="left" w:pos="5040"/>
              <w:tab w:val="left" w:pos="5760"/>
              <w:tab w:val="left" w:pos="6480"/>
              <w:tab w:val="left" w:pos="7200"/>
              <w:tab w:val="left" w:pos="7920"/>
              <w:tab w:val="left" w:pos="8640"/>
              <w:tab w:val="left" w:pos="9360"/>
            </w:tabs>
            <w:spacing w:before="40"/>
            <w:ind w:left="1800" w:hanging="360"/>
          </w:pPr>
        </w:pPrChange>
      </w:pPr>
      <w:ins w:id="70" w:author="Lutenegger, Jaren" w:date="2024-08-30T16:07:00Z">
        <w:r>
          <w:rPr>
            <w:rFonts w:ascii="Arial" w:hAnsi="Arial" w:cs="Arial"/>
            <w:sz w:val="24"/>
            <w:szCs w:val="24"/>
          </w:rPr>
          <w:t>FC - Energy Storage (Fuel Cell)</w:t>
        </w:r>
      </w:ins>
    </w:p>
    <w:p w14:paraId="390D2222" w14:textId="77777777" w:rsidR="00060B45" w:rsidRDefault="00657E82" w:rsidP="00EC619C">
      <w:pPr>
        <w:widowControl w:val="0"/>
        <w:numPr>
          <w:ilvl w:val="0"/>
          <w:numId w:val="11"/>
        </w:numPr>
        <w:tabs>
          <w:tab w:val="left" w:pos="-1440"/>
          <w:tab w:val="left" w:pos="-720"/>
          <w:tab w:val="left" w:pos="1260"/>
          <w:tab w:val="left" w:pos="4320"/>
          <w:tab w:val="left" w:pos="5040"/>
          <w:tab w:val="left" w:pos="5760"/>
          <w:tab w:val="left" w:pos="6480"/>
          <w:tab w:val="left" w:pos="7200"/>
          <w:tab w:val="left" w:pos="7920"/>
          <w:tab w:val="left" w:pos="8640"/>
          <w:tab w:val="left" w:pos="9360"/>
        </w:tabs>
        <w:spacing w:before="40"/>
        <w:ind w:left="1260" w:hanging="450"/>
        <w:rPr>
          <w:ins w:id="71" w:author="Lutenegger, Jaren" w:date="2024-08-30T16:08:00Z"/>
          <w:rFonts w:ascii="Arial" w:hAnsi="Arial" w:cs="Arial"/>
          <w:sz w:val="24"/>
          <w:szCs w:val="24"/>
        </w:rPr>
      </w:pPr>
      <w:r w:rsidRPr="00F973F1">
        <w:rPr>
          <w:rFonts w:ascii="Arial" w:hAnsi="Arial" w:cs="Arial"/>
          <w:sz w:val="24"/>
          <w:szCs w:val="24"/>
        </w:rPr>
        <w:lastRenderedPageBreak/>
        <w:t>PG - Gaseous Propane</w:t>
      </w:r>
      <w:r w:rsidRPr="00F973F1">
        <w:rPr>
          <w:rFonts w:ascii="Arial" w:hAnsi="Arial" w:cs="Arial"/>
          <w:sz w:val="24"/>
          <w:szCs w:val="24"/>
        </w:rPr>
        <w:tab/>
      </w:r>
    </w:p>
    <w:p w14:paraId="0C8991C2" w14:textId="77777777" w:rsidR="00060B45" w:rsidRDefault="00060B45">
      <w:pPr>
        <w:widowControl w:val="0"/>
        <w:numPr>
          <w:ilvl w:val="0"/>
          <w:numId w:val="11"/>
        </w:numPr>
        <w:tabs>
          <w:tab w:val="left" w:pos="-1440"/>
          <w:tab w:val="left" w:pos="-720"/>
          <w:tab w:val="left" w:pos="1260"/>
          <w:tab w:val="left" w:pos="2160"/>
          <w:tab w:val="left" w:pos="4320"/>
          <w:tab w:val="left" w:pos="5040"/>
          <w:tab w:val="left" w:pos="5760"/>
          <w:tab w:val="left" w:pos="6480"/>
          <w:tab w:val="left" w:pos="7200"/>
          <w:tab w:val="left" w:pos="7920"/>
          <w:tab w:val="left" w:pos="8640"/>
          <w:tab w:val="left" w:pos="9360"/>
        </w:tabs>
        <w:spacing w:before="40"/>
        <w:ind w:left="1170"/>
        <w:rPr>
          <w:ins w:id="72" w:author="Lutenegger, Jaren" w:date="2024-08-30T16:08:00Z"/>
          <w:rFonts w:ascii="Arial" w:hAnsi="Arial" w:cs="Arial"/>
          <w:sz w:val="24"/>
          <w:szCs w:val="24"/>
        </w:rPr>
        <w:pPrChange w:id="73" w:author="Lutenegger, Jaren" w:date="2024-08-30T16:25:00Z">
          <w:pPr>
            <w:widowControl w:val="0"/>
            <w:numPr>
              <w:numId w:val="11"/>
            </w:numPr>
            <w:tabs>
              <w:tab w:val="left" w:pos="-1440"/>
              <w:tab w:val="left" w:pos="-720"/>
              <w:tab w:val="left" w:pos="1260"/>
              <w:tab w:val="left" w:pos="4320"/>
              <w:tab w:val="left" w:pos="5040"/>
              <w:tab w:val="left" w:pos="5760"/>
              <w:tab w:val="left" w:pos="6480"/>
              <w:tab w:val="left" w:pos="7200"/>
              <w:tab w:val="left" w:pos="7920"/>
              <w:tab w:val="left" w:pos="8640"/>
              <w:tab w:val="left" w:pos="9360"/>
            </w:tabs>
            <w:spacing w:before="40"/>
            <w:ind w:left="1800" w:hanging="360"/>
          </w:pPr>
        </w:pPrChange>
      </w:pPr>
      <w:ins w:id="74" w:author="Lutenegger, Jaren" w:date="2024-08-30T16:08:00Z">
        <w:r>
          <w:rPr>
            <w:rFonts w:ascii="Arial" w:hAnsi="Arial" w:cs="Arial"/>
            <w:sz w:val="24"/>
            <w:szCs w:val="24"/>
          </w:rPr>
          <w:t>GEO - Geothermal</w:t>
        </w:r>
      </w:ins>
    </w:p>
    <w:p w14:paraId="14A980D1" w14:textId="77777777" w:rsidR="00060B45" w:rsidRDefault="00060B45">
      <w:pPr>
        <w:widowControl w:val="0"/>
        <w:numPr>
          <w:ilvl w:val="0"/>
          <w:numId w:val="11"/>
        </w:numPr>
        <w:tabs>
          <w:tab w:val="left" w:pos="-1440"/>
          <w:tab w:val="left" w:pos="-720"/>
          <w:tab w:val="left" w:pos="1260"/>
          <w:tab w:val="left" w:pos="2160"/>
          <w:tab w:val="left" w:pos="4320"/>
          <w:tab w:val="left" w:pos="5040"/>
          <w:tab w:val="left" w:pos="5760"/>
          <w:tab w:val="left" w:pos="6480"/>
          <w:tab w:val="left" w:pos="7200"/>
          <w:tab w:val="left" w:pos="7920"/>
          <w:tab w:val="left" w:pos="8640"/>
          <w:tab w:val="left" w:pos="9360"/>
        </w:tabs>
        <w:spacing w:before="40"/>
        <w:ind w:left="1170"/>
        <w:rPr>
          <w:ins w:id="75" w:author="Lutenegger, Jaren" w:date="2024-08-30T16:08:00Z"/>
          <w:rFonts w:ascii="Arial" w:hAnsi="Arial" w:cs="Arial"/>
          <w:sz w:val="24"/>
          <w:szCs w:val="24"/>
        </w:rPr>
        <w:pPrChange w:id="76" w:author="Lutenegger, Jaren" w:date="2024-08-30T16:25:00Z">
          <w:pPr>
            <w:widowControl w:val="0"/>
            <w:numPr>
              <w:numId w:val="11"/>
            </w:numPr>
            <w:tabs>
              <w:tab w:val="left" w:pos="-1440"/>
              <w:tab w:val="left" w:pos="-720"/>
              <w:tab w:val="left" w:pos="1260"/>
              <w:tab w:val="left" w:pos="4320"/>
              <w:tab w:val="left" w:pos="5040"/>
              <w:tab w:val="left" w:pos="5760"/>
              <w:tab w:val="left" w:pos="6480"/>
              <w:tab w:val="left" w:pos="7200"/>
              <w:tab w:val="left" w:pos="7920"/>
              <w:tab w:val="left" w:pos="8640"/>
              <w:tab w:val="left" w:pos="9360"/>
            </w:tabs>
            <w:spacing w:before="40"/>
            <w:ind w:left="1800" w:hanging="360"/>
          </w:pPr>
        </w:pPrChange>
      </w:pPr>
      <w:ins w:id="77" w:author="Lutenegger, Jaren" w:date="2024-08-30T16:08:00Z">
        <w:r>
          <w:rPr>
            <w:rFonts w:ascii="Arial" w:hAnsi="Arial" w:cs="Arial"/>
            <w:sz w:val="24"/>
            <w:szCs w:val="24"/>
          </w:rPr>
          <w:t>HSB - Hybrid Solar/Battery</w:t>
        </w:r>
      </w:ins>
    </w:p>
    <w:p w14:paraId="5F961D6C" w14:textId="45BF9463" w:rsidR="00657E82" w:rsidRPr="00F973F1" w:rsidRDefault="00060B45">
      <w:pPr>
        <w:widowControl w:val="0"/>
        <w:numPr>
          <w:ilvl w:val="0"/>
          <w:numId w:val="11"/>
        </w:numPr>
        <w:tabs>
          <w:tab w:val="left" w:pos="-1440"/>
          <w:tab w:val="left" w:pos="-720"/>
          <w:tab w:val="left" w:pos="1260"/>
          <w:tab w:val="left" w:pos="2160"/>
          <w:tab w:val="left" w:pos="4320"/>
          <w:tab w:val="left" w:pos="5040"/>
          <w:tab w:val="left" w:pos="5760"/>
          <w:tab w:val="left" w:pos="6480"/>
          <w:tab w:val="left" w:pos="7200"/>
          <w:tab w:val="left" w:pos="7920"/>
          <w:tab w:val="left" w:pos="8640"/>
          <w:tab w:val="left" w:pos="9360"/>
        </w:tabs>
        <w:spacing w:before="40"/>
        <w:ind w:left="1170"/>
        <w:rPr>
          <w:rFonts w:ascii="Arial" w:hAnsi="Arial" w:cs="Arial"/>
          <w:sz w:val="24"/>
          <w:szCs w:val="24"/>
        </w:rPr>
        <w:pPrChange w:id="78" w:author="Lutenegger, Jaren" w:date="2024-08-30T16:25:00Z">
          <w:pPr>
            <w:widowControl w:val="0"/>
            <w:numPr>
              <w:numId w:val="11"/>
            </w:numPr>
            <w:tabs>
              <w:tab w:val="left" w:pos="-1440"/>
              <w:tab w:val="left" w:pos="-720"/>
              <w:tab w:val="left" w:pos="1260"/>
              <w:tab w:val="left" w:pos="4320"/>
              <w:tab w:val="left" w:pos="5040"/>
              <w:tab w:val="left" w:pos="5760"/>
              <w:tab w:val="left" w:pos="6480"/>
              <w:tab w:val="left" w:pos="7200"/>
              <w:tab w:val="left" w:pos="7920"/>
              <w:tab w:val="left" w:pos="8640"/>
              <w:tab w:val="left" w:pos="9360"/>
            </w:tabs>
            <w:spacing w:before="40"/>
            <w:ind w:left="1800" w:hanging="360"/>
          </w:pPr>
        </w:pPrChange>
      </w:pPr>
      <w:ins w:id="79" w:author="Lutenegger, Jaren" w:date="2024-08-30T16:08:00Z">
        <w:r>
          <w:rPr>
            <w:rFonts w:ascii="Arial" w:hAnsi="Arial" w:cs="Arial"/>
            <w:sz w:val="24"/>
            <w:szCs w:val="24"/>
          </w:rPr>
          <w:t>HWB - Hybrid Wind/Battery</w:t>
        </w:r>
      </w:ins>
      <w:r w:rsidR="00657E82" w:rsidRPr="00F973F1">
        <w:rPr>
          <w:rFonts w:ascii="Arial" w:hAnsi="Arial" w:cs="Arial"/>
          <w:sz w:val="24"/>
          <w:szCs w:val="24"/>
        </w:rPr>
        <w:tab/>
      </w:r>
      <w:r w:rsidR="00657E82" w:rsidRPr="00F973F1">
        <w:rPr>
          <w:rFonts w:ascii="Arial" w:hAnsi="Arial" w:cs="Arial"/>
          <w:sz w:val="24"/>
          <w:szCs w:val="24"/>
        </w:rPr>
        <w:tab/>
      </w:r>
    </w:p>
    <w:p w14:paraId="5F961D6D" w14:textId="77777777" w:rsidR="00657E82" w:rsidRPr="00F973F1" w:rsidRDefault="00657E82" w:rsidP="00EC619C">
      <w:pPr>
        <w:widowControl w:val="0"/>
        <w:numPr>
          <w:ilvl w:val="0"/>
          <w:numId w:val="11"/>
        </w:numPr>
        <w:tabs>
          <w:tab w:val="left" w:pos="-1440"/>
          <w:tab w:val="left" w:pos="-720"/>
          <w:tab w:val="left" w:pos="1260"/>
          <w:tab w:val="left" w:pos="4320"/>
          <w:tab w:val="left" w:pos="5040"/>
          <w:tab w:val="left" w:pos="5760"/>
          <w:tab w:val="left" w:pos="6480"/>
          <w:tab w:val="left" w:pos="7200"/>
          <w:tab w:val="left" w:pos="7920"/>
          <w:tab w:val="left" w:pos="8640"/>
          <w:tab w:val="left" w:pos="9360"/>
        </w:tabs>
        <w:spacing w:before="40"/>
        <w:ind w:left="1260" w:hanging="450"/>
        <w:rPr>
          <w:rFonts w:ascii="Arial" w:hAnsi="Arial" w:cs="Arial"/>
          <w:sz w:val="24"/>
          <w:szCs w:val="24"/>
        </w:rPr>
      </w:pPr>
      <w:r w:rsidRPr="00F973F1">
        <w:rPr>
          <w:rFonts w:ascii="Arial" w:hAnsi="Arial" w:cs="Arial"/>
          <w:sz w:val="24"/>
          <w:szCs w:val="24"/>
        </w:rPr>
        <w:t>JF - Jet Fuel</w:t>
      </w:r>
      <w:r w:rsidRPr="00F973F1">
        <w:rPr>
          <w:rFonts w:ascii="Arial" w:hAnsi="Arial" w:cs="Arial"/>
          <w:sz w:val="24"/>
          <w:szCs w:val="24"/>
        </w:rPr>
        <w:tab/>
      </w:r>
      <w:r w:rsidRPr="00F973F1">
        <w:rPr>
          <w:rFonts w:ascii="Arial" w:hAnsi="Arial" w:cs="Arial"/>
          <w:sz w:val="24"/>
          <w:szCs w:val="24"/>
        </w:rPr>
        <w:tab/>
      </w:r>
      <w:r w:rsidRPr="00F973F1">
        <w:rPr>
          <w:rFonts w:ascii="Arial" w:hAnsi="Arial" w:cs="Arial"/>
          <w:sz w:val="24"/>
          <w:szCs w:val="24"/>
        </w:rPr>
        <w:tab/>
      </w:r>
    </w:p>
    <w:p w14:paraId="5F961D6E" w14:textId="77777777" w:rsidR="00657E82" w:rsidRPr="00F973F1" w:rsidRDefault="00657E82" w:rsidP="00EC619C">
      <w:pPr>
        <w:widowControl w:val="0"/>
        <w:numPr>
          <w:ilvl w:val="0"/>
          <w:numId w:val="11"/>
        </w:numPr>
        <w:tabs>
          <w:tab w:val="left" w:pos="-1440"/>
          <w:tab w:val="left" w:pos="-720"/>
          <w:tab w:val="left" w:pos="1260"/>
          <w:tab w:val="left" w:pos="4320"/>
          <w:tab w:val="left" w:pos="5040"/>
          <w:tab w:val="left" w:pos="5760"/>
          <w:tab w:val="left" w:pos="6480"/>
          <w:tab w:val="left" w:pos="7200"/>
          <w:tab w:val="left" w:pos="7920"/>
          <w:tab w:val="left" w:pos="8640"/>
          <w:tab w:val="left" w:pos="9360"/>
        </w:tabs>
        <w:spacing w:before="40"/>
        <w:ind w:left="1260" w:hanging="450"/>
        <w:rPr>
          <w:rFonts w:ascii="Arial" w:hAnsi="Arial" w:cs="Arial"/>
          <w:sz w:val="24"/>
          <w:szCs w:val="24"/>
        </w:rPr>
      </w:pPr>
      <w:r w:rsidRPr="00F973F1">
        <w:rPr>
          <w:rFonts w:ascii="Arial" w:hAnsi="Arial" w:cs="Arial"/>
          <w:sz w:val="24"/>
          <w:szCs w:val="24"/>
        </w:rPr>
        <w:t>KER - Kerosene</w:t>
      </w:r>
      <w:r w:rsidRPr="00F973F1">
        <w:rPr>
          <w:rFonts w:ascii="Arial" w:hAnsi="Arial" w:cs="Arial"/>
          <w:sz w:val="24"/>
          <w:szCs w:val="24"/>
        </w:rPr>
        <w:tab/>
      </w:r>
      <w:r w:rsidRPr="00F973F1">
        <w:rPr>
          <w:rFonts w:ascii="Arial" w:hAnsi="Arial" w:cs="Arial"/>
          <w:sz w:val="24"/>
          <w:szCs w:val="24"/>
        </w:rPr>
        <w:tab/>
      </w:r>
      <w:r w:rsidRPr="00F973F1">
        <w:rPr>
          <w:rFonts w:ascii="Arial" w:hAnsi="Arial" w:cs="Arial"/>
          <w:sz w:val="24"/>
          <w:szCs w:val="24"/>
        </w:rPr>
        <w:tab/>
      </w:r>
    </w:p>
    <w:p w14:paraId="5F961D6F" w14:textId="77777777" w:rsidR="00657E82" w:rsidRPr="00F973F1" w:rsidRDefault="00657E82" w:rsidP="00EC619C">
      <w:pPr>
        <w:widowControl w:val="0"/>
        <w:numPr>
          <w:ilvl w:val="0"/>
          <w:numId w:val="11"/>
        </w:numPr>
        <w:tabs>
          <w:tab w:val="left" w:pos="-1440"/>
          <w:tab w:val="left" w:pos="-720"/>
          <w:tab w:val="left" w:pos="1260"/>
          <w:tab w:val="left" w:pos="4320"/>
          <w:tab w:val="left" w:pos="5040"/>
          <w:tab w:val="left" w:pos="5760"/>
          <w:tab w:val="left" w:pos="6480"/>
          <w:tab w:val="left" w:pos="7200"/>
          <w:tab w:val="left" w:pos="7920"/>
          <w:tab w:val="left" w:pos="8640"/>
          <w:tab w:val="left" w:pos="9360"/>
        </w:tabs>
        <w:spacing w:before="40"/>
        <w:ind w:left="1260" w:hanging="450"/>
        <w:rPr>
          <w:rFonts w:ascii="Arial" w:hAnsi="Arial" w:cs="Arial"/>
          <w:sz w:val="24"/>
          <w:szCs w:val="24"/>
        </w:rPr>
      </w:pPr>
      <w:r w:rsidRPr="00F973F1">
        <w:rPr>
          <w:rFonts w:ascii="Arial" w:hAnsi="Arial" w:cs="Arial"/>
          <w:sz w:val="24"/>
          <w:szCs w:val="24"/>
        </w:rPr>
        <w:t>LFG - Landfill Gas</w:t>
      </w:r>
      <w:r w:rsidRPr="00F973F1">
        <w:rPr>
          <w:rFonts w:ascii="Arial" w:hAnsi="Arial" w:cs="Arial"/>
          <w:sz w:val="24"/>
          <w:szCs w:val="24"/>
        </w:rPr>
        <w:tab/>
      </w:r>
      <w:r w:rsidRPr="00F973F1">
        <w:rPr>
          <w:rFonts w:ascii="Arial" w:hAnsi="Arial" w:cs="Arial"/>
          <w:sz w:val="24"/>
          <w:szCs w:val="24"/>
        </w:rPr>
        <w:tab/>
      </w:r>
      <w:r w:rsidRPr="00F973F1">
        <w:rPr>
          <w:rFonts w:ascii="Arial" w:hAnsi="Arial" w:cs="Arial"/>
          <w:sz w:val="24"/>
          <w:szCs w:val="24"/>
        </w:rPr>
        <w:tab/>
      </w:r>
    </w:p>
    <w:p w14:paraId="5F961D70" w14:textId="77777777" w:rsidR="00657E82" w:rsidRPr="00F973F1" w:rsidRDefault="00657E82" w:rsidP="00EC619C">
      <w:pPr>
        <w:widowControl w:val="0"/>
        <w:numPr>
          <w:ilvl w:val="0"/>
          <w:numId w:val="11"/>
        </w:numPr>
        <w:tabs>
          <w:tab w:val="left" w:pos="-1440"/>
          <w:tab w:val="left" w:pos="-720"/>
          <w:tab w:val="left" w:pos="1260"/>
          <w:tab w:val="left" w:pos="4320"/>
          <w:tab w:val="left" w:pos="5040"/>
          <w:tab w:val="left" w:pos="5760"/>
          <w:tab w:val="left" w:pos="6480"/>
          <w:tab w:val="left" w:pos="7200"/>
          <w:tab w:val="left" w:pos="7920"/>
          <w:tab w:val="left" w:pos="8640"/>
          <w:tab w:val="left" w:pos="9360"/>
        </w:tabs>
        <w:spacing w:before="40"/>
        <w:ind w:left="1260" w:hanging="450"/>
        <w:rPr>
          <w:rFonts w:ascii="Arial" w:hAnsi="Arial" w:cs="Arial"/>
          <w:sz w:val="24"/>
          <w:szCs w:val="24"/>
        </w:rPr>
      </w:pPr>
      <w:r w:rsidRPr="00F973F1">
        <w:rPr>
          <w:rFonts w:ascii="Arial" w:hAnsi="Arial" w:cs="Arial"/>
          <w:sz w:val="24"/>
          <w:szCs w:val="24"/>
        </w:rPr>
        <w:t>LIG - Lignite Coal</w:t>
      </w:r>
      <w:r w:rsidRPr="00F973F1">
        <w:rPr>
          <w:rFonts w:ascii="Arial" w:hAnsi="Arial" w:cs="Arial"/>
          <w:sz w:val="24"/>
          <w:szCs w:val="24"/>
        </w:rPr>
        <w:tab/>
      </w:r>
      <w:r w:rsidRPr="00F973F1">
        <w:rPr>
          <w:rFonts w:ascii="Arial" w:hAnsi="Arial" w:cs="Arial"/>
          <w:sz w:val="24"/>
          <w:szCs w:val="24"/>
        </w:rPr>
        <w:tab/>
      </w:r>
      <w:r w:rsidRPr="00F973F1">
        <w:rPr>
          <w:rFonts w:ascii="Arial" w:hAnsi="Arial" w:cs="Arial"/>
          <w:sz w:val="24"/>
          <w:szCs w:val="24"/>
        </w:rPr>
        <w:tab/>
      </w:r>
    </w:p>
    <w:p w14:paraId="5F961D71" w14:textId="77777777" w:rsidR="00657E82" w:rsidRPr="00F973F1" w:rsidRDefault="00657E82" w:rsidP="00EC619C">
      <w:pPr>
        <w:widowControl w:val="0"/>
        <w:numPr>
          <w:ilvl w:val="0"/>
          <w:numId w:val="11"/>
        </w:numPr>
        <w:tabs>
          <w:tab w:val="left" w:pos="-1440"/>
          <w:tab w:val="left" w:pos="-720"/>
          <w:tab w:val="left" w:pos="1260"/>
          <w:tab w:val="left" w:pos="4320"/>
          <w:tab w:val="left" w:pos="5040"/>
          <w:tab w:val="left" w:pos="5760"/>
          <w:tab w:val="left" w:pos="6480"/>
          <w:tab w:val="left" w:pos="7200"/>
          <w:tab w:val="left" w:pos="7920"/>
          <w:tab w:val="left" w:pos="8640"/>
          <w:tab w:val="left" w:pos="9360"/>
        </w:tabs>
        <w:spacing w:before="40"/>
        <w:ind w:left="1260" w:hanging="450"/>
        <w:rPr>
          <w:rFonts w:ascii="Arial" w:hAnsi="Arial" w:cs="Arial"/>
          <w:sz w:val="24"/>
          <w:szCs w:val="24"/>
        </w:rPr>
      </w:pPr>
      <w:r w:rsidRPr="00F973F1">
        <w:rPr>
          <w:rFonts w:ascii="Arial" w:hAnsi="Arial" w:cs="Arial"/>
          <w:sz w:val="24"/>
          <w:szCs w:val="24"/>
        </w:rPr>
        <w:t>MSW - Municipal Solid Waste</w:t>
      </w:r>
      <w:r w:rsidRPr="00F973F1">
        <w:rPr>
          <w:rFonts w:ascii="Arial" w:hAnsi="Arial" w:cs="Arial"/>
          <w:sz w:val="24"/>
          <w:szCs w:val="24"/>
        </w:rPr>
        <w:tab/>
      </w:r>
      <w:r w:rsidRPr="00F973F1">
        <w:rPr>
          <w:rFonts w:ascii="Arial" w:hAnsi="Arial" w:cs="Arial"/>
          <w:sz w:val="24"/>
          <w:szCs w:val="24"/>
        </w:rPr>
        <w:tab/>
      </w:r>
      <w:r w:rsidRPr="00F973F1">
        <w:rPr>
          <w:rFonts w:ascii="Arial" w:hAnsi="Arial" w:cs="Arial"/>
          <w:sz w:val="24"/>
          <w:szCs w:val="24"/>
        </w:rPr>
        <w:tab/>
      </w:r>
    </w:p>
    <w:p w14:paraId="5F961D72" w14:textId="77777777" w:rsidR="00657E82" w:rsidRPr="00F973F1" w:rsidRDefault="00657E82" w:rsidP="00EC619C">
      <w:pPr>
        <w:widowControl w:val="0"/>
        <w:numPr>
          <w:ilvl w:val="0"/>
          <w:numId w:val="11"/>
        </w:numPr>
        <w:tabs>
          <w:tab w:val="left" w:pos="-1440"/>
          <w:tab w:val="left" w:pos="-720"/>
          <w:tab w:val="left" w:pos="1260"/>
          <w:tab w:val="left" w:pos="4320"/>
          <w:tab w:val="left" w:pos="5040"/>
          <w:tab w:val="left" w:pos="5760"/>
          <w:tab w:val="left" w:pos="6480"/>
          <w:tab w:val="left" w:pos="7200"/>
          <w:tab w:val="left" w:pos="7920"/>
          <w:tab w:val="left" w:pos="8640"/>
          <w:tab w:val="left" w:pos="9360"/>
        </w:tabs>
        <w:spacing w:before="40"/>
        <w:ind w:left="1260" w:hanging="450"/>
        <w:rPr>
          <w:rFonts w:ascii="Arial" w:hAnsi="Arial" w:cs="Arial"/>
          <w:sz w:val="24"/>
          <w:szCs w:val="24"/>
        </w:rPr>
      </w:pPr>
      <w:r w:rsidRPr="00F973F1">
        <w:rPr>
          <w:rFonts w:ascii="Arial" w:hAnsi="Arial" w:cs="Arial"/>
          <w:sz w:val="24"/>
          <w:szCs w:val="24"/>
        </w:rPr>
        <w:t>NG - Natural Gas</w:t>
      </w:r>
      <w:r w:rsidRPr="00F973F1">
        <w:rPr>
          <w:rFonts w:ascii="Arial" w:hAnsi="Arial" w:cs="Arial"/>
          <w:sz w:val="24"/>
          <w:szCs w:val="24"/>
        </w:rPr>
        <w:tab/>
      </w:r>
      <w:r w:rsidRPr="00F973F1">
        <w:rPr>
          <w:rFonts w:ascii="Arial" w:hAnsi="Arial" w:cs="Arial"/>
          <w:sz w:val="24"/>
          <w:szCs w:val="24"/>
        </w:rPr>
        <w:tab/>
      </w:r>
      <w:r w:rsidRPr="00F973F1">
        <w:rPr>
          <w:rFonts w:ascii="Arial" w:hAnsi="Arial" w:cs="Arial"/>
          <w:sz w:val="24"/>
          <w:szCs w:val="24"/>
        </w:rPr>
        <w:tab/>
      </w:r>
    </w:p>
    <w:p w14:paraId="5F961D73" w14:textId="77777777" w:rsidR="00657E82" w:rsidRPr="00F973F1" w:rsidRDefault="00657E82" w:rsidP="00EC619C">
      <w:pPr>
        <w:widowControl w:val="0"/>
        <w:numPr>
          <w:ilvl w:val="0"/>
          <w:numId w:val="11"/>
        </w:numPr>
        <w:tabs>
          <w:tab w:val="left" w:pos="-1440"/>
          <w:tab w:val="left" w:pos="-720"/>
          <w:tab w:val="left" w:pos="1260"/>
          <w:tab w:val="left" w:pos="4320"/>
          <w:tab w:val="left" w:pos="5040"/>
          <w:tab w:val="left" w:pos="5760"/>
          <w:tab w:val="left" w:pos="6480"/>
          <w:tab w:val="left" w:pos="7200"/>
          <w:tab w:val="left" w:pos="7920"/>
          <w:tab w:val="left" w:pos="8640"/>
          <w:tab w:val="left" w:pos="9360"/>
        </w:tabs>
        <w:spacing w:before="40"/>
        <w:ind w:left="1260" w:hanging="450"/>
        <w:rPr>
          <w:rFonts w:ascii="Arial" w:hAnsi="Arial" w:cs="Arial"/>
          <w:sz w:val="24"/>
          <w:szCs w:val="24"/>
        </w:rPr>
      </w:pPr>
      <w:r w:rsidRPr="00F973F1">
        <w:rPr>
          <w:rFonts w:ascii="Arial" w:hAnsi="Arial" w:cs="Arial"/>
          <w:sz w:val="24"/>
          <w:szCs w:val="24"/>
        </w:rPr>
        <w:t>NUC - Nuclear Uranium, Plutonium, Thorium</w:t>
      </w:r>
      <w:r w:rsidRPr="00F973F1">
        <w:rPr>
          <w:rFonts w:ascii="Arial" w:hAnsi="Arial" w:cs="Arial"/>
          <w:sz w:val="24"/>
          <w:szCs w:val="24"/>
        </w:rPr>
        <w:tab/>
      </w:r>
      <w:r w:rsidRPr="00F973F1">
        <w:rPr>
          <w:rFonts w:ascii="Arial" w:hAnsi="Arial" w:cs="Arial"/>
          <w:sz w:val="24"/>
          <w:szCs w:val="24"/>
        </w:rPr>
        <w:tab/>
      </w:r>
      <w:r w:rsidRPr="00F973F1">
        <w:rPr>
          <w:rFonts w:ascii="Arial" w:hAnsi="Arial" w:cs="Arial"/>
          <w:sz w:val="24"/>
          <w:szCs w:val="24"/>
        </w:rPr>
        <w:tab/>
      </w:r>
    </w:p>
    <w:p w14:paraId="5F961D74" w14:textId="77777777" w:rsidR="00657E82" w:rsidRPr="00F973F1" w:rsidRDefault="00657E82" w:rsidP="00EC619C">
      <w:pPr>
        <w:widowControl w:val="0"/>
        <w:numPr>
          <w:ilvl w:val="0"/>
          <w:numId w:val="11"/>
        </w:numPr>
        <w:tabs>
          <w:tab w:val="left" w:pos="-1440"/>
          <w:tab w:val="left" w:pos="-720"/>
          <w:tab w:val="left" w:pos="1260"/>
          <w:tab w:val="left" w:pos="4320"/>
          <w:tab w:val="left" w:pos="5040"/>
          <w:tab w:val="left" w:pos="5760"/>
          <w:tab w:val="left" w:pos="6480"/>
          <w:tab w:val="left" w:pos="7200"/>
          <w:tab w:val="left" w:pos="7920"/>
          <w:tab w:val="left" w:pos="8640"/>
          <w:tab w:val="left" w:pos="9360"/>
        </w:tabs>
        <w:spacing w:before="40"/>
        <w:ind w:left="1260" w:hanging="450"/>
        <w:rPr>
          <w:rFonts w:ascii="Arial" w:hAnsi="Arial" w:cs="Arial"/>
          <w:sz w:val="24"/>
          <w:szCs w:val="24"/>
        </w:rPr>
      </w:pPr>
      <w:r w:rsidRPr="00F973F1">
        <w:rPr>
          <w:rFonts w:ascii="Arial" w:hAnsi="Arial" w:cs="Arial"/>
          <w:sz w:val="24"/>
          <w:szCs w:val="24"/>
        </w:rPr>
        <w:t>OBG - Other Biomass Gas. Includes digester gas, methane, and other biomass gasses.</w:t>
      </w:r>
      <w:r w:rsidRPr="00F973F1">
        <w:rPr>
          <w:rFonts w:ascii="Arial" w:hAnsi="Arial" w:cs="Arial"/>
          <w:sz w:val="24"/>
          <w:szCs w:val="24"/>
        </w:rPr>
        <w:tab/>
      </w:r>
      <w:r w:rsidRPr="00F973F1">
        <w:rPr>
          <w:rFonts w:ascii="Arial" w:hAnsi="Arial" w:cs="Arial"/>
          <w:sz w:val="24"/>
          <w:szCs w:val="24"/>
        </w:rPr>
        <w:tab/>
      </w:r>
    </w:p>
    <w:p w14:paraId="5F961D75" w14:textId="77777777" w:rsidR="00657E82" w:rsidRPr="00F973F1" w:rsidRDefault="00657E82" w:rsidP="00EC619C">
      <w:pPr>
        <w:widowControl w:val="0"/>
        <w:numPr>
          <w:ilvl w:val="0"/>
          <w:numId w:val="11"/>
        </w:numPr>
        <w:tabs>
          <w:tab w:val="left" w:pos="-1440"/>
          <w:tab w:val="left" w:pos="-720"/>
          <w:tab w:val="left" w:pos="1260"/>
          <w:tab w:val="left" w:pos="4320"/>
          <w:tab w:val="left" w:pos="5040"/>
          <w:tab w:val="left" w:pos="5760"/>
          <w:tab w:val="left" w:pos="6480"/>
          <w:tab w:val="left" w:pos="7200"/>
          <w:tab w:val="left" w:pos="7920"/>
          <w:tab w:val="left" w:pos="8640"/>
          <w:tab w:val="left" w:pos="9360"/>
        </w:tabs>
        <w:spacing w:before="40"/>
        <w:ind w:left="1260" w:hanging="450"/>
        <w:rPr>
          <w:rFonts w:ascii="Arial" w:hAnsi="Arial" w:cs="Arial"/>
          <w:sz w:val="24"/>
          <w:szCs w:val="24"/>
        </w:rPr>
      </w:pPr>
      <w:r w:rsidRPr="00F973F1">
        <w:rPr>
          <w:rFonts w:ascii="Arial" w:hAnsi="Arial" w:cs="Arial"/>
          <w:sz w:val="24"/>
          <w:szCs w:val="24"/>
        </w:rPr>
        <w:t>OBL - Other Biomass Liquids.</w:t>
      </w:r>
      <w:r w:rsidRPr="00F973F1">
        <w:rPr>
          <w:rFonts w:ascii="Arial" w:hAnsi="Arial" w:cs="Arial"/>
          <w:sz w:val="24"/>
          <w:szCs w:val="24"/>
        </w:rPr>
        <w:tab/>
      </w:r>
      <w:r w:rsidRPr="00F973F1">
        <w:rPr>
          <w:rFonts w:ascii="Arial" w:hAnsi="Arial" w:cs="Arial"/>
          <w:sz w:val="24"/>
          <w:szCs w:val="24"/>
        </w:rPr>
        <w:tab/>
      </w:r>
      <w:r w:rsidRPr="00F973F1">
        <w:rPr>
          <w:rFonts w:ascii="Arial" w:hAnsi="Arial" w:cs="Arial"/>
          <w:sz w:val="24"/>
          <w:szCs w:val="24"/>
        </w:rPr>
        <w:tab/>
      </w:r>
    </w:p>
    <w:p w14:paraId="0A849B10" w14:textId="77777777" w:rsidR="00AF7024" w:rsidRDefault="00657E82" w:rsidP="00EC619C">
      <w:pPr>
        <w:widowControl w:val="0"/>
        <w:numPr>
          <w:ilvl w:val="0"/>
          <w:numId w:val="11"/>
        </w:numPr>
        <w:tabs>
          <w:tab w:val="left" w:pos="-1440"/>
          <w:tab w:val="left" w:pos="-720"/>
          <w:tab w:val="left" w:pos="1260"/>
          <w:tab w:val="left" w:pos="4320"/>
          <w:tab w:val="left" w:pos="5040"/>
          <w:tab w:val="left" w:pos="5760"/>
          <w:tab w:val="left" w:pos="6480"/>
          <w:tab w:val="left" w:pos="7200"/>
          <w:tab w:val="left" w:pos="7920"/>
          <w:tab w:val="left" w:pos="8640"/>
          <w:tab w:val="left" w:pos="9360"/>
        </w:tabs>
        <w:spacing w:before="40"/>
        <w:ind w:left="1260" w:hanging="450"/>
        <w:rPr>
          <w:ins w:id="80" w:author="Lutenegger, Jaren" w:date="2024-09-11T14:29:00Z" w16du:dateUtc="2024-09-11T18:29:00Z"/>
          <w:rFonts w:ascii="Arial" w:hAnsi="Arial" w:cs="Arial"/>
          <w:sz w:val="24"/>
          <w:szCs w:val="24"/>
        </w:rPr>
      </w:pPr>
      <w:r w:rsidRPr="00F973F1">
        <w:rPr>
          <w:rFonts w:ascii="Arial" w:hAnsi="Arial" w:cs="Arial"/>
          <w:sz w:val="24"/>
          <w:szCs w:val="24"/>
        </w:rPr>
        <w:t>OBS - Other Biomass Solids</w:t>
      </w:r>
    </w:p>
    <w:p w14:paraId="5F961D76" w14:textId="4BCD2776" w:rsidR="00657E82" w:rsidRPr="00F973F1" w:rsidRDefault="00AF7024" w:rsidP="00EC619C">
      <w:pPr>
        <w:widowControl w:val="0"/>
        <w:numPr>
          <w:ilvl w:val="0"/>
          <w:numId w:val="11"/>
        </w:numPr>
        <w:tabs>
          <w:tab w:val="left" w:pos="-1440"/>
          <w:tab w:val="left" w:pos="-720"/>
          <w:tab w:val="left" w:pos="1260"/>
          <w:tab w:val="left" w:pos="4320"/>
          <w:tab w:val="left" w:pos="5040"/>
          <w:tab w:val="left" w:pos="5760"/>
          <w:tab w:val="left" w:pos="6480"/>
          <w:tab w:val="left" w:pos="7200"/>
          <w:tab w:val="left" w:pos="7920"/>
          <w:tab w:val="left" w:pos="8640"/>
          <w:tab w:val="left" w:pos="9360"/>
        </w:tabs>
        <w:spacing w:before="40"/>
        <w:ind w:left="1260" w:hanging="450"/>
        <w:rPr>
          <w:rFonts w:ascii="Arial" w:hAnsi="Arial" w:cs="Arial"/>
          <w:sz w:val="24"/>
          <w:szCs w:val="24"/>
        </w:rPr>
      </w:pPr>
      <w:ins w:id="81" w:author="Lutenegger, Jaren" w:date="2024-09-11T14:29:00Z" w16du:dateUtc="2024-09-11T18:29:00Z">
        <w:r>
          <w:rPr>
            <w:rFonts w:ascii="Arial" w:hAnsi="Arial" w:cs="Arial"/>
            <w:sz w:val="24"/>
            <w:szCs w:val="24"/>
          </w:rPr>
          <w:t>OES - Energy Storage (Other)</w:t>
        </w:r>
      </w:ins>
      <w:r w:rsidR="00657E82" w:rsidRPr="00F973F1">
        <w:rPr>
          <w:rFonts w:ascii="Arial" w:hAnsi="Arial" w:cs="Arial"/>
          <w:sz w:val="24"/>
          <w:szCs w:val="24"/>
        </w:rPr>
        <w:tab/>
      </w:r>
      <w:r w:rsidR="00657E82" w:rsidRPr="00F973F1">
        <w:rPr>
          <w:rFonts w:ascii="Arial" w:hAnsi="Arial" w:cs="Arial"/>
          <w:sz w:val="24"/>
          <w:szCs w:val="24"/>
        </w:rPr>
        <w:tab/>
      </w:r>
      <w:r w:rsidR="00657E82" w:rsidRPr="00F973F1">
        <w:rPr>
          <w:rFonts w:ascii="Arial" w:hAnsi="Arial" w:cs="Arial"/>
          <w:sz w:val="24"/>
          <w:szCs w:val="24"/>
        </w:rPr>
        <w:tab/>
      </w:r>
    </w:p>
    <w:p w14:paraId="5F961D77" w14:textId="2F8CE8E5" w:rsidR="00EE4C6A" w:rsidRDefault="00EE4C6A" w:rsidP="00EC619C">
      <w:pPr>
        <w:widowControl w:val="0"/>
        <w:numPr>
          <w:ilvl w:val="0"/>
          <w:numId w:val="11"/>
        </w:numPr>
        <w:tabs>
          <w:tab w:val="left" w:pos="-1440"/>
          <w:tab w:val="left" w:pos="-720"/>
          <w:tab w:val="left" w:pos="1260"/>
          <w:tab w:val="left" w:pos="4320"/>
          <w:tab w:val="left" w:pos="5040"/>
          <w:tab w:val="left" w:pos="5760"/>
          <w:tab w:val="left" w:pos="6480"/>
          <w:tab w:val="left" w:pos="7200"/>
          <w:tab w:val="left" w:pos="7920"/>
          <w:tab w:val="left" w:pos="8640"/>
          <w:tab w:val="left" w:pos="9360"/>
        </w:tabs>
        <w:spacing w:before="40"/>
        <w:ind w:left="1260" w:hanging="450"/>
        <w:rPr>
          <w:rFonts w:ascii="Arial" w:hAnsi="Arial" w:cs="Arial"/>
          <w:sz w:val="24"/>
          <w:szCs w:val="24"/>
        </w:rPr>
      </w:pPr>
      <w:del w:id="82" w:author="Lutenegger, Jaren" w:date="2024-09-11T14:29:00Z" w16du:dateUtc="2024-09-11T18:29:00Z">
        <w:r w:rsidDel="00AF7024">
          <w:rPr>
            <w:rFonts w:ascii="Arial" w:hAnsi="Arial" w:cs="Arial"/>
            <w:sz w:val="24"/>
            <w:szCs w:val="24"/>
          </w:rPr>
          <w:delText xml:space="preserve">OTR </w:delText>
        </w:r>
      </w:del>
      <w:ins w:id="83" w:author="Lutenegger, Jaren" w:date="2024-09-11T14:29:00Z" w16du:dateUtc="2024-09-11T18:29:00Z">
        <w:r w:rsidR="00AF7024">
          <w:rPr>
            <w:rFonts w:ascii="Arial" w:hAnsi="Arial" w:cs="Arial"/>
            <w:sz w:val="24"/>
            <w:szCs w:val="24"/>
          </w:rPr>
          <w:t xml:space="preserve">OTH </w:t>
        </w:r>
      </w:ins>
      <w:r>
        <w:rPr>
          <w:rFonts w:ascii="Arial" w:hAnsi="Arial" w:cs="Arial"/>
          <w:sz w:val="24"/>
          <w:szCs w:val="24"/>
        </w:rPr>
        <w:t>- Other</w:t>
      </w:r>
      <w:r w:rsidRPr="00F973F1">
        <w:rPr>
          <w:rFonts w:ascii="Arial" w:hAnsi="Arial" w:cs="Arial"/>
          <w:sz w:val="24"/>
          <w:szCs w:val="24"/>
        </w:rPr>
        <w:tab/>
      </w:r>
      <w:r w:rsidRPr="00F973F1">
        <w:rPr>
          <w:rFonts w:ascii="Arial" w:hAnsi="Arial" w:cs="Arial"/>
          <w:sz w:val="24"/>
          <w:szCs w:val="24"/>
        </w:rPr>
        <w:tab/>
      </w:r>
      <w:r w:rsidRPr="00F973F1">
        <w:rPr>
          <w:rFonts w:ascii="Arial" w:hAnsi="Arial" w:cs="Arial"/>
          <w:sz w:val="24"/>
          <w:szCs w:val="24"/>
        </w:rPr>
        <w:tab/>
      </w:r>
    </w:p>
    <w:p w14:paraId="785672C9" w14:textId="77777777" w:rsidR="00060B45" w:rsidRDefault="00657E82" w:rsidP="00EC619C">
      <w:pPr>
        <w:widowControl w:val="0"/>
        <w:numPr>
          <w:ilvl w:val="0"/>
          <w:numId w:val="11"/>
        </w:numPr>
        <w:tabs>
          <w:tab w:val="left" w:pos="-1440"/>
          <w:tab w:val="left" w:pos="-720"/>
          <w:tab w:val="left" w:pos="1260"/>
          <w:tab w:val="left" w:pos="4320"/>
          <w:tab w:val="left" w:pos="5040"/>
          <w:tab w:val="left" w:pos="5760"/>
          <w:tab w:val="left" w:pos="6480"/>
          <w:tab w:val="left" w:pos="7200"/>
          <w:tab w:val="left" w:pos="7920"/>
          <w:tab w:val="left" w:pos="8640"/>
          <w:tab w:val="left" w:pos="9360"/>
        </w:tabs>
        <w:spacing w:before="40"/>
        <w:ind w:left="1260" w:hanging="450"/>
        <w:rPr>
          <w:ins w:id="84" w:author="Lutenegger, Jaren" w:date="2024-08-30T16:08:00Z"/>
          <w:rFonts w:ascii="Arial" w:hAnsi="Arial" w:cs="Arial"/>
          <w:sz w:val="24"/>
          <w:szCs w:val="24"/>
        </w:rPr>
      </w:pPr>
      <w:r w:rsidRPr="00F973F1">
        <w:rPr>
          <w:rFonts w:ascii="Arial" w:hAnsi="Arial" w:cs="Arial"/>
          <w:sz w:val="24"/>
          <w:szCs w:val="24"/>
        </w:rPr>
        <w:t>PC - Petroleum Coke</w:t>
      </w:r>
    </w:p>
    <w:p w14:paraId="5F961D78" w14:textId="35259D55" w:rsidR="00657E82" w:rsidRPr="00F973F1" w:rsidRDefault="00060B45" w:rsidP="00EC619C">
      <w:pPr>
        <w:widowControl w:val="0"/>
        <w:numPr>
          <w:ilvl w:val="0"/>
          <w:numId w:val="11"/>
        </w:numPr>
        <w:tabs>
          <w:tab w:val="left" w:pos="-1440"/>
          <w:tab w:val="left" w:pos="-720"/>
          <w:tab w:val="left" w:pos="1260"/>
          <w:tab w:val="left" w:pos="4320"/>
          <w:tab w:val="left" w:pos="5040"/>
          <w:tab w:val="left" w:pos="5760"/>
          <w:tab w:val="left" w:pos="6480"/>
          <w:tab w:val="left" w:pos="7200"/>
          <w:tab w:val="left" w:pos="7920"/>
          <w:tab w:val="left" w:pos="8640"/>
          <w:tab w:val="left" w:pos="9360"/>
        </w:tabs>
        <w:spacing w:before="40"/>
        <w:ind w:left="1260" w:hanging="450"/>
        <w:rPr>
          <w:rFonts w:ascii="Arial" w:hAnsi="Arial" w:cs="Arial"/>
          <w:sz w:val="24"/>
          <w:szCs w:val="24"/>
        </w:rPr>
      </w:pPr>
      <w:ins w:id="85" w:author="Lutenegger, Jaren" w:date="2024-08-30T16:08:00Z">
        <w:r>
          <w:rPr>
            <w:rFonts w:ascii="Arial" w:hAnsi="Arial" w:cs="Arial"/>
            <w:sz w:val="24"/>
            <w:szCs w:val="24"/>
          </w:rPr>
          <w:t>PS - Pumped Storage</w:t>
        </w:r>
      </w:ins>
      <w:r w:rsidR="00657E82" w:rsidRPr="00F973F1">
        <w:rPr>
          <w:rFonts w:ascii="Arial" w:hAnsi="Arial" w:cs="Arial"/>
          <w:sz w:val="24"/>
          <w:szCs w:val="24"/>
        </w:rPr>
        <w:tab/>
      </w:r>
      <w:r w:rsidR="00657E82" w:rsidRPr="00F973F1">
        <w:rPr>
          <w:rFonts w:ascii="Arial" w:hAnsi="Arial" w:cs="Arial"/>
          <w:sz w:val="24"/>
          <w:szCs w:val="24"/>
        </w:rPr>
        <w:tab/>
      </w:r>
      <w:r w:rsidR="00657E82" w:rsidRPr="00F973F1">
        <w:rPr>
          <w:rFonts w:ascii="Arial" w:hAnsi="Arial" w:cs="Arial"/>
          <w:sz w:val="24"/>
          <w:szCs w:val="24"/>
        </w:rPr>
        <w:tab/>
      </w:r>
    </w:p>
    <w:p w14:paraId="5F961D79" w14:textId="77777777" w:rsidR="00657E82" w:rsidRPr="00F973F1" w:rsidRDefault="00657E82" w:rsidP="00EC619C">
      <w:pPr>
        <w:widowControl w:val="0"/>
        <w:numPr>
          <w:ilvl w:val="0"/>
          <w:numId w:val="11"/>
        </w:numPr>
        <w:tabs>
          <w:tab w:val="left" w:pos="-1440"/>
          <w:tab w:val="left" w:pos="-720"/>
          <w:tab w:val="left" w:pos="1260"/>
          <w:tab w:val="left" w:pos="4320"/>
          <w:tab w:val="left" w:pos="5040"/>
          <w:tab w:val="left" w:pos="5760"/>
          <w:tab w:val="left" w:pos="6480"/>
          <w:tab w:val="left" w:pos="7200"/>
          <w:tab w:val="left" w:pos="7920"/>
          <w:tab w:val="left" w:pos="8640"/>
          <w:tab w:val="left" w:pos="9360"/>
        </w:tabs>
        <w:spacing w:before="40"/>
        <w:ind w:left="1260" w:hanging="450"/>
        <w:rPr>
          <w:rFonts w:ascii="Arial" w:hAnsi="Arial" w:cs="Arial"/>
          <w:sz w:val="24"/>
          <w:szCs w:val="24"/>
        </w:rPr>
      </w:pPr>
      <w:r w:rsidRPr="00F973F1">
        <w:rPr>
          <w:rFonts w:ascii="Arial" w:hAnsi="Arial" w:cs="Arial"/>
          <w:sz w:val="24"/>
          <w:szCs w:val="24"/>
        </w:rPr>
        <w:t>PUR - Purchased Steam</w:t>
      </w:r>
      <w:r w:rsidRPr="00F973F1">
        <w:rPr>
          <w:rFonts w:ascii="Arial" w:hAnsi="Arial" w:cs="Arial"/>
          <w:sz w:val="24"/>
          <w:szCs w:val="24"/>
        </w:rPr>
        <w:tab/>
      </w:r>
      <w:r w:rsidRPr="00F973F1">
        <w:rPr>
          <w:rFonts w:ascii="Arial" w:hAnsi="Arial" w:cs="Arial"/>
          <w:sz w:val="24"/>
          <w:szCs w:val="24"/>
        </w:rPr>
        <w:tab/>
      </w:r>
      <w:r w:rsidRPr="00F973F1">
        <w:rPr>
          <w:rFonts w:ascii="Arial" w:hAnsi="Arial" w:cs="Arial"/>
          <w:sz w:val="24"/>
          <w:szCs w:val="24"/>
        </w:rPr>
        <w:tab/>
      </w:r>
    </w:p>
    <w:p w14:paraId="5F961D7A" w14:textId="77777777" w:rsidR="00564EE4" w:rsidRPr="00F973F1" w:rsidRDefault="00564EE4" w:rsidP="00564EE4">
      <w:pPr>
        <w:widowControl w:val="0"/>
        <w:numPr>
          <w:ilvl w:val="0"/>
          <w:numId w:val="11"/>
        </w:numPr>
        <w:tabs>
          <w:tab w:val="left" w:pos="-1440"/>
          <w:tab w:val="left" w:pos="-720"/>
          <w:tab w:val="left" w:pos="1260"/>
          <w:tab w:val="left" w:pos="4320"/>
          <w:tab w:val="left" w:pos="5040"/>
          <w:tab w:val="left" w:pos="5760"/>
          <w:tab w:val="left" w:pos="6480"/>
          <w:tab w:val="left" w:pos="7200"/>
          <w:tab w:val="left" w:pos="7920"/>
          <w:tab w:val="left" w:pos="8640"/>
          <w:tab w:val="left" w:pos="9360"/>
        </w:tabs>
        <w:spacing w:before="40"/>
        <w:ind w:left="1260" w:hanging="450"/>
        <w:rPr>
          <w:rFonts w:ascii="Arial" w:hAnsi="Arial" w:cs="Arial"/>
          <w:sz w:val="24"/>
          <w:szCs w:val="24"/>
        </w:rPr>
      </w:pPr>
      <w:r>
        <w:rPr>
          <w:rFonts w:ascii="Arial" w:hAnsi="Arial" w:cs="Arial"/>
          <w:sz w:val="24"/>
          <w:szCs w:val="24"/>
        </w:rPr>
        <w:t xml:space="preserve">RFO - Residual Fuel Oil. Including </w:t>
      </w:r>
      <w:r w:rsidRPr="0047163C">
        <w:rPr>
          <w:rFonts w:ascii="Arial" w:hAnsi="Arial" w:cs="Arial"/>
          <w:sz w:val="24"/>
          <w:szCs w:val="24"/>
        </w:rPr>
        <w:t>Bunker C and FO6</w:t>
      </w:r>
    </w:p>
    <w:p w14:paraId="5F961D7B" w14:textId="77777777" w:rsidR="00657E82" w:rsidRPr="00F973F1" w:rsidRDefault="00657E82" w:rsidP="00EC619C">
      <w:pPr>
        <w:widowControl w:val="0"/>
        <w:numPr>
          <w:ilvl w:val="0"/>
          <w:numId w:val="11"/>
        </w:numPr>
        <w:tabs>
          <w:tab w:val="left" w:pos="-1440"/>
          <w:tab w:val="left" w:pos="-720"/>
          <w:tab w:val="left" w:pos="1260"/>
          <w:tab w:val="left" w:pos="4320"/>
          <w:tab w:val="left" w:pos="5040"/>
          <w:tab w:val="left" w:pos="5760"/>
          <w:tab w:val="left" w:pos="6480"/>
          <w:tab w:val="left" w:pos="7200"/>
          <w:tab w:val="left" w:pos="7920"/>
          <w:tab w:val="left" w:pos="8640"/>
          <w:tab w:val="left" w:pos="9360"/>
        </w:tabs>
        <w:spacing w:before="40"/>
        <w:ind w:left="1260" w:hanging="450"/>
        <w:rPr>
          <w:rFonts w:ascii="Arial" w:hAnsi="Arial" w:cs="Arial"/>
          <w:sz w:val="24"/>
          <w:szCs w:val="24"/>
        </w:rPr>
      </w:pPr>
      <w:r w:rsidRPr="00F973F1">
        <w:rPr>
          <w:rFonts w:ascii="Arial" w:hAnsi="Arial" w:cs="Arial"/>
          <w:sz w:val="24"/>
          <w:szCs w:val="24"/>
        </w:rPr>
        <w:t>SLW - Sludge Waste</w:t>
      </w:r>
      <w:r w:rsidRPr="00F973F1">
        <w:rPr>
          <w:rFonts w:ascii="Arial" w:hAnsi="Arial" w:cs="Arial"/>
          <w:sz w:val="24"/>
          <w:szCs w:val="24"/>
        </w:rPr>
        <w:tab/>
      </w:r>
      <w:r w:rsidRPr="00F973F1">
        <w:rPr>
          <w:rFonts w:ascii="Arial" w:hAnsi="Arial" w:cs="Arial"/>
          <w:sz w:val="24"/>
          <w:szCs w:val="24"/>
        </w:rPr>
        <w:tab/>
      </w:r>
      <w:r w:rsidRPr="00F973F1">
        <w:rPr>
          <w:rFonts w:ascii="Arial" w:hAnsi="Arial" w:cs="Arial"/>
          <w:sz w:val="24"/>
          <w:szCs w:val="24"/>
        </w:rPr>
        <w:tab/>
      </w:r>
    </w:p>
    <w:p w14:paraId="5F961D7C" w14:textId="77777777" w:rsidR="00657E82" w:rsidRPr="00F973F1" w:rsidRDefault="00657E82" w:rsidP="00EC619C">
      <w:pPr>
        <w:widowControl w:val="0"/>
        <w:numPr>
          <w:ilvl w:val="0"/>
          <w:numId w:val="11"/>
        </w:numPr>
        <w:tabs>
          <w:tab w:val="left" w:pos="-1440"/>
          <w:tab w:val="left" w:pos="-720"/>
          <w:tab w:val="left" w:pos="1260"/>
          <w:tab w:val="left" w:pos="4320"/>
          <w:tab w:val="left" w:pos="5040"/>
          <w:tab w:val="left" w:pos="5760"/>
          <w:tab w:val="left" w:pos="6480"/>
          <w:tab w:val="left" w:pos="7200"/>
          <w:tab w:val="left" w:pos="7920"/>
          <w:tab w:val="left" w:pos="8640"/>
          <w:tab w:val="left" w:pos="9360"/>
        </w:tabs>
        <w:spacing w:before="40"/>
        <w:ind w:left="1260" w:hanging="450"/>
        <w:rPr>
          <w:rFonts w:ascii="Arial" w:hAnsi="Arial" w:cs="Arial"/>
          <w:sz w:val="24"/>
          <w:szCs w:val="24"/>
        </w:rPr>
      </w:pPr>
      <w:r w:rsidRPr="00F973F1">
        <w:rPr>
          <w:rFonts w:ascii="Arial" w:hAnsi="Arial" w:cs="Arial"/>
          <w:sz w:val="24"/>
          <w:szCs w:val="24"/>
        </w:rPr>
        <w:t>SUN - Solar</w:t>
      </w:r>
      <w:r w:rsidRPr="00F973F1">
        <w:rPr>
          <w:rFonts w:ascii="Arial" w:hAnsi="Arial" w:cs="Arial"/>
          <w:sz w:val="24"/>
          <w:szCs w:val="24"/>
        </w:rPr>
        <w:tab/>
      </w:r>
      <w:r w:rsidRPr="00F973F1">
        <w:rPr>
          <w:rFonts w:ascii="Arial" w:hAnsi="Arial" w:cs="Arial"/>
          <w:sz w:val="24"/>
          <w:szCs w:val="24"/>
        </w:rPr>
        <w:tab/>
      </w:r>
      <w:r w:rsidRPr="00F973F1">
        <w:rPr>
          <w:rFonts w:ascii="Arial" w:hAnsi="Arial" w:cs="Arial"/>
          <w:sz w:val="24"/>
          <w:szCs w:val="24"/>
        </w:rPr>
        <w:tab/>
      </w:r>
    </w:p>
    <w:p w14:paraId="5F961D7D" w14:textId="77777777" w:rsidR="00657E82" w:rsidRPr="00F973F1" w:rsidRDefault="00657E82" w:rsidP="00EC619C">
      <w:pPr>
        <w:widowControl w:val="0"/>
        <w:numPr>
          <w:ilvl w:val="0"/>
          <w:numId w:val="11"/>
        </w:numPr>
        <w:tabs>
          <w:tab w:val="left" w:pos="-1440"/>
          <w:tab w:val="left" w:pos="-720"/>
          <w:tab w:val="left" w:pos="1260"/>
          <w:tab w:val="left" w:pos="4320"/>
          <w:tab w:val="left" w:pos="5040"/>
          <w:tab w:val="left" w:pos="5760"/>
          <w:tab w:val="left" w:pos="6480"/>
          <w:tab w:val="left" w:pos="7200"/>
          <w:tab w:val="left" w:pos="7920"/>
          <w:tab w:val="left" w:pos="8640"/>
          <w:tab w:val="left" w:pos="9360"/>
        </w:tabs>
        <w:spacing w:before="40"/>
        <w:ind w:left="1260" w:hanging="450"/>
        <w:rPr>
          <w:rFonts w:ascii="Arial" w:hAnsi="Arial" w:cs="Arial"/>
          <w:sz w:val="24"/>
          <w:szCs w:val="24"/>
        </w:rPr>
      </w:pPr>
      <w:r w:rsidRPr="00F973F1">
        <w:rPr>
          <w:rFonts w:ascii="Arial" w:hAnsi="Arial" w:cs="Arial"/>
          <w:sz w:val="24"/>
          <w:szCs w:val="24"/>
        </w:rPr>
        <w:t>SUB - Subbituminous Coal</w:t>
      </w:r>
      <w:r w:rsidRPr="00F973F1">
        <w:rPr>
          <w:rFonts w:ascii="Arial" w:hAnsi="Arial" w:cs="Arial"/>
          <w:sz w:val="24"/>
          <w:szCs w:val="24"/>
        </w:rPr>
        <w:tab/>
      </w:r>
      <w:r w:rsidRPr="00F973F1">
        <w:rPr>
          <w:rFonts w:ascii="Arial" w:hAnsi="Arial" w:cs="Arial"/>
          <w:sz w:val="24"/>
          <w:szCs w:val="24"/>
        </w:rPr>
        <w:tab/>
      </w:r>
      <w:r w:rsidRPr="00F973F1">
        <w:rPr>
          <w:rFonts w:ascii="Arial" w:hAnsi="Arial" w:cs="Arial"/>
          <w:sz w:val="24"/>
          <w:szCs w:val="24"/>
        </w:rPr>
        <w:tab/>
      </w:r>
    </w:p>
    <w:p w14:paraId="5F961D7E" w14:textId="77777777" w:rsidR="00657E82" w:rsidRPr="00F973F1" w:rsidRDefault="00657E82" w:rsidP="00EC619C">
      <w:pPr>
        <w:widowControl w:val="0"/>
        <w:numPr>
          <w:ilvl w:val="0"/>
          <w:numId w:val="11"/>
        </w:numPr>
        <w:tabs>
          <w:tab w:val="left" w:pos="-1440"/>
          <w:tab w:val="left" w:pos="-720"/>
          <w:tab w:val="left" w:pos="1260"/>
          <w:tab w:val="left" w:pos="4320"/>
          <w:tab w:val="left" w:pos="5040"/>
          <w:tab w:val="left" w:pos="5760"/>
          <w:tab w:val="left" w:pos="6480"/>
          <w:tab w:val="left" w:pos="7200"/>
          <w:tab w:val="left" w:pos="7920"/>
          <w:tab w:val="left" w:pos="8640"/>
          <w:tab w:val="left" w:pos="9360"/>
        </w:tabs>
        <w:spacing w:before="40"/>
        <w:ind w:left="1260" w:hanging="450"/>
        <w:rPr>
          <w:rFonts w:ascii="Arial" w:hAnsi="Arial" w:cs="Arial"/>
          <w:sz w:val="24"/>
          <w:szCs w:val="24"/>
        </w:rPr>
      </w:pPr>
      <w:r w:rsidRPr="00F973F1">
        <w:rPr>
          <w:rFonts w:ascii="Arial" w:hAnsi="Arial" w:cs="Arial"/>
          <w:sz w:val="24"/>
          <w:szCs w:val="24"/>
        </w:rPr>
        <w:t>TDF - Tire-derived Fuels</w:t>
      </w:r>
      <w:r w:rsidRPr="00F973F1">
        <w:rPr>
          <w:rFonts w:ascii="Arial" w:hAnsi="Arial" w:cs="Arial"/>
          <w:sz w:val="24"/>
          <w:szCs w:val="24"/>
        </w:rPr>
        <w:tab/>
      </w:r>
      <w:r w:rsidRPr="00F973F1">
        <w:rPr>
          <w:rFonts w:ascii="Arial" w:hAnsi="Arial" w:cs="Arial"/>
          <w:sz w:val="24"/>
          <w:szCs w:val="24"/>
        </w:rPr>
        <w:tab/>
      </w:r>
      <w:r w:rsidRPr="00F973F1">
        <w:rPr>
          <w:rFonts w:ascii="Arial" w:hAnsi="Arial" w:cs="Arial"/>
          <w:sz w:val="24"/>
          <w:szCs w:val="24"/>
        </w:rPr>
        <w:tab/>
      </w:r>
    </w:p>
    <w:p w14:paraId="5F961D7F" w14:textId="77777777" w:rsidR="00657E82" w:rsidRPr="00F973F1" w:rsidRDefault="00657E82" w:rsidP="00EC619C">
      <w:pPr>
        <w:widowControl w:val="0"/>
        <w:numPr>
          <w:ilvl w:val="0"/>
          <w:numId w:val="11"/>
        </w:numPr>
        <w:tabs>
          <w:tab w:val="left" w:pos="-1440"/>
          <w:tab w:val="left" w:pos="-720"/>
          <w:tab w:val="left" w:pos="1260"/>
          <w:tab w:val="left" w:pos="4320"/>
          <w:tab w:val="left" w:pos="5040"/>
          <w:tab w:val="left" w:pos="5760"/>
          <w:tab w:val="left" w:pos="6480"/>
          <w:tab w:val="left" w:pos="7200"/>
          <w:tab w:val="left" w:pos="7920"/>
          <w:tab w:val="left" w:pos="8640"/>
          <w:tab w:val="left" w:pos="9360"/>
        </w:tabs>
        <w:spacing w:before="40"/>
        <w:ind w:left="1260" w:hanging="450"/>
        <w:rPr>
          <w:rFonts w:ascii="Arial" w:hAnsi="Arial" w:cs="Arial"/>
          <w:sz w:val="24"/>
          <w:szCs w:val="24"/>
        </w:rPr>
      </w:pPr>
      <w:r w:rsidRPr="00F973F1">
        <w:rPr>
          <w:rFonts w:ascii="Arial" w:hAnsi="Arial" w:cs="Arial"/>
          <w:sz w:val="24"/>
          <w:szCs w:val="24"/>
        </w:rPr>
        <w:t>WC - Waste/Other Coal.</w:t>
      </w:r>
      <w:r w:rsidRPr="00F973F1">
        <w:rPr>
          <w:rFonts w:ascii="Arial" w:hAnsi="Arial" w:cs="Arial"/>
          <w:sz w:val="24"/>
          <w:szCs w:val="24"/>
        </w:rPr>
        <w:tab/>
      </w:r>
      <w:r w:rsidRPr="00F973F1">
        <w:rPr>
          <w:rFonts w:ascii="Arial" w:hAnsi="Arial" w:cs="Arial"/>
          <w:sz w:val="24"/>
          <w:szCs w:val="24"/>
        </w:rPr>
        <w:tab/>
      </w:r>
      <w:r w:rsidRPr="00F973F1">
        <w:rPr>
          <w:rFonts w:ascii="Arial" w:hAnsi="Arial" w:cs="Arial"/>
          <w:sz w:val="24"/>
          <w:szCs w:val="24"/>
        </w:rPr>
        <w:tab/>
      </w:r>
    </w:p>
    <w:p w14:paraId="5F961D80" w14:textId="77777777" w:rsidR="00657E82" w:rsidRPr="00F973F1" w:rsidRDefault="00657E82" w:rsidP="00EC619C">
      <w:pPr>
        <w:widowControl w:val="0"/>
        <w:numPr>
          <w:ilvl w:val="0"/>
          <w:numId w:val="11"/>
        </w:numPr>
        <w:tabs>
          <w:tab w:val="left" w:pos="-1440"/>
          <w:tab w:val="left" w:pos="-720"/>
          <w:tab w:val="left" w:pos="1260"/>
          <w:tab w:val="left" w:pos="4320"/>
          <w:tab w:val="left" w:pos="5040"/>
          <w:tab w:val="left" w:pos="5760"/>
          <w:tab w:val="left" w:pos="6480"/>
          <w:tab w:val="left" w:pos="7200"/>
          <w:tab w:val="left" w:pos="7920"/>
          <w:tab w:val="left" w:pos="8640"/>
          <w:tab w:val="left" w:pos="9360"/>
        </w:tabs>
        <w:spacing w:before="40"/>
        <w:ind w:left="1260" w:hanging="450"/>
        <w:rPr>
          <w:rFonts w:ascii="Arial" w:hAnsi="Arial" w:cs="Arial"/>
          <w:sz w:val="24"/>
          <w:szCs w:val="24"/>
        </w:rPr>
      </w:pPr>
      <w:r w:rsidRPr="00F973F1">
        <w:rPr>
          <w:rFonts w:ascii="Arial" w:hAnsi="Arial" w:cs="Arial"/>
          <w:sz w:val="24"/>
          <w:szCs w:val="24"/>
        </w:rPr>
        <w:t>WO - Waste/Other Oil.</w:t>
      </w:r>
      <w:r w:rsidRPr="00F973F1">
        <w:rPr>
          <w:rFonts w:ascii="Arial" w:hAnsi="Arial" w:cs="Arial"/>
          <w:sz w:val="24"/>
          <w:szCs w:val="24"/>
        </w:rPr>
        <w:tab/>
      </w:r>
      <w:r w:rsidRPr="00F973F1">
        <w:rPr>
          <w:rFonts w:ascii="Arial" w:hAnsi="Arial" w:cs="Arial"/>
          <w:sz w:val="24"/>
          <w:szCs w:val="24"/>
        </w:rPr>
        <w:tab/>
      </w:r>
      <w:r w:rsidRPr="00F973F1">
        <w:rPr>
          <w:rFonts w:ascii="Arial" w:hAnsi="Arial" w:cs="Arial"/>
          <w:sz w:val="24"/>
          <w:szCs w:val="24"/>
        </w:rPr>
        <w:tab/>
      </w:r>
    </w:p>
    <w:p w14:paraId="1B82BE19" w14:textId="77777777" w:rsidR="00CF62B4" w:rsidRDefault="00657E82" w:rsidP="00EC619C">
      <w:pPr>
        <w:widowControl w:val="0"/>
        <w:numPr>
          <w:ilvl w:val="0"/>
          <w:numId w:val="11"/>
        </w:numPr>
        <w:tabs>
          <w:tab w:val="left" w:pos="-1440"/>
          <w:tab w:val="left" w:pos="-720"/>
          <w:tab w:val="left" w:pos="1260"/>
          <w:tab w:val="left" w:pos="4320"/>
          <w:tab w:val="left" w:pos="5040"/>
          <w:tab w:val="left" w:pos="5760"/>
          <w:tab w:val="left" w:pos="6480"/>
          <w:tab w:val="left" w:pos="7200"/>
          <w:tab w:val="left" w:pos="7920"/>
          <w:tab w:val="left" w:pos="8640"/>
          <w:tab w:val="left" w:pos="9360"/>
        </w:tabs>
        <w:spacing w:before="40"/>
        <w:ind w:left="1260" w:hanging="450"/>
        <w:rPr>
          <w:ins w:id="86" w:author="Lutenegger, Jaren" w:date="2024-08-30T16:18:00Z"/>
          <w:rFonts w:ascii="Arial" w:hAnsi="Arial" w:cs="Arial"/>
          <w:sz w:val="24"/>
          <w:szCs w:val="24"/>
        </w:rPr>
      </w:pPr>
      <w:r w:rsidRPr="00F973F1">
        <w:rPr>
          <w:rFonts w:ascii="Arial" w:hAnsi="Arial" w:cs="Arial"/>
          <w:sz w:val="24"/>
          <w:szCs w:val="24"/>
        </w:rPr>
        <w:t>WAT - Water</w:t>
      </w:r>
    </w:p>
    <w:p w14:paraId="74A27806" w14:textId="77777777" w:rsidR="00CF62B4" w:rsidRDefault="00CF62B4">
      <w:pPr>
        <w:widowControl w:val="0"/>
        <w:numPr>
          <w:ilvl w:val="0"/>
          <w:numId w:val="11"/>
        </w:numPr>
        <w:tabs>
          <w:tab w:val="left" w:pos="-1440"/>
          <w:tab w:val="left" w:pos="-720"/>
          <w:tab w:val="left" w:pos="1260"/>
          <w:tab w:val="left" w:pos="2160"/>
          <w:tab w:val="left" w:pos="4320"/>
          <w:tab w:val="left" w:pos="5040"/>
          <w:tab w:val="left" w:pos="5760"/>
          <w:tab w:val="left" w:pos="6480"/>
          <w:tab w:val="left" w:pos="7200"/>
          <w:tab w:val="left" w:pos="7920"/>
          <w:tab w:val="left" w:pos="8640"/>
          <w:tab w:val="left" w:pos="9360"/>
        </w:tabs>
        <w:spacing w:before="40"/>
        <w:ind w:left="1170"/>
        <w:rPr>
          <w:ins w:id="87" w:author="Lutenegger, Jaren" w:date="2024-08-30T16:18:00Z"/>
          <w:rFonts w:ascii="Arial" w:hAnsi="Arial" w:cs="Arial"/>
          <w:sz w:val="24"/>
          <w:szCs w:val="24"/>
        </w:rPr>
        <w:pPrChange w:id="88" w:author="Lutenegger, Jaren" w:date="2024-08-30T16:25:00Z">
          <w:pPr>
            <w:widowControl w:val="0"/>
            <w:numPr>
              <w:numId w:val="11"/>
            </w:numPr>
            <w:tabs>
              <w:tab w:val="left" w:pos="-1440"/>
              <w:tab w:val="left" w:pos="-720"/>
              <w:tab w:val="left" w:pos="1260"/>
              <w:tab w:val="left" w:pos="4320"/>
              <w:tab w:val="left" w:pos="5040"/>
              <w:tab w:val="left" w:pos="5760"/>
              <w:tab w:val="left" w:pos="6480"/>
              <w:tab w:val="left" w:pos="7200"/>
              <w:tab w:val="left" w:pos="7920"/>
              <w:tab w:val="left" w:pos="8640"/>
              <w:tab w:val="left" w:pos="9360"/>
            </w:tabs>
            <w:spacing w:before="40"/>
            <w:ind w:left="1800" w:hanging="360"/>
          </w:pPr>
        </w:pPrChange>
      </w:pPr>
      <w:ins w:id="89" w:author="Lutenegger, Jaren" w:date="2024-08-30T16:18:00Z">
        <w:r>
          <w:rPr>
            <w:rFonts w:ascii="Arial" w:hAnsi="Arial" w:cs="Arial"/>
            <w:sz w:val="24"/>
            <w:szCs w:val="24"/>
          </w:rPr>
          <w:t>WOF - Wind (Offshore)</w:t>
        </w:r>
      </w:ins>
    </w:p>
    <w:p w14:paraId="5F961D81" w14:textId="618952F8" w:rsidR="00657E82" w:rsidRPr="00F973F1" w:rsidDel="004C4F0E" w:rsidRDefault="00CF62B4">
      <w:pPr>
        <w:widowControl w:val="0"/>
        <w:numPr>
          <w:ilvl w:val="0"/>
          <w:numId w:val="11"/>
        </w:numPr>
        <w:tabs>
          <w:tab w:val="left" w:pos="-1440"/>
          <w:tab w:val="left" w:pos="-720"/>
          <w:tab w:val="left" w:pos="900"/>
          <w:tab w:val="left" w:pos="1260"/>
          <w:tab w:val="left" w:pos="2160"/>
          <w:tab w:val="left" w:pos="4320"/>
          <w:tab w:val="left" w:pos="5040"/>
          <w:tab w:val="left" w:pos="5760"/>
          <w:tab w:val="left" w:pos="6480"/>
          <w:tab w:val="left" w:pos="7200"/>
          <w:tab w:val="left" w:pos="7920"/>
          <w:tab w:val="left" w:pos="8640"/>
          <w:tab w:val="left" w:pos="9360"/>
        </w:tabs>
        <w:spacing w:before="40"/>
        <w:ind w:left="1170"/>
        <w:rPr>
          <w:del w:id="90" w:author="Lutenegger, Jaren" w:date="2024-08-30T16:25:00Z"/>
          <w:rFonts w:ascii="Arial" w:hAnsi="Arial" w:cs="Arial"/>
          <w:sz w:val="24"/>
          <w:szCs w:val="24"/>
        </w:rPr>
        <w:pPrChange w:id="91" w:author="Lutenegger, Jaren" w:date="2024-08-30T16:26:00Z">
          <w:pPr>
            <w:widowControl w:val="0"/>
            <w:numPr>
              <w:numId w:val="11"/>
            </w:numPr>
            <w:tabs>
              <w:tab w:val="left" w:pos="-1440"/>
              <w:tab w:val="left" w:pos="-720"/>
              <w:tab w:val="left" w:pos="1260"/>
              <w:tab w:val="left" w:pos="4320"/>
              <w:tab w:val="left" w:pos="5040"/>
              <w:tab w:val="left" w:pos="5760"/>
              <w:tab w:val="left" w:pos="6480"/>
              <w:tab w:val="left" w:pos="7200"/>
              <w:tab w:val="left" w:pos="7920"/>
              <w:tab w:val="left" w:pos="8640"/>
              <w:tab w:val="left" w:pos="9360"/>
            </w:tabs>
            <w:spacing w:before="40"/>
            <w:ind w:left="1800" w:hanging="360"/>
          </w:pPr>
        </w:pPrChange>
      </w:pPr>
      <w:ins w:id="92" w:author="Lutenegger, Jaren" w:date="2024-08-30T16:18:00Z">
        <w:r w:rsidRPr="004C4F0E">
          <w:rPr>
            <w:rFonts w:ascii="Arial" w:hAnsi="Arial" w:cs="Arial"/>
            <w:sz w:val="24"/>
            <w:szCs w:val="24"/>
          </w:rPr>
          <w:t>WON - Wind (Onshore)</w:t>
        </w:r>
      </w:ins>
      <w:r w:rsidR="00657E82" w:rsidRPr="004C4F0E">
        <w:rPr>
          <w:rFonts w:ascii="Arial" w:hAnsi="Arial" w:cs="Arial"/>
          <w:sz w:val="24"/>
          <w:szCs w:val="24"/>
        </w:rPr>
        <w:tab/>
      </w:r>
      <w:del w:id="93" w:author="Lutenegger, Jaren" w:date="2024-08-30T16:25:00Z">
        <w:r w:rsidR="00657E82" w:rsidRPr="004C4F0E" w:rsidDel="004C4F0E">
          <w:rPr>
            <w:rFonts w:ascii="Arial" w:hAnsi="Arial" w:cs="Arial"/>
            <w:sz w:val="24"/>
            <w:szCs w:val="24"/>
          </w:rPr>
          <w:tab/>
        </w:r>
        <w:r w:rsidR="00657E82" w:rsidRPr="004C4F0E" w:rsidDel="004C4F0E">
          <w:rPr>
            <w:rFonts w:ascii="Arial" w:hAnsi="Arial" w:cs="Arial"/>
            <w:sz w:val="24"/>
            <w:szCs w:val="24"/>
          </w:rPr>
          <w:tab/>
        </w:r>
      </w:del>
    </w:p>
    <w:p w14:paraId="5F961D82" w14:textId="6FFBF891" w:rsidR="00657E82" w:rsidRPr="004C4F0E" w:rsidRDefault="00657E82">
      <w:pPr>
        <w:widowControl w:val="0"/>
        <w:numPr>
          <w:ilvl w:val="0"/>
          <w:numId w:val="11"/>
        </w:numPr>
        <w:tabs>
          <w:tab w:val="left" w:pos="-1440"/>
          <w:tab w:val="left" w:pos="-720"/>
          <w:tab w:val="left" w:pos="900"/>
          <w:tab w:val="left" w:pos="1260"/>
          <w:tab w:val="left" w:pos="2160"/>
          <w:tab w:val="left" w:pos="4320"/>
          <w:tab w:val="left" w:pos="5040"/>
          <w:tab w:val="left" w:pos="5760"/>
          <w:tab w:val="left" w:pos="6480"/>
          <w:tab w:val="left" w:pos="7200"/>
          <w:tab w:val="left" w:pos="7920"/>
          <w:tab w:val="left" w:pos="8640"/>
          <w:tab w:val="left" w:pos="9360"/>
        </w:tabs>
        <w:spacing w:before="40"/>
        <w:ind w:left="1170"/>
        <w:rPr>
          <w:rFonts w:ascii="Arial" w:hAnsi="Arial" w:cs="Arial"/>
          <w:sz w:val="24"/>
          <w:szCs w:val="24"/>
        </w:rPr>
        <w:pPrChange w:id="94" w:author="Lutenegger, Jaren" w:date="2024-08-30T16:26:00Z">
          <w:pPr>
            <w:widowControl w:val="0"/>
            <w:numPr>
              <w:numId w:val="11"/>
            </w:numPr>
            <w:tabs>
              <w:tab w:val="left" w:pos="-1440"/>
              <w:tab w:val="left" w:pos="-720"/>
              <w:tab w:val="left" w:pos="1260"/>
              <w:tab w:val="left" w:pos="4320"/>
              <w:tab w:val="left" w:pos="5040"/>
              <w:tab w:val="left" w:pos="5760"/>
              <w:tab w:val="left" w:pos="6480"/>
              <w:tab w:val="left" w:pos="7200"/>
              <w:tab w:val="left" w:pos="7920"/>
              <w:tab w:val="left" w:pos="8640"/>
              <w:tab w:val="left" w:pos="9360"/>
            </w:tabs>
            <w:spacing w:before="40"/>
            <w:ind w:left="1260" w:hanging="450"/>
          </w:pPr>
        </w:pPrChange>
      </w:pPr>
      <w:del w:id="95" w:author="Lutenegger, Jaren" w:date="2024-08-30T16:18:00Z">
        <w:r w:rsidRPr="004C4F0E" w:rsidDel="00CF62B4">
          <w:rPr>
            <w:rFonts w:ascii="Arial" w:hAnsi="Arial" w:cs="Arial"/>
            <w:sz w:val="24"/>
            <w:szCs w:val="24"/>
          </w:rPr>
          <w:delText>WND - Wind</w:delText>
        </w:r>
        <w:r w:rsidRPr="004C4F0E" w:rsidDel="00CF62B4">
          <w:rPr>
            <w:rFonts w:ascii="Arial" w:hAnsi="Arial" w:cs="Arial"/>
            <w:sz w:val="24"/>
            <w:szCs w:val="24"/>
          </w:rPr>
          <w:tab/>
        </w:r>
      </w:del>
      <w:r w:rsidRPr="004C4F0E">
        <w:rPr>
          <w:rFonts w:ascii="Arial" w:hAnsi="Arial" w:cs="Arial"/>
          <w:sz w:val="24"/>
          <w:szCs w:val="24"/>
        </w:rPr>
        <w:tab/>
      </w:r>
      <w:r w:rsidRPr="004C4F0E">
        <w:rPr>
          <w:rFonts w:ascii="Arial" w:hAnsi="Arial" w:cs="Arial"/>
          <w:sz w:val="24"/>
          <w:szCs w:val="24"/>
        </w:rPr>
        <w:tab/>
      </w:r>
    </w:p>
    <w:p w14:paraId="5F961D83" w14:textId="77777777" w:rsidR="00657E82" w:rsidRPr="00F973F1" w:rsidRDefault="00657E82" w:rsidP="00EC619C">
      <w:pPr>
        <w:widowControl w:val="0"/>
        <w:numPr>
          <w:ilvl w:val="0"/>
          <w:numId w:val="11"/>
        </w:numPr>
        <w:tabs>
          <w:tab w:val="left" w:pos="-1440"/>
          <w:tab w:val="left" w:pos="-720"/>
          <w:tab w:val="left" w:pos="1260"/>
          <w:tab w:val="left" w:pos="4320"/>
          <w:tab w:val="left" w:pos="5040"/>
          <w:tab w:val="left" w:pos="5760"/>
          <w:tab w:val="left" w:pos="6480"/>
          <w:tab w:val="left" w:pos="7200"/>
          <w:tab w:val="left" w:pos="7920"/>
          <w:tab w:val="left" w:pos="8640"/>
          <w:tab w:val="left" w:pos="9360"/>
        </w:tabs>
        <w:spacing w:before="40"/>
        <w:ind w:left="1260" w:hanging="450"/>
        <w:rPr>
          <w:rFonts w:ascii="Arial" w:hAnsi="Arial" w:cs="Arial"/>
          <w:sz w:val="24"/>
          <w:szCs w:val="24"/>
        </w:rPr>
      </w:pPr>
      <w:r w:rsidRPr="00F973F1">
        <w:rPr>
          <w:rFonts w:ascii="Arial" w:hAnsi="Arial" w:cs="Arial"/>
          <w:sz w:val="24"/>
          <w:szCs w:val="24"/>
        </w:rPr>
        <w:t>WDL - Wood Waste Liquids excluding Black Liquor.</w:t>
      </w:r>
      <w:r w:rsidRPr="00F973F1">
        <w:rPr>
          <w:rFonts w:ascii="Arial" w:hAnsi="Arial" w:cs="Arial"/>
          <w:sz w:val="24"/>
          <w:szCs w:val="24"/>
        </w:rPr>
        <w:tab/>
      </w:r>
      <w:r w:rsidRPr="00F973F1">
        <w:rPr>
          <w:rFonts w:ascii="Arial" w:hAnsi="Arial" w:cs="Arial"/>
          <w:sz w:val="24"/>
          <w:szCs w:val="24"/>
        </w:rPr>
        <w:tab/>
      </w:r>
      <w:r w:rsidRPr="00F973F1">
        <w:rPr>
          <w:rFonts w:ascii="Arial" w:hAnsi="Arial" w:cs="Arial"/>
          <w:sz w:val="24"/>
          <w:szCs w:val="24"/>
        </w:rPr>
        <w:tab/>
      </w:r>
    </w:p>
    <w:p w14:paraId="5F961D84" w14:textId="77777777" w:rsidR="00657E82" w:rsidRDefault="00657E82" w:rsidP="00EC619C">
      <w:pPr>
        <w:widowControl w:val="0"/>
        <w:numPr>
          <w:ilvl w:val="0"/>
          <w:numId w:val="11"/>
        </w:numPr>
        <w:tabs>
          <w:tab w:val="left" w:pos="-1440"/>
          <w:tab w:val="left" w:pos="-720"/>
          <w:tab w:val="left" w:pos="1260"/>
          <w:tab w:val="left" w:pos="4320"/>
          <w:tab w:val="left" w:pos="5040"/>
          <w:tab w:val="left" w:pos="5760"/>
          <w:tab w:val="left" w:pos="6480"/>
          <w:tab w:val="left" w:pos="7200"/>
          <w:tab w:val="left" w:pos="7920"/>
          <w:tab w:val="left" w:pos="8640"/>
          <w:tab w:val="left" w:pos="9360"/>
        </w:tabs>
        <w:spacing w:before="40"/>
        <w:ind w:left="1260" w:hanging="450"/>
        <w:rPr>
          <w:rFonts w:ascii="Arial" w:hAnsi="Arial" w:cs="Arial"/>
          <w:sz w:val="24"/>
          <w:szCs w:val="24"/>
        </w:rPr>
      </w:pPr>
      <w:r w:rsidRPr="00F973F1">
        <w:rPr>
          <w:rFonts w:ascii="Arial" w:hAnsi="Arial" w:cs="Arial"/>
          <w:sz w:val="24"/>
          <w:szCs w:val="24"/>
        </w:rPr>
        <w:t>WDS - Wood/Wood Waste Solids.</w:t>
      </w:r>
    </w:p>
    <w:p w14:paraId="5F961D85" w14:textId="77777777" w:rsidR="00DC1FAA" w:rsidRDefault="00A811DE" w:rsidP="0014241C">
      <w:pPr>
        <w:widowControl w:val="0"/>
        <w:tabs>
          <w:tab w:val="left" w:pos="-1440"/>
          <w:tab w:val="left" w:pos="-720"/>
          <w:tab w:val="left" w:pos="0"/>
          <w:tab w:val="left" w:pos="360"/>
          <w:tab w:val="left" w:pos="720"/>
          <w:tab w:val="left" w:pos="1123"/>
          <w:tab w:val="left" w:pos="1440"/>
          <w:tab w:val="left" w:pos="1814"/>
          <w:tab w:val="left" w:pos="2160"/>
          <w:tab w:val="left" w:pos="2505"/>
          <w:tab w:val="left" w:pos="2880"/>
          <w:tab w:val="left" w:pos="3600"/>
          <w:tab w:val="left" w:pos="4320"/>
          <w:tab w:val="left" w:pos="5040"/>
          <w:tab w:val="left" w:pos="5760"/>
          <w:tab w:val="left" w:pos="6480"/>
          <w:tab w:val="left" w:pos="7200"/>
          <w:tab w:val="left" w:pos="7920"/>
          <w:tab w:val="left" w:pos="8640"/>
          <w:tab w:val="left" w:pos="9360"/>
        </w:tabs>
        <w:spacing w:before="100" w:after="100"/>
        <w:ind w:left="360"/>
        <w:rPr>
          <w:rFonts w:ascii="Arial" w:hAnsi="Arial" w:cs="Arial"/>
          <w:b/>
          <w:sz w:val="24"/>
          <w:szCs w:val="24"/>
          <w:u w:val="single"/>
        </w:rPr>
      </w:pPr>
      <w:r w:rsidRPr="00983B20">
        <w:rPr>
          <w:rFonts w:ascii="Arial" w:hAnsi="Arial" w:cs="Arial"/>
          <w:b/>
          <w:sz w:val="24"/>
          <w:szCs w:val="24"/>
          <w:u w:val="single"/>
        </w:rPr>
        <w:t>Local Gas Distribution Company</w:t>
      </w:r>
      <w:r w:rsidRPr="00983B20">
        <w:rPr>
          <w:rFonts w:ascii="Arial" w:hAnsi="Arial" w:cs="Arial"/>
          <w:b/>
          <w:sz w:val="24"/>
          <w:szCs w:val="24"/>
        </w:rPr>
        <w:t xml:space="preserve"> </w:t>
      </w:r>
      <w:r w:rsidR="000D0B64" w:rsidRPr="000D0B64">
        <w:rPr>
          <w:rFonts w:ascii="Arial" w:hAnsi="Arial" w:cs="Arial"/>
          <w:sz w:val="24"/>
          <w:szCs w:val="24"/>
        </w:rPr>
        <w:t xml:space="preserve">- </w:t>
      </w:r>
      <w:r w:rsidRPr="00983B20">
        <w:rPr>
          <w:rFonts w:ascii="Arial" w:hAnsi="Arial" w:cs="Arial"/>
          <w:sz w:val="24"/>
          <w:szCs w:val="24"/>
        </w:rPr>
        <w:t xml:space="preserve">Name of the Local </w:t>
      </w:r>
      <w:r w:rsidR="00DE1944">
        <w:rPr>
          <w:rFonts w:ascii="Arial" w:hAnsi="Arial" w:cs="Arial"/>
          <w:sz w:val="24"/>
          <w:szCs w:val="24"/>
        </w:rPr>
        <w:t xml:space="preserve">Gas </w:t>
      </w:r>
      <w:r w:rsidRPr="00983B20">
        <w:rPr>
          <w:rFonts w:ascii="Arial" w:hAnsi="Arial" w:cs="Arial"/>
          <w:sz w:val="24"/>
          <w:szCs w:val="24"/>
        </w:rPr>
        <w:t>Distributi</w:t>
      </w:r>
      <w:r>
        <w:rPr>
          <w:rFonts w:ascii="Arial" w:hAnsi="Arial" w:cs="Arial"/>
          <w:sz w:val="24"/>
          <w:szCs w:val="24"/>
        </w:rPr>
        <w:t>on Company</w:t>
      </w:r>
      <w:r w:rsidR="00C91D55">
        <w:rPr>
          <w:rFonts w:ascii="Arial" w:hAnsi="Arial" w:cs="Arial"/>
          <w:sz w:val="24"/>
          <w:szCs w:val="24"/>
        </w:rPr>
        <w:t xml:space="preserve"> (LGDC)</w:t>
      </w:r>
      <w:r>
        <w:rPr>
          <w:rFonts w:ascii="Arial" w:hAnsi="Arial" w:cs="Arial"/>
          <w:sz w:val="24"/>
          <w:szCs w:val="24"/>
        </w:rPr>
        <w:t xml:space="preserve"> </w:t>
      </w:r>
      <w:r w:rsidR="00C91D55">
        <w:rPr>
          <w:rFonts w:ascii="Arial" w:hAnsi="Arial" w:cs="Arial"/>
          <w:sz w:val="24"/>
          <w:szCs w:val="24"/>
        </w:rPr>
        <w:t xml:space="preserve">to which a </w:t>
      </w:r>
      <w:r>
        <w:rPr>
          <w:rFonts w:ascii="Arial" w:hAnsi="Arial" w:cs="Arial"/>
          <w:sz w:val="24"/>
          <w:szCs w:val="24"/>
        </w:rPr>
        <w:t>G</w:t>
      </w:r>
      <w:r w:rsidRPr="00983B20">
        <w:rPr>
          <w:rFonts w:ascii="Arial" w:hAnsi="Arial" w:cs="Arial"/>
          <w:sz w:val="24"/>
          <w:szCs w:val="24"/>
        </w:rPr>
        <w:t>enerator</w:t>
      </w:r>
      <w:r w:rsidR="00C91D55">
        <w:rPr>
          <w:rFonts w:ascii="Arial" w:hAnsi="Arial" w:cs="Arial"/>
          <w:sz w:val="24"/>
          <w:szCs w:val="24"/>
        </w:rPr>
        <w:t xml:space="preserve"> is physically connected</w:t>
      </w:r>
      <w:r w:rsidR="00DE1944">
        <w:rPr>
          <w:rFonts w:ascii="Arial" w:hAnsi="Arial" w:cs="Arial"/>
          <w:sz w:val="24"/>
          <w:szCs w:val="24"/>
        </w:rPr>
        <w:t>.</w:t>
      </w:r>
      <w:r w:rsidRPr="00983B20">
        <w:rPr>
          <w:rFonts w:ascii="Arial" w:hAnsi="Arial" w:cs="Arial"/>
          <w:sz w:val="24"/>
          <w:szCs w:val="24"/>
        </w:rPr>
        <w:t xml:space="preserve"> </w:t>
      </w:r>
      <w:r w:rsidR="00DE1944">
        <w:rPr>
          <w:rFonts w:ascii="Arial" w:hAnsi="Arial" w:cs="Arial"/>
          <w:sz w:val="24"/>
          <w:szCs w:val="24"/>
        </w:rPr>
        <w:t xml:space="preserve"> A selection is</w:t>
      </w:r>
      <w:r w:rsidRPr="00983B20">
        <w:rPr>
          <w:rFonts w:ascii="Arial" w:hAnsi="Arial" w:cs="Arial"/>
          <w:sz w:val="24"/>
          <w:szCs w:val="24"/>
        </w:rPr>
        <w:t xml:space="preserve"> required whenever Natural Gas is selected in any of the fuel type categories (Startup, Predominant, Secondary)</w:t>
      </w:r>
      <w:r w:rsidR="00DE1944">
        <w:rPr>
          <w:rFonts w:ascii="Arial" w:hAnsi="Arial" w:cs="Arial"/>
          <w:sz w:val="24"/>
          <w:szCs w:val="24"/>
        </w:rPr>
        <w:t xml:space="preserve"> and </w:t>
      </w:r>
      <w:r w:rsidR="00C91D55">
        <w:rPr>
          <w:rFonts w:ascii="Arial" w:hAnsi="Arial" w:cs="Arial"/>
          <w:sz w:val="24"/>
          <w:szCs w:val="24"/>
        </w:rPr>
        <w:t>the Generator is connected to an LGDC</w:t>
      </w:r>
      <w:r w:rsidR="00DE1944">
        <w:rPr>
          <w:rFonts w:ascii="Arial" w:hAnsi="Arial" w:cs="Arial"/>
          <w:sz w:val="24"/>
          <w:szCs w:val="24"/>
        </w:rPr>
        <w:t>.  Otherwise,</w:t>
      </w:r>
      <w:r w:rsidRPr="00983B20">
        <w:rPr>
          <w:rFonts w:ascii="Arial" w:hAnsi="Arial" w:cs="Arial"/>
          <w:sz w:val="24"/>
          <w:szCs w:val="24"/>
        </w:rPr>
        <w:t xml:space="preserve"> leave this field blank.</w:t>
      </w:r>
    </w:p>
    <w:p w14:paraId="5F961D86" w14:textId="77777777" w:rsidR="00DC1FAA" w:rsidRDefault="00DC1FAA" w:rsidP="00EE4C6A">
      <w:pPr>
        <w:widowControl w:val="0"/>
        <w:tabs>
          <w:tab w:val="left" w:pos="-1440"/>
          <w:tab w:val="left" w:pos="-720"/>
          <w:tab w:val="left" w:pos="0"/>
          <w:tab w:val="left" w:pos="360"/>
          <w:tab w:val="left" w:pos="720"/>
          <w:tab w:val="left" w:pos="1123"/>
          <w:tab w:val="left" w:pos="1440"/>
          <w:tab w:val="left" w:pos="1814"/>
          <w:tab w:val="left" w:pos="2160"/>
          <w:tab w:val="left" w:pos="2505"/>
          <w:tab w:val="left" w:pos="2880"/>
          <w:tab w:val="left" w:pos="3600"/>
          <w:tab w:val="left" w:pos="4320"/>
          <w:tab w:val="left" w:pos="5040"/>
          <w:tab w:val="left" w:pos="5760"/>
          <w:tab w:val="left" w:pos="6480"/>
          <w:tab w:val="left" w:pos="7200"/>
          <w:tab w:val="left" w:pos="7920"/>
          <w:tab w:val="left" w:pos="8640"/>
          <w:tab w:val="left" w:pos="9360"/>
        </w:tabs>
        <w:spacing w:before="100"/>
        <w:ind w:left="360"/>
        <w:rPr>
          <w:rFonts w:ascii="Arial" w:hAnsi="Arial" w:cs="Arial"/>
          <w:sz w:val="24"/>
          <w:szCs w:val="24"/>
        </w:rPr>
      </w:pPr>
      <w:r w:rsidRPr="00983B20">
        <w:rPr>
          <w:rFonts w:ascii="Arial" w:hAnsi="Arial" w:cs="Arial"/>
          <w:b/>
          <w:sz w:val="24"/>
          <w:szCs w:val="24"/>
          <w:u w:val="single"/>
        </w:rPr>
        <w:t>Primary Gas Pipeline</w:t>
      </w:r>
      <w:r w:rsidRPr="00983B20">
        <w:rPr>
          <w:rFonts w:ascii="Arial" w:hAnsi="Arial" w:cs="Arial"/>
          <w:sz w:val="24"/>
          <w:szCs w:val="24"/>
        </w:rPr>
        <w:t xml:space="preserve"> </w:t>
      </w:r>
      <w:r w:rsidR="000D0B64">
        <w:rPr>
          <w:rFonts w:ascii="Arial" w:hAnsi="Arial" w:cs="Arial"/>
          <w:sz w:val="24"/>
          <w:szCs w:val="24"/>
        </w:rPr>
        <w:t>-</w:t>
      </w:r>
      <w:r w:rsidR="000D0B64" w:rsidRPr="00983B20">
        <w:rPr>
          <w:rFonts w:ascii="Arial" w:hAnsi="Arial" w:cs="Arial"/>
          <w:sz w:val="24"/>
          <w:szCs w:val="24"/>
        </w:rPr>
        <w:t xml:space="preserve"> </w:t>
      </w:r>
      <w:r w:rsidRPr="00983B20">
        <w:rPr>
          <w:rFonts w:ascii="Arial" w:hAnsi="Arial" w:cs="Arial"/>
          <w:sz w:val="24"/>
          <w:szCs w:val="24"/>
        </w:rPr>
        <w:t>Name of the primary pipeline</w:t>
      </w:r>
      <w:r w:rsidR="00873E5B">
        <w:rPr>
          <w:rFonts w:ascii="Arial" w:hAnsi="Arial" w:cs="Arial"/>
          <w:sz w:val="24"/>
          <w:szCs w:val="24"/>
        </w:rPr>
        <w:t xml:space="preserve"> </w:t>
      </w:r>
      <w:r w:rsidRPr="00983B20">
        <w:rPr>
          <w:rFonts w:ascii="Arial" w:hAnsi="Arial" w:cs="Arial"/>
          <w:sz w:val="24"/>
          <w:szCs w:val="24"/>
        </w:rPr>
        <w:t xml:space="preserve">to </w:t>
      </w:r>
      <w:r w:rsidR="00C91D55">
        <w:rPr>
          <w:rFonts w:ascii="Arial" w:hAnsi="Arial" w:cs="Arial"/>
          <w:sz w:val="24"/>
          <w:szCs w:val="24"/>
        </w:rPr>
        <w:t>which the</w:t>
      </w:r>
      <w:r w:rsidR="00C91D55" w:rsidRPr="00983B20">
        <w:rPr>
          <w:rFonts w:ascii="Arial" w:hAnsi="Arial" w:cs="Arial"/>
          <w:sz w:val="24"/>
          <w:szCs w:val="24"/>
        </w:rPr>
        <w:t xml:space="preserve"> </w:t>
      </w:r>
      <w:r w:rsidRPr="00983B20">
        <w:rPr>
          <w:rFonts w:ascii="Arial" w:hAnsi="Arial" w:cs="Arial"/>
          <w:sz w:val="24"/>
          <w:szCs w:val="24"/>
        </w:rPr>
        <w:t>Generator</w:t>
      </w:r>
      <w:r w:rsidR="00C91D55">
        <w:rPr>
          <w:rFonts w:ascii="Arial" w:hAnsi="Arial" w:cs="Arial"/>
          <w:sz w:val="24"/>
          <w:szCs w:val="24"/>
        </w:rPr>
        <w:t xml:space="preserve"> is physically connected</w:t>
      </w:r>
      <w:r w:rsidR="00B11ACA">
        <w:rPr>
          <w:rFonts w:ascii="Arial" w:hAnsi="Arial" w:cs="Arial"/>
          <w:sz w:val="24"/>
          <w:szCs w:val="24"/>
        </w:rPr>
        <w:t xml:space="preserve">. </w:t>
      </w:r>
      <w:r w:rsidRPr="00983B20">
        <w:rPr>
          <w:rFonts w:ascii="Arial" w:hAnsi="Arial" w:cs="Arial"/>
          <w:sz w:val="24"/>
          <w:szCs w:val="24"/>
        </w:rPr>
        <w:t xml:space="preserve"> </w:t>
      </w:r>
      <w:r w:rsidR="00B11ACA">
        <w:rPr>
          <w:rFonts w:ascii="Arial" w:hAnsi="Arial" w:cs="Arial"/>
          <w:sz w:val="24"/>
          <w:szCs w:val="24"/>
        </w:rPr>
        <w:t>A selection is</w:t>
      </w:r>
      <w:r w:rsidRPr="00983B20">
        <w:rPr>
          <w:rFonts w:ascii="Arial" w:hAnsi="Arial" w:cs="Arial"/>
          <w:sz w:val="24"/>
          <w:szCs w:val="24"/>
        </w:rPr>
        <w:t xml:space="preserve"> required whenever Natural Gas is selected in any of the fuel type categories (Startup, Predominant, Secondary) and connected to a pipeline.  If the</w:t>
      </w:r>
      <w:r w:rsidR="00C91D55">
        <w:rPr>
          <w:rFonts w:ascii="Arial" w:hAnsi="Arial" w:cs="Arial"/>
          <w:sz w:val="24"/>
          <w:szCs w:val="24"/>
        </w:rPr>
        <w:t xml:space="preserve"> Generator is connected to an LGDC</w:t>
      </w:r>
      <w:r w:rsidR="006636DA">
        <w:rPr>
          <w:rFonts w:ascii="Arial" w:hAnsi="Arial" w:cs="Arial"/>
          <w:sz w:val="24"/>
          <w:szCs w:val="24"/>
        </w:rPr>
        <w:t xml:space="preserve">, </w:t>
      </w:r>
      <w:r w:rsidRPr="00983B20">
        <w:rPr>
          <w:rFonts w:ascii="Arial" w:hAnsi="Arial" w:cs="Arial"/>
          <w:sz w:val="24"/>
          <w:szCs w:val="24"/>
        </w:rPr>
        <w:t xml:space="preserve">this field represents the </w:t>
      </w:r>
      <w:r w:rsidRPr="00983B20">
        <w:rPr>
          <w:rFonts w:ascii="Arial" w:hAnsi="Arial" w:cs="Arial"/>
          <w:sz w:val="24"/>
          <w:szCs w:val="24"/>
        </w:rPr>
        <w:lastRenderedPageBreak/>
        <w:t xml:space="preserve">primary natural gas pipeline </w:t>
      </w:r>
      <w:r w:rsidR="00C91D55">
        <w:rPr>
          <w:rFonts w:ascii="Arial" w:hAnsi="Arial" w:cs="Arial"/>
          <w:sz w:val="24"/>
          <w:szCs w:val="24"/>
        </w:rPr>
        <w:t>to which</w:t>
      </w:r>
      <w:r w:rsidRPr="00983B20">
        <w:rPr>
          <w:rFonts w:ascii="Arial" w:hAnsi="Arial" w:cs="Arial"/>
          <w:sz w:val="24"/>
          <w:szCs w:val="24"/>
        </w:rPr>
        <w:t xml:space="preserve"> the L</w:t>
      </w:r>
      <w:r w:rsidR="00DE1944">
        <w:rPr>
          <w:rFonts w:ascii="Arial" w:hAnsi="Arial" w:cs="Arial"/>
          <w:sz w:val="24"/>
          <w:szCs w:val="24"/>
        </w:rPr>
        <w:t>G</w:t>
      </w:r>
      <w:r w:rsidRPr="00983B20">
        <w:rPr>
          <w:rFonts w:ascii="Arial" w:hAnsi="Arial" w:cs="Arial"/>
          <w:sz w:val="24"/>
          <w:szCs w:val="24"/>
        </w:rPr>
        <w:t xml:space="preserve">DC </w:t>
      </w:r>
      <w:r w:rsidR="00C91D55">
        <w:rPr>
          <w:rFonts w:ascii="Arial" w:hAnsi="Arial" w:cs="Arial"/>
          <w:sz w:val="24"/>
          <w:szCs w:val="24"/>
        </w:rPr>
        <w:t>is connected</w:t>
      </w:r>
      <w:r w:rsidRPr="00983B20">
        <w:rPr>
          <w:rFonts w:ascii="Arial" w:hAnsi="Arial" w:cs="Arial"/>
          <w:sz w:val="24"/>
          <w:szCs w:val="24"/>
        </w:rPr>
        <w:t xml:space="preserve">. </w:t>
      </w:r>
      <w:r w:rsidR="00C91D55">
        <w:rPr>
          <w:rFonts w:ascii="Arial" w:hAnsi="Arial" w:cs="Arial"/>
          <w:sz w:val="24"/>
          <w:szCs w:val="24"/>
        </w:rPr>
        <w:t xml:space="preserve">In the event that the Generator is connected to both an LGDC and a pipeline, this shall be the pipeline to which the LGDC is connected. </w:t>
      </w:r>
      <w:r w:rsidRPr="00983B20">
        <w:rPr>
          <w:rFonts w:ascii="Arial" w:hAnsi="Arial" w:cs="Arial"/>
          <w:sz w:val="24"/>
          <w:szCs w:val="24"/>
        </w:rPr>
        <w:t xml:space="preserve"> Select the pipeline name from the list below:</w:t>
      </w:r>
    </w:p>
    <w:p w14:paraId="5F961D87" w14:textId="77777777" w:rsidR="00DC1FAA" w:rsidRDefault="00DC1FAA" w:rsidP="00DC1FAA">
      <w:pPr>
        <w:widowControl w:val="0"/>
        <w:numPr>
          <w:ilvl w:val="0"/>
          <w:numId w:val="12"/>
        </w:numPr>
        <w:tabs>
          <w:tab w:val="left" w:pos="-1440"/>
          <w:tab w:val="left" w:pos="-720"/>
          <w:tab w:val="left" w:pos="1260"/>
          <w:tab w:val="left" w:pos="4320"/>
          <w:tab w:val="left" w:pos="5040"/>
          <w:tab w:val="left" w:pos="5760"/>
          <w:tab w:val="left" w:pos="6480"/>
          <w:tab w:val="left" w:pos="7200"/>
          <w:tab w:val="left" w:pos="7920"/>
          <w:tab w:val="left" w:pos="8640"/>
          <w:tab w:val="left" w:pos="9360"/>
        </w:tabs>
        <w:spacing w:before="40"/>
        <w:ind w:left="1260" w:hanging="450"/>
        <w:rPr>
          <w:rFonts w:ascii="Arial" w:hAnsi="Arial" w:cs="Arial"/>
          <w:sz w:val="24"/>
          <w:szCs w:val="24"/>
        </w:rPr>
      </w:pPr>
      <w:r w:rsidRPr="00983B20">
        <w:rPr>
          <w:rFonts w:ascii="Arial" w:hAnsi="Arial" w:cs="Arial"/>
          <w:sz w:val="24"/>
          <w:szCs w:val="24"/>
        </w:rPr>
        <w:t>Algonquin</w:t>
      </w:r>
    </w:p>
    <w:p w14:paraId="5F961D88" w14:textId="77777777" w:rsidR="00DC1FAA" w:rsidRDefault="00DC1FAA" w:rsidP="00DC1FAA">
      <w:pPr>
        <w:widowControl w:val="0"/>
        <w:numPr>
          <w:ilvl w:val="0"/>
          <w:numId w:val="12"/>
        </w:numPr>
        <w:tabs>
          <w:tab w:val="left" w:pos="-1440"/>
          <w:tab w:val="left" w:pos="-720"/>
          <w:tab w:val="left" w:pos="1260"/>
          <w:tab w:val="left" w:pos="4320"/>
          <w:tab w:val="left" w:pos="5040"/>
          <w:tab w:val="left" w:pos="5760"/>
          <w:tab w:val="left" w:pos="6480"/>
          <w:tab w:val="left" w:pos="7200"/>
          <w:tab w:val="left" w:pos="7920"/>
          <w:tab w:val="left" w:pos="8640"/>
          <w:tab w:val="left" w:pos="9360"/>
        </w:tabs>
        <w:spacing w:before="40"/>
        <w:ind w:left="1260" w:hanging="450"/>
        <w:rPr>
          <w:rFonts w:ascii="Arial" w:hAnsi="Arial" w:cs="Arial"/>
          <w:sz w:val="24"/>
          <w:szCs w:val="24"/>
        </w:rPr>
      </w:pPr>
      <w:proofErr w:type="spellStart"/>
      <w:r w:rsidRPr="00983B20">
        <w:rPr>
          <w:rFonts w:ascii="Arial" w:hAnsi="Arial" w:cs="Arial"/>
          <w:sz w:val="24"/>
          <w:szCs w:val="24"/>
        </w:rPr>
        <w:t>Distrigas</w:t>
      </w:r>
      <w:proofErr w:type="spellEnd"/>
    </w:p>
    <w:p w14:paraId="5F961D89" w14:textId="77777777" w:rsidR="00DC1FAA" w:rsidRDefault="00DC1FAA" w:rsidP="00DC1FAA">
      <w:pPr>
        <w:widowControl w:val="0"/>
        <w:numPr>
          <w:ilvl w:val="0"/>
          <w:numId w:val="12"/>
        </w:numPr>
        <w:tabs>
          <w:tab w:val="left" w:pos="-1440"/>
          <w:tab w:val="left" w:pos="-720"/>
          <w:tab w:val="left" w:pos="1260"/>
          <w:tab w:val="left" w:pos="4320"/>
          <w:tab w:val="left" w:pos="5040"/>
          <w:tab w:val="left" w:pos="5760"/>
          <w:tab w:val="left" w:pos="6480"/>
          <w:tab w:val="left" w:pos="7200"/>
          <w:tab w:val="left" w:pos="7920"/>
          <w:tab w:val="left" w:pos="8640"/>
          <w:tab w:val="left" w:pos="9360"/>
        </w:tabs>
        <w:spacing w:before="40"/>
        <w:ind w:left="1260" w:hanging="450"/>
        <w:rPr>
          <w:rFonts w:ascii="Arial" w:hAnsi="Arial" w:cs="Arial"/>
          <w:sz w:val="24"/>
          <w:szCs w:val="24"/>
        </w:rPr>
      </w:pPr>
      <w:r w:rsidRPr="00983B20">
        <w:rPr>
          <w:rFonts w:ascii="Arial" w:hAnsi="Arial" w:cs="Arial"/>
          <w:sz w:val="24"/>
          <w:szCs w:val="24"/>
        </w:rPr>
        <w:t>Iroquois</w:t>
      </w:r>
    </w:p>
    <w:p w14:paraId="5F961D8A" w14:textId="77777777" w:rsidR="00DC1FAA" w:rsidRDefault="00DC1FAA" w:rsidP="00DC1FAA">
      <w:pPr>
        <w:widowControl w:val="0"/>
        <w:numPr>
          <w:ilvl w:val="0"/>
          <w:numId w:val="12"/>
        </w:numPr>
        <w:tabs>
          <w:tab w:val="left" w:pos="-1440"/>
          <w:tab w:val="left" w:pos="-720"/>
          <w:tab w:val="left" w:pos="1260"/>
          <w:tab w:val="left" w:pos="4320"/>
          <w:tab w:val="left" w:pos="5040"/>
          <w:tab w:val="left" w:pos="5760"/>
          <w:tab w:val="left" w:pos="6480"/>
          <w:tab w:val="left" w:pos="7200"/>
          <w:tab w:val="left" w:pos="7920"/>
          <w:tab w:val="left" w:pos="8640"/>
          <w:tab w:val="left" w:pos="9360"/>
        </w:tabs>
        <w:spacing w:before="40"/>
        <w:ind w:left="1260" w:hanging="450"/>
        <w:rPr>
          <w:rFonts w:ascii="Arial" w:hAnsi="Arial" w:cs="Arial"/>
          <w:sz w:val="24"/>
          <w:szCs w:val="24"/>
        </w:rPr>
      </w:pPr>
      <w:r w:rsidRPr="00983B20">
        <w:rPr>
          <w:rFonts w:ascii="Arial" w:hAnsi="Arial" w:cs="Arial"/>
          <w:sz w:val="24"/>
          <w:szCs w:val="24"/>
        </w:rPr>
        <w:t>M&amp;N</w:t>
      </w:r>
    </w:p>
    <w:p w14:paraId="5F961D8B" w14:textId="77777777" w:rsidR="00DC1FAA" w:rsidRDefault="00DC1FAA" w:rsidP="00DC1FAA">
      <w:pPr>
        <w:widowControl w:val="0"/>
        <w:numPr>
          <w:ilvl w:val="0"/>
          <w:numId w:val="12"/>
        </w:numPr>
        <w:tabs>
          <w:tab w:val="left" w:pos="-1440"/>
          <w:tab w:val="left" w:pos="-720"/>
          <w:tab w:val="left" w:pos="1260"/>
          <w:tab w:val="left" w:pos="4320"/>
          <w:tab w:val="left" w:pos="5040"/>
          <w:tab w:val="left" w:pos="5760"/>
          <w:tab w:val="left" w:pos="6480"/>
          <w:tab w:val="left" w:pos="7200"/>
          <w:tab w:val="left" w:pos="7920"/>
          <w:tab w:val="left" w:pos="8640"/>
          <w:tab w:val="left" w:pos="9360"/>
        </w:tabs>
        <w:spacing w:before="40"/>
        <w:ind w:left="1260" w:hanging="450"/>
        <w:rPr>
          <w:rFonts w:ascii="Arial" w:hAnsi="Arial" w:cs="Arial"/>
          <w:sz w:val="24"/>
          <w:szCs w:val="24"/>
        </w:rPr>
      </w:pPr>
      <w:r w:rsidRPr="00983B20">
        <w:rPr>
          <w:rFonts w:ascii="Arial" w:hAnsi="Arial" w:cs="Arial"/>
          <w:sz w:val="24"/>
          <w:szCs w:val="24"/>
        </w:rPr>
        <w:t>PNGTS</w:t>
      </w:r>
    </w:p>
    <w:p w14:paraId="5F961D8C" w14:textId="77777777" w:rsidR="00DC1FAA" w:rsidRDefault="00DC1FAA" w:rsidP="005856B0">
      <w:pPr>
        <w:widowControl w:val="0"/>
        <w:numPr>
          <w:ilvl w:val="0"/>
          <w:numId w:val="12"/>
        </w:numPr>
        <w:tabs>
          <w:tab w:val="left" w:pos="-1440"/>
          <w:tab w:val="left" w:pos="-720"/>
          <w:tab w:val="left" w:pos="1260"/>
          <w:tab w:val="left" w:pos="4320"/>
          <w:tab w:val="left" w:pos="5040"/>
          <w:tab w:val="left" w:pos="5760"/>
          <w:tab w:val="left" w:pos="6480"/>
          <w:tab w:val="left" w:pos="7200"/>
          <w:tab w:val="left" w:pos="7920"/>
          <w:tab w:val="left" w:pos="8640"/>
          <w:tab w:val="left" w:pos="9360"/>
        </w:tabs>
        <w:spacing w:before="40"/>
        <w:ind w:left="1252" w:hanging="446"/>
        <w:rPr>
          <w:rFonts w:ascii="Arial" w:hAnsi="Arial" w:cs="Arial"/>
          <w:sz w:val="24"/>
          <w:szCs w:val="24"/>
        </w:rPr>
      </w:pPr>
      <w:r w:rsidRPr="00983B20">
        <w:rPr>
          <w:rFonts w:ascii="Arial" w:hAnsi="Arial" w:cs="Arial"/>
          <w:sz w:val="24"/>
          <w:szCs w:val="24"/>
        </w:rPr>
        <w:t>Tennessee</w:t>
      </w:r>
    </w:p>
    <w:p w14:paraId="5F961D8D" w14:textId="77777777" w:rsidR="00873E5B" w:rsidRPr="00DC1FAA" w:rsidRDefault="00873E5B" w:rsidP="00DC1FAA">
      <w:pPr>
        <w:widowControl w:val="0"/>
        <w:numPr>
          <w:ilvl w:val="0"/>
          <w:numId w:val="12"/>
        </w:numPr>
        <w:tabs>
          <w:tab w:val="left" w:pos="-1440"/>
          <w:tab w:val="left" w:pos="-720"/>
          <w:tab w:val="left" w:pos="1260"/>
          <w:tab w:val="left" w:pos="4320"/>
          <w:tab w:val="left" w:pos="5040"/>
          <w:tab w:val="left" w:pos="5760"/>
          <w:tab w:val="left" w:pos="6480"/>
          <w:tab w:val="left" w:pos="7200"/>
          <w:tab w:val="left" w:pos="7920"/>
          <w:tab w:val="left" w:pos="8640"/>
          <w:tab w:val="left" w:pos="9360"/>
        </w:tabs>
        <w:spacing w:before="40" w:after="100"/>
        <w:ind w:left="1252" w:hanging="446"/>
        <w:rPr>
          <w:rFonts w:ascii="Arial" w:hAnsi="Arial" w:cs="Arial"/>
          <w:sz w:val="24"/>
          <w:szCs w:val="24"/>
        </w:rPr>
      </w:pPr>
      <w:r>
        <w:rPr>
          <w:rFonts w:ascii="Arial" w:hAnsi="Arial" w:cs="Arial"/>
          <w:sz w:val="24"/>
          <w:szCs w:val="24"/>
        </w:rPr>
        <w:t>Vermont Gas</w:t>
      </w:r>
    </w:p>
    <w:p w14:paraId="5F961D8E" w14:textId="77777777" w:rsidR="00DC1FAA" w:rsidRDefault="00DC1FAA" w:rsidP="00EE4C6A">
      <w:pPr>
        <w:widowControl w:val="0"/>
        <w:tabs>
          <w:tab w:val="left" w:pos="-1440"/>
          <w:tab w:val="left" w:pos="-720"/>
          <w:tab w:val="left" w:pos="0"/>
          <w:tab w:val="left" w:pos="360"/>
          <w:tab w:val="left" w:pos="720"/>
          <w:tab w:val="left" w:pos="1123"/>
          <w:tab w:val="left" w:pos="1440"/>
          <w:tab w:val="left" w:pos="1814"/>
          <w:tab w:val="left" w:pos="2160"/>
          <w:tab w:val="left" w:pos="2505"/>
          <w:tab w:val="left" w:pos="2880"/>
          <w:tab w:val="left" w:pos="3600"/>
          <w:tab w:val="left" w:pos="4320"/>
          <w:tab w:val="left" w:pos="5040"/>
          <w:tab w:val="left" w:pos="5760"/>
          <w:tab w:val="left" w:pos="6480"/>
          <w:tab w:val="left" w:pos="7200"/>
          <w:tab w:val="left" w:pos="7920"/>
          <w:tab w:val="left" w:pos="8640"/>
          <w:tab w:val="left" w:pos="9360"/>
        </w:tabs>
        <w:spacing w:before="100"/>
        <w:ind w:left="360"/>
        <w:rPr>
          <w:rFonts w:ascii="Arial" w:hAnsi="Arial" w:cs="Arial"/>
          <w:b/>
          <w:sz w:val="24"/>
          <w:szCs w:val="24"/>
          <w:u w:val="single"/>
        </w:rPr>
      </w:pPr>
      <w:r w:rsidRPr="00983B20">
        <w:rPr>
          <w:rFonts w:ascii="Arial" w:hAnsi="Arial" w:cs="Arial"/>
          <w:b/>
          <w:sz w:val="24"/>
          <w:szCs w:val="24"/>
          <w:u w:val="single"/>
        </w:rPr>
        <w:t>Secondary Gas Pipeline</w:t>
      </w:r>
      <w:r w:rsidRPr="00983B20">
        <w:rPr>
          <w:rFonts w:ascii="Arial" w:hAnsi="Arial" w:cs="Arial"/>
          <w:sz w:val="24"/>
          <w:szCs w:val="24"/>
        </w:rPr>
        <w:t xml:space="preserve"> </w:t>
      </w:r>
      <w:r w:rsidR="000D0B64">
        <w:rPr>
          <w:rFonts w:ascii="Arial" w:hAnsi="Arial" w:cs="Arial"/>
          <w:sz w:val="24"/>
          <w:szCs w:val="24"/>
        </w:rPr>
        <w:t>-</w:t>
      </w:r>
      <w:r w:rsidR="000D0B64" w:rsidRPr="00983B20">
        <w:rPr>
          <w:rFonts w:ascii="Arial" w:hAnsi="Arial" w:cs="Arial"/>
          <w:sz w:val="24"/>
          <w:szCs w:val="24"/>
        </w:rPr>
        <w:t xml:space="preserve"> </w:t>
      </w:r>
      <w:r w:rsidRPr="00983B20">
        <w:rPr>
          <w:rFonts w:ascii="Arial" w:hAnsi="Arial" w:cs="Arial"/>
          <w:sz w:val="24"/>
          <w:szCs w:val="24"/>
        </w:rPr>
        <w:t xml:space="preserve">Name of the </w:t>
      </w:r>
      <w:r w:rsidR="006636DA">
        <w:rPr>
          <w:rFonts w:ascii="Arial" w:hAnsi="Arial" w:cs="Arial"/>
          <w:sz w:val="24"/>
          <w:szCs w:val="24"/>
        </w:rPr>
        <w:t>alternate</w:t>
      </w:r>
      <w:r w:rsidR="006636DA" w:rsidRPr="00983B20">
        <w:rPr>
          <w:rFonts w:ascii="Arial" w:hAnsi="Arial" w:cs="Arial"/>
          <w:sz w:val="24"/>
          <w:szCs w:val="24"/>
        </w:rPr>
        <w:t xml:space="preserve"> </w:t>
      </w:r>
      <w:r w:rsidRPr="00983B20">
        <w:rPr>
          <w:rFonts w:ascii="Arial" w:hAnsi="Arial" w:cs="Arial"/>
          <w:sz w:val="24"/>
          <w:szCs w:val="24"/>
        </w:rPr>
        <w:t xml:space="preserve">pipeline to </w:t>
      </w:r>
      <w:r w:rsidR="006636DA">
        <w:rPr>
          <w:rFonts w:ascii="Arial" w:hAnsi="Arial" w:cs="Arial"/>
          <w:sz w:val="24"/>
          <w:szCs w:val="24"/>
        </w:rPr>
        <w:t>which the</w:t>
      </w:r>
      <w:r w:rsidR="006636DA" w:rsidRPr="00983B20">
        <w:rPr>
          <w:rFonts w:ascii="Arial" w:hAnsi="Arial" w:cs="Arial"/>
          <w:sz w:val="24"/>
          <w:szCs w:val="24"/>
        </w:rPr>
        <w:t xml:space="preserve"> </w:t>
      </w:r>
      <w:r w:rsidRPr="00983B20">
        <w:rPr>
          <w:rFonts w:ascii="Arial" w:hAnsi="Arial" w:cs="Arial"/>
          <w:sz w:val="24"/>
          <w:szCs w:val="24"/>
        </w:rPr>
        <w:t>Generator</w:t>
      </w:r>
      <w:r w:rsidR="006636DA">
        <w:rPr>
          <w:rFonts w:ascii="Arial" w:hAnsi="Arial" w:cs="Arial"/>
          <w:sz w:val="24"/>
          <w:szCs w:val="24"/>
        </w:rPr>
        <w:t xml:space="preserve"> or LGDC is physically connected</w:t>
      </w:r>
      <w:r w:rsidR="00DE1944">
        <w:rPr>
          <w:rFonts w:ascii="Arial" w:hAnsi="Arial" w:cs="Arial"/>
          <w:sz w:val="24"/>
          <w:szCs w:val="24"/>
        </w:rPr>
        <w:t>.</w:t>
      </w:r>
      <w:r w:rsidRPr="00983B20">
        <w:rPr>
          <w:rFonts w:ascii="Arial" w:hAnsi="Arial" w:cs="Arial"/>
          <w:sz w:val="24"/>
          <w:szCs w:val="24"/>
        </w:rPr>
        <w:t xml:space="preserve"> </w:t>
      </w:r>
      <w:r w:rsidR="00DE1944">
        <w:rPr>
          <w:rFonts w:ascii="Arial" w:hAnsi="Arial" w:cs="Arial"/>
          <w:sz w:val="24"/>
          <w:szCs w:val="24"/>
        </w:rPr>
        <w:t xml:space="preserve"> A selection is</w:t>
      </w:r>
      <w:r w:rsidR="00DE1944" w:rsidRPr="00983B20">
        <w:rPr>
          <w:rFonts w:ascii="Arial" w:hAnsi="Arial" w:cs="Arial"/>
          <w:sz w:val="24"/>
          <w:szCs w:val="24"/>
        </w:rPr>
        <w:t xml:space="preserve"> </w:t>
      </w:r>
      <w:r w:rsidR="006636DA">
        <w:rPr>
          <w:rFonts w:ascii="Arial" w:hAnsi="Arial" w:cs="Arial"/>
          <w:sz w:val="24"/>
          <w:szCs w:val="24"/>
        </w:rPr>
        <w:t xml:space="preserve">only </w:t>
      </w:r>
      <w:r w:rsidRPr="00983B20">
        <w:rPr>
          <w:rFonts w:ascii="Arial" w:hAnsi="Arial" w:cs="Arial"/>
          <w:sz w:val="24"/>
          <w:szCs w:val="24"/>
        </w:rPr>
        <w:t xml:space="preserve">required whenever Natural Gas is selected in any of the fuel type categories (Startup, Predominant, Secondary) and </w:t>
      </w:r>
      <w:r w:rsidR="006636DA">
        <w:rPr>
          <w:rFonts w:ascii="Arial" w:hAnsi="Arial" w:cs="Arial"/>
          <w:sz w:val="24"/>
          <w:szCs w:val="24"/>
        </w:rPr>
        <w:t xml:space="preserve">the Generator or LGDC is </w:t>
      </w:r>
      <w:r w:rsidRPr="00983B20">
        <w:rPr>
          <w:rFonts w:ascii="Arial" w:hAnsi="Arial" w:cs="Arial"/>
          <w:sz w:val="24"/>
          <w:szCs w:val="24"/>
        </w:rPr>
        <w:t xml:space="preserve">connected to </w:t>
      </w:r>
      <w:r w:rsidR="006636DA">
        <w:rPr>
          <w:rFonts w:ascii="Arial" w:hAnsi="Arial" w:cs="Arial"/>
          <w:sz w:val="24"/>
          <w:szCs w:val="24"/>
        </w:rPr>
        <w:t>more than one</w:t>
      </w:r>
      <w:r w:rsidR="006636DA" w:rsidRPr="00983B20">
        <w:rPr>
          <w:rFonts w:ascii="Arial" w:hAnsi="Arial" w:cs="Arial"/>
          <w:sz w:val="24"/>
          <w:szCs w:val="24"/>
        </w:rPr>
        <w:t xml:space="preserve"> </w:t>
      </w:r>
      <w:r w:rsidRPr="00983B20">
        <w:rPr>
          <w:rFonts w:ascii="Arial" w:hAnsi="Arial" w:cs="Arial"/>
          <w:sz w:val="24"/>
          <w:szCs w:val="24"/>
        </w:rPr>
        <w:t xml:space="preserve">pipeline.  </w:t>
      </w:r>
      <w:r w:rsidR="006636DA">
        <w:rPr>
          <w:rFonts w:ascii="Arial" w:hAnsi="Arial" w:cs="Arial"/>
          <w:sz w:val="24"/>
          <w:szCs w:val="24"/>
        </w:rPr>
        <w:t xml:space="preserve">Select </w:t>
      </w:r>
      <w:r w:rsidRPr="00983B20">
        <w:rPr>
          <w:rFonts w:ascii="Arial" w:hAnsi="Arial" w:cs="Arial"/>
          <w:sz w:val="24"/>
          <w:szCs w:val="24"/>
        </w:rPr>
        <w:t>the pipeline name from the list below:</w:t>
      </w:r>
    </w:p>
    <w:p w14:paraId="5F961D8F" w14:textId="77777777" w:rsidR="00DC1FAA" w:rsidRDefault="00DC1FAA" w:rsidP="00DC1FAA">
      <w:pPr>
        <w:widowControl w:val="0"/>
        <w:numPr>
          <w:ilvl w:val="0"/>
          <w:numId w:val="18"/>
        </w:numPr>
        <w:tabs>
          <w:tab w:val="left" w:pos="-1440"/>
          <w:tab w:val="left" w:pos="-720"/>
          <w:tab w:val="left" w:pos="1260"/>
          <w:tab w:val="left" w:pos="4320"/>
          <w:tab w:val="left" w:pos="5040"/>
          <w:tab w:val="left" w:pos="5760"/>
          <w:tab w:val="left" w:pos="6480"/>
          <w:tab w:val="left" w:pos="7200"/>
          <w:tab w:val="left" w:pos="7920"/>
          <w:tab w:val="left" w:pos="8640"/>
          <w:tab w:val="left" w:pos="9360"/>
        </w:tabs>
        <w:spacing w:before="40"/>
        <w:ind w:left="1260" w:hanging="450"/>
        <w:rPr>
          <w:rFonts w:ascii="Arial" w:hAnsi="Arial" w:cs="Arial"/>
          <w:sz w:val="24"/>
          <w:szCs w:val="24"/>
        </w:rPr>
      </w:pPr>
      <w:r w:rsidRPr="00983B20">
        <w:rPr>
          <w:rFonts w:ascii="Arial" w:hAnsi="Arial" w:cs="Arial"/>
          <w:sz w:val="24"/>
          <w:szCs w:val="24"/>
        </w:rPr>
        <w:t>Algonquin</w:t>
      </w:r>
    </w:p>
    <w:p w14:paraId="5F961D90" w14:textId="77777777" w:rsidR="00DC1FAA" w:rsidRDefault="00DC1FAA" w:rsidP="00DC1FAA">
      <w:pPr>
        <w:widowControl w:val="0"/>
        <w:numPr>
          <w:ilvl w:val="0"/>
          <w:numId w:val="18"/>
        </w:numPr>
        <w:tabs>
          <w:tab w:val="left" w:pos="-1440"/>
          <w:tab w:val="left" w:pos="-720"/>
          <w:tab w:val="left" w:pos="1260"/>
          <w:tab w:val="left" w:pos="4320"/>
          <w:tab w:val="left" w:pos="5040"/>
          <w:tab w:val="left" w:pos="5760"/>
          <w:tab w:val="left" w:pos="6480"/>
          <w:tab w:val="left" w:pos="7200"/>
          <w:tab w:val="left" w:pos="7920"/>
          <w:tab w:val="left" w:pos="8640"/>
          <w:tab w:val="left" w:pos="9360"/>
        </w:tabs>
        <w:spacing w:before="40"/>
        <w:ind w:left="1260" w:hanging="450"/>
        <w:rPr>
          <w:rFonts w:ascii="Arial" w:hAnsi="Arial" w:cs="Arial"/>
          <w:sz w:val="24"/>
          <w:szCs w:val="24"/>
        </w:rPr>
      </w:pPr>
      <w:proofErr w:type="spellStart"/>
      <w:r w:rsidRPr="00983B20">
        <w:rPr>
          <w:rFonts w:ascii="Arial" w:hAnsi="Arial" w:cs="Arial"/>
          <w:sz w:val="24"/>
          <w:szCs w:val="24"/>
        </w:rPr>
        <w:t>Distrigas</w:t>
      </w:r>
      <w:proofErr w:type="spellEnd"/>
    </w:p>
    <w:p w14:paraId="5F961D91" w14:textId="77777777" w:rsidR="00DC1FAA" w:rsidRDefault="00DC1FAA" w:rsidP="00DC1FAA">
      <w:pPr>
        <w:widowControl w:val="0"/>
        <w:numPr>
          <w:ilvl w:val="0"/>
          <w:numId w:val="18"/>
        </w:numPr>
        <w:tabs>
          <w:tab w:val="left" w:pos="-1440"/>
          <w:tab w:val="left" w:pos="-720"/>
          <w:tab w:val="left" w:pos="1260"/>
          <w:tab w:val="left" w:pos="4320"/>
          <w:tab w:val="left" w:pos="5040"/>
          <w:tab w:val="left" w:pos="5760"/>
          <w:tab w:val="left" w:pos="6480"/>
          <w:tab w:val="left" w:pos="7200"/>
          <w:tab w:val="left" w:pos="7920"/>
          <w:tab w:val="left" w:pos="8640"/>
          <w:tab w:val="left" w:pos="9360"/>
        </w:tabs>
        <w:spacing w:before="40"/>
        <w:ind w:left="1260" w:hanging="450"/>
        <w:rPr>
          <w:rFonts w:ascii="Arial" w:hAnsi="Arial" w:cs="Arial"/>
          <w:sz w:val="24"/>
          <w:szCs w:val="24"/>
        </w:rPr>
      </w:pPr>
      <w:r w:rsidRPr="00983B20">
        <w:rPr>
          <w:rFonts w:ascii="Arial" w:hAnsi="Arial" w:cs="Arial"/>
          <w:sz w:val="24"/>
          <w:szCs w:val="24"/>
        </w:rPr>
        <w:t>Iroquois</w:t>
      </w:r>
    </w:p>
    <w:p w14:paraId="5F961D92" w14:textId="77777777" w:rsidR="00DC1FAA" w:rsidRDefault="00DC1FAA" w:rsidP="00DC1FAA">
      <w:pPr>
        <w:widowControl w:val="0"/>
        <w:numPr>
          <w:ilvl w:val="0"/>
          <w:numId w:val="18"/>
        </w:numPr>
        <w:tabs>
          <w:tab w:val="left" w:pos="-1440"/>
          <w:tab w:val="left" w:pos="-720"/>
          <w:tab w:val="left" w:pos="1260"/>
          <w:tab w:val="left" w:pos="4320"/>
          <w:tab w:val="left" w:pos="5040"/>
          <w:tab w:val="left" w:pos="5760"/>
          <w:tab w:val="left" w:pos="6480"/>
          <w:tab w:val="left" w:pos="7200"/>
          <w:tab w:val="left" w:pos="7920"/>
          <w:tab w:val="left" w:pos="8640"/>
          <w:tab w:val="left" w:pos="9360"/>
        </w:tabs>
        <w:spacing w:before="40"/>
        <w:ind w:left="1260" w:hanging="450"/>
        <w:rPr>
          <w:rFonts w:ascii="Arial" w:hAnsi="Arial" w:cs="Arial"/>
          <w:sz w:val="24"/>
          <w:szCs w:val="24"/>
        </w:rPr>
      </w:pPr>
      <w:r w:rsidRPr="00983B20">
        <w:rPr>
          <w:rFonts w:ascii="Arial" w:hAnsi="Arial" w:cs="Arial"/>
          <w:sz w:val="24"/>
          <w:szCs w:val="24"/>
        </w:rPr>
        <w:t>M&amp;N</w:t>
      </w:r>
    </w:p>
    <w:p w14:paraId="5F961D93" w14:textId="77777777" w:rsidR="00DC1FAA" w:rsidRDefault="00DC1FAA" w:rsidP="00DC1FAA">
      <w:pPr>
        <w:widowControl w:val="0"/>
        <w:numPr>
          <w:ilvl w:val="0"/>
          <w:numId w:val="18"/>
        </w:numPr>
        <w:tabs>
          <w:tab w:val="left" w:pos="-1440"/>
          <w:tab w:val="left" w:pos="-720"/>
          <w:tab w:val="left" w:pos="1260"/>
          <w:tab w:val="left" w:pos="4320"/>
          <w:tab w:val="left" w:pos="5040"/>
          <w:tab w:val="left" w:pos="5760"/>
          <w:tab w:val="left" w:pos="6480"/>
          <w:tab w:val="left" w:pos="7200"/>
          <w:tab w:val="left" w:pos="7920"/>
          <w:tab w:val="left" w:pos="8640"/>
          <w:tab w:val="left" w:pos="9360"/>
        </w:tabs>
        <w:spacing w:before="40"/>
        <w:ind w:left="1260" w:hanging="450"/>
        <w:rPr>
          <w:rFonts w:ascii="Arial" w:hAnsi="Arial" w:cs="Arial"/>
          <w:sz w:val="24"/>
          <w:szCs w:val="24"/>
        </w:rPr>
      </w:pPr>
      <w:r w:rsidRPr="00983B20">
        <w:rPr>
          <w:rFonts w:ascii="Arial" w:hAnsi="Arial" w:cs="Arial"/>
          <w:sz w:val="24"/>
          <w:szCs w:val="24"/>
        </w:rPr>
        <w:t>PNGTS</w:t>
      </w:r>
    </w:p>
    <w:p w14:paraId="5F961D94" w14:textId="77777777" w:rsidR="00DC1FAA" w:rsidRDefault="00DC1FAA" w:rsidP="005856B0">
      <w:pPr>
        <w:widowControl w:val="0"/>
        <w:numPr>
          <w:ilvl w:val="0"/>
          <w:numId w:val="18"/>
        </w:numPr>
        <w:tabs>
          <w:tab w:val="left" w:pos="-1440"/>
          <w:tab w:val="left" w:pos="-720"/>
          <w:tab w:val="left" w:pos="1260"/>
          <w:tab w:val="left" w:pos="4320"/>
          <w:tab w:val="left" w:pos="5040"/>
          <w:tab w:val="left" w:pos="5760"/>
          <w:tab w:val="left" w:pos="6480"/>
          <w:tab w:val="left" w:pos="7200"/>
          <w:tab w:val="left" w:pos="7920"/>
          <w:tab w:val="left" w:pos="8640"/>
          <w:tab w:val="left" w:pos="9360"/>
        </w:tabs>
        <w:spacing w:before="40"/>
        <w:ind w:left="1252" w:hanging="446"/>
        <w:rPr>
          <w:rFonts w:ascii="Arial" w:hAnsi="Arial" w:cs="Arial"/>
          <w:sz w:val="24"/>
          <w:szCs w:val="24"/>
        </w:rPr>
      </w:pPr>
      <w:r w:rsidRPr="00983B20">
        <w:rPr>
          <w:rFonts w:ascii="Arial" w:hAnsi="Arial" w:cs="Arial"/>
          <w:sz w:val="24"/>
          <w:szCs w:val="24"/>
        </w:rPr>
        <w:t>Tennessee</w:t>
      </w:r>
    </w:p>
    <w:p w14:paraId="5F961D95" w14:textId="77777777" w:rsidR="00873E5B" w:rsidRPr="00DC1FAA" w:rsidRDefault="00873E5B" w:rsidP="00DC1FAA">
      <w:pPr>
        <w:widowControl w:val="0"/>
        <w:numPr>
          <w:ilvl w:val="0"/>
          <w:numId w:val="18"/>
        </w:numPr>
        <w:tabs>
          <w:tab w:val="left" w:pos="-1440"/>
          <w:tab w:val="left" w:pos="-720"/>
          <w:tab w:val="left" w:pos="1260"/>
          <w:tab w:val="left" w:pos="4320"/>
          <w:tab w:val="left" w:pos="5040"/>
          <w:tab w:val="left" w:pos="5760"/>
          <w:tab w:val="left" w:pos="6480"/>
          <w:tab w:val="left" w:pos="7200"/>
          <w:tab w:val="left" w:pos="7920"/>
          <w:tab w:val="left" w:pos="8640"/>
          <w:tab w:val="left" w:pos="9360"/>
        </w:tabs>
        <w:spacing w:before="40" w:after="100"/>
        <w:ind w:left="1252" w:hanging="446"/>
        <w:rPr>
          <w:rFonts w:ascii="Arial" w:hAnsi="Arial" w:cs="Arial"/>
          <w:sz w:val="24"/>
          <w:szCs w:val="24"/>
        </w:rPr>
      </w:pPr>
      <w:r>
        <w:rPr>
          <w:rFonts w:ascii="Arial" w:hAnsi="Arial" w:cs="Arial"/>
          <w:sz w:val="24"/>
          <w:szCs w:val="24"/>
        </w:rPr>
        <w:t>Vermont Gas</w:t>
      </w:r>
    </w:p>
    <w:p w14:paraId="5F961D96" w14:textId="77777777" w:rsidR="000060A0" w:rsidRDefault="000060A0" w:rsidP="0014241C">
      <w:pPr>
        <w:widowControl w:val="0"/>
        <w:tabs>
          <w:tab w:val="left" w:pos="-1440"/>
          <w:tab w:val="left" w:pos="-720"/>
          <w:tab w:val="left" w:pos="0"/>
          <w:tab w:val="left" w:pos="360"/>
          <w:tab w:val="left" w:pos="720"/>
          <w:tab w:val="left" w:pos="1123"/>
          <w:tab w:val="left" w:pos="1440"/>
          <w:tab w:val="left" w:pos="1814"/>
          <w:tab w:val="left" w:pos="2160"/>
          <w:tab w:val="left" w:pos="2505"/>
          <w:tab w:val="left" w:pos="2880"/>
          <w:tab w:val="left" w:pos="3600"/>
          <w:tab w:val="left" w:pos="4320"/>
          <w:tab w:val="left" w:pos="5040"/>
          <w:tab w:val="left" w:pos="5760"/>
          <w:tab w:val="left" w:pos="6480"/>
          <w:tab w:val="left" w:pos="7200"/>
          <w:tab w:val="left" w:pos="7920"/>
          <w:tab w:val="left" w:pos="8640"/>
          <w:tab w:val="left" w:pos="9360"/>
        </w:tabs>
        <w:spacing w:before="100" w:after="100"/>
        <w:ind w:left="360"/>
        <w:rPr>
          <w:rFonts w:ascii="Arial" w:hAnsi="Arial" w:cs="Arial"/>
          <w:sz w:val="24"/>
          <w:szCs w:val="24"/>
        </w:rPr>
      </w:pPr>
      <w:r w:rsidRPr="00F973F1">
        <w:rPr>
          <w:rFonts w:ascii="Arial" w:hAnsi="Arial" w:cs="Arial"/>
          <w:b/>
          <w:sz w:val="24"/>
          <w:szCs w:val="24"/>
          <w:u w:val="single"/>
        </w:rPr>
        <w:t>Heat Rate</w:t>
      </w:r>
      <w:r w:rsidR="00DE1944">
        <w:rPr>
          <w:rFonts w:ascii="Arial" w:hAnsi="Arial" w:cs="Arial"/>
          <w:b/>
          <w:sz w:val="24"/>
          <w:szCs w:val="24"/>
          <w:u w:val="single"/>
        </w:rPr>
        <w:t xml:space="preserve"> (Btu/kWh)</w:t>
      </w:r>
      <w:r w:rsidR="00074839" w:rsidRPr="00564EE4">
        <w:rPr>
          <w:rFonts w:ascii="Arial" w:hAnsi="Arial" w:cs="Arial"/>
          <w:b/>
          <w:sz w:val="24"/>
          <w:szCs w:val="24"/>
          <w:u w:val="single"/>
        </w:rPr>
        <w:t>, Primary Fuel</w:t>
      </w:r>
      <w:r w:rsidRPr="00564EE4">
        <w:rPr>
          <w:rFonts w:ascii="Arial" w:hAnsi="Arial" w:cs="Arial"/>
          <w:sz w:val="24"/>
          <w:szCs w:val="24"/>
        </w:rPr>
        <w:t xml:space="preserve"> </w:t>
      </w:r>
      <w:r w:rsidR="000D0B64">
        <w:rPr>
          <w:rFonts w:ascii="Arial" w:hAnsi="Arial" w:cs="Arial"/>
          <w:sz w:val="24"/>
          <w:szCs w:val="24"/>
        </w:rPr>
        <w:t>-</w:t>
      </w:r>
      <w:r w:rsidR="000D0B64" w:rsidRPr="00F973F1">
        <w:rPr>
          <w:rFonts w:ascii="Arial" w:hAnsi="Arial" w:cs="Arial"/>
          <w:sz w:val="24"/>
          <w:szCs w:val="24"/>
        </w:rPr>
        <w:t xml:space="preserve"> </w:t>
      </w:r>
      <w:r w:rsidRPr="00F973F1">
        <w:rPr>
          <w:rFonts w:ascii="Arial" w:hAnsi="Arial" w:cs="Arial"/>
          <w:sz w:val="24"/>
          <w:szCs w:val="24"/>
        </w:rPr>
        <w:t xml:space="preserve">For </w:t>
      </w:r>
      <w:r w:rsidR="001C0D3B">
        <w:rPr>
          <w:rFonts w:ascii="Arial" w:hAnsi="Arial" w:cs="Arial"/>
          <w:sz w:val="24"/>
          <w:szCs w:val="24"/>
        </w:rPr>
        <w:t>each</w:t>
      </w:r>
      <w:r w:rsidR="001C0D3B" w:rsidRPr="00F973F1">
        <w:rPr>
          <w:rFonts w:ascii="Arial" w:hAnsi="Arial" w:cs="Arial"/>
          <w:sz w:val="24"/>
          <w:szCs w:val="24"/>
        </w:rPr>
        <w:t xml:space="preserve"> </w:t>
      </w:r>
      <w:r w:rsidR="00CB087D">
        <w:rPr>
          <w:rFonts w:ascii="Arial" w:hAnsi="Arial" w:cs="Arial"/>
          <w:sz w:val="24"/>
          <w:szCs w:val="24"/>
        </w:rPr>
        <w:t>non-nuclear thermal Generator,</w:t>
      </w:r>
      <w:r w:rsidR="006D6F3B" w:rsidRPr="00F973F1">
        <w:rPr>
          <w:rFonts w:ascii="Arial" w:hAnsi="Arial" w:cs="Arial"/>
          <w:sz w:val="24"/>
          <w:szCs w:val="24"/>
        </w:rPr>
        <w:t xml:space="preserve"> the measure of the </w:t>
      </w:r>
      <w:r w:rsidR="00EB1851">
        <w:rPr>
          <w:rFonts w:ascii="Arial" w:hAnsi="Arial" w:cs="Arial"/>
          <w:sz w:val="24"/>
          <w:szCs w:val="24"/>
        </w:rPr>
        <w:t>Generator</w:t>
      </w:r>
      <w:r w:rsidR="00EB1851" w:rsidRPr="00F973F1">
        <w:rPr>
          <w:rFonts w:ascii="Arial" w:hAnsi="Arial" w:cs="Arial"/>
          <w:sz w:val="24"/>
          <w:szCs w:val="24"/>
        </w:rPr>
        <w:t xml:space="preserve"> </w:t>
      </w:r>
      <w:r w:rsidRPr="00F973F1">
        <w:rPr>
          <w:rFonts w:ascii="Arial" w:hAnsi="Arial" w:cs="Arial"/>
          <w:sz w:val="24"/>
          <w:szCs w:val="24"/>
        </w:rPr>
        <w:t>thermal efficiency at full load</w:t>
      </w:r>
      <w:r w:rsidR="00C77D09" w:rsidRPr="00F973F1">
        <w:rPr>
          <w:rFonts w:ascii="Arial" w:hAnsi="Arial" w:cs="Arial"/>
          <w:sz w:val="24"/>
          <w:szCs w:val="24"/>
        </w:rPr>
        <w:t xml:space="preserve"> at</w:t>
      </w:r>
      <w:r w:rsidR="00CB087D">
        <w:rPr>
          <w:rFonts w:ascii="Arial" w:hAnsi="Arial" w:cs="Arial"/>
          <w:sz w:val="24"/>
          <w:szCs w:val="24"/>
        </w:rPr>
        <w:t xml:space="preserve"> 90 degrees Fahrenheit (F),</w:t>
      </w:r>
      <w:r w:rsidR="00371759">
        <w:rPr>
          <w:rFonts w:ascii="Arial" w:hAnsi="Arial" w:cs="Arial"/>
          <w:sz w:val="24"/>
          <w:szCs w:val="24"/>
        </w:rPr>
        <w:t xml:space="preserve"> when using the primary fuel</w:t>
      </w:r>
      <w:r w:rsidRPr="00F973F1">
        <w:rPr>
          <w:rFonts w:ascii="Arial" w:hAnsi="Arial" w:cs="Arial"/>
          <w:sz w:val="24"/>
          <w:szCs w:val="24"/>
        </w:rPr>
        <w:t xml:space="preserve">. </w:t>
      </w:r>
      <w:r w:rsidR="007B71E1" w:rsidRPr="00F973F1">
        <w:rPr>
          <w:rFonts w:ascii="Arial" w:hAnsi="Arial" w:cs="Arial"/>
          <w:sz w:val="24"/>
          <w:szCs w:val="24"/>
        </w:rPr>
        <w:t xml:space="preserve"> </w:t>
      </w:r>
      <w:r w:rsidRPr="00F973F1">
        <w:rPr>
          <w:rFonts w:ascii="Arial" w:hAnsi="Arial" w:cs="Arial"/>
          <w:sz w:val="24"/>
          <w:szCs w:val="24"/>
        </w:rPr>
        <w:t>The heat rate is the ratio of fuel energy input as heat per unit net work output</w:t>
      </w:r>
      <w:r w:rsidR="006D6F3B" w:rsidRPr="00F973F1">
        <w:rPr>
          <w:rFonts w:ascii="Arial" w:hAnsi="Arial" w:cs="Arial"/>
          <w:sz w:val="24"/>
          <w:szCs w:val="24"/>
        </w:rPr>
        <w:t xml:space="preserve"> expressed as B</w:t>
      </w:r>
      <w:r w:rsidR="00045F69">
        <w:rPr>
          <w:rFonts w:ascii="Arial" w:hAnsi="Arial" w:cs="Arial"/>
          <w:sz w:val="24"/>
          <w:szCs w:val="24"/>
        </w:rPr>
        <w:t xml:space="preserve">ritish </w:t>
      </w:r>
      <w:r w:rsidR="006D6F3B" w:rsidRPr="00F973F1">
        <w:rPr>
          <w:rFonts w:ascii="Arial" w:hAnsi="Arial" w:cs="Arial"/>
          <w:sz w:val="24"/>
          <w:szCs w:val="24"/>
        </w:rPr>
        <w:t>t</w:t>
      </w:r>
      <w:r w:rsidR="00045F69">
        <w:rPr>
          <w:rFonts w:ascii="Arial" w:hAnsi="Arial" w:cs="Arial"/>
          <w:sz w:val="24"/>
          <w:szCs w:val="24"/>
        </w:rPr>
        <w:t xml:space="preserve">hermal </w:t>
      </w:r>
      <w:r w:rsidR="006D6F3B" w:rsidRPr="00F973F1">
        <w:rPr>
          <w:rFonts w:ascii="Arial" w:hAnsi="Arial" w:cs="Arial"/>
          <w:sz w:val="24"/>
          <w:szCs w:val="24"/>
        </w:rPr>
        <w:t>u</w:t>
      </w:r>
      <w:r w:rsidR="00045F69">
        <w:rPr>
          <w:rFonts w:ascii="Arial" w:hAnsi="Arial" w:cs="Arial"/>
          <w:sz w:val="24"/>
          <w:szCs w:val="24"/>
        </w:rPr>
        <w:t>nits</w:t>
      </w:r>
      <w:r w:rsidR="006D6F3B" w:rsidRPr="00F973F1">
        <w:rPr>
          <w:rFonts w:ascii="Arial" w:hAnsi="Arial" w:cs="Arial"/>
          <w:sz w:val="24"/>
          <w:szCs w:val="24"/>
        </w:rPr>
        <w:t xml:space="preserve"> per </w:t>
      </w:r>
      <w:r w:rsidR="00246EE5" w:rsidRPr="00F973F1">
        <w:rPr>
          <w:rFonts w:ascii="Arial" w:hAnsi="Arial" w:cs="Arial"/>
          <w:sz w:val="24"/>
          <w:szCs w:val="24"/>
        </w:rPr>
        <w:t>kilo</w:t>
      </w:r>
      <w:r w:rsidR="006D6F3B" w:rsidRPr="00F973F1">
        <w:rPr>
          <w:rFonts w:ascii="Arial" w:hAnsi="Arial" w:cs="Arial"/>
          <w:sz w:val="24"/>
          <w:szCs w:val="24"/>
        </w:rPr>
        <w:t>watt-hour (Btu/</w:t>
      </w:r>
      <w:r w:rsidR="00246EE5" w:rsidRPr="00F973F1">
        <w:rPr>
          <w:rFonts w:ascii="Arial" w:hAnsi="Arial" w:cs="Arial"/>
          <w:sz w:val="24"/>
          <w:szCs w:val="24"/>
        </w:rPr>
        <w:t>k</w:t>
      </w:r>
      <w:r w:rsidR="006D6F3B" w:rsidRPr="00F973F1">
        <w:rPr>
          <w:rFonts w:ascii="Arial" w:hAnsi="Arial" w:cs="Arial"/>
          <w:sz w:val="24"/>
          <w:szCs w:val="24"/>
        </w:rPr>
        <w:t>Wh)</w:t>
      </w:r>
      <w:r w:rsidR="005E7660" w:rsidRPr="00F973F1">
        <w:rPr>
          <w:rFonts w:ascii="Arial" w:hAnsi="Arial" w:cs="Arial"/>
          <w:sz w:val="24"/>
          <w:szCs w:val="24"/>
        </w:rPr>
        <w:t>.</w:t>
      </w:r>
      <w:r w:rsidR="00C77D09" w:rsidRPr="00F973F1">
        <w:rPr>
          <w:rFonts w:ascii="Arial" w:hAnsi="Arial" w:cs="Arial"/>
          <w:sz w:val="24"/>
          <w:szCs w:val="24"/>
        </w:rPr>
        <w:t xml:space="preserve">  Btu/</w:t>
      </w:r>
      <w:r w:rsidR="00246EE5" w:rsidRPr="00F973F1">
        <w:rPr>
          <w:rFonts w:ascii="Arial" w:hAnsi="Arial" w:cs="Arial"/>
          <w:sz w:val="24"/>
          <w:szCs w:val="24"/>
        </w:rPr>
        <w:t>k</w:t>
      </w:r>
      <w:r w:rsidR="00C77D09" w:rsidRPr="00F973F1">
        <w:rPr>
          <w:rFonts w:ascii="Arial" w:hAnsi="Arial" w:cs="Arial"/>
          <w:sz w:val="24"/>
          <w:szCs w:val="24"/>
        </w:rPr>
        <w:t>Wh can be rounded to the nearest 100 Btu.</w:t>
      </w:r>
    </w:p>
    <w:p w14:paraId="5F961D97" w14:textId="77777777" w:rsidR="00EE4C6A" w:rsidRDefault="00074839" w:rsidP="00EE4C6A">
      <w:pPr>
        <w:widowControl w:val="0"/>
        <w:tabs>
          <w:tab w:val="left" w:pos="-1440"/>
          <w:tab w:val="left" w:pos="-720"/>
          <w:tab w:val="left" w:pos="0"/>
          <w:tab w:val="left" w:pos="360"/>
          <w:tab w:val="left" w:pos="720"/>
          <w:tab w:val="left" w:pos="1123"/>
          <w:tab w:val="left" w:pos="1440"/>
          <w:tab w:val="left" w:pos="1814"/>
          <w:tab w:val="left" w:pos="2160"/>
          <w:tab w:val="left" w:pos="2505"/>
          <w:tab w:val="left" w:pos="2880"/>
          <w:tab w:val="left" w:pos="3600"/>
          <w:tab w:val="left" w:pos="4320"/>
          <w:tab w:val="left" w:pos="5040"/>
          <w:tab w:val="left" w:pos="5760"/>
          <w:tab w:val="left" w:pos="6480"/>
          <w:tab w:val="left" w:pos="7200"/>
          <w:tab w:val="left" w:pos="7920"/>
          <w:tab w:val="left" w:pos="8640"/>
          <w:tab w:val="left" w:pos="9360"/>
        </w:tabs>
        <w:spacing w:before="100" w:after="100"/>
        <w:ind w:left="360"/>
        <w:rPr>
          <w:rFonts w:ascii="Arial" w:hAnsi="Arial" w:cs="Arial"/>
          <w:sz w:val="24"/>
          <w:szCs w:val="24"/>
        </w:rPr>
      </w:pPr>
      <w:r w:rsidRPr="00564EE4">
        <w:rPr>
          <w:rFonts w:ascii="Arial" w:hAnsi="Arial" w:cs="Arial"/>
          <w:b/>
          <w:sz w:val="24"/>
          <w:szCs w:val="24"/>
          <w:u w:val="single"/>
        </w:rPr>
        <w:t>Heat Rate (Btu/kWh), Alternate Fuel</w:t>
      </w:r>
      <w:r w:rsidRPr="00564EE4">
        <w:rPr>
          <w:rFonts w:ascii="Arial" w:hAnsi="Arial" w:cs="Arial"/>
          <w:sz w:val="24"/>
          <w:szCs w:val="24"/>
        </w:rPr>
        <w:t xml:space="preserve"> - For each non-nuclear thermal Generator, the measure of the Generator thermal efficiency at full load at 90 degrees Fahrenheit (F), when using the alternate fuel.  The heat rate is the ratio of fuel energy input as heat per unit net work output expressed as British thermal units per kilowatt-hour (Btu/kWh).  Btu/kWh can be rounded to the nearest 100 Btu.</w:t>
      </w:r>
    </w:p>
    <w:p w14:paraId="5F961D98" w14:textId="77777777" w:rsidR="00C16F06" w:rsidRPr="00564EE4" w:rsidRDefault="00C16F06" w:rsidP="0014241C">
      <w:pPr>
        <w:widowControl w:val="0"/>
        <w:tabs>
          <w:tab w:val="left" w:pos="-1440"/>
          <w:tab w:val="left" w:pos="-720"/>
          <w:tab w:val="left" w:pos="0"/>
          <w:tab w:val="left" w:pos="360"/>
          <w:tab w:val="left" w:pos="720"/>
          <w:tab w:val="left" w:pos="1123"/>
          <w:tab w:val="left" w:pos="1440"/>
          <w:tab w:val="left" w:pos="1814"/>
          <w:tab w:val="left" w:pos="2160"/>
          <w:tab w:val="left" w:pos="2505"/>
          <w:tab w:val="left" w:pos="2880"/>
          <w:tab w:val="left" w:pos="3600"/>
          <w:tab w:val="left" w:pos="4320"/>
          <w:tab w:val="left" w:pos="5040"/>
          <w:tab w:val="left" w:pos="5760"/>
          <w:tab w:val="left" w:pos="6480"/>
          <w:tab w:val="left" w:pos="7200"/>
          <w:tab w:val="left" w:pos="7920"/>
          <w:tab w:val="left" w:pos="8640"/>
          <w:tab w:val="left" w:pos="9360"/>
        </w:tabs>
        <w:spacing w:before="100" w:after="100"/>
        <w:ind w:left="360"/>
        <w:rPr>
          <w:rFonts w:ascii="Arial" w:hAnsi="Arial" w:cs="Arial"/>
          <w:sz w:val="24"/>
          <w:szCs w:val="24"/>
        </w:rPr>
      </w:pPr>
      <w:r w:rsidRPr="00564EE4">
        <w:rPr>
          <w:rFonts w:ascii="Arial" w:hAnsi="Arial" w:cs="Arial"/>
          <w:b/>
          <w:sz w:val="24"/>
          <w:szCs w:val="24"/>
          <w:u w:val="single"/>
        </w:rPr>
        <w:t>Primary Fuel Onsite Storage Indicator</w:t>
      </w:r>
      <w:r w:rsidRPr="00564EE4">
        <w:rPr>
          <w:rFonts w:ascii="Arial" w:hAnsi="Arial" w:cs="Arial"/>
          <w:sz w:val="24"/>
          <w:szCs w:val="24"/>
        </w:rPr>
        <w:t xml:space="preserve"> - Select Y (Yes) or N (No) from dropdown menu to indicate whether the Primary Fuel has any onsite storage.</w:t>
      </w:r>
      <w:r w:rsidR="00653DD0">
        <w:rPr>
          <w:rFonts w:ascii="Arial" w:hAnsi="Arial" w:cs="Arial"/>
          <w:sz w:val="24"/>
          <w:szCs w:val="24"/>
        </w:rPr>
        <w:t xml:space="preserve"> A Generator is considered to have onsite fuel storage if there is immediate access to use of the fuel on its site or nearby with a direct connection.</w:t>
      </w:r>
    </w:p>
    <w:p w14:paraId="5F961D99" w14:textId="77777777" w:rsidR="00C16F06" w:rsidRPr="00564EE4" w:rsidRDefault="00C16F06" w:rsidP="00BE4639">
      <w:pPr>
        <w:widowControl w:val="0"/>
        <w:tabs>
          <w:tab w:val="left" w:pos="-1440"/>
          <w:tab w:val="left" w:pos="-720"/>
          <w:tab w:val="left" w:pos="0"/>
          <w:tab w:val="left" w:pos="360"/>
          <w:tab w:val="left" w:pos="720"/>
          <w:tab w:val="left" w:pos="1123"/>
          <w:tab w:val="left" w:pos="1440"/>
          <w:tab w:val="left" w:pos="1814"/>
          <w:tab w:val="left" w:pos="2160"/>
          <w:tab w:val="left" w:pos="2505"/>
          <w:tab w:val="left" w:pos="2880"/>
          <w:tab w:val="left" w:pos="3600"/>
          <w:tab w:val="left" w:pos="4320"/>
          <w:tab w:val="left" w:pos="5040"/>
          <w:tab w:val="left" w:pos="5760"/>
          <w:tab w:val="left" w:pos="6480"/>
          <w:tab w:val="left" w:pos="7200"/>
          <w:tab w:val="left" w:pos="7920"/>
          <w:tab w:val="left" w:pos="8640"/>
          <w:tab w:val="left" w:pos="9360"/>
        </w:tabs>
        <w:spacing w:before="100"/>
        <w:ind w:left="360"/>
        <w:rPr>
          <w:rFonts w:ascii="Arial" w:hAnsi="Arial" w:cs="Arial"/>
          <w:sz w:val="24"/>
          <w:szCs w:val="24"/>
        </w:rPr>
      </w:pPr>
      <w:r w:rsidRPr="00564EE4">
        <w:rPr>
          <w:rFonts w:ascii="Arial" w:hAnsi="Arial" w:cs="Arial"/>
          <w:b/>
          <w:sz w:val="24"/>
          <w:szCs w:val="24"/>
          <w:u w:val="single"/>
        </w:rPr>
        <w:t>Primary Fuel Transport Method</w:t>
      </w:r>
      <w:r w:rsidRPr="00564EE4">
        <w:rPr>
          <w:rFonts w:ascii="Arial" w:hAnsi="Arial" w:cs="Arial"/>
          <w:sz w:val="24"/>
          <w:szCs w:val="24"/>
        </w:rPr>
        <w:t xml:space="preserve"> - The primary means the Primary Fuel is delivered to the onsite storage.  Select one of the following from dropdown:</w:t>
      </w:r>
    </w:p>
    <w:p w14:paraId="5F961D9A" w14:textId="77777777" w:rsidR="00C16F06" w:rsidRPr="00564EE4" w:rsidRDefault="00C16F06" w:rsidP="00C16F06">
      <w:pPr>
        <w:widowControl w:val="0"/>
        <w:numPr>
          <w:ilvl w:val="0"/>
          <w:numId w:val="13"/>
        </w:numPr>
        <w:tabs>
          <w:tab w:val="left" w:pos="-1440"/>
          <w:tab w:val="left" w:pos="-720"/>
          <w:tab w:val="left" w:pos="1260"/>
          <w:tab w:val="left" w:pos="4320"/>
          <w:tab w:val="left" w:pos="5040"/>
          <w:tab w:val="left" w:pos="5760"/>
          <w:tab w:val="left" w:pos="6480"/>
          <w:tab w:val="left" w:pos="7200"/>
          <w:tab w:val="left" w:pos="7920"/>
          <w:tab w:val="left" w:pos="8640"/>
          <w:tab w:val="left" w:pos="9360"/>
        </w:tabs>
        <w:spacing w:after="40"/>
        <w:ind w:left="1252" w:hanging="446"/>
        <w:rPr>
          <w:rFonts w:ascii="Arial" w:hAnsi="Arial" w:cs="Arial"/>
          <w:sz w:val="24"/>
          <w:szCs w:val="24"/>
        </w:rPr>
      </w:pPr>
      <w:r w:rsidRPr="00564EE4">
        <w:rPr>
          <w:rFonts w:ascii="Arial" w:hAnsi="Arial" w:cs="Arial"/>
          <w:sz w:val="24"/>
          <w:szCs w:val="24"/>
        </w:rPr>
        <w:t>Conveyor</w:t>
      </w:r>
    </w:p>
    <w:p w14:paraId="5F961D9B" w14:textId="77777777" w:rsidR="00C16F06" w:rsidRPr="00564EE4" w:rsidRDefault="00C16F06" w:rsidP="00C16F06">
      <w:pPr>
        <w:widowControl w:val="0"/>
        <w:numPr>
          <w:ilvl w:val="0"/>
          <w:numId w:val="13"/>
        </w:numPr>
        <w:tabs>
          <w:tab w:val="left" w:pos="-1440"/>
          <w:tab w:val="left" w:pos="-720"/>
          <w:tab w:val="left" w:pos="1260"/>
          <w:tab w:val="left" w:pos="4320"/>
          <w:tab w:val="left" w:pos="5040"/>
          <w:tab w:val="left" w:pos="5760"/>
          <w:tab w:val="left" w:pos="6480"/>
          <w:tab w:val="left" w:pos="7200"/>
          <w:tab w:val="left" w:pos="7920"/>
          <w:tab w:val="left" w:pos="8640"/>
          <w:tab w:val="left" w:pos="9360"/>
        </w:tabs>
        <w:spacing w:after="40"/>
        <w:ind w:left="1252" w:hanging="446"/>
        <w:rPr>
          <w:rFonts w:ascii="Arial" w:hAnsi="Arial" w:cs="Arial"/>
          <w:sz w:val="24"/>
          <w:szCs w:val="24"/>
        </w:rPr>
      </w:pPr>
      <w:r w:rsidRPr="00564EE4">
        <w:rPr>
          <w:rFonts w:ascii="Arial" w:hAnsi="Arial" w:cs="Arial"/>
          <w:sz w:val="24"/>
          <w:szCs w:val="24"/>
        </w:rPr>
        <w:t>Pipeline</w:t>
      </w:r>
    </w:p>
    <w:p w14:paraId="5F961D9C" w14:textId="77777777" w:rsidR="00C16F06" w:rsidRPr="00564EE4" w:rsidRDefault="00C16F06" w:rsidP="00C16F06">
      <w:pPr>
        <w:widowControl w:val="0"/>
        <w:numPr>
          <w:ilvl w:val="0"/>
          <w:numId w:val="13"/>
        </w:numPr>
        <w:tabs>
          <w:tab w:val="left" w:pos="-1440"/>
          <w:tab w:val="left" w:pos="-720"/>
          <w:tab w:val="left" w:pos="1260"/>
          <w:tab w:val="left" w:pos="4320"/>
          <w:tab w:val="left" w:pos="5040"/>
          <w:tab w:val="left" w:pos="5760"/>
          <w:tab w:val="left" w:pos="6480"/>
          <w:tab w:val="left" w:pos="7200"/>
          <w:tab w:val="left" w:pos="7920"/>
          <w:tab w:val="left" w:pos="8640"/>
          <w:tab w:val="left" w:pos="9360"/>
        </w:tabs>
        <w:spacing w:after="40"/>
        <w:ind w:left="1252" w:hanging="446"/>
        <w:rPr>
          <w:rFonts w:ascii="Arial" w:hAnsi="Arial" w:cs="Arial"/>
          <w:sz w:val="24"/>
          <w:szCs w:val="24"/>
        </w:rPr>
      </w:pPr>
      <w:r w:rsidRPr="00564EE4">
        <w:rPr>
          <w:rFonts w:ascii="Arial" w:hAnsi="Arial" w:cs="Arial"/>
          <w:sz w:val="24"/>
          <w:szCs w:val="24"/>
        </w:rPr>
        <w:t>Railroad</w:t>
      </w:r>
    </w:p>
    <w:p w14:paraId="5F961D9D" w14:textId="77777777" w:rsidR="00C16F06" w:rsidRPr="00564EE4" w:rsidRDefault="00C16F06" w:rsidP="00C16F06">
      <w:pPr>
        <w:widowControl w:val="0"/>
        <w:numPr>
          <w:ilvl w:val="0"/>
          <w:numId w:val="13"/>
        </w:numPr>
        <w:tabs>
          <w:tab w:val="left" w:pos="-1440"/>
          <w:tab w:val="left" w:pos="-720"/>
          <w:tab w:val="left" w:pos="1260"/>
          <w:tab w:val="left" w:pos="4320"/>
          <w:tab w:val="left" w:pos="5040"/>
          <w:tab w:val="left" w:pos="5760"/>
          <w:tab w:val="left" w:pos="6480"/>
          <w:tab w:val="left" w:pos="7200"/>
          <w:tab w:val="left" w:pos="7920"/>
          <w:tab w:val="left" w:pos="8640"/>
          <w:tab w:val="left" w:pos="9360"/>
        </w:tabs>
        <w:spacing w:after="40"/>
        <w:ind w:left="1252" w:hanging="446"/>
        <w:rPr>
          <w:rFonts w:ascii="Arial" w:hAnsi="Arial" w:cs="Arial"/>
          <w:sz w:val="24"/>
          <w:szCs w:val="24"/>
        </w:rPr>
      </w:pPr>
      <w:r w:rsidRPr="00564EE4">
        <w:rPr>
          <w:rFonts w:ascii="Arial" w:hAnsi="Arial" w:cs="Arial"/>
          <w:sz w:val="24"/>
          <w:szCs w:val="24"/>
        </w:rPr>
        <w:t>Truck</w:t>
      </w:r>
    </w:p>
    <w:p w14:paraId="5F961D9E" w14:textId="77777777" w:rsidR="00C16F06" w:rsidRPr="00564EE4" w:rsidRDefault="00C16F06" w:rsidP="00C16F06">
      <w:pPr>
        <w:widowControl w:val="0"/>
        <w:numPr>
          <w:ilvl w:val="0"/>
          <w:numId w:val="13"/>
        </w:numPr>
        <w:tabs>
          <w:tab w:val="left" w:pos="-1440"/>
          <w:tab w:val="left" w:pos="-720"/>
          <w:tab w:val="left" w:pos="1260"/>
          <w:tab w:val="left" w:pos="4320"/>
          <w:tab w:val="left" w:pos="5040"/>
          <w:tab w:val="left" w:pos="5760"/>
          <w:tab w:val="left" w:pos="6480"/>
          <w:tab w:val="left" w:pos="7200"/>
          <w:tab w:val="left" w:pos="7920"/>
          <w:tab w:val="left" w:pos="8640"/>
          <w:tab w:val="left" w:pos="9360"/>
        </w:tabs>
        <w:spacing w:after="40"/>
        <w:ind w:left="1252" w:hanging="446"/>
        <w:rPr>
          <w:rFonts w:ascii="Arial" w:hAnsi="Arial" w:cs="Arial"/>
          <w:sz w:val="24"/>
          <w:szCs w:val="24"/>
        </w:rPr>
      </w:pPr>
      <w:r w:rsidRPr="00564EE4">
        <w:rPr>
          <w:rFonts w:ascii="Arial" w:hAnsi="Arial" w:cs="Arial"/>
          <w:sz w:val="24"/>
          <w:szCs w:val="24"/>
        </w:rPr>
        <w:t>Barge</w:t>
      </w:r>
    </w:p>
    <w:p w14:paraId="5F961D9F" w14:textId="77777777" w:rsidR="00C16F06" w:rsidRPr="00564EE4" w:rsidRDefault="00C16F06" w:rsidP="00BE4639">
      <w:pPr>
        <w:widowControl w:val="0"/>
        <w:tabs>
          <w:tab w:val="left" w:pos="-1440"/>
          <w:tab w:val="left" w:pos="-720"/>
          <w:tab w:val="left" w:pos="0"/>
          <w:tab w:val="left" w:pos="360"/>
          <w:tab w:val="left" w:pos="720"/>
          <w:tab w:val="left" w:pos="1123"/>
          <w:tab w:val="left" w:pos="1440"/>
          <w:tab w:val="left" w:pos="1814"/>
          <w:tab w:val="left" w:pos="2160"/>
          <w:tab w:val="left" w:pos="2505"/>
          <w:tab w:val="left" w:pos="2880"/>
          <w:tab w:val="left" w:pos="3600"/>
          <w:tab w:val="left" w:pos="4320"/>
          <w:tab w:val="left" w:pos="5040"/>
          <w:tab w:val="left" w:pos="5760"/>
          <w:tab w:val="left" w:pos="6480"/>
          <w:tab w:val="left" w:pos="7200"/>
          <w:tab w:val="left" w:pos="7920"/>
          <w:tab w:val="left" w:pos="8640"/>
          <w:tab w:val="left" w:pos="9360"/>
        </w:tabs>
        <w:spacing w:before="100" w:after="100"/>
        <w:ind w:left="360"/>
        <w:rPr>
          <w:rFonts w:ascii="Arial" w:hAnsi="Arial" w:cs="Arial"/>
          <w:sz w:val="24"/>
          <w:szCs w:val="24"/>
        </w:rPr>
      </w:pPr>
      <w:r w:rsidRPr="00564EE4">
        <w:rPr>
          <w:rFonts w:ascii="Arial" w:hAnsi="Arial" w:cs="Arial"/>
          <w:b/>
          <w:sz w:val="24"/>
          <w:szCs w:val="24"/>
          <w:u w:val="single"/>
        </w:rPr>
        <w:lastRenderedPageBreak/>
        <w:t>Maximum Onsite Storage Capacity</w:t>
      </w:r>
      <w:r w:rsidRPr="00564EE4">
        <w:rPr>
          <w:rFonts w:ascii="Arial" w:hAnsi="Arial" w:cs="Arial"/>
          <w:sz w:val="24"/>
          <w:szCs w:val="24"/>
        </w:rPr>
        <w:t xml:space="preserve"> - The highest amount of storage capacity for the Primary Fuel measured in </w:t>
      </w:r>
      <w:r w:rsidR="00B11ACA">
        <w:rPr>
          <w:rFonts w:ascii="Arial" w:hAnsi="Arial" w:cs="Arial"/>
          <w:sz w:val="24"/>
          <w:szCs w:val="24"/>
        </w:rPr>
        <w:t>units</w:t>
      </w:r>
      <w:r w:rsidRPr="00564EE4">
        <w:rPr>
          <w:rFonts w:ascii="Arial" w:hAnsi="Arial" w:cs="Arial"/>
          <w:sz w:val="24"/>
          <w:szCs w:val="24"/>
        </w:rPr>
        <w:t xml:space="preserve"> based on the fuel selected.</w:t>
      </w:r>
    </w:p>
    <w:p w14:paraId="5F961DA0" w14:textId="77777777" w:rsidR="00C16F06" w:rsidRPr="00564EE4" w:rsidRDefault="00C16F06" w:rsidP="00B11ACA">
      <w:pPr>
        <w:widowControl w:val="0"/>
        <w:tabs>
          <w:tab w:val="left" w:pos="-1440"/>
          <w:tab w:val="left" w:pos="-720"/>
          <w:tab w:val="left" w:pos="0"/>
          <w:tab w:val="left" w:pos="360"/>
          <w:tab w:val="left" w:pos="720"/>
          <w:tab w:val="left" w:pos="1123"/>
          <w:tab w:val="left" w:pos="1440"/>
          <w:tab w:val="left" w:pos="1814"/>
          <w:tab w:val="left" w:pos="2160"/>
          <w:tab w:val="left" w:pos="2505"/>
          <w:tab w:val="left" w:pos="2880"/>
          <w:tab w:val="left" w:pos="3600"/>
          <w:tab w:val="left" w:pos="4320"/>
          <w:tab w:val="left" w:pos="5040"/>
          <w:tab w:val="left" w:pos="5760"/>
          <w:tab w:val="left" w:pos="6480"/>
          <w:tab w:val="left" w:pos="7200"/>
          <w:tab w:val="left" w:pos="7920"/>
          <w:tab w:val="left" w:pos="8640"/>
          <w:tab w:val="left" w:pos="9360"/>
        </w:tabs>
        <w:spacing w:before="100" w:after="100"/>
        <w:ind w:left="360"/>
        <w:rPr>
          <w:rFonts w:ascii="Arial" w:hAnsi="Arial" w:cs="Arial"/>
          <w:sz w:val="24"/>
          <w:szCs w:val="24"/>
        </w:rPr>
      </w:pPr>
      <w:r w:rsidRPr="00564EE4">
        <w:rPr>
          <w:rFonts w:ascii="Arial" w:hAnsi="Arial" w:cs="Arial"/>
          <w:b/>
          <w:sz w:val="24"/>
          <w:szCs w:val="24"/>
          <w:u w:val="single"/>
        </w:rPr>
        <w:t>Maximum Usable Fuel Amount</w:t>
      </w:r>
      <w:r w:rsidRPr="00564EE4">
        <w:rPr>
          <w:rFonts w:ascii="Arial" w:hAnsi="Arial" w:cs="Arial"/>
          <w:sz w:val="24"/>
          <w:szCs w:val="24"/>
        </w:rPr>
        <w:t xml:space="preserve"> - The highest amount of Primary Fuel usable from the onsite storage for the Generator</w:t>
      </w:r>
    </w:p>
    <w:p w14:paraId="5F961DA1" w14:textId="77777777" w:rsidR="00C16F06" w:rsidRPr="00564EE4" w:rsidRDefault="00C16F06" w:rsidP="00B11ACA">
      <w:pPr>
        <w:widowControl w:val="0"/>
        <w:tabs>
          <w:tab w:val="left" w:pos="-1440"/>
          <w:tab w:val="left" w:pos="-720"/>
          <w:tab w:val="left" w:pos="0"/>
          <w:tab w:val="left" w:pos="360"/>
          <w:tab w:val="left" w:pos="720"/>
          <w:tab w:val="left" w:pos="1123"/>
          <w:tab w:val="left" w:pos="1440"/>
          <w:tab w:val="left" w:pos="1814"/>
          <w:tab w:val="left" w:pos="2160"/>
          <w:tab w:val="left" w:pos="2505"/>
          <w:tab w:val="left" w:pos="2880"/>
          <w:tab w:val="left" w:pos="3600"/>
          <w:tab w:val="left" w:pos="4320"/>
          <w:tab w:val="left" w:pos="5040"/>
          <w:tab w:val="left" w:pos="5760"/>
          <w:tab w:val="left" w:pos="6480"/>
          <w:tab w:val="left" w:pos="7200"/>
          <w:tab w:val="left" w:pos="7920"/>
          <w:tab w:val="left" w:pos="8640"/>
          <w:tab w:val="left" w:pos="9360"/>
        </w:tabs>
        <w:spacing w:before="100" w:after="100"/>
        <w:ind w:left="360"/>
        <w:rPr>
          <w:rFonts w:ascii="Arial" w:hAnsi="Arial" w:cs="Arial"/>
          <w:sz w:val="24"/>
          <w:szCs w:val="24"/>
        </w:rPr>
      </w:pPr>
      <w:r w:rsidRPr="00564EE4">
        <w:rPr>
          <w:rFonts w:ascii="Arial" w:hAnsi="Arial" w:cs="Arial"/>
          <w:b/>
          <w:sz w:val="24"/>
          <w:szCs w:val="24"/>
          <w:u w:val="single"/>
        </w:rPr>
        <w:t>Shared Onsite Storage Indicator- Primary Fuel</w:t>
      </w:r>
      <w:r w:rsidRPr="00564EE4">
        <w:rPr>
          <w:rFonts w:ascii="Arial" w:hAnsi="Arial" w:cs="Arial"/>
          <w:sz w:val="24"/>
          <w:szCs w:val="24"/>
        </w:rPr>
        <w:t xml:space="preserve"> - Indicates whether the Primary Fuel onsite storage is shared by other Generators.</w:t>
      </w:r>
    </w:p>
    <w:p w14:paraId="5F961DA2" w14:textId="77777777" w:rsidR="00C16F06" w:rsidRPr="00564EE4" w:rsidRDefault="00C16F06" w:rsidP="0014241C">
      <w:pPr>
        <w:widowControl w:val="0"/>
        <w:tabs>
          <w:tab w:val="left" w:pos="-1440"/>
          <w:tab w:val="left" w:pos="-720"/>
          <w:tab w:val="left" w:pos="360"/>
          <w:tab w:val="left" w:pos="432"/>
          <w:tab w:val="left" w:pos="720"/>
          <w:tab w:val="left" w:pos="1123"/>
          <w:tab w:val="left" w:pos="1440"/>
          <w:tab w:val="left" w:pos="1814"/>
          <w:tab w:val="left" w:pos="2160"/>
          <w:tab w:val="left" w:pos="2505"/>
          <w:tab w:val="left" w:pos="2880"/>
          <w:tab w:val="left" w:pos="3600"/>
          <w:tab w:val="left" w:pos="4320"/>
          <w:tab w:val="left" w:pos="5040"/>
          <w:tab w:val="left" w:pos="5760"/>
          <w:tab w:val="left" w:pos="6480"/>
          <w:tab w:val="left" w:pos="7200"/>
          <w:tab w:val="left" w:pos="7920"/>
          <w:tab w:val="left" w:pos="8640"/>
          <w:tab w:val="left" w:pos="9360"/>
        </w:tabs>
        <w:spacing w:before="100" w:after="100"/>
        <w:ind w:left="360"/>
        <w:rPr>
          <w:rFonts w:ascii="Arial" w:hAnsi="Arial" w:cs="Arial"/>
          <w:sz w:val="24"/>
          <w:szCs w:val="24"/>
        </w:rPr>
      </w:pPr>
      <w:r w:rsidRPr="00564EE4">
        <w:rPr>
          <w:rFonts w:ascii="Arial" w:hAnsi="Arial" w:cs="Arial"/>
          <w:b/>
          <w:sz w:val="24"/>
          <w:szCs w:val="24"/>
          <w:u w:val="single"/>
        </w:rPr>
        <w:t xml:space="preserve">Change to Maximum MW Output on Alternate Fuel </w:t>
      </w:r>
      <w:r w:rsidRPr="00564EE4">
        <w:rPr>
          <w:rFonts w:ascii="Arial" w:hAnsi="Arial" w:cs="Arial"/>
          <w:sz w:val="24"/>
          <w:szCs w:val="24"/>
        </w:rPr>
        <w:t>- The maximum change in MW output while operating on Alternate Fuel (relative to operation on Primary Fuel)</w:t>
      </w:r>
    </w:p>
    <w:p w14:paraId="5F961DA3" w14:textId="77777777" w:rsidR="00C16F06" w:rsidRPr="00564EE4" w:rsidRDefault="00C16F06" w:rsidP="0014241C">
      <w:pPr>
        <w:widowControl w:val="0"/>
        <w:tabs>
          <w:tab w:val="left" w:pos="-1440"/>
          <w:tab w:val="left" w:pos="-720"/>
          <w:tab w:val="left" w:pos="360"/>
          <w:tab w:val="left" w:pos="432"/>
          <w:tab w:val="left" w:pos="720"/>
          <w:tab w:val="left" w:pos="1123"/>
          <w:tab w:val="left" w:pos="1440"/>
          <w:tab w:val="left" w:pos="1814"/>
          <w:tab w:val="left" w:pos="2160"/>
          <w:tab w:val="left" w:pos="2505"/>
          <w:tab w:val="left" w:pos="2880"/>
          <w:tab w:val="left" w:pos="3600"/>
          <w:tab w:val="left" w:pos="4320"/>
          <w:tab w:val="left" w:pos="5040"/>
          <w:tab w:val="left" w:pos="5760"/>
          <w:tab w:val="left" w:pos="6480"/>
          <w:tab w:val="left" w:pos="7200"/>
          <w:tab w:val="left" w:pos="7920"/>
          <w:tab w:val="left" w:pos="8640"/>
          <w:tab w:val="left" w:pos="9360"/>
        </w:tabs>
        <w:spacing w:before="100" w:after="100"/>
        <w:ind w:left="360"/>
        <w:rPr>
          <w:rFonts w:ascii="Arial" w:hAnsi="Arial" w:cs="Arial"/>
          <w:sz w:val="24"/>
          <w:szCs w:val="24"/>
        </w:rPr>
      </w:pPr>
      <w:r w:rsidRPr="00564EE4">
        <w:rPr>
          <w:rFonts w:ascii="Arial" w:hAnsi="Arial" w:cs="Arial"/>
          <w:b/>
          <w:sz w:val="24"/>
          <w:szCs w:val="24"/>
          <w:u w:val="single"/>
        </w:rPr>
        <w:t xml:space="preserve">Change to Maximum Response Rate on Alternate Fuel </w:t>
      </w:r>
      <w:r w:rsidRPr="00564EE4">
        <w:rPr>
          <w:rFonts w:ascii="Arial" w:hAnsi="Arial" w:cs="Arial"/>
          <w:sz w:val="24"/>
          <w:szCs w:val="24"/>
        </w:rPr>
        <w:t>- The change to maximum response rate while operating on Alternate Fuel (relative to operation on Primary Fuel)</w:t>
      </w:r>
    </w:p>
    <w:p w14:paraId="5F961DA4" w14:textId="77777777" w:rsidR="00C16F06" w:rsidRPr="00564EE4" w:rsidRDefault="00C16F06" w:rsidP="0014241C">
      <w:pPr>
        <w:widowControl w:val="0"/>
        <w:tabs>
          <w:tab w:val="left" w:pos="-1440"/>
          <w:tab w:val="left" w:pos="-720"/>
          <w:tab w:val="left" w:pos="360"/>
          <w:tab w:val="left" w:pos="432"/>
          <w:tab w:val="left" w:pos="720"/>
          <w:tab w:val="left" w:pos="1123"/>
          <w:tab w:val="left" w:pos="1440"/>
          <w:tab w:val="left" w:pos="1814"/>
          <w:tab w:val="left" w:pos="2160"/>
          <w:tab w:val="left" w:pos="2505"/>
          <w:tab w:val="left" w:pos="2880"/>
          <w:tab w:val="left" w:pos="3600"/>
          <w:tab w:val="left" w:pos="4320"/>
          <w:tab w:val="left" w:pos="5040"/>
          <w:tab w:val="left" w:pos="5760"/>
          <w:tab w:val="left" w:pos="6480"/>
          <w:tab w:val="left" w:pos="7200"/>
          <w:tab w:val="left" w:pos="7920"/>
          <w:tab w:val="left" w:pos="8640"/>
          <w:tab w:val="left" w:pos="9360"/>
        </w:tabs>
        <w:spacing w:before="100" w:after="100"/>
        <w:ind w:left="360"/>
        <w:rPr>
          <w:rFonts w:ascii="Arial" w:hAnsi="Arial" w:cs="Arial"/>
          <w:sz w:val="24"/>
          <w:szCs w:val="24"/>
        </w:rPr>
      </w:pPr>
      <w:r w:rsidRPr="00564EE4">
        <w:rPr>
          <w:rFonts w:ascii="Arial" w:hAnsi="Arial" w:cs="Arial"/>
          <w:b/>
          <w:sz w:val="24"/>
          <w:szCs w:val="24"/>
          <w:u w:val="single"/>
        </w:rPr>
        <w:t>Alternate Fuel Onsite Storage Indicator</w:t>
      </w:r>
      <w:r w:rsidRPr="00564EE4">
        <w:rPr>
          <w:rFonts w:ascii="Arial" w:hAnsi="Arial" w:cs="Arial"/>
          <w:sz w:val="24"/>
          <w:szCs w:val="24"/>
        </w:rPr>
        <w:t xml:space="preserve"> - Select Y (Yes) or N (No) from dropdown menu to indicate whether the Alternate Fuel has any onsite storage.</w:t>
      </w:r>
      <w:r w:rsidR="00653DD0">
        <w:rPr>
          <w:rFonts w:ascii="Arial" w:hAnsi="Arial" w:cs="Arial"/>
          <w:sz w:val="24"/>
          <w:szCs w:val="24"/>
        </w:rPr>
        <w:t xml:space="preserve"> A Generator is considered to have onsite fuel storage if there is immediate access to use of the fuel on its site or nearby with a direct connection.</w:t>
      </w:r>
    </w:p>
    <w:p w14:paraId="5F961DA5" w14:textId="77777777" w:rsidR="00C16F06" w:rsidRPr="00564EE4" w:rsidRDefault="00C16F06" w:rsidP="00BE4639">
      <w:pPr>
        <w:widowControl w:val="0"/>
        <w:tabs>
          <w:tab w:val="left" w:pos="-1440"/>
          <w:tab w:val="left" w:pos="-720"/>
          <w:tab w:val="left" w:pos="360"/>
          <w:tab w:val="left" w:pos="432"/>
          <w:tab w:val="left" w:pos="720"/>
          <w:tab w:val="left" w:pos="1123"/>
          <w:tab w:val="left" w:pos="1440"/>
          <w:tab w:val="left" w:pos="1814"/>
          <w:tab w:val="left" w:pos="2160"/>
          <w:tab w:val="left" w:pos="2505"/>
          <w:tab w:val="left" w:pos="2880"/>
          <w:tab w:val="left" w:pos="3600"/>
          <w:tab w:val="left" w:pos="4320"/>
          <w:tab w:val="left" w:pos="5040"/>
          <w:tab w:val="left" w:pos="5760"/>
          <w:tab w:val="left" w:pos="6480"/>
          <w:tab w:val="left" w:pos="7200"/>
          <w:tab w:val="left" w:pos="7920"/>
          <w:tab w:val="left" w:pos="8640"/>
          <w:tab w:val="left" w:pos="9360"/>
        </w:tabs>
        <w:spacing w:before="100"/>
        <w:ind w:left="360"/>
        <w:rPr>
          <w:rFonts w:ascii="Arial" w:hAnsi="Arial" w:cs="Arial"/>
          <w:sz w:val="24"/>
          <w:szCs w:val="24"/>
        </w:rPr>
      </w:pPr>
      <w:r w:rsidRPr="00564EE4">
        <w:rPr>
          <w:rFonts w:ascii="Arial" w:hAnsi="Arial" w:cs="Arial"/>
          <w:b/>
          <w:sz w:val="24"/>
          <w:szCs w:val="24"/>
          <w:u w:val="single"/>
        </w:rPr>
        <w:t>Alternate Fuel Transport Method</w:t>
      </w:r>
      <w:r w:rsidRPr="00564EE4">
        <w:rPr>
          <w:rFonts w:ascii="Arial" w:hAnsi="Arial" w:cs="Arial"/>
          <w:sz w:val="24"/>
          <w:szCs w:val="24"/>
        </w:rPr>
        <w:t xml:space="preserve"> - The primary means the Alternate Fuel is delivered to the onsite storage.  Select one of the following from dropdown:</w:t>
      </w:r>
    </w:p>
    <w:p w14:paraId="5F961DA6" w14:textId="77777777" w:rsidR="00C16F06" w:rsidRPr="00564EE4" w:rsidRDefault="00C16F06" w:rsidP="00C16F06">
      <w:pPr>
        <w:widowControl w:val="0"/>
        <w:numPr>
          <w:ilvl w:val="0"/>
          <w:numId w:val="25"/>
        </w:numPr>
        <w:tabs>
          <w:tab w:val="left" w:pos="-1440"/>
          <w:tab w:val="left" w:pos="-720"/>
          <w:tab w:val="left" w:pos="1260"/>
          <w:tab w:val="left" w:pos="4320"/>
          <w:tab w:val="left" w:pos="5040"/>
          <w:tab w:val="left" w:pos="5760"/>
          <w:tab w:val="left" w:pos="6480"/>
          <w:tab w:val="left" w:pos="7200"/>
          <w:tab w:val="left" w:pos="7920"/>
          <w:tab w:val="left" w:pos="8640"/>
          <w:tab w:val="left" w:pos="9360"/>
        </w:tabs>
        <w:spacing w:after="40"/>
        <w:ind w:left="1252" w:hanging="446"/>
        <w:rPr>
          <w:rFonts w:ascii="Arial" w:hAnsi="Arial" w:cs="Arial"/>
          <w:sz w:val="24"/>
          <w:szCs w:val="24"/>
        </w:rPr>
      </w:pPr>
      <w:r w:rsidRPr="00564EE4">
        <w:rPr>
          <w:rFonts w:ascii="Arial" w:hAnsi="Arial" w:cs="Arial"/>
          <w:sz w:val="24"/>
          <w:szCs w:val="24"/>
        </w:rPr>
        <w:t>Conveyor</w:t>
      </w:r>
    </w:p>
    <w:p w14:paraId="5F961DA7" w14:textId="77777777" w:rsidR="00C16F06" w:rsidRPr="00564EE4" w:rsidRDefault="00C16F06" w:rsidP="00C16F06">
      <w:pPr>
        <w:widowControl w:val="0"/>
        <w:numPr>
          <w:ilvl w:val="0"/>
          <w:numId w:val="25"/>
        </w:numPr>
        <w:tabs>
          <w:tab w:val="left" w:pos="-1440"/>
          <w:tab w:val="left" w:pos="-720"/>
          <w:tab w:val="left" w:pos="1260"/>
          <w:tab w:val="left" w:pos="4320"/>
          <w:tab w:val="left" w:pos="5040"/>
          <w:tab w:val="left" w:pos="5760"/>
          <w:tab w:val="left" w:pos="6480"/>
          <w:tab w:val="left" w:pos="7200"/>
          <w:tab w:val="left" w:pos="7920"/>
          <w:tab w:val="left" w:pos="8640"/>
          <w:tab w:val="left" w:pos="9360"/>
        </w:tabs>
        <w:spacing w:after="40"/>
        <w:ind w:left="1252" w:hanging="446"/>
        <w:rPr>
          <w:rFonts w:ascii="Arial" w:hAnsi="Arial" w:cs="Arial"/>
          <w:sz w:val="24"/>
          <w:szCs w:val="24"/>
        </w:rPr>
      </w:pPr>
      <w:r w:rsidRPr="00564EE4">
        <w:rPr>
          <w:rFonts w:ascii="Arial" w:hAnsi="Arial" w:cs="Arial"/>
          <w:sz w:val="24"/>
          <w:szCs w:val="24"/>
        </w:rPr>
        <w:t>Pipeline</w:t>
      </w:r>
    </w:p>
    <w:p w14:paraId="5F961DA8" w14:textId="77777777" w:rsidR="00C16F06" w:rsidRPr="00564EE4" w:rsidRDefault="00C16F06" w:rsidP="00C16F06">
      <w:pPr>
        <w:widowControl w:val="0"/>
        <w:numPr>
          <w:ilvl w:val="0"/>
          <w:numId w:val="25"/>
        </w:numPr>
        <w:tabs>
          <w:tab w:val="left" w:pos="-1440"/>
          <w:tab w:val="left" w:pos="-720"/>
          <w:tab w:val="left" w:pos="1260"/>
          <w:tab w:val="left" w:pos="4320"/>
          <w:tab w:val="left" w:pos="5040"/>
          <w:tab w:val="left" w:pos="5760"/>
          <w:tab w:val="left" w:pos="6480"/>
          <w:tab w:val="left" w:pos="7200"/>
          <w:tab w:val="left" w:pos="7920"/>
          <w:tab w:val="left" w:pos="8640"/>
          <w:tab w:val="left" w:pos="9360"/>
        </w:tabs>
        <w:spacing w:after="40"/>
        <w:ind w:left="1252" w:hanging="446"/>
        <w:rPr>
          <w:rFonts w:ascii="Arial" w:hAnsi="Arial" w:cs="Arial"/>
          <w:sz w:val="24"/>
          <w:szCs w:val="24"/>
        </w:rPr>
      </w:pPr>
      <w:r w:rsidRPr="00564EE4">
        <w:rPr>
          <w:rFonts w:ascii="Arial" w:hAnsi="Arial" w:cs="Arial"/>
          <w:sz w:val="24"/>
          <w:szCs w:val="24"/>
        </w:rPr>
        <w:t>Railroad</w:t>
      </w:r>
    </w:p>
    <w:p w14:paraId="5F961DA9" w14:textId="77777777" w:rsidR="00C16F06" w:rsidRPr="00564EE4" w:rsidRDefault="00C16F06" w:rsidP="00C16F06">
      <w:pPr>
        <w:widowControl w:val="0"/>
        <w:numPr>
          <w:ilvl w:val="0"/>
          <w:numId w:val="25"/>
        </w:numPr>
        <w:tabs>
          <w:tab w:val="left" w:pos="-1440"/>
          <w:tab w:val="left" w:pos="-720"/>
          <w:tab w:val="left" w:pos="1260"/>
          <w:tab w:val="left" w:pos="4320"/>
          <w:tab w:val="left" w:pos="5040"/>
          <w:tab w:val="left" w:pos="5760"/>
          <w:tab w:val="left" w:pos="6480"/>
          <w:tab w:val="left" w:pos="7200"/>
          <w:tab w:val="left" w:pos="7920"/>
          <w:tab w:val="left" w:pos="8640"/>
          <w:tab w:val="left" w:pos="9360"/>
        </w:tabs>
        <w:spacing w:after="40"/>
        <w:ind w:left="1252" w:hanging="446"/>
        <w:rPr>
          <w:rFonts w:ascii="Arial" w:hAnsi="Arial" w:cs="Arial"/>
          <w:sz w:val="24"/>
          <w:szCs w:val="24"/>
        </w:rPr>
      </w:pPr>
      <w:r w:rsidRPr="00564EE4">
        <w:rPr>
          <w:rFonts w:ascii="Arial" w:hAnsi="Arial" w:cs="Arial"/>
          <w:sz w:val="24"/>
          <w:szCs w:val="24"/>
        </w:rPr>
        <w:t>Truck</w:t>
      </w:r>
    </w:p>
    <w:p w14:paraId="5F961DAA" w14:textId="77777777" w:rsidR="00C16F06" w:rsidRPr="00564EE4" w:rsidRDefault="00C16F06" w:rsidP="00C16F06">
      <w:pPr>
        <w:widowControl w:val="0"/>
        <w:numPr>
          <w:ilvl w:val="0"/>
          <w:numId w:val="25"/>
        </w:numPr>
        <w:tabs>
          <w:tab w:val="left" w:pos="-1440"/>
          <w:tab w:val="left" w:pos="-720"/>
          <w:tab w:val="left" w:pos="1260"/>
          <w:tab w:val="left" w:pos="4320"/>
          <w:tab w:val="left" w:pos="5040"/>
          <w:tab w:val="left" w:pos="5760"/>
          <w:tab w:val="left" w:pos="6480"/>
          <w:tab w:val="left" w:pos="7200"/>
          <w:tab w:val="left" w:pos="7920"/>
          <w:tab w:val="left" w:pos="8640"/>
          <w:tab w:val="left" w:pos="9360"/>
        </w:tabs>
        <w:spacing w:after="40"/>
        <w:ind w:left="1252" w:hanging="446"/>
        <w:rPr>
          <w:rFonts w:ascii="Arial" w:hAnsi="Arial" w:cs="Arial"/>
          <w:sz w:val="24"/>
          <w:szCs w:val="24"/>
        </w:rPr>
      </w:pPr>
      <w:r w:rsidRPr="00564EE4">
        <w:rPr>
          <w:rFonts w:ascii="Arial" w:hAnsi="Arial" w:cs="Arial"/>
          <w:sz w:val="24"/>
          <w:szCs w:val="24"/>
        </w:rPr>
        <w:t>Barge</w:t>
      </w:r>
    </w:p>
    <w:p w14:paraId="5F961DAB" w14:textId="77777777" w:rsidR="00C16F06" w:rsidRPr="00564EE4" w:rsidRDefault="00C16F06" w:rsidP="00B11ACA">
      <w:pPr>
        <w:widowControl w:val="0"/>
        <w:tabs>
          <w:tab w:val="left" w:pos="-1440"/>
          <w:tab w:val="left" w:pos="-720"/>
          <w:tab w:val="left" w:pos="360"/>
          <w:tab w:val="left" w:pos="432"/>
          <w:tab w:val="left" w:pos="720"/>
          <w:tab w:val="left" w:pos="1123"/>
          <w:tab w:val="left" w:pos="1440"/>
          <w:tab w:val="left" w:pos="1814"/>
          <w:tab w:val="left" w:pos="2160"/>
          <w:tab w:val="left" w:pos="2505"/>
          <w:tab w:val="left" w:pos="2880"/>
          <w:tab w:val="left" w:pos="3600"/>
          <w:tab w:val="left" w:pos="4320"/>
          <w:tab w:val="left" w:pos="5040"/>
          <w:tab w:val="left" w:pos="5760"/>
          <w:tab w:val="left" w:pos="6480"/>
          <w:tab w:val="left" w:pos="7200"/>
          <w:tab w:val="left" w:pos="7920"/>
          <w:tab w:val="left" w:pos="8640"/>
          <w:tab w:val="left" w:pos="9360"/>
        </w:tabs>
        <w:spacing w:before="100" w:after="100"/>
        <w:ind w:left="360"/>
        <w:rPr>
          <w:rFonts w:ascii="Arial" w:hAnsi="Arial" w:cs="Arial"/>
          <w:sz w:val="24"/>
          <w:szCs w:val="24"/>
        </w:rPr>
      </w:pPr>
      <w:r w:rsidRPr="00564EE4">
        <w:rPr>
          <w:rFonts w:ascii="Arial" w:hAnsi="Arial" w:cs="Arial"/>
          <w:b/>
          <w:sz w:val="24"/>
          <w:szCs w:val="24"/>
          <w:u w:val="single"/>
        </w:rPr>
        <w:t>Maximum Onsite Storage Capacity</w:t>
      </w:r>
      <w:r w:rsidRPr="00564EE4">
        <w:rPr>
          <w:rFonts w:ascii="Arial" w:hAnsi="Arial" w:cs="Arial"/>
          <w:sz w:val="24"/>
          <w:szCs w:val="24"/>
        </w:rPr>
        <w:t xml:space="preserve"> - The highest amount of storage capacity for the Alternate Fuel measured in tons or barrels based on the Fuel selected.</w:t>
      </w:r>
    </w:p>
    <w:p w14:paraId="5F961DAC" w14:textId="77777777" w:rsidR="00C16F06" w:rsidRPr="00564EE4" w:rsidRDefault="00C16F06" w:rsidP="00B11ACA">
      <w:pPr>
        <w:widowControl w:val="0"/>
        <w:tabs>
          <w:tab w:val="left" w:pos="-1440"/>
          <w:tab w:val="left" w:pos="-720"/>
          <w:tab w:val="left" w:pos="360"/>
          <w:tab w:val="left" w:pos="432"/>
          <w:tab w:val="left" w:pos="720"/>
          <w:tab w:val="left" w:pos="1123"/>
          <w:tab w:val="left" w:pos="1440"/>
          <w:tab w:val="left" w:pos="1814"/>
          <w:tab w:val="left" w:pos="2160"/>
          <w:tab w:val="left" w:pos="2505"/>
          <w:tab w:val="left" w:pos="2880"/>
          <w:tab w:val="left" w:pos="3600"/>
          <w:tab w:val="left" w:pos="4320"/>
          <w:tab w:val="left" w:pos="5040"/>
          <w:tab w:val="left" w:pos="5760"/>
          <w:tab w:val="left" w:pos="6480"/>
          <w:tab w:val="left" w:pos="7200"/>
          <w:tab w:val="left" w:pos="7920"/>
          <w:tab w:val="left" w:pos="8640"/>
          <w:tab w:val="left" w:pos="9360"/>
        </w:tabs>
        <w:spacing w:before="100" w:after="100"/>
        <w:ind w:left="360"/>
        <w:rPr>
          <w:rFonts w:ascii="Arial" w:hAnsi="Arial" w:cs="Arial"/>
          <w:sz w:val="24"/>
          <w:szCs w:val="24"/>
        </w:rPr>
      </w:pPr>
      <w:r w:rsidRPr="00564EE4">
        <w:rPr>
          <w:rFonts w:ascii="Arial" w:hAnsi="Arial" w:cs="Arial"/>
          <w:b/>
          <w:sz w:val="24"/>
          <w:szCs w:val="24"/>
          <w:u w:val="single"/>
        </w:rPr>
        <w:t>Maximum Usable Fuel Amount</w:t>
      </w:r>
      <w:r w:rsidRPr="00564EE4">
        <w:rPr>
          <w:rFonts w:ascii="Arial" w:hAnsi="Arial" w:cs="Arial"/>
          <w:sz w:val="24"/>
          <w:szCs w:val="24"/>
        </w:rPr>
        <w:t xml:space="preserve"> - The highest amount of Alternate Fuel usable from the onsite storage for the Generator</w:t>
      </w:r>
    </w:p>
    <w:p w14:paraId="5F961DAD" w14:textId="77777777" w:rsidR="00C16F06" w:rsidRPr="00564EE4" w:rsidRDefault="00C16F06" w:rsidP="00B11ACA">
      <w:pPr>
        <w:widowControl w:val="0"/>
        <w:tabs>
          <w:tab w:val="left" w:pos="-1440"/>
          <w:tab w:val="left" w:pos="-720"/>
          <w:tab w:val="left" w:pos="360"/>
          <w:tab w:val="left" w:pos="432"/>
          <w:tab w:val="left" w:pos="720"/>
          <w:tab w:val="left" w:pos="1123"/>
          <w:tab w:val="left" w:pos="1440"/>
          <w:tab w:val="left" w:pos="1814"/>
          <w:tab w:val="left" w:pos="2160"/>
          <w:tab w:val="left" w:pos="2505"/>
          <w:tab w:val="left" w:pos="2880"/>
          <w:tab w:val="left" w:pos="3600"/>
          <w:tab w:val="left" w:pos="4320"/>
          <w:tab w:val="left" w:pos="5040"/>
          <w:tab w:val="left" w:pos="5760"/>
          <w:tab w:val="left" w:pos="6480"/>
          <w:tab w:val="left" w:pos="7200"/>
          <w:tab w:val="left" w:pos="7920"/>
          <w:tab w:val="left" w:pos="8640"/>
          <w:tab w:val="left" w:pos="9360"/>
        </w:tabs>
        <w:spacing w:before="100" w:after="100"/>
        <w:ind w:left="360"/>
        <w:rPr>
          <w:rFonts w:ascii="Arial" w:hAnsi="Arial" w:cs="Arial"/>
          <w:sz w:val="24"/>
          <w:szCs w:val="24"/>
        </w:rPr>
      </w:pPr>
      <w:r w:rsidRPr="00564EE4">
        <w:rPr>
          <w:rFonts w:ascii="Arial" w:hAnsi="Arial" w:cs="Arial"/>
          <w:b/>
          <w:sz w:val="24"/>
          <w:szCs w:val="24"/>
          <w:u w:val="single"/>
        </w:rPr>
        <w:t>Shared Onsite Storage Indicator- Alternate Fuel</w:t>
      </w:r>
      <w:r w:rsidRPr="00564EE4">
        <w:rPr>
          <w:rFonts w:ascii="Arial" w:hAnsi="Arial" w:cs="Arial"/>
          <w:sz w:val="24"/>
          <w:szCs w:val="24"/>
        </w:rPr>
        <w:t xml:space="preserve"> - Indicates whether the Alternate Fuel onsite storage is shared by other Generators.</w:t>
      </w:r>
    </w:p>
    <w:p w14:paraId="5F961DAE" w14:textId="77777777" w:rsidR="00653DD0" w:rsidRPr="00F973F1" w:rsidRDefault="00653DD0" w:rsidP="00653DD0">
      <w:pPr>
        <w:keepNext/>
        <w:widowControl w:val="0"/>
        <w:tabs>
          <w:tab w:val="left" w:pos="-1440"/>
          <w:tab w:val="left" w:pos="-720"/>
          <w:tab w:val="left" w:pos="360"/>
          <w:tab w:val="left" w:pos="432"/>
          <w:tab w:val="left" w:pos="720"/>
          <w:tab w:val="left" w:pos="1123"/>
          <w:tab w:val="left" w:pos="1440"/>
          <w:tab w:val="left" w:pos="1814"/>
          <w:tab w:val="left" w:pos="2160"/>
          <w:tab w:val="left" w:pos="2505"/>
          <w:tab w:val="left" w:pos="2880"/>
          <w:tab w:val="left" w:pos="3600"/>
          <w:tab w:val="left" w:pos="4320"/>
          <w:tab w:val="left" w:pos="5040"/>
          <w:tab w:val="left" w:pos="5760"/>
          <w:tab w:val="left" w:pos="6480"/>
          <w:tab w:val="left" w:pos="7200"/>
          <w:tab w:val="left" w:pos="7920"/>
          <w:tab w:val="left" w:pos="8640"/>
          <w:tab w:val="left" w:pos="9360"/>
        </w:tabs>
        <w:spacing w:before="100" w:after="100"/>
        <w:ind w:left="360"/>
        <w:rPr>
          <w:rFonts w:ascii="Arial" w:hAnsi="Arial" w:cs="Arial"/>
          <w:b/>
          <w:sz w:val="24"/>
          <w:szCs w:val="24"/>
          <w:u w:val="single"/>
        </w:rPr>
      </w:pPr>
      <w:r w:rsidRPr="00F973F1">
        <w:rPr>
          <w:rFonts w:ascii="Arial" w:hAnsi="Arial" w:cs="Arial"/>
          <w:b/>
          <w:sz w:val="24"/>
          <w:szCs w:val="24"/>
          <w:u w:val="single"/>
        </w:rPr>
        <w:t>Fuel Switch:</w:t>
      </w:r>
    </w:p>
    <w:p w14:paraId="5F961DAF" w14:textId="77777777" w:rsidR="00653DD0" w:rsidRPr="00F973F1" w:rsidRDefault="00653DD0" w:rsidP="00653DD0">
      <w:pPr>
        <w:widowControl w:val="0"/>
        <w:numPr>
          <w:ilvl w:val="0"/>
          <w:numId w:val="14"/>
        </w:numPr>
        <w:tabs>
          <w:tab w:val="left" w:pos="-1440"/>
          <w:tab w:val="left" w:pos="-720"/>
          <w:tab w:val="left" w:pos="1260"/>
          <w:tab w:val="left" w:pos="4320"/>
          <w:tab w:val="left" w:pos="5040"/>
          <w:tab w:val="left" w:pos="5760"/>
          <w:tab w:val="left" w:pos="6480"/>
          <w:tab w:val="left" w:pos="7200"/>
          <w:tab w:val="left" w:pos="7920"/>
          <w:tab w:val="left" w:pos="8640"/>
          <w:tab w:val="left" w:pos="9360"/>
        </w:tabs>
        <w:spacing w:before="40"/>
        <w:ind w:left="1260" w:hanging="450"/>
        <w:rPr>
          <w:rFonts w:ascii="Arial" w:hAnsi="Arial" w:cs="Arial"/>
          <w:sz w:val="24"/>
          <w:szCs w:val="24"/>
        </w:rPr>
      </w:pPr>
      <w:r>
        <w:rPr>
          <w:rFonts w:ascii="Arial" w:hAnsi="Arial" w:cs="Arial"/>
          <w:sz w:val="24"/>
          <w:szCs w:val="24"/>
        </w:rPr>
        <w:t xml:space="preserve">Preparation Time </w:t>
      </w:r>
      <w:r w:rsidRPr="00234594">
        <w:rPr>
          <w:rFonts w:ascii="Arial" w:hAnsi="Arial" w:cs="Arial"/>
          <w:sz w:val="24"/>
          <w:szCs w:val="24"/>
        </w:rPr>
        <w:t>- Primary to Alternate</w:t>
      </w:r>
      <w:r w:rsidRPr="00F973F1">
        <w:rPr>
          <w:rFonts w:ascii="Arial" w:hAnsi="Arial" w:cs="Arial"/>
          <w:sz w:val="24"/>
          <w:szCs w:val="24"/>
        </w:rPr>
        <w:t>:</w:t>
      </w:r>
    </w:p>
    <w:p w14:paraId="5F961DB0" w14:textId="1B3E2576" w:rsidR="00653DD0" w:rsidRDefault="00653DD0" w:rsidP="00EE4C6A">
      <w:pPr>
        <w:pStyle w:val="Definition"/>
        <w:spacing w:before="100" w:after="100"/>
        <w:ind w:left="1267"/>
        <w:jc w:val="left"/>
        <w:rPr>
          <w:rFonts w:ascii="Arial" w:hAnsi="Arial" w:cs="Arial"/>
          <w:szCs w:val="24"/>
        </w:rPr>
      </w:pPr>
      <w:r>
        <w:rPr>
          <w:rFonts w:ascii="Arial" w:hAnsi="Arial" w:cs="Arial"/>
          <w:szCs w:val="24"/>
        </w:rPr>
        <w:t>For Generators</w:t>
      </w:r>
      <w:r w:rsidRPr="00F973F1">
        <w:rPr>
          <w:rFonts w:ascii="Arial" w:hAnsi="Arial" w:cs="Arial"/>
          <w:szCs w:val="24"/>
        </w:rPr>
        <w:t xml:space="preserve"> </w:t>
      </w:r>
      <w:r>
        <w:rPr>
          <w:rFonts w:ascii="Arial" w:hAnsi="Arial" w:cs="Arial"/>
          <w:szCs w:val="24"/>
        </w:rPr>
        <w:t xml:space="preserve">with both a Predominate and Secondary Fuel, </w:t>
      </w:r>
      <w:r w:rsidR="0070402F">
        <w:rPr>
          <w:rFonts w:ascii="Arial" w:hAnsi="Arial" w:cs="Arial"/>
          <w:szCs w:val="24"/>
        </w:rPr>
        <w:t>identify</w:t>
      </w:r>
      <w:r>
        <w:rPr>
          <w:rFonts w:ascii="Arial" w:hAnsi="Arial" w:cs="Arial"/>
          <w:szCs w:val="24"/>
        </w:rPr>
        <w:t xml:space="preserve"> the advance notice time (in Hours) necessary to perform the fuel switching operation including the swap time.  For Generators with a single fuel, leave this field blank.</w:t>
      </w:r>
    </w:p>
    <w:p w14:paraId="5F961DB1" w14:textId="77777777" w:rsidR="00653DD0" w:rsidRPr="00F973F1" w:rsidRDefault="00653DD0" w:rsidP="00EE4C6A">
      <w:pPr>
        <w:pStyle w:val="Definition"/>
        <w:spacing w:before="100" w:after="100"/>
        <w:ind w:left="1267"/>
        <w:jc w:val="left"/>
        <w:rPr>
          <w:rFonts w:ascii="Arial" w:hAnsi="Arial" w:cs="Arial"/>
          <w:szCs w:val="24"/>
        </w:rPr>
      </w:pPr>
      <w:r>
        <w:rPr>
          <w:rFonts w:ascii="Arial" w:hAnsi="Arial" w:cs="Arial"/>
          <w:szCs w:val="24"/>
        </w:rPr>
        <w:t>This transition is from full load on</w:t>
      </w:r>
      <w:r w:rsidRPr="00045F69">
        <w:rPr>
          <w:rFonts w:ascii="Arial" w:hAnsi="Arial" w:cs="Arial"/>
          <w:szCs w:val="24"/>
        </w:rPr>
        <w:t xml:space="preserve"> </w:t>
      </w:r>
      <w:r>
        <w:rPr>
          <w:rFonts w:ascii="Arial" w:hAnsi="Arial" w:cs="Arial"/>
          <w:szCs w:val="24"/>
        </w:rPr>
        <w:t>Primary F</w:t>
      </w:r>
      <w:r w:rsidRPr="00045F69">
        <w:rPr>
          <w:rFonts w:ascii="Arial" w:hAnsi="Arial" w:cs="Arial"/>
          <w:szCs w:val="24"/>
        </w:rPr>
        <w:t>u</w:t>
      </w:r>
      <w:r>
        <w:rPr>
          <w:rFonts w:ascii="Arial" w:hAnsi="Arial" w:cs="Arial"/>
          <w:szCs w:val="24"/>
        </w:rPr>
        <w:t>el to dispatchable on Alternate F</w:t>
      </w:r>
      <w:r w:rsidRPr="00045F69">
        <w:rPr>
          <w:rFonts w:ascii="Arial" w:hAnsi="Arial" w:cs="Arial"/>
          <w:szCs w:val="24"/>
        </w:rPr>
        <w:t>uel</w:t>
      </w:r>
      <w:r>
        <w:rPr>
          <w:rFonts w:ascii="Arial" w:hAnsi="Arial" w:cs="Arial"/>
          <w:szCs w:val="24"/>
        </w:rPr>
        <w:t xml:space="preserve">.  </w:t>
      </w:r>
      <w:r w:rsidRPr="00045F69">
        <w:rPr>
          <w:rFonts w:ascii="Arial" w:hAnsi="Arial" w:cs="Arial"/>
          <w:szCs w:val="24"/>
        </w:rPr>
        <w:t xml:space="preserve">This time value </w:t>
      </w:r>
      <w:r>
        <w:rPr>
          <w:rFonts w:ascii="Arial" w:hAnsi="Arial" w:cs="Arial"/>
          <w:szCs w:val="24"/>
        </w:rPr>
        <w:t>is</w:t>
      </w:r>
      <w:r w:rsidRPr="00045F69">
        <w:rPr>
          <w:rFonts w:ascii="Arial" w:hAnsi="Arial" w:cs="Arial"/>
          <w:szCs w:val="24"/>
        </w:rPr>
        <w:t xml:space="preserve"> entered regardless of whether the Generator can or </w:t>
      </w:r>
      <w:r w:rsidRPr="00045F69">
        <w:rPr>
          <w:rFonts w:ascii="Arial" w:hAnsi="Arial" w:cs="Arial"/>
          <w:b/>
          <w:szCs w:val="24"/>
        </w:rPr>
        <w:t>cannot</w:t>
      </w:r>
      <w:r w:rsidRPr="00045F69">
        <w:rPr>
          <w:rFonts w:ascii="Arial" w:hAnsi="Arial" w:cs="Arial"/>
          <w:szCs w:val="24"/>
        </w:rPr>
        <w:t xml:space="preserve"> perform an online fuel switch.</w:t>
      </w:r>
    </w:p>
    <w:p w14:paraId="5F961DB2" w14:textId="77777777" w:rsidR="00653DD0" w:rsidRPr="00234594" w:rsidRDefault="00653DD0" w:rsidP="00653DD0">
      <w:pPr>
        <w:widowControl w:val="0"/>
        <w:numPr>
          <w:ilvl w:val="0"/>
          <w:numId w:val="14"/>
        </w:numPr>
        <w:tabs>
          <w:tab w:val="left" w:pos="-1440"/>
          <w:tab w:val="left" w:pos="-720"/>
          <w:tab w:val="left" w:pos="1260"/>
          <w:tab w:val="left" w:pos="4320"/>
          <w:tab w:val="left" w:pos="5040"/>
          <w:tab w:val="left" w:pos="5760"/>
          <w:tab w:val="left" w:pos="6480"/>
          <w:tab w:val="left" w:pos="7200"/>
          <w:tab w:val="left" w:pos="7920"/>
          <w:tab w:val="left" w:pos="8640"/>
          <w:tab w:val="left" w:pos="9360"/>
        </w:tabs>
        <w:spacing w:before="40"/>
        <w:ind w:left="1260" w:hanging="450"/>
        <w:rPr>
          <w:rFonts w:ascii="Arial" w:hAnsi="Arial" w:cs="Arial"/>
          <w:sz w:val="24"/>
          <w:szCs w:val="24"/>
        </w:rPr>
      </w:pPr>
      <w:r w:rsidRPr="00234594">
        <w:rPr>
          <w:rFonts w:ascii="Arial" w:hAnsi="Arial" w:cs="Arial"/>
          <w:sz w:val="24"/>
          <w:szCs w:val="24"/>
        </w:rPr>
        <w:t>Preparation Time - Alternate to Primary:</w:t>
      </w:r>
    </w:p>
    <w:p w14:paraId="5F961DB3" w14:textId="3A2FDD89" w:rsidR="00653DD0" w:rsidRPr="00234594" w:rsidRDefault="00653DD0" w:rsidP="00EE4C6A">
      <w:pPr>
        <w:pStyle w:val="Definition"/>
        <w:spacing w:before="100" w:after="100"/>
        <w:ind w:left="1267"/>
        <w:jc w:val="left"/>
        <w:rPr>
          <w:rFonts w:ascii="Arial" w:hAnsi="Arial" w:cs="Arial"/>
          <w:szCs w:val="24"/>
        </w:rPr>
      </w:pPr>
      <w:r w:rsidRPr="00234594">
        <w:rPr>
          <w:rFonts w:ascii="Arial" w:hAnsi="Arial" w:cs="Arial"/>
          <w:szCs w:val="24"/>
        </w:rPr>
        <w:lastRenderedPageBreak/>
        <w:t xml:space="preserve">For Generators with both a Predominate and Secondary Fuel, </w:t>
      </w:r>
      <w:r w:rsidR="0070402F" w:rsidRPr="00234594">
        <w:rPr>
          <w:rFonts w:ascii="Arial" w:hAnsi="Arial" w:cs="Arial"/>
          <w:szCs w:val="24"/>
        </w:rPr>
        <w:t>identify</w:t>
      </w:r>
      <w:r w:rsidRPr="00234594">
        <w:rPr>
          <w:rFonts w:ascii="Arial" w:hAnsi="Arial" w:cs="Arial"/>
          <w:szCs w:val="24"/>
        </w:rPr>
        <w:t xml:space="preserve"> the advance notice time (in Hours) necessary to perform the fuel switching operation including the swap time.  For Generators with a single fuel, leave this field blank.</w:t>
      </w:r>
    </w:p>
    <w:p w14:paraId="5F961DB4" w14:textId="77777777" w:rsidR="00653DD0" w:rsidRPr="00234594" w:rsidRDefault="00653DD0" w:rsidP="00EE4C6A">
      <w:pPr>
        <w:pStyle w:val="Definition"/>
        <w:spacing w:before="100" w:after="100"/>
        <w:ind w:left="1267"/>
        <w:jc w:val="left"/>
      </w:pPr>
      <w:r w:rsidRPr="00234594">
        <w:rPr>
          <w:rFonts w:ascii="Arial" w:hAnsi="Arial" w:cs="Arial"/>
          <w:szCs w:val="24"/>
        </w:rPr>
        <w:t xml:space="preserve">This transition is from full load on Alternate Fuel to dispatchable on Primary Fuel. </w:t>
      </w:r>
      <w:r w:rsidR="00EF4D4D">
        <w:rPr>
          <w:rFonts w:ascii="Arial" w:hAnsi="Arial" w:cs="Arial"/>
          <w:szCs w:val="24"/>
        </w:rPr>
        <w:t xml:space="preserve"> </w:t>
      </w:r>
      <w:r w:rsidRPr="00234594">
        <w:rPr>
          <w:rFonts w:ascii="Arial" w:hAnsi="Arial" w:cs="Arial"/>
          <w:szCs w:val="24"/>
        </w:rPr>
        <w:t xml:space="preserve">This time value is entered regardless of whether the Generator can or </w:t>
      </w:r>
      <w:r w:rsidRPr="00234594">
        <w:rPr>
          <w:rFonts w:ascii="Arial" w:hAnsi="Arial" w:cs="Arial"/>
          <w:b/>
          <w:szCs w:val="24"/>
        </w:rPr>
        <w:t>cannot</w:t>
      </w:r>
      <w:r w:rsidRPr="00234594">
        <w:rPr>
          <w:rFonts w:ascii="Arial" w:hAnsi="Arial" w:cs="Arial"/>
          <w:szCs w:val="24"/>
        </w:rPr>
        <w:t xml:space="preserve"> perform an online fuel switch.</w:t>
      </w:r>
    </w:p>
    <w:p w14:paraId="5F961DB5" w14:textId="77777777" w:rsidR="00653DD0" w:rsidRPr="00F973F1" w:rsidRDefault="00653DD0" w:rsidP="00653DD0">
      <w:pPr>
        <w:widowControl w:val="0"/>
        <w:numPr>
          <w:ilvl w:val="0"/>
          <w:numId w:val="14"/>
        </w:numPr>
        <w:tabs>
          <w:tab w:val="left" w:pos="-1440"/>
          <w:tab w:val="left" w:pos="-720"/>
          <w:tab w:val="left" w:pos="1260"/>
          <w:tab w:val="left" w:pos="4320"/>
          <w:tab w:val="left" w:pos="5040"/>
          <w:tab w:val="left" w:pos="5760"/>
          <w:tab w:val="left" w:pos="6480"/>
          <w:tab w:val="left" w:pos="7200"/>
          <w:tab w:val="left" w:pos="7920"/>
          <w:tab w:val="left" w:pos="8640"/>
          <w:tab w:val="left" w:pos="9360"/>
        </w:tabs>
        <w:spacing w:before="40"/>
        <w:ind w:left="1260" w:hanging="450"/>
        <w:rPr>
          <w:rFonts w:ascii="Arial" w:hAnsi="Arial" w:cs="Arial"/>
          <w:sz w:val="24"/>
          <w:szCs w:val="24"/>
        </w:rPr>
      </w:pPr>
      <w:r w:rsidRPr="00F973F1">
        <w:rPr>
          <w:rFonts w:ascii="Arial" w:hAnsi="Arial" w:cs="Arial"/>
          <w:sz w:val="24"/>
          <w:szCs w:val="24"/>
        </w:rPr>
        <w:t>Online Fuel Switch Capable:</w:t>
      </w:r>
    </w:p>
    <w:p w14:paraId="5F961DB6" w14:textId="77777777" w:rsidR="00653DD0" w:rsidRPr="00F973F1" w:rsidRDefault="00653DD0" w:rsidP="00653DD0">
      <w:pPr>
        <w:pStyle w:val="Definition"/>
        <w:spacing w:after="100"/>
        <w:ind w:left="1260"/>
        <w:jc w:val="left"/>
        <w:rPr>
          <w:rFonts w:ascii="Arial" w:hAnsi="Arial" w:cs="Arial"/>
          <w:szCs w:val="24"/>
        </w:rPr>
      </w:pPr>
      <w:r w:rsidRPr="00F973F1">
        <w:rPr>
          <w:rFonts w:ascii="Arial" w:hAnsi="Arial" w:cs="Arial"/>
          <w:szCs w:val="24"/>
        </w:rPr>
        <w:t xml:space="preserve">Defines whether a </w:t>
      </w:r>
      <w:r>
        <w:rPr>
          <w:rFonts w:ascii="Arial" w:hAnsi="Arial" w:cs="Arial"/>
          <w:szCs w:val="24"/>
        </w:rPr>
        <w:t>Generator</w:t>
      </w:r>
      <w:r w:rsidRPr="00F973F1">
        <w:rPr>
          <w:rFonts w:ascii="Arial" w:hAnsi="Arial" w:cs="Arial"/>
          <w:szCs w:val="24"/>
        </w:rPr>
        <w:t xml:space="preserve"> can perform the fuel switching operation, from primary to secondary fuel source, while online and synchronized to the grid.</w:t>
      </w:r>
    </w:p>
    <w:p w14:paraId="5F961DB7" w14:textId="77777777" w:rsidR="00653DD0" w:rsidRPr="00F973F1" w:rsidRDefault="00653DD0" w:rsidP="00653DD0">
      <w:pPr>
        <w:pStyle w:val="Definition"/>
        <w:numPr>
          <w:ilvl w:val="0"/>
          <w:numId w:val="5"/>
        </w:numPr>
        <w:tabs>
          <w:tab w:val="clear" w:pos="360"/>
          <w:tab w:val="left" w:pos="1620"/>
        </w:tabs>
        <w:spacing w:before="0" w:after="40"/>
        <w:ind w:left="1627"/>
        <w:jc w:val="left"/>
        <w:rPr>
          <w:rFonts w:ascii="Arial" w:hAnsi="Arial" w:cs="Arial"/>
          <w:szCs w:val="24"/>
        </w:rPr>
      </w:pPr>
      <w:r w:rsidRPr="00F973F1">
        <w:rPr>
          <w:rFonts w:ascii="Arial" w:hAnsi="Arial" w:cs="Arial"/>
          <w:szCs w:val="24"/>
        </w:rPr>
        <w:t xml:space="preserve">Yes would indicate that the fuel switch could be done while the </w:t>
      </w:r>
      <w:r>
        <w:rPr>
          <w:rFonts w:ascii="Arial" w:hAnsi="Arial" w:cs="Arial"/>
          <w:szCs w:val="24"/>
        </w:rPr>
        <w:t xml:space="preserve">Generator </w:t>
      </w:r>
      <w:r w:rsidRPr="00F973F1">
        <w:rPr>
          <w:rFonts w:ascii="Arial" w:hAnsi="Arial" w:cs="Arial"/>
          <w:szCs w:val="24"/>
        </w:rPr>
        <w:t>is online and synchronized, even if a slight reduction in output is necessary to perform the fuel switch.</w:t>
      </w:r>
    </w:p>
    <w:p w14:paraId="5F961DB8" w14:textId="77777777" w:rsidR="00653DD0" w:rsidRDefault="00653DD0" w:rsidP="00653DD0">
      <w:pPr>
        <w:pStyle w:val="Definition"/>
        <w:numPr>
          <w:ilvl w:val="0"/>
          <w:numId w:val="5"/>
        </w:numPr>
        <w:tabs>
          <w:tab w:val="clear" w:pos="360"/>
          <w:tab w:val="left" w:pos="1620"/>
        </w:tabs>
        <w:spacing w:before="0" w:after="40"/>
        <w:ind w:left="1627"/>
        <w:jc w:val="left"/>
        <w:rPr>
          <w:rFonts w:ascii="Arial" w:hAnsi="Arial" w:cs="Arial"/>
          <w:szCs w:val="24"/>
        </w:rPr>
      </w:pPr>
      <w:r w:rsidRPr="00F973F1">
        <w:rPr>
          <w:rFonts w:ascii="Arial" w:hAnsi="Arial" w:cs="Arial"/>
          <w:szCs w:val="24"/>
        </w:rPr>
        <w:t xml:space="preserve">No would indicate that the </w:t>
      </w:r>
      <w:r>
        <w:rPr>
          <w:rFonts w:ascii="Arial" w:hAnsi="Arial" w:cs="Arial"/>
          <w:szCs w:val="24"/>
        </w:rPr>
        <w:t>Generator</w:t>
      </w:r>
      <w:r w:rsidRPr="00F973F1">
        <w:rPr>
          <w:rFonts w:ascii="Arial" w:hAnsi="Arial" w:cs="Arial"/>
          <w:szCs w:val="24"/>
        </w:rPr>
        <w:t xml:space="preserve"> must be taken offline (non-synchronized to the grid), perform the fuel switch, and then be resynchronized to the grid.</w:t>
      </w:r>
    </w:p>
    <w:p w14:paraId="5F961DB9" w14:textId="77777777" w:rsidR="00484ECA" w:rsidRPr="00F973F1" w:rsidRDefault="00484ECA" w:rsidP="0014241C">
      <w:pPr>
        <w:widowControl w:val="0"/>
        <w:tabs>
          <w:tab w:val="left" w:pos="-1440"/>
          <w:tab w:val="left" w:pos="-720"/>
          <w:tab w:val="left" w:pos="360"/>
          <w:tab w:val="left" w:pos="432"/>
          <w:tab w:val="left" w:pos="720"/>
          <w:tab w:val="left" w:pos="1123"/>
          <w:tab w:val="left" w:pos="1440"/>
          <w:tab w:val="left" w:pos="1814"/>
          <w:tab w:val="left" w:pos="2160"/>
          <w:tab w:val="left" w:pos="2505"/>
          <w:tab w:val="left" w:pos="2880"/>
          <w:tab w:val="left" w:pos="3600"/>
          <w:tab w:val="left" w:pos="4320"/>
          <w:tab w:val="left" w:pos="5040"/>
          <w:tab w:val="left" w:pos="5760"/>
          <w:tab w:val="left" w:pos="6480"/>
          <w:tab w:val="left" w:pos="7200"/>
          <w:tab w:val="left" w:pos="7920"/>
          <w:tab w:val="left" w:pos="8640"/>
          <w:tab w:val="left" w:pos="9360"/>
        </w:tabs>
        <w:spacing w:before="100" w:after="100"/>
        <w:ind w:left="360"/>
        <w:rPr>
          <w:rFonts w:ascii="Arial" w:hAnsi="Arial" w:cs="Arial"/>
          <w:sz w:val="24"/>
          <w:szCs w:val="24"/>
        </w:rPr>
      </w:pPr>
      <w:r w:rsidRPr="00F973F1">
        <w:rPr>
          <w:rFonts w:ascii="Arial" w:hAnsi="Arial" w:cs="Arial"/>
          <w:b/>
          <w:sz w:val="24"/>
          <w:szCs w:val="24"/>
          <w:u w:val="single"/>
        </w:rPr>
        <w:t>Capabilities</w:t>
      </w:r>
      <w:r w:rsidRPr="00F973F1">
        <w:rPr>
          <w:rFonts w:ascii="Arial" w:hAnsi="Arial" w:cs="Arial"/>
          <w:sz w:val="24"/>
          <w:szCs w:val="24"/>
        </w:rPr>
        <w:t xml:space="preserve"> </w:t>
      </w:r>
      <w:r w:rsidR="000D0B64">
        <w:rPr>
          <w:rFonts w:ascii="Arial" w:hAnsi="Arial" w:cs="Arial"/>
          <w:sz w:val="24"/>
          <w:szCs w:val="24"/>
        </w:rPr>
        <w:t>-</w:t>
      </w:r>
      <w:r w:rsidR="000D0B64" w:rsidRPr="00F973F1">
        <w:rPr>
          <w:rFonts w:ascii="Arial" w:hAnsi="Arial" w:cs="Arial"/>
          <w:sz w:val="24"/>
          <w:szCs w:val="24"/>
        </w:rPr>
        <w:t xml:space="preserve"> </w:t>
      </w:r>
      <w:r w:rsidR="00045F69" w:rsidRPr="00045F69">
        <w:rPr>
          <w:rFonts w:ascii="Arial" w:hAnsi="Arial" w:cs="Arial"/>
          <w:sz w:val="24"/>
          <w:szCs w:val="24"/>
        </w:rPr>
        <w:t>Select Y (Yes) or N (No) from the dropdown menu</w:t>
      </w:r>
      <w:r w:rsidRPr="00F973F1">
        <w:rPr>
          <w:rFonts w:ascii="Arial" w:hAnsi="Arial" w:cs="Arial"/>
          <w:sz w:val="24"/>
          <w:szCs w:val="24"/>
        </w:rPr>
        <w:t>:</w:t>
      </w:r>
    </w:p>
    <w:p w14:paraId="5F961DBA" w14:textId="77777777" w:rsidR="002B055D" w:rsidRPr="00F973F1" w:rsidRDefault="00E55084" w:rsidP="00C16F06">
      <w:pPr>
        <w:widowControl w:val="0"/>
        <w:numPr>
          <w:ilvl w:val="0"/>
          <w:numId w:val="24"/>
        </w:numPr>
        <w:tabs>
          <w:tab w:val="left" w:pos="-1440"/>
          <w:tab w:val="left" w:pos="-720"/>
          <w:tab w:val="left" w:pos="1260"/>
          <w:tab w:val="left" w:pos="4320"/>
          <w:tab w:val="left" w:pos="5040"/>
          <w:tab w:val="left" w:pos="5760"/>
          <w:tab w:val="left" w:pos="6480"/>
          <w:tab w:val="left" w:pos="7200"/>
          <w:tab w:val="left" w:pos="7920"/>
          <w:tab w:val="left" w:pos="8640"/>
          <w:tab w:val="left" w:pos="9360"/>
        </w:tabs>
        <w:spacing w:before="40"/>
        <w:ind w:left="1252" w:hanging="446"/>
        <w:rPr>
          <w:rFonts w:ascii="Arial" w:hAnsi="Arial" w:cs="Arial"/>
          <w:sz w:val="24"/>
          <w:szCs w:val="24"/>
        </w:rPr>
      </w:pPr>
      <w:r w:rsidRPr="00F973F1">
        <w:rPr>
          <w:rFonts w:ascii="Arial" w:hAnsi="Arial" w:cs="Arial"/>
          <w:sz w:val="24"/>
          <w:szCs w:val="24"/>
        </w:rPr>
        <w:t>Black</w:t>
      </w:r>
      <w:r w:rsidR="00CB087D">
        <w:rPr>
          <w:rFonts w:ascii="Arial" w:hAnsi="Arial" w:cs="Arial"/>
          <w:sz w:val="24"/>
          <w:szCs w:val="24"/>
        </w:rPr>
        <w:t>s</w:t>
      </w:r>
      <w:r w:rsidRPr="00F973F1">
        <w:rPr>
          <w:rFonts w:ascii="Arial" w:hAnsi="Arial" w:cs="Arial"/>
          <w:sz w:val="24"/>
          <w:szCs w:val="24"/>
        </w:rPr>
        <w:t>tart</w:t>
      </w:r>
      <w:r w:rsidR="001827A4" w:rsidRPr="00F973F1">
        <w:rPr>
          <w:rFonts w:ascii="Arial" w:hAnsi="Arial" w:cs="Arial"/>
          <w:sz w:val="24"/>
          <w:szCs w:val="24"/>
        </w:rPr>
        <w:t xml:space="preserve"> </w:t>
      </w:r>
      <w:r w:rsidR="00DC1FAA" w:rsidRPr="00983B20">
        <w:rPr>
          <w:rFonts w:ascii="Arial" w:hAnsi="Arial" w:cs="Arial"/>
          <w:sz w:val="24"/>
          <w:szCs w:val="24"/>
        </w:rPr>
        <w:t>Capable</w:t>
      </w:r>
    </w:p>
    <w:p w14:paraId="5F961DBB" w14:textId="684BB7E5" w:rsidR="00E55084" w:rsidRPr="00F973F1" w:rsidRDefault="009700F4" w:rsidP="00C15CE9">
      <w:pPr>
        <w:pStyle w:val="Definition"/>
        <w:spacing w:after="100"/>
        <w:ind w:left="1260"/>
        <w:jc w:val="left"/>
        <w:rPr>
          <w:rFonts w:ascii="Arial" w:hAnsi="Arial" w:cs="Arial"/>
          <w:szCs w:val="24"/>
        </w:rPr>
      </w:pPr>
      <w:r w:rsidRPr="00F973F1">
        <w:rPr>
          <w:rFonts w:ascii="Arial" w:hAnsi="Arial" w:cs="Arial"/>
          <w:szCs w:val="24"/>
        </w:rPr>
        <w:t>Indicates that a</w:t>
      </w:r>
      <w:r w:rsidR="001827A4" w:rsidRPr="00F973F1">
        <w:rPr>
          <w:rFonts w:ascii="Arial" w:hAnsi="Arial" w:cs="Arial"/>
          <w:szCs w:val="24"/>
        </w:rPr>
        <w:t xml:space="preserve"> </w:t>
      </w:r>
      <w:r w:rsidR="00045F69">
        <w:rPr>
          <w:rFonts w:ascii="Arial" w:hAnsi="Arial" w:cs="Arial"/>
          <w:szCs w:val="24"/>
        </w:rPr>
        <w:t>Generator</w:t>
      </w:r>
      <w:r w:rsidR="00045F69" w:rsidRPr="00F973F1">
        <w:rPr>
          <w:rFonts w:ascii="Arial" w:hAnsi="Arial" w:cs="Arial"/>
          <w:szCs w:val="24"/>
        </w:rPr>
        <w:t xml:space="preserve"> </w:t>
      </w:r>
      <w:r w:rsidR="00E55084" w:rsidRPr="00F973F1">
        <w:rPr>
          <w:rFonts w:ascii="Arial" w:hAnsi="Arial" w:cs="Arial"/>
          <w:szCs w:val="24"/>
        </w:rPr>
        <w:t>has the physical ability to Black</w:t>
      </w:r>
      <w:r w:rsidR="00CB087D">
        <w:rPr>
          <w:rFonts w:ascii="Arial" w:hAnsi="Arial" w:cs="Arial"/>
          <w:szCs w:val="24"/>
        </w:rPr>
        <w:t>s</w:t>
      </w:r>
      <w:r w:rsidR="00E55084" w:rsidRPr="00F973F1">
        <w:rPr>
          <w:rFonts w:ascii="Arial" w:hAnsi="Arial" w:cs="Arial"/>
          <w:szCs w:val="24"/>
        </w:rPr>
        <w:t xml:space="preserve">tart (starting without outside electrical supply).  All </w:t>
      </w:r>
      <w:r w:rsidR="00045F69">
        <w:rPr>
          <w:rFonts w:ascii="Arial" w:hAnsi="Arial" w:cs="Arial"/>
          <w:szCs w:val="24"/>
        </w:rPr>
        <w:t>Generator</w:t>
      </w:r>
      <w:r w:rsidR="00045F69" w:rsidRPr="00F973F1">
        <w:rPr>
          <w:rFonts w:ascii="Arial" w:hAnsi="Arial" w:cs="Arial"/>
          <w:szCs w:val="24"/>
        </w:rPr>
        <w:t xml:space="preserve">s </w:t>
      </w:r>
      <w:r w:rsidR="00E55084" w:rsidRPr="00F973F1">
        <w:rPr>
          <w:rFonts w:ascii="Arial" w:hAnsi="Arial" w:cs="Arial"/>
          <w:szCs w:val="24"/>
        </w:rPr>
        <w:t xml:space="preserve">with </w:t>
      </w:r>
      <w:r w:rsidRPr="00F973F1">
        <w:rPr>
          <w:rFonts w:ascii="Arial" w:hAnsi="Arial" w:cs="Arial"/>
          <w:szCs w:val="24"/>
        </w:rPr>
        <w:t>this</w:t>
      </w:r>
      <w:r w:rsidR="00E55084" w:rsidRPr="00F973F1">
        <w:rPr>
          <w:rFonts w:ascii="Arial" w:hAnsi="Arial" w:cs="Arial"/>
          <w:szCs w:val="24"/>
        </w:rPr>
        <w:t xml:space="preserve"> capability </w:t>
      </w:r>
      <w:r w:rsidRPr="00F973F1">
        <w:rPr>
          <w:rFonts w:ascii="Arial" w:hAnsi="Arial" w:cs="Arial"/>
          <w:szCs w:val="24"/>
        </w:rPr>
        <w:t>must select this indicator</w:t>
      </w:r>
      <w:r w:rsidR="00E55084" w:rsidRPr="00F973F1">
        <w:rPr>
          <w:rFonts w:ascii="Arial" w:hAnsi="Arial" w:cs="Arial"/>
          <w:szCs w:val="24"/>
        </w:rPr>
        <w:t xml:space="preserve"> in the NX-12 Generator Technical Data Form.  </w:t>
      </w:r>
      <w:r w:rsidR="00A811DE">
        <w:rPr>
          <w:rFonts w:ascii="Arial" w:hAnsi="Arial" w:cs="Arial"/>
          <w:szCs w:val="24"/>
        </w:rPr>
        <w:t>T</w:t>
      </w:r>
      <w:r w:rsidR="00E55084" w:rsidRPr="00F973F1">
        <w:rPr>
          <w:rFonts w:ascii="Arial" w:hAnsi="Arial" w:cs="Arial"/>
          <w:szCs w:val="24"/>
        </w:rPr>
        <w:t xml:space="preserve">his is an indication of physical capability only and does </w:t>
      </w:r>
      <w:r w:rsidR="00E55084" w:rsidRPr="006B287B">
        <w:rPr>
          <w:rFonts w:ascii="Arial" w:hAnsi="Arial" w:cs="Arial"/>
          <w:b/>
          <w:szCs w:val="24"/>
        </w:rPr>
        <w:t>not</w:t>
      </w:r>
      <w:r w:rsidR="00E55084" w:rsidRPr="00F973F1">
        <w:rPr>
          <w:rFonts w:ascii="Arial" w:hAnsi="Arial" w:cs="Arial"/>
          <w:szCs w:val="24"/>
        </w:rPr>
        <w:t xml:space="preserve"> imply or convey approval, acceptance or contractual obligation for </w:t>
      </w:r>
      <w:r w:rsidR="0077530D" w:rsidRPr="00F973F1">
        <w:rPr>
          <w:rFonts w:ascii="Arial" w:hAnsi="Arial" w:cs="Arial"/>
          <w:szCs w:val="24"/>
        </w:rPr>
        <w:t xml:space="preserve">supply or </w:t>
      </w:r>
      <w:r w:rsidR="00E55084" w:rsidRPr="00F973F1">
        <w:rPr>
          <w:rFonts w:ascii="Arial" w:hAnsi="Arial" w:cs="Arial"/>
          <w:szCs w:val="24"/>
        </w:rPr>
        <w:t>compensation under Schedule 16 of the OATT</w:t>
      </w:r>
      <w:r w:rsidR="00AF3ABF">
        <w:rPr>
          <w:rFonts w:ascii="Arial" w:hAnsi="Arial" w:cs="Arial"/>
          <w:szCs w:val="24"/>
        </w:rPr>
        <w:t>.</w:t>
      </w:r>
      <w:r w:rsidR="00E55084" w:rsidRPr="00F973F1">
        <w:rPr>
          <w:rFonts w:ascii="Arial" w:hAnsi="Arial" w:cs="Arial"/>
          <w:szCs w:val="24"/>
        </w:rPr>
        <w:t xml:space="preserve"> </w:t>
      </w:r>
    </w:p>
    <w:p w14:paraId="5F961DBC" w14:textId="77777777" w:rsidR="00484ECA" w:rsidRPr="00F973F1" w:rsidRDefault="00B11ACA" w:rsidP="00C16F06">
      <w:pPr>
        <w:widowControl w:val="0"/>
        <w:numPr>
          <w:ilvl w:val="0"/>
          <w:numId w:val="24"/>
        </w:numPr>
        <w:tabs>
          <w:tab w:val="left" w:pos="-1440"/>
          <w:tab w:val="left" w:pos="-720"/>
          <w:tab w:val="left" w:pos="1260"/>
          <w:tab w:val="left" w:pos="4320"/>
          <w:tab w:val="left" w:pos="5040"/>
          <w:tab w:val="left" w:pos="5760"/>
          <w:tab w:val="left" w:pos="6480"/>
          <w:tab w:val="left" w:pos="7200"/>
          <w:tab w:val="left" w:pos="7920"/>
          <w:tab w:val="left" w:pos="8640"/>
          <w:tab w:val="left" w:pos="9360"/>
        </w:tabs>
        <w:spacing w:before="40"/>
        <w:ind w:left="1252" w:hanging="446"/>
        <w:rPr>
          <w:rFonts w:ascii="Arial" w:hAnsi="Arial" w:cs="Arial"/>
          <w:sz w:val="24"/>
          <w:szCs w:val="24"/>
        </w:rPr>
      </w:pPr>
      <w:r>
        <w:rPr>
          <w:rFonts w:ascii="Arial" w:hAnsi="Arial" w:cs="Arial"/>
          <w:sz w:val="24"/>
          <w:szCs w:val="24"/>
        </w:rPr>
        <w:t xml:space="preserve">Electronic </w:t>
      </w:r>
      <w:r w:rsidR="00484ECA" w:rsidRPr="00F973F1">
        <w:rPr>
          <w:rFonts w:ascii="Arial" w:hAnsi="Arial" w:cs="Arial"/>
          <w:sz w:val="24"/>
          <w:szCs w:val="24"/>
        </w:rPr>
        <w:t>Dispatch</w:t>
      </w:r>
      <w:r>
        <w:rPr>
          <w:rFonts w:ascii="Arial" w:hAnsi="Arial" w:cs="Arial"/>
          <w:sz w:val="24"/>
          <w:szCs w:val="24"/>
        </w:rPr>
        <w:t xml:space="preserve"> Capable</w:t>
      </w:r>
      <w:r w:rsidR="00484ECA" w:rsidRPr="00F973F1">
        <w:rPr>
          <w:rFonts w:ascii="Arial" w:hAnsi="Arial" w:cs="Arial"/>
          <w:sz w:val="24"/>
          <w:szCs w:val="24"/>
        </w:rPr>
        <w:t>:</w:t>
      </w:r>
    </w:p>
    <w:p w14:paraId="5F961DBD" w14:textId="3BDAABBA" w:rsidR="00484ECA" w:rsidRPr="00F973F1" w:rsidRDefault="00B11ACA" w:rsidP="00C15CE9">
      <w:pPr>
        <w:pStyle w:val="Definition"/>
        <w:spacing w:after="100"/>
        <w:ind w:left="1260"/>
        <w:jc w:val="left"/>
        <w:rPr>
          <w:rFonts w:ascii="Arial" w:hAnsi="Arial" w:cs="Arial"/>
          <w:szCs w:val="24"/>
        </w:rPr>
      </w:pPr>
      <w:r>
        <w:rPr>
          <w:rFonts w:ascii="Arial" w:hAnsi="Arial" w:cs="Arial"/>
          <w:szCs w:val="24"/>
        </w:rPr>
        <w:t xml:space="preserve">Indicates the Generator has Electronic Dispatch Capability and is </w:t>
      </w:r>
      <w:r w:rsidR="00EE4C6A">
        <w:rPr>
          <w:rFonts w:ascii="Arial" w:hAnsi="Arial" w:cs="Arial"/>
          <w:szCs w:val="24"/>
        </w:rPr>
        <w:t xml:space="preserve">able to receive </w:t>
      </w:r>
      <w:r>
        <w:rPr>
          <w:rFonts w:ascii="Arial" w:hAnsi="Arial" w:cs="Arial"/>
          <w:szCs w:val="24"/>
        </w:rPr>
        <w:t>dispatch</w:t>
      </w:r>
      <w:r w:rsidR="00EE4C6A">
        <w:rPr>
          <w:rFonts w:ascii="Arial" w:hAnsi="Arial" w:cs="Arial"/>
          <w:szCs w:val="24"/>
        </w:rPr>
        <w:t xml:space="preserve"> instructions</w:t>
      </w:r>
      <w:r>
        <w:rPr>
          <w:rFonts w:ascii="Arial" w:hAnsi="Arial" w:cs="Arial"/>
          <w:szCs w:val="24"/>
        </w:rPr>
        <w:t xml:space="preserve"> via an ISO Communications Front End </w:t>
      </w:r>
      <w:r w:rsidR="00AF3ABF">
        <w:rPr>
          <w:rFonts w:ascii="Arial" w:hAnsi="Arial" w:cs="Arial"/>
          <w:szCs w:val="24"/>
        </w:rPr>
        <w:t xml:space="preserve">(CFE) </w:t>
      </w:r>
      <w:r>
        <w:rPr>
          <w:rFonts w:ascii="Arial" w:hAnsi="Arial" w:cs="Arial"/>
          <w:szCs w:val="24"/>
        </w:rPr>
        <w:t>connected Remote Terminal Unit (ISO</w:t>
      </w:r>
      <w:r w:rsidR="00AF3ABF">
        <w:rPr>
          <w:rFonts w:ascii="Arial" w:hAnsi="Arial" w:cs="Arial"/>
          <w:szCs w:val="24"/>
        </w:rPr>
        <w:t>-</w:t>
      </w:r>
      <w:r>
        <w:rPr>
          <w:rFonts w:ascii="Arial" w:hAnsi="Arial" w:cs="Arial"/>
          <w:szCs w:val="24"/>
        </w:rPr>
        <w:t>connected RTU)</w:t>
      </w:r>
      <w:r w:rsidRPr="00F973F1">
        <w:rPr>
          <w:rFonts w:ascii="Arial" w:hAnsi="Arial" w:cs="Arial"/>
          <w:szCs w:val="24"/>
        </w:rPr>
        <w:t>.</w:t>
      </w:r>
    </w:p>
    <w:p w14:paraId="5F961DBE" w14:textId="77777777" w:rsidR="00B11ACA" w:rsidRDefault="00B11ACA" w:rsidP="00B11ACA">
      <w:pPr>
        <w:widowControl w:val="0"/>
        <w:numPr>
          <w:ilvl w:val="0"/>
          <w:numId w:val="24"/>
        </w:numPr>
        <w:tabs>
          <w:tab w:val="left" w:pos="-1440"/>
          <w:tab w:val="left" w:pos="-720"/>
          <w:tab w:val="left" w:pos="1260"/>
          <w:tab w:val="left" w:pos="4320"/>
          <w:tab w:val="left" w:pos="5040"/>
          <w:tab w:val="left" w:pos="5760"/>
          <w:tab w:val="left" w:pos="6480"/>
          <w:tab w:val="left" w:pos="7200"/>
          <w:tab w:val="left" w:pos="7920"/>
          <w:tab w:val="left" w:pos="8640"/>
          <w:tab w:val="left" w:pos="9360"/>
        </w:tabs>
        <w:spacing w:before="40"/>
        <w:ind w:left="1260" w:hanging="450"/>
        <w:rPr>
          <w:rFonts w:ascii="Arial" w:hAnsi="Arial" w:cs="Arial"/>
          <w:sz w:val="24"/>
          <w:szCs w:val="24"/>
        </w:rPr>
      </w:pPr>
      <w:r>
        <w:rPr>
          <w:rFonts w:ascii="Arial" w:hAnsi="Arial" w:cs="Arial"/>
          <w:sz w:val="24"/>
          <w:szCs w:val="24"/>
        </w:rPr>
        <w:t>Do Not Exceed Dispatchable:</w:t>
      </w:r>
    </w:p>
    <w:p w14:paraId="5F961DBF" w14:textId="77777777" w:rsidR="00B11ACA" w:rsidRPr="00F973F1" w:rsidRDefault="00B11ACA" w:rsidP="00C15CE9">
      <w:pPr>
        <w:pStyle w:val="Definition"/>
        <w:spacing w:after="100"/>
        <w:ind w:left="1260"/>
        <w:jc w:val="left"/>
        <w:rPr>
          <w:rFonts w:ascii="Arial" w:hAnsi="Arial" w:cs="Arial"/>
          <w:szCs w:val="24"/>
        </w:rPr>
      </w:pPr>
      <w:r>
        <w:rPr>
          <w:rFonts w:ascii="Arial" w:hAnsi="Arial" w:cs="Arial"/>
          <w:szCs w:val="24"/>
        </w:rPr>
        <w:t>Indicates the Generator operates under Do Not Exceed Dispatchable guidelines as specified in the Tariff.</w:t>
      </w:r>
    </w:p>
    <w:p w14:paraId="5F961DC0" w14:textId="77777777" w:rsidR="004343FC" w:rsidRPr="00F973F1" w:rsidRDefault="004343FC" w:rsidP="00C16F06">
      <w:pPr>
        <w:widowControl w:val="0"/>
        <w:numPr>
          <w:ilvl w:val="0"/>
          <w:numId w:val="24"/>
        </w:numPr>
        <w:tabs>
          <w:tab w:val="left" w:pos="-1440"/>
          <w:tab w:val="left" w:pos="-720"/>
          <w:tab w:val="left" w:pos="1260"/>
          <w:tab w:val="left" w:pos="4320"/>
          <w:tab w:val="left" w:pos="5040"/>
          <w:tab w:val="left" w:pos="5760"/>
          <w:tab w:val="left" w:pos="6480"/>
          <w:tab w:val="left" w:pos="7200"/>
          <w:tab w:val="left" w:pos="7920"/>
          <w:tab w:val="left" w:pos="8640"/>
          <w:tab w:val="left" w:pos="9360"/>
        </w:tabs>
        <w:spacing w:before="40"/>
        <w:ind w:left="1260" w:hanging="450"/>
        <w:rPr>
          <w:rFonts w:ascii="Arial" w:hAnsi="Arial" w:cs="Arial"/>
          <w:sz w:val="24"/>
          <w:szCs w:val="24"/>
        </w:rPr>
      </w:pPr>
      <w:r w:rsidRPr="00F973F1">
        <w:rPr>
          <w:rFonts w:ascii="Arial" w:hAnsi="Arial" w:cs="Arial"/>
          <w:sz w:val="24"/>
          <w:szCs w:val="24"/>
        </w:rPr>
        <w:t>Fast Start Capable:</w:t>
      </w:r>
    </w:p>
    <w:p w14:paraId="5F961DC1" w14:textId="77777777" w:rsidR="00120767" w:rsidRDefault="00045F69" w:rsidP="00C15CE9">
      <w:pPr>
        <w:pStyle w:val="Definition"/>
        <w:spacing w:after="100"/>
        <w:ind w:left="1260"/>
        <w:jc w:val="left"/>
        <w:rPr>
          <w:rFonts w:ascii="Arial" w:hAnsi="Arial" w:cs="Arial"/>
          <w:szCs w:val="24"/>
        </w:rPr>
      </w:pPr>
      <w:r>
        <w:rPr>
          <w:rFonts w:ascii="Arial" w:hAnsi="Arial" w:cs="Arial"/>
          <w:szCs w:val="24"/>
        </w:rPr>
        <w:t xml:space="preserve">A </w:t>
      </w:r>
      <w:r w:rsidR="00120767" w:rsidRPr="00983B20">
        <w:rPr>
          <w:rFonts w:ascii="Arial" w:hAnsi="Arial" w:cs="Arial"/>
          <w:szCs w:val="24"/>
        </w:rPr>
        <w:t xml:space="preserve">Generator with the </w:t>
      </w:r>
      <w:r w:rsidR="00EE4C6A">
        <w:rPr>
          <w:rFonts w:ascii="Arial" w:hAnsi="Arial" w:cs="Arial"/>
          <w:szCs w:val="24"/>
        </w:rPr>
        <w:t xml:space="preserve">ability to operate with all of the </w:t>
      </w:r>
      <w:r w:rsidR="00120767" w:rsidRPr="00983B20">
        <w:rPr>
          <w:rFonts w:ascii="Arial" w:hAnsi="Arial" w:cs="Arial"/>
          <w:szCs w:val="24"/>
        </w:rPr>
        <w:t xml:space="preserve">following characteristics: </w:t>
      </w:r>
    </w:p>
    <w:p w14:paraId="5F961DC2" w14:textId="77777777" w:rsidR="00120767" w:rsidRDefault="00C15CE9" w:rsidP="00C15CE9">
      <w:pPr>
        <w:widowControl w:val="0"/>
        <w:numPr>
          <w:ilvl w:val="0"/>
          <w:numId w:val="19"/>
        </w:numPr>
        <w:tabs>
          <w:tab w:val="left" w:pos="-1440"/>
          <w:tab w:val="left" w:pos="-720"/>
          <w:tab w:val="left" w:pos="1260"/>
          <w:tab w:val="left" w:pos="1620"/>
          <w:tab w:val="left" w:pos="4320"/>
          <w:tab w:val="left" w:pos="5040"/>
          <w:tab w:val="left" w:pos="5760"/>
          <w:tab w:val="left" w:pos="6480"/>
          <w:tab w:val="left" w:pos="7200"/>
          <w:tab w:val="left" w:pos="7920"/>
          <w:tab w:val="left" w:pos="8640"/>
          <w:tab w:val="left" w:pos="9360"/>
        </w:tabs>
        <w:ind w:left="1627"/>
        <w:rPr>
          <w:rFonts w:ascii="Arial" w:hAnsi="Arial" w:cs="Arial"/>
          <w:sz w:val="24"/>
          <w:szCs w:val="24"/>
        </w:rPr>
      </w:pPr>
      <w:r>
        <w:rPr>
          <w:rFonts w:ascii="Arial" w:hAnsi="Arial" w:cs="Arial"/>
          <w:sz w:val="24"/>
          <w:szCs w:val="24"/>
        </w:rPr>
        <w:t>M</w:t>
      </w:r>
      <w:r w:rsidR="004343FC" w:rsidRPr="00120767">
        <w:rPr>
          <w:rFonts w:ascii="Arial" w:hAnsi="Arial" w:cs="Arial"/>
          <w:sz w:val="24"/>
          <w:szCs w:val="24"/>
        </w:rPr>
        <w:t xml:space="preserve">inimum </w:t>
      </w:r>
      <w:r w:rsidR="00EE4C6A">
        <w:rPr>
          <w:rFonts w:ascii="Arial" w:hAnsi="Arial" w:cs="Arial"/>
          <w:sz w:val="24"/>
          <w:szCs w:val="24"/>
        </w:rPr>
        <w:t>R</w:t>
      </w:r>
      <w:r w:rsidR="004343FC" w:rsidRPr="00120767">
        <w:rPr>
          <w:rFonts w:ascii="Arial" w:hAnsi="Arial" w:cs="Arial"/>
          <w:sz w:val="24"/>
          <w:szCs w:val="24"/>
        </w:rPr>
        <w:t xml:space="preserve">un </w:t>
      </w:r>
      <w:r w:rsidR="00EE4C6A">
        <w:rPr>
          <w:rFonts w:ascii="Arial" w:hAnsi="Arial" w:cs="Arial"/>
          <w:sz w:val="24"/>
          <w:szCs w:val="24"/>
        </w:rPr>
        <w:t>T</w:t>
      </w:r>
      <w:r w:rsidR="004343FC" w:rsidRPr="00120767">
        <w:rPr>
          <w:rFonts w:ascii="Arial" w:hAnsi="Arial" w:cs="Arial"/>
          <w:sz w:val="24"/>
          <w:szCs w:val="24"/>
        </w:rPr>
        <w:t xml:space="preserve">ime does </w:t>
      </w:r>
      <w:r w:rsidR="004343FC" w:rsidRPr="006B287B">
        <w:rPr>
          <w:rFonts w:ascii="Arial" w:hAnsi="Arial" w:cs="Arial"/>
          <w:b/>
          <w:sz w:val="24"/>
          <w:szCs w:val="24"/>
        </w:rPr>
        <w:t>not</w:t>
      </w:r>
      <w:r w:rsidR="004343FC" w:rsidRPr="00120767">
        <w:rPr>
          <w:rFonts w:ascii="Arial" w:hAnsi="Arial" w:cs="Arial"/>
          <w:sz w:val="24"/>
          <w:szCs w:val="24"/>
        </w:rPr>
        <w:t xml:space="preserve"> exceed one hour;</w:t>
      </w:r>
    </w:p>
    <w:p w14:paraId="5F961DC3" w14:textId="77777777" w:rsidR="00120767" w:rsidRDefault="00C15CE9" w:rsidP="00120767">
      <w:pPr>
        <w:widowControl w:val="0"/>
        <w:numPr>
          <w:ilvl w:val="0"/>
          <w:numId w:val="19"/>
        </w:numPr>
        <w:tabs>
          <w:tab w:val="left" w:pos="-1440"/>
          <w:tab w:val="left" w:pos="-720"/>
          <w:tab w:val="left" w:pos="1260"/>
          <w:tab w:val="left" w:pos="1620"/>
          <w:tab w:val="left" w:pos="4320"/>
          <w:tab w:val="left" w:pos="5040"/>
          <w:tab w:val="left" w:pos="5760"/>
          <w:tab w:val="left" w:pos="6480"/>
          <w:tab w:val="left" w:pos="7200"/>
          <w:tab w:val="left" w:pos="7920"/>
          <w:tab w:val="left" w:pos="8640"/>
          <w:tab w:val="left" w:pos="9360"/>
        </w:tabs>
        <w:spacing w:before="40"/>
        <w:ind w:left="1620"/>
        <w:rPr>
          <w:rFonts w:ascii="Arial" w:hAnsi="Arial" w:cs="Arial"/>
          <w:sz w:val="24"/>
          <w:szCs w:val="24"/>
        </w:rPr>
      </w:pPr>
      <w:r>
        <w:rPr>
          <w:rFonts w:ascii="Arial" w:hAnsi="Arial" w:cs="Arial"/>
          <w:sz w:val="24"/>
          <w:szCs w:val="24"/>
        </w:rPr>
        <w:t>M</w:t>
      </w:r>
      <w:r w:rsidR="004343FC" w:rsidRPr="00120767">
        <w:rPr>
          <w:rFonts w:ascii="Arial" w:hAnsi="Arial" w:cs="Arial"/>
          <w:sz w:val="24"/>
          <w:szCs w:val="24"/>
        </w:rPr>
        <w:t xml:space="preserve">inimum </w:t>
      </w:r>
      <w:r w:rsidR="00EE4C6A">
        <w:rPr>
          <w:rFonts w:ascii="Arial" w:hAnsi="Arial" w:cs="Arial"/>
          <w:sz w:val="24"/>
          <w:szCs w:val="24"/>
        </w:rPr>
        <w:t>D</w:t>
      </w:r>
      <w:r w:rsidR="004343FC" w:rsidRPr="00120767">
        <w:rPr>
          <w:rFonts w:ascii="Arial" w:hAnsi="Arial" w:cs="Arial"/>
          <w:sz w:val="24"/>
          <w:szCs w:val="24"/>
        </w:rPr>
        <w:t xml:space="preserve">own </w:t>
      </w:r>
      <w:r w:rsidR="00EE4C6A">
        <w:rPr>
          <w:rFonts w:ascii="Arial" w:hAnsi="Arial" w:cs="Arial"/>
          <w:sz w:val="24"/>
          <w:szCs w:val="24"/>
        </w:rPr>
        <w:t>T</w:t>
      </w:r>
      <w:r w:rsidR="004343FC" w:rsidRPr="00120767">
        <w:rPr>
          <w:rFonts w:ascii="Arial" w:hAnsi="Arial" w:cs="Arial"/>
          <w:sz w:val="24"/>
          <w:szCs w:val="24"/>
        </w:rPr>
        <w:t xml:space="preserve">ime does </w:t>
      </w:r>
      <w:r w:rsidR="004343FC" w:rsidRPr="006B287B">
        <w:rPr>
          <w:rFonts w:ascii="Arial" w:hAnsi="Arial" w:cs="Arial"/>
          <w:b/>
          <w:sz w:val="24"/>
          <w:szCs w:val="24"/>
        </w:rPr>
        <w:t>not</w:t>
      </w:r>
      <w:r w:rsidR="004343FC" w:rsidRPr="00120767">
        <w:rPr>
          <w:rFonts w:ascii="Arial" w:hAnsi="Arial" w:cs="Arial"/>
          <w:sz w:val="24"/>
          <w:szCs w:val="24"/>
        </w:rPr>
        <w:t xml:space="preserve"> exceed one hour;</w:t>
      </w:r>
    </w:p>
    <w:p w14:paraId="5F961DC4" w14:textId="77777777" w:rsidR="00120767" w:rsidRDefault="00C15CE9" w:rsidP="00120767">
      <w:pPr>
        <w:widowControl w:val="0"/>
        <w:numPr>
          <w:ilvl w:val="0"/>
          <w:numId w:val="19"/>
        </w:numPr>
        <w:tabs>
          <w:tab w:val="left" w:pos="-1440"/>
          <w:tab w:val="left" w:pos="-720"/>
          <w:tab w:val="left" w:pos="1260"/>
          <w:tab w:val="left" w:pos="1620"/>
          <w:tab w:val="left" w:pos="4320"/>
          <w:tab w:val="left" w:pos="5040"/>
          <w:tab w:val="left" w:pos="5760"/>
          <w:tab w:val="left" w:pos="6480"/>
          <w:tab w:val="left" w:pos="7200"/>
          <w:tab w:val="left" w:pos="7920"/>
          <w:tab w:val="left" w:pos="8640"/>
          <w:tab w:val="left" w:pos="9360"/>
        </w:tabs>
        <w:spacing w:before="40"/>
        <w:ind w:left="1620"/>
        <w:rPr>
          <w:rFonts w:ascii="Arial" w:hAnsi="Arial" w:cs="Arial"/>
          <w:sz w:val="24"/>
          <w:szCs w:val="24"/>
        </w:rPr>
      </w:pPr>
      <w:r>
        <w:rPr>
          <w:rFonts w:ascii="Arial" w:hAnsi="Arial" w:cs="Arial"/>
          <w:sz w:val="24"/>
          <w:szCs w:val="24"/>
        </w:rPr>
        <w:t>T</w:t>
      </w:r>
      <w:r w:rsidR="004343FC" w:rsidRPr="00120767">
        <w:rPr>
          <w:rFonts w:ascii="Arial" w:hAnsi="Arial" w:cs="Arial"/>
          <w:sz w:val="24"/>
          <w:szCs w:val="24"/>
        </w:rPr>
        <w:t xml:space="preserve">ime to start does </w:t>
      </w:r>
      <w:r w:rsidR="004343FC" w:rsidRPr="006B287B">
        <w:rPr>
          <w:rFonts w:ascii="Arial" w:hAnsi="Arial" w:cs="Arial"/>
          <w:b/>
          <w:sz w:val="24"/>
          <w:szCs w:val="24"/>
        </w:rPr>
        <w:t>not</w:t>
      </w:r>
      <w:r w:rsidR="004343FC" w:rsidRPr="00120767">
        <w:rPr>
          <w:rFonts w:ascii="Arial" w:hAnsi="Arial" w:cs="Arial"/>
          <w:sz w:val="24"/>
          <w:szCs w:val="24"/>
        </w:rPr>
        <w:t xml:space="preserve"> exceed 30 minutes</w:t>
      </w:r>
      <w:r w:rsidR="00120767">
        <w:rPr>
          <w:rFonts w:ascii="Arial" w:hAnsi="Arial" w:cs="Arial"/>
          <w:sz w:val="24"/>
          <w:szCs w:val="24"/>
        </w:rPr>
        <w:t xml:space="preserve"> </w:t>
      </w:r>
      <w:r w:rsidR="00120767" w:rsidRPr="00983B20">
        <w:rPr>
          <w:rFonts w:ascii="Arial" w:hAnsi="Arial" w:cs="Arial"/>
          <w:sz w:val="24"/>
          <w:szCs w:val="24"/>
        </w:rPr>
        <w:t>after receiving a Dispatch Instruction from ISO</w:t>
      </w:r>
      <w:r w:rsidR="004343FC" w:rsidRPr="00120767">
        <w:rPr>
          <w:rFonts w:ascii="Arial" w:hAnsi="Arial" w:cs="Arial"/>
          <w:sz w:val="24"/>
          <w:szCs w:val="24"/>
        </w:rPr>
        <w:t>;</w:t>
      </w:r>
    </w:p>
    <w:p w14:paraId="5F961DC5" w14:textId="77777777" w:rsidR="00120767" w:rsidRDefault="00C15CE9" w:rsidP="00120767">
      <w:pPr>
        <w:widowControl w:val="0"/>
        <w:numPr>
          <w:ilvl w:val="0"/>
          <w:numId w:val="19"/>
        </w:numPr>
        <w:tabs>
          <w:tab w:val="left" w:pos="-1440"/>
          <w:tab w:val="left" w:pos="-720"/>
          <w:tab w:val="left" w:pos="1260"/>
          <w:tab w:val="left" w:pos="1620"/>
          <w:tab w:val="left" w:pos="4320"/>
          <w:tab w:val="left" w:pos="5040"/>
          <w:tab w:val="left" w:pos="5760"/>
          <w:tab w:val="left" w:pos="6480"/>
          <w:tab w:val="left" w:pos="7200"/>
          <w:tab w:val="left" w:pos="7920"/>
          <w:tab w:val="left" w:pos="8640"/>
          <w:tab w:val="left" w:pos="9360"/>
        </w:tabs>
        <w:spacing w:before="40"/>
        <w:ind w:left="1620"/>
        <w:rPr>
          <w:rFonts w:ascii="Arial" w:hAnsi="Arial" w:cs="Arial"/>
          <w:sz w:val="24"/>
          <w:szCs w:val="24"/>
        </w:rPr>
      </w:pPr>
      <w:r>
        <w:rPr>
          <w:rFonts w:ascii="Arial" w:hAnsi="Arial" w:cs="Arial"/>
          <w:sz w:val="24"/>
          <w:szCs w:val="24"/>
        </w:rPr>
        <w:t>A</w:t>
      </w:r>
      <w:r w:rsidR="004343FC" w:rsidRPr="00120767">
        <w:rPr>
          <w:rFonts w:ascii="Arial" w:hAnsi="Arial" w:cs="Arial"/>
          <w:sz w:val="24"/>
          <w:szCs w:val="24"/>
        </w:rPr>
        <w:t>vailable for dispatch and manned or has automatic remote dispatch capability;</w:t>
      </w:r>
    </w:p>
    <w:p w14:paraId="5F961DC6" w14:textId="77777777" w:rsidR="004343FC" w:rsidRDefault="00C15CE9" w:rsidP="00C15CE9">
      <w:pPr>
        <w:widowControl w:val="0"/>
        <w:numPr>
          <w:ilvl w:val="0"/>
          <w:numId w:val="19"/>
        </w:numPr>
        <w:tabs>
          <w:tab w:val="left" w:pos="-1440"/>
          <w:tab w:val="left" w:pos="-720"/>
          <w:tab w:val="left" w:pos="1260"/>
          <w:tab w:val="left" w:pos="1620"/>
          <w:tab w:val="left" w:pos="4320"/>
          <w:tab w:val="left" w:pos="5040"/>
          <w:tab w:val="left" w:pos="5760"/>
          <w:tab w:val="left" w:pos="6480"/>
          <w:tab w:val="left" w:pos="7200"/>
          <w:tab w:val="left" w:pos="7920"/>
          <w:tab w:val="left" w:pos="8640"/>
          <w:tab w:val="left" w:pos="9360"/>
        </w:tabs>
        <w:spacing w:before="40" w:after="100"/>
        <w:ind w:left="1627"/>
        <w:rPr>
          <w:rFonts w:ascii="Arial" w:hAnsi="Arial" w:cs="Arial"/>
          <w:sz w:val="24"/>
          <w:szCs w:val="24"/>
        </w:rPr>
      </w:pPr>
      <w:r>
        <w:rPr>
          <w:rFonts w:ascii="Arial" w:hAnsi="Arial" w:cs="Arial"/>
          <w:sz w:val="24"/>
          <w:szCs w:val="24"/>
        </w:rPr>
        <w:t>C</w:t>
      </w:r>
      <w:r w:rsidR="004343FC" w:rsidRPr="00120767">
        <w:rPr>
          <w:rFonts w:ascii="Arial" w:hAnsi="Arial" w:cs="Arial"/>
          <w:sz w:val="24"/>
          <w:szCs w:val="24"/>
        </w:rPr>
        <w:t xml:space="preserve">apable of receiving and acknowledging a start-up or shut-down </w:t>
      </w:r>
      <w:r w:rsidR="004343FC" w:rsidRPr="00120767">
        <w:rPr>
          <w:rFonts w:ascii="Arial" w:hAnsi="Arial" w:cs="Arial"/>
          <w:sz w:val="24"/>
          <w:szCs w:val="24"/>
        </w:rPr>
        <w:lastRenderedPageBreak/>
        <w:t xml:space="preserve">dispatch instruction electronically. </w:t>
      </w:r>
    </w:p>
    <w:p w14:paraId="5F961DC7" w14:textId="77777777" w:rsidR="00120767" w:rsidRDefault="00120767" w:rsidP="00653DD0">
      <w:pPr>
        <w:widowControl w:val="0"/>
        <w:numPr>
          <w:ilvl w:val="0"/>
          <w:numId w:val="24"/>
        </w:numPr>
        <w:tabs>
          <w:tab w:val="left" w:pos="-1440"/>
          <w:tab w:val="left" w:pos="-720"/>
          <w:tab w:val="left" w:pos="1260"/>
          <w:tab w:val="left" w:pos="4320"/>
          <w:tab w:val="left" w:pos="5040"/>
          <w:tab w:val="left" w:pos="5760"/>
          <w:tab w:val="left" w:pos="6480"/>
          <w:tab w:val="left" w:pos="7200"/>
          <w:tab w:val="left" w:pos="7920"/>
          <w:tab w:val="left" w:pos="8640"/>
          <w:tab w:val="left" w:pos="9360"/>
        </w:tabs>
        <w:spacing w:before="40"/>
        <w:ind w:left="1260" w:hanging="450"/>
        <w:rPr>
          <w:rFonts w:ascii="Arial" w:hAnsi="Arial" w:cs="Arial"/>
          <w:sz w:val="24"/>
          <w:szCs w:val="24"/>
        </w:rPr>
      </w:pPr>
      <w:r w:rsidRPr="00983B20">
        <w:rPr>
          <w:rFonts w:ascii="Arial" w:hAnsi="Arial" w:cs="Arial"/>
          <w:sz w:val="24"/>
          <w:szCs w:val="24"/>
        </w:rPr>
        <w:t>Auto Start Capable</w:t>
      </w:r>
    </w:p>
    <w:p w14:paraId="5F961DC8" w14:textId="4EFAC8C0" w:rsidR="00120767" w:rsidRDefault="00120767" w:rsidP="00C15CE9">
      <w:pPr>
        <w:pStyle w:val="Definition"/>
        <w:spacing w:after="100"/>
        <w:ind w:left="1260"/>
        <w:jc w:val="left"/>
        <w:rPr>
          <w:rFonts w:ascii="Arial" w:hAnsi="Arial" w:cs="Arial"/>
          <w:szCs w:val="24"/>
        </w:rPr>
      </w:pPr>
      <w:r w:rsidRPr="00983B20">
        <w:rPr>
          <w:rFonts w:ascii="Arial" w:hAnsi="Arial" w:cs="Arial"/>
          <w:szCs w:val="24"/>
        </w:rPr>
        <w:t xml:space="preserve">Any </w:t>
      </w:r>
      <w:r w:rsidR="00EB1851">
        <w:rPr>
          <w:rFonts w:ascii="Arial" w:hAnsi="Arial" w:cs="Arial"/>
          <w:szCs w:val="24"/>
        </w:rPr>
        <w:t>Generator</w:t>
      </w:r>
      <w:r w:rsidRPr="00983B20">
        <w:rPr>
          <w:rFonts w:ascii="Arial" w:hAnsi="Arial" w:cs="Arial"/>
          <w:szCs w:val="24"/>
        </w:rPr>
        <w:t xml:space="preserve"> that is configured such that the START</w:t>
      </w:r>
      <w:r w:rsidR="00EB1851">
        <w:rPr>
          <w:rFonts w:ascii="Arial" w:hAnsi="Arial" w:cs="Arial"/>
          <w:szCs w:val="24"/>
        </w:rPr>
        <w:t xml:space="preserve"> </w:t>
      </w:r>
      <w:r w:rsidRPr="00983B20">
        <w:rPr>
          <w:rFonts w:ascii="Arial" w:hAnsi="Arial" w:cs="Arial"/>
          <w:szCs w:val="24"/>
        </w:rPr>
        <w:t>/</w:t>
      </w:r>
      <w:r w:rsidR="00EB1851">
        <w:rPr>
          <w:rFonts w:ascii="Arial" w:hAnsi="Arial" w:cs="Arial"/>
          <w:szCs w:val="24"/>
        </w:rPr>
        <w:t xml:space="preserve"> </w:t>
      </w:r>
      <w:r w:rsidRPr="00983B20">
        <w:rPr>
          <w:rFonts w:ascii="Arial" w:hAnsi="Arial" w:cs="Arial"/>
          <w:szCs w:val="24"/>
        </w:rPr>
        <w:t>STOP</w:t>
      </w:r>
      <w:r w:rsidR="00EB1851">
        <w:rPr>
          <w:rFonts w:ascii="Arial" w:hAnsi="Arial" w:cs="Arial"/>
          <w:szCs w:val="24"/>
        </w:rPr>
        <w:t xml:space="preserve"> </w:t>
      </w:r>
      <w:r w:rsidRPr="00983B20">
        <w:rPr>
          <w:rFonts w:ascii="Arial" w:hAnsi="Arial" w:cs="Arial"/>
          <w:szCs w:val="24"/>
        </w:rPr>
        <w:t>/</w:t>
      </w:r>
      <w:r w:rsidR="00EB1851">
        <w:rPr>
          <w:rFonts w:ascii="Arial" w:hAnsi="Arial" w:cs="Arial"/>
          <w:szCs w:val="24"/>
        </w:rPr>
        <w:t xml:space="preserve"> </w:t>
      </w:r>
      <w:r w:rsidRPr="00983B20">
        <w:rPr>
          <w:rFonts w:ascii="Arial" w:hAnsi="Arial" w:cs="Arial"/>
          <w:szCs w:val="24"/>
        </w:rPr>
        <w:t>EMERGENCY</w:t>
      </w:r>
      <w:r w:rsidR="00EB1851">
        <w:rPr>
          <w:rFonts w:ascii="Arial" w:hAnsi="Arial" w:cs="Arial"/>
          <w:szCs w:val="24"/>
        </w:rPr>
        <w:t xml:space="preserve"> </w:t>
      </w:r>
      <w:r w:rsidRPr="00983B20">
        <w:rPr>
          <w:rFonts w:ascii="Arial" w:hAnsi="Arial" w:cs="Arial"/>
          <w:szCs w:val="24"/>
        </w:rPr>
        <w:t>/</w:t>
      </w:r>
      <w:r w:rsidR="00EB1851">
        <w:rPr>
          <w:rFonts w:ascii="Arial" w:hAnsi="Arial" w:cs="Arial"/>
          <w:szCs w:val="24"/>
        </w:rPr>
        <w:t xml:space="preserve"> </w:t>
      </w:r>
      <w:r w:rsidRPr="00983B20">
        <w:rPr>
          <w:rFonts w:ascii="Arial" w:hAnsi="Arial" w:cs="Arial"/>
          <w:szCs w:val="24"/>
        </w:rPr>
        <w:t xml:space="preserve">NORMAL signal delivered to </w:t>
      </w:r>
      <w:r w:rsidR="00EB1851">
        <w:rPr>
          <w:rFonts w:ascii="Arial" w:hAnsi="Arial" w:cs="Arial"/>
          <w:szCs w:val="24"/>
        </w:rPr>
        <w:t xml:space="preserve">the </w:t>
      </w:r>
      <w:r w:rsidRPr="00983B20">
        <w:rPr>
          <w:rFonts w:ascii="Arial" w:hAnsi="Arial" w:cs="Arial"/>
          <w:szCs w:val="24"/>
        </w:rPr>
        <w:t>ISO</w:t>
      </w:r>
      <w:r w:rsidR="00AF3ABF">
        <w:rPr>
          <w:rFonts w:ascii="Arial" w:hAnsi="Arial" w:cs="Arial"/>
          <w:szCs w:val="24"/>
        </w:rPr>
        <w:t>-</w:t>
      </w:r>
      <w:r w:rsidRPr="00983B20">
        <w:rPr>
          <w:rFonts w:ascii="Arial" w:hAnsi="Arial" w:cs="Arial"/>
          <w:szCs w:val="24"/>
        </w:rPr>
        <w:t>connected RTU is electronically transferred to the generation plant cont</w:t>
      </w:r>
      <w:r>
        <w:rPr>
          <w:rFonts w:ascii="Arial" w:hAnsi="Arial" w:cs="Arial"/>
          <w:szCs w:val="24"/>
        </w:rPr>
        <w:t>rol equipment.</w:t>
      </w:r>
      <w:r w:rsidR="00EB1851">
        <w:rPr>
          <w:rFonts w:ascii="Arial" w:hAnsi="Arial" w:cs="Arial"/>
          <w:szCs w:val="24"/>
        </w:rPr>
        <w:t xml:space="preserve"> </w:t>
      </w:r>
      <w:r w:rsidR="00BA779F">
        <w:rPr>
          <w:rFonts w:ascii="Arial" w:hAnsi="Arial" w:cs="Arial"/>
          <w:szCs w:val="24"/>
        </w:rPr>
        <w:t xml:space="preserve"> </w:t>
      </w:r>
      <w:r w:rsidRPr="00983B20">
        <w:rPr>
          <w:rFonts w:ascii="Arial" w:hAnsi="Arial" w:cs="Arial"/>
          <w:szCs w:val="24"/>
        </w:rPr>
        <w:t>The plant control equipment is then capable of:</w:t>
      </w:r>
    </w:p>
    <w:p w14:paraId="5F961DC9" w14:textId="77777777" w:rsidR="00C16F06" w:rsidRPr="00C16F06" w:rsidRDefault="00C16F06" w:rsidP="00C16F06">
      <w:pPr>
        <w:widowControl w:val="0"/>
        <w:tabs>
          <w:tab w:val="left" w:pos="-1440"/>
          <w:tab w:val="left" w:pos="-720"/>
          <w:tab w:val="left" w:pos="360"/>
          <w:tab w:val="left" w:pos="2520"/>
          <w:tab w:val="left" w:pos="2880"/>
          <w:tab w:val="left" w:pos="3600"/>
          <w:tab w:val="left" w:pos="4320"/>
          <w:tab w:val="left" w:pos="5040"/>
          <w:tab w:val="left" w:pos="5760"/>
          <w:tab w:val="left" w:pos="6480"/>
          <w:tab w:val="left" w:pos="7200"/>
          <w:tab w:val="left" w:pos="7920"/>
          <w:tab w:val="left" w:pos="8640"/>
          <w:tab w:val="left" w:pos="9360"/>
        </w:tabs>
        <w:ind w:left="360"/>
        <w:rPr>
          <w:rFonts w:ascii="Arial" w:hAnsi="Arial" w:cs="Arial"/>
          <w:sz w:val="16"/>
          <w:szCs w:val="16"/>
        </w:rPr>
      </w:pPr>
    </w:p>
    <w:tbl>
      <w:tblPr>
        <w:tblW w:w="0" w:type="auto"/>
        <w:tblInd w:w="-72" w:type="dxa"/>
        <w:tblLook w:val="04A0" w:firstRow="1" w:lastRow="0" w:firstColumn="1" w:lastColumn="0" w:noHBand="0" w:noVBand="1"/>
      </w:tblPr>
      <w:tblGrid>
        <w:gridCol w:w="540"/>
        <w:gridCol w:w="9018"/>
      </w:tblGrid>
      <w:tr w:rsidR="00120767" w:rsidRPr="00ED3626" w14:paraId="5F961DCE" w14:textId="77777777" w:rsidTr="00ED3626">
        <w:tc>
          <w:tcPr>
            <w:tcW w:w="540" w:type="dxa"/>
            <w:tcBorders>
              <w:right w:val="single" w:sz="4" w:space="0" w:color="auto"/>
            </w:tcBorders>
          </w:tcPr>
          <w:p w14:paraId="5F961DCA" w14:textId="77777777" w:rsidR="00120767" w:rsidRPr="00ED3626" w:rsidRDefault="00120767" w:rsidP="00ED3626">
            <w:pPr>
              <w:widowControl w:val="0"/>
              <w:tabs>
                <w:tab w:val="left" w:pos="-1440"/>
                <w:tab w:val="left" w:pos="-720"/>
                <w:tab w:val="left" w:pos="1260"/>
                <w:tab w:val="left" w:pos="2520"/>
                <w:tab w:val="left" w:pos="2880"/>
                <w:tab w:val="left" w:pos="3600"/>
                <w:tab w:val="left" w:pos="4320"/>
                <w:tab w:val="left" w:pos="5040"/>
                <w:tab w:val="left" w:pos="5760"/>
                <w:tab w:val="left" w:pos="6480"/>
                <w:tab w:val="left" w:pos="7200"/>
                <w:tab w:val="left" w:pos="7920"/>
                <w:tab w:val="left" w:pos="8640"/>
                <w:tab w:val="left" w:pos="9360"/>
              </w:tabs>
              <w:spacing w:before="40" w:after="100"/>
              <w:rPr>
                <w:rFonts w:ascii="Arial" w:hAnsi="Arial" w:cs="Arial"/>
                <w:sz w:val="24"/>
                <w:szCs w:val="24"/>
              </w:rPr>
            </w:pPr>
          </w:p>
        </w:tc>
        <w:tc>
          <w:tcPr>
            <w:tcW w:w="9018" w:type="dxa"/>
            <w:tcBorders>
              <w:top w:val="single" w:sz="4" w:space="0" w:color="auto"/>
              <w:left w:val="single" w:sz="4" w:space="0" w:color="auto"/>
              <w:bottom w:val="single" w:sz="4" w:space="0" w:color="auto"/>
              <w:right w:val="single" w:sz="4" w:space="0" w:color="auto"/>
            </w:tcBorders>
          </w:tcPr>
          <w:p w14:paraId="5F961DCB" w14:textId="77777777" w:rsidR="00120767" w:rsidRPr="00ED3626" w:rsidRDefault="00120767" w:rsidP="00ED3626">
            <w:pPr>
              <w:widowControl w:val="0"/>
              <w:tabs>
                <w:tab w:val="left" w:pos="-1440"/>
                <w:tab w:val="left" w:pos="-720"/>
                <w:tab w:val="left" w:pos="1260"/>
                <w:tab w:val="left" w:pos="2520"/>
                <w:tab w:val="left" w:pos="2880"/>
                <w:tab w:val="left" w:pos="3600"/>
                <w:tab w:val="left" w:pos="4320"/>
                <w:tab w:val="left" w:pos="5040"/>
                <w:tab w:val="left" w:pos="5760"/>
                <w:tab w:val="left" w:pos="6480"/>
                <w:tab w:val="left" w:pos="7200"/>
                <w:tab w:val="left" w:pos="7920"/>
                <w:tab w:val="left" w:pos="8640"/>
                <w:tab w:val="left" w:pos="9360"/>
              </w:tabs>
              <w:spacing w:before="100"/>
              <w:jc w:val="center"/>
              <w:rPr>
                <w:rFonts w:ascii="Arial" w:hAnsi="Arial" w:cs="Arial"/>
                <w:b/>
                <w:sz w:val="24"/>
                <w:szCs w:val="24"/>
              </w:rPr>
            </w:pPr>
            <w:r w:rsidRPr="00ED3626">
              <w:rPr>
                <w:rFonts w:ascii="Arial" w:hAnsi="Arial" w:cs="Arial"/>
                <w:b/>
                <w:sz w:val="24"/>
                <w:szCs w:val="24"/>
              </w:rPr>
              <w:t>NOTE</w:t>
            </w:r>
          </w:p>
          <w:p w14:paraId="5F961DCC" w14:textId="77777777" w:rsidR="00120767" w:rsidRPr="00ED3626" w:rsidRDefault="00120767" w:rsidP="00ED3626">
            <w:pPr>
              <w:widowControl w:val="0"/>
              <w:tabs>
                <w:tab w:val="left" w:pos="-1440"/>
                <w:tab w:val="left" w:pos="-720"/>
                <w:tab w:val="left" w:pos="1260"/>
                <w:tab w:val="left" w:pos="2520"/>
                <w:tab w:val="left" w:pos="2880"/>
                <w:tab w:val="left" w:pos="3600"/>
                <w:tab w:val="left" w:pos="4320"/>
                <w:tab w:val="left" w:pos="5040"/>
                <w:tab w:val="left" w:pos="5760"/>
                <w:tab w:val="left" w:pos="6480"/>
                <w:tab w:val="left" w:pos="7200"/>
                <w:tab w:val="left" w:pos="7920"/>
                <w:tab w:val="left" w:pos="8640"/>
                <w:tab w:val="left" w:pos="9360"/>
              </w:tabs>
              <w:spacing w:before="100" w:after="100"/>
              <w:ind w:left="342"/>
              <w:rPr>
                <w:rFonts w:ascii="Arial" w:hAnsi="Arial" w:cs="Arial"/>
                <w:sz w:val="24"/>
                <w:szCs w:val="24"/>
              </w:rPr>
            </w:pPr>
            <w:r w:rsidRPr="00ED3626">
              <w:rPr>
                <w:rFonts w:ascii="Arial" w:hAnsi="Arial" w:cs="Arial"/>
                <w:sz w:val="24"/>
                <w:szCs w:val="24"/>
              </w:rPr>
              <w:t xml:space="preserve">It is </w:t>
            </w:r>
            <w:r w:rsidRPr="00ED3626">
              <w:rPr>
                <w:rFonts w:ascii="Arial" w:hAnsi="Arial" w:cs="Arial"/>
                <w:b/>
                <w:sz w:val="24"/>
                <w:szCs w:val="24"/>
              </w:rPr>
              <w:t>not</w:t>
            </w:r>
            <w:r w:rsidRPr="00ED3626">
              <w:rPr>
                <w:rFonts w:ascii="Arial" w:hAnsi="Arial" w:cs="Arial"/>
                <w:sz w:val="24"/>
                <w:szCs w:val="24"/>
              </w:rPr>
              <w:t xml:space="preserve"> acceptable for the </w:t>
            </w:r>
            <w:r w:rsidR="006A2DF1">
              <w:rPr>
                <w:rFonts w:ascii="Arial" w:hAnsi="Arial" w:cs="Arial"/>
                <w:sz w:val="24"/>
                <w:szCs w:val="24"/>
              </w:rPr>
              <w:t>Generator</w:t>
            </w:r>
            <w:r w:rsidRPr="00ED3626">
              <w:rPr>
                <w:rFonts w:ascii="Arial" w:hAnsi="Arial" w:cs="Arial"/>
                <w:sz w:val="24"/>
                <w:szCs w:val="24"/>
              </w:rPr>
              <w:t xml:space="preserve"> RTU to directly provi</w:t>
            </w:r>
            <w:r w:rsidR="00EB1851">
              <w:rPr>
                <w:rFonts w:ascii="Arial" w:hAnsi="Arial" w:cs="Arial"/>
                <w:sz w:val="24"/>
                <w:szCs w:val="24"/>
              </w:rPr>
              <w:t>de the ACK response to an ISO</w:t>
            </w:r>
            <w:r w:rsidRPr="00ED3626">
              <w:rPr>
                <w:rFonts w:ascii="Arial" w:hAnsi="Arial" w:cs="Arial"/>
                <w:sz w:val="24"/>
                <w:szCs w:val="24"/>
              </w:rPr>
              <w:t xml:space="preserve"> START/EMERGENCY signal.  The ACK must come from the </w:t>
            </w:r>
            <w:r w:rsidR="006A2DF1">
              <w:rPr>
                <w:rFonts w:ascii="Arial" w:hAnsi="Arial" w:cs="Arial"/>
                <w:sz w:val="24"/>
                <w:szCs w:val="24"/>
              </w:rPr>
              <w:t>Generator</w:t>
            </w:r>
            <w:r w:rsidRPr="00ED3626">
              <w:rPr>
                <w:rFonts w:ascii="Arial" w:hAnsi="Arial" w:cs="Arial"/>
                <w:sz w:val="24"/>
                <w:szCs w:val="24"/>
              </w:rPr>
              <w:t xml:space="preserve"> generation control computer and be passed to the </w:t>
            </w:r>
            <w:r w:rsidR="006A2DF1">
              <w:rPr>
                <w:rFonts w:ascii="Arial" w:hAnsi="Arial" w:cs="Arial"/>
                <w:sz w:val="24"/>
                <w:szCs w:val="24"/>
              </w:rPr>
              <w:t>Generator</w:t>
            </w:r>
            <w:r w:rsidRPr="00ED3626">
              <w:rPr>
                <w:rFonts w:ascii="Arial" w:hAnsi="Arial" w:cs="Arial"/>
                <w:sz w:val="24"/>
                <w:szCs w:val="24"/>
              </w:rPr>
              <w:t xml:space="preserve"> RTU, which then passes it back to the ISO CFE.</w:t>
            </w:r>
          </w:p>
          <w:p w14:paraId="1EA3693F" w14:textId="77777777" w:rsidR="00120767" w:rsidRDefault="00120767" w:rsidP="00ED3626">
            <w:pPr>
              <w:widowControl w:val="0"/>
              <w:tabs>
                <w:tab w:val="left" w:pos="-1440"/>
                <w:tab w:val="left" w:pos="-720"/>
                <w:tab w:val="left" w:pos="1260"/>
                <w:tab w:val="left" w:pos="2520"/>
                <w:tab w:val="left" w:pos="2880"/>
                <w:tab w:val="left" w:pos="3600"/>
                <w:tab w:val="left" w:pos="4320"/>
                <w:tab w:val="left" w:pos="5040"/>
                <w:tab w:val="left" w:pos="5760"/>
                <w:tab w:val="left" w:pos="6480"/>
                <w:tab w:val="left" w:pos="7200"/>
                <w:tab w:val="left" w:pos="7920"/>
                <w:tab w:val="left" w:pos="8640"/>
                <w:tab w:val="left" w:pos="9360"/>
              </w:tabs>
              <w:spacing w:before="100" w:after="100"/>
              <w:ind w:left="342"/>
              <w:rPr>
                <w:rFonts w:ascii="Arial" w:hAnsi="Arial" w:cs="Arial"/>
                <w:sz w:val="24"/>
                <w:szCs w:val="24"/>
              </w:rPr>
            </w:pPr>
            <w:r w:rsidRPr="00ED3626">
              <w:rPr>
                <w:rFonts w:ascii="Arial" w:hAnsi="Arial" w:cs="Arial"/>
                <w:sz w:val="24"/>
                <w:szCs w:val="24"/>
              </w:rPr>
              <w:t>This capability requires prior written approval from ISO before being accepted on NX-12.</w:t>
            </w:r>
          </w:p>
          <w:p w14:paraId="5F961DCD" w14:textId="242718EA" w:rsidR="007365A0" w:rsidRPr="00ED3626" w:rsidRDefault="005910D6" w:rsidP="00ED3626">
            <w:pPr>
              <w:widowControl w:val="0"/>
              <w:tabs>
                <w:tab w:val="left" w:pos="-1440"/>
                <w:tab w:val="left" w:pos="-720"/>
                <w:tab w:val="left" w:pos="1260"/>
                <w:tab w:val="left" w:pos="2520"/>
                <w:tab w:val="left" w:pos="2880"/>
                <w:tab w:val="left" w:pos="3600"/>
                <w:tab w:val="left" w:pos="4320"/>
                <w:tab w:val="left" w:pos="5040"/>
                <w:tab w:val="left" w:pos="5760"/>
                <w:tab w:val="left" w:pos="6480"/>
                <w:tab w:val="left" w:pos="7200"/>
                <w:tab w:val="left" w:pos="7920"/>
                <w:tab w:val="left" w:pos="8640"/>
                <w:tab w:val="left" w:pos="9360"/>
              </w:tabs>
              <w:spacing w:before="100" w:after="100"/>
              <w:ind w:left="342"/>
              <w:rPr>
                <w:rFonts w:ascii="Arial" w:hAnsi="Arial" w:cs="Arial"/>
                <w:sz w:val="24"/>
                <w:szCs w:val="24"/>
              </w:rPr>
            </w:pPr>
            <w:r>
              <w:rPr>
                <w:rFonts w:ascii="Arial" w:hAnsi="Arial" w:cs="Arial"/>
                <w:sz w:val="24"/>
                <w:szCs w:val="24"/>
              </w:rPr>
              <w:t>The Auto Start Capable Flag</w:t>
            </w:r>
            <w:r w:rsidR="007365A0">
              <w:rPr>
                <w:rFonts w:ascii="Arial" w:hAnsi="Arial" w:cs="Arial"/>
                <w:sz w:val="24"/>
                <w:szCs w:val="24"/>
              </w:rPr>
              <w:t xml:space="preserve"> shall be “N” for Intermittent Power Resources and Continuous Storage Facilities.</w:t>
            </w:r>
          </w:p>
        </w:tc>
      </w:tr>
    </w:tbl>
    <w:p w14:paraId="5F961DCF" w14:textId="05F440D9" w:rsidR="00120767" w:rsidRDefault="00305191" w:rsidP="00641A77">
      <w:pPr>
        <w:widowControl w:val="0"/>
        <w:numPr>
          <w:ilvl w:val="0"/>
          <w:numId w:val="21"/>
        </w:numPr>
        <w:tabs>
          <w:tab w:val="left" w:pos="-1440"/>
          <w:tab w:val="left" w:pos="-720"/>
          <w:tab w:val="left" w:pos="1260"/>
          <w:tab w:val="left" w:pos="1620"/>
          <w:tab w:val="left" w:pos="4320"/>
          <w:tab w:val="left" w:pos="5040"/>
          <w:tab w:val="left" w:pos="5760"/>
          <w:tab w:val="left" w:pos="6480"/>
          <w:tab w:val="left" w:pos="7200"/>
          <w:tab w:val="left" w:pos="7920"/>
          <w:tab w:val="left" w:pos="8640"/>
          <w:tab w:val="left" w:pos="9360"/>
        </w:tabs>
        <w:spacing w:before="40"/>
        <w:ind w:left="1620"/>
        <w:rPr>
          <w:rFonts w:ascii="Arial" w:hAnsi="Arial" w:cs="Arial"/>
          <w:sz w:val="24"/>
          <w:szCs w:val="24"/>
        </w:rPr>
      </w:pPr>
      <w:r>
        <w:rPr>
          <w:rFonts w:ascii="Arial" w:hAnsi="Arial" w:cs="Arial"/>
          <w:sz w:val="24"/>
          <w:szCs w:val="24"/>
        </w:rPr>
        <w:t>S</w:t>
      </w:r>
      <w:r w:rsidR="00120767" w:rsidRPr="00983B20">
        <w:rPr>
          <w:rFonts w:ascii="Arial" w:hAnsi="Arial" w:cs="Arial"/>
          <w:sz w:val="24"/>
          <w:szCs w:val="24"/>
        </w:rPr>
        <w:t>ending an electronic acknowledg</w:t>
      </w:r>
      <w:r w:rsidR="00EB1851">
        <w:rPr>
          <w:rFonts w:ascii="Arial" w:hAnsi="Arial" w:cs="Arial"/>
          <w:sz w:val="24"/>
          <w:szCs w:val="24"/>
        </w:rPr>
        <w:t>ement signal back to the ISO</w:t>
      </w:r>
      <w:r w:rsidR="00AF3ABF">
        <w:rPr>
          <w:rFonts w:ascii="Arial" w:hAnsi="Arial" w:cs="Arial"/>
          <w:sz w:val="24"/>
          <w:szCs w:val="24"/>
        </w:rPr>
        <w:t>-</w:t>
      </w:r>
      <w:r w:rsidR="00120767" w:rsidRPr="00983B20">
        <w:rPr>
          <w:rFonts w:ascii="Arial" w:hAnsi="Arial" w:cs="Arial"/>
          <w:sz w:val="24"/>
          <w:szCs w:val="24"/>
        </w:rPr>
        <w:t>connected RTU indicating it has acknowledged the START/EMERGENCY request and</w:t>
      </w:r>
    </w:p>
    <w:p w14:paraId="5F961DD0" w14:textId="77777777" w:rsidR="00641A77" w:rsidRDefault="00305191" w:rsidP="00641A77">
      <w:pPr>
        <w:widowControl w:val="0"/>
        <w:numPr>
          <w:ilvl w:val="0"/>
          <w:numId w:val="21"/>
        </w:numPr>
        <w:tabs>
          <w:tab w:val="left" w:pos="-1440"/>
          <w:tab w:val="left" w:pos="-720"/>
          <w:tab w:val="left" w:pos="1260"/>
          <w:tab w:val="left" w:pos="1620"/>
          <w:tab w:val="left" w:pos="4320"/>
          <w:tab w:val="left" w:pos="5040"/>
          <w:tab w:val="left" w:pos="5760"/>
          <w:tab w:val="left" w:pos="6480"/>
          <w:tab w:val="left" w:pos="7200"/>
          <w:tab w:val="left" w:pos="7920"/>
          <w:tab w:val="left" w:pos="8640"/>
          <w:tab w:val="left" w:pos="9360"/>
        </w:tabs>
        <w:spacing w:before="40"/>
        <w:ind w:left="1620"/>
        <w:rPr>
          <w:rFonts w:ascii="Arial" w:hAnsi="Arial" w:cs="Arial"/>
          <w:sz w:val="24"/>
          <w:szCs w:val="24"/>
        </w:rPr>
      </w:pPr>
      <w:r>
        <w:rPr>
          <w:rFonts w:ascii="Arial" w:hAnsi="Arial" w:cs="Arial"/>
          <w:sz w:val="24"/>
          <w:szCs w:val="24"/>
        </w:rPr>
        <w:t>W</w:t>
      </w:r>
      <w:r w:rsidR="00641A77" w:rsidRPr="00983B20">
        <w:rPr>
          <w:rFonts w:ascii="Arial" w:hAnsi="Arial" w:cs="Arial"/>
          <w:sz w:val="24"/>
          <w:szCs w:val="24"/>
        </w:rPr>
        <w:t xml:space="preserve">ill physically start and operate the </w:t>
      </w:r>
      <w:r w:rsidR="00EB1851">
        <w:rPr>
          <w:rFonts w:ascii="Arial" w:hAnsi="Arial" w:cs="Arial"/>
          <w:sz w:val="24"/>
          <w:szCs w:val="24"/>
        </w:rPr>
        <w:t>Generator</w:t>
      </w:r>
      <w:r w:rsidR="00641A77" w:rsidRPr="00983B20">
        <w:rPr>
          <w:rFonts w:ascii="Arial" w:hAnsi="Arial" w:cs="Arial"/>
          <w:sz w:val="24"/>
          <w:szCs w:val="24"/>
        </w:rPr>
        <w:t xml:space="preserve"> autonomously without any user interaction.</w:t>
      </w:r>
    </w:p>
    <w:p w14:paraId="5F961DD1" w14:textId="77777777" w:rsidR="00120767" w:rsidRDefault="00305191" w:rsidP="00641A77">
      <w:pPr>
        <w:widowControl w:val="0"/>
        <w:numPr>
          <w:ilvl w:val="0"/>
          <w:numId w:val="21"/>
        </w:numPr>
        <w:tabs>
          <w:tab w:val="left" w:pos="-1440"/>
          <w:tab w:val="left" w:pos="-720"/>
          <w:tab w:val="left" w:pos="1620"/>
          <w:tab w:val="left" w:pos="2520"/>
          <w:tab w:val="left" w:pos="2880"/>
          <w:tab w:val="left" w:pos="3600"/>
          <w:tab w:val="left" w:pos="4320"/>
          <w:tab w:val="left" w:pos="5040"/>
          <w:tab w:val="left" w:pos="5760"/>
          <w:tab w:val="left" w:pos="6480"/>
          <w:tab w:val="left" w:pos="7200"/>
          <w:tab w:val="left" w:pos="7920"/>
          <w:tab w:val="left" w:pos="8640"/>
          <w:tab w:val="left" w:pos="9360"/>
        </w:tabs>
        <w:spacing w:before="40" w:after="100"/>
        <w:ind w:left="1620"/>
        <w:rPr>
          <w:rFonts w:ascii="Arial" w:hAnsi="Arial" w:cs="Arial"/>
          <w:sz w:val="24"/>
          <w:szCs w:val="24"/>
        </w:rPr>
      </w:pPr>
      <w:r>
        <w:rPr>
          <w:rFonts w:ascii="Arial" w:hAnsi="Arial" w:cs="Arial"/>
          <w:sz w:val="24"/>
          <w:szCs w:val="24"/>
        </w:rPr>
        <w:t>I</w:t>
      </w:r>
      <w:r w:rsidR="00641A77" w:rsidRPr="00641A77">
        <w:rPr>
          <w:rFonts w:ascii="Arial" w:hAnsi="Arial" w:cs="Arial"/>
          <w:sz w:val="24"/>
          <w:szCs w:val="24"/>
        </w:rPr>
        <w:t xml:space="preserve">t will then follow the specified DDP target automatically and continuously. </w:t>
      </w:r>
    </w:p>
    <w:p w14:paraId="5F961DD2" w14:textId="77777777" w:rsidR="006A2DF1" w:rsidRDefault="006A2DF1" w:rsidP="006A2DF1">
      <w:pPr>
        <w:widowControl w:val="0"/>
        <w:tabs>
          <w:tab w:val="left" w:pos="-1440"/>
          <w:tab w:val="left" w:pos="-720"/>
          <w:tab w:val="left" w:pos="1620"/>
          <w:tab w:val="left" w:pos="2520"/>
          <w:tab w:val="left" w:pos="2880"/>
          <w:tab w:val="left" w:pos="3600"/>
          <w:tab w:val="left" w:pos="4320"/>
          <w:tab w:val="left" w:pos="5040"/>
          <w:tab w:val="left" w:pos="5760"/>
          <w:tab w:val="left" w:pos="6480"/>
          <w:tab w:val="left" w:pos="7200"/>
          <w:tab w:val="left" w:pos="7920"/>
          <w:tab w:val="left" w:pos="8640"/>
          <w:tab w:val="left" w:pos="9360"/>
        </w:tabs>
        <w:spacing w:after="100"/>
        <w:ind w:left="1987"/>
        <w:rPr>
          <w:rFonts w:ascii="Arial" w:hAnsi="Arial" w:cs="Arial"/>
          <w:sz w:val="24"/>
          <w:szCs w:val="24"/>
        </w:rPr>
      </w:pPr>
      <w:r>
        <w:rPr>
          <w:rFonts w:ascii="Arial" w:hAnsi="Arial" w:cs="Arial"/>
          <w:sz w:val="24"/>
          <w:szCs w:val="24"/>
        </w:rPr>
        <w:t>The</w:t>
      </w:r>
      <w:r w:rsidRPr="007727A4">
        <w:rPr>
          <w:rFonts w:ascii="Arial" w:hAnsi="Arial" w:cs="Arial"/>
          <w:sz w:val="24"/>
          <w:szCs w:val="24"/>
        </w:rPr>
        <w:t xml:space="preserve"> chain of electronic communication is:</w:t>
      </w:r>
    </w:p>
    <w:p w14:paraId="5F961DD3" w14:textId="77777777" w:rsidR="006A2DF1" w:rsidRPr="00120767" w:rsidRDefault="006A2DF1" w:rsidP="006A2DF1">
      <w:pPr>
        <w:widowControl w:val="0"/>
        <w:tabs>
          <w:tab w:val="left" w:pos="-1440"/>
          <w:tab w:val="left" w:pos="-720"/>
          <w:tab w:val="left" w:pos="1620"/>
          <w:tab w:val="left" w:pos="2520"/>
          <w:tab w:val="left" w:pos="2880"/>
          <w:tab w:val="left" w:pos="3600"/>
          <w:tab w:val="left" w:pos="4320"/>
          <w:tab w:val="left" w:pos="5040"/>
          <w:tab w:val="left" w:pos="5760"/>
          <w:tab w:val="left" w:pos="6480"/>
          <w:tab w:val="left" w:pos="7200"/>
          <w:tab w:val="left" w:pos="7920"/>
          <w:tab w:val="left" w:pos="8640"/>
          <w:tab w:val="left" w:pos="9360"/>
        </w:tabs>
        <w:spacing w:after="100"/>
        <w:ind w:left="1987"/>
        <w:rPr>
          <w:rFonts w:ascii="Arial" w:hAnsi="Arial" w:cs="Arial"/>
          <w:sz w:val="24"/>
          <w:szCs w:val="24"/>
        </w:rPr>
      </w:pPr>
      <w:r w:rsidRPr="007727A4">
        <w:rPr>
          <w:rFonts w:ascii="Arial" w:hAnsi="Arial" w:cs="Arial"/>
          <w:sz w:val="24"/>
          <w:szCs w:val="24"/>
        </w:rPr>
        <w:t xml:space="preserve">ISO CFE </w:t>
      </w:r>
      <w:r>
        <w:rPr>
          <w:rFonts w:ascii="Wingdings" w:hAnsi="Wingdings"/>
          <w:color w:val="1F497D"/>
        </w:rPr>
        <w:t></w:t>
      </w:r>
      <w:r w:rsidRPr="007727A4">
        <w:rPr>
          <w:rFonts w:ascii="Arial" w:hAnsi="Arial" w:cs="Arial"/>
          <w:sz w:val="24"/>
          <w:szCs w:val="24"/>
        </w:rPr>
        <w:t xml:space="preserve"> </w:t>
      </w:r>
      <w:r>
        <w:rPr>
          <w:rFonts w:ascii="Arial" w:hAnsi="Arial" w:cs="Arial"/>
          <w:sz w:val="24"/>
          <w:szCs w:val="24"/>
        </w:rPr>
        <w:t>Generator</w:t>
      </w:r>
      <w:r w:rsidRPr="007727A4">
        <w:rPr>
          <w:rFonts w:ascii="Arial" w:hAnsi="Arial" w:cs="Arial"/>
          <w:sz w:val="24"/>
          <w:szCs w:val="24"/>
        </w:rPr>
        <w:t xml:space="preserve"> RTU </w:t>
      </w:r>
      <w:r>
        <w:rPr>
          <w:rFonts w:ascii="Wingdings" w:hAnsi="Wingdings"/>
          <w:color w:val="1F497D"/>
        </w:rPr>
        <w:t></w:t>
      </w:r>
      <w:r w:rsidRPr="007727A4">
        <w:rPr>
          <w:rFonts w:ascii="Arial" w:hAnsi="Arial" w:cs="Arial"/>
          <w:sz w:val="24"/>
          <w:szCs w:val="24"/>
        </w:rPr>
        <w:t xml:space="preserve"> Asset generation control computer</w:t>
      </w:r>
    </w:p>
    <w:p w14:paraId="5F961DD4" w14:textId="77777777" w:rsidR="00641A77" w:rsidRPr="00641A77" w:rsidRDefault="00641A77" w:rsidP="00C16F06">
      <w:pPr>
        <w:widowControl w:val="0"/>
        <w:numPr>
          <w:ilvl w:val="0"/>
          <w:numId w:val="24"/>
        </w:numPr>
        <w:tabs>
          <w:tab w:val="left" w:pos="-1440"/>
          <w:tab w:val="left" w:pos="-720"/>
          <w:tab w:val="left" w:pos="1260"/>
          <w:tab w:val="left" w:pos="4320"/>
          <w:tab w:val="left" w:pos="5040"/>
          <w:tab w:val="left" w:pos="5760"/>
          <w:tab w:val="left" w:pos="6480"/>
          <w:tab w:val="left" w:pos="7200"/>
          <w:tab w:val="left" w:pos="7920"/>
          <w:tab w:val="left" w:pos="8640"/>
          <w:tab w:val="left" w:pos="9360"/>
        </w:tabs>
        <w:spacing w:before="40"/>
        <w:ind w:left="1260" w:hanging="450"/>
        <w:rPr>
          <w:rFonts w:ascii="Arial" w:hAnsi="Arial" w:cs="Arial"/>
          <w:sz w:val="24"/>
          <w:szCs w:val="24"/>
        </w:rPr>
      </w:pPr>
      <w:r w:rsidRPr="00641A77">
        <w:rPr>
          <w:rFonts w:ascii="Arial" w:hAnsi="Arial" w:cs="Arial"/>
          <w:sz w:val="24"/>
          <w:szCs w:val="24"/>
        </w:rPr>
        <w:t>Regulation Capable</w:t>
      </w:r>
    </w:p>
    <w:p w14:paraId="5F961DD5" w14:textId="77777777" w:rsidR="00641A77" w:rsidRPr="00641A77" w:rsidRDefault="00641A77" w:rsidP="00641A77">
      <w:pPr>
        <w:widowControl w:val="0"/>
        <w:tabs>
          <w:tab w:val="left" w:pos="-1440"/>
          <w:tab w:val="left" w:pos="-720"/>
          <w:tab w:val="left" w:pos="1980"/>
          <w:tab w:val="left" w:pos="4320"/>
          <w:tab w:val="left" w:pos="5040"/>
          <w:tab w:val="left" w:pos="5760"/>
          <w:tab w:val="left" w:pos="6480"/>
          <w:tab w:val="left" w:pos="7200"/>
          <w:tab w:val="left" w:pos="7920"/>
          <w:tab w:val="left" w:pos="8640"/>
          <w:tab w:val="left" w:pos="9360"/>
        </w:tabs>
        <w:spacing w:before="40" w:after="100"/>
        <w:ind w:left="1267"/>
        <w:rPr>
          <w:rFonts w:ascii="Arial" w:hAnsi="Arial" w:cs="Arial"/>
          <w:sz w:val="24"/>
          <w:szCs w:val="24"/>
        </w:rPr>
      </w:pPr>
      <w:r w:rsidRPr="00641A77">
        <w:rPr>
          <w:rFonts w:ascii="Arial" w:hAnsi="Arial" w:cs="Arial"/>
          <w:sz w:val="24"/>
          <w:szCs w:val="24"/>
        </w:rPr>
        <w:t xml:space="preserve">This indicates that a Generator has the appropriate telecommunications, control and response capability to increase or decrease its output in response to an electronic regulating control signal, in accordance with the specifications in the ISO Manuals and </w:t>
      </w:r>
      <w:r w:rsidR="00A179B8">
        <w:rPr>
          <w:rFonts w:ascii="Arial" w:hAnsi="Arial" w:cs="Arial"/>
          <w:sz w:val="24"/>
          <w:szCs w:val="24"/>
        </w:rPr>
        <w:t>Operating</w:t>
      </w:r>
      <w:r w:rsidR="00A179B8" w:rsidRPr="00641A77">
        <w:rPr>
          <w:rFonts w:ascii="Arial" w:hAnsi="Arial" w:cs="Arial"/>
          <w:sz w:val="24"/>
          <w:szCs w:val="24"/>
        </w:rPr>
        <w:t xml:space="preserve"> </w:t>
      </w:r>
      <w:r w:rsidRPr="00641A77">
        <w:rPr>
          <w:rFonts w:ascii="Arial" w:hAnsi="Arial" w:cs="Arial"/>
          <w:sz w:val="24"/>
          <w:szCs w:val="24"/>
        </w:rPr>
        <w:t>Procedures.</w:t>
      </w:r>
    </w:p>
    <w:p w14:paraId="5F961DD6" w14:textId="77777777" w:rsidR="00641A77" w:rsidRDefault="009E216E" w:rsidP="008D7B39">
      <w:pPr>
        <w:pStyle w:val="Heading2"/>
        <w:spacing w:before="100" w:after="100"/>
        <w:rPr>
          <w:rFonts w:ascii="Arial" w:hAnsi="Arial" w:cs="Arial"/>
          <w:sz w:val="24"/>
          <w:szCs w:val="24"/>
        </w:rPr>
      </w:pPr>
      <w:r>
        <w:rPr>
          <w:rFonts w:ascii="Arial" w:hAnsi="Arial" w:cs="Arial"/>
          <w:sz w:val="24"/>
          <w:szCs w:val="24"/>
        </w:rPr>
        <w:br w:type="page"/>
      </w:r>
      <w:bookmarkStart w:id="96" w:name="_Toc448911452"/>
      <w:r w:rsidR="00641A77" w:rsidRPr="00B763B4">
        <w:rPr>
          <w:rFonts w:ascii="Arial" w:hAnsi="Arial" w:cs="Arial"/>
          <w:sz w:val="24"/>
          <w:szCs w:val="24"/>
        </w:rPr>
        <w:lastRenderedPageBreak/>
        <w:t xml:space="preserve">Section 3: </w:t>
      </w:r>
      <w:r w:rsidR="008D7B39" w:rsidRPr="00983B20">
        <w:rPr>
          <w:rFonts w:ascii="Arial" w:hAnsi="Arial" w:cs="Arial"/>
          <w:sz w:val="24"/>
          <w:szCs w:val="24"/>
        </w:rPr>
        <w:t>Physical Generator Capabilities</w:t>
      </w:r>
      <w:bookmarkEnd w:id="96"/>
    </w:p>
    <w:p w14:paraId="5F961DD7" w14:textId="77777777" w:rsidR="00641A77" w:rsidRPr="00641A77" w:rsidRDefault="008D7B39" w:rsidP="008D7B39">
      <w:pPr>
        <w:numPr>
          <w:ilvl w:val="0"/>
          <w:numId w:val="23"/>
        </w:numPr>
        <w:tabs>
          <w:tab w:val="left" w:pos="720"/>
        </w:tabs>
        <w:spacing w:before="60" w:after="100"/>
        <w:ind w:left="720"/>
        <w:rPr>
          <w:rFonts w:ascii="Arial" w:hAnsi="Arial" w:cs="Arial"/>
          <w:sz w:val="24"/>
          <w:szCs w:val="24"/>
        </w:rPr>
      </w:pPr>
      <w:r w:rsidRPr="00983B20">
        <w:rPr>
          <w:rFonts w:ascii="Arial" w:hAnsi="Arial" w:cs="Arial"/>
          <w:sz w:val="24"/>
          <w:szCs w:val="24"/>
        </w:rPr>
        <w:t>Name</w:t>
      </w:r>
      <w:r w:rsidR="00371759">
        <w:rPr>
          <w:rFonts w:ascii="Arial" w:hAnsi="Arial" w:cs="Arial"/>
          <w:sz w:val="24"/>
          <w:szCs w:val="24"/>
        </w:rPr>
        <w:t>p</w:t>
      </w:r>
      <w:r w:rsidRPr="00983B20">
        <w:rPr>
          <w:rFonts w:ascii="Arial" w:hAnsi="Arial" w:cs="Arial"/>
          <w:sz w:val="24"/>
          <w:szCs w:val="24"/>
        </w:rPr>
        <w:t>late Capability</w:t>
      </w:r>
    </w:p>
    <w:p w14:paraId="5F961DD8" w14:textId="77777777" w:rsidR="00641A77" w:rsidRPr="00641A77" w:rsidRDefault="00371759" w:rsidP="008D7B39">
      <w:pPr>
        <w:spacing w:before="100" w:after="100"/>
        <w:ind w:left="720"/>
        <w:rPr>
          <w:rFonts w:ascii="Arial" w:hAnsi="Arial" w:cs="Arial"/>
          <w:sz w:val="24"/>
          <w:szCs w:val="24"/>
        </w:rPr>
      </w:pPr>
      <w:r w:rsidRPr="00373AB6">
        <w:rPr>
          <w:rFonts w:ascii="Arial" w:hAnsi="Arial" w:cs="Arial"/>
          <w:sz w:val="24"/>
          <w:szCs w:val="24"/>
        </w:rPr>
        <w:t xml:space="preserve">The maximum rated output of </w:t>
      </w:r>
      <w:r>
        <w:rPr>
          <w:rFonts w:ascii="Arial" w:hAnsi="Arial" w:cs="Arial"/>
          <w:sz w:val="24"/>
          <w:szCs w:val="24"/>
        </w:rPr>
        <w:t>the</w:t>
      </w:r>
      <w:r w:rsidRPr="00373AB6">
        <w:rPr>
          <w:rFonts w:ascii="Arial" w:hAnsi="Arial" w:cs="Arial"/>
          <w:sz w:val="24"/>
          <w:szCs w:val="24"/>
        </w:rPr>
        <w:t xml:space="preserve"> </w:t>
      </w:r>
      <w:r>
        <w:rPr>
          <w:rFonts w:ascii="Arial" w:hAnsi="Arial" w:cs="Arial"/>
          <w:sz w:val="24"/>
          <w:szCs w:val="24"/>
        </w:rPr>
        <w:t>G</w:t>
      </w:r>
      <w:r w:rsidRPr="00373AB6">
        <w:rPr>
          <w:rFonts w:ascii="Arial" w:hAnsi="Arial" w:cs="Arial"/>
          <w:sz w:val="24"/>
          <w:szCs w:val="24"/>
        </w:rPr>
        <w:t>enerator</w:t>
      </w:r>
      <w:r>
        <w:rPr>
          <w:rFonts w:ascii="Arial" w:hAnsi="Arial" w:cs="Arial"/>
          <w:sz w:val="24"/>
          <w:szCs w:val="24"/>
        </w:rPr>
        <w:t xml:space="preserve"> Asset</w:t>
      </w:r>
      <w:r w:rsidRPr="00373AB6">
        <w:rPr>
          <w:rFonts w:ascii="Arial" w:hAnsi="Arial" w:cs="Arial"/>
          <w:sz w:val="24"/>
          <w:szCs w:val="24"/>
        </w:rPr>
        <w:t xml:space="preserve">, </w:t>
      </w:r>
      <w:r>
        <w:rPr>
          <w:rFonts w:ascii="Arial" w:hAnsi="Arial" w:cs="Arial"/>
          <w:sz w:val="24"/>
          <w:szCs w:val="24"/>
        </w:rPr>
        <w:t>in MVA, under conditions specified by the manufacturer.   Installed G</w:t>
      </w:r>
      <w:r w:rsidRPr="00373AB6">
        <w:rPr>
          <w:rFonts w:ascii="Arial" w:hAnsi="Arial" w:cs="Arial"/>
          <w:sz w:val="24"/>
          <w:szCs w:val="24"/>
        </w:rPr>
        <w:t>enerator nameplate capa</w:t>
      </w:r>
      <w:r>
        <w:rPr>
          <w:rFonts w:ascii="Arial" w:hAnsi="Arial" w:cs="Arial"/>
          <w:sz w:val="24"/>
          <w:szCs w:val="24"/>
        </w:rPr>
        <w:t xml:space="preserve">bility </w:t>
      </w:r>
      <w:r w:rsidRPr="00373AB6">
        <w:rPr>
          <w:rFonts w:ascii="Arial" w:hAnsi="Arial" w:cs="Arial"/>
          <w:sz w:val="24"/>
          <w:szCs w:val="24"/>
        </w:rPr>
        <w:t xml:space="preserve">is </w:t>
      </w:r>
      <w:r>
        <w:rPr>
          <w:rFonts w:ascii="Arial" w:hAnsi="Arial" w:cs="Arial"/>
          <w:sz w:val="24"/>
          <w:szCs w:val="24"/>
        </w:rPr>
        <w:t>typicall</w:t>
      </w:r>
      <w:r w:rsidRPr="00373AB6">
        <w:rPr>
          <w:rFonts w:ascii="Arial" w:hAnsi="Arial" w:cs="Arial"/>
          <w:sz w:val="24"/>
          <w:szCs w:val="24"/>
        </w:rPr>
        <w:t>y indicated on a namepl</w:t>
      </w:r>
      <w:r>
        <w:rPr>
          <w:rFonts w:ascii="Arial" w:hAnsi="Arial" w:cs="Arial"/>
          <w:sz w:val="24"/>
          <w:szCs w:val="24"/>
        </w:rPr>
        <w:t>ate physically attached to the G</w:t>
      </w:r>
      <w:r w:rsidRPr="00373AB6">
        <w:rPr>
          <w:rFonts w:ascii="Arial" w:hAnsi="Arial" w:cs="Arial"/>
          <w:sz w:val="24"/>
          <w:szCs w:val="24"/>
        </w:rPr>
        <w:t>enerator.</w:t>
      </w:r>
      <w:r>
        <w:rPr>
          <w:rFonts w:ascii="Arial" w:hAnsi="Arial" w:cs="Arial"/>
          <w:sz w:val="24"/>
          <w:szCs w:val="24"/>
        </w:rPr>
        <w:t xml:space="preserve">  For a Generator Asset comprised of multiple units, enter the sum of the nameplate capabilities of the individual </w:t>
      </w:r>
      <w:r w:rsidR="00045F69">
        <w:rPr>
          <w:rFonts w:ascii="Arial" w:hAnsi="Arial" w:cs="Arial"/>
          <w:sz w:val="24"/>
          <w:szCs w:val="24"/>
        </w:rPr>
        <w:t>units</w:t>
      </w:r>
      <w:r>
        <w:rPr>
          <w:rFonts w:ascii="Arial" w:hAnsi="Arial" w:cs="Arial"/>
          <w:sz w:val="24"/>
          <w:szCs w:val="24"/>
        </w:rPr>
        <w:t>.</w:t>
      </w:r>
      <w:r w:rsidR="00045F69">
        <w:rPr>
          <w:rFonts w:ascii="Arial" w:hAnsi="Arial" w:cs="Arial"/>
          <w:sz w:val="24"/>
          <w:szCs w:val="24"/>
        </w:rPr>
        <w:t xml:space="preserve">  Typical nameplate values ar</w:t>
      </w:r>
      <w:r w:rsidR="00CB087D">
        <w:rPr>
          <w:rFonts w:ascii="Arial" w:hAnsi="Arial" w:cs="Arial"/>
          <w:sz w:val="24"/>
          <w:szCs w:val="24"/>
        </w:rPr>
        <w:t>e given at 59 degrees F,</w:t>
      </w:r>
      <w:r w:rsidR="00045F69">
        <w:rPr>
          <w:rFonts w:ascii="Arial" w:hAnsi="Arial" w:cs="Arial"/>
          <w:sz w:val="24"/>
          <w:szCs w:val="24"/>
        </w:rPr>
        <w:t xml:space="preserve"> 1 atmosphere pressure</w:t>
      </w:r>
      <w:r w:rsidR="00CB087D" w:rsidRPr="00CB087D">
        <w:rPr>
          <w:rFonts w:ascii="Arial" w:hAnsi="Arial" w:cs="Arial"/>
          <w:sz w:val="24"/>
          <w:szCs w:val="24"/>
        </w:rPr>
        <w:t xml:space="preserve"> </w:t>
      </w:r>
      <w:r w:rsidR="00CB087D">
        <w:rPr>
          <w:rFonts w:ascii="Arial" w:hAnsi="Arial" w:cs="Arial"/>
          <w:sz w:val="24"/>
          <w:szCs w:val="24"/>
        </w:rPr>
        <w:t>and</w:t>
      </w:r>
      <w:r w:rsidR="00CB087D" w:rsidRPr="00CB087D">
        <w:rPr>
          <w:rFonts w:ascii="Arial" w:hAnsi="Arial" w:cs="Arial"/>
          <w:sz w:val="24"/>
          <w:szCs w:val="24"/>
        </w:rPr>
        <w:t xml:space="preserve"> </w:t>
      </w:r>
      <w:r w:rsidR="00CB087D">
        <w:rPr>
          <w:rFonts w:ascii="Arial" w:hAnsi="Arial" w:cs="Arial"/>
          <w:sz w:val="24"/>
          <w:szCs w:val="24"/>
        </w:rPr>
        <w:t>60% relative humidity.</w:t>
      </w:r>
    </w:p>
    <w:p w14:paraId="5F961DD9" w14:textId="77777777" w:rsidR="008D7B39" w:rsidRPr="00641A77" w:rsidRDefault="008D7B39" w:rsidP="008D7B39">
      <w:pPr>
        <w:numPr>
          <w:ilvl w:val="0"/>
          <w:numId w:val="23"/>
        </w:numPr>
        <w:tabs>
          <w:tab w:val="left" w:pos="720"/>
        </w:tabs>
        <w:spacing w:before="60" w:after="100"/>
        <w:ind w:left="720"/>
        <w:rPr>
          <w:rFonts w:ascii="Arial" w:hAnsi="Arial" w:cs="Arial"/>
          <w:sz w:val="24"/>
          <w:szCs w:val="24"/>
        </w:rPr>
      </w:pPr>
      <w:r w:rsidRPr="00983B20">
        <w:rPr>
          <w:rFonts w:ascii="Arial" w:hAnsi="Arial" w:cs="Arial"/>
          <w:sz w:val="24"/>
          <w:szCs w:val="24"/>
        </w:rPr>
        <w:t>Rated Power Factor</w:t>
      </w:r>
    </w:p>
    <w:p w14:paraId="5F961DDA" w14:textId="13E6A9DB" w:rsidR="008D7B39" w:rsidRPr="00641A77" w:rsidRDefault="008D7B39" w:rsidP="008D7B39">
      <w:pPr>
        <w:spacing w:before="100" w:after="100"/>
        <w:ind w:left="720"/>
        <w:rPr>
          <w:rFonts w:ascii="Arial" w:hAnsi="Arial" w:cs="Arial"/>
          <w:sz w:val="24"/>
          <w:szCs w:val="24"/>
        </w:rPr>
      </w:pPr>
      <w:r w:rsidRPr="00983B20">
        <w:rPr>
          <w:rFonts w:ascii="Arial" w:hAnsi="Arial" w:cs="Arial"/>
          <w:sz w:val="24"/>
          <w:szCs w:val="24"/>
        </w:rPr>
        <w:t>Values submitted on the most recent approved and implemented Inter</w:t>
      </w:r>
      <w:r w:rsidR="00CC3DE7">
        <w:rPr>
          <w:rFonts w:ascii="Arial" w:hAnsi="Arial" w:cs="Arial"/>
          <w:sz w:val="24"/>
          <w:szCs w:val="24"/>
        </w:rPr>
        <w:t>connection Agreement with ISO</w:t>
      </w:r>
      <w:r w:rsidRPr="00983B20">
        <w:rPr>
          <w:rFonts w:ascii="Arial" w:hAnsi="Arial" w:cs="Arial"/>
          <w:sz w:val="24"/>
          <w:szCs w:val="24"/>
        </w:rPr>
        <w:t>. (e.g.</w:t>
      </w:r>
      <w:r w:rsidR="00CC3DE7">
        <w:rPr>
          <w:rFonts w:ascii="Arial" w:hAnsi="Arial" w:cs="Arial"/>
          <w:sz w:val="24"/>
          <w:szCs w:val="24"/>
        </w:rPr>
        <w:t>, a Ge</w:t>
      </w:r>
      <w:r w:rsidRPr="00983B20">
        <w:rPr>
          <w:rFonts w:ascii="Arial" w:hAnsi="Arial" w:cs="Arial"/>
          <w:sz w:val="24"/>
          <w:szCs w:val="24"/>
        </w:rPr>
        <w:t xml:space="preserve">nerator rated at 100 MVA and required by </w:t>
      </w:r>
      <w:r w:rsidR="006A2DF1">
        <w:rPr>
          <w:rFonts w:ascii="Arial" w:hAnsi="Arial" w:cs="Arial"/>
          <w:sz w:val="24"/>
          <w:szCs w:val="24"/>
        </w:rPr>
        <w:t xml:space="preserve">Interconnection </w:t>
      </w:r>
      <w:r w:rsidRPr="00983B20">
        <w:rPr>
          <w:rFonts w:ascii="Arial" w:hAnsi="Arial" w:cs="Arial"/>
          <w:sz w:val="24"/>
          <w:szCs w:val="24"/>
        </w:rPr>
        <w:t>A</w:t>
      </w:r>
      <w:r w:rsidR="006A2DF1">
        <w:rPr>
          <w:rFonts w:ascii="Arial" w:hAnsi="Arial" w:cs="Arial"/>
          <w:sz w:val="24"/>
          <w:szCs w:val="24"/>
        </w:rPr>
        <w:t>greement</w:t>
      </w:r>
      <w:r w:rsidRPr="00983B20">
        <w:rPr>
          <w:rFonts w:ascii="Arial" w:hAnsi="Arial" w:cs="Arial"/>
          <w:sz w:val="24"/>
          <w:szCs w:val="24"/>
        </w:rPr>
        <w:t xml:space="preserve"> to have a 0.95 lagging power factor and a 0.95 leading power factor would have lagging 95 MW </w:t>
      </w:r>
      <w:r w:rsidR="00FF2C11">
        <w:rPr>
          <w:rFonts w:ascii="Arial" w:hAnsi="Arial" w:cs="Arial"/>
          <w:sz w:val="24"/>
          <w:szCs w:val="24"/>
        </w:rPr>
        <w:t>-</w:t>
      </w:r>
      <w:r w:rsidRPr="00983B20">
        <w:rPr>
          <w:rFonts w:ascii="Arial" w:hAnsi="Arial" w:cs="Arial"/>
          <w:sz w:val="24"/>
          <w:szCs w:val="24"/>
        </w:rPr>
        <w:t xml:space="preserve">31 </w:t>
      </w:r>
      <w:r w:rsidR="00CB087D" w:rsidRPr="00983B20">
        <w:rPr>
          <w:rFonts w:ascii="Arial" w:hAnsi="Arial" w:cs="Arial"/>
          <w:sz w:val="24"/>
          <w:szCs w:val="24"/>
        </w:rPr>
        <w:t>MVA</w:t>
      </w:r>
      <w:r w:rsidR="00CB087D">
        <w:rPr>
          <w:rFonts w:ascii="Arial" w:hAnsi="Arial" w:cs="Arial"/>
          <w:sz w:val="24"/>
          <w:szCs w:val="24"/>
        </w:rPr>
        <w:t>r</w:t>
      </w:r>
      <w:r w:rsidRPr="00983B20">
        <w:rPr>
          <w:rFonts w:ascii="Arial" w:hAnsi="Arial" w:cs="Arial"/>
          <w:sz w:val="24"/>
          <w:szCs w:val="24"/>
        </w:rPr>
        <w:t xml:space="preserve">, leading 95 MW -31 </w:t>
      </w:r>
      <w:r w:rsidR="00CB087D" w:rsidRPr="00983B20">
        <w:rPr>
          <w:rFonts w:ascii="Arial" w:hAnsi="Arial" w:cs="Arial"/>
          <w:sz w:val="24"/>
          <w:szCs w:val="24"/>
        </w:rPr>
        <w:t>MVA</w:t>
      </w:r>
      <w:r w:rsidR="00CB087D">
        <w:rPr>
          <w:rFonts w:ascii="Arial" w:hAnsi="Arial" w:cs="Arial"/>
          <w:sz w:val="24"/>
          <w:szCs w:val="24"/>
        </w:rPr>
        <w:t>r</w:t>
      </w:r>
      <w:r w:rsidRPr="00983B20">
        <w:rPr>
          <w:rFonts w:ascii="Arial" w:hAnsi="Arial" w:cs="Arial"/>
          <w:sz w:val="24"/>
          <w:szCs w:val="24"/>
        </w:rPr>
        <w:t>)</w:t>
      </w:r>
    </w:p>
    <w:p w14:paraId="5F961DDB" w14:textId="77777777" w:rsidR="008D7B39" w:rsidRPr="00641A77" w:rsidRDefault="008D7B39" w:rsidP="008D7B39">
      <w:pPr>
        <w:numPr>
          <w:ilvl w:val="0"/>
          <w:numId w:val="23"/>
        </w:numPr>
        <w:tabs>
          <w:tab w:val="left" w:pos="720"/>
        </w:tabs>
        <w:spacing w:before="60" w:after="100"/>
        <w:ind w:left="720"/>
        <w:rPr>
          <w:rFonts w:ascii="Arial" w:hAnsi="Arial" w:cs="Arial"/>
          <w:sz w:val="24"/>
          <w:szCs w:val="24"/>
        </w:rPr>
      </w:pPr>
      <w:r w:rsidRPr="00983B20">
        <w:rPr>
          <w:rFonts w:ascii="Arial" w:hAnsi="Arial" w:cs="Arial"/>
          <w:sz w:val="24"/>
          <w:szCs w:val="24"/>
        </w:rPr>
        <w:t>Minimum Manual Load Point</w:t>
      </w:r>
    </w:p>
    <w:p w14:paraId="5F961DDC" w14:textId="73630345" w:rsidR="008D7B39" w:rsidRDefault="008D7B39" w:rsidP="008D7B39">
      <w:pPr>
        <w:spacing w:before="100" w:after="100"/>
        <w:ind w:left="720"/>
        <w:rPr>
          <w:rFonts w:ascii="Arial" w:hAnsi="Arial" w:cs="Arial"/>
          <w:sz w:val="24"/>
          <w:szCs w:val="24"/>
        </w:rPr>
      </w:pPr>
      <w:r w:rsidRPr="00983B20">
        <w:rPr>
          <w:rFonts w:ascii="Arial" w:hAnsi="Arial" w:cs="Arial"/>
          <w:sz w:val="24"/>
          <w:szCs w:val="24"/>
        </w:rPr>
        <w:t>The m</w:t>
      </w:r>
      <w:r w:rsidR="00CC3DE7">
        <w:rPr>
          <w:rFonts w:ascii="Arial" w:hAnsi="Arial" w:cs="Arial"/>
          <w:sz w:val="24"/>
          <w:szCs w:val="24"/>
        </w:rPr>
        <w:t>inimum generation amount, in</w:t>
      </w:r>
      <w:r w:rsidR="00653DD0">
        <w:rPr>
          <w:rFonts w:ascii="Arial" w:hAnsi="Arial" w:cs="Arial"/>
          <w:sz w:val="24"/>
          <w:szCs w:val="24"/>
        </w:rPr>
        <w:t xml:space="preserve"> net</w:t>
      </w:r>
      <w:r w:rsidR="00CC3DE7">
        <w:rPr>
          <w:rFonts w:ascii="Arial" w:hAnsi="Arial" w:cs="Arial"/>
          <w:sz w:val="24"/>
          <w:szCs w:val="24"/>
        </w:rPr>
        <w:t xml:space="preserve"> MW</w:t>
      </w:r>
      <w:r w:rsidRPr="00983B20">
        <w:rPr>
          <w:rFonts w:ascii="Arial" w:hAnsi="Arial" w:cs="Arial"/>
          <w:sz w:val="24"/>
          <w:szCs w:val="24"/>
        </w:rPr>
        <w:t xml:space="preserve">, </w:t>
      </w:r>
      <w:r w:rsidR="00045F69">
        <w:rPr>
          <w:rFonts w:ascii="Arial" w:hAnsi="Arial" w:cs="Arial"/>
          <w:sz w:val="24"/>
          <w:szCs w:val="24"/>
        </w:rPr>
        <w:t>specified</w:t>
      </w:r>
      <w:r w:rsidR="00045F69" w:rsidRPr="00983B20">
        <w:rPr>
          <w:rFonts w:ascii="Arial" w:hAnsi="Arial" w:cs="Arial"/>
          <w:sz w:val="24"/>
          <w:szCs w:val="24"/>
        </w:rPr>
        <w:t xml:space="preserve"> </w:t>
      </w:r>
      <w:r w:rsidRPr="00983B20">
        <w:rPr>
          <w:rFonts w:ascii="Arial" w:hAnsi="Arial" w:cs="Arial"/>
          <w:sz w:val="24"/>
          <w:szCs w:val="24"/>
        </w:rPr>
        <w:t>by the manufacturer</w:t>
      </w:r>
      <w:r w:rsidR="00573E72">
        <w:rPr>
          <w:rFonts w:ascii="Arial" w:hAnsi="Arial" w:cs="Arial"/>
          <w:sz w:val="24"/>
          <w:szCs w:val="24"/>
        </w:rPr>
        <w:t>,</w:t>
      </w:r>
      <w:r w:rsidRPr="00983B20">
        <w:rPr>
          <w:rFonts w:ascii="Arial" w:hAnsi="Arial" w:cs="Arial"/>
          <w:sz w:val="24"/>
          <w:szCs w:val="24"/>
        </w:rPr>
        <w:t xml:space="preserve"> for a </w:t>
      </w:r>
      <w:r w:rsidR="00BF2CCB">
        <w:rPr>
          <w:rFonts w:ascii="Arial" w:hAnsi="Arial" w:cs="Arial"/>
          <w:sz w:val="24"/>
          <w:szCs w:val="24"/>
        </w:rPr>
        <w:t>Generator</w:t>
      </w:r>
      <w:r w:rsidR="00BF2CCB" w:rsidRPr="00983B20">
        <w:rPr>
          <w:rFonts w:ascii="Arial" w:hAnsi="Arial" w:cs="Arial"/>
          <w:sz w:val="24"/>
          <w:szCs w:val="24"/>
        </w:rPr>
        <w:t xml:space="preserve"> </w:t>
      </w:r>
      <w:r w:rsidRPr="00983B20">
        <w:rPr>
          <w:rFonts w:ascii="Arial" w:hAnsi="Arial" w:cs="Arial"/>
          <w:sz w:val="24"/>
          <w:szCs w:val="24"/>
        </w:rPr>
        <w:t xml:space="preserve">to remain stable for an extended period of time. </w:t>
      </w:r>
      <w:r w:rsidR="00CC3DE7">
        <w:rPr>
          <w:rFonts w:ascii="Arial" w:hAnsi="Arial" w:cs="Arial"/>
          <w:sz w:val="24"/>
          <w:szCs w:val="24"/>
        </w:rPr>
        <w:t xml:space="preserve"> </w:t>
      </w:r>
      <w:r w:rsidRPr="00983B20">
        <w:rPr>
          <w:rFonts w:ascii="Arial" w:hAnsi="Arial" w:cs="Arial"/>
          <w:sz w:val="24"/>
          <w:szCs w:val="24"/>
        </w:rPr>
        <w:t xml:space="preserve">For a Generator Asset comprised of multiple </w:t>
      </w:r>
      <w:r w:rsidR="00045F69">
        <w:rPr>
          <w:rFonts w:ascii="Arial" w:hAnsi="Arial" w:cs="Arial"/>
          <w:sz w:val="24"/>
          <w:szCs w:val="24"/>
        </w:rPr>
        <w:t>units</w:t>
      </w:r>
      <w:r w:rsidRPr="00983B20">
        <w:rPr>
          <w:rFonts w:ascii="Arial" w:hAnsi="Arial" w:cs="Arial"/>
          <w:sz w:val="24"/>
          <w:szCs w:val="24"/>
        </w:rPr>
        <w:t xml:space="preserve">, this is the lowest value required for any individual </w:t>
      </w:r>
      <w:r w:rsidR="00045F69">
        <w:rPr>
          <w:rFonts w:ascii="Arial" w:hAnsi="Arial" w:cs="Arial"/>
          <w:sz w:val="24"/>
          <w:szCs w:val="24"/>
        </w:rPr>
        <w:t xml:space="preserve">unit </w:t>
      </w:r>
      <w:r w:rsidR="00045F69" w:rsidRPr="00045F69">
        <w:rPr>
          <w:rFonts w:ascii="Arial" w:hAnsi="Arial" w:cs="Arial"/>
          <w:sz w:val="24"/>
          <w:szCs w:val="24"/>
        </w:rPr>
        <w:t>that is capable of operating without the support of another unit (e.g.</w:t>
      </w:r>
      <w:r w:rsidR="00045F69">
        <w:rPr>
          <w:rFonts w:ascii="Arial" w:hAnsi="Arial" w:cs="Arial"/>
          <w:sz w:val="24"/>
          <w:szCs w:val="24"/>
        </w:rPr>
        <w:t>,</w:t>
      </w:r>
      <w:r w:rsidR="00045F69" w:rsidRPr="00045F69">
        <w:rPr>
          <w:rFonts w:ascii="Arial" w:hAnsi="Arial" w:cs="Arial"/>
          <w:sz w:val="24"/>
          <w:szCs w:val="24"/>
        </w:rPr>
        <w:t xml:space="preserve"> combustion turbine on a combined cycle plant). </w:t>
      </w:r>
      <w:r w:rsidR="00045F69">
        <w:rPr>
          <w:rFonts w:ascii="Arial" w:hAnsi="Arial" w:cs="Arial"/>
          <w:sz w:val="24"/>
          <w:szCs w:val="24"/>
        </w:rPr>
        <w:t xml:space="preserve"> </w:t>
      </w:r>
      <w:r w:rsidR="00045F69" w:rsidRPr="00045F69">
        <w:rPr>
          <w:rFonts w:ascii="Arial" w:hAnsi="Arial" w:cs="Arial"/>
          <w:sz w:val="24"/>
          <w:szCs w:val="24"/>
        </w:rPr>
        <w:t>In the event that multiple units must be run (e.g.</w:t>
      </w:r>
      <w:r w:rsidR="00045F69">
        <w:rPr>
          <w:rFonts w:ascii="Arial" w:hAnsi="Arial" w:cs="Arial"/>
          <w:sz w:val="24"/>
          <w:szCs w:val="24"/>
        </w:rPr>
        <w:t>,</w:t>
      </w:r>
      <w:r w:rsidR="00045F69" w:rsidRPr="00045F69">
        <w:rPr>
          <w:rFonts w:ascii="Arial" w:hAnsi="Arial" w:cs="Arial"/>
          <w:sz w:val="24"/>
          <w:szCs w:val="24"/>
        </w:rPr>
        <w:t xml:space="preserve"> steam </w:t>
      </w:r>
      <w:r w:rsidR="00045F69" w:rsidRPr="00045F69">
        <w:rPr>
          <w:rFonts w:ascii="Arial" w:hAnsi="Arial" w:cs="Arial"/>
          <w:b/>
          <w:sz w:val="24"/>
          <w:szCs w:val="24"/>
        </w:rPr>
        <w:t xml:space="preserve">cannot </w:t>
      </w:r>
      <w:r w:rsidR="00045F69" w:rsidRPr="00045F69">
        <w:rPr>
          <w:rFonts w:ascii="Arial" w:hAnsi="Arial" w:cs="Arial"/>
          <w:sz w:val="24"/>
          <w:szCs w:val="24"/>
        </w:rPr>
        <w:t>be dumped or bypassed on a combined cycle plant)</w:t>
      </w:r>
      <w:r w:rsidR="00AF4160">
        <w:rPr>
          <w:rFonts w:ascii="Arial" w:hAnsi="Arial" w:cs="Arial"/>
          <w:sz w:val="24"/>
          <w:szCs w:val="24"/>
        </w:rPr>
        <w:t>,</w:t>
      </w:r>
      <w:r w:rsidR="00045F69" w:rsidRPr="00045F69">
        <w:rPr>
          <w:rFonts w:ascii="Arial" w:hAnsi="Arial" w:cs="Arial"/>
          <w:sz w:val="24"/>
          <w:szCs w:val="24"/>
        </w:rPr>
        <w:t xml:space="preserve"> this is the lowest output for the combined units</w:t>
      </w:r>
      <w:r w:rsidRPr="00983B20">
        <w:rPr>
          <w:rFonts w:ascii="Arial" w:hAnsi="Arial" w:cs="Arial"/>
          <w:sz w:val="24"/>
          <w:szCs w:val="24"/>
        </w:rPr>
        <w:t xml:space="preserve">.  This is a reliability declaration, </w:t>
      </w:r>
      <w:r w:rsidRPr="006B287B">
        <w:rPr>
          <w:rFonts w:ascii="Arial" w:hAnsi="Arial" w:cs="Arial"/>
          <w:b/>
          <w:sz w:val="24"/>
          <w:szCs w:val="24"/>
        </w:rPr>
        <w:t>not</w:t>
      </w:r>
      <w:r w:rsidRPr="00983B20">
        <w:rPr>
          <w:rFonts w:ascii="Arial" w:hAnsi="Arial" w:cs="Arial"/>
          <w:sz w:val="24"/>
          <w:szCs w:val="24"/>
        </w:rPr>
        <w:t xml:space="preserve"> a Market declaration and will </w:t>
      </w:r>
      <w:r w:rsidRPr="006B287B">
        <w:rPr>
          <w:rFonts w:ascii="Arial" w:hAnsi="Arial" w:cs="Arial"/>
          <w:b/>
          <w:sz w:val="24"/>
          <w:szCs w:val="24"/>
        </w:rPr>
        <w:t>not</w:t>
      </w:r>
      <w:r w:rsidRPr="00983B20">
        <w:rPr>
          <w:rFonts w:ascii="Arial" w:hAnsi="Arial" w:cs="Arial"/>
          <w:sz w:val="24"/>
          <w:szCs w:val="24"/>
        </w:rPr>
        <w:t xml:space="preserve"> be considered or </w:t>
      </w:r>
      <w:r w:rsidR="00AF4160">
        <w:rPr>
          <w:rFonts w:ascii="Arial" w:hAnsi="Arial" w:cs="Arial"/>
          <w:sz w:val="24"/>
          <w:szCs w:val="24"/>
        </w:rPr>
        <w:t>used</w:t>
      </w:r>
      <w:r w:rsidR="00AF4160" w:rsidRPr="00983B20">
        <w:rPr>
          <w:rFonts w:ascii="Arial" w:hAnsi="Arial" w:cs="Arial"/>
          <w:sz w:val="24"/>
          <w:szCs w:val="24"/>
        </w:rPr>
        <w:t xml:space="preserve"> </w:t>
      </w:r>
      <w:r w:rsidRPr="00983B20">
        <w:rPr>
          <w:rFonts w:ascii="Arial" w:hAnsi="Arial" w:cs="Arial"/>
          <w:sz w:val="24"/>
          <w:szCs w:val="24"/>
        </w:rPr>
        <w:t xml:space="preserve">for </w:t>
      </w:r>
      <w:r w:rsidR="00AF4160">
        <w:rPr>
          <w:rFonts w:ascii="Arial" w:hAnsi="Arial" w:cs="Arial"/>
          <w:sz w:val="24"/>
          <w:szCs w:val="24"/>
        </w:rPr>
        <w:t>M</w:t>
      </w:r>
      <w:r w:rsidRPr="00983B20">
        <w:rPr>
          <w:rFonts w:ascii="Arial" w:hAnsi="Arial" w:cs="Arial"/>
          <w:sz w:val="24"/>
          <w:szCs w:val="24"/>
        </w:rPr>
        <w:t>arket operations.</w:t>
      </w:r>
    </w:p>
    <w:p w14:paraId="5F961DDD" w14:textId="77777777" w:rsidR="008D7B39" w:rsidRPr="00641A77" w:rsidRDefault="008D7B39" w:rsidP="008D7B39">
      <w:pPr>
        <w:numPr>
          <w:ilvl w:val="0"/>
          <w:numId w:val="23"/>
        </w:numPr>
        <w:tabs>
          <w:tab w:val="left" w:pos="720"/>
        </w:tabs>
        <w:spacing w:before="60" w:after="100"/>
        <w:ind w:left="720"/>
        <w:rPr>
          <w:rFonts w:ascii="Arial" w:hAnsi="Arial" w:cs="Arial"/>
          <w:sz w:val="24"/>
          <w:szCs w:val="24"/>
        </w:rPr>
      </w:pPr>
      <w:r w:rsidRPr="00983B20">
        <w:rPr>
          <w:rFonts w:ascii="Arial" w:hAnsi="Arial" w:cs="Arial"/>
          <w:sz w:val="24"/>
          <w:szCs w:val="24"/>
        </w:rPr>
        <w:t>Minimum Permitting-Restricted Load Point</w:t>
      </w:r>
    </w:p>
    <w:p w14:paraId="5F961DDE" w14:textId="50C959F5" w:rsidR="008D7B39" w:rsidRDefault="008D7B39" w:rsidP="008D7B39">
      <w:pPr>
        <w:spacing w:before="100" w:after="100"/>
        <w:ind w:left="720"/>
        <w:rPr>
          <w:rFonts w:ascii="Arial" w:hAnsi="Arial" w:cs="Arial"/>
          <w:sz w:val="24"/>
          <w:szCs w:val="24"/>
        </w:rPr>
      </w:pPr>
      <w:r w:rsidRPr="00983B20">
        <w:rPr>
          <w:rFonts w:ascii="Arial" w:hAnsi="Arial" w:cs="Arial"/>
          <w:sz w:val="24"/>
          <w:szCs w:val="24"/>
        </w:rPr>
        <w:t>The m</w:t>
      </w:r>
      <w:r w:rsidR="00CC3DE7">
        <w:rPr>
          <w:rFonts w:ascii="Arial" w:hAnsi="Arial" w:cs="Arial"/>
          <w:sz w:val="24"/>
          <w:szCs w:val="24"/>
        </w:rPr>
        <w:t>inimum generation amount, in</w:t>
      </w:r>
      <w:r w:rsidR="00653DD0">
        <w:rPr>
          <w:rFonts w:ascii="Arial" w:hAnsi="Arial" w:cs="Arial"/>
          <w:sz w:val="24"/>
          <w:szCs w:val="24"/>
        </w:rPr>
        <w:t xml:space="preserve"> net</w:t>
      </w:r>
      <w:r w:rsidR="00CC3DE7">
        <w:rPr>
          <w:rFonts w:ascii="Arial" w:hAnsi="Arial" w:cs="Arial"/>
          <w:sz w:val="24"/>
          <w:szCs w:val="24"/>
        </w:rPr>
        <w:t xml:space="preserve"> MW</w:t>
      </w:r>
      <w:r w:rsidRPr="00983B20">
        <w:rPr>
          <w:rFonts w:ascii="Arial" w:hAnsi="Arial" w:cs="Arial"/>
          <w:sz w:val="24"/>
          <w:szCs w:val="24"/>
        </w:rPr>
        <w:t>, required for a Generat</w:t>
      </w:r>
      <w:r w:rsidR="004148E5">
        <w:rPr>
          <w:rFonts w:ascii="Arial" w:hAnsi="Arial" w:cs="Arial"/>
          <w:sz w:val="24"/>
          <w:szCs w:val="24"/>
        </w:rPr>
        <w:t>or</w:t>
      </w:r>
      <w:r w:rsidRPr="00983B20">
        <w:rPr>
          <w:rFonts w:ascii="Arial" w:hAnsi="Arial" w:cs="Arial"/>
          <w:sz w:val="24"/>
          <w:szCs w:val="24"/>
        </w:rPr>
        <w:t xml:space="preserve"> to meet any regulatory requirements (e.g.</w:t>
      </w:r>
      <w:r w:rsidR="00CC3DE7">
        <w:rPr>
          <w:rFonts w:ascii="Arial" w:hAnsi="Arial" w:cs="Arial"/>
          <w:sz w:val="24"/>
          <w:szCs w:val="24"/>
        </w:rPr>
        <w:t>,</w:t>
      </w:r>
      <w:r w:rsidRPr="00983B20">
        <w:rPr>
          <w:rFonts w:ascii="Arial" w:hAnsi="Arial" w:cs="Arial"/>
          <w:sz w:val="24"/>
          <w:szCs w:val="24"/>
        </w:rPr>
        <w:t xml:space="preserve"> emissions, minimum flow restrictions, etc</w:t>
      </w:r>
      <w:r w:rsidR="00CC3DE7">
        <w:rPr>
          <w:rFonts w:ascii="Arial" w:hAnsi="Arial" w:cs="Arial"/>
          <w:sz w:val="24"/>
          <w:szCs w:val="24"/>
        </w:rPr>
        <w:t>.</w:t>
      </w:r>
      <w:r w:rsidRPr="00983B20">
        <w:rPr>
          <w:rFonts w:ascii="Arial" w:hAnsi="Arial" w:cs="Arial"/>
          <w:sz w:val="24"/>
          <w:szCs w:val="24"/>
        </w:rPr>
        <w:t xml:space="preserve">).  For a Generator Asset comprised of multiple </w:t>
      </w:r>
      <w:r w:rsidR="004148E5">
        <w:rPr>
          <w:rFonts w:ascii="Arial" w:hAnsi="Arial" w:cs="Arial"/>
          <w:sz w:val="24"/>
          <w:szCs w:val="24"/>
        </w:rPr>
        <w:t>unit</w:t>
      </w:r>
      <w:r w:rsidR="00BF2CCB">
        <w:rPr>
          <w:rFonts w:ascii="Arial" w:hAnsi="Arial" w:cs="Arial"/>
          <w:sz w:val="24"/>
          <w:szCs w:val="24"/>
        </w:rPr>
        <w:t>s</w:t>
      </w:r>
      <w:r w:rsidRPr="00983B20">
        <w:rPr>
          <w:rFonts w:ascii="Arial" w:hAnsi="Arial" w:cs="Arial"/>
          <w:sz w:val="24"/>
          <w:szCs w:val="24"/>
        </w:rPr>
        <w:t xml:space="preserve">, this is the lowest value required for the Generator Asset. </w:t>
      </w:r>
      <w:r w:rsidR="00CC3DE7">
        <w:rPr>
          <w:rFonts w:ascii="Arial" w:hAnsi="Arial" w:cs="Arial"/>
          <w:sz w:val="24"/>
          <w:szCs w:val="24"/>
        </w:rPr>
        <w:t xml:space="preserve"> </w:t>
      </w:r>
      <w:r w:rsidRPr="00983B20">
        <w:rPr>
          <w:rFonts w:ascii="Arial" w:hAnsi="Arial" w:cs="Arial"/>
          <w:sz w:val="24"/>
          <w:szCs w:val="24"/>
        </w:rPr>
        <w:t xml:space="preserve">This is a reliability declaration, </w:t>
      </w:r>
      <w:r w:rsidRPr="006B287B">
        <w:rPr>
          <w:rFonts w:ascii="Arial" w:hAnsi="Arial" w:cs="Arial"/>
          <w:b/>
          <w:sz w:val="24"/>
          <w:szCs w:val="24"/>
        </w:rPr>
        <w:t>not</w:t>
      </w:r>
      <w:r w:rsidRPr="00983B20">
        <w:rPr>
          <w:rFonts w:ascii="Arial" w:hAnsi="Arial" w:cs="Arial"/>
          <w:sz w:val="24"/>
          <w:szCs w:val="24"/>
        </w:rPr>
        <w:t xml:space="preserve"> a Market declaration and will </w:t>
      </w:r>
      <w:r w:rsidRPr="006B287B">
        <w:rPr>
          <w:rFonts w:ascii="Arial" w:hAnsi="Arial" w:cs="Arial"/>
          <w:b/>
          <w:sz w:val="24"/>
          <w:szCs w:val="24"/>
        </w:rPr>
        <w:t>not</w:t>
      </w:r>
      <w:r w:rsidRPr="00983B20">
        <w:rPr>
          <w:rFonts w:ascii="Arial" w:hAnsi="Arial" w:cs="Arial"/>
          <w:sz w:val="24"/>
          <w:szCs w:val="24"/>
        </w:rPr>
        <w:t xml:space="preserve"> be considered or </w:t>
      </w:r>
      <w:r w:rsidR="00AF4160">
        <w:rPr>
          <w:rFonts w:ascii="Arial" w:hAnsi="Arial" w:cs="Arial"/>
          <w:sz w:val="24"/>
          <w:szCs w:val="24"/>
        </w:rPr>
        <w:t>used</w:t>
      </w:r>
      <w:r w:rsidR="00AF4160" w:rsidRPr="00983B20">
        <w:rPr>
          <w:rFonts w:ascii="Arial" w:hAnsi="Arial" w:cs="Arial"/>
          <w:sz w:val="24"/>
          <w:szCs w:val="24"/>
        </w:rPr>
        <w:t xml:space="preserve"> </w:t>
      </w:r>
      <w:r w:rsidRPr="00983B20">
        <w:rPr>
          <w:rFonts w:ascii="Arial" w:hAnsi="Arial" w:cs="Arial"/>
          <w:sz w:val="24"/>
          <w:szCs w:val="24"/>
        </w:rPr>
        <w:t xml:space="preserve">for </w:t>
      </w:r>
      <w:r w:rsidR="00AF4160">
        <w:rPr>
          <w:rFonts w:ascii="Arial" w:hAnsi="Arial" w:cs="Arial"/>
          <w:sz w:val="24"/>
          <w:szCs w:val="24"/>
        </w:rPr>
        <w:t>M</w:t>
      </w:r>
      <w:r w:rsidRPr="00983B20">
        <w:rPr>
          <w:rFonts w:ascii="Arial" w:hAnsi="Arial" w:cs="Arial"/>
          <w:sz w:val="24"/>
          <w:szCs w:val="24"/>
        </w:rPr>
        <w:t>arket operations.</w:t>
      </w:r>
      <w:r w:rsidR="004148E5">
        <w:rPr>
          <w:rFonts w:ascii="Arial" w:hAnsi="Arial" w:cs="Arial"/>
          <w:sz w:val="24"/>
          <w:szCs w:val="24"/>
        </w:rPr>
        <w:t xml:space="preserve">  </w:t>
      </w:r>
      <w:r w:rsidR="004148E5" w:rsidRPr="004148E5">
        <w:rPr>
          <w:rFonts w:ascii="Arial" w:hAnsi="Arial" w:cs="Arial"/>
          <w:sz w:val="24"/>
          <w:szCs w:val="24"/>
        </w:rPr>
        <w:t xml:space="preserve">For Generators with </w:t>
      </w:r>
      <w:r w:rsidR="004148E5" w:rsidRPr="00CB087D">
        <w:rPr>
          <w:rFonts w:ascii="Arial" w:hAnsi="Arial" w:cs="Arial"/>
          <w:b/>
          <w:sz w:val="24"/>
          <w:szCs w:val="24"/>
        </w:rPr>
        <w:t>no</w:t>
      </w:r>
      <w:r w:rsidR="004148E5" w:rsidRPr="004148E5">
        <w:rPr>
          <w:rFonts w:ascii="Arial" w:hAnsi="Arial" w:cs="Arial"/>
          <w:sz w:val="24"/>
          <w:szCs w:val="24"/>
        </w:rPr>
        <w:t xml:space="preserve"> permitting restrictions, this value would be equal to the Minimum Manual Load Point.</w:t>
      </w:r>
      <w:r w:rsidR="00CB087D">
        <w:rPr>
          <w:rFonts w:ascii="Arial" w:hAnsi="Arial" w:cs="Arial"/>
          <w:sz w:val="24"/>
          <w:szCs w:val="24"/>
        </w:rPr>
        <w:t xml:space="preserve">  For ambient limited Generators, provide the value at 59 degrees F, 1 atmosphere and 60% relative humidity.</w:t>
      </w:r>
    </w:p>
    <w:p w14:paraId="5F961DDF" w14:textId="77777777" w:rsidR="008D7B39" w:rsidRPr="00641A77" w:rsidRDefault="008D7B39" w:rsidP="008D7B39">
      <w:pPr>
        <w:numPr>
          <w:ilvl w:val="0"/>
          <w:numId w:val="23"/>
        </w:numPr>
        <w:tabs>
          <w:tab w:val="left" w:pos="720"/>
        </w:tabs>
        <w:spacing w:before="60" w:after="100"/>
        <w:ind w:left="720"/>
        <w:rPr>
          <w:rFonts w:ascii="Arial" w:hAnsi="Arial" w:cs="Arial"/>
          <w:sz w:val="24"/>
          <w:szCs w:val="24"/>
        </w:rPr>
      </w:pPr>
      <w:r w:rsidRPr="00983B20">
        <w:rPr>
          <w:rFonts w:ascii="Arial" w:hAnsi="Arial" w:cs="Arial"/>
          <w:sz w:val="24"/>
          <w:szCs w:val="24"/>
        </w:rPr>
        <w:t>Network Resource Capability</w:t>
      </w:r>
    </w:p>
    <w:p w14:paraId="5F961DE0" w14:textId="722B1752" w:rsidR="008D7B39" w:rsidRDefault="00BF2CCB" w:rsidP="008D7B39">
      <w:pPr>
        <w:spacing w:before="100" w:after="100"/>
        <w:ind w:left="720"/>
        <w:rPr>
          <w:rFonts w:ascii="Arial" w:hAnsi="Arial" w:cs="Arial"/>
          <w:sz w:val="24"/>
          <w:szCs w:val="24"/>
        </w:rPr>
      </w:pPr>
      <w:r>
        <w:rPr>
          <w:rFonts w:ascii="Arial" w:hAnsi="Arial" w:cs="Arial"/>
          <w:sz w:val="24"/>
          <w:szCs w:val="24"/>
        </w:rPr>
        <w:t xml:space="preserve">Enter the </w:t>
      </w:r>
      <w:r>
        <w:rPr>
          <w:rFonts w:ascii="Arial" w:hAnsi="Arial" w:cs="Arial"/>
          <w:i/>
          <w:sz w:val="24"/>
          <w:szCs w:val="24"/>
        </w:rPr>
        <w:t>net</w:t>
      </w:r>
      <w:r>
        <w:rPr>
          <w:rFonts w:ascii="Arial" w:hAnsi="Arial" w:cs="Arial"/>
          <w:sz w:val="24"/>
          <w:szCs w:val="24"/>
        </w:rPr>
        <w:t xml:space="preserve"> Network Resource Capability for each season.  The Network Resource Capability can typic</w:t>
      </w:r>
      <w:r w:rsidR="004148E5">
        <w:rPr>
          <w:rFonts w:ascii="Arial" w:hAnsi="Arial" w:cs="Arial"/>
          <w:sz w:val="24"/>
          <w:szCs w:val="24"/>
        </w:rPr>
        <w:t>ally be found in the governing Interconnection A</w:t>
      </w:r>
      <w:r>
        <w:rPr>
          <w:rFonts w:ascii="Arial" w:hAnsi="Arial" w:cs="Arial"/>
          <w:sz w:val="24"/>
          <w:szCs w:val="24"/>
        </w:rPr>
        <w:t xml:space="preserve">greement and is </w:t>
      </w:r>
      <w:r w:rsidR="008D7B39" w:rsidRPr="00983B20">
        <w:rPr>
          <w:rFonts w:ascii="Arial" w:hAnsi="Arial" w:cs="Arial"/>
          <w:sz w:val="24"/>
          <w:szCs w:val="24"/>
        </w:rPr>
        <w:t xml:space="preserve">fully defined in the </w:t>
      </w:r>
      <w:r w:rsidR="00AF4160">
        <w:rPr>
          <w:rFonts w:ascii="Arial" w:hAnsi="Arial" w:cs="Arial"/>
          <w:sz w:val="24"/>
          <w:szCs w:val="24"/>
        </w:rPr>
        <w:t>Section II.48 of the OATT</w:t>
      </w:r>
      <w:r w:rsidR="00693C7E">
        <w:rPr>
          <w:rFonts w:ascii="Arial" w:hAnsi="Arial" w:cs="Arial"/>
          <w:sz w:val="24"/>
          <w:szCs w:val="24"/>
        </w:rPr>
        <w:t xml:space="preserve"> </w:t>
      </w:r>
      <w:r>
        <w:rPr>
          <w:rFonts w:ascii="Arial" w:hAnsi="Arial" w:cs="Arial"/>
          <w:sz w:val="24"/>
          <w:szCs w:val="24"/>
        </w:rPr>
        <w:t>as</w:t>
      </w:r>
      <w:r w:rsidRPr="00983B20">
        <w:rPr>
          <w:rFonts w:ascii="Arial" w:hAnsi="Arial" w:cs="Arial"/>
          <w:sz w:val="24"/>
          <w:szCs w:val="24"/>
        </w:rPr>
        <w:t xml:space="preserve"> </w:t>
      </w:r>
      <w:r w:rsidR="008D7B39" w:rsidRPr="00983B20">
        <w:rPr>
          <w:rFonts w:ascii="Arial" w:hAnsi="Arial" w:cs="Arial"/>
          <w:sz w:val="24"/>
          <w:szCs w:val="24"/>
        </w:rPr>
        <w:t>the maximum net megawatt electrical output of the Generating Facility at the Point of Interconnection.</w:t>
      </w:r>
      <w:r w:rsidR="00AF4160">
        <w:rPr>
          <w:rFonts w:ascii="Arial" w:hAnsi="Arial" w:cs="Arial"/>
          <w:sz w:val="24"/>
          <w:szCs w:val="24"/>
        </w:rPr>
        <w:t xml:space="preserve"> </w:t>
      </w:r>
    </w:p>
    <w:p w14:paraId="5F961DE1" w14:textId="7A2A946E" w:rsidR="008D7B39" w:rsidRDefault="008D7B39" w:rsidP="008D7B39">
      <w:pPr>
        <w:spacing w:before="100" w:after="100"/>
        <w:ind w:left="1080"/>
        <w:rPr>
          <w:rFonts w:ascii="Arial" w:hAnsi="Arial" w:cs="Arial"/>
          <w:sz w:val="24"/>
          <w:szCs w:val="24"/>
        </w:rPr>
      </w:pPr>
      <w:r w:rsidRPr="00983B20">
        <w:rPr>
          <w:rFonts w:ascii="Arial" w:hAnsi="Arial" w:cs="Arial"/>
          <w:b/>
          <w:sz w:val="24"/>
          <w:szCs w:val="24"/>
        </w:rPr>
        <w:t xml:space="preserve">Winter Network Resource Capability </w:t>
      </w:r>
      <w:r w:rsidR="000D0B64" w:rsidRPr="000D0B64">
        <w:rPr>
          <w:rFonts w:ascii="Arial" w:hAnsi="Arial" w:cs="Arial"/>
          <w:sz w:val="24"/>
          <w:szCs w:val="24"/>
        </w:rPr>
        <w:t xml:space="preserve">- </w:t>
      </w:r>
      <w:r w:rsidRPr="00983B20">
        <w:rPr>
          <w:rFonts w:ascii="Arial" w:hAnsi="Arial" w:cs="Arial"/>
          <w:sz w:val="24"/>
          <w:szCs w:val="24"/>
        </w:rPr>
        <w:t>The maximum net megawatt electrical output of the Generating Facility at the Point of Interconnection at an ambient temperature at or above 0 degrees F.</w:t>
      </w:r>
    </w:p>
    <w:p w14:paraId="5F961DE2" w14:textId="4E8D32AD" w:rsidR="008D7B39" w:rsidRPr="00641A77" w:rsidRDefault="008D7B39" w:rsidP="008D7B39">
      <w:pPr>
        <w:spacing w:before="100" w:after="100"/>
        <w:ind w:left="1080"/>
        <w:rPr>
          <w:rFonts w:ascii="Arial" w:hAnsi="Arial" w:cs="Arial"/>
          <w:sz w:val="24"/>
          <w:szCs w:val="24"/>
        </w:rPr>
      </w:pPr>
      <w:r w:rsidRPr="00983B20">
        <w:rPr>
          <w:rFonts w:ascii="Arial" w:hAnsi="Arial" w:cs="Arial"/>
          <w:b/>
          <w:sz w:val="24"/>
          <w:szCs w:val="24"/>
        </w:rPr>
        <w:lastRenderedPageBreak/>
        <w:t>Summer</w:t>
      </w:r>
      <w:r w:rsidRPr="005856B0">
        <w:rPr>
          <w:rFonts w:ascii="Arial" w:hAnsi="Arial" w:cs="Arial"/>
          <w:b/>
          <w:sz w:val="24"/>
          <w:szCs w:val="24"/>
        </w:rPr>
        <w:t xml:space="preserve"> </w:t>
      </w:r>
      <w:r w:rsidRPr="00983B20">
        <w:rPr>
          <w:rFonts w:ascii="Arial" w:hAnsi="Arial" w:cs="Arial"/>
          <w:b/>
          <w:sz w:val="24"/>
          <w:szCs w:val="24"/>
        </w:rPr>
        <w:t xml:space="preserve">Network Resource Capability </w:t>
      </w:r>
      <w:r w:rsidR="000D0B64" w:rsidRPr="000D0B64">
        <w:rPr>
          <w:rFonts w:ascii="Arial" w:hAnsi="Arial" w:cs="Arial"/>
          <w:sz w:val="24"/>
          <w:szCs w:val="24"/>
        </w:rPr>
        <w:t xml:space="preserve">- </w:t>
      </w:r>
      <w:r w:rsidRPr="00983B20">
        <w:rPr>
          <w:rFonts w:ascii="Arial" w:hAnsi="Arial" w:cs="Arial"/>
          <w:sz w:val="24"/>
          <w:szCs w:val="24"/>
        </w:rPr>
        <w:t>The maximum net megawatt electrical output of the Generating Facility at the Point of Interconnection at an ambient temperature at or above 50 degrees F.</w:t>
      </w:r>
    </w:p>
    <w:p w14:paraId="5F961DE3" w14:textId="304C51D0" w:rsidR="00BF2CCB" w:rsidRDefault="00BF2CCB" w:rsidP="00BF2CCB">
      <w:pPr>
        <w:spacing w:before="100" w:after="100"/>
        <w:ind w:left="720"/>
        <w:rPr>
          <w:rFonts w:ascii="Arial" w:hAnsi="Arial" w:cs="Arial"/>
          <w:sz w:val="24"/>
          <w:szCs w:val="24"/>
        </w:rPr>
      </w:pPr>
      <w:r w:rsidRPr="00975200">
        <w:rPr>
          <w:rFonts w:ascii="Arial" w:hAnsi="Arial" w:cs="Arial"/>
          <w:sz w:val="24"/>
          <w:szCs w:val="24"/>
        </w:rPr>
        <w:t>If the Network Resource Capability</w:t>
      </w:r>
      <w:r>
        <w:rPr>
          <w:rFonts w:ascii="Arial" w:hAnsi="Arial" w:cs="Arial"/>
          <w:sz w:val="24"/>
          <w:szCs w:val="24"/>
        </w:rPr>
        <w:t xml:space="preserve"> is only specified in the governing </w:t>
      </w:r>
      <w:r w:rsidR="00D02F81">
        <w:rPr>
          <w:rFonts w:ascii="Arial" w:hAnsi="Arial" w:cs="Arial"/>
          <w:sz w:val="24"/>
          <w:szCs w:val="24"/>
        </w:rPr>
        <w:t>I</w:t>
      </w:r>
      <w:r>
        <w:rPr>
          <w:rFonts w:ascii="Arial" w:hAnsi="Arial" w:cs="Arial"/>
          <w:sz w:val="24"/>
          <w:szCs w:val="24"/>
        </w:rPr>
        <w:t xml:space="preserve">nterconnection </w:t>
      </w:r>
      <w:r w:rsidR="00D02F81">
        <w:rPr>
          <w:rFonts w:ascii="Arial" w:hAnsi="Arial" w:cs="Arial"/>
          <w:sz w:val="24"/>
          <w:szCs w:val="24"/>
        </w:rPr>
        <w:t>A</w:t>
      </w:r>
      <w:r>
        <w:rPr>
          <w:rFonts w:ascii="Arial" w:hAnsi="Arial" w:cs="Arial"/>
          <w:sz w:val="24"/>
          <w:szCs w:val="24"/>
        </w:rPr>
        <w:t xml:space="preserve">greement as a total for a Generating Facility that includes multiple Generator Assets, the sum of the Network Resource Capabilities of the individual Assets may </w:t>
      </w:r>
      <w:r w:rsidRPr="00BF2CCB">
        <w:rPr>
          <w:rFonts w:ascii="Arial" w:hAnsi="Arial" w:cs="Arial"/>
          <w:b/>
          <w:sz w:val="24"/>
          <w:szCs w:val="24"/>
        </w:rPr>
        <w:t>not</w:t>
      </w:r>
      <w:r>
        <w:rPr>
          <w:rFonts w:ascii="Arial" w:hAnsi="Arial" w:cs="Arial"/>
          <w:sz w:val="24"/>
          <w:szCs w:val="24"/>
        </w:rPr>
        <w:t xml:space="preserve"> exceed the total Network Resource Capability specified in the </w:t>
      </w:r>
      <w:r w:rsidR="00D02F81">
        <w:rPr>
          <w:rFonts w:ascii="Arial" w:hAnsi="Arial" w:cs="Arial"/>
          <w:sz w:val="24"/>
          <w:szCs w:val="24"/>
        </w:rPr>
        <w:t>A</w:t>
      </w:r>
      <w:r>
        <w:rPr>
          <w:rFonts w:ascii="Arial" w:hAnsi="Arial" w:cs="Arial"/>
          <w:sz w:val="24"/>
          <w:szCs w:val="24"/>
        </w:rPr>
        <w:t>greement.</w:t>
      </w:r>
    </w:p>
    <w:p w14:paraId="5F961DE4" w14:textId="77777777" w:rsidR="00B763B4" w:rsidRDefault="00297F53" w:rsidP="00B763B4">
      <w:pPr>
        <w:pStyle w:val="Heading2"/>
        <w:spacing w:before="100" w:after="100"/>
        <w:rPr>
          <w:rFonts w:ascii="Arial" w:hAnsi="Arial" w:cs="Arial"/>
          <w:sz w:val="24"/>
          <w:szCs w:val="24"/>
        </w:rPr>
      </w:pPr>
      <w:r>
        <w:rPr>
          <w:rFonts w:ascii="Arial" w:hAnsi="Arial" w:cs="Arial"/>
          <w:sz w:val="24"/>
          <w:szCs w:val="24"/>
        </w:rPr>
        <w:br w:type="page"/>
      </w:r>
      <w:bookmarkStart w:id="97" w:name="_Toc448911453"/>
      <w:r w:rsidR="00484ECA" w:rsidRPr="00B763B4">
        <w:rPr>
          <w:rFonts w:ascii="Arial" w:hAnsi="Arial" w:cs="Arial"/>
          <w:sz w:val="24"/>
          <w:szCs w:val="24"/>
        </w:rPr>
        <w:lastRenderedPageBreak/>
        <w:t xml:space="preserve">Section </w:t>
      </w:r>
      <w:r>
        <w:rPr>
          <w:rFonts w:ascii="Arial" w:hAnsi="Arial" w:cs="Arial"/>
          <w:sz w:val="24"/>
          <w:szCs w:val="24"/>
        </w:rPr>
        <w:t>4</w:t>
      </w:r>
      <w:r w:rsidR="00484ECA" w:rsidRPr="00B763B4">
        <w:rPr>
          <w:rFonts w:ascii="Arial" w:hAnsi="Arial" w:cs="Arial"/>
          <w:sz w:val="24"/>
          <w:szCs w:val="24"/>
        </w:rPr>
        <w:t xml:space="preserve">: Additional Information Required for </w:t>
      </w:r>
      <w:r w:rsidR="00BF2CCB">
        <w:rPr>
          <w:rFonts w:ascii="Arial" w:hAnsi="Arial" w:cs="Arial"/>
          <w:sz w:val="24"/>
          <w:szCs w:val="24"/>
        </w:rPr>
        <w:t>Gas</w:t>
      </w:r>
      <w:r w:rsidR="00BF2CCB" w:rsidRPr="00B763B4">
        <w:rPr>
          <w:rFonts w:ascii="Arial" w:hAnsi="Arial" w:cs="Arial"/>
          <w:sz w:val="24"/>
          <w:szCs w:val="24"/>
        </w:rPr>
        <w:t xml:space="preserve"> </w:t>
      </w:r>
      <w:r w:rsidR="00BF2CCB">
        <w:rPr>
          <w:rFonts w:ascii="Arial" w:hAnsi="Arial" w:cs="Arial"/>
          <w:sz w:val="24"/>
          <w:szCs w:val="24"/>
        </w:rPr>
        <w:t xml:space="preserve">Turbine </w:t>
      </w:r>
      <w:r w:rsidR="00484ECA" w:rsidRPr="00B763B4">
        <w:rPr>
          <w:rFonts w:ascii="Arial" w:hAnsi="Arial" w:cs="Arial"/>
          <w:sz w:val="24"/>
          <w:szCs w:val="24"/>
        </w:rPr>
        <w:t xml:space="preserve">and Combined Cycle </w:t>
      </w:r>
      <w:r w:rsidR="00BF2CCB">
        <w:rPr>
          <w:rFonts w:ascii="Arial" w:hAnsi="Arial" w:cs="Arial"/>
          <w:sz w:val="24"/>
          <w:szCs w:val="24"/>
        </w:rPr>
        <w:t>Assets</w:t>
      </w:r>
      <w:r w:rsidR="00BF2CCB" w:rsidRPr="00B763B4">
        <w:rPr>
          <w:rFonts w:ascii="Arial" w:hAnsi="Arial" w:cs="Arial"/>
          <w:sz w:val="24"/>
          <w:szCs w:val="24"/>
        </w:rPr>
        <w:t xml:space="preserve"> </w:t>
      </w:r>
      <w:r w:rsidR="00484ECA" w:rsidRPr="00B763B4">
        <w:rPr>
          <w:rFonts w:ascii="Arial" w:hAnsi="Arial" w:cs="Arial"/>
          <w:sz w:val="24"/>
          <w:szCs w:val="24"/>
        </w:rPr>
        <w:t>O</w:t>
      </w:r>
      <w:r w:rsidR="00BF2CCB" w:rsidRPr="00B763B4">
        <w:rPr>
          <w:rFonts w:ascii="Arial" w:hAnsi="Arial" w:cs="Arial"/>
          <w:sz w:val="24"/>
          <w:szCs w:val="24"/>
        </w:rPr>
        <w:t>nly</w:t>
      </w:r>
      <w:bookmarkEnd w:id="97"/>
    </w:p>
    <w:p w14:paraId="5F961DE5" w14:textId="3687DFF8" w:rsidR="00484ECA" w:rsidRPr="00F973F1" w:rsidRDefault="00484ECA" w:rsidP="00F50540">
      <w:pPr>
        <w:spacing w:before="200" w:after="100"/>
        <w:rPr>
          <w:rFonts w:ascii="Arial" w:hAnsi="Arial" w:cs="Arial"/>
          <w:sz w:val="24"/>
          <w:szCs w:val="24"/>
        </w:rPr>
      </w:pPr>
      <w:r w:rsidRPr="00F973F1">
        <w:rPr>
          <w:rFonts w:ascii="Arial" w:hAnsi="Arial" w:cs="Arial"/>
          <w:sz w:val="24"/>
          <w:szCs w:val="24"/>
        </w:rPr>
        <w:t>For Claimed Capability Audit (CCA) purposes, ISO must adjust or normalize the output of a gas turbine</w:t>
      </w:r>
      <w:r w:rsidR="00BF2CCB">
        <w:rPr>
          <w:rFonts w:ascii="Arial" w:hAnsi="Arial" w:cs="Arial"/>
          <w:sz w:val="24"/>
          <w:szCs w:val="24"/>
        </w:rPr>
        <w:t xml:space="preserve"> and </w:t>
      </w:r>
      <w:r w:rsidRPr="00F973F1">
        <w:rPr>
          <w:rFonts w:ascii="Arial" w:hAnsi="Arial" w:cs="Arial"/>
          <w:sz w:val="24"/>
          <w:szCs w:val="24"/>
        </w:rPr>
        <w:t>combined</w:t>
      </w:r>
      <w:r w:rsidR="00D02F81">
        <w:rPr>
          <w:rFonts w:ascii="Arial" w:hAnsi="Arial" w:cs="Arial"/>
          <w:sz w:val="24"/>
          <w:szCs w:val="24"/>
        </w:rPr>
        <w:t>-</w:t>
      </w:r>
      <w:r w:rsidRPr="00F973F1">
        <w:rPr>
          <w:rFonts w:ascii="Arial" w:hAnsi="Arial" w:cs="Arial"/>
          <w:sz w:val="24"/>
          <w:szCs w:val="24"/>
        </w:rPr>
        <w:t xml:space="preserve">cycle </w:t>
      </w:r>
      <w:r w:rsidR="00BF2CCB">
        <w:rPr>
          <w:rFonts w:ascii="Arial" w:hAnsi="Arial" w:cs="Arial"/>
          <w:sz w:val="24"/>
          <w:szCs w:val="24"/>
        </w:rPr>
        <w:t>Assets</w:t>
      </w:r>
      <w:r w:rsidR="00BF2CCB" w:rsidRPr="00F973F1">
        <w:rPr>
          <w:rFonts w:ascii="Arial" w:hAnsi="Arial" w:cs="Arial"/>
          <w:sz w:val="24"/>
          <w:szCs w:val="24"/>
        </w:rPr>
        <w:t xml:space="preserve"> </w:t>
      </w:r>
      <w:r w:rsidRPr="00F973F1">
        <w:rPr>
          <w:rFonts w:ascii="Arial" w:hAnsi="Arial" w:cs="Arial"/>
          <w:sz w:val="24"/>
          <w:szCs w:val="24"/>
        </w:rPr>
        <w:t xml:space="preserve">to the standard 90° (summer) and 20° (winter) temperatures upon which Claimed Capability for such a unit is based.  </w:t>
      </w:r>
      <w:r w:rsidR="00D02F81">
        <w:rPr>
          <w:rFonts w:ascii="Arial" w:hAnsi="Arial" w:cs="Arial"/>
          <w:sz w:val="24"/>
          <w:szCs w:val="24"/>
        </w:rPr>
        <w:t>Lead MPs</w:t>
      </w:r>
      <w:r w:rsidRPr="00F973F1">
        <w:rPr>
          <w:rFonts w:ascii="Arial" w:hAnsi="Arial" w:cs="Arial"/>
          <w:sz w:val="24"/>
          <w:szCs w:val="24"/>
        </w:rPr>
        <w:t xml:space="preserve"> submitting an NX-12 for such a unit must include a table reflecting the full range (100° - 0°F, in one degree increments) of temperature versus MW output for that unit.  The MW output values in this table must be reported to three decimal places.</w:t>
      </w:r>
    </w:p>
    <w:p w14:paraId="5F961DE6" w14:textId="77777777" w:rsidR="002562F3" w:rsidRPr="00F973F1" w:rsidRDefault="00484ECA" w:rsidP="009D5CFA">
      <w:pPr>
        <w:spacing w:before="100" w:after="100"/>
        <w:rPr>
          <w:rFonts w:ascii="Arial" w:hAnsi="Arial" w:cs="Arial"/>
          <w:sz w:val="24"/>
          <w:szCs w:val="24"/>
        </w:rPr>
      </w:pPr>
      <w:r w:rsidRPr="00F973F1">
        <w:rPr>
          <w:rFonts w:ascii="Arial" w:hAnsi="Arial" w:cs="Arial"/>
          <w:sz w:val="24"/>
          <w:szCs w:val="24"/>
        </w:rPr>
        <w:t xml:space="preserve">The table of temperature versus output MW values in Section </w:t>
      </w:r>
      <w:r w:rsidR="005856B0">
        <w:rPr>
          <w:rFonts w:ascii="Arial" w:hAnsi="Arial" w:cs="Arial"/>
          <w:sz w:val="24"/>
          <w:szCs w:val="24"/>
        </w:rPr>
        <w:t>4</w:t>
      </w:r>
      <w:r w:rsidR="005856B0" w:rsidRPr="00F973F1">
        <w:rPr>
          <w:rFonts w:ascii="Arial" w:hAnsi="Arial" w:cs="Arial"/>
          <w:sz w:val="24"/>
          <w:szCs w:val="24"/>
        </w:rPr>
        <w:t xml:space="preserve"> </w:t>
      </w:r>
      <w:r w:rsidRPr="00F973F1">
        <w:rPr>
          <w:rFonts w:ascii="Arial" w:hAnsi="Arial" w:cs="Arial"/>
          <w:sz w:val="24"/>
          <w:szCs w:val="24"/>
        </w:rPr>
        <w:t xml:space="preserve">should be representative of the expected relationship between ambient (or inlet) temperature and MW output of the Generator.  The table values are expected to reflect the </w:t>
      </w:r>
      <w:r w:rsidR="00BF2CCB">
        <w:rPr>
          <w:rFonts w:ascii="Arial" w:hAnsi="Arial" w:cs="Arial"/>
          <w:sz w:val="24"/>
          <w:szCs w:val="24"/>
        </w:rPr>
        <w:t>manufacturer-supplied</w:t>
      </w:r>
      <w:r w:rsidRPr="00F973F1">
        <w:rPr>
          <w:rFonts w:ascii="Arial" w:hAnsi="Arial" w:cs="Arial"/>
          <w:sz w:val="24"/>
          <w:szCs w:val="24"/>
        </w:rPr>
        <w:t xml:space="preserve"> relationship between temperature and output for the Generator. The MW output values at 90°F and 20°F do </w:t>
      </w:r>
      <w:r w:rsidRPr="006B287B">
        <w:rPr>
          <w:rFonts w:ascii="Arial" w:hAnsi="Arial" w:cs="Arial"/>
          <w:b/>
          <w:sz w:val="24"/>
          <w:szCs w:val="24"/>
        </w:rPr>
        <w:t>not</w:t>
      </w:r>
      <w:r w:rsidRPr="00F973F1">
        <w:rPr>
          <w:rFonts w:ascii="Arial" w:hAnsi="Arial" w:cs="Arial"/>
          <w:sz w:val="24"/>
          <w:szCs w:val="24"/>
        </w:rPr>
        <w:t xml:space="preserve"> necessarily have to match the current respective summer and winter SCC values.  All temperature adjustments made to demonstration values to normalize MW output to the standard at 90°F and 20°F temperatures will be performed using current approved Table </w:t>
      </w:r>
      <w:r w:rsidR="005856B0">
        <w:rPr>
          <w:rFonts w:ascii="Arial" w:hAnsi="Arial" w:cs="Arial"/>
          <w:sz w:val="24"/>
          <w:szCs w:val="24"/>
        </w:rPr>
        <w:t>4</w:t>
      </w:r>
      <w:r w:rsidR="005856B0" w:rsidRPr="00F973F1">
        <w:rPr>
          <w:rFonts w:ascii="Arial" w:hAnsi="Arial" w:cs="Arial"/>
          <w:sz w:val="24"/>
          <w:szCs w:val="24"/>
        </w:rPr>
        <w:t xml:space="preserve"> </w:t>
      </w:r>
      <w:r w:rsidRPr="00F973F1">
        <w:rPr>
          <w:rFonts w:ascii="Arial" w:hAnsi="Arial" w:cs="Arial"/>
          <w:sz w:val="24"/>
          <w:szCs w:val="24"/>
        </w:rPr>
        <w:t>values on the NX-12 form.</w:t>
      </w:r>
    </w:p>
    <w:p w14:paraId="5F961DE7" w14:textId="77777777" w:rsidR="00B4785C" w:rsidRDefault="001E4683" w:rsidP="005D785C">
      <w:pPr>
        <w:pStyle w:val="Heading2"/>
        <w:spacing w:before="100" w:after="100"/>
        <w:rPr>
          <w:rFonts w:ascii="Arial" w:hAnsi="Arial" w:cs="Arial"/>
          <w:sz w:val="24"/>
          <w:szCs w:val="24"/>
        </w:rPr>
      </w:pPr>
      <w:r>
        <w:rPr>
          <w:rFonts w:ascii="Arial" w:hAnsi="Arial" w:cs="Arial"/>
          <w:sz w:val="24"/>
          <w:szCs w:val="24"/>
        </w:rPr>
        <w:br w:type="page"/>
      </w:r>
      <w:bookmarkStart w:id="98" w:name="_Toc448911454"/>
      <w:r w:rsidR="006A2DF1" w:rsidRPr="00B763B4">
        <w:rPr>
          <w:rFonts w:ascii="Arial" w:hAnsi="Arial" w:cs="Arial"/>
          <w:sz w:val="24"/>
          <w:szCs w:val="24"/>
        </w:rPr>
        <w:lastRenderedPageBreak/>
        <w:t xml:space="preserve">Section </w:t>
      </w:r>
      <w:r w:rsidR="006A2DF1">
        <w:rPr>
          <w:rFonts w:ascii="Arial" w:hAnsi="Arial" w:cs="Arial"/>
          <w:sz w:val="24"/>
          <w:szCs w:val="24"/>
        </w:rPr>
        <w:t>5</w:t>
      </w:r>
      <w:r w:rsidR="006A2DF1" w:rsidRPr="00B763B4">
        <w:rPr>
          <w:rFonts w:ascii="Arial" w:hAnsi="Arial" w:cs="Arial"/>
          <w:sz w:val="24"/>
          <w:szCs w:val="24"/>
        </w:rPr>
        <w:t xml:space="preserve">: </w:t>
      </w:r>
      <w:r>
        <w:rPr>
          <w:rFonts w:ascii="Arial" w:hAnsi="Arial" w:cs="Arial"/>
          <w:sz w:val="24"/>
          <w:szCs w:val="24"/>
        </w:rPr>
        <w:t>Additional Information</w:t>
      </w:r>
      <w:bookmarkEnd w:id="98"/>
    </w:p>
    <w:p w14:paraId="5F961DE8" w14:textId="77777777" w:rsidR="001E4683" w:rsidRPr="001E4683" w:rsidRDefault="001E4683" w:rsidP="001E4683">
      <w:pPr>
        <w:spacing w:before="200" w:after="100"/>
        <w:rPr>
          <w:rFonts w:ascii="Arial" w:hAnsi="Arial" w:cs="Arial"/>
          <w:sz w:val="24"/>
          <w:szCs w:val="24"/>
        </w:rPr>
      </w:pPr>
      <w:r w:rsidRPr="00F973F1">
        <w:rPr>
          <w:rFonts w:ascii="Arial" w:hAnsi="Arial" w:cs="Arial"/>
          <w:sz w:val="24"/>
          <w:szCs w:val="24"/>
        </w:rPr>
        <w:t xml:space="preserve">List any additional information regarding the Generator that is </w:t>
      </w:r>
      <w:r w:rsidRPr="001E4683">
        <w:rPr>
          <w:rFonts w:ascii="Arial" w:hAnsi="Arial" w:cs="Arial"/>
          <w:sz w:val="24"/>
          <w:szCs w:val="24"/>
        </w:rPr>
        <w:t>not</w:t>
      </w:r>
      <w:r w:rsidRPr="00F973F1">
        <w:rPr>
          <w:rFonts w:ascii="Arial" w:hAnsi="Arial" w:cs="Arial"/>
          <w:sz w:val="24"/>
          <w:szCs w:val="24"/>
        </w:rPr>
        <w:t xml:space="preserve"> previously detailed in this form or the </w:t>
      </w:r>
      <w:r>
        <w:rPr>
          <w:rFonts w:ascii="Arial" w:hAnsi="Arial" w:cs="Arial"/>
          <w:sz w:val="24"/>
          <w:szCs w:val="24"/>
        </w:rPr>
        <w:t>Offer</w:t>
      </w:r>
      <w:r w:rsidRPr="00F973F1">
        <w:rPr>
          <w:rFonts w:ascii="Arial" w:hAnsi="Arial" w:cs="Arial"/>
          <w:sz w:val="24"/>
          <w:szCs w:val="24"/>
        </w:rPr>
        <w:t xml:space="preserve"> Parameters</w:t>
      </w:r>
      <w:r w:rsidRPr="001E4683">
        <w:rPr>
          <w:rFonts w:ascii="Arial" w:hAnsi="Arial" w:cs="Arial"/>
          <w:sz w:val="24"/>
          <w:szCs w:val="24"/>
        </w:rPr>
        <w:t xml:space="preserve"> </w:t>
      </w:r>
    </w:p>
    <w:p w14:paraId="5F961DE9" w14:textId="77777777" w:rsidR="006A2DF1" w:rsidRDefault="006A2DF1" w:rsidP="006A2DF1">
      <w:pPr>
        <w:pStyle w:val="Heading2"/>
        <w:keepNext w:val="0"/>
        <w:widowControl/>
        <w:spacing w:before="100" w:after="100"/>
        <w:rPr>
          <w:rFonts w:ascii="Arial" w:hAnsi="Arial" w:cs="Arial"/>
          <w:sz w:val="24"/>
          <w:szCs w:val="24"/>
        </w:rPr>
      </w:pPr>
    </w:p>
    <w:p w14:paraId="5F961DEA" w14:textId="77777777" w:rsidR="00A26945" w:rsidRPr="00F973F1" w:rsidRDefault="00A26945" w:rsidP="001E4683">
      <w:pPr>
        <w:pStyle w:val="Heading2"/>
        <w:keepNext w:val="0"/>
        <w:widowControl/>
        <w:spacing w:before="100" w:after="100"/>
        <w:rPr>
          <w:rFonts w:ascii="Arial" w:hAnsi="Arial" w:cs="Arial"/>
          <w:sz w:val="24"/>
          <w:szCs w:val="24"/>
          <w:highlight w:val="yellow"/>
        </w:rPr>
      </w:pPr>
    </w:p>
    <w:p w14:paraId="5F961DEB" w14:textId="77777777" w:rsidR="00484ECA" w:rsidRPr="00F973F1" w:rsidRDefault="001E4683" w:rsidP="001E4683">
      <w:pPr>
        <w:pStyle w:val="Heading1"/>
        <w:keepNext w:val="0"/>
        <w:widowControl/>
        <w:spacing w:before="200" w:after="100"/>
        <w:ind w:left="0"/>
        <w:rPr>
          <w:rFonts w:ascii="Arial" w:hAnsi="Arial" w:cs="Arial"/>
          <w:sz w:val="24"/>
          <w:szCs w:val="24"/>
        </w:rPr>
      </w:pPr>
      <w:bookmarkStart w:id="99" w:name="_Toc81704227"/>
      <w:bookmarkStart w:id="100" w:name="_Toc89670205"/>
      <w:r>
        <w:rPr>
          <w:rFonts w:ascii="Arial" w:hAnsi="Arial" w:cs="Arial"/>
          <w:sz w:val="24"/>
          <w:szCs w:val="24"/>
        </w:rPr>
        <w:br w:type="page"/>
      </w:r>
      <w:bookmarkStart w:id="101" w:name="_Toc448911455"/>
      <w:r w:rsidR="00484ECA" w:rsidRPr="00F973F1">
        <w:rPr>
          <w:rFonts w:ascii="Arial" w:hAnsi="Arial" w:cs="Arial"/>
          <w:sz w:val="24"/>
          <w:szCs w:val="24"/>
        </w:rPr>
        <w:lastRenderedPageBreak/>
        <w:t>OP</w:t>
      </w:r>
      <w:r w:rsidR="005D785C">
        <w:rPr>
          <w:rFonts w:ascii="Arial" w:hAnsi="Arial" w:cs="Arial"/>
          <w:sz w:val="24"/>
          <w:szCs w:val="24"/>
        </w:rPr>
        <w:t>-</w:t>
      </w:r>
      <w:r w:rsidR="00484ECA" w:rsidRPr="00F973F1">
        <w:rPr>
          <w:rFonts w:ascii="Arial" w:hAnsi="Arial" w:cs="Arial"/>
          <w:sz w:val="24"/>
          <w:szCs w:val="24"/>
        </w:rPr>
        <w:t>14 Appendix A Revision History</w:t>
      </w:r>
      <w:bookmarkEnd w:id="99"/>
      <w:bookmarkEnd w:id="100"/>
      <w:bookmarkEnd w:id="101"/>
    </w:p>
    <w:p w14:paraId="5F961DEC" w14:textId="77777777" w:rsidR="00484ECA" w:rsidRPr="00F973F1" w:rsidRDefault="00484ECA" w:rsidP="009D5CFA">
      <w:pPr>
        <w:pStyle w:val="DocumentText"/>
        <w:spacing w:before="40"/>
        <w:rPr>
          <w:rFonts w:ascii="Arial" w:hAnsi="Arial" w:cs="Arial"/>
          <w:sz w:val="18"/>
          <w:szCs w:val="18"/>
        </w:rPr>
      </w:pPr>
      <w:r w:rsidRPr="00F973F1">
        <w:rPr>
          <w:rFonts w:ascii="Arial" w:hAnsi="Arial" w:cs="Arial"/>
          <w:b/>
          <w:bCs/>
          <w:sz w:val="18"/>
          <w:szCs w:val="18"/>
          <w:u w:val="single"/>
        </w:rPr>
        <w:t xml:space="preserve">Document History </w:t>
      </w:r>
      <w:r w:rsidRPr="00F973F1">
        <w:rPr>
          <w:rFonts w:ascii="Arial" w:hAnsi="Arial" w:cs="Arial"/>
          <w:sz w:val="18"/>
          <w:szCs w:val="18"/>
        </w:rPr>
        <w:t>(This Document History documents action taken on the equivalent NEPOOL Procedure prior to the RTO Operations Date as well revisions made to the ISO New England Procedure subsequent to the RTO Operations Date.)</w:t>
      </w:r>
    </w:p>
    <w:tbl>
      <w:tblPr>
        <w:tblW w:w="0" w:type="auto"/>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141" w:type="dxa"/>
          <w:right w:w="141" w:type="dxa"/>
        </w:tblCellMar>
        <w:tblLook w:val="0000" w:firstRow="0" w:lastRow="0" w:firstColumn="0" w:lastColumn="0" w:noHBand="0" w:noVBand="0"/>
      </w:tblPr>
      <w:tblGrid>
        <w:gridCol w:w="1018"/>
        <w:gridCol w:w="1080"/>
        <w:gridCol w:w="6958"/>
      </w:tblGrid>
      <w:tr w:rsidR="008C2320" w:rsidRPr="00F973F1" w14:paraId="5F961DF0" w14:textId="77777777" w:rsidTr="00AB3151">
        <w:trPr>
          <w:cantSplit/>
          <w:tblHeader/>
          <w:jc w:val="center"/>
        </w:trPr>
        <w:tc>
          <w:tcPr>
            <w:tcW w:w="1018" w:type="dxa"/>
            <w:tcBorders>
              <w:top w:val="single" w:sz="12" w:space="0" w:color="auto"/>
              <w:left w:val="single" w:sz="12" w:space="0" w:color="auto"/>
              <w:bottom w:val="single" w:sz="12" w:space="0" w:color="auto"/>
              <w:right w:val="single" w:sz="12" w:space="0" w:color="auto"/>
            </w:tcBorders>
            <w:shd w:val="clear" w:color="auto" w:fill="D9D9D9"/>
          </w:tcPr>
          <w:p w14:paraId="5F961DED" w14:textId="77777777" w:rsidR="008C2320" w:rsidRPr="00F973F1" w:rsidRDefault="008C2320" w:rsidP="00AB3151">
            <w:pPr>
              <w:pStyle w:val="TableText"/>
              <w:spacing w:before="60" w:after="60"/>
              <w:rPr>
                <w:rFonts w:ascii="Arial" w:hAnsi="Arial" w:cs="Arial"/>
                <w:b/>
                <w:sz w:val="18"/>
                <w:szCs w:val="18"/>
              </w:rPr>
            </w:pPr>
            <w:r w:rsidRPr="00F973F1">
              <w:rPr>
                <w:rFonts w:ascii="Arial" w:hAnsi="Arial" w:cs="Arial"/>
                <w:b/>
                <w:sz w:val="18"/>
                <w:szCs w:val="18"/>
              </w:rPr>
              <w:t>Rev. No.</w:t>
            </w:r>
          </w:p>
        </w:tc>
        <w:tc>
          <w:tcPr>
            <w:tcW w:w="1080" w:type="dxa"/>
            <w:tcBorders>
              <w:top w:val="single" w:sz="12" w:space="0" w:color="auto"/>
              <w:left w:val="single" w:sz="12" w:space="0" w:color="auto"/>
              <w:bottom w:val="single" w:sz="12" w:space="0" w:color="auto"/>
              <w:right w:val="single" w:sz="12" w:space="0" w:color="auto"/>
            </w:tcBorders>
            <w:shd w:val="clear" w:color="auto" w:fill="D9D9D9"/>
          </w:tcPr>
          <w:p w14:paraId="5F961DEE" w14:textId="77777777" w:rsidR="008C2320" w:rsidRPr="00F973F1" w:rsidRDefault="008C2320" w:rsidP="00AB3151">
            <w:pPr>
              <w:pStyle w:val="TableText"/>
              <w:spacing w:before="60" w:after="60"/>
              <w:rPr>
                <w:rFonts w:ascii="Arial" w:hAnsi="Arial" w:cs="Arial"/>
                <w:b/>
                <w:sz w:val="18"/>
                <w:szCs w:val="18"/>
              </w:rPr>
            </w:pPr>
            <w:r w:rsidRPr="00F973F1">
              <w:rPr>
                <w:rFonts w:ascii="Arial" w:hAnsi="Arial" w:cs="Arial"/>
                <w:b/>
                <w:sz w:val="18"/>
                <w:szCs w:val="18"/>
              </w:rPr>
              <w:t>Date</w:t>
            </w:r>
          </w:p>
        </w:tc>
        <w:tc>
          <w:tcPr>
            <w:tcW w:w="6958" w:type="dxa"/>
            <w:tcBorders>
              <w:top w:val="single" w:sz="12" w:space="0" w:color="auto"/>
              <w:left w:val="single" w:sz="12" w:space="0" w:color="auto"/>
              <w:bottom w:val="single" w:sz="12" w:space="0" w:color="auto"/>
              <w:right w:val="single" w:sz="12" w:space="0" w:color="auto"/>
            </w:tcBorders>
            <w:shd w:val="clear" w:color="auto" w:fill="D9D9D9"/>
          </w:tcPr>
          <w:p w14:paraId="5F961DEF" w14:textId="77777777" w:rsidR="008C2320" w:rsidRPr="00F973F1" w:rsidRDefault="008C2320" w:rsidP="00AB3151">
            <w:pPr>
              <w:pStyle w:val="TableText"/>
              <w:spacing w:before="60" w:after="60"/>
              <w:rPr>
                <w:rFonts w:ascii="Arial" w:hAnsi="Arial" w:cs="Arial"/>
                <w:b/>
                <w:sz w:val="18"/>
                <w:szCs w:val="18"/>
              </w:rPr>
            </w:pPr>
            <w:r w:rsidRPr="00F973F1">
              <w:rPr>
                <w:rFonts w:ascii="Arial" w:hAnsi="Arial" w:cs="Arial"/>
                <w:b/>
                <w:sz w:val="18"/>
                <w:szCs w:val="18"/>
              </w:rPr>
              <w:t>Reason</w:t>
            </w:r>
          </w:p>
        </w:tc>
      </w:tr>
      <w:tr w:rsidR="00B97F74" w:rsidRPr="00F973F1" w14:paraId="5F961DF4" w14:textId="77777777" w:rsidTr="0023211B">
        <w:trPr>
          <w:cantSplit/>
          <w:jc w:val="center"/>
        </w:trPr>
        <w:tc>
          <w:tcPr>
            <w:tcW w:w="1018" w:type="dxa"/>
          </w:tcPr>
          <w:p w14:paraId="5F961DF1" w14:textId="77777777" w:rsidR="00B97F74" w:rsidRDefault="00B97F74" w:rsidP="00AB3151">
            <w:pPr>
              <w:spacing w:before="40" w:after="40"/>
              <w:jc w:val="center"/>
              <w:rPr>
                <w:rFonts w:ascii="Arial" w:hAnsi="Arial" w:cs="Arial"/>
                <w:sz w:val="18"/>
                <w:szCs w:val="18"/>
              </w:rPr>
            </w:pPr>
            <w:r>
              <w:rPr>
                <w:rFonts w:ascii="Arial" w:hAnsi="Arial" w:cs="Arial"/>
                <w:sz w:val="18"/>
                <w:szCs w:val="18"/>
              </w:rPr>
              <w:t>- -</w:t>
            </w:r>
          </w:p>
        </w:tc>
        <w:tc>
          <w:tcPr>
            <w:tcW w:w="1080" w:type="dxa"/>
          </w:tcPr>
          <w:p w14:paraId="5F961DF2" w14:textId="77777777" w:rsidR="00B97F74" w:rsidRDefault="00173443" w:rsidP="0023211B">
            <w:pPr>
              <w:pStyle w:val="TableText"/>
              <w:rPr>
                <w:rFonts w:ascii="Arial" w:hAnsi="Arial" w:cs="Arial"/>
                <w:sz w:val="18"/>
                <w:szCs w:val="18"/>
              </w:rPr>
            </w:pPr>
            <w:r w:rsidRPr="00173443">
              <w:rPr>
                <w:rFonts w:ascii="Arial" w:hAnsi="Arial" w:cs="Arial"/>
                <w:sz w:val="18"/>
                <w:szCs w:val="18"/>
              </w:rPr>
              <w:t>09/19/16</w:t>
            </w:r>
          </w:p>
        </w:tc>
        <w:tc>
          <w:tcPr>
            <w:tcW w:w="6958" w:type="dxa"/>
          </w:tcPr>
          <w:p w14:paraId="5F961DF3" w14:textId="77777777" w:rsidR="00B97F74" w:rsidRDefault="00B97F74" w:rsidP="00C15CE9">
            <w:pPr>
              <w:pStyle w:val="TableText"/>
              <w:jc w:val="left"/>
              <w:rPr>
                <w:rFonts w:ascii="Arial" w:hAnsi="Arial" w:cs="Arial"/>
                <w:sz w:val="18"/>
                <w:szCs w:val="18"/>
                <w:u w:val="single"/>
              </w:rPr>
            </w:pPr>
            <w:r w:rsidRPr="00B97F74">
              <w:rPr>
                <w:rFonts w:ascii="Arial" w:hAnsi="Arial" w:cs="Arial"/>
                <w:sz w:val="18"/>
                <w:szCs w:val="18"/>
                <w:u w:val="single"/>
              </w:rPr>
              <w:t>For previous revision history, refer to Rev 10 available through Ask ISO</w:t>
            </w:r>
          </w:p>
        </w:tc>
      </w:tr>
      <w:tr w:rsidR="00C15CE9" w:rsidRPr="00F973F1" w14:paraId="5F961DF8" w14:textId="77777777" w:rsidTr="0023211B">
        <w:trPr>
          <w:cantSplit/>
          <w:jc w:val="center"/>
        </w:trPr>
        <w:tc>
          <w:tcPr>
            <w:tcW w:w="1018" w:type="dxa"/>
          </w:tcPr>
          <w:p w14:paraId="5F961DF5" w14:textId="77777777" w:rsidR="00C15CE9" w:rsidRPr="00F973F1" w:rsidRDefault="00C15CE9" w:rsidP="00AB3151">
            <w:pPr>
              <w:spacing w:before="40" w:after="40"/>
              <w:jc w:val="center"/>
              <w:rPr>
                <w:rFonts w:ascii="Arial" w:hAnsi="Arial" w:cs="Arial"/>
                <w:sz w:val="18"/>
                <w:szCs w:val="18"/>
              </w:rPr>
            </w:pPr>
            <w:r>
              <w:rPr>
                <w:rFonts w:ascii="Arial" w:hAnsi="Arial" w:cs="Arial"/>
                <w:sz w:val="18"/>
                <w:szCs w:val="18"/>
              </w:rPr>
              <w:t>Rev 11</w:t>
            </w:r>
          </w:p>
        </w:tc>
        <w:tc>
          <w:tcPr>
            <w:tcW w:w="1080" w:type="dxa"/>
          </w:tcPr>
          <w:p w14:paraId="5F961DF6" w14:textId="77777777" w:rsidR="00C15CE9" w:rsidRPr="00F973F1" w:rsidRDefault="00AB3151" w:rsidP="0023211B">
            <w:pPr>
              <w:pStyle w:val="TableText"/>
              <w:rPr>
                <w:rFonts w:ascii="Arial" w:hAnsi="Arial" w:cs="Arial"/>
                <w:sz w:val="18"/>
                <w:szCs w:val="18"/>
              </w:rPr>
            </w:pPr>
            <w:r>
              <w:rPr>
                <w:rFonts w:ascii="Arial" w:hAnsi="Arial" w:cs="Arial"/>
                <w:sz w:val="18"/>
                <w:szCs w:val="18"/>
              </w:rPr>
              <w:t>04/20/16</w:t>
            </w:r>
          </w:p>
        </w:tc>
        <w:tc>
          <w:tcPr>
            <w:tcW w:w="6958" w:type="dxa"/>
          </w:tcPr>
          <w:p w14:paraId="5F961DF7" w14:textId="77777777" w:rsidR="00C15CE9" w:rsidRPr="00F973F1" w:rsidRDefault="00C15CE9" w:rsidP="00C15CE9">
            <w:pPr>
              <w:pStyle w:val="TableText"/>
              <w:jc w:val="left"/>
              <w:rPr>
                <w:rFonts w:ascii="Arial" w:hAnsi="Arial" w:cs="Arial"/>
                <w:sz w:val="18"/>
                <w:szCs w:val="18"/>
                <w:u w:val="single"/>
              </w:rPr>
            </w:pPr>
            <w:r>
              <w:rPr>
                <w:rFonts w:ascii="Arial" w:hAnsi="Arial" w:cs="Arial"/>
                <w:sz w:val="18"/>
                <w:szCs w:val="18"/>
                <w:u w:val="single"/>
              </w:rPr>
              <w:t>Section 2, clarified existing language and added language for new capability “Do Not Exceed Dispatchable Generator (DDG)’</w:t>
            </w:r>
          </w:p>
        </w:tc>
      </w:tr>
      <w:tr w:rsidR="002A7A47" w:rsidRPr="00F973F1" w14:paraId="5F961DFC" w14:textId="77777777" w:rsidTr="0023211B">
        <w:trPr>
          <w:cantSplit/>
          <w:jc w:val="center"/>
        </w:trPr>
        <w:tc>
          <w:tcPr>
            <w:tcW w:w="1018" w:type="dxa"/>
          </w:tcPr>
          <w:p w14:paraId="5F961DF9" w14:textId="77777777" w:rsidR="002A7A47" w:rsidRDefault="002A7A47" w:rsidP="00AB3151">
            <w:pPr>
              <w:spacing w:before="40" w:after="40"/>
              <w:jc w:val="center"/>
              <w:rPr>
                <w:rFonts w:ascii="Arial" w:hAnsi="Arial" w:cs="Arial"/>
                <w:sz w:val="18"/>
                <w:szCs w:val="18"/>
              </w:rPr>
            </w:pPr>
            <w:r w:rsidRPr="002A7A47">
              <w:rPr>
                <w:rFonts w:ascii="Arial" w:hAnsi="Arial" w:cs="Arial"/>
                <w:sz w:val="18"/>
                <w:szCs w:val="18"/>
              </w:rPr>
              <w:t>Rev 11.1</w:t>
            </w:r>
          </w:p>
        </w:tc>
        <w:tc>
          <w:tcPr>
            <w:tcW w:w="1080" w:type="dxa"/>
          </w:tcPr>
          <w:p w14:paraId="5F961DFA" w14:textId="77777777" w:rsidR="002A7A47" w:rsidRDefault="00173443" w:rsidP="0023211B">
            <w:pPr>
              <w:pStyle w:val="TableText"/>
              <w:rPr>
                <w:rFonts w:ascii="Arial" w:hAnsi="Arial" w:cs="Arial"/>
                <w:sz w:val="18"/>
                <w:szCs w:val="18"/>
              </w:rPr>
            </w:pPr>
            <w:r>
              <w:rPr>
                <w:rFonts w:ascii="Arial" w:hAnsi="Arial" w:cs="Arial"/>
                <w:sz w:val="18"/>
                <w:szCs w:val="18"/>
              </w:rPr>
              <w:t>09/19/16</w:t>
            </w:r>
          </w:p>
        </w:tc>
        <w:tc>
          <w:tcPr>
            <w:tcW w:w="6958" w:type="dxa"/>
          </w:tcPr>
          <w:p w14:paraId="5F961DFB" w14:textId="77777777" w:rsidR="002A7A47" w:rsidRPr="00F973F1" w:rsidRDefault="002A7A47">
            <w:pPr>
              <w:pStyle w:val="TableText"/>
              <w:jc w:val="left"/>
              <w:rPr>
                <w:rFonts w:ascii="Arial" w:hAnsi="Arial" w:cs="Arial"/>
                <w:sz w:val="18"/>
                <w:szCs w:val="18"/>
                <w:u w:val="single"/>
              </w:rPr>
            </w:pPr>
            <w:r>
              <w:rPr>
                <w:rFonts w:ascii="Arial" w:hAnsi="Arial"/>
                <w:sz w:val="18"/>
              </w:rPr>
              <w:t>Periodic review performed requiring no content changes;</w:t>
            </w:r>
            <w:r>
              <w:rPr>
                <w:rFonts w:ascii="Arial" w:hAnsi="Arial"/>
                <w:sz w:val="18"/>
              </w:rPr>
              <w:br/>
            </w:r>
            <w:r w:rsidRPr="00E13AA7">
              <w:rPr>
                <w:rFonts w:ascii="Arial" w:hAnsi="Arial" w:cs="Arial"/>
                <w:sz w:val="18"/>
                <w:szCs w:val="18"/>
              </w:rPr>
              <w:t>Added required corporate document identity to all Footers;</w:t>
            </w:r>
            <w:r w:rsidR="00B97F74">
              <w:rPr>
                <w:rFonts w:ascii="Arial" w:hAnsi="Arial" w:cs="Arial"/>
                <w:sz w:val="18"/>
                <w:szCs w:val="18"/>
              </w:rPr>
              <w:br/>
            </w:r>
            <w:r w:rsidR="00B97F74" w:rsidRPr="00B97F74">
              <w:rPr>
                <w:rFonts w:ascii="Arial" w:hAnsi="Arial" w:cs="Arial"/>
                <w:sz w:val="18"/>
                <w:szCs w:val="18"/>
              </w:rPr>
              <w:t>Truncated the Revision History per SOP-RTMKTS.0210.0010 Section 5.6;</w:t>
            </w:r>
          </w:p>
        </w:tc>
      </w:tr>
      <w:tr w:rsidR="007D7486" w:rsidRPr="00F973F1" w14:paraId="23AED359" w14:textId="77777777" w:rsidTr="0023211B">
        <w:trPr>
          <w:cantSplit/>
          <w:jc w:val="center"/>
        </w:trPr>
        <w:tc>
          <w:tcPr>
            <w:tcW w:w="1018" w:type="dxa"/>
          </w:tcPr>
          <w:p w14:paraId="60BD244C" w14:textId="04EEBBE7" w:rsidR="007D7486" w:rsidRPr="00F973F1" w:rsidRDefault="007D7486" w:rsidP="00AB3151">
            <w:pPr>
              <w:spacing w:before="40" w:after="40"/>
              <w:jc w:val="center"/>
              <w:rPr>
                <w:rFonts w:ascii="Arial" w:hAnsi="Arial" w:cs="Arial"/>
                <w:sz w:val="18"/>
                <w:szCs w:val="18"/>
              </w:rPr>
            </w:pPr>
            <w:r>
              <w:rPr>
                <w:rFonts w:ascii="Arial" w:hAnsi="Arial" w:cs="Arial"/>
                <w:sz w:val="18"/>
                <w:szCs w:val="18"/>
              </w:rPr>
              <w:t>Rev 11.2</w:t>
            </w:r>
          </w:p>
        </w:tc>
        <w:tc>
          <w:tcPr>
            <w:tcW w:w="1080" w:type="dxa"/>
          </w:tcPr>
          <w:p w14:paraId="53265DA9" w14:textId="1B6F71B4" w:rsidR="007D7486" w:rsidRPr="00F973F1" w:rsidRDefault="00216C93" w:rsidP="0023211B">
            <w:pPr>
              <w:pStyle w:val="TableText"/>
              <w:rPr>
                <w:rFonts w:ascii="Arial" w:hAnsi="Arial" w:cs="Arial"/>
                <w:sz w:val="18"/>
                <w:szCs w:val="18"/>
              </w:rPr>
            </w:pPr>
            <w:r>
              <w:rPr>
                <w:rFonts w:ascii="Arial" w:hAnsi="Arial" w:cs="Arial"/>
                <w:sz w:val="18"/>
                <w:szCs w:val="18"/>
              </w:rPr>
              <w:t>06/06/18</w:t>
            </w:r>
          </w:p>
        </w:tc>
        <w:tc>
          <w:tcPr>
            <w:tcW w:w="6958" w:type="dxa"/>
          </w:tcPr>
          <w:p w14:paraId="01E40560" w14:textId="13A6D0B6" w:rsidR="007D7486" w:rsidRPr="00F973F1" w:rsidRDefault="007D7486" w:rsidP="007D7486">
            <w:pPr>
              <w:pStyle w:val="TableText"/>
              <w:jc w:val="left"/>
              <w:rPr>
                <w:rFonts w:ascii="Arial" w:hAnsi="Arial" w:cs="Arial"/>
                <w:sz w:val="18"/>
                <w:szCs w:val="18"/>
                <w:u w:val="single"/>
              </w:rPr>
            </w:pPr>
            <w:r>
              <w:rPr>
                <w:rFonts w:ascii="Arial" w:hAnsi="Arial"/>
                <w:sz w:val="18"/>
              </w:rPr>
              <w:t>Periodic review performed requiring no changes;</w:t>
            </w:r>
            <w:r>
              <w:rPr>
                <w:rFonts w:ascii="Arial" w:hAnsi="Arial"/>
                <w:sz w:val="18"/>
              </w:rPr>
              <w:br/>
            </w:r>
            <w:r>
              <w:rPr>
                <w:rFonts w:ascii="Arial" w:hAnsi="Arial" w:cs="Arial"/>
                <w:sz w:val="18"/>
                <w:szCs w:val="18"/>
                <w:u w:val="single"/>
              </w:rPr>
              <w:t>Made administrative changes required to publish a Minor Revision (including an update of the OP-14 title in headers;</w:t>
            </w:r>
          </w:p>
        </w:tc>
      </w:tr>
      <w:tr w:rsidR="00F973F1" w:rsidRPr="00F973F1" w14:paraId="5F961E00" w14:textId="77777777" w:rsidTr="0023211B">
        <w:trPr>
          <w:cantSplit/>
          <w:jc w:val="center"/>
        </w:trPr>
        <w:tc>
          <w:tcPr>
            <w:tcW w:w="1018" w:type="dxa"/>
          </w:tcPr>
          <w:p w14:paraId="5F961DFD" w14:textId="0760EE6A" w:rsidR="00F973F1" w:rsidRPr="00F973F1" w:rsidRDefault="001D3408" w:rsidP="00AB3151">
            <w:pPr>
              <w:spacing w:before="40" w:after="40"/>
              <w:jc w:val="center"/>
              <w:rPr>
                <w:rFonts w:ascii="Arial" w:hAnsi="Arial" w:cs="Arial"/>
                <w:sz w:val="18"/>
                <w:szCs w:val="18"/>
              </w:rPr>
            </w:pPr>
            <w:r>
              <w:rPr>
                <w:rFonts w:ascii="Arial" w:hAnsi="Arial" w:cs="Arial"/>
                <w:sz w:val="18"/>
                <w:szCs w:val="18"/>
              </w:rPr>
              <w:t>Rev 11.3</w:t>
            </w:r>
          </w:p>
        </w:tc>
        <w:tc>
          <w:tcPr>
            <w:tcW w:w="1080" w:type="dxa"/>
          </w:tcPr>
          <w:p w14:paraId="5F961DFE" w14:textId="49E2F38E" w:rsidR="00F973F1" w:rsidRPr="00F973F1" w:rsidRDefault="00A05F7B" w:rsidP="0023211B">
            <w:pPr>
              <w:pStyle w:val="TableText"/>
              <w:rPr>
                <w:rFonts w:ascii="Arial" w:hAnsi="Arial" w:cs="Arial"/>
                <w:sz w:val="18"/>
                <w:szCs w:val="18"/>
              </w:rPr>
            </w:pPr>
            <w:r>
              <w:rPr>
                <w:rFonts w:ascii="Arial" w:hAnsi="Arial" w:cs="Arial"/>
                <w:sz w:val="18"/>
                <w:szCs w:val="18"/>
              </w:rPr>
              <w:t>02/04/20</w:t>
            </w:r>
          </w:p>
        </w:tc>
        <w:tc>
          <w:tcPr>
            <w:tcW w:w="6958" w:type="dxa"/>
          </w:tcPr>
          <w:p w14:paraId="5F961DFF" w14:textId="60F28742" w:rsidR="00F973F1" w:rsidRPr="00F973F1" w:rsidRDefault="001D3408">
            <w:pPr>
              <w:pStyle w:val="TableText"/>
              <w:jc w:val="left"/>
              <w:rPr>
                <w:rFonts w:ascii="Arial" w:hAnsi="Arial" w:cs="Arial"/>
                <w:sz w:val="18"/>
                <w:szCs w:val="18"/>
                <w:u w:val="single"/>
              </w:rPr>
            </w:pPr>
            <w:r>
              <w:rPr>
                <w:rFonts w:ascii="Arial" w:hAnsi="Arial"/>
                <w:sz w:val="18"/>
              </w:rPr>
              <w:t>Periodic review performed requiring no changes;</w:t>
            </w:r>
          </w:p>
        </w:tc>
      </w:tr>
      <w:tr w:rsidR="001D3408" w:rsidRPr="00F973F1" w14:paraId="700A6A86" w14:textId="77777777" w:rsidTr="0023211B">
        <w:trPr>
          <w:cantSplit/>
          <w:jc w:val="center"/>
        </w:trPr>
        <w:tc>
          <w:tcPr>
            <w:tcW w:w="1018" w:type="dxa"/>
          </w:tcPr>
          <w:p w14:paraId="0E8A3520" w14:textId="67E5E60B" w:rsidR="001D3408" w:rsidRPr="00F973F1" w:rsidRDefault="001C3271" w:rsidP="00AB3151">
            <w:pPr>
              <w:spacing w:before="40" w:after="40"/>
              <w:jc w:val="center"/>
              <w:rPr>
                <w:rFonts w:ascii="Arial" w:hAnsi="Arial" w:cs="Arial"/>
                <w:sz w:val="18"/>
                <w:szCs w:val="18"/>
              </w:rPr>
            </w:pPr>
            <w:r>
              <w:rPr>
                <w:rFonts w:ascii="Arial" w:hAnsi="Arial" w:cs="Arial"/>
                <w:sz w:val="18"/>
                <w:szCs w:val="18"/>
              </w:rPr>
              <w:t xml:space="preserve">Rev </w:t>
            </w:r>
            <w:r w:rsidR="00E1410F">
              <w:rPr>
                <w:rFonts w:ascii="Arial" w:hAnsi="Arial" w:cs="Arial"/>
                <w:sz w:val="18"/>
                <w:szCs w:val="18"/>
              </w:rPr>
              <w:t>12</w:t>
            </w:r>
          </w:p>
        </w:tc>
        <w:tc>
          <w:tcPr>
            <w:tcW w:w="1080" w:type="dxa"/>
          </w:tcPr>
          <w:p w14:paraId="6724CA37" w14:textId="17FAFFE4" w:rsidR="001D3408" w:rsidRPr="00F973F1" w:rsidRDefault="00C54F41" w:rsidP="0023211B">
            <w:pPr>
              <w:pStyle w:val="TableText"/>
              <w:rPr>
                <w:rFonts w:ascii="Arial" w:hAnsi="Arial" w:cs="Arial"/>
                <w:sz w:val="18"/>
                <w:szCs w:val="18"/>
              </w:rPr>
            </w:pPr>
            <w:r>
              <w:rPr>
                <w:rFonts w:ascii="Arial" w:hAnsi="Arial" w:cs="Arial"/>
                <w:sz w:val="18"/>
                <w:szCs w:val="18"/>
              </w:rPr>
              <w:t>12/23/21</w:t>
            </w:r>
          </w:p>
        </w:tc>
        <w:tc>
          <w:tcPr>
            <w:tcW w:w="6958" w:type="dxa"/>
          </w:tcPr>
          <w:p w14:paraId="096E85A9" w14:textId="698D42FE" w:rsidR="001D3408" w:rsidRPr="00F973F1" w:rsidRDefault="001C3271" w:rsidP="006975DB">
            <w:pPr>
              <w:pStyle w:val="TableText"/>
              <w:jc w:val="left"/>
              <w:rPr>
                <w:rFonts w:ascii="Arial" w:hAnsi="Arial" w:cs="Arial"/>
                <w:sz w:val="18"/>
                <w:szCs w:val="18"/>
                <w:u w:val="single"/>
              </w:rPr>
            </w:pPr>
            <w:r>
              <w:rPr>
                <w:rFonts w:ascii="Arial" w:hAnsi="Arial" w:cs="Arial"/>
                <w:sz w:val="18"/>
                <w:szCs w:val="18"/>
                <w:u w:val="single"/>
              </w:rPr>
              <w:t>Periodic review by owner</w:t>
            </w:r>
            <w:r w:rsidR="006975DB">
              <w:rPr>
                <w:rFonts w:ascii="Arial" w:hAnsi="Arial" w:cs="Arial"/>
                <w:sz w:val="18"/>
                <w:szCs w:val="18"/>
                <w:u w:val="single"/>
              </w:rPr>
              <w:t>; Revised the explanation of “LCC” in General Information section, previous wording was inaccurate.</w:t>
            </w:r>
          </w:p>
        </w:tc>
      </w:tr>
      <w:tr w:rsidR="001C3271" w:rsidRPr="00F973F1" w14:paraId="3642B1AC" w14:textId="77777777" w:rsidTr="0023211B">
        <w:trPr>
          <w:cantSplit/>
          <w:jc w:val="center"/>
        </w:trPr>
        <w:tc>
          <w:tcPr>
            <w:tcW w:w="1018" w:type="dxa"/>
          </w:tcPr>
          <w:p w14:paraId="12BF0A46" w14:textId="1585352A" w:rsidR="001C3271" w:rsidRPr="00F973F1" w:rsidRDefault="00FF0D13" w:rsidP="00AB3151">
            <w:pPr>
              <w:spacing w:before="40" w:after="40"/>
              <w:jc w:val="center"/>
              <w:rPr>
                <w:rFonts w:ascii="Arial" w:hAnsi="Arial" w:cs="Arial"/>
                <w:sz w:val="18"/>
                <w:szCs w:val="18"/>
              </w:rPr>
            </w:pPr>
            <w:r>
              <w:rPr>
                <w:rFonts w:ascii="Arial" w:hAnsi="Arial" w:cs="Arial"/>
                <w:sz w:val="18"/>
                <w:szCs w:val="18"/>
              </w:rPr>
              <w:t>Rev 13</w:t>
            </w:r>
          </w:p>
        </w:tc>
        <w:tc>
          <w:tcPr>
            <w:tcW w:w="1080" w:type="dxa"/>
          </w:tcPr>
          <w:p w14:paraId="45F9D694" w14:textId="6A68C28D" w:rsidR="001C3271" w:rsidRPr="00F973F1" w:rsidRDefault="00C1347D" w:rsidP="0023211B">
            <w:pPr>
              <w:pStyle w:val="TableText"/>
              <w:rPr>
                <w:rFonts w:ascii="Arial" w:hAnsi="Arial" w:cs="Arial"/>
                <w:sz w:val="18"/>
                <w:szCs w:val="18"/>
              </w:rPr>
            </w:pPr>
            <w:r>
              <w:rPr>
                <w:rFonts w:ascii="Arial" w:hAnsi="Arial" w:cs="Arial"/>
                <w:sz w:val="18"/>
                <w:szCs w:val="18"/>
              </w:rPr>
              <w:t>12/19/23</w:t>
            </w:r>
          </w:p>
        </w:tc>
        <w:tc>
          <w:tcPr>
            <w:tcW w:w="6958" w:type="dxa"/>
          </w:tcPr>
          <w:p w14:paraId="1CA9B99E" w14:textId="2F9F2367" w:rsidR="001C3271" w:rsidRPr="00F973F1" w:rsidRDefault="00F36D19">
            <w:pPr>
              <w:pStyle w:val="TableText"/>
              <w:jc w:val="left"/>
              <w:rPr>
                <w:rFonts w:ascii="Arial" w:hAnsi="Arial" w:cs="Arial"/>
                <w:sz w:val="18"/>
                <w:szCs w:val="18"/>
                <w:u w:val="single"/>
              </w:rPr>
            </w:pPr>
            <w:r>
              <w:rPr>
                <w:rFonts w:ascii="Arial" w:hAnsi="Arial" w:cs="Arial"/>
                <w:sz w:val="18"/>
                <w:szCs w:val="18"/>
                <w:u w:val="single"/>
              </w:rPr>
              <w:t xml:space="preserve">Section 2 Capabilities: </w:t>
            </w:r>
            <w:r w:rsidR="00FF0D13">
              <w:rPr>
                <w:rFonts w:ascii="Arial" w:hAnsi="Arial" w:cs="Arial"/>
                <w:sz w:val="18"/>
                <w:szCs w:val="18"/>
                <w:u w:val="single"/>
              </w:rPr>
              <w:t>Added</w:t>
            </w:r>
            <w:r>
              <w:rPr>
                <w:rFonts w:ascii="Arial" w:hAnsi="Arial" w:cs="Arial"/>
                <w:sz w:val="18"/>
                <w:szCs w:val="18"/>
                <w:u w:val="single"/>
              </w:rPr>
              <w:t xml:space="preserve"> to NOTE: </w:t>
            </w:r>
            <w:r w:rsidR="00FF0D13">
              <w:rPr>
                <w:rFonts w:ascii="Arial" w:hAnsi="Arial" w:cs="Arial"/>
                <w:sz w:val="18"/>
                <w:szCs w:val="18"/>
                <w:u w:val="single"/>
              </w:rPr>
              <w:t>“</w:t>
            </w:r>
            <w:r w:rsidR="00FF0D13" w:rsidRPr="00FF0D13">
              <w:rPr>
                <w:rFonts w:ascii="Arial" w:hAnsi="Arial" w:cs="Arial"/>
                <w:sz w:val="18"/>
                <w:szCs w:val="18"/>
                <w:u w:val="single"/>
              </w:rPr>
              <w:t>This value shall be “N” for Intermittent Power Resources and Continuous Storage Facilities.</w:t>
            </w:r>
            <w:r w:rsidR="00FF0D13">
              <w:rPr>
                <w:rFonts w:ascii="Arial" w:hAnsi="Arial" w:cs="Arial"/>
                <w:sz w:val="18"/>
                <w:szCs w:val="18"/>
                <w:u w:val="single"/>
              </w:rPr>
              <w:t>”</w:t>
            </w:r>
          </w:p>
        </w:tc>
      </w:tr>
      <w:tr w:rsidR="00446BA7" w:rsidRPr="00F973F1" w14:paraId="4D6DB8BB" w14:textId="77777777" w:rsidTr="0023211B">
        <w:trPr>
          <w:cantSplit/>
          <w:jc w:val="center"/>
        </w:trPr>
        <w:tc>
          <w:tcPr>
            <w:tcW w:w="1018" w:type="dxa"/>
          </w:tcPr>
          <w:p w14:paraId="2B0F63CA" w14:textId="76FCB2D3" w:rsidR="00446BA7" w:rsidRDefault="00CF62B4" w:rsidP="00AB3151">
            <w:pPr>
              <w:spacing w:before="40" w:after="40"/>
              <w:jc w:val="center"/>
              <w:rPr>
                <w:rFonts w:ascii="Arial" w:hAnsi="Arial" w:cs="Arial"/>
                <w:sz w:val="18"/>
                <w:szCs w:val="18"/>
              </w:rPr>
            </w:pPr>
            <w:ins w:id="102" w:author="Lutenegger, Jaren" w:date="2024-08-30T16:18:00Z">
              <w:r>
                <w:rPr>
                  <w:rFonts w:ascii="Arial" w:hAnsi="Arial" w:cs="Arial"/>
                  <w:sz w:val="18"/>
                  <w:szCs w:val="18"/>
                </w:rPr>
                <w:t>Rev 14</w:t>
              </w:r>
            </w:ins>
          </w:p>
        </w:tc>
        <w:tc>
          <w:tcPr>
            <w:tcW w:w="1080" w:type="dxa"/>
          </w:tcPr>
          <w:p w14:paraId="08740C8F" w14:textId="38CCCEF2" w:rsidR="00446BA7" w:rsidRDefault="00CF62B4" w:rsidP="0023211B">
            <w:pPr>
              <w:pStyle w:val="TableText"/>
              <w:rPr>
                <w:rFonts w:ascii="Arial" w:hAnsi="Arial" w:cs="Arial"/>
                <w:sz w:val="18"/>
                <w:szCs w:val="18"/>
              </w:rPr>
            </w:pPr>
            <w:ins w:id="103" w:author="Lutenegger, Jaren" w:date="2024-08-30T16:18:00Z">
              <w:r>
                <w:rPr>
                  <w:rFonts w:ascii="Arial" w:hAnsi="Arial" w:cs="Arial"/>
                  <w:sz w:val="18"/>
                  <w:szCs w:val="18"/>
                </w:rPr>
                <w:t>TBD</w:t>
              </w:r>
            </w:ins>
          </w:p>
        </w:tc>
        <w:tc>
          <w:tcPr>
            <w:tcW w:w="6958" w:type="dxa"/>
          </w:tcPr>
          <w:p w14:paraId="27FC7F0F" w14:textId="6A0F357E" w:rsidR="00954AFD" w:rsidRDefault="00954AFD" w:rsidP="00954AFD">
            <w:pPr>
              <w:pStyle w:val="TableText"/>
              <w:spacing w:after="0"/>
              <w:jc w:val="left"/>
              <w:rPr>
                <w:ins w:id="104" w:author="Stevens, Anthony, L" w:date="2024-09-04T09:33:00Z"/>
                <w:rFonts w:ascii="Arial" w:hAnsi="Arial" w:cs="Arial"/>
                <w:sz w:val="18"/>
                <w:szCs w:val="18"/>
                <w:u w:val="single"/>
              </w:rPr>
            </w:pPr>
            <w:ins w:id="105" w:author="Stevens, Anthony, L" w:date="2024-09-04T09:34:00Z">
              <w:r>
                <w:rPr>
                  <w:rFonts w:ascii="Arial" w:hAnsi="Arial" w:cs="Arial"/>
                  <w:sz w:val="18"/>
                  <w:szCs w:val="18"/>
                </w:rPr>
                <w:t>Biennial review performed by procedure owner;</w:t>
              </w:r>
            </w:ins>
          </w:p>
          <w:p w14:paraId="67128B0F" w14:textId="5896FE3F" w:rsidR="00446BA7" w:rsidRDefault="00CF62B4" w:rsidP="00954AFD">
            <w:pPr>
              <w:pStyle w:val="TableText"/>
              <w:spacing w:before="0"/>
              <w:jc w:val="left"/>
              <w:rPr>
                <w:rFonts w:ascii="Arial" w:hAnsi="Arial" w:cs="Arial"/>
                <w:sz w:val="18"/>
                <w:szCs w:val="18"/>
                <w:u w:val="single"/>
              </w:rPr>
            </w:pPr>
            <w:ins w:id="106" w:author="Lutenegger, Jaren" w:date="2024-08-30T16:18:00Z">
              <w:r>
                <w:rPr>
                  <w:rFonts w:ascii="Arial" w:hAnsi="Arial" w:cs="Arial"/>
                  <w:sz w:val="18"/>
                  <w:szCs w:val="18"/>
                  <w:u w:val="single"/>
                </w:rPr>
                <w:t xml:space="preserve">Updated </w:t>
              </w:r>
            </w:ins>
            <w:ins w:id="107" w:author="Lutenegger, Jaren" w:date="2024-08-30T16:19:00Z">
              <w:r>
                <w:rPr>
                  <w:rFonts w:ascii="Arial" w:hAnsi="Arial" w:cs="Arial"/>
                  <w:sz w:val="18"/>
                  <w:szCs w:val="18"/>
                  <w:u w:val="single"/>
                </w:rPr>
                <w:t>Fuel Types to include additional selections needed for new EIA-930 reporting</w:t>
              </w:r>
            </w:ins>
            <w:ins w:id="108" w:author="Stevens, Anthony, L" w:date="2024-09-04T09:34:00Z">
              <w:r w:rsidR="00954AFD">
                <w:rPr>
                  <w:rFonts w:ascii="Arial" w:hAnsi="Arial" w:cs="Arial"/>
                  <w:sz w:val="18"/>
                  <w:szCs w:val="18"/>
                  <w:u w:val="single"/>
                </w:rPr>
                <w:t>.</w:t>
              </w:r>
            </w:ins>
          </w:p>
        </w:tc>
      </w:tr>
      <w:tr w:rsidR="00CB2019" w:rsidRPr="00F973F1" w14:paraId="2353CAD5" w14:textId="77777777" w:rsidTr="0023211B">
        <w:trPr>
          <w:cantSplit/>
          <w:jc w:val="center"/>
          <w:ins w:id="109" w:author="Stevens, Anthony, L" w:date="2024-09-04T09:35:00Z"/>
        </w:trPr>
        <w:tc>
          <w:tcPr>
            <w:tcW w:w="1018" w:type="dxa"/>
          </w:tcPr>
          <w:p w14:paraId="247AB366" w14:textId="77777777" w:rsidR="00CB2019" w:rsidRDefault="00CB2019" w:rsidP="00AB3151">
            <w:pPr>
              <w:spacing w:before="40" w:after="40"/>
              <w:jc w:val="center"/>
              <w:rPr>
                <w:ins w:id="110" w:author="Stevens, Anthony, L" w:date="2024-09-04T09:35:00Z"/>
                <w:rFonts w:ascii="Arial" w:hAnsi="Arial" w:cs="Arial"/>
                <w:sz w:val="18"/>
                <w:szCs w:val="18"/>
              </w:rPr>
            </w:pPr>
          </w:p>
        </w:tc>
        <w:tc>
          <w:tcPr>
            <w:tcW w:w="1080" w:type="dxa"/>
          </w:tcPr>
          <w:p w14:paraId="1241270D" w14:textId="77777777" w:rsidR="00CB2019" w:rsidRDefault="00CB2019" w:rsidP="0023211B">
            <w:pPr>
              <w:pStyle w:val="TableText"/>
              <w:rPr>
                <w:ins w:id="111" w:author="Stevens, Anthony, L" w:date="2024-09-04T09:35:00Z"/>
                <w:rFonts w:ascii="Arial" w:hAnsi="Arial" w:cs="Arial"/>
                <w:sz w:val="18"/>
                <w:szCs w:val="18"/>
              </w:rPr>
            </w:pPr>
          </w:p>
        </w:tc>
        <w:tc>
          <w:tcPr>
            <w:tcW w:w="6958" w:type="dxa"/>
          </w:tcPr>
          <w:p w14:paraId="6883CCC7" w14:textId="77777777" w:rsidR="00CB2019" w:rsidRDefault="00CB2019" w:rsidP="00954AFD">
            <w:pPr>
              <w:pStyle w:val="TableText"/>
              <w:spacing w:after="0"/>
              <w:jc w:val="left"/>
              <w:rPr>
                <w:ins w:id="112" w:author="Stevens, Anthony, L" w:date="2024-09-04T09:35:00Z"/>
                <w:rFonts w:ascii="Arial" w:hAnsi="Arial" w:cs="Arial"/>
                <w:sz w:val="18"/>
                <w:szCs w:val="18"/>
              </w:rPr>
            </w:pPr>
          </w:p>
        </w:tc>
      </w:tr>
    </w:tbl>
    <w:p w14:paraId="5F961E01" w14:textId="77777777" w:rsidR="00484ECA" w:rsidRPr="00F973F1" w:rsidRDefault="00484ECA">
      <w:pPr>
        <w:rPr>
          <w:rFonts w:ascii="Arial" w:hAnsi="Arial" w:cs="Arial"/>
          <w:sz w:val="18"/>
          <w:szCs w:val="18"/>
        </w:rPr>
      </w:pPr>
    </w:p>
    <w:sectPr w:rsidR="00484ECA" w:rsidRPr="00F973F1" w:rsidSect="00EE4C6A">
      <w:headerReference w:type="even" r:id="rId13"/>
      <w:headerReference w:type="default" r:id="rId14"/>
      <w:footerReference w:type="even" r:id="rId15"/>
      <w:footerReference w:type="default" r:id="rId16"/>
      <w:headerReference w:type="first" r:id="rId17"/>
      <w:footerReference w:type="first" r:id="rId18"/>
      <w:endnotePr>
        <w:numFmt w:val="decimal"/>
      </w:endnotePr>
      <w:pgSz w:w="12240" w:h="15840" w:code="1"/>
      <w:pgMar w:top="1152" w:right="1526" w:bottom="864" w:left="1440" w:header="288" w:footer="288" w:gutter="0"/>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FE77D3F" w14:textId="77777777" w:rsidR="001B5308" w:rsidRDefault="001B5308">
      <w:r>
        <w:separator/>
      </w:r>
    </w:p>
  </w:endnote>
  <w:endnote w:type="continuationSeparator" w:id="0">
    <w:p w14:paraId="076D4213" w14:textId="77777777" w:rsidR="001B5308" w:rsidRDefault="001B5308">
      <w:r>
        <w:continuationSeparator/>
      </w:r>
    </w:p>
  </w:endnote>
  <w:endnote w:type="continuationNotice" w:id="1">
    <w:p w14:paraId="49D6E4FC" w14:textId="77777777" w:rsidR="00320A1A" w:rsidRDefault="00320A1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1FA0F2" w14:textId="77777777" w:rsidR="00284858" w:rsidRDefault="0028485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961E09" w14:textId="77777777" w:rsidR="001B5308" w:rsidRPr="001B7272" w:rsidRDefault="001B5308" w:rsidP="00852A4F">
    <w:pPr>
      <w:pStyle w:val="Footer"/>
      <w:tabs>
        <w:tab w:val="clear" w:pos="4320"/>
        <w:tab w:val="clear" w:pos="8640"/>
        <w:tab w:val="right" w:pos="9180"/>
      </w:tabs>
      <w:ind w:right="58"/>
      <w:rPr>
        <w:rFonts w:ascii="Arial" w:hAnsi="Arial" w:cs="Arial"/>
      </w:rPr>
    </w:pPr>
    <w:r w:rsidRPr="001B7272">
      <w:rPr>
        <w:rFonts w:ascii="Arial" w:hAnsi="Arial" w:cs="Arial"/>
      </w:rPr>
      <w:tab/>
      <w:t>Hard Copy Is Uncontrolled</w:t>
    </w:r>
  </w:p>
  <w:p w14:paraId="5F961E0A" w14:textId="0FEE5A06" w:rsidR="001B5308" w:rsidRDefault="001B5308" w:rsidP="00852A4F">
    <w:pPr>
      <w:pStyle w:val="Footer"/>
      <w:tabs>
        <w:tab w:val="clear" w:pos="4320"/>
        <w:tab w:val="clear" w:pos="8640"/>
        <w:tab w:val="right" w:pos="9180"/>
      </w:tabs>
      <w:ind w:right="360"/>
      <w:rPr>
        <w:rFonts w:ascii="Arial" w:hAnsi="Arial" w:cs="Arial"/>
      </w:rPr>
    </w:pPr>
    <w:r w:rsidRPr="00F973F1">
      <w:rPr>
        <w:rFonts w:ascii="Arial" w:hAnsi="Arial" w:cs="Arial"/>
      </w:rPr>
      <w:t xml:space="preserve">Revision </w:t>
    </w:r>
    <w:r>
      <w:rPr>
        <w:rFonts w:ascii="Arial" w:hAnsi="Arial" w:cs="Arial"/>
      </w:rPr>
      <w:t>1</w:t>
    </w:r>
    <w:ins w:id="113" w:author="Stevens, Anthony, L" w:date="2024-09-04T09:32:00Z">
      <w:r w:rsidR="00284858">
        <w:rPr>
          <w:rFonts w:ascii="Arial" w:hAnsi="Arial" w:cs="Arial"/>
        </w:rPr>
        <w:t>4</w:t>
      </w:r>
    </w:ins>
    <w:del w:id="114" w:author="Stevens, Anthony, L" w:date="2024-09-04T09:32:00Z">
      <w:r w:rsidR="00FF0D13" w:rsidDel="00284858">
        <w:rPr>
          <w:rFonts w:ascii="Arial" w:hAnsi="Arial" w:cs="Arial"/>
        </w:rPr>
        <w:delText>3</w:delText>
      </w:r>
    </w:del>
    <w:r w:rsidRPr="00F973F1">
      <w:rPr>
        <w:rFonts w:ascii="Arial" w:hAnsi="Arial" w:cs="Arial"/>
      </w:rPr>
      <w:t>, Effective Date:</w:t>
    </w:r>
    <w:r w:rsidRPr="00216C93">
      <w:rPr>
        <w:rFonts w:ascii="Arial" w:hAnsi="Arial" w:cs="Arial"/>
      </w:rPr>
      <w:t xml:space="preserve"> </w:t>
    </w:r>
    <w:ins w:id="115" w:author="Stevens, Anthony, L" w:date="2024-09-04T09:32:00Z">
      <w:r w:rsidR="00284858">
        <w:rPr>
          <w:rFonts w:ascii="Arial" w:hAnsi="Arial" w:cs="Arial"/>
        </w:rPr>
        <w:t>Draft</w:t>
      </w:r>
    </w:ins>
    <w:del w:id="116" w:author="Stevens, Anthony, L" w:date="2024-09-04T09:32:00Z">
      <w:r w:rsidR="00CA4883" w:rsidDel="00284858">
        <w:rPr>
          <w:rFonts w:ascii="Arial" w:hAnsi="Arial" w:cs="Arial"/>
        </w:rPr>
        <w:delText xml:space="preserve">December </w:delText>
      </w:r>
      <w:r w:rsidR="005643E9" w:rsidDel="00284858">
        <w:rPr>
          <w:rFonts w:ascii="Arial" w:hAnsi="Arial" w:cs="Arial"/>
        </w:rPr>
        <w:delText>19</w:delText>
      </w:r>
      <w:r w:rsidR="00CA4883" w:rsidDel="00284858">
        <w:rPr>
          <w:rFonts w:ascii="Arial" w:hAnsi="Arial" w:cs="Arial"/>
        </w:rPr>
        <w:delText>, 202</w:delText>
      </w:r>
      <w:r w:rsidR="005643E9" w:rsidDel="00284858">
        <w:rPr>
          <w:rFonts w:ascii="Arial" w:hAnsi="Arial" w:cs="Arial"/>
        </w:rPr>
        <w:delText>3</w:delText>
      </w:r>
    </w:del>
    <w:r>
      <w:rPr>
        <w:rFonts w:ascii="Arial" w:hAnsi="Arial" w:cs="Arial"/>
      </w:rPr>
      <w:tab/>
    </w:r>
    <w:r w:rsidRPr="00A07140">
      <w:rPr>
        <w:rFonts w:ascii="Arial" w:hAnsi="Arial" w:cs="Arial"/>
      </w:rPr>
      <w:t xml:space="preserve">Page </w:t>
    </w:r>
    <w:r w:rsidRPr="00A07140">
      <w:rPr>
        <w:rFonts w:ascii="Arial" w:hAnsi="Arial" w:cs="Arial"/>
      </w:rPr>
      <w:fldChar w:fldCharType="begin"/>
    </w:r>
    <w:r w:rsidRPr="00A07140">
      <w:rPr>
        <w:rFonts w:ascii="Arial" w:hAnsi="Arial" w:cs="Arial"/>
      </w:rPr>
      <w:instrText xml:space="preserve"> PAGE </w:instrText>
    </w:r>
    <w:r w:rsidRPr="00A07140">
      <w:rPr>
        <w:rFonts w:ascii="Arial" w:hAnsi="Arial" w:cs="Arial"/>
      </w:rPr>
      <w:fldChar w:fldCharType="separate"/>
    </w:r>
    <w:r w:rsidR="00CB2019">
      <w:rPr>
        <w:rFonts w:ascii="Arial" w:hAnsi="Arial" w:cs="Arial"/>
        <w:noProof/>
      </w:rPr>
      <w:t>16</w:t>
    </w:r>
    <w:r w:rsidRPr="00A07140">
      <w:rPr>
        <w:rFonts w:ascii="Arial" w:hAnsi="Arial" w:cs="Arial"/>
      </w:rPr>
      <w:fldChar w:fldCharType="end"/>
    </w:r>
    <w:r w:rsidRPr="00A07140">
      <w:rPr>
        <w:rFonts w:ascii="Arial" w:hAnsi="Arial" w:cs="Arial"/>
      </w:rPr>
      <w:t xml:space="preserve"> of </w:t>
    </w:r>
    <w:r w:rsidRPr="00A07140">
      <w:rPr>
        <w:rFonts w:ascii="Arial" w:hAnsi="Arial" w:cs="Arial"/>
      </w:rPr>
      <w:fldChar w:fldCharType="begin"/>
    </w:r>
    <w:r w:rsidRPr="00A07140">
      <w:rPr>
        <w:rFonts w:ascii="Arial" w:hAnsi="Arial" w:cs="Arial"/>
      </w:rPr>
      <w:instrText xml:space="preserve"> NUMPAGES  </w:instrText>
    </w:r>
    <w:r w:rsidRPr="00A07140">
      <w:rPr>
        <w:rFonts w:ascii="Arial" w:hAnsi="Arial" w:cs="Arial"/>
      </w:rPr>
      <w:fldChar w:fldCharType="separate"/>
    </w:r>
    <w:r w:rsidR="00CB2019">
      <w:rPr>
        <w:rFonts w:ascii="Arial" w:hAnsi="Arial" w:cs="Arial"/>
        <w:noProof/>
      </w:rPr>
      <w:t>16</w:t>
    </w:r>
    <w:r w:rsidRPr="00A07140">
      <w:rPr>
        <w:rFonts w:ascii="Arial" w:hAnsi="Arial" w:cs="Arial"/>
      </w:rPr>
      <w:fldChar w:fldCharType="end"/>
    </w:r>
  </w:p>
  <w:p w14:paraId="5F961E0B" w14:textId="77777777" w:rsidR="001B5308" w:rsidRPr="00F973F1" w:rsidRDefault="001B5308" w:rsidP="00173443">
    <w:pPr>
      <w:pStyle w:val="Footer"/>
      <w:tabs>
        <w:tab w:val="clear" w:pos="4320"/>
        <w:tab w:val="clear" w:pos="8640"/>
        <w:tab w:val="right" w:pos="9180"/>
      </w:tabs>
      <w:ind w:right="360"/>
      <w:jc w:val="center"/>
      <w:rPr>
        <w:rFonts w:ascii="Arial" w:hAnsi="Arial" w:cs="Arial"/>
      </w:rPr>
    </w:pPr>
    <w:r>
      <w:rPr>
        <w:rFonts w:ascii="Arial" w:hAnsi="Arial" w:cs="Arial"/>
      </w:rPr>
      <w:t>ISO-NE 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961E0F" w14:textId="2ED0B7A4" w:rsidR="001B5308" w:rsidRPr="001B7272" w:rsidRDefault="001B5308" w:rsidP="00F973F1">
    <w:pPr>
      <w:pStyle w:val="Intranet"/>
      <w:rPr>
        <w:rFonts w:ascii="Arial" w:hAnsi="Arial" w:cs="Arial"/>
        <w:sz w:val="20"/>
      </w:rPr>
    </w:pPr>
    <w:r w:rsidRPr="001B7272">
      <w:rPr>
        <w:rFonts w:ascii="Arial" w:hAnsi="Arial" w:cs="Arial"/>
        <w:sz w:val="20"/>
      </w:rPr>
      <w:t xml:space="preserve">This document is controlled when viewed on the ISO New England Internet web site.  When downloaded and printed, this document becomes </w:t>
    </w:r>
    <w:r w:rsidRPr="001B7272">
      <w:rPr>
        <w:rFonts w:ascii="Arial" w:hAnsi="Arial" w:cs="Arial"/>
        <w:b/>
        <w:sz w:val="20"/>
      </w:rPr>
      <w:t>UNCONTROLLED</w:t>
    </w:r>
    <w:r w:rsidRPr="001B7272">
      <w:rPr>
        <w:rFonts w:ascii="Arial" w:hAnsi="Arial" w:cs="Arial"/>
        <w:sz w:val="20"/>
      </w:rPr>
      <w:t>, and users should check the Internet web site to ensure that they have the latest version.</w:t>
    </w:r>
  </w:p>
  <w:p w14:paraId="5F961E10" w14:textId="77777777" w:rsidR="001B5308" w:rsidRPr="001B7272" w:rsidRDefault="001B5308" w:rsidP="00F973F1">
    <w:pPr>
      <w:pStyle w:val="Intranet"/>
      <w:rPr>
        <w:rFonts w:ascii="Arial" w:hAnsi="Arial" w:cs="Arial"/>
        <w:sz w:val="20"/>
      </w:rPr>
    </w:pPr>
  </w:p>
  <w:p w14:paraId="5F961E11" w14:textId="77777777" w:rsidR="001B5308" w:rsidRPr="001B7272" w:rsidRDefault="001B5308" w:rsidP="00F973F1">
    <w:pPr>
      <w:pStyle w:val="Footer"/>
      <w:tabs>
        <w:tab w:val="clear" w:pos="8640"/>
        <w:tab w:val="right" w:pos="9180"/>
      </w:tabs>
      <w:ind w:right="58"/>
      <w:rPr>
        <w:rFonts w:ascii="Arial" w:hAnsi="Arial" w:cs="Arial"/>
      </w:rPr>
    </w:pPr>
    <w:r w:rsidRPr="001B7272">
      <w:rPr>
        <w:rFonts w:ascii="Arial" w:hAnsi="Arial" w:cs="Arial"/>
      </w:rPr>
      <w:tab/>
    </w:r>
    <w:r w:rsidRPr="001B7272">
      <w:rPr>
        <w:rFonts w:ascii="Arial" w:hAnsi="Arial" w:cs="Arial"/>
      </w:rPr>
      <w:tab/>
      <w:t>Hard Copy Is Uncontrolled</w:t>
    </w:r>
  </w:p>
  <w:p w14:paraId="5F961E12" w14:textId="1DD0FF08" w:rsidR="001B5308" w:rsidRDefault="001B5308" w:rsidP="00F973F1">
    <w:pPr>
      <w:pStyle w:val="Footer"/>
      <w:tabs>
        <w:tab w:val="clear" w:pos="4320"/>
        <w:tab w:val="clear" w:pos="8640"/>
        <w:tab w:val="right" w:pos="9180"/>
      </w:tabs>
      <w:ind w:right="360"/>
      <w:rPr>
        <w:rFonts w:ascii="Arial" w:hAnsi="Arial" w:cs="Arial"/>
      </w:rPr>
    </w:pPr>
    <w:r w:rsidRPr="001B7272">
      <w:rPr>
        <w:rFonts w:ascii="Arial" w:hAnsi="Arial" w:cs="Arial"/>
      </w:rPr>
      <w:t xml:space="preserve">Revision </w:t>
    </w:r>
    <w:r>
      <w:rPr>
        <w:rFonts w:ascii="Arial" w:hAnsi="Arial" w:cs="Arial"/>
      </w:rPr>
      <w:t>1</w:t>
    </w:r>
    <w:ins w:id="117" w:author="Stevens, Anthony, L" w:date="2024-09-04T09:32:00Z">
      <w:r w:rsidR="00284858">
        <w:rPr>
          <w:rFonts w:ascii="Arial" w:hAnsi="Arial" w:cs="Arial"/>
        </w:rPr>
        <w:t>4</w:t>
      </w:r>
    </w:ins>
    <w:del w:id="118" w:author="Stevens, Anthony, L" w:date="2024-09-04T09:32:00Z">
      <w:r w:rsidR="00FF0D13" w:rsidDel="00284858">
        <w:rPr>
          <w:rFonts w:ascii="Arial" w:hAnsi="Arial" w:cs="Arial"/>
        </w:rPr>
        <w:delText>3</w:delText>
      </w:r>
    </w:del>
    <w:r w:rsidRPr="001B7272">
      <w:rPr>
        <w:rFonts w:ascii="Arial" w:hAnsi="Arial" w:cs="Arial"/>
      </w:rPr>
      <w:t>, Effective Date:</w:t>
    </w:r>
    <w:r>
      <w:rPr>
        <w:rFonts w:ascii="Arial" w:hAnsi="Arial" w:cs="Arial"/>
      </w:rPr>
      <w:t xml:space="preserve"> </w:t>
    </w:r>
    <w:ins w:id="119" w:author="Stevens, Anthony, L" w:date="2024-09-04T09:32:00Z">
      <w:r w:rsidR="00284858">
        <w:rPr>
          <w:rFonts w:ascii="Arial" w:hAnsi="Arial" w:cs="Arial"/>
        </w:rPr>
        <w:t>Draft</w:t>
      </w:r>
    </w:ins>
    <w:del w:id="120" w:author="Stevens, Anthony, L" w:date="2024-09-04T09:32:00Z">
      <w:r w:rsidR="00CA4883" w:rsidDel="00284858">
        <w:rPr>
          <w:rFonts w:ascii="Arial" w:hAnsi="Arial" w:cs="Arial"/>
        </w:rPr>
        <w:delText xml:space="preserve">December </w:delText>
      </w:r>
      <w:r w:rsidR="00A15B88" w:rsidDel="00284858">
        <w:rPr>
          <w:rFonts w:ascii="Arial" w:hAnsi="Arial" w:cs="Arial"/>
        </w:rPr>
        <w:delText>19</w:delText>
      </w:r>
      <w:r w:rsidR="00CA4883" w:rsidDel="00284858">
        <w:rPr>
          <w:rFonts w:ascii="Arial" w:hAnsi="Arial" w:cs="Arial"/>
        </w:rPr>
        <w:delText>, 202</w:delText>
      </w:r>
      <w:r w:rsidR="00A15B88" w:rsidDel="00284858">
        <w:rPr>
          <w:rFonts w:ascii="Arial" w:hAnsi="Arial" w:cs="Arial"/>
        </w:rPr>
        <w:delText>3</w:delText>
      </w:r>
    </w:del>
    <w:r w:rsidRPr="001B7272">
      <w:rPr>
        <w:rFonts w:ascii="Arial" w:hAnsi="Arial" w:cs="Arial"/>
      </w:rPr>
      <w:tab/>
      <w:t xml:space="preserve">Page </w:t>
    </w:r>
    <w:r w:rsidRPr="001B7272">
      <w:rPr>
        <w:rFonts w:ascii="Arial" w:hAnsi="Arial" w:cs="Arial"/>
      </w:rPr>
      <w:fldChar w:fldCharType="begin"/>
    </w:r>
    <w:r w:rsidRPr="001B7272">
      <w:rPr>
        <w:rFonts w:ascii="Arial" w:hAnsi="Arial" w:cs="Arial"/>
      </w:rPr>
      <w:instrText xml:space="preserve"> PAGE </w:instrText>
    </w:r>
    <w:r w:rsidRPr="001B7272">
      <w:rPr>
        <w:rFonts w:ascii="Arial" w:hAnsi="Arial" w:cs="Arial"/>
      </w:rPr>
      <w:fldChar w:fldCharType="separate"/>
    </w:r>
    <w:r w:rsidR="00CB2019">
      <w:rPr>
        <w:rFonts w:ascii="Arial" w:hAnsi="Arial" w:cs="Arial"/>
        <w:noProof/>
      </w:rPr>
      <w:t>1</w:t>
    </w:r>
    <w:r w:rsidRPr="001B7272">
      <w:rPr>
        <w:rFonts w:ascii="Arial" w:hAnsi="Arial" w:cs="Arial"/>
      </w:rPr>
      <w:fldChar w:fldCharType="end"/>
    </w:r>
    <w:r w:rsidRPr="001B7272">
      <w:rPr>
        <w:rFonts w:ascii="Arial" w:hAnsi="Arial" w:cs="Arial"/>
      </w:rPr>
      <w:t xml:space="preserve"> of </w:t>
    </w:r>
    <w:r w:rsidRPr="001B7272">
      <w:rPr>
        <w:rFonts w:ascii="Arial" w:hAnsi="Arial" w:cs="Arial"/>
      </w:rPr>
      <w:fldChar w:fldCharType="begin"/>
    </w:r>
    <w:r w:rsidRPr="001B7272">
      <w:rPr>
        <w:rFonts w:ascii="Arial" w:hAnsi="Arial" w:cs="Arial"/>
      </w:rPr>
      <w:instrText xml:space="preserve"> NUMPAGES  </w:instrText>
    </w:r>
    <w:r w:rsidRPr="001B7272">
      <w:rPr>
        <w:rFonts w:ascii="Arial" w:hAnsi="Arial" w:cs="Arial"/>
      </w:rPr>
      <w:fldChar w:fldCharType="separate"/>
    </w:r>
    <w:r w:rsidR="00CB2019">
      <w:rPr>
        <w:rFonts w:ascii="Arial" w:hAnsi="Arial" w:cs="Arial"/>
        <w:noProof/>
      </w:rPr>
      <w:t>16</w:t>
    </w:r>
    <w:r w:rsidRPr="001B7272">
      <w:rPr>
        <w:rFonts w:ascii="Arial" w:hAnsi="Arial" w:cs="Arial"/>
      </w:rPr>
      <w:fldChar w:fldCharType="end"/>
    </w:r>
  </w:p>
  <w:p w14:paraId="5F961E13" w14:textId="77777777" w:rsidR="001B5308" w:rsidRPr="001B7272" w:rsidRDefault="001B5308" w:rsidP="00173443">
    <w:pPr>
      <w:pStyle w:val="Footer"/>
      <w:tabs>
        <w:tab w:val="clear" w:pos="4320"/>
        <w:tab w:val="clear" w:pos="8640"/>
        <w:tab w:val="right" w:pos="9180"/>
      </w:tabs>
      <w:ind w:right="360"/>
      <w:jc w:val="center"/>
      <w:rPr>
        <w:rFonts w:ascii="Arial" w:hAnsi="Arial" w:cs="Arial"/>
      </w:rPr>
    </w:pPr>
    <w:r>
      <w:rPr>
        <w:rFonts w:ascii="Arial" w:hAnsi="Arial" w:cs="Arial"/>
      </w:rPr>
      <w:t>ISO-NE 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7416994" w14:textId="77777777" w:rsidR="001B5308" w:rsidRDefault="001B5308">
      <w:r>
        <w:separator/>
      </w:r>
    </w:p>
  </w:footnote>
  <w:footnote w:type="continuationSeparator" w:id="0">
    <w:p w14:paraId="51E9D863" w14:textId="77777777" w:rsidR="001B5308" w:rsidRDefault="001B5308">
      <w:r>
        <w:continuationSeparator/>
      </w:r>
    </w:p>
  </w:footnote>
  <w:footnote w:type="continuationNotice" w:id="1">
    <w:p w14:paraId="22AD89C4" w14:textId="77777777" w:rsidR="00320A1A" w:rsidRDefault="00320A1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5F811A" w14:textId="77777777" w:rsidR="00284858" w:rsidRDefault="0028485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961E06" w14:textId="1D69C34F" w:rsidR="001B5308" w:rsidRDefault="001B5308" w:rsidP="007D7486">
    <w:pPr>
      <w:pStyle w:val="Header"/>
      <w:tabs>
        <w:tab w:val="clear" w:pos="8640"/>
        <w:tab w:val="left" w:pos="3960"/>
        <w:tab w:val="left" w:pos="4320"/>
        <w:tab w:val="left" w:pos="5400"/>
        <w:tab w:val="left" w:pos="5760"/>
      </w:tabs>
      <w:ind w:right="-176"/>
      <w:rPr>
        <w:rFonts w:ascii="Arial" w:hAnsi="Arial" w:cs="Arial"/>
      </w:rPr>
    </w:pPr>
    <w:r w:rsidRPr="00F973F1">
      <w:rPr>
        <w:rFonts w:ascii="Arial" w:hAnsi="Arial" w:cs="Arial"/>
      </w:rPr>
      <w:t>ISO New England Operating Procedure</w:t>
    </w:r>
    <w:r>
      <w:rPr>
        <w:rFonts w:ascii="Arial" w:hAnsi="Arial" w:cs="Arial"/>
      </w:rPr>
      <w:tab/>
    </w:r>
    <w:r w:rsidRPr="00F973F1">
      <w:rPr>
        <w:rFonts w:ascii="Arial" w:hAnsi="Arial" w:cs="Arial"/>
      </w:rPr>
      <w:t>OP</w:t>
    </w:r>
    <w:r>
      <w:rPr>
        <w:rFonts w:ascii="Arial" w:hAnsi="Arial" w:cs="Arial"/>
      </w:rPr>
      <w:t>-14 - Technical Requirements for</w:t>
    </w:r>
    <w:r w:rsidRPr="002D20A6">
      <w:rPr>
        <w:rFonts w:ascii="Arial" w:hAnsi="Arial" w:cs="Arial"/>
      </w:rPr>
      <w:t xml:space="preserve"> </w:t>
    </w:r>
    <w:r w:rsidRPr="00F973F1">
      <w:rPr>
        <w:rFonts w:ascii="Arial" w:hAnsi="Arial" w:cs="Arial"/>
      </w:rPr>
      <w:t>Generat</w:t>
    </w:r>
    <w:r>
      <w:rPr>
        <w:rFonts w:ascii="Arial" w:hAnsi="Arial" w:cs="Arial"/>
      </w:rPr>
      <w:t>ors</w:t>
    </w:r>
    <w:r w:rsidRPr="00F973F1">
      <w:rPr>
        <w:rFonts w:ascii="Arial" w:hAnsi="Arial" w:cs="Arial"/>
      </w:rPr>
      <w:t>,</w:t>
    </w:r>
    <w:r w:rsidRPr="002D20A6">
      <w:rPr>
        <w:rFonts w:ascii="Arial" w:hAnsi="Arial" w:cs="Arial"/>
      </w:rPr>
      <w:t xml:space="preserve"> </w:t>
    </w:r>
    <w:r w:rsidRPr="00F973F1">
      <w:rPr>
        <w:rFonts w:ascii="Arial" w:hAnsi="Arial" w:cs="Arial"/>
      </w:rPr>
      <w:t>Demand</w:t>
    </w:r>
  </w:p>
  <w:p w14:paraId="5F961E07" w14:textId="4FD0E4C0" w:rsidR="001B5308" w:rsidRDefault="001B5308" w:rsidP="007D7486">
    <w:pPr>
      <w:pStyle w:val="Header"/>
      <w:tabs>
        <w:tab w:val="clear" w:pos="4320"/>
        <w:tab w:val="clear" w:pos="8640"/>
        <w:tab w:val="left" w:pos="3960"/>
        <w:tab w:val="left" w:pos="5760"/>
      </w:tabs>
      <w:rPr>
        <w:rFonts w:ascii="Arial" w:hAnsi="Arial" w:cs="Arial"/>
      </w:rPr>
    </w:pPr>
    <w:r>
      <w:rPr>
        <w:rFonts w:ascii="Arial" w:hAnsi="Arial" w:cs="Arial"/>
      </w:rPr>
      <w:tab/>
      <w:t xml:space="preserve">Response </w:t>
    </w:r>
    <w:r w:rsidRPr="00F973F1">
      <w:rPr>
        <w:rFonts w:ascii="Arial" w:hAnsi="Arial" w:cs="Arial"/>
      </w:rPr>
      <w:t>Resources</w:t>
    </w:r>
    <w:r>
      <w:rPr>
        <w:rFonts w:ascii="Arial" w:hAnsi="Arial" w:cs="Arial"/>
      </w:rPr>
      <w:t>,</w:t>
    </w:r>
    <w:r w:rsidRPr="00F973F1">
      <w:rPr>
        <w:rFonts w:ascii="Arial" w:hAnsi="Arial" w:cs="Arial"/>
      </w:rPr>
      <w:t xml:space="preserve"> </w:t>
    </w:r>
    <w:r>
      <w:rPr>
        <w:rFonts w:ascii="Arial" w:hAnsi="Arial" w:cs="Arial"/>
      </w:rPr>
      <w:t>Asset</w:t>
    </w:r>
    <w:r w:rsidRPr="002D20A6">
      <w:rPr>
        <w:rFonts w:ascii="Arial" w:hAnsi="Arial" w:cs="Arial"/>
      </w:rPr>
      <w:t xml:space="preserve"> </w:t>
    </w:r>
    <w:r w:rsidRPr="00F973F1">
      <w:rPr>
        <w:rFonts w:ascii="Arial" w:hAnsi="Arial" w:cs="Arial"/>
      </w:rPr>
      <w:t>Related Demands</w:t>
    </w:r>
    <w:r w:rsidRPr="002D20A6">
      <w:rPr>
        <w:rFonts w:ascii="Arial" w:hAnsi="Arial" w:cs="Arial"/>
      </w:rPr>
      <w:t xml:space="preserve"> </w:t>
    </w:r>
    <w:r>
      <w:rPr>
        <w:rFonts w:ascii="Arial" w:hAnsi="Arial" w:cs="Arial"/>
      </w:rPr>
      <w:t xml:space="preserve">and </w:t>
    </w:r>
  </w:p>
  <w:p w14:paraId="5F961E08" w14:textId="32AEE0C7" w:rsidR="001B5308" w:rsidRPr="00F973F1" w:rsidRDefault="001B5308" w:rsidP="007D7486">
    <w:pPr>
      <w:pStyle w:val="Header"/>
      <w:tabs>
        <w:tab w:val="clear" w:pos="4320"/>
        <w:tab w:val="clear" w:pos="8640"/>
        <w:tab w:val="left" w:pos="3960"/>
        <w:tab w:val="left" w:pos="4140"/>
        <w:tab w:val="left" w:pos="4680"/>
        <w:tab w:val="left" w:pos="5760"/>
      </w:tabs>
      <w:rPr>
        <w:rFonts w:ascii="Arial" w:hAnsi="Arial" w:cs="Arial"/>
        <w:b/>
      </w:rPr>
    </w:pPr>
    <w:r>
      <w:rPr>
        <w:rFonts w:ascii="Arial" w:hAnsi="Arial" w:cs="Arial"/>
      </w:rPr>
      <w:tab/>
      <w:t xml:space="preserve">Alternative Technology Regulation Resources, </w:t>
    </w:r>
    <w:r w:rsidRPr="00F973F1">
      <w:rPr>
        <w:rFonts w:ascii="Arial" w:hAnsi="Arial" w:cs="Arial"/>
      </w:rPr>
      <w:t>Appendix 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961E0C" w14:textId="6B5A3F4D" w:rsidR="001B5308" w:rsidRDefault="001B5308" w:rsidP="007D7486">
    <w:pPr>
      <w:pStyle w:val="Header"/>
      <w:tabs>
        <w:tab w:val="clear" w:pos="8640"/>
        <w:tab w:val="left" w:pos="3960"/>
        <w:tab w:val="left" w:pos="4320"/>
        <w:tab w:val="left" w:pos="5400"/>
        <w:tab w:val="left" w:pos="5760"/>
      </w:tabs>
      <w:ind w:right="-176"/>
      <w:rPr>
        <w:rFonts w:ascii="Arial" w:hAnsi="Arial" w:cs="Arial"/>
      </w:rPr>
    </w:pPr>
    <w:r w:rsidRPr="00F973F1">
      <w:rPr>
        <w:rFonts w:ascii="Arial" w:hAnsi="Arial" w:cs="Arial"/>
      </w:rPr>
      <w:t>ISO New England Operating Procedure</w:t>
    </w:r>
    <w:r>
      <w:rPr>
        <w:rFonts w:ascii="Arial" w:hAnsi="Arial" w:cs="Arial"/>
      </w:rPr>
      <w:tab/>
    </w:r>
    <w:r w:rsidRPr="00F973F1">
      <w:rPr>
        <w:rFonts w:ascii="Arial" w:hAnsi="Arial" w:cs="Arial"/>
      </w:rPr>
      <w:t>OP</w:t>
    </w:r>
    <w:r>
      <w:rPr>
        <w:rFonts w:ascii="Arial" w:hAnsi="Arial" w:cs="Arial"/>
      </w:rPr>
      <w:t>-14 - Technical Requirements for</w:t>
    </w:r>
    <w:r w:rsidRPr="002D20A6">
      <w:rPr>
        <w:rFonts w:ascii="Arial" w:hAnsi="Arial" w:cs="Arial"/>
      </w:rPr>
      <w:t xml:space="preserve"> </w:t>
    </w:r>
    <w:r w:rsidRPr="00F973F1">
      <w:rPr>
        <w:rFonts w:ascii="Arial" w:hAnsi="Arial" w:cs="Arial"/>
      </w:rPr>
      <w:t>Generat</w:t>
    </w:r>
    <w:r>
      <w:rPr>
        <w:rFonts w:ascii="Arial" w:hAnsi="Arial" w:cs="Arial"/>
      </w:rPr>
      <w:t>ors</w:t>
    </w:r>
    <w:r w:rsidRPr="00F973F1">
      <w:rPr>
        <w:rFonts w:ascii="Arial" w:hAnsi="Arial" w:cs="Arial"/>
      </w:rPr>
      <w:t>,</w:t>
    </w:r>
    <w:r w:rsidRPr="002D20A6">
      <w:rPr>
        <w:rFonts w:ascii="Arial" w:hAnsi="Arial" w:cs="Arial"/>
      </w:rPr>
      <w:t xml:space="preserve"> </w:t>
    </w:r>
    <w:r w:rsidRPr="00F973F1">
      <w:rPr>
        <w:rFonts w:ascii="Arial" w:hAnsi="Arial" w:cs="Arial"/>
      </w:rPr>
      <w:t>Demand</w:t>
    </w:r>
  </w:p>
  <w:p w14:paraId="5F961E0D" w14:textId="1BE48773" w:rsidR="001B5308" w:rsidRDefault="001B5308" w:rsidP="007D7486">
    <w:pPr>
      <w:pStyle w:val="Header"/>
      <w:tabs>
        <w:tab w:val="clear" w:pos="4320"/>
        <w:tab w:val="clear" w:pos="8640"/>
        <w:tab w:val="left" w:pos="3960"/>
        <w:tab w:val="left" w:pos="5760"/>
      </w:tabs>
      <w:rPr>
        <w:rFonts w:ascii="Arial" w:hAnsi="Arial" w:cs="Arial"/>
      </w:rPr>
    </w:pPr>
    <w:r>
      <w:rPr>
        <w:rFonts w:ascii="Arial" w:hAnsi="Arial" w:cs="Arial"/>
      </w:rPr>
      <w:tab/>
      <w:t xml:space="preserve">Response </w:t>
    </w:r>
    <w:r w:rsidRPr="00F973F1">
      <w:rPr>
        <w:rFonts w:ascii="Arial" w:hAnsi="Arial" w:cs="Arial"/>
      </w:rPr>
      <w:t>Resources</w:t>
    </w:r>
    <w:r>
      <w:rPr>
        <w:rFonts w:ascii="Arial" w:hAnsi="Arial" w:cs="Arial"/>
      </w:rPr>
      <w:t>,</w:t>
    </w:r>
    <w:r w:rsidRPr="00F973F1">
      <w:rPr>
        <w:rFonts w:ascii="Arial" w:hAnsi="Arial" w:cs="Arial"/>
      </w:rPr>
      <w:t xml:space="preserve"> </w:t>
    </w:r>
    <w:r>
      <w:rPr>
        <w:rFonts w:ascii="Arial" w:hAnsi="Arial" w:cs="Arial"/>
      </w:rPr>
      <w:t>Asset</w:t>
    </w:r>
    <w:r w:rsidRPr="002D20A6">
      <w:rPr>
        <w:rFonts w:ascii="Arial" w:hAnsi="Arial" w:cs="Arial"/>
      </w:rPr>
      <w:t xml:space="preserve"> </w:t>
    </w:r>
    <w:r w:rsidRPr="00F973F1">
      <w:rPr>
        <w:rFonts w:ascii="Arial" w:hAnsi="Arial" w:cs="Arial"/>
      </w:rPr>
      <w:t>Related Demands</w:t>
    </w:r>
    <w:r w:rsidRPr="002D20A6">
      <w:rPr>
        <w:rFonts w:ascii="Arial" w:hAnsi="Arial" w:cs="Arial"/>
      </w:rPr>
      <w:t xml:space="preserve"> </w:t>
    </w:r>
    <w:r>
      <w:rPr>
        <w:rFonts w:ascii="Arial" w:hAnsi="Arial" w:cs="Arial"/>
      </w:rPr>
      <w:t xml:space="preserve">and </w:t>
    </w:r>
  </w:p>
  <w:p w14:paraId="5F961E0E" w14:textId="6111DB79" w:rsidR="001B5308" w:rsidRPr="002D20A6" w:rsidRDefault="001B5308" w:rsidP="007D7486">
    <w:pPr>
      <w:pStyle w:val="Header"/>
      <w:tabs>
        <w:tab w:val="clear" w:pos="4320"/>
        <w:tab w:val="clear" w:pos="8640"/>
        <w:tab w:val="left" w:pos="3960"/>
        <w:tab w:val="left" w:pos="4680"/>
        <w:tab w:val="left" w:pos="5760"/>
      </w:tabs>
      <w:rPr>
        <w:rFonts w:ascii="Arial" w:hAnsi="Arial" w:cs="Arial"/>
      </w:rPr>
    </w:pPr>
    <w:r>
      <w:rPr>
        <w:rFonts w:ascii="Arial" w:hAnsi="Arial" w:cs="Arial"/>
      </w:rPr>
      <w:tab/>
      <w:t xml:space="preserve">Alternative Technology Regulation Resources, </w:t>
    </w:r>
    <w:r w:rsidRPr="00F973F1">
      <w:rPr>
        <w:rFonts w:ascii="Arial" w:hAnsi="Arial" w:cs="Arial"/>
      </w:rPr>
      <w:t>Appendix 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8932AC2"/>
    <w:multiLevelType w:val="hybridMultilevel"/>
    <w:tmpl w:val="3A505E60"/>
    <w:lvl w:ilvl="0" w:tplc="8924C4A8">
      <w:start w:val="1"/>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BBC69AA"/>
    <w:multiLevelType w:val="hybridMultilevel"/>
    <w:tmpl w:val="E258C4FA"/>
    <w:lvl w:ilvl="0" w:tplc="98883296">
      <w:start w:val="1"/>
      <w:numFmt w:val="lowerLetter"/>
      <w:lvlText w:val="%1."/>
      <w:lvlJc w:val="left"/>
      <w:pPr>
        <w:ind w:left="1987" w:hanging="360"/>
      </w:pPr>
      <w:rPr>
        <w:rFonts w:hint="default"/>
      </w:rPr>
    </w:lvl>
    <w:lvl w:ilvl="1" w:tplc="04090019" w:tentative="1">
      <w:start w:val="1"/>
      <w:numFmt w:val="lowerLetter"/>
      <w:lvlText w:val="%2."/>
      <w:lvlJc w:val="left"/>
      <w:pPr>
        <w:ind w:left="2707" w:hanging="360"/>
      </w:pPr>
    </w:lvl>
    <w:lvl w:ilvl="2" w:tplc="0409001B" w:tentative="1">
      <w:start w:val="1"/>
      <w:numFmt w:val="lowerRoman"/>
      <w:lvlText w:val="%3."/>
      <w:lvlJc w:val="right"/>
      <w:pPr>
        <w:ind w:left="3427" w:hanging="180"/>
      </w:pPr>
    </w:lvl>
    <w:lvl w:ilvl="3" w:tplc="0409000F" w:tentative="1">
      <w:start w:val="1"/>
      <w:numFmt w:val="decimal"/>
      <w:lvlText w:val="%4."/>
      <w:lvlJc w:val="left"/>
      <w:pPr>
        <w:ind w:left="4147" w:hanging="360"/>
      </w:pPr>
    </w:lvl>
    <w:lvl w:ilvl="4" w:tplc="04090019" w:tentative="1">
      <w:start w:val="1"/>
      <w:numFmt w:val="lowerLetter"/>
      <w:lvlText w:val="%5."/>
      <w:lvlJc w:val="left"/>
      <w:pPr>
        <w:ind w:left="4867" w:hanging="360"/>
      </w:pPr>
    </w:lvl>
    <w:lvl w:ilvl="5" w:tplc="0409001B" w:tentative="1">
      <w:start w:val="1"/>
      <w:numFmt w:val="lowerRoman"/>
      <w:lvlText w:val="%6."/>
      <w:lvlJc w:val="right"/>
      <w:pPr>
        <w:ind w:left="5587" w:hanging="180"/>
      </w:pPr>
    </w:lvl>
    <w:lvl w:ilvl="6" w:tplc="0409000F" w:tentative="1">
      <w:start w:val="1"/>
      <w:numFmt w:val="decimal"/>
      <w:lvlText w:val="%7."/>
      <w:lvlJc w:val="left"/>
      <w:pPr>
        <w:ind w:left="6307" w:hanging="360"/>
      </w:pPr>
    </w:lvl>
    <w:lvl w:ilvl="7" w:tplc="04090019" w:tentative="1">
      <w:start w:val="1"/>
      <w:numFmt w:val="lowerLetter"/>
      <w:lvlText w:val="%8."/>
      <w:lvlJc w:val="left"/>
      <w:pPr>
        <w:ind w:left="7027" w:hanging="360"/>
      </w:pPr>
    </w:lvl>
    <w:lvl w:ilvl="8" w:tplc="0409001B" w:tentative="1">
      <w:start w:val="1"/>
      <w:numFmt w:val="lowerRoman"/>
      <w:lvlText w:val="%9."/>
      <w:lvlJc w:val="right"/>
      <w:pPr>
        <w:ind w:left="7747" w:hanging="180"/>
      </w:pPr>
    </w:lvl>
  </w:abstractNum>
  <w:abstractNum w:abstractNumId="3" w15:restartNumberingAfterBreak="0">
    <w:nsid w:val="1C092FDA"/>
    <w:multiLevelType w:val="hybridMultilevel"/>
    <w:tmpl w:val="D5047F7A"/>
    <w:lvl w:ilvl="0" w:tplc="2884A340">
      <w:start w:val="1"/>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ED80EBB"/>
    <w:multiLevelType w:val="hybridMultilevel"/>
    <w:tmpl w:val="2BDE4BC2"/>
    <w:lvl w:ilvl="0" w:tplc="D38893C0">
      <w:start w:val="1"/>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23506E4"/>
    <w:multiLevelType w:val="hybridMultilevel"/>
    <w:tmpl w:val="1716EA26"/>
    <w:lvl w:ilvl="0" w:tplc="5A501508">
      <w:start w:val="1"/>
      <w:numFmt w:val="bullet"/>
      <w:lvlText w:val=""/>
      <w:lvlJc w:val="left"/>
      <w:pPr>
        <w:tabs>
          <w:tab w:val="num" w:pos="939"/>
        </w:tabs>
        <w:ind w:left="939" w:hanging="360"/>
      </w:pPr>
      <w:rPr>
        <w:rFonts w:ascii="Symbol" w:hAnsi="Symbol" w:hint="default"/>
        <w:color w:val="auto"/>
      </w:rPr>
    </w:lvl>
    <w:lvl w:ilvl="1" w:tplc="04090003" w:tentative="1">
      <w:start w:val="1"/>
      <w:numFmt w:val="bullet"/>
      <w:lvlText w:val="o"/>
      <w:lvlJc w:val="left"/>
      <w:pPr>
        <w:tabs>
          <w:tab w:val="num" w:pos="939"/>
        </w:tabs>
        <w:ind w:left="939" w:hanging="360"/>
      </w:pPr>
      <w:rPr>
        <w:rFonts w:ascii="Courier New" w:hAnsi="Courier New" w:cs="Courier New" w:hint="default"/>
      </w:rPr>
    </w:lvl>
    <w:lvl w:ilvl="2" w:tplc="04090005" w:tentative="1">
      <w:start w:val="1"/>
      <w:numFmt w:val="bullet"/>
      <w:lvlText w:val=""/>
      <w:lvlJc w:val="left"/>
      <w:pPr>
        <w:tabs>
          <w:tab w:val="num" w:pos="1659"/>
        </w:tabs>
        <w:ind w:left="1659" w:hanging="360"/>
      </w:pPr>
      <w:rPr>
        <w:rFonts w:ascii="Wingdings" w:hAnsi="Wingdings" w:hint="default"/>
      </w:rPr>
    </w:lvl>
    <w:lvl w:ilvl="3" w:tplc="04090001" w:tentative="1">
      <w:start w:val="1"/>
      <w:numFmt w:val="bullet"/>
      <w:lvlText w:val=""/>
      <w:lvlJc w:val="left"/>
      <w:pPr>
        <w:tabs>
          <w:tab w:val="num" w:pos="2379"/>
        </w:tabs>
        <w:ind w:left="2379" w:hanging="360"/>
      </w:pPr>
      <w:rPr>
        <w:rFonts w:ascii="Symbol" w:hAnsi="Symbol" w:hint="default"/>
      </w:rPr>
    </w:lvl>
    <w:lvl w:ilvl="4" w:tplc="04090003" w:tentative="1">
      <w:start w:val="1"/>
      <w:numFmt w:val="bullet"/>
      <w:lvlText w:val="o"/>
      <w:lvlJc w:val="left"/>
      <w:pPr>
        <w:tabs>
          <w:tab w:val="num" w:pos="3099"/>
        </w:tabs>
        <w:ind w:left="3099" w:hanging="360"/>
      </w:pPr>
      <w:rPr>
        <w:rFonts w:ascii="Courier New" w:hAnsi="Courier New" w:cs="Courier New" w:hint="default"/>
      </w:rPr>
    </w:lvl>
    <w:lvl w:ilvl="5" w:tplc="04090005" w:tentative="1">
      <w:start w:val="1"/>
      <w:numFmt w:val="bullet"/>
      <w:lvlText w:val=""/>
      <w:lvlJc w:val="left"/>
      <w:pPr>
        <w:tabs>
          <w:tab w:val="num" w:pos="3819"/>
        </w:tabs>
        <w:ind w:left="3819" w:hanging="360"/>
      </w:pPr>
      <w:rPr>
        <w:rFonts w:ascii="Wingdings" w:hAnsi="Wingdings" w:hint="default"/>
      </w:rPr>
    </w:lvl>
    <w:lvl w:ilvl="6" w:tplc="04090001" w:tentative="1">
      <w:start w:val="1"/>
      <w:numFmt w:val="bullet"/>
      <w:lvlText w:val=""/>
      <w:lvlJc w:val="left"/>
      <w:pPr>
        <w:tabs>
          <w:tab w:val="num" w:pos="4539"/>
        </w:tabs>
        <w:ind w:left="4539" w:hanging="360"/>
      </w:pPr>
      <w:rPr>
        <w:rFonts w:ascii="Symbol" w:hAnsi="Symbol" w:hint="default"/>
      </w:rPr>
    </w:lvl>
    <w:lvl w:ilvl="7" w:tplc="04090003" w:tentative="1">
      <w:start w:val="1"/>
      <w:numFmt w:val="bullet"/>
      <w:lvlText w:val="o"/>
      <w:lvlJc w:val="left"/>
      <w:pPr>
        <w:tabs>
          <w:tab w:val="num" w:pos="5259"/>
        </w:tabs>
        <w:ind w:left="5259" w:hanging="360"/>
      </w:pPr>
      <w:rPr>
        <w:rFonts w:ascii="Courier New" w:hAnsi="Courier New" w:cs="Courier New" w:hint="default"/>
      </w:rPr>
    </w:lvl>
    <w:lvl w:ilvl="8" w:tplc="04090005" w:tentative="1">
      <w:start w:val="1"/>
      <w:numFmt w:val="bullet"/>
      <w:lvlText w:val=""/>
      <w:lvlJc w:val="left"/>
      <w:pPr>
        <w:tabs>
          <w:tab w:val="num" w:pos="5979"/>
        </w:tabs>
        <w:ind w:left="5979" w:hanging="360"/>
      </w:pPr>
      <w:rPr>
        <w:rFonts w:ascii="Wingdings" w:hAnsi="Wingdings" w:hint="default"/>
      </w:rPr>
    </w:lvl>
  </w:abstractNum>
  <w:abstractNum w:abstractNumId="6" w15:restartNumberingAfterBreak="0">
    <w:nsid w:val="24237AFA"/>
    <w:multiLevelType w:val="hybridMultilevel"/>
    <w:tmpl w:val="53D466CE"/>
    <w:lvl w:ilvl="0" w:tplc="A1F6DF48">
      <w:start w:val="1"/>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5F9787D"/>
    <w:multiLevelType w:val="hybridMultilevel"/>
    <w:tmpl w:val="3522E1D8"/>
    <w:lvl w:ilvl="0" w:tplc="D51C11DA">
      <w:start w:val="1"/>
      <w:numFmt w:val="decimal"/>
      <w:lvlText w:val="%1)"/>
      <w:lvlJc w:val="left"/>
      <w:pPr>
        <w:tabs>
          <w:tab w:val="num" w:pos="648"/>
        </w:tabs>
        <w:ind w:left="648"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AE24E53"/>
    <w:multiLevelType w:val="hybridMultilevel"/>
    <w:tmpl w:val="103E715E"/>
    <w:lvl w:ilvl="0" w:tplc="CB446F7C">
      <w:start w:val="1"/>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D5965C0"/>
    <w:multiLevelType w:val="hybridMultilevel"/>
    <w:tmpl w:val="7D525402"/>
    <w:lvl w:ilvl="0" w:tplc="C9C041F8">
      <w:start w:val="1"/>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DEC6B47"/>
    <w:multiLevelType w:val="hybridMultilevel"/>
    <w:tmpl w:val="B838D950"/>
    <w:lvl w:ilvl="0" w:tplc="4D9E28C4">
      <w:start w:val="1"/>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E745868"/>
    <w:multiLevelType w:val="hybridMultilevel"/>
    <w:tmpl w:val="E65A8652"/>
    <w:lvl w:ilvl="0" w:tplc="04090011">
      <w:start w:val="1"/>
      <w:numFmt w:val="decimal"/>
      <w:lvlText w:val="%1)"/>
      <w:lvlJc w:val="left"/>
      <w:pPr>
        <w:tabs>
          <w:tab w:val="num" w:pos="648"/>
        </w:tabs>
        <w:ind w:left="648" w:hanging="360"/>
      </w:pPr>
      <w:rPr>
        <w:rFonts w:hint="default"/>
        <w:color w:val="auto"/>
      </w:rPr>
    </w:lvl>
    <w:lvl w:ilvl="1" w:tplc="04090003" w:tentative="1">
      <w:start w:val="1"/>
      <w:numFmt w:val="bullet"/>
      <w:lvlText w:val="o"/>
      <w:lvlJc w:val="left"/>
      <w:pPr>
        <w:tabs>
          <w:tab w:val="num" w:pos="648"/>
        </w:tabs>
        <w:ind w:left="648" w:hanging="360"/>
      </w:pPr>
      <w:rPr>
        <w:rFonts w:ascii="Courier New" w:hAnsi="Courier New" w:cs="Courier New" w:hint="default"/>
      </w:rPr>
    </w:lvl>
    <w:lvl w:ilvl="2" w:tplc="04090005" w:tentative="1">
      <w:start w:val="1"/>
      <w:numFmt w:val="bullet"/>
      <w:lvlText w:val=""/>
      <w:lvlJc w:val="left"/>
      <w:pPr>
        <w:tabs>
          <w:tab w:val="num" w:pos="1368"/>
        </w:tabs>
        <w:ind w:left="1368" w:hanging="360"/>
      </w:pPr>
      <w:rPr>
        <w:rFonts w:ascii="Wingdings" w:hAnsi="Wingdings" w:hint="default"/>
      </w:rPr>
    </w:lvl>
    <w:lvl w:ilvl="3" w:tplc="04090001" w:tentative="1">
      <w:start w:val="1"/>
      <w:numFmt w:val="bullet"/>
      <w:lvlText w:val=""/>
      <w:lvlJc w:val="left"/>
      <w:pPr>
        <w:tabs>
          <w:tab w:val="num" w:pos="2088"/>
        </w:tabs>
        <w:ind w:left="2088" w:hanging="360"/>
      </w:pPr>
      <w:rPr>
        <w:rFonts w:ascii="Symbol" w:hAnsi="Symbol" w:hint="default"/>
      </w:rPr>
    </w:lvl>
    <w:lvl w:ilvl="4" w:tplc="04090003" w:tentative="1">
      <w:start w:val="1"/>
      <w:numFmt w:val="bullet"/>
      <w:lvlText w:val="o"/>
      <w:lvlJc w:val="left"/>
      <w:pPr>
        <w:tabs>
          <w:tab w:val="num" w:pos="2808"/>
        </w:tabs>
        <w:ind w:left="2808" w:hanging="360"/>
      </w:pPr>
      <w:rPr>
        <w:rFonts w:ascii="Courier New" w:hAnsi="Courier New" w:cs="Courier New" w:hint="default"/>
      </w:rPr>
    </w:lvl>
    <w:lvl w:ilvl="5" w:tplc="04090005" w:tentative="1">
      <w:start w:val="1"/>
      <w:numFmt w:val="bullet"/>
      <w:lvlText w:val=""/>
      <w:lvlJc w:val="left"/>
      <w:pPr>
        <w:tabs>
          <w:tab w:val="num" w:pos="3528"/>
        </w:tabs>
        <w:ind w:left="3528" w:hanging="360"/>
      </w:pPr>
      <w:rPr>
        <w:rFonts w:ascii="Wingdings" w:hAnsi="Wingdings" w:hint="default"/>
      </w:rPr>
    </w:lvl>
    <w:lvl w:ilvl="6" w:tplc="04090001" w:tentative="1">
      <w:start w:val="1"/>
      <w:numFmt w:val="bullet"/>
      <w:lvlText w:val=""/>
      <w:lvlJc w:val="left"/>
      <w:pPr>
        <w:tabs>
          <w:tab w:val="num" w:pos="4248"/>
        </w:tabs>
        <w:ind w:left="4248" w:hanging="360"/>
      </w:pPr>
      <w:rPr>
        <w:rFonts w:ascii="Symbol" w:hAnsi="Symbol" w:hint="default"/>
      </w:rPr>
    </w:lvl>
    <w:lvl w:ilvl="7" w:tplc="04090003" w:tentative="1">
      <w:start w:val="1"/>
      <w:numFmt w:val="bullet"/>
      <w:lvlText w:val="o"/>
      <w:lvlJc w:val="left"/>
      <w:pPr>
        <w:tabs>
          <w:tab w:val="num" w:pos="4968"/>
        </w:tabs>
        <w:ind w:left="4968" w:hanging="360"/>
      </w:pPr>
      <w:rPr>
        <w:rFonts w:ascii="Courier New" w:hAnsi="Courier New" w:cs="Courier New" w:hint="default"/>
      </w:rPr>
    </w:lvl>
    <w:lvl w:ilvl="8" w:tplc="04090005" w:tentative="1">
      <w:start w:val="1"/>
      <w:numFmt w:val="bullet"/>
      <w:lvlText w:val=""/>
      <w:lvlJc w:val="left"/>
      <w:pPr>
        <w:tabs>
          <w:tab w:val="num" w:pos="5688"/>
        </w:tabs>
        <w:ind w:left="5688" w:hanging="360"/>
      </w:pPr>
      <w:rPr>
        <w:rFonts w:ascii="Wingdings" w:hAnsi="Wingdings" w:hint="default"/>
      </w:rPr>
    </w:lvl>
  </w:abstractNum>
  <w:abstractNum w:abstractNumId="12" w15:restartNumberingAfterBreak="0">
    <w:nsid w:val="33807C90"/>
    <w:multiLevelType w:val="hybridMultilevel"/>
    <w:tmpl w:val="E1DAE464"/>
    <w:lvl w:ilvl="0" w:tplc="6CAC9C8E">
      <w:start w:val="1"/>
      <w:numFmt w:val="decimal"/>
      <w:lvlText w:val="%1)"/>
      <w:lvlJc w:val="left"/>
      <w:pPr>
        <w:tabs>
          <w:tab w:val="num" w:pos="939"/>
        </w:tabs>
        <w:ind w:left="939" w:hanging="360"/>
      </w:pPr>
      <w:rPr>
        <w:rFonts w:hint="default"/>
        <w:color w:val="auto"/>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13" w15:restartNumberingAfterBreak="0">
    <w:nsid w:val="34F25FD2"/>
    <w:multiLevelType w:val="hybridMultilevel"/>
    <w:tmpl w:val="AF027600"/>
    <w:lvl w:ilvl="0" w:tplc="04090019">
      <w:start w:val="1"/>
      <w:numFmt w:val="lowerLetter"/>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35280052"/>
    <w:multiLevelType w:val="singleLevel"/>
    <w:tmpl w:val="D506FB3A"/>
    <w:lvl w:ilvl="0">
      <w:start w:val="1"/>
      <w:numFmt w:val="decimal"/>
      <w:lvlText w:val="%1."/>
      <w:legacy w:legacy="1" w:legacySpace="0" w:legacyIndent="360"/>
      <w:lvlJc w:val="left"/>
      <w:pPr>
        <w:ind w:left="1800" w:hanging="360"/>
      </w:pPr>
    </w:lvl>
  </w:abstractNum>
  <w:abstractNum w:abstractNumId="15" w15:restartNumberingAfterBreak="0">
    <w:nsid w:val="384C6A0E"/>
    <w:multiLevelType w:val="hybridMultilevel"/>
    <w:tmpl w:val="ED08DA32"/>
    <w:lvl w:ilvl="0" w:tplc="00AE9018">
      <w:start w:val="1"/>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0C46208"/>
    <w:multiLevelType w:val="hybridMultilevel"/>
    <w:tmpl w:val="2C32C1A6"/>
    <w:lvl w:ilvl="0" w:tplc="D506FB3A">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41CE3682"/>
    <w:multiLevelType w:val="hybridMultilevel"/>
    <w:tmpl w:val="9ACE3ABE"/>
    <w:lvl w:ilvl="0" w:tplc="CF629C9C">
      <w:start w:val="1"/>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E037F66"/>
    <w:multiLevelType w:val="hybridMultilevel"/>
    <w:tmpl w:val="9F1A5052"/>
    <w:lvl w:ilvl="0" w:tplc="04090019">
      <w:start w:val="1"/>
      <w:numFmt w:val="lowerLetter"/>
      <w:lvlText w:val="%1."/>
      <w:lvlJc w:val="left"/>
      <w:pPr>
        <w:ind w:left="1987" w:hanging="360"/>
      </w:pPr>
    </w:lvl>
    <w:lvl w:ilvl="1" w:tplc="04090019" w:tentative="1">
      <w:start w:val="1"/>
      <w:numFmt w:val="lowerLetter"/>
      <w:lvlText w:val="%2."/>
      <w:lvlJc w:val="left"/>
      <w:pPr>
        <w:ind w:left="2707" w:hanging="360"/>
      </w:pPr>
    </w:lvl>
    <w:lvl w:ilvl="2" w:tplc="0409001B" w:tentative="1">
      <w:start w:val="1"/>
      <w:numFmt w:val="lowerRoman"/>
      <w:lvlText w:val="%3."/>
      <w:lvlJc w:val="right"/>
      <w:pPr>
        <w:ind w:left="3427" w:hanging="180"/>
      </w:pPr>
    </w:lvl>
    <w:lvl w:ilvl="3" w:tplc="0409000F" w:tentative="1">
      <w:start w:val="1"/>
      <w:numFmt w:val="decimal"/>
      <w:lvlText w:val="%4."/>
      <w:lvlJc w:val="left"/>
      <w:pPr>
        <w:ind w:left="4147" w:hanging="360"/>
      </w:pPr>
    </w:lvl>
    <w:lvl w:ilvl="4" w:tplc="04090019" w:tentative="1">
      <w:start w:val="1"/>
      <w:numFmt w:val="lowerLetter"/>
      <w:lvlText w:val="%5."/>
      <w:lvlJc w:val="left"/>
      <w:pPr>
        <w:ind w:left="4867" w:hanging="360"/>
      </w:pPr>
    </w:lvl>
    <w:lvl w:ilvl="5" w:tplc="0409001B" w:tentative="1">
      <w:start w:val="1"/>
      <w:numFmt w:val="lowerRoman"/>
      <w:lvlText w:val="%6."/>
      <w:lvlJc w:val="right"/>
      <w:pPr>
        <w:ind w:left="5587" w:hanging="180"/>
      </w:pPr>
    </w:lvl>
    <w:lvl w:ilvl="6" w:tplc="0409000F" w:tentative="1">
      <w:start w:val="1"/>
      <w:numFmt w:val="decimal"/>
      <w:lvlText w:val="%7."/>
      <w:lvlJc w:val="left"/>
      <w:pPr>
        <w:ind w:left="6307" w:hanging="360"/>
      </w:pPr>
    </w:lvl>
    <w:lvl w:ilvl="7" w:tplc="04090019" w:tentative="1">
      <w:start w:val="1"/>
      <w:numFmt w:val="lowerLetter"/>
      <w:lvlText w:val="%8."/>
      <w:lvlJc w:val="left"/>
      <w:pPr>
        <w:ind w:left="7027" w:hanging="360"/>
      </w:pPr>
    </w:lvl>
    <w:lvl w:ilvl="8" w:tplc="0409001B" w:tentative="1">
      <w:start w:val="1"/>
      <w:numFmt w:val="lowerRoman"/>
      <w:lvlText w:val="%9."/>
      <w:lvlJc w:val="right"/>
      <w:pPr>
        <w:ind w:left="7747" w:hanging="180"/>
      </w:pPr>
    </w:lvl>
  </w:abstractNum>
  <w:abstractNum w:abstractNumId="19" w15:restartNumberingAfterBreak="0">
    <w:nsid w:val="6211002B"/>
    <w:multiLevelType w:val="hybridMultilevel"/>
    <w:tmpl w:val="C83EA422"/>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20" w15:restartNumberingAfterBreak="0">
    <w:nsid w:val="62802070"/>
    <w:multiLevelType w:val="hybridMultilevel"/>
    <w:tmpl w:val="2198089E"/>
    <w:lvl w:ilvl="0" w:tplc="4F9A4516">
      <w:start w:val="1"/>
      <w:numFmt w:val="lowerLetter"/>
      <w:lvlText w:val="%1."/>
      <w:lvlJc w:val="left"/>
      <w:pPr>
        <w:ind w:left="1987" w:hanging="360"/>
      </w:pPr>
      <w:rPr>
        <w:rFonts w:hint="default"/>
      </w:rPr>
    </w:lvl>
    <w:lvl w:ilvl="1" w:tplc="04090019" w:tentative="1">
      <w:start w:val="1"/>
      <w:numFmt w:val="lowerLetter"/>
      <w:lvlText w:val="%2."/>
      <w:lvlJc w:val="left"/>
      <w:pPr>
        <w:ind w:left="2707" w:hanging="360"/>
      </w:pPr>
    </w:lvl>
    <w:lvl w:ilvl="2" w:tplc="0409001B" w:tentative="1">
      <w:start w:val="1"/>
      <w:numFmt w:val="lowerRoman"/>
      <w:lvlText w:val="%3."/>
      <w:lvlJc w:val="right"/>
      <w:pPr>
        <w:ind w:left="3427" w:hanging="180"/>
      </w:pPr>
    </w:lvl>
    <w:lvl w:ilvl="3" w:tplc="0409000F" w:tentative="1">
      <w:start w:val="1"/>
      <w:numFmt w:val="decimal"/>
      <w:lvlText w:val="%4."/>
      <w:lvlJc w:val="left"/>
      <w:pPr>
        <w:ind w:left="4147" w:hanging="360"/>
      </w:pPr>
    </w:lvl>
    <w:lvl w:ilvl="4" w:tplc="04090019" w:tentative="1">
      <w:start w:val="1"/>
      <w:numFmt w:val="lowerLetter"/>
      <w:lvlText w:val="%5."/>
      <w:lvlJc w:val="left"/>
      <w:pPr>
        <w:ind w:left="4867" w:hanging="360"/>
      </w:pPr>
    </w:lvl>
    <w:lvl w:ilvl="5" w:tplc="0409001B" w:tentative="1">
      <w:start w:val="1"/>
      <w:numFmt w:val="lowerRoman"/>
      <w:lvlText w:val="%6."/>
      <w:lvlJc w:val="right"/>
      <w:pPr>
        <w:ind w:left="5587" w:hanging="180"/>
      </w:pPr>
    </w:lvl>
    <w:lvl w:ilvl="6" w:tplc="0409000F" w:tentative="1">
      <w:start w:val="1"/>
      <w:numFmt w:val="decimal"/>
      <w:lvlText w:val="%7."/>
      <w:lvlJc w:val="left"/>
      <w:pPr>
        <w:ind w:left="6307" w:hanging="360"/>
      </w:pPr>
    </w:lvl>
    <w:lvl w:ilvl="7" w:tplc="04090019" w:tentative="1">
      <w:start w:val="1"/>
      <w:numFmt w:val="lowerLetter"/>
      <w:lvlText w:val="%8."/>
      <w:lvlJc w:val="left"/>
      <w:pPr>
        <w:ind w:left="7027" w:hanging="360"/>
      </w:pPr>
    </w:lvl>
    <w:lvl w:ilvl="8" w:tplc="0409001B" w:tentative="1">
      <w:start w:val="1"/>
      <w:numFmt w:val="lowerRoman"/>
      <w:lvlText w:val="%9."/>
      <w:lvlJc w:val="right"/>
      <w:pPr>
        <w:ind w:left="7747" w:hanging="180"/>
      </w:pPr>
    </w:lvl>
  </w:abstractNum>
  <w:abstractNum w:abstractNumId="21" w15:restartNumberingAfterBreak="0">
    <w:nsid w:val="68E263F9"/>
    <w:multiLevelType w:val="hybridMultilevel"/>
    <w:tmpl w:val="2BDE4BC2"/>
    <w:lvl w:ilvl="0" w:tplc="D38893C0">
      <w:start w:val="1"/>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98F5E68"/>
    <w:multiLevelType w:val="hybridMultilevel"/>
    <w:tmpl w:val="FF168E5C"/>
    <w:lvl w:ilvl="0" w:tplc="FFFFFFFF">
      <w:start w:val="1"/>
      <w:numFmt w:val="bullet"/>
      <w:lvlText w:val=""/>
      <w:lvlJc w:val="left"/>
      <w:pPr>
        <w:ind w:left="1152" w:hanging="360"/>
      </w:pPr>
      <w:rPr>
        <w:rFonts w:ascii="Symbol" w:hAnsi="Symbol" w:hint="default"/>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23" w15:restartNumberingAfterBreak="0">
    <w:nsid w:val="6A547993"/>
    <w:multiLevelType w:val="singleLevel"/>
    <w:tmpl w:val="FFFFFFFF"/>
    <w:lvl w:ilvl="0">
      <w:numFmt w:val="decimal"/>
      <w:lvlText w:val="*"/>
      <w:lvlJc w:val="left"/>
    </w:lvl>
  </w:abstractNum>
  <w:abstractNum w:abstractNumId="24" w15:restartNumberingAfterBreak="0">
    <w:nsid w:val="6D8F5EED"/>
    <w:multiLevelType w:val="hybridMultilevel"/>
    <w:tmpl w:val="08643B3C"/>
    <w:lvl w:ilvl="0" w:tplc="9F1C5F92">
      <w:start w:val="1"/>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32846603">
    <w:abstractNumId w:val="0"/>
    <w:lvlOverride w:ilvl="0">
      <w:lvl w:ilvl="0">
        <w:start w:val="1"/>
        <w:numFmt w:val="bullet"/>
        <w:lvlText w:val=""/>
        <w:legacy w:legacy="1" w:legacySpace="0" w:legacyIndent="360"/>
        <w:lvlJc w:val="left"/>
        <w:pPr>
          <w:ind w:left="792" w:hanging="360"/>
        </w:pPr>
        <w:rPr>
          <w:rFonts w:ascii="Symbol" w:hAnsi="Symbol" w:hint="default"/>
        </w:rPr>
      </w:lvl>
    </w:lvlOverride>
  </w:num>
  <w:num w:numId="2" w16cid:durableId="649990172">
    <w:abstractNumId w:val="14"/>
  </w:num>
  <w:num w:numId="3" w16cid:durableId="1458596766">
    <w:abstractNumId w:val="11"/>
  </w:num>
  <w:num w:numId="4" w16cid:durableId="762721813">
    <w:abstractNumId w:val="5"/>
  </w:num>
  <w:num w:numId="5" w16cid:durableId="1291671661">
    <w:abstractNumId w:val="19"/>
  </w:num>
  <w:num w:numId="6" w16cid:durableId="1223561980">
    <w:abstractNumId w:val="7"/>
  </w:num>
  <w:num w:numId="7" w16cid:durableId="1873037297">
    <w:abstractNumId w:val="12"/>
  </w:num>
  <w:num w:numId="8" w16cid:durableId="1990278973">
    <w:abstractNumId w:val="13"/>
  </w:num>
  <w:num w:numId="9" w16cid:durableId="942303243">
    <w:abstractNumId w:val="1"/>
  </w:num>
  <w:num w:numId="10" w16cid:durableId="1535196773">
    <w:abstractNumId w:val="6"/>
  </w:num>
  <w:num w:numId="11" w16cid:durableId="948463048">
    <w:abstractNumId w:val="17"/>
  </w:num>
  <w:num w:numId="12" w16cid:durableId="2035383624">
    <w:abstractNumId w:val="21"/>
  </w:num>
  <w:num w:numId="13" w16cid:durableId="68499728">
    <w:abstractNumId w:val="24"/>
  </w:num>
  <w:num w:numId="14" w16cid:durableId="1838879622">
    <w:abstractNumId w:val="8"/>
  </w:num>
  <w:num w:numId="15" w16cid:durableId="1796101959">
    <w:abstractNumId w:val="23"/>
  </w:num>
  <w:num w:numId="16" w16cid:durableId="1350716434">
    <w:abstractNumId w:val="22"/>
  </w:num>
  <w:num w:numId="17" w16cid:durableId="320158895">
    <w:abstractNumId w:val="9"/>
  </w:num>
  <w:num w:numId="18" w16cid:durableId="979532777">
    <w:abstractNumId w:val="4"/>
  </w:num>
  <w:num w:numId="19" w16cid:durableId="1811945285">
    <w:abstractNumId w:val="18"/>
  </w:num>
  <w:num w:numId="20" w16cid:durableId="2061902747">
    <w:abstractNumId w:val="10"/>
  </w:num>
  <w:num w:numId="21" w16cid:durableId="1423717148">
    <w:abstractNumId w:val="2"/>
  </w:num>
  <w:num w:numId="22" w16cid:durableId="983199904">
    <w:abstractNumId w:val="20"/>
  </w:num>
  <w:num w:numId="23" w16cid:durableId="363940102">
    <w:abstractNumId w:val="16"/>
  </w:num>
  <w:num w:numId="24" w16cid:durableId="1429887565">
    <w:abstractNumId w:val="15"/>
  </w:num>
  <w:num w:numId="25" w16cid:durableId="822235033">
    <w:abstractNumId w:val="3"/>
  </w:num>
  <w:numIdMacAtCleanup w:val="1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Stevens, Anthony, L">
    <w15:presenceInfo w15:providerId="AD" w15:userId="S-1-5-21-1715567821-1275210071-682003330-78618"/>
  </w15:person>
  <w15:person w15:author="Lutenegger, Jaren">
    <w15:presenceInfo w15:providerId="AD" w15:userId="S::jlutenegger@iso-ne.com::ce996921-4f1c-4afa-aba8-7d9ec5e2c7f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Moves/>
  <w:defaultTabStop w:val="720"/>
  <w:doNotHyphenateCaps/>
  <w:drawingGridHorizontalSpacing w:val="100"/>
  <w:displayHorizontalDrawingGridEvery w:val="0"/>
  <w:displayVerticalDrawingGridEvery w:val="0"/>
  <w:doNotShadeFormData/>
  <w:noPunctuationKerning/>
  <w:characterSpacingControl w:val="doNotCompress"/>
  <w:hdrShapeDefaults>
    <o:shapedefaults v:ext="edit" spidmax="64513"/>
  </w:hdrShapeDefaults>
  <w:footnotePr>
    <w:footnote w:id="-1"/>
    <w:footnote w:id="0"/>
    <w:footnote w:id="1"/>
  </w:footnotePr>
  <w:endnotePr>
    <w:numFmt w:val="decimal"/>
    <w:endnote w:id="-1"/>
    <w:endnote w:id="0"/>
    <w:endnote w:id="1"/>
  </w:endnotePr>
  <w:compat>
    <w:noTabHangInd/>
    <w:subFontBySize/>
    <w:truncateFontHeightsLikeWP6/>
    <w:usePrinterMetrics/>
    <w:doNotSuppressParagraphBorders/>
    <w:wrapTrailSpace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B93F18"/>
    <w:rsid w:val="00000DDF"/>
    <w:rsid w:val="000060A0"/>
    <w:rsid w:val="00011B7D"/>
    <w:rsid w:val="000179AF"/>
    <w:rsid w:val="00037B98"/>
    <w:rsid w:val="0004598B"/>
    <w:rsid w:val="00045F69"/>
    <w:rsid w:val="000525AC"/>
    <w:rsid w:val="00060B45"/>
    <w:rsid w:val="00064F1C"/>
    <w:rsid w:val="00071F5E"/>
    <w:rsid w:val="00074839"/>
    <w:rsid w:val="00076075"/>
    <w:rsid w:val="00077019"/>
    <w:rsid w:val="00087A6D"/>
    <w:rsid w:val="00093A60"/>
    <w:rsid w:val="000962C7"/>
    <w:rsid w:val="000A2D30"/>
    <w:rsid w:val="000A4DE0"/>
    <w:rsid w:val="000A78C0"/>
    <w:rsid w:val="000C2C99"/>
    <w:rsid w:val="000D0B64"/>
    <w:rsid w:val="001100E9"/>
    <w:rsid w:val="00120767"/>
    <w:rsid w:val="0014241C"/>
    <w:rsid w:val="00145CAF"/>
    <w:rsid w:val="001500B7"/>
    <w:rsid w:val="001519FD"/>
    <w:rsid w:val="00153727"/>
    <w:rsid w:val="00153A9F"/>
    <w:rsid w:val="0016053E"/>
    <w:rsid w:val="00164637"/>
    <w:rsid w:val="00173443"/>
    <w:rsid w:val="00175B37"/>
    <w:rsid w:val="001827A4"/>
    <w:rsid w:val="00191251"/>
    <w:rsid w:val="00194716"/>
    <w:rsid w:val="001A4927"/>
    <w:rsid w:val="001B5308"/>
    <w:rsid w:val="001B60FC"/>
    <w:rsid w:val="001B7272"/>
    <w:rsid w:val="001C0D3B"/>
    <w:rsid w:val="001C3271"/>
    <w:rsid w:val="001D2D3C"/>
    <w:rsid w:val="001D3408"/>
    <w:rsid w:val="001D379B"/>
    <w:rsid w:val="001D644D"/>
    <w:rsid w:val="001D721C"/>
    <w:rsid w:val="001E1F73"/>
    <w:rsid w:val="001E205F"/>
    <w:rsid w:val="001E4683"/>
    <w:rsid w:val="00202206"/>
    <w:rsid w:val="00216C93"/>
    <w:rsid w:val="0023211B"/>
    <w:rsid w:val="00234594"/>
    <w:rsid w:val="00236FDF"/>
    <w:rsid w:val="00246EE5"/>
    <w:rsid w:val="002562F3"/>
    <w:rsid w:val="00257911"/>
    <w:rsid w:val="00264F60"/>
    <w:rsid w:val="00265D35"/>
    <w:rsid w:val="00267FBC"/>
    <w:rsid w:val="00276C83"/>
    <w:rsid w:val="0027768A"/>
    <w:rsid w:val="002825A3"/>
    <w:rsid w:val="00284858"/>
    <w:rsid w:val="00297EF6"/>
    <w:rsid w:val="00297F53"/>
    <w:rsid w:val="002A7A47"/>
    <w:rsid w:val="002B055D"/>
    <w:rsid w:val="002C4A29"/>
    <w:rsid w:val="002D20A6"/>
    <w:rsid w:val="002D577B"/>
    <w:rsid w:val="002E04D4"/>
    <w:rsid w:val="002E5B77"/>
    <w:rsid w:val="002F5F46"/>
    <w:rsid w:val="00301871"/>
    <w:rsid w:val="00305191"/>
    <w:rsid w:val="00307C7B"/>
    <w:rsid w:val="00311144"/>
    <w:rsid w:val="00314BA4"/>
    <w:rsid w:val="00315A81"/>
    <w:rsid w:val="0031757C"/>
    <w:rsid w:val="00320A1A"/>
    <w:rsid w:val="00320AF6"/>
    <w:rsid w:val="003229BC"/>
    <w:rsid w:val="00332DE3"/>
    <w:rsid w:val="00333F82"/>
    <w:rsid w:val="003439B3"/>
    <w:rsid w:val="0034556C"/>
    <w:rsid w:val="00354AF6"/>
    <w:rsid w:val="00363F58"/>
    <w:rsid w:val="0037039C"/>
    <w:rsid w:val="00371759"/>
    <w:rsid w:val="00375518"/>
    <w:rsid w:val="00385227"/>
    <w:rsid w:val="003A487B"/>
    <w:rsid w:val="003A72FB"/>
    <w:rsid w:val="003B0749"/>
    <w:rsid w:val="003B1962"/>
    <w:rsid w:val="003B39D4"/>
    <w:rsid w:val="003C0525"/>
    <w:rsid w:val="003C0546"/>
    <w:rsid w:val="003C2C34"/>
    <w:rsid w:val="003E40FD"/>
    <w:rsid w:val="003E4738"/>
    <w:rsid w:val="003F18A0"/>
    <w:rsid w:val="003F59BF"/>
    <w:rsid w:val="00411147"/>
    <w:rsid w:val="004148E5"/>
    <w:rsid w:val="004266FF"/>
    <w:rsid w:val="004267EA"/>
    <w:rsid w:val="004343FC"/>
    <w:rsid w:val="00435DA7"/>
    <w:rsid w:val="0044097C"/>
    <w:rsid w:val="004420E0"/>
    <w:rsid w:val="0044519E"/>
    <w:rsid w:val="00446BA7"/>
    <w:rsid w:val="0046114B"/>
    <w:rsid w:val="00466ADD"/>
    <w:rsid w:val="00467AAF"/>
    <w:rsid w:val="00475238"/>
    <w:rsid w:val="00475F40"/>
    <w:rsid w:val="00476CD9"/>
    <w:rsid w:val="00484ECA"/>
    <w:rsid w:val="00486008"/>
    <w:rsid w:val="00495D70"/>
    <w:rsid w:val="004A4BAC"/>
    <w:rsid w:val="004B233E"/>
    <w:rsid w:val="004B7599"/>
    <w:rsid w:val="004C4F0E"/>
    <w:rsid w:val="004D22DF"/>
    <w:rsid w:val="004D59CB"/>
    <w:rsid w:val="004E15D6"/>
    <w:rsid w:val="004F11FF"/>
    <w:rsid w:val="00502F02"/>
    <w:rsid w:val="00512466"/>
    <w:rsid w:val="0051473A"/>
    <w:rsid w:val="0051731A"/>
    <w:rsid w:val="005230AD"/>
    <w:rsid w:val="005323AA"/>
    <w:rsid w:val="00532CA6"/>
    <w:rsid w:val="005363CB"/>
    <w:rsid w:val="005526A6"/>
    <w:rsid w:val="00557AFA"/>
    <w:rsid w:val="005640A2"/>
    <w:rsid w:val="005643E9"/>
    <w:rsid w:val="00564EE4"/>
    <w:rsid w:val="00573E72"/>
    <w:rsid w:val="005856B0"/>
    <w:rsid w:val="005910D6"/>
    <w:rsid w:val="005A6D62"/>
    <w:rsid w:val="005B004A"/>
    <w:rsid w:val="005C0B94"/>
    <w:rsid w:val="005D1268"/>
    <w:rsid w:val="005D5E9D"/>
    <w:rsid w:val="005D785C"/>
    <w:rsid w:val="005E2101"/>
    <w:rsid w:val="005E36BC"/>
    <w:rsid w:val="005E374B"/>
    <w:rsid w:val="005E4EF8"/>
    <w:rsid w:val="005E7660"/>
    <w:rsid w:val="005F7762"/>
    <w:rsid w:val="005F7B16"/>
    <w:rsid w:val="00606B79"/>
    <w:rsid w:val="00607235"/>
    <w:rsid w:val="0060799A"/>
    <w:rsid w:val="00612A11"/>
    <w:rsid w:val="00623599"/>
    <w:rsid w:val="00625944"/>
    <w:rsid w:val="006319C0"/>
    <w:rsid w:val="00635006"/>
    <w:rsid w:val="006365B0"/>
    <w:rsid w:val="00641A77"/>
    <w:rsid w:val="00653DD0"/>
    <w:rsid w:val="0065608D"/>
    <w:rsid w:val="00657E82"/>
    <w:rsid w:val="0066155D"/>
    <w:rsid w:val="006636DA"/>
    <w:rsid w:val="006722BB"/>
    <w:rsid w:val="006919BA"/>
    <w:rsid w:val="006936E2"/>
    <w:rsid w:val="00693C7E"/>
    <w:rsid w:val="006975DB"/>
    <w:rsid w:val="006A201F"/>
    <w:rsid w:val="006A2DF1"/>
    <w:rsid w:val="006A6F97"/>
    <w:rsid w:val="006B0800"/>
    <w:rsid w:val="006B1AE6"/>
    <w:rsid w:val="006B287B"/>
    <w:rsid w:val="006B72DD"/>
    <w:rsid w:val="006C78E7"/>
    <w:rsid w:val="006D36DD"/>
    <w:rsid w:val="006D571F"/>
    <w:rsid w:val="006D6F3B"/>
    <w:rsid w:val="006F5BA4"/>
    <w:rsid w:val="007023BA"/>
    <w:rsid w:val="0070402F"/>
    <w:rsid w:val="007216C7"/>
    <w:rsid w:val="00731E3E"/>
    <w:rsid w:val="007365A0"/>
    <w:rsid w:val="00752157"/>
    <w:rsid w:val="00762BF2"/>
    <w:rsid w:val="0076320A"/>
    <w:rsid w:val="00772B18"/>
    <w:rsid w:val="0077530D"/>
    <w:rsid w:val="007A2017"/>
    <w:rsid w:val="007B5012"/>
    <w:rsid w:val="007B71E1"/>
    <w:rsid w:val="007D7486"/>
    <w:rsid w:val="007E245A"/>
    <w:rsid w:val="007F17CE"/>
    <w:rsid w:val="007F3F02"/>
    <w:rsid w:val="007F4994"/>
    <w:rsid w:val="007F5C08"/>
    <w:rsid w:val="0080345F"/>
    <w:rsid w:val="0081154C"/>
    <w:rsid w:val="00815C46"/>
    <w:rsid w:val="00824B41"/>
    <w:rsid w:val="00846D67"/>
    <w:rsid w:val="00852A4F"/>
    <w:rsid w:val="0086653A"/>
    <w:rsid w:val="00873E5B"/>
    <w:rsid w:val="0087586C"/>
    <w:rsid w:val="00885507"/>
    <w:rsid w:val="00886A33"/>
    <w:rsid w:val="008B32D8"/>
    <w:rsid w:val="008B523C"/>
    <w:rsid w:val="008C2320"/>
    <w:rsid w:val="008C2B2C"/>
    <w:rsid w:val="008D7B39"/>
    <w:rsid w:val="008E3F44"/>
    <w:rsid w:val="008E445D"/>
    <w:rsid w:val="008E6867"/>
    <w:rsid w:val="008F45B6"/>
    <w:rsid w:val="00900AAB"/>
    <w:rsid w:val="00905390"/>
    <w:rsid w:val="00907582"/>
    <w:rsid w:val="00907FD1"/>
    <w:rsid w:val="0091202A"/>
    <w:rsid w:val="00912DF6"/>
    <w:rsid w:val="009162A3"/>
    <w:rsid w:val="00921DFB"/>
    <w:rsid w:val="00924193"/>
    <w:rsid w:val="00925934"/>
    <w:rsid w:val="00940067"/>
    <w:rsid w:val="00944F1F"/>
    <w:rsid w:val="0094534B"/>
    <w:rsid w:val="00951C94"/>
    <w:rsid w:val="00954AFD"/>
    <w:rsid w:val="00961DE4"/>
    <w:rsid w:val="009700F4"/>
    <w:rsid w:val="00970381"/>
    <w:rsid w:val="009711E5"/>
    <w:rsid w:val="00974F64"/>
    <w:rsid w:val="009753AC"/>
    <w:rsid w:val="00991A76"/>
    <w:rsid w:val="0099518B"/>
    <w:rsid w:val="009A10E9"/>
    <w:rsid w:val="009A4909"/>
    <w:rsid w:val="009A56E1"/>
    <w:rsid w:val="009B1DF3"/>
    <w:rsid w:val="009B6B94"/>
    <w:rsid w:val="009D390C"/>
    <w:rsid w:val="009D5CFA"/>
    <w:rsid w:val="009E216E"/>
    <w:rsid w:val="009E6A5C"/>
    <w:rsid w:val="009F3911"/>
    <w:rsid w:val="00A05F7B"/>
    <w:rsid w:val="00A1151A"/>
    <w:rsid w:val="00A1202F"/>
    <w:rsid w:val="00A15B88"/>
    <w:rsid w:val="00A179B8"/>
    <w:rsid w:val="00A22C9C"/>
    <w:rsid w:val="00A22D52"/>
    <w:rsid w:val="00A26945"/>
    <w:rsid w:val="00A31132"/>
    <w:rsid w:val="00A32E7C"/>
    <w:rsid w:val="00A338ED"/>
    <w:rsid w:val="00A36C0F"/>
    <w:rsid w:val="00A4361F"/>
    <w:rsid w:val="00A46972"/>
    <w:rsid w:val="00A52949"/>
    <w:rsid w:val="00A632EC"/>
    <w:rsid w:val="00A64684"/>
    <w:rsid w:val="00A649E3"/>
    <w:rsid w:val="00A75685"/>
    <w:rsid w:val="00A76518"/>
    <w:rsid w:val="00A76592"/>
    <w:rsid w:val="00A77D52"/>
    <w:rsid w:val="00A8018F"/>
    <w:rsid w:val="00A811DE"/>
    <w:rsid w:val="00AB3151"/>
    <w:rsid w:val="00AC1942"/>
    <w:rsid w:val="00AC3401"/>
    <w:rsid w:val="00AC36B0"/>
    <w:rsid w:val="00AE4B42"/>
    <w:rsid w:val="00AF3ABF"/>
    <w:rsid w:val="00AF4160"/>
    <w:rsid w:val="00AF7024"/>
    <w:rsid w:val="00B07DB3"/>
    <w:rsid w:val="00B11ACA"/>
    <w:rsid w:val="00B2122F"/>
    <w:rsid w:val="00B339E0"/>
    <w:rsid w:val="00B36271"/>
    <w:rsid w:val="00B45A17"/>
    <w:rsid w:val="00B4785C"/>
    <w:rsid w:val="00B67BB2"/>
    <w:rsid w:val="00B705A6"/>
    <w:rsid w:val="00B763B4"/>
    <w:rsid w:val="00B76E58"/>
    <w:rsid w:val="00B772CF"/>
    <w:rsid w:val="00B938D7"/>
    <w:rsid w:val="00B93F18"/>
    <w:rsid w:val="00B96181"/>
    <w:rsid w:val="00B97F74"/>
    <w:rsid w:val="00BA5C11"/>
    <w:rsid w:val="00BA779F"/>
    <w:rsid w:val="00BC09CE"/>
    <w:rsid w:val="00BC33B9"/>
    <w:rsid w:val="00BC3787"/>
    <w:rsid w:val="00BD2B8F"/>
    <w:rsid w:val="00BE4639"/>
    <w:rsid w:val="00BE5765"/>
    <w:rsid w:val="00BF2CCB"/>
    <w:rsid w:val="00BF71FE"/>
    <w:rsid w:val="00C0120F"/>
    <w:rsid w:val="00C1347D"/>
    <w:rsid w:val="00C15712"/>
    <w:rsid w:val="00C15CE9"/>
    <w:rsid w:val="00C16F06"/>
    <w:rsid w:val="00C33E9F"/>
    <w:rsid w:val="00C422FC"/>
    <w:rsid w:val="00C52828"/>
    <w:rsid w:val="00C528F0"/>
    <w:rsid w:val="00C54F41"/>
    <w:rsid w:val="00C56F10"/>
    <w:rsid w:val="00C6043E"/>
    <w:rsid w:val="00C607A3"/>
    <w:rsid w:val="00C6318C"/>
    <w:rsid w:val="00C759FF"/>
    <w:rsid w:val="00C77D09"/>
    <w:rsid w:val="00C87302"/>
    <w:rsid w:val="00C91223"/>
    <w:rsid w:val="00C91D55"/>
    <w:rsid w:val="00CA100B"/>
    <w:rsid w:val="00CA1B53"/>
    <w:rsid w:val="00CA4883"/>
    <w:rsid w:val="00CB087D"/>
    <w:rsid w:val="00CB2019"/>
    <w:rsid w:val="00CB2A64"/>
    <w:rsid w:val="00CB7571"/>
    <w:rsid w:val="00CB75EF"/>
    <w:rsid w:val="00CC35E6"/>
    <w:rsid w:val="00CC3DE7"/>
    <w:rsid w:val="00CD1715"/>
    <w:rsid w:val="00CD3F58"/>
    <w:rsid w:val="00CF278A"/>
    <w:rsid w:val="00CF2A3F"/>
    <w:rsid w:val="00CF5265"/>
    <w:rsid w:val="00CF5349"/>
    <w:rsid w:val="00CF62B4"/>
    <w:rsid w:val="00D02F81"/>
    <w:rsid w:val="00D038F4"/>
    <w:rsid w:val="00D0452B"/>
    <w:rsid w:val="00D17B07"/>
    <w:rsid w:val="00D32ECA"/>
    <w:rsid w:val="00D62024"/>
    <w:rsid w:val="00D72737"/>
    <w:rsid w:val="00DA34C0"/>
    <w:rsid w:val="00DB0671"/>
    <w:rsid w:val="00DC1FAA"/>
    <w:rsid w:val="00DD0CB1"/>
    <w:rsid w:val="00DD5474"/>
    <w:rsid w:val="00DE13F4"/>
    <w:rsid w:val="00DE1944"/>
    <w:rsid w:val="00DF5FE6"/>
    <w:rsid w:val="00DF7822"/>
    <w:rsid w:val="00E00C7C"/>
    <w:rsid w:val="00E028CF"/>
    <w:rsid w:val="00E07F36"/>
    <w:rsid w:val="00E1410F"/>
    <w:rsid w:val="00E156BC"/>
    <w:rsid w:val="00E24146"/>
    <w:rsid w:val="00E41A7A"/>
    <w:rsid w:val="00E41CCB"/>
    <w:rsid w:val="00E420C3"/>
    <w:rsid w:val="00E437A7"/>
    <w:rsid w:val="00E4699E"/>
    <w:rsid w:val="00E5504B"/>
    <w:rsid w:val="00E55084"/>
    <w:rsid w:val="00E5675E"/>
    <w:rsid w:val="00E56AAC"/>
    <w:rsid w:val="00E61A99"/>
    <w:rsid w:val="00E646E4"/>
    <w:rsid w:val="00E657DE"/>
    <w:rsid w:val="00EB1851"/>
    <w:rsid w:val="00EB607B"/>
    <w:rsid w:val="00EB7E95"/>
    <w:rsid w:val="00EC6099"/>
    <w:rsid w:val="00EC619C"/>
    <w:rsid w:val="00ED3626"/>
    <w:rsid w:val="00EE0E9C"/>
    <w:rsid w:val="00EE4C6A"/>
    <w:rsid w:val="00EE571F"/>
    <w:rsid w:val="00EE7395"/>
    <w:rsid w:val="00EF169B"/>
    <w:rsid w:val="00EF4D4D"/>
    <w:rsid w:val="00F00067"/>
    <w:rsid w:val="00F1747B"/>
    <w:rsid w:val="00F21C81"/>
    <w:rsid w:val="00F25E56"/>
    <w:rsid w:val="00F300CC"/>
    <w:rsid w:val="00F32CB9"/>
    <w:rsid w:val="00F36D19"/>
    <w:rsid w:val="00F46A07"/>
    <w:rsid w:val="00F50540"/>
    <w:rsid w:val="00F722E9"/>
    <w:rsid w:val="00F74B6D"/>
    <w:rsid w:val="00F756AC"/>
    <w:rsid w:val="00F92576"/>
    <w:rsid w:val="00F973F1"/>
    <w:rsid w:val="00FA260D"/>
    <w:rsid w:val="00FA3238"/>
    <w:rsid w:val="00FB005A"/>
    <w:rsid w:val="00FB1863"/>
    <w:rsid w:val="00FC3B7B"/>
    <w:rsid w:val="00FC5D50"/>
    <w:rsid w:val="00FC5D9E"/>
    <w:rsid w:val="00FD1BB9"/>
    <w:rsid w:val="00FE2744"/>
    <w:rsid w:val="00FE7D64"/>
    <w:rsid w:val="00FF0D13"/>
    <w:rsid w:val="00FF1D01"/>
    <w:rsid w:val="00FF2C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4513"/>
    <o:shapelayout v:ext="edit">
      <o:idmap v:ext="edit" data="1"/>
    </o:shapelayout>
  </w:shapeDefaults>
  <w:decimalSymbol w:val="."/>
  <w:listSeparator w:val=","/>
  <w14:docId w14:val="5F961CE5"/>
  <w15:docId w15:val="{0445CBAE-E266-4B82-8B96-BE993602A9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Heading1">
    <w:name w:val="heading 1"/>
    <w:basedOn w:val="Normal"/>
    <w:next w:val="Normal"/>
    <w:qFormat/>
    <w:pPr>
      <w:keepNext/>
      <w:widowControl w:val="0"/>
      <w:tabs>
        <w:tab w:val="left" w:pos="-1440"/>
        <w:tab w:val="left" w:pos="-720"/>
        <w:tab w:val="left" w:pos="90"/>
        <w:tab w:val="left" w:pos="540"/>
        <w:tab w:val="left" w:pos="720"/>
        <w:tab w:val="left" w:pos="1123"/>
        <w:tab w:val="left" w:pos="1440"/>
        <w:tab w:val="left" w:pos="1814"/>
        <w:tab w:val="left" w:pos="2160"/>
        <w:tab w:val="left" w:pos="2505"/>
        <w:tab w:val="left" w:pos="2880"/>
        <w:tab w:val="left" w:pos="3600"/>
        <w:tab w:val="left" w:pos="4320"/>
        <w:tab w:val="left" w:pos="5040"/>
        <w:tab w:val="left" w:pos="5760"/>
        <w:tab w:val="left" w:pos="6480"/>
        <w:tab w:val="left" w:pos="7200"/>
        <w:tab w:val="left" w:pos="7920"/>
        <w:tab w:val="left" w:pos="8640"/>
        <w:tab w:val="left" w:pos="9360"/>
      </w:tabs>
      <w:ind w:left="450"/>
      <w:jc w:val="both"/>
      <w:outlineLvl w:val="0"/>
    </w:pPr>
    <w:rPr>
      <w:b/>
      <w:u w:val="single"/>
    </w:rPr>
  </w:style>
  <w:style w:type="paragraph" w:styleId="Heading2">
    <w:name w:val="heading 2"/>
    <w:basedOn w:val="Normal"/>
    <w:next w:val="Normal"/>
    <w:qFormat/>
    <w:pPr>
      <w:keepNext/>
      <w:widowControl w:val="0"/>
      <w:tabs>
        <w:tab w:val="left" w:pos="-1440"/>
        <w:tab w:val="left" w:pos="-720"/>
        <w:tab w:val="left" w:pos="0"/>
        <w:tab w:val="left" w:pos="432"/>
        <w:tab w:val="left" w:pos="720"/>
        <w:tab w:val="left" w:pos="1123"/>
        <w:tab w:val="left" w:pos="1440"/>
        <w:tab w:val="left" w:pos="1814"/>
        <w:tab w:val="left" w:pos="2160"/>
        <w:tab w:val="left" w:pos="2505"/>
        <w:tab w:val="left" w:pos="2880"/>
        <w:tab w:val="left" w:pos="3600"/>
        <w:tab w:val="left" w:pos="4320"/>
        <w:tab w:val="left" w:pos="5040"/>
        <w:tab w:val="left" w:pos="5760"/>
        <w:tab w:val="left" w:pos="6480"/>
        <w:tab w:val="left" w:pos="7200"/>
        <w:tab w:val="left" w:pos="7920"/>
        <w:tab w:val="left" w:pos="8640"/>
        <w:tab w:val="left" w:pos="9360"/>
      </w:tabs>
      <w:jc w:val="both"/>
      <w:outlineLvl w:val="1"/>
    </w:pPr>
    <w:rPr>
      <w:u w:val="single"/>
    </w:rPr>
  </w:style>
  <w:style w:type="paragraph" w:styleId="Heading3">
    <w:name w:val="heading 3"/>
    <w:aliases w:val="No Indent"/>
    <w:basedOn w:val="Normal"/>
    <w:next w:val="Normal"/>
    <w:qFormat/>
    <w:pPr>
      <w:keepNext/>
      <w:outlineLvl w:val="2"/>
    </w:pPr>
    <w:rPr>
      <w:u w:val="single"/>
    </w:rPr>
  </w:style>
  <w:style w:type="paragraph" w:styleId="Heading4">
    <w:name w:val="heading 4"/>
    <w:basedOn w:val="Normal"/>
    <w:next w:val="Normal"/>
    <w:qFormat/>
    <w:pPr>
      <w:keepNext/>
      <w:widowControl w:val="0"/>
      <w:tabs>
        <w:tab w:val="center" w:pos="4680"/>
      </w:tabs>
      <w:jc w:val="center"/>
      <w:outlineLvl w:val="3"/>
    </w:pPr>
    <w:rPr>
      <w:b/>
      <w:sz w:val="24"/>
      <w:u w:val="single"/>
    </w:rPr>
  </w:style>
  <w:style w:type="paragraph" w:styleId="Heading5">
    <w:name w:val="heading 5"/>
    <w:basedOn w:val="Normal"/>
    <w:next w:val="Normal"/>
    <w:qFormat/>
    <w:pPr>
      <w:keepNext/>
      <w:widowControl w:val="0"/>
      <w:tabs>
        <w:tab w:val="right" w:pos="9360"/>
      </w:tabs>
      <w:spacing w:line="240" w:lineRule="exact"/>
      <w:outlineLvl w:val="4"/>
    </w:pPr>
    <w:rPr>
      <w:sz w:val="24"/>
    </w:rPr>
  </w:style>
  <w:style w:type="paragraph" w:styleId="Heading6">
    <w:name w:val="heading 6"/>
    <w:basedOn w:val="Normal"/>
    <w:next w:val="Normal"/>
    <w:qFormat/>
    <w:pPr>
      <w:keepNext/>
      <w:widowControl w:val="0"/>
      <w:tabs>
        <w:tab w:val="left" w:pos="-1440"/>
        <w:tab w:val="left" w:pos="-720"/>
        <w:tab w:val="left" w:pos="0"/>
        <w:tab w:val="left" w:pos="720"/>
        <w:tab w:val="left" w:pos="1123"/>
        <w:tab w:val="left" w:pos="1440"/>
        <w:tab w:val="left" w:pos="1814"/>
        <w:tab w:val="left" w:pos="2160"/>
        <w:tab w:val="left" w:pos="2505"/>
        <w:tab w:val="left" w:pos="2880"/>
        <w:tab w:val="left" w:pos="3600"/>
        <w:tab w:val="left" w:pos="4320"/>
        <w:tab w:val="left" w:pos="5040"/>
        <w:tab w:val="left" w:pos="5760"/>
        <w:tab w:val="left" w:pos="6480"/>
        <w:tab w:val="left" w:pos="7200"/>
        <w:tab w:val="left" w:pos="7920"/>
        <w:tab w:val="left" w:pos="8640"/>
        <w:tab w:val="left" w:pos="9360"/>
      </w:tabs>
      <w:outlineLvl w:val="5"/>
    </w:pPr>
    <w:rPr>
      <w:b/>
      <w:i/>
    </w:rPr>
  </w:style>
  <w:style w:type="paragraph" w:styleId="Heading7">
    <w:name w:val="heading 7"/>
    <w:basedOn w:val="Normal"/>
    <w:next w:val="Normal"/>
    <w:qFormat/>
    <w:pPr>
      <w:keepNext/>
      <w:outlineLvl w:val="6"/>
    </w:pPr>
    <w:rPr>
      <w:b/>
      <w:bCs/>
      <w:i/>
      <w:iCs/>
      <w:sz w:val="24"/>
    </w:rPr>
  </w:style>
  <w:style w:type="paragraph" w:styleId="Heading8">
    <w:name w:val="heading 8"/>
    <w:basedOn w:val="Normal"/>
    <w:next w:val="Normal"/>
    <w:qFormat/>
    <w:pPr>
      <w:keepNext/>
      <w:outlineLvl w:val="7"/>
    </w:pPr>
    <w:rPr>
      <w:b/>
      <w:bCs/>
    </w:rPr>
  </w:style>
  <w:style w:type="paragraph" w:styleId="Heading9">
    <w:name w:val="heading 9"/>
    <w:basedOn w:val="Normal"/>
    <w:next w:val="Normal"/>
    <w:qFormat/>
    <w:pPr>
      <w:keepNext/>
      <w:ind w:left="720"/>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basedOn w:val="DefaultParagraphFont"/>
    <w:semiHidden/>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rPr>
      <w:rFonts w:ascii="Times New Roman" w:hAnsi="Times New Roman"/>
      <w:sz w:val="24"/>
      <w:u w:val="none"/>
    </w:rPr>
  </w:style>
  <w:style w:type="paragraph" w:styleId="FootnoteText">
    <w:name w:val="footnote text"/>
    <w:basedOn w:val="Normal"/>
    <w:semiHidden/>
  </w:style>
  <w:style w:type="paragraph" w:styleId="Title">
    <w:name w:val="Title"/>
    <w:basedOn w:val="Normal"/>
    <w:qFormat/>
    <w:pPr>
      <w:widowControl w:val="0"/>
      <w:jc w:val="center"/>
    </w:pPr>
    <w:rPr>
      <w:b/>
      <w:kern w:val="28"/>
      <w:sz w:val="28"/>
    </w:rPr>
  </w:style>
  <w:style w:type="paragraph" w:customStyle="1" w:styleId="Definition">
    <w:name w:val="Definition"/>
    <w:basedOn w:val="Normal"/>
    <w:next w:val="Normal"/>
    <w:pPr>
      <w:tabs>
        <w:tab w:val="left" w:pos="0"/>
        <w:tab w:val="left" w:pos="360"/>
      </w:tabs>
      <w:suppressAutoHyphens/>
      <w:spacing w:before="120" w:after="240"/>
      <w:ind w:left="450"/>
      <w:jc w:val="both"/>
    </w:pPr>
    <w:rPr>
      <w:sz w:val="24"/>
    </w:rPr>
  </w:style>
  <w:style w:type="paragraph" w:customStyle="1" w:styleId="DocumentText">
    <w:name w:val="Document Text"/>
    <w:pPr>
      <w:spacing w:before="100" w:after="100"/>
    </w:pPr>
    <w:rPr>
      <w:sz w:val="24"/>
    </w:rPr>
  </w:style>
  <w:style w:type="paragraph" w:customStyle="1" w:styleId="TableText">
    <w:name w:val="TableText"/>
    <w:basedOn w:val="DocumentText"/>
    <w:pPr>
      <w:tabs>
        <w:tab w:val="center" w:pos="579"/>
      </w:tabs>
      <w:spacing w:before="40" w:after="40"/>
      <w:jc w:val="center"/>
    </w:pPr>
    <w:rPr>
      <w:sz w:val="20"/>
    </w:rPr>
  </w:style>
  <w:style w:type="paragraph" w:styleId="BalloonText">
    <w:name w:val="Balloon Text"/>
    <w:basedOn w:val="Normal"/>
    <w:semiHidden/>
    <w:rsid w:val="00B93F18"/>
    <w:rPr>
      <w:rFonts w:ascii="Tahoma" w:hAnsi="Tahoma" w:cs="Tahoma"/>
      <w:sz w:val="16"/>
      <w:szCs w:val="16"/>
    </w:rPr>
  </w:style>
  <w:style w:type="paragraph" w:styleId="DocumentMap">
    <w:name w:val="Document Map"/>
    <w:basedOn w:val="Normal"/>
    <w:semiHidden/>
    <w:rsid w:val="009A56E1"/>
    <w:pPr>
      <w:shd w:val="clear" w:color="auto" w:fill="000080"/>
    </w:pPr>
    <w:rPr>
      <w:rFonts w:ascii="Tahoma" w:hAnsi="Tahoma" w:cs="Tahoma"/>
    </w:rPr>
  </w:style>
  <w:style w:type="character" w:styleId="CommentReference">
    <w:name w:val="annotation reference"/>
    <w:semiHidden/>
    <w:rsid w:val="009A56E1"/>
    <w:rPr>
      <w:sz w:val="16"/>
      <w:szCs w:val="16"/>
    </w:rPr>
  </w:style>
  <w:style w:type="paragraph" w:styleId="CommentText">
    <w:name w:val="annotation text"/>
    <w:basedOn w:val="Normal"/>
    <w:semiHidden/>
    <w:rsid w:val="009A56E1"/>
  </w:style>
  <w:style w:type="paragraph" w:styleId="CommentSubject">
    <w:name w:val="annotation subject"/>
    <w:basedOn w:val="CommentText"/>
    <w:next w:val="CommentText"/>
    <w:semiHidden/>
    <w:rsid w:val="009A56E1"/>
    <w:rPr>
      <w:b/>
      <w:bCs/>
    </w:rPr>
  </w:style>
  <w:style w:type="paragraph" w:customStyle="1" w:styleId="Intranet">
    <w:name w:val="Intranet"/>
    <w:basedOn w:val="DocumentText"/>
    <w:rsid w:val="00F973F1"/>
    <w:pPr>
      <w:spacing w:before="0" w:after="0"/>
    </w:pPr>
    <w:rPr>
      <w:i/>
    </w:rPr>
  </w:style>
  <w:style w:type="paragraph" w:styleId="TOCHeading">
    <w:name w:val="TOC Heading"/>
    <w:basedOn w:val="Heading1"/>
    <w:next w:val="Normal"/>
    <w:uiPriority w:val="39"/>
    <w:semiHidden/>
    <w:unhideWhenUsed/>
    <w:qFormat/>
    <w:rsid w:val="00B763B4"/>
    <w:pPr>
      <w:keepLines/>
      <w:widowControl/>
      <w:tabs>
        <w:tab w:val="clear" w:pos="-1440"/>
        <w:tab w:val="clear" w:pos="-720"/>
        <w:tab w:val="clear" w:pos="90"/>
        <w:tab w:val="clear" w:pos="540"/>
        <w:tab w:val="clear" w:pos="720"/>
        <w:tab w:val="clear" w:pos="1123"/>
        <w:tab w:val="clear" w:pos="1440"/>
        <w:tab w:val="clear" w:pos="1814"/>
        <w:tab w:val="clear" w:pos="2160"/>
        <w:tab w:val="clear" w:pos="2505"/>
        <w:tab w:val="clear" w:pos="2880"/>
        <w:tab w:val="clear" w:pos="3600"/>
        <w:tab w:val="clear" w:pos="4320"/>
        <w:tab w:val="clear" w:pos="5040"/>
        <w:tab w:val="clear" w:pos="5760"/>
        <w:tab w:val="clear" w:pos="6480"/>
        <w:tab w:val="clear" w:pos="7200"/>
        <w:tab w:val="clear" w:pos="7920"/>
        <w:tab w:val="clear" w:pos="8640"/>
        <w:tab w:val="clear" w:pos="9360"/>
      </w:tabs>
      <w:spacing w:before="480" w:line="276" w:lineRule="auto"/>
      <w:ind w:left="0"/>
      <w:jc w:val="left"/>
      <w:outlineLvl w:val="9"/>
    </w:pPr>
    <w:rPr>
      <w:rFonts w:ascii="Cambria" w:hAnsi="Cambria"/>
      <w:bCs/>
      <w:color w:val="365F91"/>
      <w:sz w:val="28"/>
      <w:szCs w:val="28"/>
      <w:u w:val="none"/>
    </w:rPr>
  </w:style>
  <w:style w:type="paragraph" w:styleId="TOC1">
    <w:name w:val="toc 1"/>
    <w:basedOn w:val="Normal"/>
    <w:next w:val="Normal"/>
    <w:autoRedefine/>
    <w:uiPriority w:val="39"/>
    <w:rsid w:val="005D785C"/>
    <w:pPr>
      <w:tabs>
        <w:tab w:val="right" w:leader="dot" w:pos="9260"/>
      </w:tabs>
      <w:spacing w:before="160" w:after="100"/>
    </w:pPr>
    <w:rPr>
      <w:rFonts w:ascii="Arial" w:hAnsi="Arial" w:cs="Arial"/>
      <w:noProof/>
      <w:sz w:val="24"/>
      <w:szCs w:val="24"/>
    </w:rPr>
  </w:style>
  <w:style w:type="paragraph" w:styleId="TOC2">
    <w:name w:val="toc 2"/>
    <w:basedOn w:val="Normal"/>
    <w:next w:val="Normal"/>
    <w:autoRedefine/>
    <w:uiPriority w:val="39"/>
    <w:rsid w:val="009E216E"/>
    <w:pPr>
      <w:tabs>
        <w:tab w:val="right" w:leader="dot" w:pos="9260"/>
      </w:tabs>
      <w:spacing w:before="100" w:after="100"/>
      <w:ind w:left="1350" w:hanging="1150"/>
    </w:pPr>
    <w:rPr>
      <w:rFonts w:ascii="Arial" w:hAnsi="Arial" w:cs="Arial"/>
      <w:noProof/>
      <w:sz w:val="24"/>
      <w:szCs w:val="24"/>
    </w:rPr>
  </w:style>
  <w:style w:type="character" w:styleId="Hyperlink">
    <w:name w:val="Hyperlink"/>
    <w:uiPriority w:val="99"/>
    <w:unhideWhenUsed/>
    <w:rsid w:val="00B763B4"/>
    <w:rPr>
      <w:color w:val="0000FF"/>
      <w:u w:val="single"/>
    </w:rPr>
  </w:style>
  <w:style w:type="table" w:styleId="TableGrid">
    <w:name w:val="Table Grid"/>
    <w:basedOn w:val="TableNormal"/>
    <w:rsid w:val="001207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AC340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34220972">
      <w:bodyDiv w:val="1"/>
      <w:marLeft w:val="0"/>
      <w:marRight w:val="0"/>
      <w:marTop w:val="0"/>
      <w:marBottom w:val="0"/>
      <w:divBdr>
        <w:top w:val="none" w:sz="0" w:space="0" w:color="auto"/>
        <w:left w:val="none" w:sz="0" w:space="0" w:color="auto"/>
        <w:bottom w:val="none" w:sz="0" w:space="0" w:color="auto"/>
        <w:right w:val="none" w:sz="0" w:space="0" w:color="auto"/>
      </w:divBdr>
    </w:div>
    <w:div w:id="676034916">
      <w:bodyDiv w:val="1"/>
      <w:marLeft w:val="0"/>
      <w:marRight w:val="0"/>
      <w:marTop w:val="0"/>
      <w:marBottom w:val="0"/>
      <w:divBdr>
        <w:top w:val="none" w:sz="0" w:space="0" w:color="auto"/>
        <w:left w:val="none" w:sz="0" w:space="0" w:color="auto"/>
        <w:bottom w:val="none" w:sz="0" w:space="0" w:color="auto"/>
        <w:right w:val="none" w:sz="0" w:space="0" w:color="auto"/>
      </w:divBdr>
    </w:div>
    <w:div w:id="808942974">
      <w:bodyDiv w:val="1"/>
      <w:marLeft w:val="0"/>
      <w:marRight w:val="0"/>
      <w:marTop w:val="0"/>
      <w:marBottom w:val="0"/>
      <w:divBdr>
        <w:top w:val="none" w:sz="0" w:space="0" w:color="auto"/>
        <w:left w:val="none" w:sz="0" w:space="0" w:color="auto"/>
        <w:bottom w:val="none" w:sz="0" w:space="0" w:color="auto"/>
        <w:right w:val="none" w:sz="0" w:space="0" w:color="auto"/>
      </w:divBdr>
    </w:div>
    <w:div w:id="973102250">
      <w:bodyDiv w:val="1"/>
      <w:marLeft w:val="0"/>
      <w:marRight w:val="0"/>
      <w:marTop w:val="0"/>
      <w:marBottom w:val="0"/>
      <w:divBdr>
        <w:top w:val="none" w:sz="0" w:space="0" w:color="auto"/>
        <w:left w:val="none" w:sz="0" w:space="0" w:color="auto"/>
        <w:bottom w:val="none" w:sz="0" w:space="0" w:color="auto"/>
        <w:right w:val="none" w:sz="0" w:space="0" w:color="auto"/>
      </w:divBdr>
    </w:div>
    <w:div w:id="1347170599">
      <w:bodyDiv w:val="1"/>
      <w:marLeft w:val="0"/>
      <w:marRight w:val="0"/>
      <w:marTop w:val="0"/>
      <w:marBottom w:val="0"/>
      <w:divBdr>
        <w:top w:val="none" w:sz="0" w:space="0" w:color="auto"/>
        <w:left w:val="none" w:sz="0" w:space="0" w:color="auto"/>
        <w:bottom w:val="none" w:sz="0" w:space="0" w:color="auto"/>
        <w:right w:val="none" w:sz="0" w:space="0" w:color="auto"/>
      </w:divBdr>
    </w:div>
    <w:div w:id="1379816269">
      <w:bodyDiv w:val="1"/>
      <w:marLeft w:val="0"/>
      <w:marRight w:val="0"/>
      <w:marTop w:val="0"/>
      <w:marBottom w:val="0"/>
      <w:divBdr>
        <w:top w:val="none" w:sz="0" w:space="0" w:color="auto"/>
        <w:left w:val="none" w:sz="0" w:space="0" w:color="auto"/>
        <w:bottom w:val="none" w:sz="0" w:space="0" w:color="auto"/>
        <w:right w:val="none" w:sz="0" w:space="0" w:color="auto"/>
      </w:divBdr>
    </w:div>
    <w:div w:id="1625383931">
      <w:bodyDiv w:val="1"/>
      <w:marLeft w:val="0"/>
      <w:marRight w:val="0"/>
      <w:marTop w:val="0"/>
      <w:marBottom w:val="0"/>
      <w:divBdr>
        <w:top w:val="none" w:sz="0" w:space="0" w:color="auto"/>
        <w:left w:val="none" w:sz="0" w:space="0" w:color="auto"/>
        <w:bottom w:val="none" w:sz="0" w:space="0" w:color="auto"/>
        <w:right w:val="none" w:sz="0" w:space="0" w:color="auto"/>
      </w:divBdr>
    </w:div>
    <w:div w:id="1715735229">
      <w:bodyDiv w:val="1"/>
      <w:marLeft w:val="0"/>
      <w:marRight w:val="0"/>
      <w:marTop w:val="0"/>
      <w:marBottom w:val="0"/>
      <w:divBdr>
        <w:top w:val="none" w:sz="0" w:space="0" w:color="auto"/>
        <w:left w:val="none" w:sz="0" w:space="0" w:color="auto"/>
        <w:bottom w:val="none" w:sz="0" w:space="0" w:color="auto"/>
        <w:right w:val="none" w:sz="0" w:space="0" w:color="auto"/>
      </w:divBdr>
    </w:div>
    <w:div w:id="17768258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mso-contentType ?>
<FormTemplates xmlns="http://schemas.microsoft.com/sharepoint/v3/contenttype/forms"/>
</file>

<file path=customXml/item3.xml><?xml version="1.0" encoding="utf-8"?>
<ct:contentTypeSchema xmlns:ct="http://schemas.microsoft.com/office/2006/metadata/contentType" xmlns:ma="http://schemas.microsoft.com/office/2006/metadata/properties/metaAttributes" ct:_="" ma:_="" ma:contentTypeName="OP Document" ma:contentTypeID="0x01010084C6493259830F429E0D999C7527CF56010100C81AB167D7686049A303CA5940096A94" ma:contentTypeVersion="21" ma:contentTypeDescription="" ma:contentTypeScope="" ma:versionID="fdac3ed7b1c0439452a6c75e1593a538">
  <xsd:schema xmlns:xsd="http://www.w3.org/2001/XMLSchema" xmlns:xs="http://www.w3.org/2001/XMLSchema" xmlns:p="http://schemas.microsoft.com/office/2006/metadata/properties" xmlns:ns2="eff16646-e080-405e-b14c-fa1737459779" targetNamespace="http://schemas.microsoft.com/office/2006/metadata/properties" ma:root="true" ma:fieldsID="6db3e2fb84450b63a4dc99e646308fbc" ns2:_="">
    <xsd:import namespace="eff16646-e080-405e-b14c-fa1737459779"/>
    <xsd:element name="properties">
      <xsd:complexType>
        <xsd:sequence>
          <xsd:element name="documentManagement">
            <xsd:complexType>
              <xsd:all>
                <xsd:element ref="ns2:ODMSDocumentOwnerRole"/>
                <xsd:element ref="ns2:ODMSISOClass" minOccurs="0"/>
                <xsd:element ref="ns2:ODMSDocumentStatus"/>
                <xsd:element ref="ns2:ODMSNextReviewDate" minOccurs="0"/>
                <xsd:element ref="ns2:ODMSCRID" minOccurs="0"/>
                <xsd:element ref="ns2:ODMSEffectiveDate" minOccurs="0"/>
                <xsd:element ref="ns2:ODMSPublishedDate" minOccurs="0"/>
                <xsd:element ref="ns2:ODMSProcedureType"/>
                <xsd:element ref="ns2:ODMSNeighbor" minOccurs="0"/>
                <xsd:element ref="ns2:FeedbackListID" minOccurs="0"/>
                <xsd:element ref="ns2:ODMSPublishedLocation" minOccurs="0"/>
                <xsd:element ref="ns2:ODMSWebsiteFileName" minOccurs="0"/>
                <xsd:element ref="ns2:ODMSCommitteeReview" minOccurs="0"/>
                <xsd:element ref="ns2:ODMSDesignee" minOccurs="0"/>
                <xsd:element ref="ns2:ODMSCRStatus" minOccurs="0"/>
                <xsd:element ref="ns2:TaxCatchAll" minOccurs="0"/>
                <xsd:element ref="ns2:ODMSReviewFrequency"/>
                <xsd:element ref="ns2:ODMSDocumentNumber" minOccurs="0"/>
                <xsd:element ref="ns2:TaxCatchAllLabel" minOccurs="0"/>
                <xsd:element ref="ns2:FeedbackListID_x003a_ID"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ff16646-e080-405e-b14c-fa1737459779" elementFormDefault="qualified">
    <xsd:import namespace="http://schemas.microsoft.com/office/2006/documentManagement/types"/>
    <xsd:import namespace="http://schemas.microsoft.com/office/infopath/2007/PartnerControls"/>
    <xsd:element name="ODMSDocumentOwnerRole" ma:index="2" ma:displayName="Document Owner Role" ma:list="{f5ae19c3-75e0-4c5a-8bf2-eef69a5fb4c4}" ma:internalName="ODMSDocumentOwnerRole" ma:readOnly="false" ma:showField="Title" ma:web="eff16646-e080-405e-b14c-fa1737459779">
      <xsd:simpleType>
        <xsd:restriction base="dms:Lookup"/>
      </xsd:simpleType>
    </xsd:element>
    <xsd:element name="ODMSISOClass" ma:index="3" nillable="true" ma:displayName="ISO Classification Label" ma:list="{9ea58688-40c1-4e58-93ab-14356b3981bf}" ma:internalName="ODMSISOClass" ma:readOnly="false" ma:showField="Icformation_x0020_Policy" ma:web="eff16646-e080-405e-b14c-fa1737459779">
      <xsd:simpleType>
        <xsd:restriction base="dms:Lookup"/>
      </xsd:simpleType>
    </xsd:element>
    <xsd:element name="ODMSDocumentStatus" ma:index="4" ma:displayName="Document Status" ma:default="Active" ma:format="Dropdown" ma:internalName="ODMSDocumentStatus" ma:readOnly="false">
      <xsd:simpleType>
        <xsd:restriction base="dms:Choice">
          <xsd:enumeration value="Initial"/>
          <xsd:enumeration value="Active"/>
          <xsd:enumeration value="Retired"/>
          <xsd:enumeration value="Under Review"/>
        </xsd:restriction>
      </xsd:simpleType>
    </xsd:element>
    <xsd:element name="ODMSNextReviewDate" ma:index="5" nillable="true" ma:displayName="Next Review Date" ma:format="DateOnly" ma:internalName="ODMSNextReviewDate" ma:readOnly="false">
      <xsd:simpleType>
        <xsd:restriction base="dms:DateTime"/>
      </xsd:simpleType>
    </xsd:element>
    <xsd:element name="ODMSCRID" ma:index="6" nillable="true" ma:displayName="CR ID" ma:internalName="ODMSCRID" ma:readOnly="false">
      <xsd:simpleType>
        <xsd:restriction base="dms:Text">
          <xsd:maxLength value="25"/>
        </xsd:restriction>
      </xsd:simpleType>
    </xsd:element>
    <xsd:element name="ODMSEffectiveDate" ma:index="7" nillable="true" ma:displayName="Effective Date" ma:format="DateOnly" ma:internalName="ODMSEffectiveDate" ma:readOnly="false">
      <xsd:simpleType>
        <xsd:restriction base="dms:DateTime"/>
      </xsd:simpleType>
    </xsd:element>
    <xsd:element name="ODMSPublishedDate" ma:index="8" nillable="true" ma:displayName="Published Date" ma:format="DateOnly" ma:internalName="ODMSPublishedDate" ma:readOnly="false">
      <xsd:simpleType>
        <xsd:restriction base="dms:DateTime"/>
      </xsd:simpleType>
    </xsd:element>
    <xsd:element name="ODMSProcedureType" ma:index="9" ma:displayName="Procedure Type" ma:format="Dropdown" ma:internalName="ODMSProcedureType" ma:readOnly="false">
      <xsd:simpleType>
        <xsd:restriction base="dms:Choice">
          <xsd:enumeration value="CROP"/>
          <xsd:enumeration value="MLCC"/>
          <xsd:enumeration value="OP"/>
          <xsd:enumeration value="SOP"/>
          <xsd:enumeration value="TOG SPS"/>
          <xsd:enumeration value="TOG STAB"/>
          <xsd:enumeration value="TOG TEXT"/>
        </xsd:restriction>
      </xsd:simpleType>
    </xsd:element>
    <xsd:element name="ODMSNeighbor" ma:index="10" nillable="true" ma:displayName="Neighbor" ma:list="{9be6de60-63d3-46d4-a732-7fb8680758f5}" ma:internalName="ODMSNeighbor" ma:readOnly="false" ma:showField="Title" ma:web="eff16646-e080-405e-b14c-fa1737459779">
      <xsd:complexType>
        <xsd:complexContent>
          <xsd:extension base="dms:MultiChoiceLookup">
            <xsd:sequence>
              <xsd:element name="Value" type="dms:Lookup" maxOccurs="unbounded" minOccurs="0" nillable="true"/>
            </xsd:sequence>
          </xsd:extension>
        </xsd:complexContent>
      </xsd:complexType>
    </xsd:element>
    <xsd:element name="FeedbackListID" ma:index="11" nillable="true" ma:displayName="FeedbackListID" ma:list="{9198c312-d9fe-4e22-be64-ec1ff84a14ea}" ma:internalName="FeedbackListID" ma:readOnly="false" ma:showField="CategoryDescription" ma:web="eff16646-e080-405e-b14c-fa1737459779">
      <xsd:simpleType>
        <xsd:restriction base="dms:Lookup"/>
      </xsd:simpleType>
    </xsd:element>
    <xsd:element name="ODMSPublishedLocation" ma:index="16" nillable="true" ma:displayName="Published Location" ma:format="Dropdown" ma:internalName="ODMSPublishedLocation" ma:readOnly="false">
      <xsd:simpleType>
        <xsd:restriction base="dms:Choice">
          <xsd:enumeration value="Web Only"/>
        </xsd:restriction>
      </xsd:simpleType>
    </xsd:element>
    <xsd:element name="ODMSWebsiteFileName" ma:index="17" nillable="true" ma:displayName="Website File Name" ma:internalName="ODMSWebsiteFileName" ma:readOnly="false">
      <xsd:simpleType>
        <xsd:restriction base="dms:Text">
          <xsd:maxLength value="25"/>
        </xsd:restriction>
      </xsd:simpleType>
    </xsd:element>
    <xsd:element name="ODMSCommitteeReview" ma:index="18" nillable="true" ma:displayName="Committee Review" ma:internalName="ODMSCommitteeReview" ma:readOnly="false" ma:requiredMultiChoice="true">
      <xsd:complexType>
        <xsd:complexContent>
          <xsd:extension base="dms:MultiChoice">
            <xsd:sequence>
              <xsd:element name="Value" maxOccurs="unbounded" minOccurs="0" nillable="true">
                <xsd:simpleType>
                  <xsd:restriction base="dms:Choice">
                    <xsd:enumeration value="RC"/>
                    <xsd:enumeration value="RC Notice"/>
                    <xsd:enumeration value="MC"/>
                    <xsd:enumeration value="MC Notice"/>
                  </xsd:restriction>
                </xsd:simpleType>
              </xsd:element>
            </xsd:sequence>
          </xsd:extension>
        </xsd:complexContent>
      </xsd:complexType>
    </xsd:element>
    <xsd:element name="ODMSDesignee" ma:index="19" nillable="true" ma:displayName="Designee" ma:hidden="true" ma:list="UserInfo" ma:SharePointGroup="0" ma:internalName="ODMSDesignee"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ODMSCRStatus" ma:index="20" nillable="true" ma:displayName="CR Status" ma:format="Dropdown" ma:internalName="ODMSCRStatus" ma:readOnly="false">
      <xsd:simpleType>
        <xsd:restriction base="dms:Choice">
          <xsd:enumeration value="Draft"/>
          <xsd:enumeration value="Draft - CR not yet submitted"/>
          <xsd:enumeration value="CR Submitted"/>
          <xsd:enumeration value="CR Approved"/>
          <xsd:enumeration value="CR Rejected"/>
          <xsd:enumeration value="Group Feedback"/>
          <xsd:enumeration value="Group Feedback Completed"/>
          <xsd:enumeration value="With FB Task Owner"/>
          <xsd:enumeration value="Individual Feedback"/>
          <xsd:enumeration value="Individual Feedback Completed"/>
          <xsd:enumeration value="Approval Phase"/>
          <xsd:enumeration value="Doc Approval Rejected"/>
          <xsd:enumeration value="Doc Approval Completed"/>
          <xsd:enumeration value="Publish Completed"/>
          <xsd:enumeration value="Terminated"/>
        </xsd:restriction>
      </xsd:simpleType>
    </xsd:element>
    <xsd:element name="TaxCatchAll" ma:index="21" nillable="true" ma:displayName="Taxonomy Catch All Column" ma:hidden="true" ma:list="{e7f41b22-4456-4d8e-8e35-ebc0e2435f77}" ma:internalName="TaxCatchAll" ma:readOnly="false" ma:showField="CatchAllData" ma:web="eff16646-e080-405e-b14c-fa1737459779">
      <xsd:complexType>
        <xsd:complexContent>
          <xsd:extension base="dms:MultiChoiceLookup">
            <xsd:sequence>
              <xsd:element name="Value" type="dms:Lookup" maxOccurs="unbounded" minOccurs="0" nillable="true"/>
            </xsd:sequence>
          </xsd:extension>
        </xsd:complexContent>
      </xsd:complexType>
    </xsd:element>
    <xsd:element name="ODMSReviewFrequency" ma:index="22" ma:displayName="Review Frequency" ma:decimals="0" ma:internalName="ODMSReviewFrequency" ma:readOnly="false" ma:percentage="FALSE">
      <xsd:simpleType>
        <xsd:restriction base="dms:Number"/>
      </xsd:simpleType>
    </xsd:element>
    <xsd:element name="ODMSDocumentNumber" ma:index="25" nillable="true" ma:displayName="Document Number" ma:hidden="true" ma:internalName="ODMSDocumentNumber" ma:readOnly="false">
      <xsd:simpleType>
        <xsd:restriction base="dms:Text">
          <xsd:maxLength value="50"/>
        </xsd:restriction>
      </xsd:simpleType>
    </xsd:element>
    <xsd:element name="TaxCatchAllLabel" ma:index="26" nillable="true" ma:displayName="Taxonomy Catch All Column1" ma:hidden="true" ma:list="{e7f41b22-4456-4d8e-8e35-ebc0e2435f77}" ma:internalName="TaxCatchAllLabel" ma:readOnly="true" ma:showField="CatchAllDataLabel" ma:web="eff16646-e080-405e-b14c-fa1737459779">
      <xsd:complexType>
        <xsd:complexContent>
          <xsd:extension base="dms:MultiChoiceLookup">
            <xsd:sequence>
              <xsd:element name="Value" type="dms:Lookup" maxOccurs="unbounded" minOccurs="0" nillable="true"/>
            </xsd:sequence>
          </xsd:extension>
        </xsd:complexContent>
      </xsd:complexType>
    </xsd:element>
    <xsd:element name="FeedbackListID_x003a_ID" ma:index="27" nillable="true" ma:displayName="FeedbackListID:ID" ma:list="{9198c312-d9fe-4e22-be64-ec1ff84a14ea}" ma:internalName="FeedbackListID_x003A_ID" ma:readOnly="true" ma:showField="ID" ma:web="eff16646-e080-405e-b14c-fa1737459779">
      <xsd:simpleType>
        <xsd:restriction base="dms:Lookup"/>
      </xsd:simpleType>
    </xsd:element>
    <xsd:element name="_dlc_DocId" ma:index="28" nillable="true" ma:displayName="Document ID Value" ma:description="The value of the document ID assigned to this item." ma:internalName="_dlc_DocId" ma:readOnly="true">
      <xsd:simpleType>
        <xsd:restriction base="dms:Text"/>
      </xsd:simpleType>
    </xsd:element>
    <xsd:element name="_dlc_DocIdUrl" ma:index="2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30" nillable="true" ma:displayName="Persist ID" ma:description="Keep ID on add." ma:hidden="true" ma:internalName="_dlc_DocIdPersistId" ma:readOnly="fals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3" ma:displayName="Content Type"/>
        <xsd:element ref="dc:title"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dlc_DocId xmlns="eff16646-e080-405e-b14c-fa1737459779">ODMS-229397416-3747</_dlc_DocId>
    <_dlc_DocIdUrl xmlns="eff16646-e080-405e-b14c-fa1737459779">
      <Url>https://sharepoint.iso-ne.com/sites/odms/_layouts/15/DocIdRedir.aspx?ID=ODMS-229397416-3747</Url>
      <Description>ODMS-229397416-3747</Description>
    </_dlc_DocIdUrl>
    <ODMSDocumentOwnerRole xmlns="eff16646-e080-405e-b14c-fa1737459779">1</ODMSDocumentOwnerRole>
    <ODMSDocumentStatus xmlns="eff16646-e080-405e-b14c-fa1737459779">Under Review</ODMSDocumentStatus>
    <ODMSEffectiveDate xmlns="eff16646-e080-405e-b14c-fa1737459779">2023-12-19T05:00:00+00:00</ODMSEffectiveDate>
    <ODMSPublishedDate xmlns="eff16646-e080-405e-b14c-fa1737459779">2023-12-19T15:08:56+00:00</ODMSPublishedDate>
    <ODMSProcedureType xmlns="eff16646-e080-405e-b14c-fa1737459779">OP</ODMSProcedureType>
    <ODMSNextReviewDate xmlns="eff16646-e080-405e-b14c-fa1737459779">2025-12-19T05:00:00+00:00</ODMSNextReviewDate>
    <ODMSDocumentNumber xmlns="eff16646-e080-405e-b14c-fa1737459779">ODMS-1646773790-5257</ODMSDocumentNumber>
    <TaxCatchAll xmlns="eff16646-e080-405e-b14c-fa1737459779"/>
    <ODMSDesignee xmlns="eff16646-e080-405e-b14c-fa1737459779">
      <UserInfo>
        <DisplayName/>
        <AccountId xsi:nil="true"/>
        <AccountType/>
      </UserInfo>
    </ODMSDesignee>
    <ODMSCRID xmlns="eff16646-e080-405e-b14c-fa1737459779">CR-03798</ODMSCRID>
    <FeedbackListID xmlns="eff16646-e080-405e-b14c-fa1737459779">18</FeedbackListID>
    <ODMSNeighbor xmlns="eff16646-e080-405e-b14c-fa1737459779"/>
    <ODMSISOClass xmlns="eff16646-e080-405e-b14c-fa1737459779">1</ODMSISOClass>
    <_dlc_DocIdPersistId xmlns="eff16646-e080-405e-b14c-fa1737459779" xsi:nil="true"/>
    <ODMSPublishedLocation xmlns="eff16646-e080-405e-b14c-fa1737459779" xsi:nil="true"/>
    <ODMSWebsiteFileName xmlns="eff16646-e080-405e-b14c-fa1737459779">op14a_rto_final.pdf</ODMSWebsiteFileName>
    <ODMSReviewFrequency xmlns="eff16646-e080-405e-b14c-fa1737459779">2</ODMSReviewFrequency>
    <ODMSCommitteeReview xmlns="eff16646-e080-405e-b14c-fa1737459779">
      <Value>RC</Value>
    </ODMSCommitteeReview>
    <ODMSCRStatus xmlns="eff16646-e080-405e-b14c-fa1737459779">Individual Feedback Completed</ODMSCRStatus>
  </documentManagement>
</p:properties>
</file>

<file path=customXml/item5.xml><?xml version="1.0" encoding="utf-8"?>
<LongProperties xmlns="http://schemas.microsoft.com/office/2006/metadata/longProperties"/>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F552065A-BE18-4CD2-A2B0-D6B8DD8DFD0E}">
  <ds:schemaRefs>
    <ds:schemaRef ds:uri="http://schemas.openxmlformats.org/officeDocument/2006/bibliography"/>
  </ds:schemaRefs>
</ds:datastoreItem>
</file>

<file path=customXml/itemProps2.xml><?xml version="1.0" encoding="utf-8"?>
<ds:datastoreItem xmlns:ds="http://schemas.openxmlformats.org/officeDocument/2006/customXml" ds:itemID="{56F3B85C-4560-4F5F-9AD1-58B2231CAD81}">
  <ds:schemaRefs>
    <ds:schemaRef ds:uri="http://schemas.microsoft.com/sharepoint/v3/contenttype/forms"/>
  </ds:schemaRefs>
</ds:datastoreItem>
</file>

<file path=customXml/itemProps3.xml><?xml version="1.0" encoding="utf-8"?>
<ds:datastoreItem xmlns:ds="http://schemas.openxmlformats.org/officeDocument/2006/customXml" ds:itemID="{10F45CCB-6AC3-4000-857A-52421AA5037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ff16646-e080-405e-b14c-fa17374597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8676F6C-89B1-4E99-82B3-F1658EF2D226}">
  <ds:schemaRefs>
    <ds:schemaRef ds:uri="http://purl.org/dc/elements/1.1/"/>
    <ds:schemaRef ds:uri="eff16646-e080-405e-b14c-fa1737459779"/>
    <ds:schemaRef ds:uri="http://schemas.microsoft.com/office/infopath/2007/PartnerControls"/>
    <ds:schemaRef ds:uri="http://schemas.microsoft.com/office/2006/metadata/properties"/>
    <ds:schemaRef ds:uri="http://schemas.microsoft.com/office/2006/documentManagement/types"/>
    <ds:schemaRef ds:uri="http://www.w3.org/XML/1998/namespace"/>
    <ds:schemaRef ds:uri="http://schemas.openxmlformats.org/package/2006/metadata/core-properties"/>
    <ds:schemaRef ds:uri="http://purl.org/dc/dcmitype/"/>
    <ds:schemaRef ds:uri="http://purl.org/dc/terms/"/>
  </ds:schemaRefs>
</ds:datastoreItem>
</file>

<file path=customXml/itemProps5.xml><?xml version="1.0" encoding="utf-8"?>
<ds:datastoreItem xmlns:ds="http://schemas.openxmlformats.org/officeDocument/2006/customXml" ds:itemID="{1D14A2A5-B689-4D35-9B41-9870F676F6B3}">
  <ds:schemaRefs>
    <ds:schemaRef ds:uri="http://schemas.microsoft.com/office/2006/metadata/longProperties"/>
  </ds:schemaRefs>
</ds:datastoreItem>
</file>

<file path=customXml/itemProps6.xml><?xml version="1.0" encoding="utf-8"?>
<ds:datastoreItem xmlns:ds="http://schemas.openxmlformats.org/officeDocument/2006/customXml" ds:itemID="{B5743A7B-0DFF-4211-8FFF-E77006034F21}">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16</Pages>
  <Words>3758</Words>
  <Characters>21424</Characters>
  <Application>Microsoft Office Word</Application>
  <DocSecurity>4</DocSecurity>
  <Lines>178</Lines>
  <Paragraphs>50</Paragraphs>
  <ScaleCrop>false</ScaleCrop>
  <HeadingPairs>
    <vt:vector size="2" baseType="variant">
      <vt:variant>
        <vt:lpstr>Title</vt:lpstr>
      </vt:variant>
      <vt:variant>
        <vt:i4>1</vt:i4>
      </vt:variant>
    </vt:vector>
  </HeadingPairs>
  <TitlesOfParts>
    <vt:vector size="1" baseType="lpstr">
      <vt:lpstr>OP14 -Appendix A - Explanation of Terms and Instructions for Data Preparation of ISO New England Form NX-12, Generator Technical Data</vt:lpstr>
    </vt:vector>
  </TitlesOfParts>
  <Company>ISO</Company>
  <LinksUpToDate>false</LinksUpToDate>
  <CharactersWithSpaces>25132</CharactersWithSpaces>
  <SharedDoc>false</SharedDoc>
  <HLinks>
    <vt:vector size="48" baseType="variant">
      <vt:variant>
        <vt:i4>1966137</vt:i4>
      </vt:variant>
      <vt:variant>
        <vt:i4>44</vt:i4>
      </vt:variant>
      <vt:variant>
        <vt:i4>0</vt:i4>
      </vt:variant>
      <vt:variant>
        <vt:i4>5</vt:i4>
      </vt:variant>
      <vt:variant>
        <vt:lpwstr/>
      </vt:variant>
      <vt:variant>
        <vt:lpwstr>_Toc448911455</vt:lpwstr>
      </vt:variant>
      <vt:variant>
        <vt:i4>1966137</vt:i4>
      </vt:variant>
      <vt:variant>
        <vt:i4>38</vt:i4>
      </vt:variant>
      <vt:variant>
        <vt:i4>0</vt:i4>
      </vt:variant>
      <vt:variant>
        <vt:i4>5</vt:i4>
      </vt:variant>
      <vt:variant>
        <vt:lpwstr/>
      </vt:variant>
      <vt:variant>
        <vt:lpwstr>_Toc448911454</vt:lpwstr>
      </vt:variant>
      <vt:variant>
        <vt:i4>1966137</vt:i4>
      </vt:variant>
      <vt:variant>
        <vt:i4>32</vt:i4>
      </vt:variant>
      <vt:variant>
        <vt:i4>0</vt:i4>
      </vt:variant>
      <vt:variant>
        <vt:i4>5</vt:i4>
      </vt:variant>
      <vt:variant>
        <vt:lpwstr/>
      </vt:variant>
      <vt:variant>
        <vt:lpwstr>_Toc448911453</vt:lpwstr>
      </vt:variant>
      <vt:variant>
        <vt:i4>1966137</vt:i4>
      </vt:variant>
      <vt:variant>
        <vt:i4>26</vt:i4>
      </vt:variant>
      <vt:variant>
        <vt:i4>0</vt:i4>
      </vt:variant>
      <vt:variant>
        <vt:i4>5</vt:i4>
      </vt:variant>
      <vt:variant>
        <vt:lpwstr/>
      </vt:variant>
      <vt:variant>
        <vt:lpwstr>_Toc448911452</vt:lpwstr>
      </vt:variant>
      <vt:variant>
        <vt:i4>1966137</vt:i4>
      </vt:variant>
      <vt:variant>
        <vt:i4>20</vt:i4>
      </vt:variant>
      <vt:variant>
        <vt:i4>0</vt:i4>
      </vt:variant>
      <vt:variant>
        <vt:i4>5</vt:i4>
      </vt:variant>
      <vt:variant>
        <vt:lpwstr/>
      </vt:variant>
      <vt:variant>
        <vt:lpwstr>_Toc448911451</vt:lpwstr>
      </vt:variant>
      <vt:variant>
        <vt:i4>1966137</vt:i4>
      </vt:variant>
      <vt:variant>
        <vt:i4>14</vt:i4>
      </vt:variant>
      <vt:variant>
        <vt:i4>0</vt:i4>
      </vt:variant>
      <vt:variant>
        <vt:i4>5</vt:i4>
      </vt:variant>
      <vt:variant>
        <vt:lpwstr/>
      </vt:variant>
      <vt:variant>
        <vt:lpwstr>_Toc448911450</vt:lpwstr>
      </vt:variant>
      <vt:variant>
        <vt:i4>2031673</vt:i4>
      </vt:variant>
      <vt:variant>
        <vt:i4>8</vt:i4>
      </vt:variant>
      <vt:variant>
        <vt:i4>0</vt:i4>
      </vt:variant>
      <vt:variant>
        <vt:i4>5</vt:i4>
      </vt:variant>
      <vt:variant>
        <vt:lpwstr/>
      </vt:variant>
      <vt:variant>
        <vt:lpwstr>_Toc448911449</vt:lpwstr>
      </vt:variant>
      <vt:variant>
        <vt:i4>2031673</vt:i4>
      </vt:variant>
      <vt:variant>
        <vt:i4>2</vt:i4>
      </vt:variant>
      <vt:variant>
        <vt:i4>0</vt:i4>
      </vt:variant>
      <vt:variant>
        <vt:i4>5</vt:i4>
      </vt:variant>
      <vt:variant>
        <vt:lpwstr/>
      </vt:variant>
      <vt:variant>
        <vt:lpwstr>_Toc448911448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OP14 -Appendix A - Explanation of Terms and Instructions for Data Preparation of ISO New England Form NX-12, Generator Technical Data</dc:title>
  <dc:subject>OP</dc:subject>
  <dc:creator/>
  <cp:lastModifiedBy/>
  <cp:revision>2</cp:revision>
  <cp:lastPrinted>2021-12-22T14:40:00Z</cp:lastPrinted>
  <dcterms:created xsi:type="dcterms:W3CDTF">2025-01-13T12:39:00Z</dcterms:created>
  <dcterms:modified xsi:type="dcterms:W3CDTF">2025-01-13T12:39:00Z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vt:lpwstr>
  </property>
  <property fmtid="{D5CDD505-2E9C-101B-9397-08002B2CF9AE}" pid="3" name="ContentTypeId">
    <vt:lpwstr>0x01010084C6493259830F429E0D999C7527CF56010100C81AB167D7686049A303CA5940096A94</vt:lpwstr>
  </property>
  <property fmtid="{D5CDD505-2E9C-101B-9397-08002B2CF9AE}" pid="4" name="_dlc_DocIdItemGuid">
    <vt:lpwstr>1710921b-9f88-4b5a-ad61-af064a97836c</vt:lpwstr>
  </property>
  <property fmtid="{D5CDD505-2E9C-101B-9397-08002B2CF9AE}" pid="5" name="Update Document Number">
    <vt:lpwstr>, </vt:lpwstr>
  </property>
  <property fmtid="{D5CDD505-2E9C-101B-9397-08002B2CF9AE}" pid="6" name="Order">
    <vt:r8>525700</vt:r8>
  </property>
  <property fmtid="{D5CDD505-2E9C-101B-9397-08002B2CF9AE}" pid="7" name="ODMSEMSKeywords">
    <vt:lpwstr/>
  </property>
  <property fmtid="{D5CDD505-2E9C-101B-9397-08002B2CF9AE}" pid="8" name="xd_ProgID">
    <vt:lpwstr/>
  </property>
  <property fmtid="{D5CDD505-2E9C-101B-9397-08002B2CF9AE}" pid="9" name="ODMSSOPDirectory">
    <vt:lpwstr/>
  </property>
  <property fmtid="{D5CDD505-2E9C-101B-9397-08002B2CF9AE}" pid="10" name="TemplateUrl">
    <vt:lpwstr/>
  </property>
  <property fmtid="{D5CDD505-2E9C-101B-9397-08002B2CF9AE}" pid="11" name="_CopySource">
    <vt:lpwstr>https://sharepoint.iso-ne.com/sites/odms/SourceDocuments/OP14 App A.docx</vt:lpwstr>
  </property>
  <property fmtid="{D5CDD505-2E9C-101B-9397-08002B2CF9AE}" pid="12" name="ODMSReviewFrequency">
    <vt:r8>2</vt:r8>
  </property>
  <property fmtid="{D5CDD505-2E9C-101B-9397-08002B2CF9AE}" pid="13" name="ODMSWebsiteFileName">
    <vt:lpwstr>op14a_rto_final.pdf</vt:lpwstr>
  </property>
  <property fmtid="{D5CDD505-2E9C-101B-9397-08002B2CF9AE}" pid="14" name="ODMSCommitteeReview">
    <vt:lpwstr>;#RC;#</vt:lpwstr>
  </property>
  <property fmtid="{D5CDD505-2E9C-101B-9397-08002B2CF9AE}" pid="15" name="Unlock File">
    <vt:lpwstr/>
  </property>
  <property fmtid="{D5CDD505-2E9C-101B-9397-08002B2CF9AE}" pid="16" name="ODMSTOGDirectory">
    <vt:lpwstr/>
  </property>
</Properties>
</file>