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FA13B" w14:textId="77777777" w:rsidR="009E2237" w:rsidRPr="00A476C2" w:rsidRDefault="00233F8D" w:rsidP="00AE29F0">
      <w:pPr>
        <w:pStyle w:val="Title"/>
        <w:spacing w:before="960" w:after="720"/>
      </w:pPr>
      <w:r w:rsidRPr="00A476C2">
        <w:rPr>
          <w:rFonts w:cs="Arial"/>
        </w:rPr>
        <w:t>OP</w:t>
      </w:r>
      <w:r w:rsidR="00AE29F0" w:rsidRPr="00A476C2">
        <w:rPr>
          <w:rFonts w:cs="Arial"/>
        </w:rPr>
        <w:t>-</w:t>
      </w:r>
      <w:r w:rsidRPr="00A476C2">
        <w:rPr>
          <w:rFonts w:cs="Arial"/>
        </w:rPr>
        <w:t xml:space="preserve">14 </w:t>
      </w:r>
      <w:r w:rsidR="00354D48" w:rsidRPr="00A476C2">
        <w:rPr>
          <w:rFonts w:cs="Arial"/>
        </w:rPr>
        <w:t>Appendix H</w:t>
      </w:r>
      <w:r w:rsidRPr="00A476C2">
        <w:rPr>
          <w:rFonts w:cs="Arial"/>
        </w:rPr>
        <w:t xml:space="preserve"> - </w:t>
      </w:r>
      <w:r w:rsidRPr="00A476C2">
        <w:rPr>
          <w:rFonts w:cs="Arial"/>
        </w:rPr>
        <w:br/>
      </w:r>
      <w:r w:rsidR="00DA57B7" w:rsidRPr="00A476C2">
        <w:rPr>
          <w:rFonts w:cs="Arial"/>
        </w:rPr>
        <w:t>Solar</w:t>
      </w:r>
      <w:r w:rsidRPr="00A476C2">
        <w:rPr>
          <w:rFonts w:cs="Arial"/>
        </w:rPr>
        <w:t xml:space="preserve"> Plant Operator Guide</w:t>
      </w:r>
    </w:p>
    <w:p w14:paraId="4EA16598" w14:textId="5EB47474" w:rsidR="00115E14" w:rsidRPr="00A476C2" w:rsidRDefault="00115E14" w:rsidP="002B727A">
      <w:pPr>
        <w:spacing w:before="240" w:after="160"/>
        <w:rPr>
          <w:rFonts w:ascii="Arial" w:hAnsi="Arial" w:cs="Arial"/>
          <w:szCs w:val="28"/>
        </w:rPr>
      </w:pPr>
      <w:r w:rsidRPr="00A476C2">
        <w:rPr>
          <w:rFonts w:ascii="Arial" w:hAnsi="Arial" w:cs="Arial"/>
          <w:b/>
          <w:szCs w:val="28"/>
        </w:rPr>
        <w:t xml:space="preserve">Effective Date: </w:t>
      </w:r>
      <w:ins w:id="0" w:author="Stevens, Anthony, L" w:date="2024-08-22T09:52:00Z">
        <w:r w:rsidR="00FB2A37">
          <w:rPr>
            <w:rFonts w:ascii="Arial" w:hAnsi="Arial" w:cs="Arial"/>
            <w:b/>
            <w:szCs w:val="28"/>
          </w:rPr>
          <w:t>Draft</w:t>
        </w:r>
      </w:ins>
      <w:del w:id="1" w:author="Stevens, Anthony, L" w:date="2024-08-22T09:53:00Z">
        <w:r w:rsidR="00FA778D" w:rsidRPr="0050616F" w:rsidDel="00FB2A37">
          <w:rPr>
            <w:rFonts w:ascii="Arial" w:hAnsi="Arial" w:cs="Arial"/>
            <w:b/>
            <w:szCs w:val="28"/>
          </w:rPr>
          <w:delText xml:space="preserve">July </w:delText>
        </w:r>
        <w:r w:rsidR="008B451E" w:rsidDel="00FB2A37">
          <w:rPr>
            <w:rFonts w:ascii="Arial" w:hAnsi="Arial" w:cs="Arial"/>
            <w:b/>
            <w:szCs w:val="28"/>
          </w:rPr>
          <w:delText>18</w:delText>
        </w:r>
        <w:r w:rsidR="00FA778D" w:rsidRPr="0050616F" w:rsidDel="00FB2A37">
          <w:rPr>
            <w:rFonts w:ascii="Arial" w:hAnsi="Arial" w:cs="Arial"/>
            <w:b/>
            <w:szCs w:val="28"/>
          </w:rPr>
          <w:delText>, 202</w:delText>
        </w:r>
        <w:r w:rsidR="008B451E" w:rsidDel="00FB2A37">
          <w:rPr>
            <w:rFonts w:ascii="Arial" w:hAnsi="Arial" w:cs="Arial"/>
            <w:b/>
            <w:szCs w:val="28"/>
          </w:rPr>
          <w:delText>3</w:delText>
        </w:r>
      </w:del>
    </w:p>
    <w:p w14:paraId="0D2E6E67" w14:textId="3284D0E3" w:rsidR="00115E14" w:rsidRPr="00A476C2" w:rsidRDefault="00115E14" w:rsidP="002B727A">
      <w:pPr>
        <w:spacing w:before="240" w:after="160"/>
        <w:rPr>
          <w:rFonts w:ascii="Arial" w:hAnsi="Arial" w:cs="Arial"/>
          <w:b/>
          <w:szCs w:val="28"/>
        </w:rPr>
      </w:pPr>
      <w:r w:rsidRPr="00A476C2">
        <w:rPr>
          <w:rFonts w:ascii="Arial" w:hAnsi="Arial" w:cs="Arial"/>
          <w:b/>
          <w:szCs w:val="28"/>
        </w:rPr>
        <w:t xml:space="preserve">Review By Date: </w:t>
      </w:r>
      <w:ins w:id="2" w:author="Stevens, Anthony, L" w:date="2024-08-22T09:52:00Z">
        <w:r w:rsidR="00FB2A37">
          <w:rPr>
            <w:rFonts w:ascii="Arial" w:hAnsi="Arial" w:cs="Arial"/>
            <w:b/>
            <w:szCs w:val="28"/>
          </w:rPr>
          <w:t>Month day, year</w:t>
        </w:r>
      </w:ins>
      <w:del w:id="3" w:author="Stevens, Anthony, L" w:date="2024-08-22T09:53:00Z">
        <w:r w:rsidR="00FA778D" w:rsidRPr="0050616F" w:rsidDel="00FB2A37">
          <w:rPr>
            <w:rFonts w:ascii="Arial" w:hAnsi="Arial" w:cs="Arial"/>
            <w:b/>
            <w:szCs w:val="28"/>
          </w:rPr>
          <w:delText xml:space="preserve">July </w:delText>
        </w:r>
        <w:r w:rsidR="008B451E" w:rsidDel="00FB2A37">
          <w:rPr>
            <w:rFonts w:ascii="Arial" w:hAnsi="Arial" w:cs="Arial"/>
            <w:b/>
            <w:szCs w:val="28"/>
          </w:rPr>
          <w:delText>18</w:delText>
        </w:r>
        <w:r w:rsidR="00FA778D" w:rsidRPr="0050616F" w:rsidDel="00FB2A37">
          <w:rPr>
            <w:rFonts w:ascii="Arial" w:hAnsi="Arial" w:cs="Arial"/>
            <w:b/>
            <w:szCs w:val="28"/>
          </w:rPr>
          <w:delText>, 202</w:delText>
        </w:r>
        <w:r w:rsidR="008B451E" w:rsidDel="00FB2A37">
          <w:rPr>
            <w:rFonts w:ascii="Arial" w:hAnsi="Arial" w:cs="Arial"/>
            <w:b/>
            <w:szCs w:val="28"/>
          </w:rPr>
          <w:delText>5</w:delText>
        </w:r>
      </w:del>
    </w:p>
    <w:p w14:paraId="425FA13D" w14:textId="216F872C" w:rsidR="00BC41B0" w:rsidRPr="00A476C2" w:rsidRDefault="00BC41B0" w:rsidP="002B727A">
      <w:pPr>
        <w:spacing w:before="240" w:after="160"/>
        <w:rPr>
          <w:rFonts w:ascii="Arial" w:hAnsi="Arial" w:cs="Arial"/>
          <w:b/>
          <w:sz w:val="28"/>
          <w:szCs w:val="28"/>
        </w:rPr>
      </w:pPr>
      <w:r w:rsidRPr="00A476C2">
        <w:rPr>
          <w:rFonts w:ascii="Arial" w:hAnsi="Arial" w:cs="Arial"/>
          <w:b/>
          <w:sz w:val="28"/>
          <w:szCs w:val="28"/>
        </w:rPr>
        <w:t>References:</w:t>
      </w:r>
    </w:p>
    <w:tbl>
      <w:tblPr>
        <w:tblW w:w="9675" w:type="dxa"/>
        <w:jc w:val="center"/>
        <w:tblLayout w:type="fixed"/>
        <w:tblLook w:val="0000" w:firstRow="0" w:lastRow="0" w:firstColumn="0" w:lastColumn="0" w:noHBand="0" w:noVBand="0"/>
      </w:tblPr>
      <w:tblGrid>
        <w:gridCol w:w="720"/>
        <w:gridCol w:w="8955"/>
      </w:tblGrid>
      <w:tr w:rsidR="00107643" w:rsidRPr="00A476C2" w14:paraId="3F035340" w14:textId="77777777" w:rsidTr="00C92958">
        <w:trPr>
          <w:jc w:val="center"/>
        </w:trPr>
        <w:tc>
          <w:tcPr>
            <w:tcW w:w="720" w:type="dxa"/>
          </w:tcPr>
          <w:p w14:paraId="2274EADD" w14:textId="77777777" w:rsidR="00107643" w:rsidRPr="00A476C2" w:rsidRDefault="00107643" w:rsidP="00BC41B0">
            <w:pPr>
              <w:pStyle w:val="DocumentText"/>
              <w:rPr>
                <w:rFonts w:ascii="Arial" w:hAnsi="Arial" w:cs="Arial"/>
              </w:rPr>
            </w:pPr>
          </w:p>
        </w:tc>
        <w:tc>
          <w:tcPr>
            <w:tcW w:w="8955" w:type="dxa"/>
          </w:tcPr>
          <w:p w14:paraId="7A62E54A" w14:textId="5688B92F" w:rsidR="00107643" w:rsidRPr="00A476C2" w:rsidRDefault="00107643" w:rsidP="00A66802">
            <w:pPr>
              <w:pStyle w:val="DocumentText"/>
              <w:rPr>
                <w:rFonts w:ascii="Arial" w:hAnsi="Arial" w:cs="Arial"/>
              </w:rPr>
            </w:pPr>
            <w:r w:rsidRPr="00A476C2">
              <w:rPr>
                <w:rFonts w:ascii="Arial" w:hAnsi="Arial" w:cs="Arial"/>
              </w:rPr>
              <w:t>ISO New England Inc. Transmission, Markets, and Services Tariff, Section I – General Terms and Conditions</w:t>
            </w:r>
            <w:r w:rsidR="00A65E04" w:rsidRPr="00A476C2">
              <w:rPr>
                <w:rFonts w:ascii="Arial" w:hAnsi="Arial" w:cs="Arial"/>
              </w:rPr>
              <w:t xml:space="preserve"> (Section I)</w:t>
            </w:r>
          </w:p>
        </w:tc>
      </w:tr>
      <w:tr w:rsidR="00A630AA" w:rsidRPr="00A476C2" w14:paraId="35D6AAF8" w14:textId="77777777" w:rsidTr="00C92958">
        <w:trPr>
          <w:jc w:val="center"/>
        </w:trPr>
        <w:tc>
          <w:tcPr>
            <w:tcW w:w="720" w:type="dxa"/>
          </w:tcPr>
          <w:p w14:paraId="25668C7F" w14:textId="77777777" w:rsidR="00A630AA" w:rsidRPr="00A476C2" w:rsidRDefault="00A630AA" w:rsidP="00BC41B0">
            <w:pPr>
              <w:pStyle w:val="DocumentText"/>
              <w:rPr>
                <w:rFonts w:ascii="Arial" w:hAnsi="Arial" w:cs="Arial"/>
              </w:rPr>
            </w:pPr>
          </w:p>
        </w:tc>
        <w:tc>
          <w:tcPr>
            <w:tcW w:w="8955" w:type="dxa"/>
          </w:tcPr>
          <w:p w14:paraId="6A28AF36" w14:textId="6E30B6F3" w:rsidR="00A630AA" w:rsidRPr="00A476C2" w:rsidRDefault="00A630AA" w:rsidP="00A66802">
            <w:pPr>
              <w:pStyle w:val="DocumentText"/>
              <w:rPr>
                <w:rFonts w:ascii="Arial" w:hAnsi="Arial" w:cs="Arial"/>
              </w:rPr>
            </w:pPr>
            <w:r w:rsidRPr="00A476C2">
              <w:rPr>
                <w:rFonts w:ascii="Arial" w:hAnsi="Arial" w:cs="Arial"/>
              </w:rPr>
              <w:t>ISO New England Inc. Transmission, Markets, and Services Tariff, Section II – Open Access Transmission Tariff (OATT)</w:t>
            </w:r>
          </w:p>
        </w:tc>
      </w:tr>
      <w:tr w:rsidR="00107643" w:rsidRPr="00A476C2" w14:paraId="2D6E4AE2" w14:textId="77777777" w:rsidTr="00C92958">
        <w:trPr>
          <w:jc w:val="center"/>
        </w:trPr>
        <w:tc>
          <w:tcPr>
            <w:tcW w:w="720" w:type="dxa"/>
          </w:tcPr>
          <w:p w14:paraId="64A5197B" w14:textId="77777777" w:rsidR="00107643" w:rsidRPr="00A476C2" w:rsidRDefault="00107643" w:rsidP="00BC41B0">
            <w:pPr>
              <w:pStyle w:val="DocumentText"/>
              <w:rPr>
                <w:rFonts w:ascii="Arial" w:hAnsi="Arial" w:cs="Arial"/>
              </w:rPr>
            </w:pPr>
          </w:p>
        </w:tc>
        <w:tc>
          <w:tcPr>
            <w:tcW w:w="8955" w:type="dxa"/>
          </w:tcPr>
          <w:p w14:paraId="2CCF72A7" w14:textId="6D724BC3" w:rsidR="00107643" w:rsidRPr="00A476C2" w:rsidRDefault="00107643" w:rsidP="00A66802">
            <w:pPr>
              <w:pStyle w:val="DocumentText"/>
              <w:rPr>
                <w:rFonts w:ascii="Arial" w:hAnsi="Arial" w:cs="Arial"/>
              </w:rPr>
            </w:pPr>
            <w:r w:rsidRPr="00A476C2">
              <w:rPr>
                <w:rFonts w:ascii="Arial" w:hAnsi="Arial" w:cs="Arial"/>
              </w:rPr>
              <w:t>ISO New England Inc. Transmission, Markets, and Services Tariff, Section III – Market Rule 1 – Standard Market Design (Market Rule 1)</w:t>
            </w:r>
          </w:p>
        </w:tc>
      </w:tr>
      <w:tr w:rsidR="00BC41B0" w:rsidRPr="00A476C2" w14:paraId="425FA140" w14:textId="77777777" w:rsidTr="00C92958">
        <w:trPr>
          <w:jc w:val="center"/>
        </w:trPr>
        <w:tc>
          <w:tcPr>
            <w:tcW w:w="720" w:type="dxa"/>
          </w:tcPr>
          <w:p w14:paraId="425FA13E" w14:textId="77777777" w:rsidR="00BC41B0" w:rsidRPr="00A476C2" w:rsidRDefault="00BC41B0" w:rsidP="00BC41B0">
            <w:pPr>
              <w:pStyle w:val="DocumentText"/>
              <w:rPr>
                <w:rFonts w:ascii="Arial" w:hAnsi="Arial" w:cs="Arial"/>
              </w:rPr>
            </w:pPr>
          </w:p>
        </w:tc>
        <w:tc>
          <w:tcPr>
            <w:tcW w:w="8955" w:type="dxa"/>
          </w:tcPr>
          <w:p w14:paraId="425FA13F" w14:textId="669B8A05" w:rsidR="00BC41B0" w:rsidRPr="00A476C2" w:rsidRDefault="00644DE1" w:rsidP="00A66802">
            <w:pPr>
              <w:pStyle w:val="DocumentText"/>
              <w:rPr>
                <w:rFonts w:ascii="Arial" w:hAnsi="Arial" w:cs="Arial"/>
              </w:rPr>
            </w:pPr>
            <w:r w:rsidRPr="00A476C2">
              <w:rPr>
                <w:rFonts w:ascii="Arial" w:hAnsi="Arial" w:cs="Arial"/>
              </w:rPr>
              <w:t xml:space="preserve">ISO New England Operating Procedure No.5 </w:t>
            </w:r>
            <w:r w:rsidR="00F377E2" w:rsidRPr="00A476C2">
              <w:rPr>
                <w:rFonts w:ascii="Arial" w:hAnsi="Arial" w:cs="Arial"/>
              </w:rPr>
              <w:t>–</w:t>
            </w:r>
            <w:r w:rsidRPr="00A476C2">
              <w:rPr>
                <w:rFonts w:ascii="Arial" w:hAnsi="Arial" w:cs="Arial"/>
              </w:rPr>
              <w:t xml:space="preserve"> </w:t>
            </w:r>
            <w:r w:rsidR="00F377E2" w:rsidRPr="00A476C2">
              <w:rPr>
                <w:rFonts w:ascii="Arial" w:hAnsi="Arial" w:cs="Arial"/>
              </w:rPr>
              <w:t xml:space="preserve">Resource </w:t>
            </w:r>
            <w:r w:rsidRPr="00A476C2">
              <w:rPr>
                <w:rFonts w:ascii="Arial" w:hAnsi="Arial" w:cs="Arial"/>
              </w:rPr>
              <w:t>Maintenance and Outage Scheduling (OP-5)</w:t>
            </w:r>
          </w:p>
        </w:tc>
      </w:tr>
      <w:tr w:rsidR="00644DE1" w:rsidRPr="00A476C2" w14:paraId="425FA143" w14:textId="77777777" w:rsidTr="00C92958">
        <w:trPr>
          <w:jc w:val="center"/>
        </w:trPr>
        <w:tc>
          <w:tcPr>
            <w:tcW w:w="720" w:type="dxa"/>
          </w:tcPr>
          <w:p w14:paraId="425FA141" w14:textId="77777777" w:rsidR="00644DE1" w:rsidRPr="00A476C2" w:rsidRDefault="00644DE1" w:rsidP="00BC41B0">
            <w:pPr>
              <w:pStyle w:val="DocumentText"/>
              <w:rPr>
                <w:rFonts w:ascii="Arial" w:hAnsi="Arial" w:cs="Arial"/>
              </w:rPr>
            </w:pPr>
          </w:p>
        </w:tc>
        <w:tc>
          <w:tcPr>
            <w:tcW w:w="8955" w:type="dxa"/>
          </w:tcPr>
          <w:p w14:paraId="425FA142" w14:textId="77777777" w:rsidR="00644DE1" w:rsidRPr="00A476C2" w:rsidRDefault="00644DE1" w:rsidP="00BC41B0">
            <w:pPr>
              <w:pStyle w:val="DocumentText"/>
              <w:rPr>
                <w:rFonts w:ascii="Arial" w:hAnsi="Arial" w:cs="Arial"/>
                <w:color w:val="000000"/>
              </w:rPr>
            </w:pPr>
            <w:r w:rsidRPr="00A476C2">
              <w:rPr>
                <w:rFonts w:ascii="Arial" w:hAnsi="Arial" w:cs="Arial"/>
              </w:rPr>
              <w:t xml:space="preserve">ISO New England Operating Procedure No.14 - Technical Requirements for Generators, Demand </w:t>
            </w:r>
            <w:r w:rsidR="00A66802" w:rsidRPr="00A476C2">
              <w:rPr>
                <w:rFonts w:ascii="Arial" w:hAnsi="Arial" w:cs="Arial"/>
              </w:rPr>
              <w:t xml:space="preserve">Response </w:t>
            </w:r>
            <w:r w:rsidRPr="00A476C2">
              <w:rPr>
                <w:rFonts w:ascii="Arial" w:hAnsi="Arial" w:cs="Arial"/>
              </w:rPr>
              <w:t>Resources, Asset Related Demands and Alternative Technology Regulation Resources (OP-14)</w:t>
            </w:r>
          </w:p>
        </w:tc>
      </w:tr>
      <w:tr w:rsidR="00644DE1" w:rsidRPr="00A476C2" w14:paraId="425FA146" w14:textId="77777777" w:rsidTr="00C92958">
        <w:trPr>
          <w:jc w:val="center"/>
        </w:trPr>
        <w:tc>
          <w:tcPr>
            <w:tcW w:w="720" w:type="dxa"/>
          </w:tcPr>
          <w:p w14:paraId="425FA144" w14:textId="77777777" w:rsidR="00644DE1" w:rsidRPr="00A476C2" w:rsidRDefault="00644DE1" w:rsidP="00BC41B0">
            <w:pPr>
              <w:pStyle w:val="DocumentText"/>
              <w:rPr>
                <w:rFonts w:ascii="Arial" w:hAnsi="Arial" w:cs="Arial"/>
              </w:rPr>
            </w:pPr>
          </w:p>
        </w:tc>
        <w:tc>
          <w:tcPr>
            <w:tcW w:w="8955" w:type="dxa"/>
          </w:tcPr>
          <w:p w14:paraId="425FA145" w14:textId="77777777" w:rsidR="00644DE1" w:rsidRPr="00A476C2" w:rsidRDefault="00644DE1" w:rsidP="00BC41B0">
            <w:pPr>
              <w:pStyle w:val="DocumentText"/>
              <w:rPr>
                <w:rFonts w:ascii="Arial" w:hAnsi="Arial" w:cs="Arial"/>
                <w:color w:val="000000"/>
              </w:rPr>
            </w:pPr>
            <w:r w:rsidRPr="00A476C2">
              <w:rPr>
                <w:rFonts w:ascii="Arial" w:hAnsi="Arial" w:cs="Arial"/>
              </w:rPr>
              <w:t>ISO New England Operating Procedure No. 18 - Metering and Telemetering Criteria (OP-18)</w:t>
            </w:r>
          </w:p>
        </w:tc>
      </w:tr>
      <w:tr w:rsidR="00644DE1" w:rsidRPr="00A476C2" w14:paraId="425FA149" w14:textId="77777777" w:rsidTr="00C92958">
        <w:trPr>
          <w:jc w:val="center"/>
        </w:trPr>
        <w:tc>
          <w:tcPr>
            <w:tcW w:w="720" w:type="dxa"/>
          </w:tcPr>
          <w:p w14:paraId="425FA147" w14:textId="77777777" w:rsidR="00644DE1" w:rsidRPr="00A476C2" w:rsidRDefault="00644DE1" w:rsidP="00BC41B0">
            <w:pPr>
              <w:pStyle w:val="DocumentText"/>
              <w:rPr>
                <w:rFonts w:ascii="Arial" w:hAnsi="Arial" w:cs="Arial"/>
              </w:rPr>
            </w:pPr>
          </w:p>
        </w:tc>
        <w:tc>
          <w:tcPr>
            <w:tcW w:w="8955" w:type="dxa"/>
          </w:tcPr>
          <w:p w14:paraId="425FA148" w14:textId="225DBFE4" w:rsidR="00644DE1" w:rsidRPr="00A476C2" w:rsidRDefault="00644DE1" w:rsidP="003528DF">
            <w:pPr>
              <w:pStyle w:val="DocumentText"/>
              <w:rPr>
                <w:rFonts w:ascii="Arial" w:hAnsi="Arial" w:cs="Arial"/>
                <w:color w:val="000000"/>
              </w:rPr>
            </w:pPr>
            <w:r w:rsidRPr="00A476C2">
              <w:rPr>
                <w:rFonts w:ascii="Arial" w:hAnsi="Arial" w:cs="Arial"/>
              </w:rPr>
              <w:t xml:space="preserve">ISO New England Operating Procedure No. 18 Appendix C - Minimum Accuracy Standards for New and Upgraded Metering, Recording and Telemetering Installations </w:t>
            </w:r>
            <w:proofErr w:type="gramStart"/>
            <w:r w:rsidR="003528DF" w:rsidRPr="00A476C2">
              <w:rPr>
                <w:rFonts w:ascii="Arial" w:hAnsi="Arial" w:cs="Arial"/>
              </w:rPr>
              <w:t>And</w:t>
            </w:r>
            <w:proofErr w:type="gramEnd"/>
            <w:r w:rsidR="003528DF" w:rsidRPr="00A476C2">
              <w:rPr>
                <w:rFonts w:ascii="Arial" w:hAnsi="Arial" w:cs="Arial"/>
              </w:rPr>
              <w:t xml:space="preserve"> For </w:t>
            </w:r>
            <w:r w:rsidRPr="00A476C2">
              <w:rPr>
                <w:rFonts w:ascii="Arial" w:hAnsi="Arial" w:cs="Arial"/>
              </w:rPr>
              <w:t>Calibration of Existing Equipment (OP-18C)</w:t>
            </w:r>
          </w:p>
        </w:tc>
      </w:tr>
      <w:tr w:rsidR="00644DE1" w:rsidRPr="00A476C2" w14:paraId="425FA14C" w14:textId="77777777" w:rsidTr="00C92958">
        <w:trPr>
          <w:jc w:val="center"/>
        </w:trPr>
        <w:tc>
          <w:tcPr>
            <w:tcW w:w="720" w:type="dxa"/>
          </w:tcPr>
          <w:p w14:paraId="425FA14A" w14:textId="77777777" w:rsidR="00644DE1" w:rsidRPr="00A476C2" w:rsidRDefault="00644DE1" w:rsidP="00BC41B0">
            <w:pPr>
              <w:pStyle w:val="DocumentText"/>
              <w:rPr>
                <w:rFonts w:ascii="Arial" w:hAnsi="Arial" w:cs="Arial"/>
              </w:rPr>
            </w:pPr>
          </w:p>
        </w:tc>
        <w:tc>
          <w:tcPr>
            <w:tcW w:w="8955" w:type="dxa"/>
          </w:tcPr>
          <w:p w14:paraId="425FA14B" w14:textId="77777777" w:rsidR="00644DE1" w:rsidRPr="00A476C2" w:rsidRDefault="00644DE1" w:rsidP="00BC41B0">
            <w:pPr>
              <w:pStyle w:val="DocumentText"/>
              <w:rPr>
                <w:rFonts w:ascii="Arial" w:hAnsi="Arial" w:cs="Arial"/>
                <w:color w:val="000000"/>
              </w:rPr>
            </w:pPr>
            <w:r w:rsidRPr="00A476C2">
              <w:rPr>
                <w:rFonts w:ascii="Arial" w:hAnsi="Arial" w:cs="Arial"/>
              </w:rPr>
              <w:t>ISO New England Operating Procedure No. 18 Appendix F - ISO Communications Front End (CFE) Interface Specifications (Confidential) (OP-18F)</w:t>
            </w:r>
          </w:p>
        </w:tc>
      </w:tr>
    </w:tbl>
    <w:p w14:paraId="425FA14D" w14:textId="77777777" w:rsidR="00BC41B0" w:rsidRPr="00A476C2" w:rsidRDefault="00BC41B0" w:rsidP="002B727A">
      <w:pPr>
        <w:spacing w:before="240" w:after="160"/>
        <w:rPr>
          <w:rFonts w:ascii="Arial" w:hAnsi="Arial" w:cs="Arial"/>
          <w:b/>
          <w:sz w:val="28"/>
          <w:szCs w:val="28"/>
        </w:rPr>
      </w:pPr>
      <w:r w:rsidRPr="00A476C2">
        <w:rPr>
          <w:rFonts w:ascii="Arial" w:hAnsi="Arial" w:cs="Arial"/>
          <w:b/>
          <w:sz w:val="28"/>
          <w:szCs w:val="28"/>
        </w:rPr>
        <w:t>Attachments:</w:t>
      </w:r>
    </w:p>
    <w:tbl>
      <w:tblPr>
        <w:tblW w:w="9630" w:type="dxa"/>
        <w:jc w:val="center"/>
        <w:tblLayout w:type="fixed"/>
        <w:tblLook w:val="0000" w:firstRow="0" w:lastRow="0" w:firstColumn="0" w:lastColumn="0" w:noHBand="0" w:noVBand="0"/>
      </w:tblPr>
      <w:tblGrid>
        <w:gridCol w:w="720"/>
        <w:gridCol w:w="8910"/>
      </w:tblGrid>
      <w:tr w:rsidR="008D7D08" w:rsidRPr="00A476C2" w14:paraId="425FA150" w14:textId="77777777" w:rsidTr="00C92958">
        <w:trPr>
          <w:jc w:val="center"/>
        </w:trPr>
        <w:tc>
          <w:tcPr>
            <w:tcW w:w="720" w:type="dxa"/>
          </w:tcPr>
          <w:p w14:paraId="425FA14E" w14:textId="77777777" w:rsidR="008D7D08" w:rsidRPr="00A476C2" w:rsidRDefault="008D7D08" w:rsidP="00BC41B0">
            <w:pPr>
              <w:pStyle w:val="DocumentText"/>
              <w:rPr>
                <w:rFonts w:ascii="Arial" w:hAnsi="Arial" w:cs="Arial"/>
              </w:rPr>
            </w:pPr>
          </w:p>
        </w:tc>
        <w:tc>
          <w:tcPr>
            <w:tcW w:w="8910" w:type="dxa"/>
          </w:tcPr>
          <w:p w14:paraId="425FA14F" w14:textId="2A5C3137" w:rsidR="008D7D08" w:rsidRPr="00A476C2" w:rsidRDefault="002865E1" w:rsidP="002865E1">
            <w:pPr>
              <w:pStyle w:val="DocumentText"/>
              <w:rPr>
                <w:rFonts w:ascii="Arial" w:hAnsi="Arial" w:cs="Arial"/>
              </w:rPr>
            </w:pPr>
            <w:r w:rsidRPr="00A476C2">
              <w:rPr>
                <w:rFonts w:ascii="Arial" w:hAnsi="Arial" w:cs="Arial"/>
              </w:rPr>
              <w:t>Attachment A – Solar Plant</w:t>
            </w:r>
            <w:r w:rsidR="00173845" w:rsidRPr="00A476C2">
              <w:rPr>
                <w:rFonts w:ascii="Arial" w:hAnsi="Arial" w:cs="Arial"/>
              </w:rPr>
              <w:t>-</w:t>
            </w:r>
            <w:r w:rsidRPr="00A476C2">
              <w:rPr>
                <w:rFonts w:ascii="Arial" w:hAnsi="Arial" w:cs="Arial"/>
              </w:rPr>
              <w:t xml:space="preserve">Static Data </w:t>
            </w:r>
            <w:r w:rsidR="003528DF" w:rsidRPr="00A476C2">
              <w:rPr>
                <w:rFonts w:ascii="Arial" w:hAnsi="Arial" w:cs="Arial"/>
              </w:rPr>
              <w:t xml:space="preserve">Information </w:t>
            </w:r>
            <w:r w:rsidRPr="00A476C2">
              <w:rPr>
                <w:rFonts w:ascii="Arial" w:hAnsi="Arial" w:cs="Arial"/>
              </w:rPr>
              <w:t>Form Exemplar</w:t>
            </w:r>
          </w:p>
        </w:tc>
      </w:tr>
      <w:tr w:rsidR="008D7D08" w:rsidRPr="00A476C2" w14:paraId="425FA153" w14:textId="77777777" w:rsidTr="00C92958">
        <w:trPr>
          <w:jc w:val="center"/>
        </w:trPr>
        <w:tc>
          <w:tcPr>
            <w:tcW w:w="720" w:type="dxa"/>
          </w:tcPr>
          <w:p w14:paraId="425FA151" w14:textId="77777777" w:rsidR="008D7D08" w:rsidRPr="00A476C2" w:rsidRDefault="008D7D08" w:rsidP="00BC41B0">
            <w:pPr>
              <w:pStyle w:val="DocumentText"/>
              <w:rPr>
                <w:rFonts w:ascii="Arial" w:hAnsi="Arial" w:cs="Arial"/>
              </w:rPr>
            </w:pPr>
          </w:p>
        </w:tc>
        <w:tc>
          <w:tcPr>
            <w:tcW w:w="8910" w:type="dxa"/>
          </w:tcPr>
          <w:p w14:paraId="425FA152" w14:textId="5CAFCFD8" w:rsidR="008D7D08" w:rsidRPr="00A476C2" w:rsidRDefault="008D7D08" w:rsidP="00107643">
            <w:pPr>
              <w:pStyle w:val="DocumentText"/>
              <w:rPr>
                <w:rFonts w:ascii="Arial" w:hAnsi="Arial" w:cs="Arial"/>
              </w:rPr>
            </w:pPr>
            <w:r w:rsidRPr="00A476C2">
              <w:rPr>
                <w:rFonts w:ascii="Arial" w:hAnsi="Arial" w:cs="Arial"/>
              </w:rPr>
              <w:t xml:space="preserve">Attachment </w:t>
            </w:r>
            <w:r w:rsidR="002865E1" w:rsidRPr="00A476C2">
              <w:rPr>
                <w:rFonts w:ascii="Arial" w:hAnsi="Arial" w:cs="Arial"/>
              </w:rPr>
              <w:t>B</w:t>
            </w:r>
            <w:r w:rsidRPr="00A476C2">
              <w:rPr>
                <w:rFonts w:ascii="Arial" w:hAnsi="Arial" w:cs="Arial"/>
              </w:rPr>
              <w:t xml:space="preserve"> - </w:t>
            </w:r>
            <w:r w:rsidR="00107643" w:rsidRPr="00A476C2">
              <w:rPr>
                <w:rFonts w:ascii="Arial" w:hAnsi="Arial" w:cs="Arial"/>
              </w:rPr>
              <w:t xml:space="preserve">RTHOL and SHL Calculation Examples </w:t>
            </w:r>
          </w:p>
        </w:tc>
      </w:tr>
      <w:tr w:rsidR="007E6531" w:rsidRPr="00A476C2" w14:paraId="212E28A5" w14:textId="77777777" w:rsidTr="00C92958">
        <w:trPr>
          <w:jc w:val="center"/>
          <w:ins w:id="4" w:author="Lutenegger, Jaren" w:date="2024-12-19T17:28:00Z" w16du:dateUtc="2024-12-19T22:28:00Z"/>
        </w:trPr>
        <w:tc>
          <w:tcPr>
            <w:tcW w:w="720" w:type="dxa"/>
          </w:tcPr>
          <w:p w14:paraId="32DA3DE9" w14:textId="77777777" w:rsidR="007E6531" w:rsidRPr="00A476C2" w:rsidRDefault="007E6531" w:rsidP="00BC41B0">
            <w:pPr>
              <w:pStyle w:val="DocumentText"/>
              <w:rPr>
                <w:ins w:id="5" w:author="Lutenegger, Jaren" w:date="2024-12-19T17:28:00Z" w16du:dateUtc="2024-12-19T22:28:00Z"/>
                <w:rFonts w:ascii="Arial" w:hAnsi="Arial" w:cs="Arial"/>
              </w:rPr>
            </w:pPr>
          </w:p>
        </w:tc>
        <w:tc>
          <w:tcPr>
            <w:tcW w:w="8910" w:type="dxa"/>
          </w:tcPr>
          <w:p w14:paraId="7985E84F" w14:textId="2748D499" w:rsidR="007E6531" w:rsidRPr="00A476C2" w:rsidRDefault="007E6531" w:rsidP="00107643">
            <w:pPr>
              <w:pStyle w:val="DocumentText"/>
              <w:rPr>
                <w:ins w:id="6" w:author="Lutenegger, Jaren" w:date="2024-12-19T17:28:00Z" w16du:dateUtc="2024-12-19T22:28:00Z"/>
                <w:rFonts w:ascii="Arial" w:hAnsi="Arial" w:cs="Arial"/>
              </w:rPr>
            </w:pPr>
            <w:ins w:id="7" w:author="Lutenegger, Jaren" w:date="2024-12-19T17:28:00Z" w16du:dateUtc="2024-12-19T22:28:00Z">
              <w:r>
                <w:rPr>
                  <w:rFonts w:ascii="Arial" w:hAnsi="Arial" w:cs="Arial"/>
                </w:rPr>
                <w:t xml:space="preserve">Attachment C – Solar Plant </w:t>
              </w:r>
            </w:ins>
            <w:ins w:id="8" w:author="Lutenegger, Jaren" w:date="2024-12-19T17:29:00Z" w16du:dateUtc="2024-12-19T22:29:00Z">
              <w:r>
                <w:rPr>
                  <w:rFonts w:ascii="Arial" w:hAnsi="Arial" w:cs="Arial"/>
                </w:rPr>
                <w:t>Power Generation Diagram</w:t>
              </w:r>
            </w:ins>
          </w:p>
        </w:tc>
      </w:tr>
    </w:tbl>
    <w:p w14:paraId="425FA154" w14:textId="77777777" w:rsidR="00BC41B0" w:rsidRPr="00A476C2" w:rsidRDefault="00BC41B0" w:rsidP="00644DE1">
      <w:pPr>
        <w:rPr>
          <w:rFonts w:ascii="Arial" w:hAnsi="Arial" w:cs="Arial"/>
        </w:rPr>
      </w:pPr>
    </w:p>
    <w:p w14:paraId="425FA155" w14:textId="77777777" w:rsidR="009E2237" w:rsidRPr="00A476C2" w:rsidRDefault="00BC41B0">
      <w:pPr>
        <w:pStyle w:val="Title"/>
        <w:spacing w:before="240"/>
        <w:rPr>
          <w:rFonts w:cs="Arial"/>
        </w:rPr>
      </w:pPr>
      <w:r w:rsidRPr="00A476C2">
        <w:rPr>
          <w:rFonts w:cs="Arial"/>
          <w:sz w:val="24"/>
          <w:szCs w:val="24"/>
        </w:rPr>
        <w:br w:type="page"/>
      </w:r>
      <w:r w:rsidR="009E2237" w:rsidRPr="00A476C2">
        <w:rPr>
          <w:rFonts w:cs="Arial"/>
        </w:rPr>
        <w:lastRenderedPageBreak/>
        <w:t>Contents</w:t>
      </w:r>
    </w:p>
    <w:p w14:paraId="01C11D8F" w14:textId="3B5D758B" w:rsidR="007E6531" w:rsidRDefault="009E2237">
      <w:pPr>
        <w:pStyle w:val="TOC1"/>
        <w:tabs>
          <w:tab w:val="left" w:pos="475"/>
        </w:tabs>
        <w:rPr>
          <w:ins w:id="9" w:author="Lutenegger, Jaren" w:date="2024-12-19T17:28:00Z" w16du:dateUtc="2024-12-19T22:28:00Z"/>
          <w:rFonts w:asciiTheme="minorHAnsi" w:eastAsiaTheme="minorEastAsia" w:hAnsiTheme="minorHAnsi" w:cstheme="minorBidi"/>
          <w:b w:val="0"/>
          <w:noProof/>
          <w:kern w:val="2"/>
          <w:szCs w:val="24"/>
          <w14:ligatures w14:val="standardContextual"/>
        </w:rPr>
      </w:pPr>
      <w:r w:rsidRPr="00A476C2">
        <w:rPr>
          <w:rFonts w:cs="Arial"/>
        </w:rPr>
        <w:fldChar w:fldCharType="begin"/>
      </w:r>
      <w:r w:rsidRPr="00A476C2">
        <w:rPr>
          <w:rFonts w:cs="Arial"/>
        </w:rPr>
        <w:instrText xml:space="preserve"> TOC \o "1-3" </w:instrText>
      </w:r>
      <w:r w:rsidRPr="00A476C2">
        <w:rPr>
          <w:rFonts w:cs="Arial"/>
        </w:rPr>
        <w:fldChar w:fldCharType="separate"/>
      </w:r>
      <w:ins w:id="10" w:author="Lutenegger, Jaren" w:date="2024-12-19T17:28:00Z" w16du:dateUtc="2024-12-19T22:28:00Z">
        <w:r w:rsidR="007E6531" w:rsidRPr="00EA6EE7">
          <w:rPr>
            <w:rFonts w:cs="Arial"/>
            <w:noProof/>
          </w:rPr>
          <w:t>1.</w:t>
        </w:r>
        <w:r w:rsidR="007E6531">
          <w:rPr>
            <w:rFonts w:asciiTheme="minorHAnsi" w:eastAsiaTheme="minorEastAsia" w:hAnsiTheme="minorHAnsi" w:cstheme="minorBidi"/>
            <w:b w:val="0"/>
            <w:noProof/>
            <w:kern w:val="2"/>
            <w:szCs w:val="24"/>
            <w14:ligatures w14:val="standardContextual"/>
          </w:rPr>
          <w:tab/>
        </w:r>
        <w:r w:rsidR="007E6531" w:rsidRPr="00EA6EE7">
          <w:rPr>
            <w:rFonts w:cs="Arial"/>
            <w:noProof/>
          </w:rPr>
          <w:t>Introduction</w:t>
        </w:r>
        <w:r w:rsidR="007E6531">
          <w:rPr>
            <w:noProof/>
          </w:rPr>
          <w:tab/>
        </w:r>
        <w:r w:rsidR="007E6531">
          <w:rPr>
            <w:noProof/>
          </w:rPr>
          <w:fldChar w:fldCharType="begin"/>
        </w:r>
        <w:r w:rsidR="007E6531">
          <w:rPr>
            <w:noProof/>
          </w:rPr>
          <w:instrText xml:space="preserve"> PAGEREF _Toc185521710 \h </w:instrText>
        </w:r>
        <w:r w:rsidR="007E6531">
          <w:rPr>
            <w:noProof/>
          </w:rPr>
        </w:r>
      </w:ins>
      <w:r w:rsidR="007E6531">
        <w:rPr>
          <w:noProof/>
        </w:rPr>
        <w:fldChar w:fldCharType="separate"/>
      </w:r>
      <w:ins w:id="11" w:author="Lutenegger, Jaren" w:date="2024-12-19T17:28:00Z" w16du:dateUtc="2024-12-19T22:28:00Z">
        <w:r w:rsidR="007E6531">
          <w:rPr>
            <w:noProof/>
          </w:rPr>
          <w:t>3</w:t>
        </w:r>
        <w:r w:rsidR="007E6531">
          <w:rPr>
            <w:noProof/>
          </w:rPr>
          <w:fldChar w:fldCharType="end"/>
        </w:r>
      </w:ins>
    </w:p>
    <w:p w14:paraId="6897B3F0" w14:textId="082AA084" w:rsidR="007E6531" w:rsidRDefault="007E6531">
      <w:pPr>
        <w:pStyle w:val="TOC1"/>
        <w:tabs>
          <w:tab w:val="left" w:pos="475"/>
        </w:tabs>
        <w:rPr>
          <w:ins w:id="12" w:author="Lutenegger, Jaren" w:date="2024-12-19T17:28:00Z" w16du:dateUtc="2024-12-19T22:28:00Z"/>
          <w:rFonts w:asciiTheme="minorHAnsi" w:eastAsiaTheme="minorEastAsia" w:hAnsiTheme="minorHAnsi" w:cstheme="minorBidi"/>
          <w:b w:val="0"/>
          <w:noProof/>
          <w:kern w:val="2"/>
          <w:szCs w:val="24"/>
          <w14:ligatures w14:val="standardContextual"/>
        </w:rPr>
      </w:pPr>
      <w:ins w:id="13" w:author="Lutenegger, Jaren" w:date="2024-12-19T17:28:00Z" w16du:dateUtc="2024-12-19T22:28:00Z">
        <w:r w:rsidRPr="00EA6EE7">
          <w:rPr>
            <w:rFonts w:cs="Arial"/>
            <w:noProof/>
          </w:rPr>
          <w:t>2.</w:t>
        </w:r>
        <w:r>
          <w:rPr>
            <w:rFonts w:asciiTheme="minorHAnsi" w:eastAsiaTheme="minorEastAsia" w:hAnsiTheme="minorHAnsi" w:cstheme="minorBidi"/>
            <w:b w:val="0"/>
            <w:noProof/>
            <w:kern w:val="2"/>
            <w:szCs w:val="24"/>
            <w14:ligatures w14:val="standardContextual"/>
          </w:rPr>
          <w:tab/>
        </w:r>
        <w:r w:rsidRPr="00EA6EE7">
          <w:rPr>
            <w:rFonts w:cs="Arial"/>
            <w:noProof/>
          </w:rPr>
          <w:t>Definitions</w:t>
        </w:r>
        <w:r>
          <w:rPr>
            <w:noProof/>
          </w:rPr>
          <w:tab/>
        </w:r>
        <w:r>
          <w:rPr>
            <w:noProof/>
          </w:rPr>
          <w:fldChar w:fldCharType="begin"/>
        </w:r>
        <w:r>
          <w:rPr>
            <w:noProof/>
          </w:rPr>
          <w:instrText xml:space="preserve"> PAGEREF _Toc185521711 \h </w:instrText>
        </w:r>
        <w:r>
          <w:rPr>
            <w:noProof/>
          </w:rPr>
        </w:r>
      </w:ins>
      <w:r>
        <w:rPr>
          <w:noProof/>
        </w:rPr>
        <w:fldChar w:fldCharType="separate"/>
      </w:r>
      <w:ins w:id="14" w:author="Lutenegger, Jaren" w:date="2024-12-19T17:28:00Z" w16du:dateUtc="2024-12-19T22:28:00Z">
        <w:r>
          <w:rPr>
            <w:noProof/>
          </w:rPr>
          <w:t>3</w:t>
        </w:r>
        <w:r>
          <w:rPr>
            <w:noProof/>
          </w:rPr>
          <w:fldChar w:fldCharType="end"/>
        </w:r>
      </w:ins>
    </w:p>
    <w:p w14:paraId="1EDEF8DA" w14:textId="6D251ED2" w:rsidR="007E6531" w:rsidRDefault="007E6531">
      <w:pPr>
        <w:pStyle w:val="TOC1"/>
        <w:tabs>
          <w:tab w:val="left" w:pos="475"/>
        </w:tabs>
        <w:rPr>
          <w:ins w:id="15" w:author="Lutenegger, Jaren" w:date="2024-12-19T17:28:00Z" w16du:dateUtc="2024-12-19T22:28:00Z"/>
          <w:rFonts w:asciiTheme="minorHAnsi" w:eastAsiaTheme="minorEastAsia" w:hAnsiTheme="minorHAnsi" w:cstheme="minorBidi"/>
          <w:b w:val="0"/>
          <w:noProof/>
          <w:kern w:val="2"/>
          <w:szCs w:val="24"/>
          <w14:ligatures w14:val="standardContextual"/>
        </w:rPr>
      </w:pPr>
      <w:ins w:id="16" w:author="Lutenegger, Jaren" w:date="2024-12-19T17:28:00Z" w16du:dateUtc="2024-12-19T22:28:00Z">
        <w:r w:rsidRPr="00EA6EE7">
          <w:rPr>
            <w:rFonts w:cs="Arial"/>
            <w:noProof/>
          </w:rPr>
          <w:t>3.</w:t>
        </w:r>
        <w:r>
          <w:rPr>
            <w:rFonts w:asciiTheme="minorHAnsi" w:eastAsiaTheme="minorEastAsia" w:hAnsiTheme="minorHAnsi" w:cstheme="minorBidi"/>
            <w:b w:val="0"/>
            <w:noProof/>
            <w:kern w:val="2"/>
            <w:szCs w:val="24"/>
            <w14:ligatures w14:val="standardContextual"/>
          </w:rPr>
          <w:tab/>
        </w:r>
        <w:r w:rsidRPr="00EA6EE7">
          <w:rPr>
            <w:rFonts w:cs="Arial"/>
            <w:noProof/>
          </w:rPr>
          <w:t>Standard Operational Practice and Requirements</w:t>
        </w:r>
        <w:r>
          <w:rPr>
            <w:noProof/>
          </w:rPr>
          <w:tab/>
        </w:r>
        <w:r>
          <w:rPr>
            <w:noProof/>
          </w:rPr>
          <w:fldChar w:fldCharType="begin"/>
        </w:r>
        <w:r>
          <w:rPr>
            <w:noProof/>
          </w:rPr>
          <w:instrText xml:space="preserve"> PAGEREF _Toc185521712 \h </w:instrText>
        </w:r>
        <w:r>
          <w:rPr>
            <w:noProof/>
          </w:rPr>
        </w:r>
      </w:ins>
      <w:r>
        <w:rPr>
          <w:noProof/>
        </w:rPr>
        <w:fldChar w:fldCharType="separate"/>
      </w:r>
      <w:ins w:id="17" w:author="Lutenegger, Jaren" w:date="2024-12-19T17:28:00Z" w16du:dateUtc="2024-12-19T22:28:00Z">
        <w:r>
          <w:rPr>
            <w:noProof/>
          </w:rPr>
          <w:t>5</w:t>
        </w:r>
        <w:r>
          <w:rPr>
            <w:noProof/>
          </w:rPr>
          <w:fldChar w:fldCharType="end"/>
        </w:r>
      </w:ins>
    </w:p>
    <w:p w14:paraId="6AFD7492" w14:textId="16565B86" w:rsidR="007E6531" w:rsidRDefault="007E6531">
      <w:pPr>
        <w:pStyle w:val="TOC2"/>
        <w:tabs>
          <w:tab w:val="left" w:pos="1200"/>
        </w:tabs>
        <w:rPr>
          <w:ins w:id="18" w:author="Lutenegger, Jaren" w:date="2024-12-19T17:28:00Z" w16du:dateUtc="2024-12-19T22:28:00Z"/>
          <w:rFonts w:asciiTheme="minorHAnsi" w:eastAsiaTheme="minorEastAsia" w:hAnsiTheme="minorHAnsi" w:cstheme="minorBidi"/>
          <w:noProof/>
          <w:kern w:val="2"/>
          <w:szCs w:val="24"/>
          <w14:ligatures w14:val="standardContextual"/>
        </w:rPr>
      </w:pPr>
      <w:ins w:id="19" w:author="Lutenegger, Jaren" w:date="2024-12-19T17:28:00Z" w16du:dateUtc="2024-12-19T22:28:00Z">
        <w:r>
          <w:rPr>
            <w:noProof/>
          </w:rPr>
          <w:t>3.1</w:t>
        </w:r>
        <w:r>
          <w:rPr>
            <w:rFonts w:asciiTheme="minorHAnsi" w:eastAsiaTheme="minorEastAsia" w:hAnsiTheme="minorHAnsi" w:cstheme="minorBidi"/>
            <w:noProof/>
            <w:kern w:val="2"/>
            <w:szCs w:val="24"/>
            <w14:ligatures w14:val="standardContextual"/>
          </w:rPr>
          <w:tab/>
        </w:r>
        <w:r>
          <w:rPr>
            <w:noProof/>
          </w:rPr>
          <w:t>Solar Plant Data</w:t>
        </w:r>
        <w:r>
          <w:rPr>
            <w:noProof/>
          </w:rPr>
          <w:tab/>
        </w:r>
        <w:r>
          <w:rPr>
            <w:noProof/>
          </w:rPr>
          <w:fldChar w:fldCharType="begin"/>
        </w:r>
        <w:r>
          <w:rPr>
            <w:noProof/>
          </w:rPr>
          <w:instrText xml:space="preserve"> PAGEREF _Toc185521713 \h </w:instrText>
        </w:r>
        <w:r>
          <w:rPr>
            <w:noProof/>
          </w:rPr>
        </w:r>
      </w:ins>
      <w:r>
        <w:rPr>
          <w:noProof/>
        </w:rPr>
        <w:fldChar w:fldCharType="separate"/>
      </w:r>
      <w:ins w:id="20" w:author="Lutenegger, Jaren" w:date="2024-12-19T17:28:00Z" w16du:dateUtc="2024-12-19T22:28:00Z">
        <w:r>
          <w:rPr>
            <w:noProof/>
          </w:rPr>
          <w:t>5</w:t>
        </w:r>
        <w:r>
          <w:rPr>
            <w:noProof/>
          </w:rPr>
          <w:fldChar w:fldCharType="end"/>
        </w:r>
      </w:ins>
    </w:p>
    <w:p w14:paraId="186DF9C8" w14:textId="3E76BD78" w:rsidR="007E6531" w:rsidRDefault="007E6531">
      <w:pPr>
        <w:pStyle w:val="TOC2"/>
        <w:tabs>
          <w:tab w:val="left" w:pos="1200"/>
        </w:tabs>
        <w:rPr>
          <w:ins w:id="21" w:author="Lutenegger, Jaren" w:date="2024-12-19T17:28:00Z" w16du:dateUtc="2024-12-19T22:28:00Z"/>
          <w:rFonts w:asciiTheme="minorHAnsi" w:eastAsiaTheme="minorEastAsia" w:hAnsiTheme="minorHAnsi" w:cstheme="minorBidi"/>
          <w:noProof/>
          <w:kern w:val="2"/>
          <w:szCs w:val="24"/>
          <w14:ligatures w14:val="standardContextual"/>
        </w:rPr>
      </w:pPr>
      <w:ins w:id="22" w:author="Lutenegger, Jaren" w:date="2024-12-19T17:28:00Z" w16du:dateUtc="2024-12-19T22:28:00Z">
        <w:r>
          <w:rPr>
            <w:noProof/>
          </w:rPr>
          <w:t>3.2</w:t>
        </w:r>
        <w:r>
          <w:rPr>
            <w:rFonts w:asciiTheme="minorHAnsi" w:eastAsiaTheme="minorEastAsia" w:hAnsiTheme="minorHAnsi" w:cstheme="minorBidi"/>
            <w:noProof/>
            <w:kern w:val="2"/>
            <w:szCs w:val="24"/>
            <w14:ligatures w14:val="standardContextual"/>
          </w:rPr>
          <w:tab/>
        </w:r>
        <w:r>
          <w:rPr>
            <w:noProof/>
          </w:rPr>
          <w:t>Reclosing and Restarts</w:t>
        </w:r>
        <w:r>
          <w:rPr>
            <w:noProof/>
          </w:rPr>
          <w:tab/>
        </w:r>
        <w:r>
          <w:rPr>
            <w:noProof/>
          </w:rPr>
          <w:fldChar w:fldCharType="begin"/>
        </w:r>
        <w:r>
          <w:rPr>
            <w:noProof/>
          </w:rPr>
          <w:instrText xml:space="preserve"> PAGEREF _Toc185521714 \h </w:instrText>
        </w:r>
        <w:r>
          <w:rPr>
            <w:noProof/>
          </w:rPr>
        </w:r>
      </w:ins>
      <w:r>
        <w:rPr>
          <w:noProof/>
        </w:rPr>
        <w:fldChar w:fldCharType="separate"/>
      </w:r>
      <w:ins w:id="23" w:author="Lutenegger, Jaren" w:date="2024-12-19T17:28:00Z" w16du:dateUtc="2024-12-19T22:28:00Z">
        <w:r>
          <w:rPr>
            <w:noProof/>
          </w:rPr>
          <w:t>5</w:t>
        </w:r>
        <w:r>
          <w:rPr>
            <w:noProof/>
          </w:rPr>
          <w:fldChar w:fldCharType="end"/>
        </w:r>
      </w:ins>
    </w:p>
    <w:p w14:paraId="4E142122" w14:textId="38444AFC" w:rsidR="007E6531" w:rsidRDefault="007E6531">
      <w:pPr>
        <w:pStyle w:val="TOC2"/>
        <w:tabs>
          <w:tab w:val="left" w:pos="1200"/>
        </w:tabs>
        <w:rPr>
          <w:ins w:id="24" w:author="Lutenegger, Jaren" w:date="2024-12-19T17:28:00Z" w16du:dateUtc="2024-12-19T22:28:00Z"/>
          <w:rFonts w:asciiTheme="minorHAnsi" w:eastAsiaTheme="minorEastAsia" w:hAnsiTheme="minorHAnsi" w:cstheme="minorBidi"/>
          <w:noProof/>
          <w:kern w:val="2"/>
          <w:szCs w:val="24"/>
          <w14:ligatures w14:val="standardContextual"/>
        </w:rPr>
      </w:pPr>
      <w:ins w:id="25" w:author="Lutenegger, Jaren" w:date="2024-12-19T17:28:00Z" w16du:dateUtc="2024-12-19T22:28:00Z">
        <w:r>
          <w:rPr>
            <w:noProof/>
          </w:rPr>
          <w:t>3.3</w:t>
        </w:r>
        <w:r>
          <w:rPr>
            <w:rFonts w:asciiTheme="minorHAnsi" w:eastAsiaTheme="minorEastAsia" w:hAnsiTheme="minorHAnsi" w:cstheme="minorBidi"/>
            <w:noProof/>
            <w:kern w:val="2"/>
            <w:szCs w:val="24"/>
            <w14:ligatures w14:val="standardContextual"/>
          </w:rPr>
          <w:tab/>
        </w:r>
        <w:r>
          <w:rPr>
            <w:noProof/>
          </w:rPr>
          <w:t>Ramp Rate Limitations</w:t>
        </w:r>
        <w:r>
          <w:rPr>
            <w:noProof/>
          </w:rPr>
          <w:tab/>
        </w:r>
        <w:r>
          <w:rPr>
            <w:noProof/>
          </w:rPr>
          <w:fldChar w:fldCharType="begin"/>
        </w:r>
        <w:r>
          <w:rPr>
            <w:noProof/>
          </w:rPr>
          <w:instrText xml:space="preserve"> PAGEREF _Toc185521715 \h </w:instrText>
        </w:r>
        <w:r>
          <w:rPr>
            <w:noProof/>
          </w:rPr>
        </w:r>
      </w:ins>
      <w:r>
        <w:rPr>
          <w:noProof/>
        </w:rPr>
        <w:fldChar w:fldCharType="separate"/>
      </w:r>
      <w:ins w:id="26" w:author="Lutenegger, Jaren" w:date="2024-12-19T17:28:00Z" w16du:dateUtc="2024-12-19T22:28:00Z">
        <w:r>
          <w:rPr>
            <w:noProof/>
          </w:rPr>
          <w:t>5</w:t>
        </w:r>
        <w:r>
          <w:rPr>
            <w:noProof/>
          </w:rPr>
          <w:fldChar w:fldCharType="end"/>
        </w:r>
      </w:ins>
    </w:p>
    <w:p w14:paraId="7547E705" w14:textId="07AF30D5" w:rsidR="007E6531" w:rsidRDefault="007E6531">
      <w:pPr>
        <w:pStyle w:val="TOC1"/>
        <w:tabs>
          <w:tab w:val="left" w:pos="475"/>
        </w:tabs>
        <w:rPr>
          <w:ins w:id="27" w:author="Lutenegger, Jaren" w:date="2024-12-19T17:28:00Z" w16du:dateUtc="2024-12-19T22:28:00Z"/>
          <w:rFonts w:asciiTheme="minorHAnsi" w:eastAsiaTheme="minorEastAsia" w:hAnsiTheme="minorHAnsi" w:cstheme="minorBidi"/>
          <w:b w:val="0"/>
          <w:noProof/>
          <w:kern w:val="2"/>
          <w:szCs w:val="24"/>
          <w14:ligatures w14:val="standardContextual"/>
        </w:rPr>
      </w:pPr>
      <w:ins w:id="28" w:author="Lutenegger, Jaren" w:date="2024-12-19T17:28:00Z" w16du:dateUtc="2024-12-19T22:28:00Z">
        <w:r w:rsidRPr="00EA6EE7">
          <w:rPr>
            <w:rFonts w:cs="Arial"/>
            <w:noProof/>
          </w:rPr>
          <w:t>4.</w:t>
        </w:r>
        <w:r>
          <w:rPr>
            <w:rFonts w:asciiTheme="minorHAnsi" w:eastAsiaTheme="minorEastAsia" w:hAnsiTheme="minorHAnsi" w:cstheme="minorBidi"/>
            <w:b w:val="0"/>
            <w:noProof/>
            <w:kern w:val="2"/>
            <w:szCs w:val="24"/>
            <w14:ligatures w14:val="standardContextual"/>
          </w:rPr>
          <w:tab/>
        </w:r>
        <w:r>
          <w:rPr>
            <w:noProof/>
          </w:rPr>
          <w:t>Static Plant Data Requirements</w:t>
        </w:r>
        <w:r>
          <w:rPr>
            <w:noProof/>
          </w:rPr>
          <w:tab/>
        </w:r>
        <w:r>
          <w:rPr>
            <w:noProof/>
          </w:rPr>
          <w:fldChar w:fldCharType="begin"/>
        </w:r>
        <w:r>
          <w:rPr>
            <w:noProof/>
          </w:rPr>
          <w:instrText xml:space="preserve"> PAGEREF _Toc185521716 \h </w:instrText>
        </w:r>
        <w:r>
          <w:rPr>
            <w:noProof/>
          </w:rPr>
        </w:r>
      </w:ins>
      <w:r>
        <w:rPr>
          <w:noProof/>
        </w:rPr>
        <w:fldChar w:fldCharType="separate"/>
      </w:r>
      <w:ins w:id="29" w:author="Lutenegger, Jaren" w:date="2024-12-19T17:28:00Z" w16du:dateUtc="2024-12-19T22:28:00Z">
        <w:r>
          <w:rPr>
            <w:noProof/>
          </w:rPr>
          <w:t>7</w:t>
        </w:r>
        <w:r>
          <w:rPr>
            <w:noProof/>
          </w:rPr>
          <w:fldChar w:fldCharType="end"/>
        </w:r>
      </w:ins>
    </w:p>
    <w:p w14:paraId="6276AA91" w14:textId="3AD9C9F1" w:rsidR="007E6531" w:rsidRDefault="007E6531">
      <w:pPr>
        <w:pStyle w:val="TOC1"/>
        <w:tabs>
          <w:tab w:val="left" w:pos="475"/>
        </w:tabs>
        <w:rPr>
          <w:ins w:id="30" w:author="Lutenegger, Jaren" w:date="2024-12-19T17:28:00Z" w16du:dateUtc="2024-12-19T22:28:00Z"/>
          <w:rFonts w:asciiTheme="minorHAnsi" w:eastAsiaTheme="minorEastAsia" w:hAnsiTheme="minorHAnsi" w:cstheme="minorBidi"/>
          <w:b w:val="0"/>
          <w:noProof/>
          <w:kern w:val="2"/>
          <w:szCs w:val="24"/>
          <w14:ligatures w14:val="standardContextual"/>
        </w:rPr>
      </w:pPr>
      <w:ins w:id="31" w:author="Lutenegger, Jaren" w:date="2024-12-19T17:28:00Z" w16du:dateUtc="2024-12-19T22:28:00Z">
        <w:r>
          <w:rPr>
            <w:noProof/>
          </w:rPr>
          <w:t>5.</w:t>
        </w:r>
        <w:r>
          <w:rPr>
            <w:rFonts w:asciiTheme="minorHAnsi" w:eastAsiaTheme="minorEastAsia" w:hAnsiTheme="minorHAnsi" w:cstheme="minorBidi"/>
            <w:b w:val="0"/>
            <w:noProof/>
            <w:kern w:val="2"/>
            <w:szCs w:val="24"/>
            <w14:ligatures w14:val="standardContextual"/>
          </w:rPr>
          <w:tab/>
        </w:r>
        <w:r>
          <w:rPr>
            <w:noProof/>
          </w:rPr>
          <w:t>Real-Time Data Collection and Transfer</w:t>
        </w:r>
        <w:r>
          <w:rPr>
            <w:noProof/>
          </w:rPr>
          <w:tab/>
        </w:r>
        <w:r>
          <w:rPr>
            <w:noProof/>
          </w:rPr>
          <w:fldChar w:fldCharType="begin"/>
        </w:r>
        <w:r>
          <w:rPr>
            <w:noProof/>
          </w:rPr>
          <w:instrText xml:space="preserve"> PAGEREF _Toc185521717 \h </w:instrText>
        </w:r>
        <w:r>
          <w:rPr>
            <w:noProof/>
          </w:rPr>
        </w:r>
      </w:ins>
      <w:r>
        <w:rPr>
          <w:noProof/>
        </w:rPr>
        <w:fldChar w:fldCharType="separate"/>
      </w:r>
      <w:ins w:id="32" w:author="Lutenegger, Jaren" w:date="2024-12-19T17:28:00Z" w16du:dateUtc="2024-12-19T22:28:00Z">
        <w:r>
          <w:rPr>
            <w:noProof/>
          </w:rPr>
          <w:t>9</w:t>
        </w:r>
        <w:r>
          <w:rPr>
            <w:noProof/>
          </w:rPr>
          <w:fldChar w:fldCharType="end"/>
        </w:r>
      </w:ins>
    </w:p>
    <w:p w14:paraId="7D7A7156" w14:textId="5BC972F7" w:rsidR="007E6531" w:rsidRDefault="007E6531">
      <w:pPr>
        <w:pStyle w:val="TOC2"/>
        <w:tabs>
          <w:tab w:val="left" w:pos="1200"/>
        </w:tabs>
        <w:rPr>
          <w:ins w:id="33" w:author="Lutenegger, Jaren" w:date="2024-12-19T17:28:00Z" w16du:dateUtc="2024-12-19T22:28:00Z"/>
          <w:rFonts w:asciiTheme="minorHAnsi" w:eastAsiaTheme="minorEastAsia" w:hAnsiTheme="minorHAnsi" w:cstheme="minorBidi"/>
          <w:noProof/>
          <w:kern w:val="2"/>
          <w:szCs w:val="24"/>
          <w14:ligatures w14:val="standardContextual"/>
        </w:rPr>
      </w:pPr>
      <w:ins w:id="34" w:author="Lutenegger, Jaren" w:date="2024-12-19T17:28:00Z" w16du:dateUtc="2024-12-19T22:28:00Z">
        <w:r>
          <w:rPr>
            <w:noProof/>
          </w:rPr>
          <w:t>5.1</w:t>
        </w:r>
        <w:r>
          <w:rPr>
            <w:rFonts w:asciiTheme="minorHAnsi" w:eastAsiaTheme="minorEastAsia" w:hAnsiTheme="minorHAnsi" w:cstheme="minorBidi"/>
            <w:noProof/>
            <w:kern w:val="2"/>
            <w:szCs w:val="24"/>
            <w14:ligatures w14:val="standardContextual"/>
          </w:rPr>
          <w:tab/>
        </w:r>
        <w:r>
          <w:rPr>
            <w:noProof/>
          </w:rPr>
          <w:t>Required Data Collection Points</w:t>
        </w:r>
        <w:r>
          <w:rPr>
            <w:noProof/>
          </w:rPr>
          <w:tab/>
        </w:r>
        <w:r>
          <w:rPr>
            <w:noProof/>
          </w:rPr>
          <w:fldChar w:fldCharType="begin"/>
        </w:r>
        <w:r>
          <w:rPr>
            <w:noProof/>
          </w:rPr>
          <w:instrText xml:space="preserve"> PAGEREF _Toc185521718 \h </w:instrText>
        </w:r>
        <w:r>
          <w:rPr>
            <w:noProof/>
          </w:rPr>
        </w:r>
      </w:ins>
      <w:r>
        <w:rPr>
          <w:noProof/>
        </w:rPr>
        <w:fldChar w:fldCharType="separate"/>
      </w:r>
      <w:ins w:id="35" w:author="Lutenegger, Jaren" w:date="2024-12-19T17:28:00Z" w16du:dateUtc="2024-12-19T22:28:00Z">
        <w:r>
          <w:rPr>
            <w:noProof/>
          </w:rPr>
          <w:t>9</w:t>
        </w:r>
        <w:r>
          <w:rPr>
            <w:noProof/>
          </w:rPr>
          <w:fldChar w:fldCharType="end"/>
        </w:r>
      </w:ins>
    </w:p>
    <w:p w14:paraId="5D5AE953" w14:textId="3C8BB95B" w:rsidR="007E6531" w:rsidRDefault="007E6531">
      <w:pPr>
        <w:pStyle w:val="TOC3"/>
        <w:rPr>
          <w:ins w:id="36" w:author="Lutenegger, Jaren" w:date="2024-12-19T17:28:00Z" w16du:dateUtc="2024-12-19T22:28:00Z"/>
          <w:rFonts w:asciiTheme="minorHAnsi" w:eastAsiaTheme="minorEastAsia" w:hAnsiTheme="minorHAnsi" w:cstheme="minorBidi"/>
          <w:noProof/>
          <w:kern w:val="2"/>
          <w:szCs w:val="24"/>
          <w14:ligatures w14:val="standardContextual"/>
        </w:rPr>
      </w:pPr>
      <w:ins w:id="37" w:author="Lutenegger, Jaren" w:date="2024-12-19T17:28:00Z" w16du:dateUtc="2024-12-19T22:28:00Z">
        <w:r>
          <w:rPr>
            <w:noProof/>
          </w:rPr>
          <w:t>5.1.1</w:t>
        </w:r>
        <w:r>
          <w:rPr>
            <w:rFonts w:asciiTheme="minorHAnsi" w:eastAsiaTheme="minorEastAsia" w:hAnsiTheme="minorHAnsi" w:cstheme="minorBidi"/>
            <w:noProof/>
            <w:kern w:val="2"/>
            <w:szCs w:val="24"/>
            <w14:ligatures w14:val="standardContextual"/>
          </w:rPr>
          <w:tab/>
        </w:r>
        <w:r>
          <w:rPr>
            <w:noProof/>
          </w:rPr>
          <w:t>Meteorological Data</w:t>
        </w:r>
        <w:r>
          <w:rPr>
            <w:noProof/>
          </w:rPr>
          <w:tab/>
        </w:r>
        <w:r>
          <w:rPr>
            <w:noProof/>
          </w:rPr>
          <w:fldChar w:fldCharType="begin"/>
        </w:r>
        <w:r>
          <w:rPr>
            <w:noProof/>
          </w:rPr>
          <w:instrText xml:space="preserve"> PAGEREF _Toc185521719 \h </w:instrText>
        </w:r>
        <w:r>
          <w:rPr>
            <w:noProof/>
          </w:rPr>
        </w:r>
      </w:ins>
      <w:r>
        <w:rPr>
          <w:noProof/>
        </w:rPr>
        <w:fldChar w:fldCharType="separate"/>
      </w:r>
      <w:ins w:id="38" w:author="Lutenegger, Jaren" w:date="2024-12-19T17:28:00Z" w16du:dateUtc="2024-12-19T22:28:00Z">
        <w:r>
          <w:rPr>
            <w:noProof/>
          </w:rPr>
          <w:t>9</w:t>
        </w:r>
        <w:r>
          <w:rPr>
            <w:noProof/>
          </w:rPr>
          <w:fldChar w:fldCharType="end"/>
        </w:r>
      </w:ins>
    </w:p>
    <w:p w14:paraId="03B60360" w14:textId="0A8417A1" w:rsidR="007E6531" w:rsidRDefault="007E6531">
      <w:pPr>
        <w:pStyle w:val="TOC3"/>
        <w:rPr>
          <w:ins w:id="39" w:author="Lutenegger, Jaren" w:date="2024-12-19T17:28:00Z" w16du:dateUtc="2024-12-19T22:28:00Z"/>
          <w:rFonts w:asciiTheme="minorHAnsi" w:eastAsiaTheme="minorEastAsia" w:hAnsiTheme="minorHAnsi" w:cstheme="minorBidi"/>
          <w:noProof/>
          <w:kern w:val="2"/>
          <w:szCs w:val="24"/>
          <w14:ligatures w14:val="standardContextual"/>
        </w:rPr>
      </w:pPr>
      <w:ins w:id="40" w:author="Lutenegger, Jaren" w:date="2024-12-19T17:28:00Z" w16du:dateUtc="2024-12-19T22:28:00Z">
        <w:r>
          <w:rPr>
            <w:noProof/>
          </w:rPr>
          <w:t>5.1.2</w:t>
        </w:r>
        <w:r>
          <w:rPr>
            <w:rFonts w:asciiTheme="minorHAnsi" w:eastAsiaTheme="minorEastAsia" w:hAnsiTheme="minorHAnsi" w:cstheme="minorBidi"/>
            <w:noProof/>
            <w:kern w:val="2"/>
            <w:szCs w:val="24"/>
            <w14:ligatures w14:val="standardContextual"/>
          </w:rPr>
          <w:tab/>
        </w:r>
        <w:r>
          <w:rPr>
            <w:noProof/>
          </w:rPr>
          <w:t>Solar High Limit</w:t>
        </w:r>
        <w:r>
          <w:rPr>
            <w:noProof/>
          </w:rPr>
          <w:tab/>
        </w:r>
        <w:r>
          <w:rPr>
            <w:noProof/>
          </w:rPr>
          <w:fldChar w:fldCharType="begin"/>
        </w:r>
        <w:r>
          <w:rPr>
            <w:noProof/>
          </w:rPr>
          <w:instrText xml:space="preserve"> PAGEREF _Toc185521720 \h </w:instrText>
        </w:r>
        <w:r>
          <w:rPr>
            <w:noProof/>
          </w:rPr>
        </w:r>
      </w:ins>
      <w:r>
        <w:rPr>
          <w:noProof/>
        </w:rPr>
        <w:fldChar w:fldCharType="separate"/>
      </w:r>
      <w:ins w:id="41" w:author="Lutenegger, Jaren" w:date="2024-12-19T17:28:00Z" w16du:dateUtc="2024-12-19T22:28:00Z">
        <w:r>
          <w:rPr>
            <w:noProof/>
          </w:rPr>
          <w:t>9</w:t>
        </w:r>
        <w:r>
          <w:rPr>
            <w:noProof/>
          </w:rPr>
          <w:fldChar w:fldCharType="end"/>
        </w:r>
      </w:ins>
    </w:p>
    <w:p w14:paraId="78AC34C4" w14:textId="592C869F" w:rsidR="007E6531" w:rsidRDefault="007E6531">
      <w:pPr>
        <w:pStyle w:val="TOC3"/>
        <w:rPr>
          <w:ins w:id="42" w:author="Lutenegger, Jaren" w:date="2024-12-19T17:28:00Z" w16du:dateUtc="2024-12-19T22:28:00Z"/>
          <w:rFonts w:asciiTheme="minorHAnsi" w:eastAsiaTheme="minorEastAsia" w:hAnsiTheme="minorHAnsi" w:cstheme="minorBidi"/>
          <w:noProof/>
          <w:kern w:val="2"/>
          <w:szCs w:val="24"/>
          <w14:ligatures w14:val="standardContextual"/>
        </w:rPr>
      </w:pPr>
      <w:ins w:id="43" w:author="Lutenegger, Jaren" w:date="2024-12-19T17:28:00Z" w16du:dateUtc="2024-12-19T22:28:00Z">
        <w:r>
          <w:rPr>
            <w:noProof/>
          </w:rPr>
          <w:t>5.1.3</w:t>
        </w:r>
        <w:r>
          <w:rPr>
            <w:rFonts w:asciiTheme="minorHAnsi" w:eastAsiaTheme="minorEastAsia" w:hAnsiTheme="minorHAnsi" w:cstheme="minorBidi"/>
            <w:noProof/>
            <w:kern w:val="2"/>
            <w:szCs w:val="24"/>
            <w14:ligatures w14:val="standardContextual"/>
          </w:rPr>
          <w:tab/>
        </w:r>
        <w:r>
          <w:rPr>
            <w:noProof/>
          </w:rPr>
          <w:t>Real-Time High Operating Limit</w:t>
        </w:r>
        <w:r>
          <w:rPr>
            <w:noProof/>
          </w:rPr>
          <w:tab/>
        </w:r>
        <w:r>
          <w:rPr>
            <w:noProof/>
          </w:rPr>
          <w:fldChar w:fldCharType="begin"/>
        </w:r>
        <w:r>
          <w:rPr>
            <w:noProof/>
          </w:rPr>
          <w:instrText xml:space="preserve"> PAGEREF _Toc185521721 \h </w:instrText>
        </w:r>
        <w:r>
          <w:rPr>
            <w:noProof/>
          </w:rPr>
        </w:r>
      </w:ins>
      <w:r>
        <w:rPr>
          <w:noProof/>
        </w:rPr>
        <w:fldChar w:fldCharType="separate"/>
      </w:r>
      <w:ins w:id="44" w:author="Lutenegger, Jaren" w:date="2024-12-19T17:28:00Z" w16du:dateUtc="2024-12-19T22:28:00Z">
        <w:r>
          <w:rPr>
            <w:noProof/>
          </w:rPr>
          <w:t>9</w:t>
        </w:r>
        <w:r>
          <w:rPr>
            <w:noProof/>
          </w:rPr>
          <w:fldChar w:fldCharType="end"/>
        </w:r>
      </w:ins>
    </w:p>
    <w:p w14:paraId="01713A91" w14:textId="6123C7D0" w:rsidR="007E6531" w:rsidRDefault="007E6531">
      <w:pPr>
        <w:pStyle w:val="TOC3"/>
        <w:rPr>
          <w:ins w:id="45" w:author="Lutenegger, Jaren" w:date="2024-12-19T17:28:00Z" w16du:dateUtc="2024-12-19T22:28:00Z"/>
          <w:rFonts w:asciiTheme="minorHAnsi" w:eastAsiaTheme="minorEastAsia" w:hAnsiTheme="minorHAnsi" w:cstheme="minorBidi"/>
          <w:noProof/>
          <w:kern w:val="2"/>
          <w:szCs w:val="24"/>
          <w14:ligatures w14:val="standardContextual"/>
        </w:rPr>
      </w:pPr>
      <w:ins w:id="46" w:author="Lutenegger, Jaren" w:date="2024-12-19T17:28:00Z" w16du:dateUtc="2024-12-19T22:28:00Z">
        <w:r>
          <w:rPr>
            <w:noProof/>
          </w:rPr>
          <w:t>5.1.4</w:t>
        </w:r>
        <w:r>
          <w:rPr>
            <w:rFonts w:asciiTheme="minorHAnsi" w:eastAsiaTheme="minorEastAsia" w:hAnsiTheme="minorHAnsi" w:cstheme="minorBidi"/>
            <w:noProof/>
            <w:kern w:val="2"/>
            <w:szCs w:val="24"/>
            <w14:ligatures w14:val="standardContextual"/>
          </w:rPr>
          <w:tab/>
        </w:r>
        <w:r>
          <w:rPr>
            <w:noProof/>
          </w:rPr>
          <w:t>Solar Plant Future Availability</w:t>
        </w:r>
        <w:r>
          <w:rPr>
            <w:noProof/>
          </w:rPr>
          <w:tab/>
        </w:r>
        <w:r>
          <w:rPr>
            <w:noProof/>
          </w:rPr>
          <w:fldChar w:fldCharType="begin"/>
        </w:r>
        <w:r>
          <w:rPr>
            <w:noProof/>
          </w:rPr>
          <w:instrText xml:space="preserve"> PAGEREF _Toc185521722 \h </w:instrText>
        </w:r>
        <w:r>
          <w:rPr>
            <w:noProof/>
          </w:rPr>
        </w:r>
      </w:ins>
      <w:r>
        <w:rPr>
          <w:noProof/>
        </w:rPr>
        <w:fldChar w:fldCharType="separate"/>
      </w:r>
      <w:ins w:id="47" w:author="Lutenegger, Jaren" w:date="2024-12-19T17:28:00Z" w16du:dateUtc="2024-12-19T22:28:00Z">
        <w:r>
          <w:rPr>
            <w:noProof/>
          </w:rPr>
          <w:t>10</w:t>
        </w:r>
        <w:r>
          <w:rPr>
            <w:noProof/>
          </w:rPr>
          <w:fldChar w:fldCharType="end"/>
        </w:r>
      </w:ins>
    </w:p>
    <w:p w14:paraId="6FE08DC9" w14:textId="788E1CC7" w:rsidR="007E6531" w:rsidRDefault="007E6531">
      <w:pPr>
        <w:pStyle w:val="TOC2"/>
        <w:tabs>
          <w:tab w:val="left" w:pos="1200"/>
        </w:tabs>
        <w:rPr>
          <w:ins w:id="48" w:author="Lutenegger, Jaren" w:date="2024-12-19T17:28:00Z" w16du:dateUtc="2024-12-19T22:28:00Z"/>
          <w:rFonts w:asciiTheme="minorHAnsi" w:eastAsiaTheme="minorEastAsia" w:hAnsiTheme="minorHAnsi" w:cstheme="minorBidi"/>
          <w:noProof/>
          <w:kern w:val="2"/>
          <w:szCs w:val="24"/>
          <w14:ligatures w14:val="standardContextual"/>
        </w:rPr>
      </w:pPr>
      <w:ins w:id="49" w:author="Lutenegger, Jaren" w:date="2024-12-19T17:28:00Z" w16du:dateUtc="2024-12-19T22:28:00Z">
        <w:r>
          <w:rPr>
            <w:noProof/>
          </w:rPr>
          <w:t>5.2</w:t>
        </w:r>
        <w:r>
          <w:rPr>
            <w:rFonts w:asciiTheme="minorHAnsi" w:eastAsiaTheme="minorEastAsia" w:hAnsiTheme="minorHAnsi" w:cstheme="minorBidi"/>
            <w:noProof/>
            <w:kern w:val="2"/>
            <w:szCs w:val="24"/>
            <w14:ligatures w14:val="standardContextual"/>
          </w:rPr>
          <w:tab/>
        </w:r>
        <w:r>
          <w:rPr>
            <w:noProof/>
          </w:rPr>
          <w:t>Recommended Data Collection Points and Practices</w:t>
        </w:r>
        <w:r>
          <w:rPr>
            <w:noProof/>
          </w:rPr>
          <w:tab/>
        </w:r>
        <w:r>
          <w:rPr>
            <w:noProof/>
          </w:rPr>
          <w:fldChar w:fldCharType="begin"/>
        </w:r>
        <w:r>
          <w:rPr>
            <w:noProof/>
          </w:rPr>
          <w:instrText xml:space="preserve"> PAGEREF _Toc185521723 \h </w:instrText>
        </w:r>
        <w:r>
          <w:rPr>
            <w:noProof/>
          </w:rPr>
        </w:r>
      </w:ins>
      <w:r>
        <w:rPr>
          <w:noProof/>
        </w:rPr>
        <w:fldChar w:fldCharType="separate"/>
      </w:r>
      <w:ins w:id="50" w:author="Lutenegger, Jaren" w:date="2024-12-19T17:28:00Z" w16du:dateUtc="2024-12-19T22:28:00Z">
        <w:r>
          <w:rPr>
            <w:noProof/>
          </w:rPr>
          <w:t>10</w:t>
        </w:r>
        <w:r>
          <w:rPr>
            <w:noProof/>
          </w:rPr>
          <w:fldChar w:fldCharType="end"/>
        </w:r>
      </w:ins>
    </w:p>
    <w:p w14:paraId="14AC524F" w14:textId="679CF084" w:rsidR="007E6531" w:rsidRDefault="007E6531">
      <w:pPr>
        <w:pStyle w:val="TOC1"/>
        <w:tabs>
          <w:tab w:val="left" w:pos="475"/>
        </w:tabs>
        <w:rPr>
          <w:ins w:id="51" w:author="Lutenegger, Jaren" w:date="2024-12-19T17:28:00Z" w16du:dateUtc="2024-12-19T22:28:00Z"/>
          <w:rFonts w:asciiTheme="minorHAnsi" w:eastAsiaTheme="minorEastAsia" w:hAnsiTheme="minorHAnsi" w:cstheme="minorBidi"/>
          <w:b w:val="0"/>
          <w:noProof/>
          <w:kern w:val="2"/>
          <w:szCs w:val="24"/>
          <w14:ligatures w14:val="standardContextual"/>
        </w:rPr>
      </w:pPr>
      <w:ins w:id="52" w:author="Lutenegger, Jaren" w:date="2024-12-19T17:28:00Z" w16du:dateUtc="2024-12-19T22:28:00Z">
        <w:r>
          <w:rPr>
            <w:noProof/>
          </w:rPr>
          <w:t>6.</w:t>
        </w:r>
        <w:r>
          <w:rPr>
            <w:rFonts w:asciiTheme="minorHAnsi" w:eastAsiaTheme="minorEastAsia" w:hAnsiTheme="minorHAnsi" w:cstheme="minorBidi"/>
            <w:b w:val="0"/>
            <w:noProof/>
            <w:kern w:val="2"/>
            <w:szCs w:val="24"/>
            <w14:ligatures w14:val="standardContextual"/>
          </w:rPr>
          <w:tab/>
        </w:r>
        <w:r>
          <w:rPr>
            <w:noProof/>
          </w:rPr>
          <w:t>Real-Time Data Table</w:t>
        </w:r>
        <w:r>
          <w:rPr>
            <w:noProof/>
          </w:rPr>
          <w:tab/>
        </w:r>
        <w:r>
          <w:rPr>
            <w:noProof/>
          </w:rPr>
          <w:fldChar w:fldCharType="begin"/>
        </w:r>
        <w:r>
          <w:rPr>
            <w:noProof/>
          </w:rPr>
          <w:instrText xml:space="preserve"> PAGEREF _Toc185521724 \h </w:instrText>
        </w:r>
        <w:r>
          <w:rPr>
            <w:noProof/>
          </w:rPr>
        </w:r>
      </w:ins>
      <w:r>
        <w:rPr>
          <w:noProof/>
        </w:rPr>
        <w:fldChar w:fldCharType="separate"/>
      </w:r>
      <w:ins w:id="53" w:author="Lutenegger, Jaren" w:date="2024-12-19T17:28:00Z" w16du:dateUtc="2024-12-19T22:28:00Z">
        <w:r>
          <w:rPr>
            <w:noProof/>
          </w:rPr>
          <w:t>12</w:t>
        </w:r>
        <w:r>
          <w:rPr>
            <w:noProof/>
          </w:rPr>
          <w:fldChar w:fldCharType="end"/>
        </w:r>
      </w:ins>
    </w:p>
    <w:p w14:paraId="31DE4A23" w14:textId="72414A9F" w:rsidR="007E6531" w:rsidRDefault="007E6531">
      <w:pPr>
        <w:pStyle w:val="TOC2"/>
        <w:rPr>
          <w:ins w:id="54" w:author="Lutenegger, Jaren" w:date="2024-12-19T17:28:00Z" w16du:dateUtc="2024-12-19T22:28:00Z"/>
          <w:rFonts w:asciiTheme="minorHAnsi" w:eastAsiaTheme="minorEastAsia" w:hAnsiTheme="minorHAnsi" w:cstheme="minorBidi"/>
          <w:noProof/>
          <w:kern w:val="2"/>
          <w:szCs w:val="24"/>
          <w14:ligatures w14:val="standardContextual"/>
        </w:rPr>
      </w:pPr>
      <w:ins w:id="55" w:author="Lutenegger, Jaren" w:date="2024-12-19T17:28:00Z" w16du:dateUtc="2024-12-19T22:28:00Z">
        <w:r w:rsidRPr="00EA6EE7">
          <w:rPr>
            <w:rFonts w:cs="Arial"/>
            <w:noProof/>
          </w:rPr>
          <w:t>Table 6.1 Real-Time Data</w:t>
        </w:r>
        <w:r>
          <w:rPr>
            <w:noProof/>
          </w:rPr>
          <w:tab/>
        </w:r>
        <w:r>
          <w:rPr>
            <w:noProof/>
          </w:rPr>
          <w:fldChar w:fldCharType="begin"/>
        </w:r>
        <w:r>
          <w:rPr>
            <w:noProof/>
          </w:rPr>
          <w:instrText xml:space="preserve"> PAGEREF _Toc185521725 \h </w:instrText>
        </w:r>
        <w:r>
          <w:rPr>
            <w:noProof/>
          </w:rPr>
        </w:r>
      </w:ins>
      <w:r>
        <w:rPr>
          <w:noProof/>
        </w:rPr>
        <w:fldChar w:fldCharType="separate"/>
      </w:r>
      <w:ins w:id="56" w:author="Lutenegger, Jaren" w:date="2024-12-19T17:28:00Z" w16du:dateUtc="2024-12-19T22:28:00Z">
        <w:r>
          <w:rPr>
            <w:noProof/>
          </w:rPr>
          <w:t>12</w:t>
        </w:r>
        <w:r>
          <w:rPr>
            <w:noProof/>
          </w:rPr>
          <w:fldChar w:fldCharType="end"/>
        </w:r>
      </w:ins>
    </w:p>
    <w:p w14:paraId="37CEE55A" w14:textId="36D2816E" w:rsidR="007E6531" w:rsidRDefault="007E6531">
      <w:pPr>
        <w:pStyle w:val="TOC1"/>
        <w:tabs>
          <w:tab w:val="left" w:pos="475"/>
        </w:tabs>
        <w:rPr>
          <w:ins w:id="57" w:author="Lutenegger, Jaren" w:date="2024-12-19T17:28:00Z" w16du:dateUtc="2024-12-19T22:28:00Z"/>
          <w:rFonts w:asciiTheme="minorHAnsi" w:eastAsiaTheme="minorEastAsia" w:hAnsiTheme="minorHAnsi" w:cstheme="minorBidi"/>
          <w:b w:val="0"/>
          <w:noProof/>
          <w:kern w:val="2"/>
          <w:szCs w:val="24"/>
          <w14:ligatures w14:val="standardContextual"/>
        </w:rPr>
      </w:pPr>
      <w:ins w:id="58" w:author="Lutenegger, Jaren" w:date="2024-12-19T17:28:00Z" w16du:dateUtc="2024-12-19T22:28:00Z">
        <w:r w:rsidRPr="00EA6EE7">
          <w:rPr>
            <w:rFonts w:cs="Arial"/>
            <w:noProof/>
          </w:rPr>
          <w:t>7.</w:t>
        </w:r>
        <w:r>
          <w:rPr>
            <w:rFonts w:asciiTheme="minorHAnsi" w:eastAsiaTheme="minorEastAsia" w:hAnsiTheme="minorHAnsi" w:cstheme="minorBidi"/>
            <w:b w:val="0"/>
            <w:noProof/>
            <w:kern w:val="2"/>
            <w:szCs w:val="24"/>
            <w14:ligatures w14:val="standardContextual"/>
          </w:rPr>
          <w:tab/>
        </w:r>
        <w:r w:rsidRPr="00EA6EE7">
          <w:rPr>
            <w:rFonts w:cs="Arial"/>
            <w:noProof/>
          </w:rPr>
          <w:t>Revision History</w:t>
        </w:r>
        <w:r>
          <w:rPr>
            <w:noProof/>
          </w:rPr>
          <w:tab/>
        </w:r>
        <w:r>
          <w:rPr>
            <w:noProof/>
          </w:rPr>
          <w:fldChar w:fldCharType="begin"/>
        </w:r>
        <w:r>
          <w:rPr>
            <w:noProof/>
          </w:rPr>
          <w:instrText xml:space="preserve"> PAGEREF _Toc185521726 \h </w:instrText>
        </w:r>
        <w:r>
          <w:rPr>
            <w:noProof/>
          </w:rPr>
        </w:r>
      </w:ins>
      <w:r>
        <w:rPr>
          <w:noProof/>
        </w:rPr>
        <w:fldChar w:fldCharType="separate"/>
      </w:r>
      <w:ins w:id="59" w:author="Lutenegger, Jaren" w:date="2024-12-19T17:28:00Z" w16du:dateUtc="2024-12-19T22:28:00Z">
        <w:r>
          <w:rPr>
            <w:noProof/>
          </w:rPr>
          <w:t>16</w:t>
        </w:r>
        <w:r>
          <w:rPr>
            <w:noProof/>
          </w:rPr>
          <w:fldChar w:fldCharType="end"/>
        </w:r>
      </w:ins>
    </w:p>
    <w:p w14:paraId="17416FDC" w14:textId="134D318E" w:rsidR="007E6531" w:rsidRDefault="007E6531">
      <w:pPr>
        <w:pStyle w:val="TOC2"/>
        <w:rPr>
          <w:ins w:id="60" w:author="Lutenegger, Jaren" w:date="2024-12-19T17:28:00Z" w16du:dateUtc="2024-12-19T22:28:00Z"/>
          <w:rFonts w:asciiTheme="minorHAnsi" w:eastAsiaTheme="minorEastAsia" w:hAnsiTheme="minorHAnsi" w:cstheme="minorBidi"/>
          <w:noProof/>
          <w:kern w:val="2"/>
          <w:szCs w:val="24"/>
          <w14:ligatures w14:val="standardContextual"/>
        </w:rPr>
      </w:pPr>
      <w:ins w:id="61" w:author="Lutenegger, Jaren" w:date="2024-12-19T17:28:00Z" w16du:dateUtc="2024-12-19T22:28:00Z">
        <w:r w:rsidRPr="00EA6EE7">
          <w:rPr>
            <w:rFonts w:cs="Arial"/>
            <w:noProof/>
          </w:rPr>
          <w:t xml:space="preserve">Attachment A - </w:t>
        </w:r>
        <w:r>
          <w:rPr>
            <w:noProof/>
          </w:rPr>
          <w:t>Solar Plant-Static Data Information Form Exemplar</w:t>
        </w:r>
        <w:r>
          <w:rPr>
            <w:noProof/>
          </w:rPr>
          <w:tab/>
        </w:r>
        <w:r>
          <w:rPr>
            <w:noProof/>
          </w:rPr>
          <w:fldChar w:fldCharType="begin"/>
        </w:r>
        <w:r>
          <w:rPr>
            <w:noProof/>
          </w:rPr>
          <w:instrText xml:space="preserve"> PAGEREF _Toc185521727 \h </w:instrText>
        </w:r>
        <w:r>
          <w:rPr>
            <w:noProof/>
          </w:rPr>
        </w:r>
      </w:ins>
      <w:r>
        <w:rPr>
          <w:noProof/>
        </w:rPr>
        <w:fldChar w:fldCharType="separate"/>
      </w:r>
      <w:ins w:id="62" w:author="Lutenegger, Jaren" w:date="2024-12-19T17:28:00Z" w16du:dateUtc="2024-12-19T22:28:00Z">
        <w:r>
          <w:rPr>
            <w:noProof/>
          </w:rPr>
          <w:t>17</w:t>
        </w:r>
        <w:r>
          <w:rPr>
            <w:noProof/>
          </w:rPr>
          <w:fldChar w:fldCharType="end"/>
        </w:r>
      </w:ins>
    </w:p>
    <w:p w14:paraId="446D0D4F" w14:textId="48A9D848" w:rsidR="007E6531" w:rsidRDefault="007E6531">
      <w:pPr>
        <w:pStyle w:val="TOC2"/>
        <w:rPr>
          <w:ins w:id="63" w:author="Lutenegger, Jaren" w:date="2024-12-19T17:28:00Z" w16du:dateUtc="2024-12-19T22:28:00Z"/>
          <w:rFonts w:asciiTheme="minorHAnsi" w:eastAsiaTheme="minorEastAsia" w:hAnsiTheme="minorHAnsi" w:cstheme="minorBidi"/>
          <w:noProof/>
          <w:kern w:val="2"/>
          <w:szCs w:val="24"/>
          <w14:ligatures w14:val="standardContextual"/>
        </w:rPr>
      </w:pPr>
      <w:ins w:id="64" w:author="Lutenegger, Jaren" w:date="2024-12-19T17:28:00Z" w16du:dateUtc="2024-12-19T22:28:00Z">
        <w:r w:rsidRPr="00EA6EE7">
          <w:rPr>
            <w:rFonts w:cs="Arial"/>
            <w:noProof/>
          </w:rPr>
          <w:t xml:space="preserve">Attachment B – </w:t>
        </w:r>
        <w:r>
          <w:rPr>
            <w:noProof/>
          </w:rPr>
          <w:t>RTHOL and SHL Calculation Examples</w:t>
        </w:r>
        <w:r>
          <w:rPr>
            <w:noProof/>
          </w:rPr>
          <w:tab/>
        </w:r>
        <w:r>
          <w:rPr>
            <w:noProof/>
          </w:rPr>
          <w:fldChar w:fldCharType="begin"/>
        </w:r>
        <w:r>
          <w:rPr>
            <w:noProof/>
          </w:rPr>
          <w:instrText xml:space="preserve"> PAGEREF _Toc185521728 \h </w:instrText>
        </w:r>
        <w:r>
          <w:rPr>
            <w:noProof/>
          </w:rPr>
        </w:r>
      </w:ins>
      <w:r>
        <w:rPr>
          <w:noProof/>
        </w:rPr>
        <w:fldChar w:fldCharType="separate"/>
      </w:r>
      <w:ins w:id="65" w:author="Lutenegger, Jaren" w:date="2024-12-19T17:28:00Z" w16du:dateUtc="2024-12-19T22:28:00Z">
        <w:r>
          <w:rPr>
            <w:noProof/>
          </w:rPr>
          <w:t>20</w:t>
        </w:r>
        <w:r>
          <w:rPr>
            <w:noProof/>
          </w:rPr>
          <w:fldChar w:fldCharType="end"/>
        </w:r>
      </w:ins>
    </w:p>
    <w:p w14:paraId="26A466FE" w14:textId="3D4DE391" w:rsidR="007E6531" w:rsidRDefault="007E6531">
      <w:pPr>
        <w:pStyle w:val="TOC2"/>
        <w:rPr>
          <w:ins w:id="66" w:author="Lutenegger, Jaren" w:date="2024-12-19T17:28:00Z" w16du:dateUtc="2024-12-19T22:28:00Z"/>
          <w:rFonts w:asciiTheme="minorHAnsi" w:eastAsiaTheme="minorEastAsia" w:hAnsiTheme="minorHAnsi" w:cstheme="minorBidi"/>
          <w:noProof/>
          <w:kern w:val="2"/>
          <w:szCs w:val="24"/>
          <w14:ligatures w14:val="standardContextual"/>
        </w:rPr>
      </w:pPr>
      <w:ins w:id="67" w:author="Lutenegger, Jaren" w:date="2024-12-19T17:28:00Z" w16du:dateUtc="2024-12-19T22:28:00Z">
        <w:r>
          <w:rPr>
            <w:noProof/>
          </w:rPr>
          <w:t>Attachment C – Solar Plant Power Generation Chart</w:t>
        </w:r>
        <w:r>
          <w:rPr>
            <w:noProof/>
          </w:rPr>
          <w:tab/>
        </w:r>
        <w:r>
          <w:rPr>
            <w:noProof/>
          </w:rPr>
          <w:fldChar w:fldCharType="begin"/>
        </w:r>
        <w:r>
          <w:rPr>
            <w:noProof/>
          </w:rPr>
          <w:instrText xml:space="preserve"> PAGEREF _Toc185521729 \h </w:instrText>
        </w:r>
        <w:r>
          <w:rPr>
            <w:noProof/>
          </w:rPr>
        </w:r>
      </w:ins>
      <w:r>
        <w:rPr>
          <w:noProof/>
        </w:rPr>
        <w:fldChar w:fldCharType="separate"/>
      </w:r>
      <w:ins w:id="68" w:author="Lutenegger, Jaren" w:date="2024-12-19T17:28:00Z" w16du:dateUtc="2024-12-19T22:28:00Z">
        <w:r>
          <w:rPr>
            <w:noProof/>
          </w:rPr>
          <w:t>23</w:t>
        </w:r>
        <w:r>
          <w:rPr>
            <w:noProof/>
          </w:rPr>
          <w:fldChar w:fldCharType="end"/>
        </w:r>
      </w:ins>
    </w:p>
    <w:p w14:paraId="7D9FDF8D" w14:textId="0C0FE935" w:rsidR="00173845" w:rsidRPr="00A476C2" w:rsidDel="007E6531" w:rsidRDefault="00173845">
      <w:pPr>
        <w:pStyle w:val="TOC1"/>
        <w:tabs>
          <w:tab w:val="left" w:pos="475"/>
        </w:tabs>
        <w:rPr>
          <w:del w:id="69" w:author="Lutenegger, Jaren" w:date="2024-12-19T17:28:00Z" w16du:dateUtc="2024-12-19T22:28:00Z"/>
          <w:rFonts w:asciiTheme="minorHAnsi" w:eastAsiaTheme="minorEastAsia" w:hAnsiTheme="minorHAnsi" w:cstheme="minorBidi"/>
          <w:b w:val="0"/>
          <w:noProof/>
          <w:sz w:val="22"/>
          <w:szCs w:val="22"/>
        </w:rPr>
      </w:pPr>
      <w:del w:id="70" w:author="Lutenegger, Jaren" w:date="2024-12-19T17:28:00Z" w16du:dateUtc="2024-12-19T22:28:00Z">
        <w:r w:rsidRPr="00A476C2" w:rsidDel="007E6531">
          <w:rPr>
            <w:rFonts w:cs="Arial"/>
            <w:noProof/>
          </w:rPr>
          <w:delText>1.</w:delText>
        </w:r>
        <w:r w:rsidRPr="00A476C2" w:rsidDel="007E6531">
          <w:rPr>
            <w:rFonts w:asciiTheme="minorHAnsi" w:eastAsiaTheme="minorEastAsia" w:hAnsiTheme="minorHAnsi" w:cstheme="minorBidi"/>
            <w:b w:val="0"/>
            <w:noProof/>
            <w:sz w:val="22"/>
            <w:szCs w:val="22"/>
          </w:rPr>
          <w:tab/>
        </w:r>
        <w:r w:rsidRPr="00A476C2" w:rsidDel="007E6531">
          <w:rPr>
            <w:rFonts w:cs="Arial"/>
            <w:noProof/>
          </w:rPr>
          <w:delText>Introduction</w:delText>
        </w:r>
        <w:r w:rsidRPr="00A476C2" w:rsidDel="007E6531">
          <w:rPr>
            <w:noProof/>
          </w:rPr>
          <w:tab/>
        </w:r>
        <w:r w:rsidR="00232DC2" w:rsidRPr="007E6531" w:rsidDel="007E6531">
          <w:rPr>
            <w:b w:val="0"/>
            <w:noProof/>
          </w:rPr>
          <w:delText>3</w:delText>
        </w:r>
      </w:del>
    </w:p>
    <w:p w14:paraId="7950283E" w14:textId="3199D880" w:rsidR="00173845" w:rsidRPr="00A476C2" w:rsidDel="007E6531" w:rsidRDefault="00173845">
      <w:pPr>
        <w:pStyle w:val="TOC1"/>
        <w:tabs>
          <w:tab w:val="left" w:pos="475"/>
        </w:tabs>
        <w:rPr>
          <w:del w:id="71" w:author="Lutenegger, Jaren" w:date="2024-12-19T17:28:00Z" w16du:dateUtc="2024-12-19T22:28:00Z"/>
          <w:rFonts w:asciiTheme="minorHAnsi" w:eastAsiaTheme="minorEastAsia" w:hAnsiTheme="minorHAnsi" w:cstheme="minorBidi"/>
          <w:b w:val="0"/>
          <w:noProof/>
          <w:sz w:val="22"/>
          <w:szCs w:val="22"/>
        </w:rPr>
      </w:pPr>
      <w:del w:id="72" w:author="Lutenegger, Jaren" w:date="2024-12-19T17:28:00Z" w16du:dateUtc="2024-12-19T22:28:00Z">
        <w:r w:rsidRPr="00A476C2" w:rsidDel="007E6531">
          <w:rPr>
            <w:rFonts w:cs="Arial"/>
            <w:noProof/>
          </w:rPr>
          <w:delText>2.</w:delText>
        </w:r>
        <w:r w:rsidRPr="00A476C2" w:rsidDel="007E6531">
          <w:rPr>
            <w:rFonts w:asciiTheme="minorHAnsi" w:eastAsiaTheme="minorEastAsia" w:hAnsiTheme="minorHAnsi" w:cstheme="minorBidi"/>
            <w:b w:val="0"/>
            <w:noProof/>
            <w:sz w:val="22"/>
            <w:szCs w:val="22"/>
          </w:rPr>
          <w:tab/>
        </w:r>
        <w:r w:rsidRPr="00A476C2" w:rsidDel="007E6531">
          <w:rPr>
            <w:rFonts w:cs="Arial"/>
            <w:noProof/>
          </w:rPr>
          <w:delText>Definitions</w:delText>
        </w:r>
        <w:r w:rsidRPr="00A476C2" w:rsidDel="007E6531">
          <w:rPr>
            <w:noProof/>
          </w:rPr>
          <w:tab/>
        </w:r>
        <w:r w:rsidR="00232DC2" w:rsidRPr="007E6531" w:rsidDel="007E6531">
          <w:rPr>
            <w:b w:val="0"/>
            <w:noProof/>
          </w:rPr>
          <w:delText>3</w:delText>
        </w:r>
      </w:del>
    </w:p>
    <w:p w14:paraId="1324D4D4" w14:textId="4B543CD4" w:rsidR="00173845" w:rsidRPr="00A476C2" w:rsidDel="007E6531" w:rsidRDefault="00173845">
      <w:pPr>
        <w:pStyle w:val="TOC1"/>
        <w:tabs>
          <w:tab w:val="left" w:pos="475"/>
        </w:tabs>
        <w:rPr>
          <w:del w:id="73" w:author="Lutenegger, Jaren" w:date="2024-12-19T17:28:00Z" w16du:dateUtc="2024-12-19T22:28:00Z"/>
          <w:rFonts w:asciiTheme="minorHAnsi" w:eastAsiaTheme="minorEastAsia" w:hAnsiTheme="minorHAnsi" w:cstheme="minorBidi"/>
          <w:b w:val="0"/>
          <w:noProof/>
          <w:sz w:val="22"/>
          <w:szCs w:val="22"/>
        </w:rPr>
      </w:pPr>
      <w:del w:id="74" w:author="Lutenegger, Jaren" w:date="2024-12-19T17:28:00Z" w16du:dateUtc="2024-12-19T22:28:00Z">
        <w:r w:rsidRPr="00A476C2" w:rsidDel="007E6531">
          <w:rPr>
            <w:rFonts w:cs="Arial"/>
            <w:noProof/>
          </w:rPr>
          <w:delText>3.</w:delText>
        </w:r>
        <w:r w:rsidRPr="00A476C2" w:rsidDel="007E6531">
          <w:rPr>
            <w:rFonts w:asciiTheme="minorHAnsi" w:eastAsiaTheme="minorEastAsia" w:hAnsiTheme="minorHAnsi" w:cstheme="minorBidi"/>
            <w:b w:val="0"/>
            <w:noProof/>
            <w:sz w:val="22"/>
            <w:szCs w:val="22"/>
          </w:rPr>
          <w:tab/>
        </w:r>
        <w:r w:rsidRPr="00A476C2" w:rsidDel="007E6531">
          <w:rPr>
            <w:rFonts w:cs="Arial"/>
            <w:noProof/>
          </w:rPr>
          <w:delText>Standard Operational Practice and Requirements</w:delText>
        </w:r>
        <w:r w:rsidRPr="00A476C2" w:rsidDel="007E6531">
          <w:rPr>
            <w:noProof/>
          </w:rPr>
          <w:tab/>
        </w:r>
        <w:r w:rsidR="00232DC2" w:rsidRPr="007E6531" w:rsidDel="007E6531">
          <w:rPr>
            <w:b w:val="0"/>
            <w:noProof/>
          </w:rPr>
          <w:delText>5</w:delText>
        </w:r>
      </w:del>
    </w:p>
    <w:p w14:paraId="070577B3" w14:textId="5CAC6B19" w:rsidR="00173845" w:rsidRPr="00A476C2" w:rsidDel="007E6531" w:rsidRDefault="00173845">
      <w:pPr>
        <w:pStyle w:val="TOC2"/>
        <w:tabs>
          <w:tab w:val="left" w:pos="1200"/>
        </w:tabs>
        <w:rPr>
          <w:del w:id="75" w:author="Lutenegger, Jaren" w:date="2024-12-19T17:28:00Z" w16du:dateUtc="2024-12-19T22:28:00Z"/>
          <w:rFonts w:asciiTheme="minorHAnsi" w:eastAsiaTheme="minorEastAsia" w:hAnsiTheme="minorHAnsi" w:cstheme="minorBidi"/>
          <w:noProof/>
          <w:sz w:val="22"/>
          <w:szCs w:val="22"/>
        </w:rPr>
      </w:pPr>
      <w:del w:id="76" w:author="Lutenegger, Jaren" w:date="2024-12-19T17:28:00Z" w16du:dateUtc="2024-12-19T22:28:00Z">
        <w:r w:rsidRPr="00A476C2" w:rsidDel="007E6531">
          <w:rPr>
            <w:noProof/>
          </w:rPr>
          <w:delText>3.1</w:delText>
        </w:r>
        <w:r w:rsidRPr="00A476C2" w:rsidDel="007E6531">
          <w:rPr>
            <w:rFonts w:asciiTheme="minorHAnsi" w:eastAsiaTheme="minorEastAsia" w:hAnsiTheme="minorHAnsi" w:cstheme="minorBidi"/>
            <w:noProof/>
            <w:sz w:val="22"/>
            <w:szCs w:val="22"/>
          </w:rPr>
          <w:tab/>
        </w:r>
        <w:r w:rsidRPr="00A476C2" w:rsidDel="007E6531">
          <w:rPr>
            <w:noProof/>
          </w:rPr>
          <w:delText>Solar Plant Data</w:delText>
        </w:r>
        <w:r w:rsidRPr="00A476C2" w:rsidDel="007E6531">
          <w:rPr>
            <w:noProof/>
          </w:rPr>
          <w:tab/>
        </w:r>
        <w:r w:rsidR="00232DC2" w:rsidDel="007E6531">
          <w:rPr>
            <w:noProof/>
          </w:rPr>
          <w:delText>5</w:delText>
        </w:r>
      </w:del>
    </w:p>
    <w:p w14:paraId="77CDC7B8" w14:textId="62CA4106" w:rsidR="00173845" w:rsidRPr="00A476C2" w:rsidDel="007E6531" w:rsidRDefault="00173845">
      <w:pPr>
        <w:pStyle w:val="TOC2"/>
        <w:tabs>
          <w:tab w:val="left" w:pos="1200"/>
        </w:tabs>
        <w:rPr>
          <w:del w:id="77" w:author="Lutenegger, Jaren" w:date="2024-12-19T17:28:00Z" w16du:dateUtc="2024-12-19T22:28:00Z"/>
          <w:rFonts w:asciiTheme="minorHAnsi" w:eastAsiaTheme="minorEastAsia" w:hAnsiTheme="minorHAnsi" w:cstheme="minorBidi"/>
          <w:noProof/>
          <w:sz w:val="22"/>
          <w:szCs w:val="22"/>
        </w:rPr>
      </w:pPr>
      <w:del w:id="78" w:author="Lutenegger, Jaren" w:date="2024-12-19T17:28:00Z" w16du:dateUtc="2024-12-19T22:28:00Z">
        <w:r w:rsidRPr="00A476C2" w:rsidDel="007E6531">
          <w:rPr>
            <w:noProof/>
          </w:rPr>
          <w:delText>3.2</w:delText>
        </w:r>
        <w:r w:rsidRPr="00A476C2" w:rsidDel="007E6531">
          <w:rPr>
            <w:rFonts w:asciiTheme="minorHAnsi" w:eastAsiaTheme="minorEastAsia" w:hAnsiTheme="minorHAnsi" w:cstheme="minorBidi"/>
            <w:noProof/>
            <w:sz w:val="22"/>
            <w:szCs w:val="22"/>
          </w:rPr>
          <w:tab/>
        </w:r>
        <w:r w:rsidRPr="00A476C2" w:rsidDel="007E6531">
          <w:rPr>
            <w:noProof/>
          </w:rPr>
          <w:delText>Reclosing and Restarts</w:delText>
        </w:r>
        <w:r w:rsidRPr="00A476C2" w:rsidDel="007E6531">
          <w:rPr>
            <w:noProof/>
          </w:rPr>
          <w:tab/>
        </w:r>
        <w:r w:rsidR="00232DC2" w:rsidDel="007E6531">
          <w:rPr>
            <w:noProof/>
          </w:rPr>
          <w:delText>5</w:delText>
        </w:r>
      </w:del>
    </w:p>
    <w:p w14:paraId="2C73D8CD" w14:textId="129E9683" w:rsidR="00173845" w:rsidRPr="00A476C2" w:rsidDel="007E6531" w:rsidRDefault="00173845">
      <w:pPr>
        <w:pStyle w:val="TOC2"/>
        <w:tabs>
          <w:tab w:val="left" w:pos="1200"/>
        </w:tabs>
        <w:rPr>
          <w:del w:id="79" w:author="Lutenegger, Jaren" w:date="2024-12-19T17:28:00Z" w16du:dateUtc="2024-12-19T22:28:00Z"/>
          <w:rFonts w:asciiTheme="minorHAnsi" w:eastAsiaTheme="minorEastAsia" w:hAnsiTheme="minorHAnsi" w:cstheme="minorBidi"/>
          <w:noProof/>
          <w:sz w:val="22"/>
          <w:szCs w:val="22"/>
        </w:rPr>
      </w:pPr>
      <w:del w:id="80" w:author="Lutenegger, Jaren" w:date="2024-12-19T17:28:00Z" w16du:dateUtc="2024-12-19T22:28:00Z">
        <w:r w:rsidRPr="00A476C2" w:rsidDel="007E6531">
          <w:rPr>
            <w:noProof/>
          </w:rPr>
          <w:delText>3.3</w:delText>
        </w:r>
        <w:r w:rsidRPr="00A476C2" w:rsidDel="007E6531">
          <w:rPr>
            <w:rFonts w:asciiTheme="minorHAnsi" w:eastAsiaTheme="minorEastAsia" w:hAnsiTheme="minorHAnsi" w:cstheme="minorBidi"/>
            <w:noProof/>
            <w:sz w:val="22"/>
            <w:szCs w:val="22"/>
          </w:rPr>
          <w:tab/>
        </w:r>
        <w:r w:rsidRPr="00A476C2" w:rsidDel="007E6531">
          <w:rPr>
            <w:noProof/>
          </w:rPr>
          <w:delText>Ramp Rate Limitations</w:delText>
        </w:r>
        <w:r w:rsidRPr="00A476C2" w:rsidDel="007E6531">
          <w:rPr>
            <w:noProof/>
          </w:rPr>
          <w:tab/>
        </w:r>
        <w:r w:rsidR="00232DC2" w:rsidDel="007E6531">
          <w:rPr>
            <w:noProof/>
          </w:rPr>
          <w:delText>5</w:delText>
        </w:r>
      </w:del>
    </w:p>
    <w:p w14:paraId="73510D28" w14:textId="0CD29D19" w:rsidR="00173845" w:rsidRPr="00A476C2" w:rsidDel="007E6531" w:rsidRDefault="00173845">
      <w:pPr>
        <w:pStyle w:val="TOC1"/>
        <w:tabs>
          <w:tab w:val="left" w:pos="475"/>
        </w:tabs>
        <w:rPr>
          <w:del w:id="81" w:author="Lutenegger, Jaren" w:date="2024-12-19T17:28:00Z" w16du:dateUtc="2024-12-19T22:28:00Z"/>
          <w:rFonts w:asciiTheme="minorHAnsi" w:eastAsiaTheme="minorEastAsia" w:hAnsiTheme="minorHAnsi" w:cstheme="minorBidi"/>
          <w:b w:val="0"/>
          <w:noProof/>
          <w:sz w:val="22"/>
          <w:szCs w:val="22"/>
        </w:rPr>
      </w:pPr>
      <w:del w:id="82" w:author="Lutenegger, Jaren" w:date="2024-12-19T17:28:00Z" w16du:dateUtc="2024-12-19T22:28:00Z">
        <w:r w:rsidRPr="00A476C2" w:rsidDel="007E6531">
          <w:rPr>
            <w:rFonts w:cs="Arial"/>
            <w:noProof/>
          </w:rPr>
          <w:delText>4.</w:delText>
        </w:r>
        <w:r w:rsidRPr="00A476C2" w:rsidDel="007E6531">
          <w:rPr>
            <w:rFonts w:asciiTheme="minorHAnsi" w:eastAsiaTheme="minorEastAsia" w:hAnsiTheme="minorHAnsi" w:cstheme="minorBidi"/>
            <w:b w:val="0"/>
            <w:noProof/>
            <w:sz w:val="22"/>
            <w:szCs w:val="22"/>
          </w:rPr>
          <w:tab/>
        </w:r>
        <w:r w:rsidRPr="00A476C2" w:rsidDel="007E6531">
          <w:rPr>
            <w:noProof/>
          </w:rPr>
          <w:delText>Static Plant Data Requirements</w:delText>
        </w:r>
        <w:r w:rsidRPr="00A476C2" w:rsidDel="007E6531">
          <w:rPr>
            <w:noProof/>
          </w:rPr>
          <w:tab/>
        </w:r>
        <w:r w:rsidR="00232DC2" w:rsidDel="007E6531">
          <w:rPr>
            <w:noProof/>
          </w:rPr>
          <w:delText>7</w:delText>
        </w:r>
      </w:del>
    </w:p>
    <w:p w14:paraId="0772ABD3" w14:textId="57473BE2" w:rsidR="00173845" w:rsidRPr="00A476C2" w:rsidDel="007E6531" w:rsidRDefault="00173845">
      <w:pPr>
        <w:pStyle w:val="TOC1"/>
        <w:tabs>
          <w:tab w:val="left" w:pos="475"/>
        </w:tabs>
        <w:rPr>
          <w:del w:id="83" w:author="Lutenegger, Jaren" w:date="2024-12-19T17:28:00Z" w16du:dateUtc="2024-12-19T22:28:00Z"/>
          <w:rFonts w:asciiTheme="minorHAnsi" w:eastAsiaTheme="minorEastAsia" w:hAnsiTheme="minorHAnsi" w:cstheme="minorBidi"/>
          <w:b w:val="0"/>
          <w:noProof/>
          <w:sz w:val="22"/>
          <w:szCs w:val="22"/>
        </w:rPr>
      </w:pPr>
      <w:del w:id="84" w:author="Lutenegger, Jaren" w:date="2024-12-19T17:28:00Z" w16du:dateUtc="2024-12-19T22:28:00Z">
        <w:r w:rsidRPr="00A476C2" w:rsidDel="007E6531">
          <w:rPr>
            <w:noProof/>
          </w:rPr>
          <w:delText>5.</w:delText>
        </w:r>
        <w:r w:rsidRPr="00A476C2" w:rsidDel="007E6531">
          <w:rPr>
            <w:rFonts w:asciiTheme="minorHAnsi" w:eastAsiaTheme="minorEastAsia" w:hAnsiTheme="minorHAnsi" w:cstheme="minorBidi"/>
            <w:b w:val="0"/>
            <w:noProof/>
            <w:sz w:val="22"/>
            <w:szCs w:val="22"/>
          </w:rPr>
          <w:tab/>
        </w:r>
        <w:r w:rsidRPr="00A476C2" w:rsidDel="007E6531">
          <w:rPr>
            <w:noProof/>
          </w:rPr>
          <w:delText>Real-Time Data Collection and Transfer</w:delText>
        </w:r>
        <w:r w:rsidRPr="00A476C2" w:rsidDel="007E6531">
          <w:rPr>
            <w:noProof/>
          </w:rPr>
          <w:tab/>
        </w:r>
        <w:r w:rsidR="00232DC2" w:rsidRPr="007E6531" w:rsidDel="007E6531">
          <w:rPr>
            <w:b w:val="0"/>
            <w:noProof/>
          </w:rPr>
          <w:delText>9</w:delText>
        </w:r>
      </w:del>
    </w:p>
    <w:p w14:paraId="55366D88" w14:textId="763ED30F" w:rsidR="00173845" w:rsidRPr="00A476C2" w:rsidDel="007E6531" w:rsidRDefault="00173845">
      <w:pPr>
        <w:pStyle w:val="TOC2"/>
        <w:tabs>
          <w:tab w:val="left" w:pos="1200"/>
        </w:tabs>
        <w:rPr>
          <w:del w:id="85" w:author="Lutenegger, Jaren" w:date="2024-12-19T17:28:00Z" w16du:dateUtc="2024-12-19T22:28:00Z"/>
          <w:rFonts w:asciiTheme="minorHAnsi" w:eastAsiaTheme="minorEastAsia" w:hAnsiTheme="minorHAnsi" w:cstheme="minorBidi"/>
          <w:noProof/>
          <w:sz w:val="22"/>
          <w:szCs w:val="22"/>
        </w:rPr>
      </w:pPr>
      <w:del w:id="86" w:author="Lutenegger, Jaren" w:date="2024-12-19T17:28:00Z" w16du:dateUtc="2024-12-19T22:28:00Z">
        <w:r w:rsidRPr="00A476C2" w:rsidDel="007E6531">
          <w:rPr>
            <w:noProof/>
          </w:rPr>
          <w:delText>5.1</w:delText>
        </w:r>
        <w:r w:rsidRPr="00A476C2" w:rsidDel="007E6531">
          <w:rPr>
            <w:rFonts w:asciiTheme="minorHAnsi" w:eastAsiaTheme="minorEastAsia" w:hAnsiTheme="minorHAnsi" w:cstheme="minorBidi"/>
            <w:noProof/>
            <w:sz w:val="22"/>
            <w:szCs w:val="22"/>
          </w:rPr>
          <w:tab/>
        </w:r>
        <w:r w:rsidRPr="00A476C2" w:rsidDel="007E6531">
          <w:rPr>
            <w:noProof/>
          </w:rPr>
          <w:delText>Required Data Collection Points</w:delText>
        </w:r>
        <w:r w:rsidRPr="00A476C2" w:rsidDel="007E6531">
          <w:rPr>
            <w:noProof/>
          </w:rPr>
          <w:tab/>
        </w:r>
        <w:r w:rsidR="00232DC2" w:rsidDel="007E6531">
          <w:rPr>
            <w:noProof/>
          </w:rPr>
          <w:delText>9</w:delText>
        </w:r>
      </w:del>
    </w:p>
    <w:p w14:paraId="2414D6DF" w14:textId="73FADA35" w:rsidR="00173845" w:rsidRPr="00A476C2" w:rsidDel="007E6531" w:rsidRDefault="00173845">
      <w:pPr>
        <w:pStyle w:val="TOC3"/>
        <w:rPr>
          <w:del w:id="87" w:author="Lutenegger, Jaren" w:date="2024-12-19T17:28:00Z" w16du:dateUtc="2024-12-19T22:28:00Z"/>
          <w:rFonts w:asciiTheme="minorHAnsi" w:eastAsiaTheme="minorEastAsia" w:hAnsiTheme="minorHAnsi" w:cstheme="minorBidi"/>
          <w:noProof/>
          <w:sz w:val="22"/>
          <w:szCs w:val="22"/>
        </w:rPr>
      </w:pPr>
      <w:del w:id="88" w:author="Lutenegger, Jaren" w:date="2024-12-19T17:28:00Z" w16du:dateUtc="2024-12-19T22:28:00Z">
        <w:r w:rsidRPr="00A476C2" w:rsidDel="007E6531">
          <w:rPr>
            <w:noProof/>
          </w:rPr>
          <w:delText>5.1.1</w:delText>
        </w:r>
        <w:r w:rsidRPr="00A476C2" w:rsidDel="007E6531">
          <w:rPr>
            <w:rFonts w:asciiTheme="minorHAnsi" w:eastAsiaTheme="minorEastAsia" w:hAnsiTheme="minorHAnsi" w:cstheme="minorBidi"/>
            <w:noProof/>
            <w:sz w:val="22"/>
            <w:szCs w:val="22"/>
          </w:rPr>
          <w:tab/>
        </w:r>
        <w:r w:rsidRPr="00A476C2" w:rsidDel="007E6531">
          <w:rPr>
            <w:noProof/>
          </w:rPr>
          <w:delText>Meterological Data</w:delText>
        </w:r>
        <w:r w:rsidRPr="00A476C2" w:rsidDel="007E6531">
          <w:rPr>
            <w:noProof/>
          </w:rPr>
          <w:tab/>
        </w:r>
        <w:r w:rsidR="00232DC2" w:rsidDel="007E6531">
          <w:rPr>
            <w:noProof/>
          </w:rPr>
          <w:delText>9</w:delText>
        </w:r>
      </w:del>
    </w:p>
    <w:p w14:paraId="4E83E208" w14:textId="32F6BFC5" w:rsidR="00173845" w:rsidRPr="00A476C2" w:rsidDel="007E6531" w:rsidRDefault="00173845">
      <w:pPr>
        <w:pStyle w:val="TOC3"/>
        <w:rPr>
          <w:del w:id="89" w:author="Lutenegger, Jaren" w:date="2024-12-19T17:28:00Z" w16du:dateUtc="2024-12-19T22:28:00Z"/>
          <w:rFonts w:asciiTheme="minorHAnsi" w:eastAsiaTheme="minorEastAsia" w:hAnsiTheme="minorHAnsi" w:cstheme="minorBidi"/>
          <w:noProof/>
          <w:sz w:val="22"/>
          <w:szCs w:val="22"/>
        </w:rPr>
      </w:pPr>
      <w:del w:id="90" w:author="Lutenegger, Jaren" w:date="2024-12-19T17:28:00Z" w16du:dateUtc="2024-12-19T22:28:00Z">
        <w:r w:rsidRPr="00A476C2" w:rsidDel="007E6531">
          <w:rPr>
            <w:noProof/>
          </w:rPr>
          <w:delText>5.1.2</w:delText>
        </w:r>
        <w:r w:rsidRPr="00A476C2" w:rsidDel="007E6531">
          <w:rPr>
            <w:rFonts w:asciiTheme="minorHAnsi" w:eastAsiaTheme="minorEastAsia" w:hAnsiTheme="minorHAnsi" w:cstheme="minorBidi"/>
            <w:noProof/>
            <w:sz w:val="22"/>
            <w:szCs w:val="22"/>
          </w:rPr>
          <w:tab/>
        </w:r>
        <w:r w:rsidRPr="00A476C2" w:rsidDel="007E6531">
          <w:rPr>
            <w:noProof/>
          </w:rPr>
          <w:delText>Solar High Limit</w:delText>
        </w:r>
        <w:r w:rsidRPr="00A476C2" w:rsidDel="007E6531">
          <w:rPr>
            <w:noProof/>
          </w:rPr>
          <w:tab/>
        </w:r>
        <w:r w:rsidR="00232DC2" w:rsidDel="007E6531">
          <w:rPr>
            <w:noProof/>
          </w:rPr>
          <w:delText>9</w:delText>
        </w:r>
      </w:del>
    </w:p>
    <w:p w14:paraId="34832F83" w14:textId="239DA7C5" w:rsidR="00173845" w:rsidRPr="00A476C2" w:rsidDel="007E6531" w:rsidRDefault="00173845">
      <w:pPr>
        <w:pStyle w:val="TOC3"/>
        <w:rPr>
          <w:del w:id="91" w:author="Lutenegger, Jaren" w:date="2024-12-19T17:28:00Z" w16du:dateUtc="2024-12-19T22:28:00Z"/>
          <w:rFonts w:asciiTheme="minorHAnsi" w:eastAsiaTheme="minorEastAsia" w:hAnsiTheme="minorHAnsi" w:cstheme="minorBidi"/>
          <w:noProof/>
          <w:sz w:val="22"/>
          <w:szCs w:val="22"/>
        </w:rPr>
      </w:pPr>
      <w:del w:id="92" w:author="Lutenegger, Jaren" w:date="2024-12-19T17:28:00Z" w16du:dateUtc="2024-12-19T22:28:00Z">
        <w:r w:rsidRPr="00A476C2" w:rsidDel="007E6531">
          <w:rPr>
            <w:noProof/>
          </w:rPr>
          <w:delText>5.1.3</w:delText>
        </w:r>
        <w:r w:rsidRPr="00A476C2" w:rsidDel="007E6531">
          <w:rPr>
            <w:rFonts w:asciiTheme="minorHAnsi" w:eastAsiaTheme="minorEastAsia" w:hAnsiTheme="minorHAnsi" w:cstheme="minorBidi"/>
            <w:noProof/>
            <w:sz w:val="22"/>
            <w:szCs w:val="22"/>
          </w:rPr>
          <w:tab/>
        </w:r>
        <w:r w:rsidRPr="00A476C2" w:rsidDel="007E6531">
          <w:rPr>
            <w:noProof/>
          </w:rPr>
          <w:delText>Real-Time High Operating Limit</w:delText>
        </w:r>
        <w:r w:rsidRPr="00A476C2" w:rsidDel="007E6531">
          <w:rPr>
            <w:noProof/>
          </w:rPr>
          <w:tab/>
        </w:r>
        <w:r w:rsidR="00232DC2" w:rsidDel="007E6531">
          <w:rPr>
            <w:noProof/>
          </w:rPr>
          <w:delText>9</w:delText>
        </w:r>
      </w:del>
    </w:p>
    <w:p w14:paraId="27C28FEE" w14:textId="280D62D9" w:rsidR="00173845" w:rsidRPr="00A476C2" w:rsidDel="007E6531" w:rsidRDefault="00173845">
      <w:pPr>
        <w:pStyle w:val="TOC3"/>
        <w:rPr>
          <w:del w:id="93" w:author="Lutenegger, Jaren" w:date="2024-12-19T17:28:00Z" w16du:dateUtc="2024-12-19T22:28:00Z"/>
          <w:rFonts w:asciiTheme="minorHAnsi" w:eastAsiaTheme="minorEastAsia" w:hAnsiTheme="minorHAnsi" w:cstheme="minorBidi"/>
          <w:noProof/>
          <w:sz w:val="22"/>
          <w:szCs w:val="22"/>
        </w:rPr>
      </w:pPr>
      <w:del w:id="94" w:author="Lutenegger, Jaren" w:date="2024-12-19T17:28:00Z" w16du:dateUtc="2024-12-19T22:28:00Z">
        <w:r w:rsidRPr="00A476C2" w:rsidDel="007E6531">
          <w:rPr>
            <w:noProof/>
          </w:rPr>
          <w:delText>5.1.4</w:delText>
        </w:r>
        <w:r w:rsidRPr="00A476C2" w:rsidDel="007E6531">
          <w:rPr>
            <w:rFonts w:asciiTheme="minorHAnsi" w:eastAsiaTheme="minorEastAsia" w:hAnsiTheme="minorHAnsi" w:cstheme="minorBidi"/>
            <w:noProof/>
            <w:sz w:val="22"/>
            <w:szCs w:val="22"/>
          </w:rPr>
          <w:tab/>
        </w:r>
        <w:r w:rsidRPr="00A476C2" w:rsidDel="007E6531">
          <w:rPr>
            <w:noProof/>
          </w:rPr>
          <w:delText>Solar Plant Future Availability</w:delText>
        </w:r>
        <w:r w:rsidRPr="00A476C2" w:rsidDel="007E6531">
          <w:rPr>
            <w:noProof/>
          </w:rPr>
          <w:tab/>
        </w:r>
        <w:r w:rsidR="00232DC2" w:rsidDel="007E6531">
          <w:rPr>
            <w:noProof/>
          </w:rPr>
          <w:delText>10</w:delText>
        </w:r>
      </w:del>
    </w:p>
    <w:p w14:paraId="6E18610B" w14:textId="5977B8AD" w:rsidR="00173845" w:rsidRPr="00A476C2" w:rsidDel="007E6531" w:rsidRDefault="00173845">
      <w:pPr>
        <w:pStyle w:val="TOC2"/>
        <w:tabs>
          <w:tab w:val="left" w:pos="1200"/>
        </w:tabs>
        <w:rPr>
          <w:del w:id="95" w:author="Lutenegger, Jaren" w:date="2024-12-19T17:28:00Z" w16du:dateUtc="2024-12-19T22:28:00Z"/>
          <w:rFonts w:asciiTheme="minorHAnsi" w:eastAsiaTheme="minorEastAsia" w:hAnsiTheme="minorHAnsi" w:cstheme="minorBidi"/>
          <w:noProof/>
          <w:sz w:val="22"/>
          <w:szCs w:val="22"/>
        </w:rPr>
      </w:pPr>
      <w:del w:id="96" w:author="Lutenegger, Jaren" w:date="2024-12-19T17:28:00Z" w16du:dateUtc="2024-12-19T22:28:00Z">
        <w:r w:rsidRPr="00A476C2" w:rsidDel="007E6531">
          <w:rPr>
            <w:noProof/>
          </w:rPr>
          <w:delText>5.2</w:delText>
        </w:r>
        <w:r w:rsidRPr="00A476C2" w:rsidDel="007E6531">
          <w:rPr>
            <w:rFonts w:asciiTheme="minorHAnsi" w:eastAsiaTheme="minorEastAsia" w:hAnsiTheme="minorHAnsi" w:cstheme="minorBidi"/>
            <w:noProof/>
            <w:sz w:val="22"/>
            <w:szCs w:val="22"/>
          </w:rPr>
          <w:tab/>
        </w:r>
        <w:r w:rsidRPr="00A476C2" w:rsidDel="007E6531">
          <w:rPr>
            <w:noProof/>
          </w:rPr>
          <w:delText>Recommended Data Collection Points and Practices</w:delText>
        </w:r>
        <w:r w:rsidRPr="00A476C2" w:rsidDel="007E6531">
          <w:rPr>
            <w:noProof/>
          </w:rPr>
          <w:tab/>
        </w:r>
        <w:r w:rsidR="00232DC2" w:rsidDel="007E6531">
          <w:rPr>
            <w:noProof/>
          </w:rPr>
          <w:delText>10</w:delText>
        </w:r>
      </w:del>
    </w:p>
    <w:p w14:paraId="384FDD0E" w14:textId="647BAFFF" w:rsidR="00173845" w:rsidRPr="00A476C2" w:rsidDel="007E6531" w:rsidRDefault="00173845">
      <w:pPr>
        <w:pStyle w:val="TOC1"/>
        <w:tabs>
          <w:tab w:val="left" w:pos="475"/>
        </w:tabs>
        <w:rPr>
          <w:del w:id="97" w:author="Lutenegger, Jaren" w:date="2024-12-19T17:28:00Z" w16du:dateUtc="2024-12-19T22:28:00Z"/>
          <w:rFonts w:asciiTheme="minorHAnsi" w:eastAsiaTheme="minorEastAsia" w:hAnsiTheme="minorHAnsi" w:cstheme="minorBidi"/>
          <w:b w:val="0"/>
          <w:noProof/>
          <w:sz w:val="22"/>
          <w:szCs w:val="22"/>
        </w:rPr>
      </w:pPr>
      <w:del w:id="98" w:author="Lutenegger, Jaren" w:date="2024-12-19T17:28:00Z" w16du:dateUtc="2024-12-19T22:28:00Z">
        <w:r w:rsidRPr="00A476C2" w:rsidDel="007E6531">
          <w:rPr>
            <w:noProof/>
          </w:rPr>
          <w:lastRenderedPageBreak/>
          <w:delText>6.</w:delText>
        </w:r>
        <w:r w:rsidRPr="00A476C2" w:rsidDel="007E6531">
          <w:rPr>
            <w:rFonts w:asciiTheme="minorHAnsi" w:eastAsiaTheme="minorEastAsia" w:hAnsiTheme="minorHAnsi" w:cstheme="minorBidi"/>
            <w:b w:val="0"/>
            <w:noProof/>
            <w:sz w:val="22"/>
            <w:szCs w:val="22"/>
          </w:rPr>
          <w:tab/>
        </w:r>
        <w:r w:rsidRPr="00A476C2" w:rsidDel="007E6531">
          <w:rPr>
            <w:noProof/>
          </w:rPr>
          <w:delText>Real-Time Data Table</w:delText>
        </w:r>
        <w:r w:rsidRPr="00A476C2" w:rsidDel="007E6531">
          <w:rPr>
            <w:noProof/>
          </w:rPr>
          <w:tab/>
        </w:r>
      </w:del>
      <w:ins w:id="99" w:author="McLaughlin, Troy" w:date="2024-08-22T15:51:00Z">
        <w:del w:id="100" w:author="Lutenegger, Jaren" w:date="2024-12-19T17:28:00Z" w16du:dateUtc="2024-12-19T22:28:00Z">
          <w:r w:rsidR="00232DC2" w:rsidRPr="007E6531" w:rsidDel="007E6531">
            <w:rPr>
              <w:b w:val="0"/>
              <w:noProof/>
            </w:rPr>
            <w:delText>12</w:delText>
          </w:r>
        </w:del>
      </w:ins>
      <w:del w:id="101" w:author="Lutenegger, Jaren" w:date="2024-12-19T17:28:00Z" w16du:dateUtc="2024-12-19T22:28:00Z">
        <w:r w:rsidR="006B38EB" w:rsidRPr="007E6531" w:rsidDel="007E6531">
          <w:rPr>
            <w:b w:val="0"/>
            <w:noProof/>
          </w:rPr>
          <w:delText>11</w:delText>
        </w:r>
      </w:del>
    </w:p>
    <w:p w14:paraId="6AE037E0" w14:textId="58E8B712" w:rsidR="00173845" w:rsidRPr="00A476C2" w:rsidDel="007E6531" w:rsidRDefault="00173845">
      <w:pPr>
        <w:pStyle w:val="TOC2"/>
        <w:rPr>
          <w:del w:id="102" w:author="Lutenegger, Jaren" w:date="2024-12-19T17:28:00Z" w16du:dateUtc="2024-12-19T22:28:00Z"/>
          <w:rFonts w:asciiTheme="minorHAnsi" w:eastAsiaTheme="minorEastAsia" w:hAnsiTheme="minorHAnsi" w:cstheme="minorBidi"/>
          <w:noProof/>
          <w:sz w:val="22"/>
          <w:szCs w:val="22"/>
        </w:rPr>
      </w:pPr>
      <w:del w:id="103" w:author="Lutenegger, Jaren" w:date="2024-12-19T17:28:00Z" w16du:dateUtc="2024-12-19T22:28:00Z">
        <w:r w:rsidRPr="00A476C2" w:rsidDel="007E6531">
          <w:rPr>
            <w:rFonts w:cs="Arial"/>
            <w:noProof/>
          </w:rPr>
          <w:delText>Table 6.1 Real-Time Data</w:delText>
        </w:r>
        <w:r w:rsidRPr="00A476C2" w:rsidDel="007E6531">
          <w:rPr>
            <w:noProof/>
          </w:rPr>
          <w:tab/>
        </w:r>
      </w:del>
      <w:ins w:id="104" w:author="McLaughlin, Troy" w:date="2024-08-22T15:51:00Z">
        <w:del w:id="105" w:author="Lutenegger, Jaren" w:date="2024-12-19T17:28:00Z" w16du:dateUtc="2024-12-19T22:28:00Z">
          <w:r w:rsidR="00232DC2" w:rsidDel="007E6531">
            <w:rPr>
              <w:noProof/>
            </w:rPr>
            <w:delText>12</w:delText>
          </w:r>
        </w:del>
      </w:ins>
      <w:del w:id="106" w:author="Lutenegger, Jaren" w:date="2024-12-19T17:28:00Z" w16du:dateUtc="2024-12-19T22:28:00Z">
        <w:r w:rsidR="006B38EB" w:rsidDel="007E6531">
          <w:rPr>
            <w:noProof/>
          </w:rPr>
          <w:delText>11</w:delText>
        </w:r>
      </w:del>
    </w:p>
    <w:p w14:paraId="36CC8BC1" w14:textId="08739633" w:rsidR="00173845" w:rsidRPr="00A476C2" w:rsidDel="007E6531" w:rsidRDefault="00173845">
      <w:pPr>
        <w:pStyle w:val="TOC1"/>
        <w:tabs>
          <w:tab w:val="left" w:pos="475"/>
        </w:tabs>
        <w:rPr>
          <w:del w:id="107" w:author="Lutenegger, Jaren" w:date="2024-12-19T17:28:00Z" w16du:dateUtc="2024-12-19T22:28:00Z"/>
          <w:rFonts w:asciiTheme="minorHAnsi" w:eastAsiaTheme="minorEastAsia" w:hAnsiTheme="minorHAnsi" w:cstheme="minorBidi"/>
          <w:b w:val="0"/>
          <w:noProof/>
          <w:sz w:val="22"/>
          <w:szCs w:val="22"/>
        </w:rPr>
      </w:pPr>
      <w:del w:id="108" w:author="Lutenegger, Jaren" w:date="2024-12-19T17:28:00Z" w16du:dateUtc="2024-12-19T22:28:00Z">
        <w:r w:rsidRPr="00A476C2" w:rsidDel="007E6531">
          <w:rPr>
            <w:rFonts w:cs="Arial"/>
            <w:noProof/>
          </w:rPr>
          <w:delText>7.</w:delText>
        </w:r>
        <w:r w:rsidRPr="00A476C2" w:rsidDel="007E6531">
          <w:rPr>
            <w:rFonts w:asciiTheme="minorHAnsi" w:eastAsiaTheme="minorEastAsia" w:hAnsiTheme="minorHAnsi" w:cstheme="minorBidi"/>
            <w:b w:val="0"/>
            <w:noProof/>
            <w:sz w:val="22"/>
            <w:szCs w:val="22"/>
          </w:rPr>
          <w:tab/>
        </w:r>
        <w:r w:rsidRPr="00A476C2" w:rsidDel="007E6531">
          <w:rPr>
            <w:rFonts w:cs="Arial"/>
            <w:noProof/>
          </w:rPr>
          <w:delText>Revision History</w:delText>
        </w:r>
        <w:r w:rsidRPr="00A476C2" w:rsidDel="007E6531">
          <w:rPr>
            <w:noProof/>
          </w:rPr>
          <w:tab/>
        </w:r>
      </w:del>
      <w:ins w:id="109" w:author="McLaughlin, Troy" w:date="2024-08-22T15:51:00Z">
        <w:del w:id="110" w:author="Lutenegger, Jaren" w:date="2024-12-19T17:28:00Z" w16du:dateUtc="2024-12-19T22:28:00Z">
          <w:r w:rsidR="00232DC2" w:rsidRPr="007E6531" w:rsidDel="007E6531">
            <w:rPr>
              <w:b w:val="0"/>
              <w:noProof/>
            </w:rPr>
            <w:delText>16</w:delText>
          </w:r>
        </w:del>
      </w:ins>
      <w:del w:id="111" w:author="Lutenegger, Jaren" w:date="2024-12-19T17:28:00Z" w16du:dateUtc="2024-12-19T22:28:00Z">
        <w:r w:rsidR="006B38EB" w:rsidRPr="007E6531" w:rsidDel="007E6531">
          <w:rPr>
            <w:b w:val="0"/>
            <w:noProof/>
          </w:rPr>
          <w:delText>15</w:delText>
        </w:r>
      </w:del>
    </w:p>
    <w:p w14:paraId="601A3CDC" w14:textId="3B413AA7" w:rsidR="00173845" w:rsidRPr="00A476C2" w:rsidDel="007E6531" w:rsidRDefault="00173845">
      <w:pPr>
        <w:pStyle w:val="TOC2"/>
        <w:rPr>
          <w:del w:id="112" w:author="Lutenegger, Jaren" w:date="2024-12-19T17:28:00Z" w16du:dateUtc="2024-12-19T22:28:00Z"/>
          <w:rFonts w:asciiTheme="minorHAnsi" w:eastAsiaTheme="minorEastAsia" w:hAnsiTheme="minorHAnsi" w:cstheme="minorBidi"/>
          <w:noProof/>
          <w:sz w:val="22"/>
          <w:szCs w:val="22"/>
        </w:rPr>
      </w:pPr>
      <w:del w:id="113" w:author="Lutenegger, Jaren" w:date="2024-12-19T17:28:00Z" w16du:dateUtc="2024-12-19T22:28:00Z">
        <w:r w:rsidRPr="00A476C2" w:rsidDel="007E6531">
          <w:rPr>
            <w:rFonts w:cs="Arial"/>
            <w:noProof/>
          </w:rPr>
          <w:delText xml:space="preserve">Attachment A - </w:delText>
        </w:r>
        <w:r w:rsidRPr="00A476C2" w:rsidDel="007E6531">
          <w:rPr>
            <w:noProof/>
          </w:rPr>
          <w:delText>Solar Plant-Static Data Information Form Exemplar</w:delText>
        </w:r>
        <w:r w:rsidRPr="00A476C2" w:rsidDel="007E6531">
          <w:rPr>
            <w:noProof/>
          </w:rPr>
          <w:tab/>
        </w:r>
      </w:del>
      <w:ins w:id="114" w:author="McLaughlin, Troy" w:date="2024-08-22T15:51:00Z">
        <w:del w:id="115" w:author="Lutenegger, Jaren" w:date="2024-12-19T17:28:00Z" w16du:dateUtc="2024-12-19T22:28:00Z">
          <w:r w:rsidR="00232DC2" w:rsidDel="007E6531">
            <w:rPr>
              <w:noProof/>
            </w:rPr>
            <w:delText>17</w:delText>
          </w:r>
        </w:del>
      </w:ins>
      <w:del w:id="116" w:author="Lutenegger, Jaren" w:date="2024-12-19T17:28:00Z" w16du:dateUtc="2024-12-19T22:28:00Z">
        <w:r w:rsidR="006B38EB" w:rsidDel="007E6531">
          <w:rPr>
            <w:noProof/>
          </w:rPr>
          <w:delText>16</w:delText>
        </w:r>
      </w:del>
    </w:p>
    <w:p w14:paraId="53BA687B" w14:textId="2C7AE572" w:rsidR="007E6531" w:rsidRPr="00A476C2" w:rsidDel="007E6531" w:rsidRDefault="00173845">
      <w:pPr>
        <w:pStyle w:val="TOC2"/>
        <w:rPr>
          <w:del w:id="117" w:author="Lutenegger, Jaren" w:date="2024-12-19T17:28:00Z" w16du:dateUtc="2024-12-19T22:28:00Z"/>
          <w:rFonts w:asciiTheme="minorHAnsi" w:eastAsiaTheme="minorEastAsia" w:hAnsiTheme="minorHAnsi" w:cstheme="minorBidi"/>
          <w:noProof/>
          <w:sz w:val="22"/>
          <w:szCs w:val="22"/>
        </w:rPr>
      </w:pPr>
      <w:del w:id="118" w:author="Lutenegger, Jaren" w:date="2024-12-19T17:28:00Z" w16du:dateUtc="2024-12-19T22:28:00Z">
        <w:r w:rsidRPr="00A476C2" w:rsidDel="007E6531">
          <w:rPr>
            <w:rFonts w:cs="Arial"/>
            <w:noProof/>
          </w:rPr>
          <w:delText xml:space="preserve">Attachment B – </w:delText>
        </w:r>
        <w:r w:rsidRPr="00A476C2" w:rsidDel="007E6531">
          <w:rPr>
            <w:noProof/>
          </w:rPr>
          <w:delText>RTHOL and SHL Calculation Examples</w:delText>
        </w:r>
        <w:r w:rsidRPr="00A476C2" w:rsidDel="007E6531">
          <w:rPr>
            <w:noProof/>
          </w:rPr>
          <w:tab/>
        </w:r>
      </w:del>
      <w:ins w:id="119" w:author="McLaughlin, Troy" w:date="2024-08-22T15:51:00Z">
        <w:del w:id="120" w:author="Lutenegger, Jaren" w:date="2024-12-19T17:28:00Z" w16du:dateUtc="2024-12-19T22:28:00Z">
          <w:r w:rsidR="00232DC2" w:rsidDel="007E6531">
            <w:rPr>
              <w:noProof/>
            </w:rPr>
            <w:delText>20</w:delText>
          </w:r>
        </w:del>
      </w:ins>
      <w:del w:id="121" w:author="Lutenegger, Jaren" w:date="2024-12-19T17:28:00Z" w16du:dateUtc="2024-12-19T22:28:00Z">
        <w:r w:rsidR="006B38EB" w:rsidDel="007E6531">
          <w:rPr>
            <w:noProof/>
          </w:rPr>
          <w:delText>19</w:delText>
        </w:r>
      </w:del>
    </w:p>
    <w:p w14:paraId="425FA169" w14:textId="77777777" w:rsidR="009E2237" w:rsidRPr="00A476C2" w:rsidRDefault="009E2237" w:rsidP="007E1F57">
      <w:pPr>
        <w:pStyle w:val="DocumentText"/>
        <w:rPr>
          <w:rFonts w:ascii="Arial" w:hAnsi="Arial" w:cs="Arial"/>
          <w:sz w:val="2"/>
        </w:rPr>
      </w:pPr>
      <w:r w:rsidRPr="00A476C2">
        <w:rPr>
          <w:rFonts w:ascii="Arial" w:hAnsi="Arial" w:cs="Arial"/>
        </w:rPr>
        <w:fldChar w:fldCharType="end"/>
      </w:r>
      <w:r w:rsidRPr="00A476C2">
        <w:rPr>
          <w:rFonts w:ascii="Arial" w:hAnsi="Arial" w:cs="Arial"/>
        </w:rPr>
        <w:br w:type="page"/>
      </w:r>
    </w:p>
    <w:p w14:paraId="425FA16A" w14:textId="77777777" w:rsidR="009E2237" w:rsidRPr="00A476C2" w:rsidRDefault="008D7D08" w:rsidP="00891F92">
      <w:pPr>
        <w:pStyle w:val="Heading1"/>
        <w:tabs>
          <w:tab w:val="clear" w:pos="720"/>
          <w:tab w:val="num" w:pos="270"/>
        </w:tabs>
        <w:ind w:left="270" w:hanging="450"/>
        <w:rPr>
          <w:rFonts w:cs="Arial"/>
        </w:rPr>
      </w:pPr>
      <w:bookmarkStart w:id="122" w:name="_Toc185521710"/>
      <w:r w:rsidRPr="00A476C2">
        <w:rPr>
          <w:rFonts w:cs="Arial"/>
        </w:rPr>
        <w:lastRenderedPageBreak/>
        <w:t>Introduction</w:t>
      </w:r>
      <w:bookmarkEnd w:id="122"/>
    </w:p>
    <w:tbl>
      <w:tblPr>
        <w:tblW w:w="9709" w:type="dxa"/>
        <w:jc w:val="center"/>
        <w:tblLayout w:type="fixed"/>
        <w:tblLook w:val="0000" w:firstRow="0" w:lastRow="0" w:firstColumn="0" w:lastColumn="0" w:noHBand="0" w:noVBand="0"/>
      </w:tblPr>
      <w:tblGrid>
        <w:gridCol w:w="445"/>
        <w:gridCol w:w="9264"/>
      </w:tblGrid>
      <w:tr w:rsidR="009E2237" w:rsidRPr="00A476C2" w14:paraId="425FA16D" w14:textId="77777777" w:rsidTr="00891F92">
        <w:trPr>
          <w:jc w:val="center"/>
        </w:trPr>
        <w:tc>
          <w:tcPr>
            <w:tcW w:w="445" w:type="dxa"/>
          </w:tcPr>
          <w:p w14:paraId="425FA16B" w14:textId="77777777" w:rsidR="009E2237" w:rsidRPr="00A476C2" w:rsidRDefault="009E2237">
            <w:pPr>
              <w:pStyle w:val="DocumentText"/>
              <w:rPr>
                <w:rFonts w:ascii="Arial" w:hAnsi="Arial" w:cs="Arial"/>
              </w:rPr>
            </w:pPr>
            <w:bookmarkStart w:id="123" w:name="_Toc456421954"/>
          </w:p>
        </w:tc>
        <w:tc>
          <w:tcPr>
            <w:tcW w:w="9264" w:type="dxa"/>
          </w:tcPr>
          <w:p w14:paraId="425FA16C" w14:textId="2ED41426" w:rsidR="009E2237" w:rsidRPr="00A476C2" w:rsidRDefault="008D7D08" w:rsidP="00974306">
            <w:pPr>
              <w:spacing w:before="100" w:after="100"/>
            </w:pPr>
            <w:r w:rsidRPr="00A476C2">
              <w:rPr>
                <w:rFonts w:ascii="Arial" w:hAnsi="Arial" w:cs="Arial"/>
              </w:rPr>
              <w:t xml:space="preserve">This </w:t>
            </w:r>
            <w:r w:rsidR="00354D48" w:rsidRPr="00A476C2">
              <w:rPr>
                <w:rFonts w:ascii="Arial" w:hAnsi="Arial" w:cs="Arial"/>
              </w:rPr>
              <w:t>Appendix H</w:t>
            </w:r>
            <w:r w:rsidR="00644DE1" w:rsidRPr="00A476C2">
              <w:rPr>
                <w:rFonts w:ascii="Arial" w:hAnsi="Arial" w:cs="Arial"/>
              </w:rPr>
              <w:t xml:space="preserve"> </w:t>
            </w:r>
            <w:r w:rsidRPr="00A476C2">
              <w:rPr>
                <w:rFonts w:ascii="Arial" w:hAnsi="Arial" w:cs="Arial"/>
              </w:rPr>
              <w:t>describe</w:t>
            </w:r>
            <w:r w:rsidR="00644DE1" w:rsidRPr="00A476C2">
              <w:rPr>
                <w:rFonts w:ascii="Arial" w:hAnsi="Arial" w:cs="Arial"/>
              </w:rPr>
              <w:t>s</w:t>
            </w:r>
            <w:r w:rsidRPr="00A476C2">
              <w:rPr>
                <w:rFonts w:ascii="Arial" w:hAnsi="Arial" w:cs="Arial"/>
              </w:rPr>
              <w:t xml:space="preserve"> </w:t>
            </w:r>
            <w:r w:rsidR="00DA57B7" w:rsidRPr="00A476C2">
              <w:rPr>
                <w:rFonts w:ascii="Arial" w:hAnsi="Arial" w:cs="Arial"/>
              </w:rPr>
              <w:t>Solar</w:t>
            </w:r>
            <w:r w:rsidRPr="00A476C2">
              <w:rPr>
                <w:rFonts w:ascii="Arial" w:hAnsi="Arial" w:cs="Arial"/>
              </w:rPr>
              <w:t xml:space="preserve"> Plant operat</w:t>
            </w:r>
            <w:r w:rsidR="00644DE1" w:rsidRPr="00A476C2">
              <w:rPr>
                <w:rFonts w:ascii="Arial" w:hAnsi="Arial" w:cs="Arial"/>
              </w:rPr>
              <w:t>ing requirements and</w:t>
            </w:r>
            <w:r w:rsidRPr="00A476C2">
              <w:rPr>
                <w:rFonts w:ascii="Arial" w:hAnsi="Arial" w:cs="Arial"/>
              </w:rPr>
              <w:t xml:space="preserve"> the data reporting requirements that </w:t>
            </w:r>
            <w:r w:rsidR="00DA57B7" w:rsidRPr="00A476C2">
              <w:rPr>
                <w:rFonts w:ascii="Arial" w:hAnsi="Arial" w:cs="Arial"/>
              </w:rPr>
              <w:t xml:space="preserve">Solar </w:t>
            </w:r>
            <w:r w:rsidR="00644DE1" w:rsidRPr="00A476C2">
              <w:rPr>
                <w:rFonts w:ascii="Arial" w:hAnsi="Arial" w:cs="Arial"/>
              </w:rPr>
              <w:t xml:space="preserve">Plant Operators shall submit to ISO New England (ISO).  The submittal of such data </w:t>
            </w:r>
            <w:r w:rsidRPr="00A476C2">
              <w:rPr>
                <w:rFonts w:ascii="Arial" w:hAnsi="Arial" w:cs="Arial"/>
              </w:rPr>
              <w:t>support</w:t>
            </w:r>
            <w:r w:rsidR="00644DE1" w:rsidRPr="00A476C2">
              <w:rPr>
                <w:rFonts w:ascii="Arial" w:hAnsi="Arial" w:cs="Arial"/>
              </w:rPr>
              <w:t>s</w:t>
            </w:r>
            <w:r w:rsidRPr="00A476C2">
              <w:rPr>
                <w:rFonts w:ascii="Arial" w:hAnsi="Arial" w:cs="Arial"/>
              </w:rPr>
              <w:t xml:space="preserve"> </w:t>
            </w:r>
            <w:r w:rsidR="00644DE1" w:rsidRPr="00A476C2">
              <w:rPr>
                <w:rFonts w:ascii="Arial" w:hAnsi="Arial" w:cs="Arial"/>
              </w:rPr>
              <w:t xml:space="preserve">the </w:t>
            </w:r>
            <w:r w:rsidRPr="00A476C2">
              <w:rPr>
                <w:rFonts w:ascii="Arial" w:hAnsi="Arial" w:cs="Arial"/>
              </w:rPr>
              <w:t xml:space="preserve">operation of a centralized regional power forecasting system and therefore, the reliable and efficient integration of </w:t>
            </w:r>
            <w:r w:rsidR="00DA57B7" w:rsidRPr="00A476C2">
              <w:rPr>
                <w:rFonts w:ascii="Arial" w:hAnsi="Arial" w:cs="Arial"/>
              </w:rPr>
              <w:t>solar</w:t>
            </w:r>
            <w:r w:rsidRPr="00A476C2">
              <w:rPr>
                <w:rFonts w:ascii="Arial" w:hAnsi="Arial" w:cs="Arial"/>
              </w:rPr>
              <w:t xml:space="preserve"> power into the </w:t>
            </w:r>
            <w:r w:rsidR="00644DE1" w:rsidRPr="00A476C2">
              <w:rPr>
                <w:rFonts w:ascii="Arial" w:hAnsi="Arial" w:cs="Arial"/>
              </w:rPr>
              <w:t xml:space="preserve">ISO </w:t>
            </w:r>
            <w:r w:rsidRPr="00A476C2">
              <w:rPr>
                <w:rFonts w:ascii="Arial" w:hAnsi="Arial" w:cs="Arial"/>
              </w:rPr>
              <w:t>New England Balancing Authority Area</w:t>
            </w:r>
            <w:r w:rsidR="00173845" w:rsidRPr="00A476C2">
              <w:rPr>
                <w:rFonts w:ascii="Arial" w:hAnsi="Arial" w:cs="Arial"/>
              </w:rPr>
              <w:t xml:space="preserve"> (BAA)</w:t>
            </w:r>
            <w:r w:rsidRPr="00A476C2">
              <w:rPr>
                <w:rFonts w:ascii="Arial" w:hAnsi="Arial" w:cs="Arial"/>
              </w:rPr>
              <w:t xml:space="preserve">. </w:t>
            </w:r>
            <w:r w:rsidR="00644DE1" w:rsidRPr="00A476C2">
              <w:rPr>
                <w:rFonts w:ascii="Arial" w:hAnsi="Arial" w:cs="Arial"/>
              </w:rPr>
              <w:t xml:space="preserve">The requirements stated in this </w:t>
            </w:r>
            <w:r w:rsidR="00354D48" w:rsidRPr="00A476C2">
              <w:rPr>
                <w:rFonts w:ascii="Arial" w:hAnsi="Arial" w:cs="Arial"/>
              </w:rPr>
              <w:t>Appendix H</w:t>
            </w:r>
            <w:r w:rsidR="00644DE1" w:rsidRPr="00A476C2">
              <w:rPr>
                <w:rFonts w:ascii="Arial" w:hAnsi="Arial" w:cs="Arial"/>
              </w:rPr>
              <w:t xml:space="preserve"> apply to all </w:t>
            </w:r>
            <w:r w:rsidR="00DA57B7" w:rsidRPr="00A476C2">
              <w:rPr>
                <w:rFonts w:ascii="Arial" w:hAnsi="Arial" w:cs="Arial"/>
              </w:rPr>
              <w:t>Solar</w:t>
            </w:r>
            <w:r w:rsidR="00644DE1" w:rsidRPr="00A476C2">
              <w:rPr>
                <w:rFonts w:ascii="Arial" w:hAnsi="Arial" w:cs="Arial"/>
              </w:rPr>
              <w:t xml:space="preserve"> Plants</w:t>
            </w:r>
            <w:r w:rsidR="00E70400" w:rsidRPr="00A476C2">
              <w:rPr>
                <w:rFonts w:ascii="Arial" w:hAnsi="Arial" w:cs="Arial"/>
              </w:rPr>
              <w:t xml:space="preserve">, not operating as part of a </w:t>
            </w:r>
            <w:r w:rsidR="00E11E8A">
              <w:rPr>
                <w:rFonts w:ascii="Arial" w:hAnsi="Arial" w:cs="Arial"/>
              </w:rPr>
              <w:t>C</w:t>
            </w:r>
            <w:r w:rsidR="00263400">
              <w:rPr>
                <w:rFonts w:ascii="Arial" w:hAnsi="Arial" w:cs="Arial"/>
              </w:rPr>
              <w:t>ontinuous Storage F</w:t>
            </w:r>
            <w:r w:rsidR="00E11E8A">
              <w:rPr>
                <w:rFonts w:ascii="Arial" w:hAnsi="Arial" w:cs="Arial"/>
              </w:rPr>
              <w:t>acility (</w:t>
            </w:r>
            <w:r w:rsidR="00E70400" w:rsidRPr="00A476C2">
              <w:rPr>
                <w:rFonts w:ascii="Arial" w:hAnsi="Arial" w:cs="Arial"/>
              </w:rPr>
              <w:t>CSF</w:t>
            </w:r>
            <w:r w:rsidR="00E11E8A">
              <w:rPr>
                <w:rFonts w:ascii="Arial" w:hAnsi="Arial" w:cs="Arial"/>
              </w:rPr>
              <w:t>)</w:t>
            </w:r>
            <w:r w:rsidR="00E70400" w:rsidRPr="00A476C2">
              <w:rPr>
                <w:rFonts w:ascii="Arial" w:hAnsi="Arial" w:cs="Arial"/>
              </w:rPr>
              <w:t>,</w:t>
            </w:r>
            <w:r w:rsidR="00644DE1" w:rsidRPr="00A476C2">
              <w:rPr>
                <w:rFonts w:ascii="Arial" w:hAnsi="Arial" w:cs="Arial"/>
              </w:rPr>
              <w:t xml:space="preserve"> that will be or are dispatched by ISO and</w:t>
            </w:r>
            <w:r w:rsidR="00DA57B7" w:rsidRPr="00A476C2">
              <w:rPr>
                <w:rFonts w:ascii="Arial" w:hAnsi="Arial" w:cs="Arial"/>
              </w:rPr>
              <w:t>/or</w:t>
            </w:r>
            <w:r w:rsidR="00644DE1" w:rsidRPr="00A476C2">
              <w:rPr>
                <w:rFonts w:ascii="Arial" w:hAnsi="Arial" w:cs="Arial"/>
              </w:rPr>
              <w:t xml:space="preserve"> represented in the ISO Energy Management System (EMS).  </w:t>
            </w:r>
            <w:r w:rsidRPr="00A476C2">
              <w:rPr>
                <w:rFonts w:ascii="Arial" w:hAnsi="Arial" w:cs="Arial"/>
              </w:rPr>
              <w:t xml:space="preserve">Included also are requirements for data that will be integrated into </w:t>
            </w:r>
            <w:r w:rsidR="00644DE1" w:rsidRPr="00A476C2">
              <w:rPr>
                <w:rFonts w:ascii="Arial" w:hAnsi="Arial" w:cs="Arial"/>
              </w:rPr>
              <w:t xml:space="preserve">the </w:t>
            </w:r>
            <w:r w:rsidRPr="00A476C2">
              <w:rPr>
                <w:rFonts w:ascii="Arial" w:hAnsi="Arial" w:cs="Arial"/>
              </w:rPr>
              <w:t xml:space="preserve">ISO </w:t>
            </w:r>
            <w:r w:rsidR="00644DE1" w:rsidRPr="00A476C2">
              <w:rPr>
                <w:rFonts w:ascii="Arial" w:hAnsi="Arial" w:cs="Arial"/>
              </w:rPr>
              <w:t>EMS</w:t>
            </w:r>
            <w:r w:rsidRPr="00A476C2">
              <w:rPr>
                <w:rFonts w:ascii="Arial" w:hAnsi="Arial" w:cs="Arial"/>
              </w:rPr>
              <w:t xml:space="preserve"> in order to facilitate operator system awareness.</w:t>
            </w:r>
            <w:r w:rsidR="00725C3D" w:rsidRPr="00A476C2">
              <w:rPr>
                <w:rFonts w:ascii="Arial" w:hAnsi="Arial" w:cs="Arial"/>
              </w:rPr>
              <w:t xml:space="preserve"> </w:t>
            </w:r>
          </w:p>
        </w:tc>
      </w:tr>
      <w:tr w:rsidR="00974306" w:rsidRPr="00A476C2" w14:paraId="117980FD" w14:textId="77777777" w:rsidTr="00891F92">
        <w:trPr>
          <w:jc w:val="center"/>
        </w:trPr>
        <w:tc>
          <w:tcPr>
            <w:tcW w:w="445" w:type="dxa"/>
          </w:tcPr>
          <w:p w14:paraId="0374F1DA" w14:textId="77777777" w:rsidR="00974306" w:rsidRPr="00A476C2" w:rsidRDefault="00974306">
            <w:pPr>
              <w:pStyle w:val="DocumentText"/>
              <w:rPr>
                <w:rFonts w:ascii="Arial" w:hAnsi="Arial" w:cs="Arial"/>
              </w:rPr>
            </w:pPr>
          </w:p>
        </w:tc>
        <w:tc>
          <w:tcPr>
            <w:tcW w:w="9264" w:type="dxa"/>
          </w:tcPr>
          <w:p w14:paraId="386EE5FA" w14:textId="773171D1" w:rsidR="00974306" w:rsidRPr="00A476C2" w:rsidRDefault="00974306" w:rsidP="00515266">
            <w:pPr>
              <w:spacing w:before="100" w:after="100"/>
              <w:rPr>
                <w:rFonts w:ascii="Arial" w:hAnsi="Arial" w:cs="Arial"/>
              </w:rPr>
            </w:pPr>
            <w:r w:rsidRPr="00A476C2">
              <w:rPr>
                <w:rFonts w:ascii="Arial" w:hAnsi="Arial" w:cs="Arial"/>
              </w:rPr>
              <w:t xml:space="preserve">Note that this Appendix H discusses Solar Plant data reporting and operating requirements.  To the extent that there </w:t>
            </w:r>
            <w:proofErr w:type="gramStart"/>
            <w:r w:rsidRPr="00A476C2">
              <w:rPr>
                <w:rFonts w:ascii="Arial" w:hAnsi="Arial" w:cs="Arial"/>
              </w:rPr>
              <w:t>are</w:t>
            </w:r>
            <w:proofErr w:type="gramEnd"/>
            <w:r w:rsidRPr="00A476C2">
              <w:rPr>
                <w:rFonts w:ascii="Arial" w:hAnsi="Arial" w:cs="Arial"/>
              </w:rPr>
              <w:t xml:space="preserve"> other operating, transmission service and market requirements applicable to Solar Plants, the Solar Plant Operator must refer to and comply with the applicable ISO New England Operating Documents.</w:t>
            </w:r>
          </w:p>
        </w:tc>
      </w:tr>
      <w:tr w:rsidR="00974306" w:rsidRPr="00A476C2" w14:paraId="6C31A982" w14:textId="77777777" w:rsidTr="00891F92">
        <w:trPr>
          <w:jc w:val="center"/>
        </w:trPr>
        <w:tc>
          <w:tcPr>
            <w:tcW w:w="445" w:type="dxa"/>
          </w:tcPr>
          <w:p w14:paraId="1F04C54D" w14:textId="77777777" w:rsidR="00974306" w:rsidRPr="00A476C2" w:rsidRDefault="00974306">
            <w:pPr>
              <w:pStyle w:val="DocumentText"/>
              <w:rPr>
                <w:rFonts w:ascii="Arial" w:hAnsi="Arial" w:cs="Arial"/>
              </w:rPr>
            </w:pPr>
          </w:p>
        </w:tc>
        <w:tc>
          <w:tcPr>
            <w:tcW w:w="9264" w:type="dxa"/>
          </w:tcPr>
          <w:p w14:paraId="1511F005" w14:textId="13B3017A" w:rsidR="00974306" w:rsidRPr="00A476C2" w:rsidRDefault="00974306" w:rsidP="00E70400">
            <w:pPr>
              <w:spacing w:before="100" w:after="100"/>
              <w:rPr>
                <w:rFonts w:ascii="Arial" w:hAnsi="Arial" w:cs="Arial"/>
              </w:rPr>
            </w:pPr>
            <w:r w:rsidRPr="00A476C2">
              <w:rPr>
                <w:rFonts w:ascii="Arial" w:hAnsi="Arial" w:cs="Arial"/>
              </w:rPr>
              <w:t xml:space="preserve">The following </w:t>
            </w:r>
            <w:r w:rsidR="00E70400" w:rsidRPr="00A476C2">
              <w:rPr>
                <w:rFonts w:ascii="Arial" w:hAnsi="Arial" w:cs="Arial"/>
              </w:rPr>
              <w:t>examples were written primarily for</w:t>
            </w:r>
            <w:r w:rsidRPr="00A476C2">
              <w:rPr>
                <w:rFonts w:ascii="Arial" w:hAnsi="Arial" w:cs="Arial"/>
              </w:rPr>
              <w:t xml:space="preserve"> solar Generator Assets that produce energy using photovoltaic (PV) panels and inverters.  If the solar Generator Asset uses alternative technologies for converting solar insolation to electrical energy delivered to the Point of Interconnection (POI), data requirements may be modified at the discretion of ISO.</w:t>
            </w:r>
          </w:p>
        </w:tc>
      </w:tr>
    </w:tbl>
    <w:p w14:paraId="425FA16E" w14:textId="77777777" w:rsidR="009E2237" w:rsidRPr="00A476C2" w:rsidRDefault="008D7D08" w:rsidP="00891F92">
      <w:pPr>
        <w:pStyle w:val="Heading1"/>
        <w:tabs>
          <w:tab w:val="clear" w:pos="720"/>
          <w:tab w:val="num" w:pos="270"/>
        </w:tabs>
        <w:ind w:left="270" w:hanging="450"/>
        <w:rPr>
          <w:rFonts w:cs="Arial"/>
        </w:rPr>
      </w:pPr>
      <w:bookmarkStart w:id="124" w:name="_Toc185521711"/>
      <w:r w:rsidRPr="00A476C2">
        <w:rPr>
          <w:rFonts w:cs="Arial"/>
        </w:rPr>
        <w:t>Definitions</w:t>
      </w:r>
      <w:bookmarkEnd w:id="124"/>
    </w:p>
    <w:tbl>
      <w:tblPr>
        <w:tblW w:w="9698" w:type="dxa"/>
        <w:jc w:val="center"/>
        <w:tblLayout w:type="fixed"/>
        <w:tblLook w:val="0000" w:firstRow="0" w:lastRow="0" w:firstColumn="0" w:lastColumn="0" w:noHBand="0" w:noVBand="0"/>
      </w:tblPr>
      <w:tblGrid>
        <w:gridCol w:w="439"/>
        <w:gridCol w:w="9259"/>
      </w:tblGrid>
      <w:tr w:rsidR="006D3A27" w:rsidRPr="00A476C2" w14:paraId="425FA171" w14:textId="77777777" w:rsidTr="000F3894">
        <w:trPr>
          <w:jc w:val="center"/>
        </w:trPr>
        <w:tc>
          <w:tcPr>
            <w:tcW w:w="439" w:type="dxa"/>
          </w:tcPr>
          <w:p w14:paraId="425FA16F" w14:textId="77777777" w:rsidR="006D3A27" w:rsidRPr="00A476C2" w:rsidRDefault="006D3A27">
            <w:pPr>
              <w:pStyle w:val="DocumentText"/>
              <w:rPr>
                <w:rFonts w:ascii="Arial" w:hAnsi="Arial" w:cs="Arial"/>
              </w:rPr>
            </w:pPr>
          </w:p>
        </w:tc>
        <w:tc>
          <w:tcPr>
            <w:tcW w:w="9259" w:type="dxa"/>
          </w:tcPr>
          <w:p w14:paraId="425FA170" w14:textId="2B77F987" w:rsidR="006D3A27" w:rsidRPr="00A476C2" w:rsidRDefault="000F3894" w:rsidP="000F3894">
            <w:pPr>
              <w:pStyle w:val="DocumentText"/>
              <w:rPr>
                <w:rFonts w:ascii="Arial" w:hAnsi="Arial" w:cs="Arial"/>
                <w:i/>
              </w:rPr>
            </w:pPr>
            <w:r w:rsidRPr="00A476C2">
              <w:rPr>
                <w:rFonts w:ascii="Arial" w:hAnsi="Arial" w:cs="Arial"/>
              </w:rPr>
              <w:t>The following</w:t>
            </w:r>
            <w:r w:rsidR="006D3A27" w:rsidRPr="00A476C2">
              <w:rPr>
                <w:rFonts w:ascii="Arial" w:hAnsi="Arial" w:cs="Arial"/>
              </w:rPr>
              <w:t xml:space="preserve"> are </w:t>
            </w:r>
            <w:r w:rsidRPr="00A476C2">
              <w:rPr>
                <w:rFonts w:ascii="Arial" w:hAnsi="Arial" w:cs="Arial"/>
              </w:rPr>
              <w:t xml:space="preserve">the </w:t>
            </w:r>
            <w:r w:rsidR="006D3A27" w:rsidRPr="00A476C2">
              <w:rPr>
                <w:rFonts w:ascii="Arial" w:hAnsi="Arial" w:cs="Arial"/>
              </w:rPr>
              <w:t xml:space="preserve">definitions </w:t>
            </w:r>
            <w:r w:rsidRPr="00A476C2">
              <w:rPr>
                <w:rFonts w:ascii="Arial" w:hAnsi="Arial" w:cs="Arial"/>
              </w:rPr>
              <w:t>for</w:t>
            </w:r>
            <w:r w:rsidR="006D3A27" w:rsidRPr="00A476C2">
              <w:rPr>
                <w:rFonts w:ascii="Arial" w:hAnsi="Arial" w:cs="Arial"/>
              </w:rPr>
              <w:t xml:space="preserve"> terms </w:t>
            </w:r>
            <w:r w:rsidRPr="00A476C2">
              <w:rPr>
                <w:rFonts w:ascii="Arial" w:hAnsi="Arial" w:cs="Arial"/>
              </w:rPr>
              <w:t>used</w:t>
            </w:r>
            <w:r w:rsidR="006D3A27" w:rsidRPr="00A476C2">
              <w:rPr>
                <w:rFonts w:ascii="Arial" w:hAnsi="Arial" w:cs="Arial"/>
              </w:rPr>
              <w:t xml:space="preserve"> </w:t>
            </w:r>
            <w:r w:rsidR="00173845" w:rsidRPr="00A476C2">
              <w:rPr>
                <w:rFonts w:ascii="Arial" w:hAnsi="Arial" w:cs="Arial"/>
              </w:rPr>
              <w:t xml:space="preserve">in </w:t>
            </w:r>
            <w:r w:rsidR="006D3A27" w:rsidRPr="00A476C2">
              <w:rPr>
                <w:rFonts w:ascii="Arial" w:hAnsi="Arial" w:cs="Arial"/>
              </w:rPr>
              <w:t xml:space="preserve">this </w:t>
            </w:r>
            <w:r w:rsidR="00354D48" w:rsidRPr="00A476C2">
              <w:rPr>
                <w:rFonts w:ascii="Arial" w:hAnsi="Arial" w:cs="Arial"/>
              </w:rPr>
              <w:t>Appendix H</w:t>
            </w:r>
            <w:r w:rsidR="006D3A27" w:rsidRPr="00A476C2">
              <w:rPr>
                <w:rFonts w:ascii="Arial" w:hAnsi="Arial" w:cs="Arial"/>
              </w:rPr>
              <w:t>:</w:t>
            </w:r>
          </w:p>
        </w:tc>
      </w:tr>
      <w:tr w:rsidR="00F86025" w:rsidRPr="00A476C2" w14:paraId="506A8ACA" w14:textId="77777777" w:rsidTr="000F3894">
        <w:trPr>
          <w:jc w:val="center"/>
        </w:trPr>
        <w:tc>
          <w:tcPr>
            <w:tcW w:w="439" w:type="dxa"/>
          </w:tcPr>
          <w:p w14:paraId="7CBDD862" w14:textId="77777777" w:rsidR="00F86025" w:rsidRPr="00A476C2" w:rsidRDefault="00F86025">
            <w:pPr>
              <w:pStyle w:val="DocumentText"/>
              <w:rPr>
                <w:rFonts w:ascii="Arial" w:hAnsi="Arial" w:cs="Arial"/>
              </w:rPr>
            </w:pPr>
          </w:p>
        </w:tc>
        <w:tc>
          <w:tcPr>
            <w:tcW w:w="9259" w:type="dxa"/>
          </w:tcPr>
          <w:p w14:paraId="1A231F0A" w14:textId="397710FE" w:rsidR="00F86025" w:rsidRPr="00A476C2" w:rsidRDefault="00F86025" w:rsidP="009F17D1">
            <w:pPr>
              <w:pStyle w:val="DocumentText"/>
              <w:rPr>
                <w:rFonts w:ascii="Arial" w:hAnsi="Arial" w:cs="Arial"/>
                <w:b/>
                <w:i/>
              </w:rPr>
            </w:pPr>
            <w:r w:rsidRPr="00A476C2">
              <w:rPr>
                <w:rFonts w:ascii="Arial" w:hAnsi="Arial" w:cs="Arial"/>
                <w:b/>
                <w:i/>
              </w:rPr>
              <w:t>Curtailment or Curtailed</w:t>
            </w:r>
            <w:r w:rsidRPr="00A476C2">
              <w:rPr>
                <w:rFonts w:ascii="Arial" w:hAnsi="Arial" w:cs="Arial"/>
              </w:rPr>
              <w:t xml:space="preserve"> – Solar Plant Operator action (whether manual, scheduled, or automatic), resulting from an ISO Dispatch Instruction, that limits the amount of power produced by the Solar Plant to below the maximum amount of power that could be produced by the normally operating available equipment given the current weather conditions at the Solar Plant.</w:t>
            </w:r>
          </w:p>
        </w:tc>
      </w:tr>
      <w:tr w:rsidR="00D22B76" w:rsidRPr="00A476C2" w14:paraId="425FA174" w14:textId="77777777" w:rsidTr="000F3894">
        <w:trPr>
          <w:jc w:val="center"/>
        </w:trPr>
        <w:tc>
          <w:tcPr>
            <w:tcW w:w="439" w:type="dxa"/>
          </w:tcPr>
          <w:p w14:paraId="425FA172" w14:textId="77777777" w:rsidR="00D22B76" w:rsidRPr="00A476C2" w:rsidRDefault="00D22B76">
            <w:pPr>
              <w:pStyle w:val="DocumentText"/>
              <w:rPr>
                <w:rFonts w:ascii="Arial" w:hAnsi="Arial" w:cs="Arial"/>
              </w:rPr>
            </w:pPr>
          </w:p>
        </w:tc>
        <w:tc>
          <w:tcPr>
            <w:tcW w:w="9259" w:type="dxa"/>
          </w:tcPr>
          <w:p w14:paraId="425FA173" w14:textId="674D18E3" w:rsidR="00D22B76" w:rsidRPr="00A476C2" w:rsidRDefault="008D7D08" w:rsidP="009F17D1">
            <w:pPr>
              <w:pStyle w:val="DocumentText"/>
              <w:rPr>
                <w:rFonts w:ascii="Arial" w:hAnsi="Arial" w:cs="Arial"/>
              </w:rPr>
            </w:pPr>
            <w:r w:rsidRPr="00A476C2">
              <w:rPr>
                <w:rFonts w:ascii="Arial" w:hAnsi="Arial" w:cs="Arial"/>
                <w:b/>
                <w:i/>
              </w:rPr>
              <w:t>Met Gathering Station</w:t>
            </w:r>
            <w:r w:rsidRPr="00A476C2">
              <w:rPr>
                <w:rFonts w:ascii="Arial" w:hAnsi="Arial" w:cs="Arial"/>
              </w:rPr>
              <w:t xml:space="preserve"> – a permanent purpose-built and/or sited station dedicated to </w:t>
            </w:r>
            <w:r w:rsidR="00644DE1" w:rsidRPr="00A476C2">
              <w:rPr>
                <w:rFonts w:ascii="Arial" w:hAnsi="Arial" w:cs="Arial"/>
              </w:rPr>
              <w:t xml:space="preserve">the </w:t>
            </w:r>
            <w:r w:rsidRPr="00A476C2">
              <w:rPr>
                <w:rFonts w:ascii="Arial" w:hAnsi="Arial" w:cs="Arial"/>
              </w:rPr>
              <w:t xml:space="preserve">collection of </w:t>
            </w:r>
            <w:r w:rsidR="009F17D1" w:rsidRPr="00A476C2">
              <w:rPr>
                <w:rFonts w:ascii="Arial" w:hAnsi="Arial" w:cs="Arial"/>
              </w:rPr>
              <w:t xml:space="preserve">Meteorological Data. </w:t>
            </w:r>
          </w:p>
        </w:tc>
      </w:tr>
      <w:tr w:rsidR="008D7D08" w:rsidRPr="00A476C2" w14:paraId="425FA177" w14:textId="77777777" w:rsidTr="000F3894">
        <w:trPr>
          <w:jc w:val="center"/>
        </w:trPr>
        <w:tc>
          <w:tcPr>
            <w:tcW w:w="439" w:type="dxa"/>
          </w:tcPr>
          <w:p w14:paraId="425FA175" w14:textId="77777777" w:rsidR="008D7D08" w:rsidRPr="00A476C2" w:rsidRDefault="008D7D08">
            <w:pPr>
              <w:pStyle w:val="DocumentText"/>
              <w:rPr>
                <w:rFonts w:ascii="Arial" w:hAnsi="Arial" w:cs="Arial"/>
              </w:rPr>
            </w:pPr>
          </w:p>
        </w:tc>
        <w:tc>
          <w:tcPr>
            <w:tcW w:w="9259" w:type="dxa"/>
          </w:tcPr>
          <w:p w14:paraId="425FA176" w14:textId="7DB283EE" w:rsidR="008D7D08" w:rsidRPr="00A476C2" w:rsidRDefault="008D7D08" w:rsidP="009F17D1">
            <w:pPr>
              <w:pStyle w:val="DocumentText"/>
              <w:rPr>
                <w:rFonts w:ascii="Arial" w:hAnsi="Arial" w:cs="Arial"/>
              </w:rPr>
            </w:pPr>
            <w:r w:rsidRPr="00A476C2">
              <w:rPr>
                <w:rFonts w:ascii="Arial" w:hAnsi="Arial" w:cs="Arial"/>
                <w:b/>
                <w:i/>
              </w:rPr>
              <w:t>Meteorological Data</w:t>
            </w:r>
            <w:r w:rsidR="00974306" w:rsidRPr="00A476C2">
              <w:rPr>
                <w:rFonts w:ascii="Arial" w:hAnsi="Arial" w:cs="Arial"/>
                <w:b/>
                <w:i/>
              </w:rPr>
              <w:t xml:space="preserve"> </w:t>
            </w:r>
            <w:r w:rsidR="00C911F6" w:rsidRPr="00A476C2">
              <w:rPr>
                <w:rFonts w:ascii="Arial" w:hAnsi="Arial" w:cs="Arial"/>
              </w:rPr>
              <w:t>–</w:t>
            </w:r>
            <w:r w:rsidR="00AE29F0" w:rsidRPr="00A476C2">
              <w:rPr>
                <w:rFonts w:ascii="Arial" w:hAnsi="Arial" w:cs="Arial"/>
              </w:rPr>
              <w:t xml:space="preserve"> t</w:t>
            </w:r>
            <w:r w:rsidRPr="00A476C2">
              <w:rPr>
                <w:rFonts w:ascii="Arial" w:hAnsi="Arial" w:cs="Arial"/>
              </w:rPr>
              <w:t>he real-time data (e.g.</w:t>
            </w:r>
            <w:r w:rsidR="00644DE1" w:rsidRPr="00A476C2">
              <w:rPr>
                <w:rFonts w:ascii="Arial" w:hAnsi="Arial" w:cs="Arial"/>
              </w:rPr>
              <w:t>,</w:t>
            </w:r>
            <w:r w:rsidRPr="00A476C2">
              <w:rPr>
                <w:rFonts w:ascii="Arial" w:hAnsi="Arial" w:cs="Arial"/>
              </w:rPr>
              <w:t xml:space="preserve"> </w:t>
            </w:r>
            <w:r w:rsidR="00DA57B7" w:rsidRPr="00A476C2">
              <w:rPr>
                <w:rFonts w:ascii="Arial" w:hAnsi="Arial" w:cs="Arial"/>
              </w:rPr>
              <w:t xml:space="preserve">Global Horizontal Insolation, Direct Normal Insolation, wind </w:t>
            </w:r>
            <w:r w:rsidRPr="00A476C2">
              <w:rPr>
                <w:rFonts w:ascii="Arial" w:hAnsi="Arial" w:cs="Arial"/>
              </w:rPr>
              <w:t xml:space="preserve">speeds and directions) collected at a specific </w:t>
            </w:r>
            <w:r w:rsidR="00DA57B7" w:rsidRPr="00A476C2">
              <w:rPr>
                <w:rFonts w:ascii="Arial" w:hAnsi="Arial" w:cs="Arial"/>
              </w:rPr>
              <w:t>Solar</w:t>
            </w:r>
            <w:r w:rsidRPr="00A476C2">
              <w:rPr>
                <w:rFonts w:ascii="Arial" w:hAnsi="Arial" w:cs="Arial"/>
              </w:rPr>
              <w:t xml:space="preserve"> Plant</w:t>
            </w:r>
            <w:r w:rsidR="009F17D1" w:rsidRPr="00A476C2">
              <w:rPr>
                <w:rFonts w:ascii="Arial" w:hAnsi="Arial" w:cs="Arial"/>
              </w:rPr>
              <w:t>’s location</w:t>
            </w:r>
            <w:r w:rsidRPr="00A476C2">
              <w:rPr>
                <w:rFonts w:ascii="Arial" w:hAnsi="Arial" w:cs="Arial"/>
              </w:rPr>
              <w:t>.</w:t>
            </w:r>
          </w:p>
        </w:tc>
      </w:tr>
      <w:tr w:rsidR="008D7D08" w:rsidRPr="00A476C2" w14:paraId="425FA17D" w14:textId="2CE02D80" w:rsidTr="000F3894">
        <w:trPr>
          <w:jc w:val="center"/>
        </w:trPr>
        <w:tc>
          <w:tcPr>
            <w:tcW w:w="439" w:type="dxa"/>
          </w:tcPr>
          <w:p w14:paraId="425FA17B" w14:textId="20470EF8" w:rsidR="008D7D08" w:rsidRPr="00A476C2" w:rsidRDefault="008D7D08">
            <w:pPr>
              <w:pStyle w:val="DocumentText"/>
              <w:rPr>
                <w:rFonts w:ascii="Arial" w:hAnsi="Arial" w:cs="Arial"/>
              </w:rPr>
            </w:pPr>
          </w:p>
        </w:tc>
        <w:tc>
          <w:tcPr>
            <w:tcW w:w="9259" w:type="dxa"/>
          </w:tcPr>
          <w:p w14:paraId="425FA17C" w14:textId="50E99AB0" w:rsidR="008D7D08" w:rsidRPr="00A476C2" w:rsidRDefault="008D7D08" w:rsidP="00A87E03">
            <w:pPr>
              <w:pStyle w:val="DocumentText"/>
              <w:rPr>
                <w:rFonts w:ascii="Arial" w:hAnsi="Arial" w:cs="Arial"/>
                <w:i/>
              </w:rPr>
            </w:pPr>
            <w:r w:rsidRPr="00A476C2">
              <w:rPr>
                <w:rFonts w:ascii="Arial" w:hAnsi="Arial" w:cs="Arial"/>
                <w:b/>
                <w:i/>
              </w:rPr>
              <w:t>Plant Max Reactive Lagging Capability</w:t>
            </w:r>
            <w:r w:rsidRPr="00A476C2">
              <w:rPr>
                <w:rFonts w:ascii="Arial" w:hAnsi="Arial" w:cs="Arial"/>
              </w:rPr>
              <w:t xml:space="preserve"> – </w:t>
            </w:r>
            <w:r w:rsidR="00AE29F0" w:rsidRPr="00A476C2">
              <w:rPr>
                <w:rFonts w:ascii="Arial" w:hAnsi="Arial" w:cs="Arial"/>
              </w:rPr>
              <w:t>t</w:t>
            </w:r>
            <w:r w:rsidRPr="00A476C2">
              <w:rPr>
                <w:rFonts w:ascii="Arial" w:hAnsi="Arial" w:cs="Arial"/>
              </w:rPr>
              <w:t>he maximum reactive capability in the lagging direction (i.e.</w:t>
            </w:r>
            <w:r w:rsidR="00A87E03" w:rsidRPr="00A476C2">
              <w:rPr>
                <w:rFonts w:ascii="Arial" w:hAnsi="Arial" w:cs="Arial"/>
              </w:rPr>
              <w:t>,</w:t>
            </w:r>
            <w:r w:rsidRPr="00A476C2">
              <w:rPr>
                <w:rFonts w:ascii="Arial" w:hAnsi="Arial" w:cs="Arial"/>
              </w:rPr>
              <w:t xml:space="preserve"> </w:t>
            </w:r>
            <w:proofErr w:type="spellStart"/>
            <w:r w:rsidRPr="00A476C2">
              <w:rPr>
                <w:rFonts w:ascii="Arial" w:hAnsi="Arial" w:cs="Arial"/>
              </w:rPr>
              <w:t>VAr</w:t>
            </w:r>
            <w:proofErr w:type="spellEnd"/>
            <w:r w:rsidRPr="00A476C2">
              <w:rPr>
                <w:rFonts w:ascii="Arial" w:hAnsi="Arial" w:cs="Arial"/>
              </w:rPr>
              <w:t xml:space="preserve"> management that increase</w:t>
            </w:r>
            <w:r w:rsidR="00D648D4" w:rsidRPr="00A476C2">
              <w:rPr>
                <w:rFonts w:ascii="Arial" w:hAnsi="Arial" w:cs="Arial"/>
              </w:rPr>
              <w:t>s</w:t>
            </w:r>
            <w:r w:rsidRPr="00A476C2">
              <w:rPr>
                <w:rFonts w:ascii="Arial" w:hAnsi="Arial" w:cs="Arial"/>
              </w:rPr>
              <w:t xml:space="preserve"> local voltage</w:t>
            </w:r>
            <w:r w:rsidR="00A87E03" w:rsidRPr="00A476C2">
              <w:rPr>
                <w:rFonts w:ascii="Arial" w:hAnsi="Arial" w:cs="Arial"/>
              </w:rPr>
              <w:t xml:space="preserve"> levels</w:t>
            </w:r>
            <w:r w:rsidRPr="00A476C2">
              <w:rPr>
                <w:rFonts w:ascii="Arial" w:hAnsi="Arial" w:cs="Arial"/>
              </w:rPr>
              <w:t xml:space="preserve">) that the </w:t>
            </w:r>
            <w:r w:rsidR="00DA57B7" w:rsidRPr="00A476C2">
              <w:rPr>
                <w:rFonts w:ascii="Arial" w:hAnsi="Arial" w:cs="Arial"/>
              </w:rPr>
              <w:t>Solar</w:t>
            </w:r>
            <w:r w:rsidR="00A87E03" w:rsidRPr="00A476C2">
              <w:rPr>
                <w:rFonts w:ascii="Arial" w:hAnsi="Arial" w:cs="Arial"/>
              </w:rPr>
              <w:t xml:space="preserve"> P</w:t>
            </w:r>
            <w:r w:rsidRPr="00A476C2">
              <w:rPr>
                <w:rFonts w:ascii="Arial" w:hAnsi="Arial" w:cs="Arial"/>
              </w:rPr>
              <w:t>lant can supply at the interconnection point given the existing voltage, in a continuous manner within one minute and maintain for at least one hour.</w:t>
            </w:r>
          </w:p>
        </w:tc>
      </w:tr>
      <w:tr w:rsidR="008D7D08" w:rsidRPr="00A476C2" w14:paraId="425FA180" w14:textId="36BBF3F6" w:rsidTr="000F3894">
        <w:trPr>
          <w:jc w:val="center"/>
        </w:trPr>
        <w:tc>
          <w:tcPr>
            <w:tcW w:w="439" w:type="dxa"/>
          </w:tcPr>
          <w:p w14:paraId="425FA17E" w14:textId="2F3E5FFE" w:rsidR="008D7D08" w:rsidRPr="00A476C2" w:rsidRDefault="008D7D08">
            <w:pPr>
              <w:pStyle w:val="DocumentText"/>
              <w:rPr>
                <w:rFonts w:ascii="Arial" w:hAnsi="Arial" w:cs="Arial"/>
              </w:rPr>
            </w:pPr>
          </w:p>
        </w:tc>
        <w:tc>
          <w:tcPr>
            <w:tcW w:w="9259" w:type="dxa"/>
          </w:tcPr>
          <w:p w14:paraId="425FA17F" w14:textId="6C453981" w:rsidR="008D7D08" w:rsidRPr="00A476C2" w:rsidRDefault="008D7D08" w:rsidP="00A87E03">
            <w:pPr>
              <w:pStyle w:val="DocumentText"/>
              <w:rPr>
                <w:rFonts w:ascii="Arial" w:hAnsi="Arial" w:cs="Arial"/>
                <w:i/>
              </w:rPr>
            </w:pPr>
            <w:r w:rsidRPr="00A476C2">
              <w:rPr>
                <w:rFonts w:ascii="Arial" w:hAnsi="Arial" w:cs="Arial"/>
                <w:b/>
                <w:i/>
              </w:rPr>
              <w:t>Plant Max Reactive Leading Capability</w:t>
            </w:r>
            <w:r w:rsidRPr="00A476C2">
              <w:rPr>
                <w:rFonts w:ascii="Arial" w:hAnsi="Arial" w:cs="Arial"/>
              </w:rPr>
              <w:t xml:space="preserve"> – </w:t>
            </w:r>
            <w:r w:rsidR="00AE29F0" w:rsidRPr="00A476C2">
              <w:rPr>
                <w:rFonts w:ascii="Arial" w:hAnsi="Arial" w:cs="Arial"/>
              </w:rPr>
              <w:t>t</w:t>
            </w:r>
            <w:r w:rsidRPr="00A476C2">
              <w:rPr>
                <w:rFonts w:ascii="Arial" w:hAnsi="Arial" w:cs="Arial"/>
              </w:rPr>
              <w:t>he maximum reactive capability in the leading direction (i.e.</w:t>
            </w:r>
            <w:r w:rsidR="00A87E03" w:rsidRPr="00A476C2">
              <w:rPr>
                <w:rFonts w:ascii="Arial" w:hAnsi="Arial" w:cs="Arial"/>
              </w:rPr>
              <w:t>,</w:t>
            </w:r>
            <w:r w:rsidRPr="00A476C2">
              <w:rPr>
                <w:rFonts w:ascii="Arial" w:hAnsi="Arial" w:cs="Arial"/>
              </w:rPr>
              <w:t xml:space="preserve"> </w:t>
            </w:r>
            <w:proofErr w:type="spellStart"/>
            <w:r w:rsidRPr="00A476C2">
              <w:rPr>
                <w:rFonts w:ascii="Arial" w:hAnsi="Arial" w:cs="Arial"/>
              </w:rPr>
              <w:t>VAr</w:t>
            </w:r>
            <w:proofErr w:type="spellEnd"/>
            <w:r w:rsidRPr="00A476C2">
              <w:rPr>
                <w:rFonts w:ascii="Arial" w:hAnsi="Arial" w:cs="Arial"/>
              </w:rPr>
              <w:t xml:space="preserve"> management that decrease</w:t>
            </w:r>
            <w:r w:rsidR="00A87E03" w:rsidRPr="00A476C2">
              <w:rPr>
                <w:rFonts w:ascii="Arial" w:hAnsi="Arial" w:cs="Arial"/>
              </w:rPr>
              <w:t>s</w:t>
            </w:r>
            <w:r w:rsidRPr="00A476C2">
              <w:rPr>
                <w:rFonts w:ascii="Arial" w:hAnsi="Arial" w:cs="Arial"/>
              </w:rPr>
              <w:t xml:space="preserve"> local voltage</w:t>
            </w:r>
            <w:r w:rsidR="00A87E03" w:rsidRPr="00A476C2">
              <w:rPr>
                <w:rFonts w:ascii="Arial" w:hAnsi="Arial" w:cs="Arial"/>
              </w:rPr>
              <w:t xml:space="preserve"> levels</w:t>
            </w:r>
            <w:r w:rsidRPr="00A476C2">
              <w:rPr>
                <w:rFonts w:ascii="Arial" w:hAnsi="Arial" w:cs="Arial"/>
              </w:rPr>
              <w:t xml:space="preserve">) that the </w:t>
            </w:r>
            <w:r w:rsidR="00DA57B7" w:rsidRPr="00A476C2">
              <w:rPr>
                <w:rFonts w:ascii="Arial" w:hAnsi="Arial" w:cs="Arial"/>
              </w:rPr>
              <w:t>Solar</w:t>
            </w:r>
            <w:r w:rsidR="00A87E03" w:rsidRPr="00A476C2">
              <w:rPr>
                <w:rFonts w:ascii="Arial" w:hAnsi="Arial" w:cs="Arial"/>
              </w:rPr>
              <w:t xml:space="preserve"> P</w:t>
            </w:r>
            <w:r w:rsidRPr="00A476C2">
              <w:rPr>
                <w:rFonts w:ascii="Arial" w:hAnsi="Arial" w:cs="Arial"/>
              </w:rPr>
              <w:t>lant can supply at the interconnection point given the existing voltage, in a continuous manner within one minute and maintain for at least one hour.</w:t>
            </w:r>
          </w:p>
        </w:tc>
      </w:tr>
      <w:tr w:rsidR="008D7D08" w:rsidRPr="00A476C2" w14:paraId="425FA189" w14:textId="77777777" w:rsidTr="000F3894">
        <w:trPr>
          <w:jc w:val="center"/>
        </w:trPr>
        <w:tc>
          <w:tcPr>
            <w:tcW w:w="439" w:type="dxa"/>
          </w:tcPr>
          <w:p w14:paraId="425FA187" w14:textId="77777777" w:rsidR="008D7D08" w:rsidRPr="00A476C2" w:rsidRDefault="008D7D08">
            <w:pPr>
              <w:pStyle w:val="DocumentText"/>
              <w:rPr>
                <w:rFonts w:ascii="Arial" w:hAnsi="Arial" w:cs="Arial"/>
              </w:rPr>
            </w:pPr>
          </w:p>
        </w:tc>
        <w:tc>
          <w:tcPr>
            <w:tcW w:w="9259" w:type="dxa"/>
          </w:tcPr>
          <w:p w14:paraId="425FA188" w14:textId="7BB81143" w:rsidR="008D7D08" w:rsidRPr="00A476C2" w:rsidRDefault="008D7D08" w:rsidP="00547A60">
            <w:pPr>
              <w:pStyle w:val="DocumentText"/>
              <w:rPr>
                <w:rFonts w:ascii="Arial" w:hAnsi="Arial" w:cs="Arial"/>
                <w:i/>
              </w:rPr>
            </w:pPr>
            <w:r w:rsidRPr="00A476C2">
              <w:rPr>
                <w:rFonts w:ascii="Arial" w:hAnsi="Arial" w:cs="Arial"/>
                <w:b/>
                <w:bCs/>
                <w:i/>
                <w:iCs/>
              </w:rPr>
              <w:t xml:space="preserve">Plant </w:t>
            </w:r>
            <w:r w:rsidR="00515F60" w:rsidRPr="00A476C2">
              <w:rPr>
                <w:rFonts w:ascii="Arial" w:hAnsi="Arial" w:cs="Arial"/>
                <w:b/>
                <w:bCs/>
                <w:i/>
                <w:iCs/>
              </w:rPr>
              <w:t>Wind</w:t>
            </w:r>
            <w:r w:rsidRPr="00A476C2">
              <w:rPr>
                <w:rFonts w:ascii="Arial" w:hAnsi="Arial" w:cs="Arial"/>
                <w:b/>
                <w:bCs/>
                <w:i/>
                <w:iCs/>
              </w:rPr>
              <w:t xml:space="preserve"> Directions</w:t>
            </w:r>
            <w:r w:rsidR="00515F60" w:rsidRPr="00A476C2">
              <w:rPr>
                <w:rFonts w:ascii="Arial" w:hAnsi="Arial" w:cs="Arial"/>
                <w:b/>
                <w:bCs/>
                <w:i/>
                <w:iCs/>
              </w:rPr>
              <w:t xml:space="preserve"> </w:t>
            </w:r>
            <w:r w:rsidR="00AE29F0" w:rsidRPr="00A476C2">
              <w:rPr>
                <w:rFonts w:ascii="Arial" w:hAnsi="Arial" w:cs="Arial"/>
              </w:rPr>
              <w:t>– t</w:t>
            </w:r>
            <w:r w:rsidRPr="00A476C2">
              <w:rPr>
                <w:rFonts w:ascii="Arial" w:hAnsi="Arial" w:cs="Arial"/>
              </w:rPr>
              <w:t xml:space="preserve">he instantaneous </w:t>
            </w:r>
            <w:r w:rsidR="00515F60" w:rsidRPr="00A476C2">
              <w:rPr>
                <w:rFonts w:ascii="Arial" w:hAnsi="Arial" w:cs="Arial"/>
              </w:rPr>
              <w:t xml:space="preserve">wind </w:t>
            </w:r>
            <w:r w:rsidRPr="00A476C2">
              <w:rPr>
                <w:rFonts w:ascii="Arial" w:hAnsi="Arial" w:cs="Arial"/>
              </w:rPr>
              <w:t>direction measured by</w:t>
            </w:r>
            <w:r w:rsidR="00515F60" w:rsidRPr="00A476C2">
              <w:rPr>
                <w:rFonts w:ascii="Arial" w:hAnsi="Arial" w:cs="Arial"/>
              </w:rPr>
              <w:t xml:space="preserve"> wind measuring equipment (e.g., wind vane)</w:t>
            </w:r>
            <w:r w:rsidR="00547A60" w:rsidRPr="00A476C2">
              <w:rPr>
                <w:rFonts w:ascii="Arial" w:hAnsi="Arial" w:cs="Arial"/>
              </w:rPr>
              <w:t>.</w:t>
            </w:r>
          </w:p>
        </w:tc>
      </w:tr>
      <w:tr w:rsidR="008D7D08" w:rsidRPr="00A476C2" w14:paraId="425FA18C" w14:textId="77777777" w:rsidTr="000F3894">
        <w:trPr>
          <w:jc w:val="center"/>
        </w:trPr>
        <w:tc>
          <w:tcPr>
            <w:tcW w:w="439" w:type="dxa"/>
          </w:tcPr>
          <w:p w14:paraId="425FA18A" w14:textId="77777777" w:rsidR="008D7D08" w:rsidRPr="00A476C2" w:rsidRDefault="008D7D08">
            <w:pPr>
              <w:pStyle w:val="DocumentText"/>
              <w:rPr>
                <w:rFonts w:ascii="Arial" w:hAnsi="Arial" w:cs="Arial"/>
              </w:rPr>
            </w:pPr>
          </w:p>
        </w:tc>
        <w:tc>
          <w:tcPr>
            <w:tcW w:w="9259" w:type="dxa"/>
          </w:tcPr>
          <w:p w14:paraId="425FA18B" w14:textId="398C3549" w:rsidR="008D7D08" w:rsidRPr="00A476C2" w:rsidRDefault="008D7D08" w:rsidP="00547A60">
            <w:pPr>
              <w:pStyle w:val="DocumentText"/>
              <w:rPr>
                <w:rFonts w:ascii="Arial" w:hAnsi="Arial" w:cs="Arial"/>
                <w:i/>
              </w:rPr>
            </w:pPr>
            <w:r w:rsidRPr="00A476C2">
              <w:rPr>
                <w:rFonts w:ascii="Arial" w:hAnsi="Arial" w:cs="Arial"/>
                <w:b/>
                <w:bCs/>
                <w:i/>
                <w:iCs/>
              </w:rPr>
              <w:t xml:space="preserve">Plant </w:t>
            </w:r>
            <w:r w:rsidR="00A630AA" w:rsidRPr="00A476C2">
              <w:rPr>
                <w:rFonts w:ascii="Arial" w:hAnsi="Arial" w:cs="Arial"/>
                <w:b/>
                <w:bCs/>
                <w:i/>
                <w:iCs/>
              </w:rPr>
              <w:t>Wind Speeds</w:t>
            </w:r>
            <w:r w:rsidR="00AE29F0" w:rsidRPr="00A476C2">
              <w:rPr>
                <w:rFonts w:ascii="Arial" w:hAnsi="Arial" w:cs="Arial"/>
              </w:rPr>
              <w:t xml:space="preserve"> – t</w:t>
            </w:r>
            <w:r w:rsidRPr="00A476C2">
              <w:rPr>
                <w:rFonts w:ascii="Arial" w:hAnsi="Arial" w:cs="Arial"/>
              </w:rPr>
              <w:t xml:space="preserve">he instantaneous </w:t>
            </w:r>
            <w:r w:rsidR="00515F60" w:rsidRPr="00A476C2">
              <w:rPr>
                <w:rFonts w:ascii="Arial" w:hAnsi="Arial" w:cs="Arial"/>
              </w:rPr>
              <w:t>wind</w:t>
            </w:r>
            <w:r w:rsidRPr="00A476C2">
              <w:rPr>
                <w:rFonts w:ascii="Arial" w:hAnsi="Arial" w:cs="Arial"/>
              </w:rPr>
              <w:t xml:space="preserve"> speeds measured by </w:t>
            </w:r>
            <w:r w:rsidR="00515F60" w:rsidRPr="00A476C2">
              <w:rPr>
                <w:rFonts w:ascii="Arial" w:hAnsi="Arial" w:cs="Arial"/>
              </w:rPr>
              <w:t>wind</w:t>
            </w:r>
            <w:r w:rsidRPr="00A476C2">
              <w:rPr>
                <w:rFonts w:ascii="Arial" w:hAnsi="Arial" w:cs="Arial"/>
              </w:rPr>
              <w:t xml:space="preserve"> measuring equipment (e.g. anemometry)</w:t>
            </w:r>
            <w:r w:rsidR="00547A60" w:rsidRPr="00A476C2">
              <w:rPr>
                <w:rFonts w:ascii="Arial" w:hAnsi="Arial" w:cs="Arial"/>
              </w:rPr>
              <w:t>.</w:t>
            </w:r>
          </w:p>
        </w:tc>
      </w:tr>
      <w:tr w:rsidR="008D7D08" w:rsidRPr="00A476C2" w14:paraId="425FA18F" w14:textId="77777777" w:rsidTr="000F3894">
        <w:trPr>
          <w:jc w:val="center"/>
        </w:trPr>
        <w:tc>
          <w:tcPr>
            <w:tcW w:w="439" w:type="dxa"/>
          </w:tcPr>
          <w:p w14:paraId="425FA18D" w14:textId="77777777" w:rsidR="008D7D08" w:rsidRPr="00A476C2" w:rsidRDefault="008D7D08">
            <w:pPr>
              <w:pStyle w:val="DocumentText"/>
              <w:rPr>
                <w:rFonts w:ascii="Arial" w:hAnsi="Arial" w:cs="Arial"/>
              </w:rPr>
            </w:pPr>
          </w:p>
        </w:tc>
        <w:tc>
          <w:tcPr>
            <w:tcW w:w="9259" w:type="dxa"/>
          </w:tcPr>
          <w:p w14:paraId="425FA18E" w14:textId="72FC31BD" w:rsidR="008D7D08" w:rsidRPr="00A476C2" w:rsidRDefault="008D7D08" w:rsidP="00A65E04">
            <w:pPr>
              <w:pStyle w:val="DocumentText"/>
              <w:rPr>
                <w:rFonts w:ascii="Arial" w:hAnsi="Arial" w:cs="Arial"/>
                <w:i/>
              </w:rPr>
            </w:pPr>
            <w:r w:rsidRPr="00A476C2">
              <w:rPr>
                <w:rFonts w:ascii="Arial" w:hAnsi="Arial" w:cs="Arial"/>
                <w:b/>
                <w:i/>
              </w:rPr>
              <w:t>Real</w:t>
            </w:r>
            <w:r w:rsidR="00173845" w:rsidRPr="00A476C2">
              <w:rPr>
                <w:rFonts w:ascii="Arial" w:hAnsi="Arial" w:cs="Arial"/>
                <w:b/>
                <w:i/>
              </w:rPr>
              <w:t>-</w:t>
            </w:r>
            <w:r w:rsidRPr="00A476C2">
              <w:rPr>
                <w:rFonts w:ascii="Arial" w:hAnsi="Arial" w:cs="Arial"/>
                <w:b/>
                <w:i/>
              </w:rPr>
              <w:t>Time High Operating Limit</w:t>
            </w:r>
            <w:r w:rsidRPr="00A476C2">
              <w:rPr>
                <w:rFonts w:ascii="Arial" w:hAnsi="Arial" w:cs="Arial"/>
              </w:rPr>
              <w:t xml:space="preserve"> – </w:t>
            </w:r>
            <w:r w:rsidR="00AE29F0" w:rsidRPr="00A476C2">
              <w:rPr>
                <w:rFonts w:ascii="Arial" w:hAnsi="Arial" w:cs="Arial"/>
              </w:rPr>
              <w:t>i</w:t>
            </w:r>
            <w:r w:rsidR="00D50953" w:rsidRPr="00A476C2">
              <w:rPr>
                <w:rFonts w:ascii="Arial" w:hAnsi="Arial" w:cs="Arial"/>
              </w:rPr>
              <w:t xml:space="preserve">s </w:t>
            </w:r>
            <w:r w:rsidRPr="00A476C2">
              <w:rPr>
                <w:rFonts w:ascii="Arial" w:hAnsi="Arial" w:cs="Arial"/>
              </w:rPr>
              <w:t>defined in</w:t>
            </w:r>
            <w:r w:rsidR="00D50953" w:rsidRPr="00A476C2">
              <w:rPr>
                <w:rFonts w:ascii="Arial" w:hAnsi="Arial" w:cs="Arial"/>
              </w:rPr>
              <w:t xml:space="preserve"> the ISO</w:t>
            </w:r>
            <w:r w:rsidR="00D0437B" w:rsidRPr="00A476C2">
              <w:rPr>
                <w:rFonts w:ascii="Arial" w:hAnsi="Arial" w:cs="Arial"/>
              </w:rPr>
              <w:t xml:space="preserve"> </w:t>
            </w:r>
            <w:r w:rsidR="006863E9" w:rsidRPr="00A476C2">
              <w:rPr>
                <w:rFonts w:ascii="Arial" w:hAnsi="Arial" w:cs="Arial"/>
              </w:rPr>
              <w:t>New England Inc.</w:t>
            </w:r>
            <w:r w:rsidR="00D50953" w:rsidRPr="00A476C2">
              <w:rPr>
                <w:rFonts w:ascii="Arial" w:hAnsi="Arial" w:cs="Arial"/>
              </w:rPr>
              <w:t xml:space="preserve"> Transmission</w:t>
            </w:r>
            <w:r w:rsidR="006863E9" w:rsidRPr="00A476C2">
              <w:rPr>
                <w:rFonts w:ascii="Arial" w:hAnsi="Arial" w:cs="Arial"/>
              </w:rPr>
              <w:t>,</w:t>
            </w:r>
            <w:r w:rsidR="00D50953" w:rsidRPr="00A476C2">
              <w:rPr>
                <w:rFonts w:ascii="Arial" w:hAnsi="Arial" w:cs="Arial"/>
              </w:rPr>
              <w:t xml:space="preserve"> Markets</w:t>
            </w:r>
            <w:r w:rsidR="006863E9" w:rsidRPr="00A476C2">
              <w:rPr>
                <w:rFonts w:ascii="Arial" w:hAnsi="Arial" w:cs="Arial"/>
              </w:rPr>
              <w:t>,</w:t>
            </w:r>
            <w:r w:rsidR="00D50953" w:rsidRPr="00A476C2">
              <w:rPr>
                <w:rFonts w:ascii="Arial" w:hAnsi="Arial" w:cs="Arial"/>
              </w:rPr>
              <w:t xml:space="preserve"> and Services Tariff </w:t>
            </w:r>
            <w:r w:rsidR="00A65E04" w:rsidRPr="00A476C2">
              <w:rPr>
                <w:rFonts w:ascii="Arial" w:hAnsi="Arial" w:cs="Arial"/>
              </w:rPr>
              <w:t>Section I</w:t>
            </w:r>
            <w:r w:rsidR="00A630AA" w:rsidRPr="00A476C2">
              <w:rPr>
                <w:rFonts w:ascii="Arial" w:hAnsi="Arial" w:cs="Arial"/>
              </w:rPr>
              <w:t xml:space="preserve"> </w:t>
            </w:r>
            <w:r w:rsidR="00A65E04" w:rsidRPr="00A476C2">
              <w:rPr>
                <w:rFonts w:ascii="Arial" w:hAnsi="Arial" w:cs="Arial"/>
              </w:rPr>
              <w:t>-</w:t>
            </w:r>
            <w:r w:rsidR="00A630AA" w:rsidRPr="00A476C2">
              <w:rPr>
                <w:rFonts w:ascii="Arial" w:hAnsi="Arial" w:cs="Arial"/>
              </w:rPr>
              <w:t xml:space="preserve"> </w:t>
            </w:r>
            <w:r w:rsidR="00A65E04" w:rsidRPr="00A476C2">
              <w:rPr>
                <w:rFonts w:ascii="Arial" w:hAnsi="Arial" w:cs="Arial"/>
              </w:rPr>
              <w:t>General Terms and Conditions (Section I)</w:t>
            </w:r>
            <w:r w:rsidRPr="00A476C2">
              <w:rPr>
                <w:rFonts w:ascii="Arial" w:hAnsi="Arial" w:cs="Arial"/>
              </w:rPr>
              <w:t>.</w:t>
            </w:r>
          </w:p>
        </w:tc>
      </w:tr>
      <w:tr w:rsidR="00D3697F" w:rsidRPr="00A476C2" w14:paraId="425FA192" w14:textId="77777777" w:rsidTr="000F3894">
        <w:trPr>
          <w:jc w:val="center"/>
        </w:trPr>
        <w:tc>
          <w:tcPr>
            <w:tcW w:w="439" w:type="dxa"/>
          </w:tcPr>
          <w:p w14:paraId="425FA190" w14:textId="77777777" w:rsidR="00D3697F" w:rsidRPr="00A476C2" w:rsidRDefault="00D3697F">
            <w:pPr>
              <w:pStyle w:val="DocumentText"/>
              <w:rPr>
                <w:rFonts w:ascii="Arial" w:hAnsi="Arial" w:cs="Arial"/>
              </w:rPr>
            </w:pPr>
          </w:p>
        </w:tc>
        <w:tc>
          <w:tcPr>
            <w:tcW w:w="9259" w:type="dxa"/>
          </w:tcPr>
          <w:p w14:paraId="425FA191" w14:textId="63D585CC" w:rsidR="00D3697F" w:rsidRPr="00A476C2" w:rsidRDefault="00D3697F" w:rsidP="007D6F41">
            <w:pPr>
              <w:pStyle w:val="CommentText"/>
              <w:spacing w:before="100" w:after="100"/>
            </w:pPr>
            <w:r w:rsidRPr="00A476C2">
              <w:rPr>
                <w:rFonts w:ascii="Arial" w:hAnsi="Arial" w:cs="Arial"/>
                <w:b/>
                <w:i/>
                <w:sz w:val="24"/>
              </w:rPr>
              <w:t xml:space="preserve">Solar High Limit </w:t>
            </w:r>
            <w:r w:rsidR="00977D9C" w:rsidRPr="00A476C2">
              <w:rPr>
                <w:rFonts w:ascii="Arial" w:hAnsi="Arial" w:cs="Arial"/>
                <w:b/>
                <w:i/>
                <w:sz w:val="24"/>
              </w:rPr>
              <w:t>(SHL)</w:t>
            </w:r>
            <w:r w:rsidR="00354D48" w:rsidRPr="00A476C2">
              <w:rPr>
                <w:rFonts w:ascii="Arial" w:hAnsi="Arial" w:cs="Arial"/>
              </w:rPr>
              <w:t xml:space="preserve"> </w:t>
            </w:r>
            <w:r w:rsidR="00A630AA" w:rsidRPr="00A476C2">
              <w:rPr>
                <w:rFonts w:ascii="Arial" w:hAnsi="Arial" w:cs="Arial"/>
              </w:rPr>
              <w:t>–</w:t>
            </w:r>
            <w:r w:rsidR="00900476" w:rsidRPr="00A476C2">
              <w:rPr>
                <w:rFonts w:ascii="Arial" w:hAnsi="Arial" w:cs="Arial"/>
              </w:rPr>
              <w:t xml:space="preserve"> </w:t>
            </w:r>
            <w:r w:rsidR="00900476" w:rsidRPr="00A476C2">
              <w:rPr>
                <w:rFonts w:ascii="Arial" w:hAnsi="Arial" w:cs="Arial"/>
                <w:sz w:val="24"/>
                <w:szCs w:val="24"/>
              </w:rPr>
              <w:t>is defined in the ISO New England Inc. Transmission, Markets, and Services Tariff Section I-General Terms and Conditions (Section I</w:t>
            </w:r>
            <w:proofErr w:type="gramStart"/>
            <w:r w:rsidR="00900476" w:rsidRPr="00A476C2">
              <w:rPr>
                <w:rFonts w:ascii="Arial" w:hAnsi="Arial" w:cs="Arial"/>
                <w:sz w:val="24"/>
                <w:szCs w:val="24"/>
              </w:rPr>
              <w:t>)</w:t>
            </w:r>
            <w:r w:rsidR="00900476" w:rsidRPr="00A476C2" w:rsidDel="00900476">
              <w:rPr>
                <w:rFonts w:ascii="Arial" w:hAnsi="Arial" w:cs="Arial"/>
                <w:sz w:val="24"/>
              </w:rPr>
              <w:t xml:space="preserve"> </w:t>
            </w:r>
            <w:r w:rsidR="005D5B29" w:rsidRPr="00A476C2">
              <w:rPr>
                <w:rFonts w:ascii="Arial" w:hAnsi="Arial" w:cs="Arial"/>
                <w:sz w:val="24"/>
              </w:rPr>
              <w:t xml:space="preserve"> See</w:t>
            </w:r>
            <w:proofErr w:type="gramEnd"/>
            <w:r w:rsidR="005D5B29" w:rsidRPr="00A476C2">
              <w:rPr>
                <w:rFonts w:ascii="Arial" w:hAnsi="Arial" w:cs="Arial"/>
                <w:sz w:val="24"/>
              </w:rPr>
              <w:t xml:space="preserve"> </w:t>
            </w:r>
            <w:r w:rsidR="00900476" w:rsidRPr="00A476C2">
              <w:rPr>
                <w:rFonts w:ascii="Arial" w:hAnsi="Arial" w:cs="Arial"/>
                <w:sz w:val="24"/>
              </w:rPr>
              <w:t>S</w:t>
            </w:r>
            <w:r w:rsidR="005D5B29" w:rsidRPr="00A476C2">
              <w:rPr>
                <w:rFonts w:ascii="Arial" w:hAnsi="Arial" w:cs="Arial"/>
                <w:sz w:val="24"/>
              </w:rPr>
              <w:t>ection</w:t>
            </w:r>
            <w:r w:rsidR="00645C75" w:rsidRPr="00A476C2">
              <w:rPr>
                <w:rFonts w:ascii="Arial" w:hAnsi="Arial" w:cs="Arial"/>
                <w:sz w:val="24"/>
              </w:rPr>
              <w:t xml:space="preserve"> 5.1.2</w:t>
            </w:r>
            <w:r w:rsidR="00900476" w:rsidRPr="00A476C2">
              <w:rPr>
                <w:rFonts w:ascii="Arial" w:hAnsi="Arial" w:cs="Arial"/>
                <w:sz w:val="24"/>
              </w:rPr>
              <w:t xml:space="preserve"> of this </w:t>
            </w:r>
            <w:r w:rsidR="007D6F41" w:rsidRPr="00A476C2">
              <w:rPr>
                <w:rFonts w:ascii="Arial" w:hAnsi="Arial" w:cs="Arial"/>
                <w:sz w:val="24"/>
              </w:rPr>
              <w:t xml:space="preserve">Appendix </w:t>
            </w:r>
            <w:r w:rsidR="00900476" w:rsidRPr="00A476C2">
              <w:rPr>
                <w:rFonts w:ascii="Arial" w:hAnsi="Arial" w:cs="Arial"/>
                <w:sz w:val="24"/>
              </w:rPr>
              <w:t>H</w:t>
            </w:r>
            <w:r w:rsidR="00645C75" w:rsidRPr="00A476C2">
              <w:rPr>
                <w:rFonts w:ascii="Arial" w:hAnsi="Arial" w:cs="Arial"/>
                <w:sz w:val="24"/>
              </w:rPr>
              <w:t xml:space="preserve"> and </w:t>
            </w:r>
            <w:r w:rsidR="009A6165" w:rsidRPr="00A476C2">
              <w:rPr>
                <w:rFonts w:ascii="Arial" w:hAnsi="Arial" w:cs="Arial"/>
                <w:sz w:val="24"/>
              </w:rPr>
              <w:t>Attachment</w:t>
            </w:r>
            <w:r w:rsidR="00645C75" w:rsidRPr="00A476C2">
              <w:rPr>
                <w:rFonts w:ascii="Arial" w:hAnsi="Arial" w:cs="Arial"/>
                <w:sz w:val="24"/>
              </w:rPr>
              <w:t xml:space="preserve"> B</w:t>
            </w:r>
            <w:r w:rsidR="00900476" w:rsidRPr="00A476C2">
              <w:rPr>
                <w:rFonts w:ascii="Arial" w:hAnsi="Arial" w:cs="Arial"/>
                <w:sz w:val="24"/>
              </w:rPr>
              <w:t xml:space="preserve"> hereto</w:t>
            </w:r>
            <w:r w:rsidR="005D5B29" w:rsidRPr="00A476C2">
              <w:rPr>
                <w:rFonts w:ascii="Arial" w:hAnsi="Arial" w:cs="Arial"/>
                <w:sz w:val="24"/>
              </w:rPr>
              <w:t xml:space="preserve"> for more details</w:t>
            </w:r>
            <w:r w:rsidR="00645C75" w:rsidRPr="00A476C2">
              <w:rPr>
                <w:rFonts w:ascii="Arial" w:hAnsi="Arial" w:cs="Arial"/>
                <w:sz w:val="24"/>
              </w:rPr>
              <w:t xml:space="preserve"> regarding SHL.</w:t>
            </w:r>
          </w:p>
        </w:tc>
      </w:tr>
      <w:tr w:rsidR="008D7D08" w:rsidRPr="00A476C2" w14:paraId="425FA195" w14:textId="77777777" w:rsidTr="000F3894">
        <w:trPr>
          <w:jc w:val="center"/>
        </w:trPr>
        <w:tc>
          <w:tcPr>
            <w:tcW w:w="439" w:type="dxa"/>
          </w:tcPr>
          <w:p w14:paraId="425FA193" w14:textId="77777777" w:rsidR="008D7D08" w:rsidRPr="00A476C2" w:rsidRDefault="008D7D08">
            <w:pPr>
              <w:pStyle w:val="DocumentText"/>
              <w:rPr>
                <w:rFonts w:ascii="Arial" w:hAnsi="Arial" w:cs="Arial"/>
              </w:rPr>
            </w:pPr>
          </w:p>
        </w:tc>
        <w:tc>
          <w:tcPr>
            <w:tcW w:w="9259" w:type="dxa"/>
          </w:tcPr>
          <w:p w14:paraId="425FA194" w14:textId="1FDA9667" w:rsidR="008D7D08" w:rsidRPr="00A476C2" w:rsidRDefault="00DA57B7" w:rsidP="00590A3C">
            <w:pPr>
              <w:pStyle w:val="DocumentText"/>
              <w:rPr>
                <w:rFonts w:ascii="Arial" w:hAnsi="Arial" w:cs="Arial"/>
                <w:i/>
              </w:rPr>
            </w:pPr>
            <w:r w:rsidRPr="00A476C2">
              <w:rPr>
                <w:rFonts w:ascii="Arial" w:hAnsi="Arial" w:cs="Arial"/>
                <w:b/>
                <w:i/>
              </w:rPr>
              <w:t>Solar</w:t>
            </w:r>
            <w:r w:rsidR="00137D54" w:rsidRPr="00A476C2">
              <w:rPr>
                <w:rFonts w:ascii="Arial" w:hAnsi="Arial" w:cs="Arial"/>
                <w:b/>
                <w:i/>
              </w:rPr>
              <w:t xml:space="preserve"> Plant </w:t>
            </w:r>
            <w:r w:rsidR="00137D54" w:rsidRPr="00A476C2">
              <w:rPr>
                <w:rFonts w:ascii="Arial" w:hAnsi="Arial" w:cs="Arial"/>
              </w:rPr>
              <w:t xml:space="preserve">– </w:t>
            </w:r>
            <w:r w:rsidR="00AE29F0" w:rsidRPr="00A476C2">
              <w:rPr>
                <w:rFonts w:ascii="Arial" w:hAnsi="Arial" w:cs="Arial"/>
              </w:rPr>
              <w:t>f</w:t>
            </w:r>
            <w:r w:rsidR="00D50953" w:rsidRPr="00A476C2">
              <w:rPr>
                <w:rFonts w:ascii="Arial" w:hAnsi="Arial" w:cs="Arial"/>
              </w:rPr>
              <w:t xml:space="preserve">or the purpose of this </w:t>
            </w:r>
            <w:r w:rsidR="00354D48" w:rsidRPr="00A476C2">
              <w:rPr>
                <w:rFonts w:ascii="Arial" w:hAnsi="Arial" w:cs="Arial"/>
              </w:rPr>
              <w:t>Appendix H</w:t>
            </w:r>
            <w:r w:rsidR="00D50953" w:rsidRPr="00A476C2">
              <w:rPr>
                <w:rFonts w:ascii="Arial" w:hAnsi="Arial" w:cs="Arial"/>
              </w:rPr>
              <w:t xml:space="preserve">, </w:t>
            </w:r>
            <w:r w:rsidR="00137D54" w:rsidRPr="00A476C2">
              <w:rPr>
                <w:rFonts w:ascii="Arial" w:hAnsi="Arial" w:cs="Arial"/>
              </w:rPr>
              <w:t xml:space="preserve">a </w:t>
            </w:r>
            <w:r w:rsidRPr="00A476C2">
              <w:rPr>
                <w:rFonts w:ascii="Arial" w:hAnsi="Arial" w:cs="Arial"/>
              </w:rPr>
              <w:t>Solar</w:t>
            </w:r>
            <w:r w:rsidR="00137D54" w:rsidRPr="00A476C2">
              <w:rPr>
                <w:rFonts w:ascii="Arial" w:hAnsi="Arial" w:cs="Arial"/>
              </w:rPr>
              <w:t xml:space="preserve"> Plant is a collection of </w:t>
            </w:r>
            <w:r w:rsidR="00D50953" w:rsidRPr="00A476C2">
              <w:rPr>
                <w:rFonts w:ascii="Arial" w:hAnsi="Arial" w:cs="Arial"/>
              </w:rPr>
              <w:t xml:space="preserve">one or more </w:t>
            </w:r>
            <w:r w:rsidRPr="00A476C2">
              <w:rPr>
                <w:rFonts w:ascii="Arial" w:hAnsi="Arial" w:cs="Arial"/>
              </w:rPr>
              <w:t>solar</w:t>
            </w:r>
            <w:r w:rsidR="00590A3C" w:rsidRPr="00A476C2">
              <w:rPr>
                <w:rFonts w:ascii="Arial" w:hAnsi="Arial" w:cs="Arial"/>
              </w:rPr>
              <w:t>-</w:t>
            </w:r>
            <w:r w:rsidR="00515F60" w:rsidRPr="00A476C2">
              <w:rPr>
                <w:rFonts w:ascii="Arial" w:hAnsi="Arial" w:cs="Arial"/>
              </w:rPr>
              <w:t>collecting/electric</w:t>
            </w:r>
            <w:r w:rsidR="00D3697F" w:rsidRPr="00A476C2">
              <w:rPr>
                <w:rFonts w:ascii="Arial" w:hAnsi="Arial" w:cs="Arial"/>
              </w:rPr>
              <w:t>i</w:t>
            </w:r>
            <w:r w:rsidR="00515F60" w:rsidRPr="00A476C2">
              <w:rPr>
                <w:rFonts w:ascii="Arial" w:hAnsi="Arial" w:cs="Arial"/>
              </w:rPr>
              <w:t>ty</w:t>
            </w:r>
            <w:r w:rsidR="00D948BA" w:rsidRPr="00A476C2">
              <w:rPr>
                <w:rFonts w:ascii="Arial" w:hAnsi="Arial" w:cs="Arial"/>
              </w:rPr>
              <w:t>-</w:t>
            </w:r>
            <w:r w:rsidR="00515F60" w:rsidRPr="00A476C2">
              <w:rPr>
                <w:rFonts w:ascii="Arial" w:hAnsi="Arial" w:cs="Arial"/>
              </w:rPr>
              <w:t>generating equipment</w:t>
            </w:r>
            <w:r w:rsidR="00137D54" w:rsidRPr="00A476C2">
              <w:rPr>
                <w:rFonts w:ascii="Arial" w:hAnsi="Arial" w:cs="Arial"/>
              </w:rPr>
              <w:t xml:space="preserve"> and the additional equipment required to interconnect these </w:t>
            </w:r>
            <w:r w:rsidR="00515F60" w:rsidRPr="00A476C2">
              <w:rPr>
                <w:rFonts w:ascii="Arial" w:hAnsi="Arial" w:cs="Arial"/>
              </w:rPr>
              <w:t>collectors/converters</w:t>
            </w:r>
            <w:r w:rsidR="00137D54" w:rsidRPr="00A476C2">
              <w:rPr>
                <w:rFonts w:ascii="Arial" w:hAnsi="Arial" w:cs="Arial"/>
              </w:rPr>
              <w:t xml:space="preserve"> into the electrical power system</w:t>
            </w:r>
            <w:r w:rsidR="00D648D4" w:rsidRPr="00A476C2">
              <w:rPr>
                <w:rFonts w:ascii="Arial" w:hAnsi="Arial" w:cs="Arial"/>
              </w:rPr>
              <w:t>, consistent with the definition of</w:t>
            </w:r>
            <w:r w:rsidR="00F86025" w:rsidRPr="00A476C2">
              <w:rPr>
                <w:rFonts w:ascii="Arial" w:hAnsi="Arial" w:cs="Arial"/>
              </w:rPr>
              <w:t xml:space="preserve"> a</w:t>
            </w:r>
            <w:r w:rsidR="00D648D4" w:rsidRPr="00A476C2">
              <w:rPr>
                <w:rFonts w:ascii="Arial" w:hAnsi="Arial" w:cs="Arial"/>
              </w:rPr>
              <w:t xml:space="preserve"> Generator</w:t>
            </w:r>
            <w:r w:rsidR="00F86025" w:rsidRPr="00A476C2">
              <w:rPr>
                <w:rFonts w:ascii="Arial" w:hAnsi="Arial" w:cs="Arial"/>
              </w:rPr>
              <w:t xml:space="preserve"> Asset</w:t>
            </w:r>
            <w:r w:rsidR="00D648D4" w:rsidRPr="00A476C2">
              <w:rPr>
                <w:rFonts w:ascii="Arial" w:hAnsi="Arial" w:cs="Arial"/>
              </w:rPr>
              <w:t xml:space="preserve"> </w:t>
            </w:r>
            <w:r w:rsidR="00D948BA" w:rsidRPr="00A476C2">
              <w:rPr>
                <w:rFonts w:ascii="Arial" w:hAnsi="Arial" w:cs="Arial"/>
              </w:rPr>
              <w:t>in Section</w:t>
            </w:r>
            <w:r w:rsidR="00590A3C" w:rsidRPr="00A476C2">
              <w:rPr>
                <w:rFonts w:ascii="Arial" w:hAnsi="Arial" w:cs="Arial"/>
              </w:rPr>
              <w:t xml:space="preserve"> I.</w:t>
            </w:r>
          </w:p>
        </w:tc>
      </w:tr>
      <w:tr w:rsidR="008D7D08" w:rsidRPr="00A476C2" w14:paraId="425FA198" w14:textId="77777777" w:rsidTr="000F3894">
        <w:trPr>
          <w:jc w:val="center"/>
        </w:trPr>
        <w:tc>
          <w:tcPr>
            <w:tcW w:w="439" w:type="dxa"/>
          </w:tcPr>
          <w:p w14:paraId="425FA196" w14:textId="77777777" w:rsidR="008D7D08" w:rsidRPr="00A476C2" w:rsidRDefault="008D7D08">
            <w:pPr>
              <w:pStyle w:val="DocumentText"/>
              <w:rPr>
                <w:rFonts w:ascii="Arial" w:hAnsi="Arial" w:cs="Arial"/>
              </w:rPr>
            </w:pPr>
          </w:p>
        </w:tc>
        <w:tc>
          <w:tcPr>
            <w:tcW w:w="9259" w:type="dxa"/>
          </w:tcPr>
          <w:p w14:paraId="425FA197" w14:textId="1A08AE26" w:rsidR="008D7D08" w:rsidRPr="00A476C2" w:rsidRDefault="00DA57B7" w:rsidP="00900476">
            <w:pPr>
              <w:pStyle w:val="DocumentText"/>
              <w:rPr>
                <w:rFonts w:ascii="Arial" w:hAnsi="Arial" w:cs="Arial"/>
                <w:i/>
              </w:rPr>
            </w:pPr>
            <w:r w:rsidRPr="00A476C2">
              <w:rPr>
                <w:rFonts w:ascii="Arial" w:hAnsi="Arial" w:cs="Arial"/>
                <w:b/>
                <w:i/>
              </w:rPr>
              <w:t>Solar</w:t>
            </w:r>
            <w:r w:rsidR="00137D54" w:rsidRPr="00A476C2">
              <w:rPr>
                <w:rFonts w:ascii="Arial" w:hAnsi="Arial" w:cs="Arial"/>
                <w:b/>
                <w:i/>
              </w:rPr>
              <w:t xml:space="preserve"> Plant Future Availability</w:t>
            </w:r>
            <w:r w:rsidR="00D50953" w:rsidRPr="00A476C2">
              <w:rPr>
                <w:rFonts w:ascii="Arial" w:hAnsi="Arial" w:cs="Arial"/>
                <w:b/>
                <w:i/>
              </w:rPr>
              <w:t xml:space="preserve"> (</w:t>
            </w:r>
            <w:r w:rsidR="00515F60" w:rsidRPr="00A476C2">
              <w:rPr>
                <w:rFonts w:ascii="Arial" w:hAnsi="Arial" w:cs="Arial"/>
                <w:b/>
                <w:i/>
              </w:rPr>
              <w:t>S</w:t>
            </w:r>
            <w:r w:rsidR="00D50953" w:rsidRPr="00A476C2">
              <w:rPr>
                <w:rFonts w:ascii="Arial" w:hAnsi="Arial" w:cs="Arial"/>
                <w:b/>
                <w:i/>
              </w:rPr>
              <w:t>PFA)</w:t>
            </w:r>
            <w:r w:rsidR="00137D54" w:rsidRPr="00A476C2">
              <w:rPr>
                <w:rFonts w:ascii="Arial" w:hAnsi="Arial" w:cs="Arial"/>
              </w:rPr>
              <w:t xml:space="preserve"> </w:t>
            </w:r>
            <w:r w:rsidR="00AE29F0" w:rsidRPr="00A476C2">
              <w:rPr>
                <w:rFonts w:ascii="Arial" w:hAnsi="Arial" w:cs="Arial"/>
              </w:rPr>
              <w:t xml:space="preserve">– </w:t>
            </w:r>
            <w:r w:rsidR="00900476" w:rsidRPr="00A476C2">
              <w:rPr>
                <w:rFonts w:ascii="Arial" w:hAnsi="Arial" w:cs="Arial"/>
                <w:szCs w:val="24"/>
              </w:rPr>
              <w:t>is defined in the ISO New England Inc. Transmission, Markets, and Services Tariff Section I</w:t>
            </w:r>
            <w:r w:rsidR="00107529" w:rsidRPr="00A476C2">
              <w:rPr>
                <w:rFonts w:ascii="Arial" w:hAnsi="Arial" w:cs="Arial"/>
                <w:szCs w:val="24"/>
              </w:rPr>
              <w:t xml:space="preserve"> </w:t>
            </w:r>
            <w:r w:rsidR="00900476" w:rsidRPr="00A476C2">
              <w:rPr>
                <w:rFonts w:ascii="Arial" w:hAnsi="Arial" w:cs="Arial"/>
                <w:szCs w:val="24"/>
              </w:rPr>
              <w:t>-</w:t>
            </w:r>
            <w:r w:rsidR="00107529" w:rsidRPr="00A476C2">
              <w:rPr>
                <w:rFonts w:ascii="Arial" w:hAnsi="Arial" w:cs="Arial"/>
                <w:szCs w:val="24"/>
              </w:rPr>
              <w:t xml:space="preserve"> </w:t>
            </w:r>
            <w:r w:rsidR="00900476" w:rsidRPr="00A476C2">
              <w:rPr>
                <w:rFonts w:ascii="Arial" w:hAnsi="Arial" w:cs="Arial"/>
                <w:szCs w:val="24"/>
              </w:rPr>
              <w:t>General Terms and Conditions (Section I).</w:t>
            </w:r>
          </w:p>
        </w:tc>
      </w:tr>
      <w:tr w:rsidR="00D648D4" w:rsidRPr="00A476C2" w14:paraId="425FA19B" w14:textId="77777777" w:rsidTr="000F3894">
        <w:trPr>
          <w:jc w:val="center"/>
        </w:trPr>
        <w:tc>
          <w:tcPr>
            <w:tcW w:w="439" w:type="dxa"/>
          </w:tcPr>
          <w:p w14:paraId="425FA199" w14:textId="77777777" w:rsidR="00D648D4" w:rsidRPr="00A476C2" w:rsidRDefault="00D648D4">
            <w:pPr>
              <w:pStyle w:val="DocumentText"/>
              <w:rPr>
                <w:rFonts w:ascii="Arial" w:hAnsi="Arial" w:cs="Arial"/>
              </w:rPr>
            </w:pPr>
          </w:p>
        </w:tc>
        <w:tc>
          <w:tcPr>
            <w:tcW w:w="9259" w:type="dxa"/>
          </w:tcPr>
          <w:p w14:paraId="425FA19A" w14:textId="60895958" w:rsidR="00D648D4" w:rsidRPr="00A476C2" w:rsidRDefault="00DA57B7" w:rsidP="00AE29F0">
            <w:pPr>
              <w:pStyle w:val="DocumentText"/>
              <w:rPr>
                <w:rFonts w:ascii="Arial" w:hAnsi="Arial" w:cs="Arial"/>
              </w:rPr>
            </w:pPr>
            <w:r w:rsidRPr="00A476C2">
              <w:rPr>
                <w:rFonts w:ascii="Arial" w:hAnsi="Arial" w:cs="Arial"/>
                <w:b/>
                <w:i/>
              </w:rPr>
              <w:t>Solar</w:t>
            </w:r>
            <w:r w:rsidR="00D648D4" w:rsidRPr="00A476C2">
              <w:rPr>
                <w:rFonts w:ascii="Arial" w:hAnsi="Arial" w:cs="Arial"/>
                <w:b/>
                <w:i/>
              </w:rPr>
              <w:t xml:space="preserve"> Plant Operator</w:t>
            </w:r>
            <w:r w:rsidR="00D648D4" w:rsidRPr="00A476C2">
              <w:rPr>
                <w:rFonts w:ascii="Arial" w:hAnsi="Arial" w:cs="Arial"/>
              </w:rPr>
              <w:t xml:space="preserve"> – for the purposes of this </w:t>
            </w:r>
            <w:r w:rsidR="00354D48" w:rsidRPr="00A476C2">
              <w:rPr>
                <w:rFonts w:ascii="Arial" w:hAnsi="Arial" w:cs="Arial"/>
              </w:rPr>
              <w:t>Appendix H</w:t>
            </w:r>
            <w:r w:rsidR="00D648D4" w:rsidRPr="00A476C2">
              <w:rPr>
                <w:rFonts w:ascii="Arial" w:hAnsi="Arial" w:cs="Arial"/>
              </w:rPr>
              <w:t>, is the Lead Market Participant</w:t>
            </w:r>
            <w:r w:rsidR="00B82B50" w:rsidRPr="00A476C2">
              <w:rPr>
                <w:rFonts w:ascii="Arial" w:hAnsi="Arial" w:cs="Arial"/>
              </w:rPr>
              <w:t xml:space="preserve"> (Lead MP)</w:t>
            </w:r>
            <w:r w:rsidR="00D648D4" w:rsidRPr="00A476C2">
              <w:rPr>
                <w:rFonts w:ascii="Arial" w:hAnsi="Arial" w:cs="Arial"/>
              </w:rPr>
              <w:t xml:space="preserve">, or its designee, who operates a </w:t>
            </w:r>
            <w:r w:rsidRPr="00A476C2">
              <w:rPr>
                <w:rFonts w:ascii="Arial" w:hAnsi="Arial" w:cs="Arial"/>
              </w:rPr>
              <w:t>Solar</w:t>
            </w:r>
            <w:r w:rsidR="00D648D4" w:rsidRPr="00A476C2">
              <w:rPr>
                <w:rFonts w:ascii="Arial" w:hAnsi="Arial" w:cs="Arial"/>
              </w:rPr>
              <w:t xml:space="preserve"> Plant and/or reports the data to ISO as required in this </w:t>
            </w:r>
            <w:r w:rsidR="00354D48" w:rsidRPr="00A476C2">
              <w:rPr>
                <w:rFonts w:ascii="Arial" w:hAnsi="Arial" w:cs="Arial"/>
              </w:rPr>
              <w:t>Appendix H</w:t>
            </w:r>
            <w:r w:rsidR="00D648D4" w:rsidRPr="00A476C2">
              <w:rPr>
                <w:rFonts w:ascii="Arial" w:hAnsi="Arial" w:cs="Arial"/>
              </w:rPr>
              <w:t>, as applicable.</w:t>
            </w:r>
          </w:p>
        </w:tc>
      </w:tr>
    </w:tbl>
    <w:p w14:paraId="425FA19C" w14:textId="77777777" w:rsidR="009E2237" w:rsidRPr="00A476C2" w:rsidRDefault="005E2FE3" w:rsidP="009D2387">
      <w:pPr>
        <w:pStyle w:val="Heading1"/>
        <w:tabs>
          <w:tab w:val="clear" w:pos="720"/>
          <w:tab w:val="num" w:pos="270"/>
        </w:tabs>
        <w:ind w:left="270" w:hanging="450"/>
        <w:rPr>
          <w:rFonts w:cs="Arial"/>
        </w:rPr>
      </w:pPr>
      <w:r w:rsidRPr="00A476C2">
        <w:rPr>
          <w:rFonts w:cs="Arial"/>
        </w:rPr>
        <w:br w:type="page"/>
      </w:r>
      <w:bookmarkStart w:id="125" w:name="_Toc185521712"/>
      <w:r w:rsidR="00137D54" w:rsidRPr="00A476C2">
        <w:rPr>
          <w:rFonts w:cs="Arial"/>
        </w:rPr>
        <w:lastRenderedPageBreak/>
        <w:t>Standard Operational Practice and Requirements</w:t>
      </w:r>
      <w:bookmarkEnd w:id="125"/>
    </w:p>
    <w:p w14:paraId="425FA19D" w14:textId="77777777" w:rsidR="00137D54" w:rsidRPr="00A476C2" w:rsidRDefault="00DA57B7" w:rsidP="009D2387">
      <w:pPr>
        <w:pStyle w:val="Heading2"/>
        <w:tabs>
          <w:tab w:val="clear" w:pos="720"/>
          <w:tab w:val="num" w:pos="360"/>
        </w:tabs>
        <w:ind w:left="360" w:hanging="540"/>
      </w:pPr>
      <w:bookmarkStart w:id="126" w:name="_Toc185521713"/>
      <w:r w:rsidRPr="00A476C2">
        <w:t>Solar</w:t>
      </w:r>
      <w:r w:rsidR="00137D54" w:rsidRPr="00A476C2">
        <w:t xml:space="preserve"> Plant Data</w:t>
      </w:r>
      <w:bookmarkEnd w:id="126"/>
    </w:p>
    <w:tbl>
      <w:tblPr>
        <w:tblW w:w="9709" w:type="dxa"/>
        <w:jc w:val="center"/>
        <w:tblLayout w:type="fixed"/>
        <w:tblLook w:val="0000" w:firstRow="0" w:lastRow="0" w:firstColumn="0" w:lastColumn="0" w:noHBand="0" w:noVBand="0"/>
      </w:tblPr>
      <w:tblGrid>
        <w:gridCol w:w="445"/>
        <w:gridCol w:w="9264"/>
      </w:tblGrid>
      <w:tr w:rsidR="009E2237" w:rsidRPr="00A476C2" w14:paraId="425FA1A0" w14:textId="77777777" w:rsidTr="00F60FE7">
        <w:trPr>
          <w:jc w:val="center"/>
        </w:trPr>
        <w:tc>
          <w:tcPr>
            <w:tcW w:w="445" w:type="dxa"/>
          </w:tcPr>
          <w:p w14:paraId="425FA19E" w14:textId="77777777" w:rsidR="009E2237" w:rsidRPr="00A476C2" w:rsidRDefault="009E2237">
            <w:pPr>
              <w:pStyle w:val="DocumentText"/>
              <w:rPr>
                <w:rFonts w:ascii="Arial" w:hAnsi="Arial" w:cs="Arial"/>
              </w:rPr>
            </w:pPr>
          </w:p>
        </w:tc>
        <w:tc>
          <w:tcPr>
            <w:tcW w:w="9264" w:type="dxa"/>
          </w:tcPr>
          <w:p w14:paraId="425FA19F" w14:textId="1B809AF8" w:rsidR="009E2237" w:rsidRPr="00A476C2" w:rsidRDefault="005E2FE3" w:rsidP="004E11EA">
            <w:pPr>
              <w:pStyle w:val="Step"/>
              <w:numPr>
                <w:ilvl w:val="0"/>
                <w:numId w:val="0"/>
              </w:numPr>
              <w:ind w:left="252"/>
              <w:rPr>
                <w:rFonts w:ascii="Arial" w:hAnsi="Arial" w:cs="Arial"/>
              </w:rPr>
            </w:pPr>
            <w:r w:rsidRPr="00A476C2">
              <w:rPr>
                <w:rFonts w:ascii="Arial" w:hAnsi="Arial" w:cs="Arial"/>
              </w:rPr>
              <w:t xml:space="preserve">Unless other modeling and data arrangements are agreed </w:t>
            </w:r>
            <w:r w:rsidR="004E11EA" w:rsidRPr="00A476C2">
              <w:rPr>
                <w:rFonts w:ascii="Arial" w:hAnsi="Arial" w:cs="Arial"/>
              </w:rPr>
              <w:t xml:space="preserve">to </w:t>
            </w:r>
            <w:r w:rsidRPr="00A476C2">
              <w:rPr>
                <w:rFonts w:ascii="Arial" w:hAnsi="Arial" w:cs="Arial"/>
              </w:rPr>
              <w:t xml:space="preserve">by ISO, </w:t>
            </w:r>
            <w:r w:rsidR="00DA57B7" w:rsidRPr="00A476C2">
              <w:rPr>
                <w:rFonts w:ascii="Arial" w:hAnsi="Arial" w:cs="Arial"/>
              </w:rPr>
              <w:t>Solar</w:t>
            </w:r>
            <w:r w:rsidR="00137D54" w:rsidRPr="00A476C2">
              <w:rPr>
                <w:rFonts w:ascii="Arial" w:hAnsi="Arial" w:cs="Arial"/>
              </w:rPr>
              <w:t xml:space="preserve"> Plant data (whether static or telemetered) </w:t>
            </w:r>
            <w:r w:rsidRPr="00A476C2">
              <w:rPr>
                <w:rFonts w:ascii="Arial" w:hAnsi="Arial" w:cs="Arial"/>
              </w:rPr>
              <w:t xml:space="preserve">that is submitted by a </w:t>
            </w:r>
            <w:r w:rsidR="00DA57B7" w:rsidRPr="00A476C2">
              <w:rPr>
                <w:rFonts w:ascii="Arial" w:hAnsi="Arial" w:cs="Arial"/>
              </w:rPr>
              <w:t>Solar</w:t>
            </w:r>
            <w:r w:rsidRPr="00A476C2">
              <w:rPr>
                <w:rFonts w:ascii="Arial" w:hAnsi="Arial" w:cs="Arial"/>
              </w:rPr>
              <w:t xml:space="preserve"> Plant Operator in accordance with this </w:t>
            </w:r>
            <w:r w:rsidR="00354D48" w:rsidRPr="00A476C2">
              <w:rPr>
                <w:rFonts w:ascii="Arial" w:hAnsi="Arial" w:cs="Arial"/>
              </w:rPr>
              <w:t>Appendix H</w:t>
            </w:r>
            <w:r w:rsidRPr="00A476C2">
              <w:rPr>
                <w:rFonts w:ascii="Arial" w:hAnsi="Arial" w:cs="Arial"/>
              </w:rPr>
              <w:t xml:space="preserve"> shall</w:t>
            </w:r>
            <w:r w:rsidR="00137D54" w:rsidRPr="00A476C2">
              <w:rPr>
                <w:rFonts w:ascii="Arial" w:hAnsi="Arial" w:cs="Arial"/>
              </w:rPr>
              <w:t xml:space="preserve"> be consistent with the definition of </w:t>
            </w:r>
            <w:r w:rsidR="00DA57B7" w:rsidRPr="00A476C2">
              <w:rPr>
                <w:rFonts w:ascii="Arial" w:hAnsi="Arial" w:cs="Arial"/>
              </w:rPr>
              <w:t>Solar</w:t>
            </w:r>
            <w:r w:rsidR="009265E2" w:rsidRPr="00A476C2">
              <w:rPr>
                <w:rFonts w:ascii="Arial" w:hAnsi="Arial" w:cs="Arial"/>
              </w:rPr>
              <w:t xml:space="preserve"> Plant</w:t>
            </w:r>
            <w:r w:rsidR="00137D54" w:rsidRPr="00A476C2">
              <w:rPr>
                <w:rFonts w:ascii="Arial" w:hAnsi="Arial" w:cs="Arial"/>
              </w:rPr>
              <w:t>.</w:t>
            </w:r>
          </w:p>
        </w:tc>
      </w:tr>
    </w:tbl>
    <w:p w14:paraId="425FA1A1" w14:textId="77777777" w:rsidR="00137D54" w:rsidRPr="00A476C2" w:rsidRDefault="00137D54" w:rsidP="009D2387">
      <w:pPr>
        <w:pStyle w:val="Heading2"/>
        <w:tabs>
          <w:tab w:val="clear" w:pos="720"/>
          <w:tab w:val="num" w:pos="360"/>
        </w:tabs>
        <w:ind w:left="360" w:hanging="540"/>
      </w:pPr>
      <w:bookmarkStart w:id="127" w:name="_Toc185521714"/>
      <w:r w:rsidRPr="00A476C2">
        <w:t>Reclosing and Restarts</w:t>
      </w:r>
      <w:bookmarkEnd w:id="127"/>
    </w:p>
    <w:tbl>
      <w:tblPr>
        <w:tblW w:w="9765" w:type="dxa"/>
        <w:jc w:val="center"/>
        <w:tblLayout w:type="fixed"/>
        <w:tblLook w:val="0000" w:firstRow="0" w:lastRow="0" w:firstColumn="0" w:lastColumn="0" w:noHBand="0" w:noVBand="0"/>
      </w:tblPr>
      <w:tblGrid>
        <w:gridCol w:w="473"/>
        <w:gridCol w:w="9292"/>
      </w:tblGrid>
      <w:tr w:rsidR="00D22B76" w:rsidRPr="00A476C2" w14:paraId="425FA1A4" w14:textId="77777777" w:rsidTr="00F60FE7">
        <w:trPr>
          <w:jc w:val="center"/>
        </w:trPr>
        <w:tc>
          <w:tcPr>
            <w:tcW w:w="473" w:type="dxa"/>
          </w:tcPr>
          <w:p w14:paraId="425FA1A2" w14:textId="77777777" w:rsidR="00D22B76" w:rsidRPr="00A476C2" w:rsidRDefault="00D22B76">
            <w:pPr>
              <w:pStyle w:val="DocumentText"/>
              <w:rPr>
                <w:rFonts w:ascii="Arial" w:hAnsi="Arial" w:cs="Arial"/>
              </w:rPr>
            </w:pPr>
          </w:p>
        </w:tc>
        <w:tc>
          <w:tcPr>
            <w:tcW w:w="9292" w:type="dxa"/>
          </w:tcPr>
          <w:p w14:paraId="425FA1A3" w14:textId="40C111A4" w:rsidR="00D22B76" w:rsidRPr="00A476C2" w:rsidRDefault="009265E2" w:rsidP="00974306">
            <w:pPr>
              <w:pStyle w:val="Step"/>
              <w:numPr>
                <w:ilvl w:val="0"/>
                <w:numId w:val="0"/>
              </w:numPr>
              <w:tabs>
                <w:tab w:val="clear" w:pos="475"/>
                <w:tab w:val="left" w:pos="252"/>
              </w:tabs>
              <w:ind w:left="252"/>
              <w:rPr>
                <w:rFonts w:ascii="Arial" w:hAnsi="Arial" w:cs="Arial"/>
              </w:rPr>
            </w:pPr>
            <w:r w:rsidRPr="00A476C2">
              <w:rPr>
                <w:rFonts w:ascii="Arial" w:hAnsi="Arial" w:cs="Arial"/>
              </w:rPr>
              <w:t xml:space="preserve">A </w:t>
            </w:r>
            <w:r w:rsidR="00DA57B7" w:rsidRPr="00A476C2">
              <w:rPr>
                <w:rFonts w:ascii="Arial" w:hAnsi="Arial" w:cs="Arial"/>
              </w:rPr>
              <w:t>Solar</w:t>
            </w:r>
            <w:r w:rsidR="00137D54" w:rsidRPr="00A476C2">
              <w:rPr>
                <w:rFonts w:ascii="Arial" w:hAnsi="Arial" w:cs="Arial"/>
              </w:rPr>
              <w:t xml:space="preserve"> </w:t>
            </w:r>
            <w:r w:rsidR="005E2FE3" w:rsidRPr="00A476C2">
              <w:rPr>
                <w:rFonts w:ascii="Arial" w:hAnsi="Arial" w:cs="Arial"/>
              </w:rPr>
              <w:t>P</w:t>
            </w:r>
            <w:r w:rsidR="00137D54" w:rsidRPr="00A476C2">
              <w:rPr>
                <w:rFonts w:ascii="Arial" w:hAnsi="Arial" w:cs="Arial"/>
              </w:rPr>
              <w:t xml:space="preserve">lant </w:t>
            </w:r>
            <w:r w:rsidR="005E2FE3" w:rsidRPr="00A476C2">
              <w:rPr>
                <w:rFonts w:ascii="Arial" w:hAnsi="Arial" w:cs="Arial"/>
              </w:rPr>
              <w:t xml:space="preserve">shall </w:t>
            </w:r>
            <w:r w:rsidR="00137D54" w:rsidRPr="00A476C2">
              <w:rPr>
                <w:rFonts w:ascii="Arial" w:hAnsi="Arial" w:cs="Arial"/>
              </w:rPr>
              <w:t xml:space="preserve">be designed and operated </w:t>
            </w:r>
            <w:r w:rsidR="005E2FE3" w:rsidRPr="00A476C2">
              <w:rPr>
                <w:rFonts w:ascii="Arial" w:hAnsi="Arial" w:cs="Arial"/>
              </w:rPr>
              <w:t>(including the performance of re</w:t>
            </w:r>
            <w:r w:rsidR="00D948BA" w:rsidRPr="00A476C2">
              <w:rPr>
                <w:rFonts w:ascii="Arial" w:hAnsi="Arial" w:cs="Arial"/>
              </w:rPr>
              <w:t>-</w:t>
            </w:r>
            <w:r w:rsidR="005E2FE3" w:rsidRPr="00A476C2">
              <w:rPr>
                <w:rFonts w:ascii="Arial" w:hAnsi="Arial" w:cs="Arial"/>
              </w:rPr>
              <w:t>closings and re</w:t>
            </w:r>
            <w:r w:rsidR="00D948BA" w:rsidRPr="00A476C2">
              <w:rPr>
                <w:rFonts w:ascii="Arial" w:hAnsi="Arial" w:cs="Arial"/>
              </w:rPr>
              <w:t>-</w:t>
            </w:r>
            <w:r w:rsidR="005E2FE3" w:rsidRPr="00A476C2">
              <w:rPr>
                <w:rFonts w:ascii="Arial" w:hAnsi="Arial" w:cs="Arial"/>
              </w:rPr>
              <w:t xml:space="preserve">starts) by the </w:t>
            </w:r>
            <w:r w:rsidR="00DA57B7" w:rsidRPr="00A476C2">
              <w:rPr>
                <w:rFonts w:ascii="Arial" w:hAnsi="Arial" w:cs="Arial"/>
              </w:rPr>
              <w:t>Solar</w:t>
            </w:r>
            <w:r w:rsidR="005E2FE3" w:rsidRPr="00A476C2">
              <w:rPr>
                <w:rFonts w:ascii="Arial" w:hAnsi="Arial" w:cs="Arial"/>
              </w:rPr>
              <w:t xml:space="preserve"> Plant Operator in accordance with ISO New England Operating Documents, which apply to all </w:t>
            </w:r>
            <w:r w:rsidR="00836CE7" w:rsidRPr="00A476C2">
              <w:rPr>
                <w:rFonts w:ascii="Arial" w:hAnsi="Arial" w:cs="Arial"/>
              </w:rPr>
              <w:t>resources</w:t>
            </w:r>
            <w:r w:rsidR="00137D54" w:rsidRPr="00A476C2">
              <w:rPr>
                <w:rFonts w:ascii="Arial" w:hAnsi="Arial" w:cs="Arial"/>
              </w:rPr>
              <w:t xml:space="preserve"> within the ISO-NE BAA</w:t>
            </w:r>
            <w:r w:rsidR="00CA2206" w:rsidRPr="00A476C2">
              <w:rPr>
                <w:rFonts w:ascii="Arial" w:hAnsi="Arial" w:cs="Arial"/>
              </w:rPr>
              <w:t>.</w:t>
            </w:r>
            <w:r w:rsidR="00137D54" w:rsidRPr="00A476C2">
              <w:rPr>
                <w:rFonts w:ascii="Arial" w:hAnsi="Arial" w:cs="Arial"/>
              </w:rPr>
              <w:t xml:space="preserve"> </w:t>
            </w:r>
          </w:p>
        </w:tc>
      </w:tr>
      <w:tr w:rsidR="00CA2206" w:rsidRPr="00A476C2" w14:paraId="425FA1A7" w14:textId="77777777" w:rsidTr="00F60FE7">
        <w:trPr>
          <w:jc w:val="center"/>
        </w:trPr>
        <w:tc>
          <w:tcPr>
            <w:tcW w:w="473" w:type="dxa"/>
          </w:tcPr>
          <w:p w14:paraId="425FA1A5" w14:textId="77777777" w:rsidR="00CA2206" w:rsidRPr="00A476C2" w:rsidRDefault="00CA2206">
            <w:pPr>
              <w:pStyle w:val="DocumentText"/>
              <w:rPr>
                <w:rFonts w:ascii="Arial" w:hAnsi="Arial" w:cs="Arial"/>
              </w:rPr>
            </w:pPr>
          </w:p>
        </w:tc>
        <w:tc>
          <w:tcPr>
            <w:tcW w:w="9292" w:type="dxa"/>
          </w:tcPr>
          <w:p w14:paraId="425FA1A6" w14:textId="47911C81" w:rsidR="00CA2206" w:rsidRPr="00A476C2" w:rsidRDefault="00CA2206" w:rsidP="00974306">
            <w:pPr>
              <w:pStyle w:val="Step"/>
              <w:numPr>
                <w:ilvl w:val="0"/>
                <w:numId w:val="0"/>
              </w:numPr>
              <w:ind w:left="252"/>
              <w:rPr>
                <w:rFonts w:ascii="Arial" w:hAnsi="Arial" w:cs="Arial"/>
              </w:rPr>
            </w:pPr>
            <w:r w:rsidRPr="00A476C2">
              <w:rPr>
                <w:rFonts w:ascii="Arial" w:hAnsi="Arial" w:cs="Arial"/>
              </w:rPr>
              <w:t>If the</w:t>
            </w:r>
            <w:r w:rsidR="00DE7DDD" w:rsidRPr="00A476C2">
              <w:rPr>
                <w:rFonts w:ascii="Arial" w:hAnsi="Arial" w:cs="Arial"/>
              </w:rPr>
              <w:t xml:space="preserve"> </w:t>
            </w:r>
            <w:r w:rsidR="00DA57B7" w:rsidRPr="00A476C2">
              <w:rPr>
                <w:rFonts w:ascii="Arial" w:hAnsi="Arial" w:cs="Arial"/>
              </w:rPr>
              <w:t>Solar</w:t>
            </w:r>
            <w:r w:rsidRPr="00A476C2">
              <w:rPr>
                <w:rFonts w:ascii="Arial" w:hAnsi="Arial" w:cs="Arial"/>
              </w:rPr>
              <w:t xml:space="preserve"> Plant main breaker is opened (i.e., the plant is manually or automatically disconnected from the rest of the New England Transmission System) the </w:t>
            </w:r>
            <w:r w:rsidR="00DA57B7" w:rsidRPr="00A476C2">
              <w:rPr>
                <w:rFonts w:ascii="Arial" w:hAnsi="Arial" w:cs="Arial"/>
              </w:rPr>
              <w:t>Solar</w:t>
            </w:r>
            <w:r w:rsidRPr="00A476C2">
              <w:rPr>
                <w:rFonts w:ascii="Arial" w:hAnsi="Arial" w:cs="Arial"/>
              </w:rPr>
              <w:t xml:space="preserve"> Plant Operator must receive permission from ISO and the </w:t>
            </w:r>
            <w:r w:rsidR="004E11EA" w:rsidRPr="00A476C2">
              <w:rPr>
                <w:rFonts w:ascii="Arial" w:hAnsi="Arial" w:cs="Arial"/>
              </w:rPr>
              <w:t xml:space="preserve">respective </w:t>
            </w:r>
            <w:r w:rsidRPr="00A476C2">
              <w:rPr>
                <w:rFonts w:ascii="Arial" w:hAnsi="Arial" w:cs="Arial"/>
              </w:rPr>
              <w:t>LCC prior to reclosing (i.e.</w:t>
            </w:r>
            <w:r w:rsidR="009265E2" w:rsidRPr="00A476C2">
              <w:rPr>
                <w:rFonts w:ascii="Arial" w:hAnsi="Arial" w:cs="Arial"/>
              </w:rPr>
              <w:t>,</w:t>
            </w:r>
            <w:r w:rsidRPr="00A476C2">
              <w:rPr>
                <w:rFonts w:ascii="Arial" w:hAnsi="Arial" w:cs="Arial"/>
              </w:rPr>
              <w:t xml:space="preserve"> reconnect to the New England Transmission System). </w:t>
            </w:r>
            <w:r w:rsidR="00E34ABB" w:rsidRPr="00A476C2">
              <w:rPr>
                <w:rFonts w:ascii="Arial" w:hAnsi="Arial" w:cs="Arial"/>
              </w:rPr>
              <w:t xml:space="preserve"> </w:t>
            </w:r>
            <w:r w:rsidR="007D6F41" w:rsidRPr="00A476C2">
              <w:rPr>
                <w:rFonts w:ascii="Arial" w:hAnsi="Arial" w:cs="Arial"/>
              </w:rPr>
              <w:t>A</w:t>
            </w:r>
            <w:r w:rsidR="009265E2" w:rsidRPr="00A476C2">
              <w:rPr>
                <w:rFonts w:ascii="Arial" w:hAnsi="Arial" w:cs="Arial"/>
              </w:rPr>
              <w:t>n</w:t>
            </w:r>
            <w:r w:rsidRPr="00A476C2">
              <w:rPr>
                <w:rFonts w:ascii="Arial" w:hAnsi="Arial" w:cs="Arial"/>
              </w:rPr>
              <w:t xml:space="preserve"> automatic restart of the </w:t>
            </w:r>
            <w:r w:rsidR="00DA57B7" w:rsidRPr="00A476C2">
              <w:rPr>
                <w:rFonts w:ascii="Arial" w:hAnsi="Arial" w:cs="Arial"/>
              </w:rPr>
              <w:t>Solar</w:t>
            </w:r>
            <w:r w:rsidRPr="00A476C2">
              <w:rPr>
                <w:rFonts w:ascii="Arial" w:hAnsi="Arial" w:cs="Arial"/>
              </w:rPr>
              <w:t xml:space="preserve"> Plant</w:t>
            </w:r>
            <w:r w:rsidR="009265E2" w:rsidRPr="00A476C2">
              <w:rPr>
                <w:rFonts w:ascii="Arial" w:hAnsi="Arial" w:cs="Arial"/>
              </w:rPr>
              <w:t xml:space="preserve"> </w:t>
            </w:r>
            <w:r w:rsidRPr="00A476C2">
              <w:rPr>
                <w:rFonts w:ascii="Arial" w:hAnsi="Arial" w:cs="Arial"/>
              </w:rPr>
              <w:t xml:space="preserve">is </w:t>
            </w:r>
            <w:r w:rsidRPr="00A476C2">
              <w:rPr>
                <w:rFonts w:ascii="Arial" w:hAnsi="Arial" w:cs="Arial"/>
                <w:b/>
              </w:rPr>
              <w:t>not</w:t>
            </w:r>
            <w:r w:rsidRPr="00A476C2">
              <w:rPr>
                <w:rFonts w:ascii="Arial" w:hAnsi="Arial" w:cs="Arial"/>
              </w:rPr>
              <w:t xml:space="preserve"> permitted following a fault to the Distribution System or Transmission System that is severe enough to disconnect the </w:t>
            </w:r>
            <w:r w:rsidR="00DA57B7" w:rsidRPr="00A476C2">
              <w:rPr>
                <w:rFonts w:ascii="Arial" w:hAnsi="Arial" w:cs="Arial"/>
              </w:rPr>
              <w:t>Solar</w:t>
            </w:r>
            <w:r w:rsidRPr="00A476C2">
              <w:rPr>
                <w:rFonts w:ascii="Arial" w:hAnsi="Arial" w:cs="Arial"/>
              </w:rPr>
              <w:t xml:space="preserve"> Plant [e.g., </w:t>
            </w:r>
            <w:r w:rsidR="00D948BA" w:rsidRPr="00A476C2">
              <w:rPr>
                <w:rFonts w:ascii="Arial" w:hAnsi="Arial" w:cs="Arial"/>
              </w:rPr>
              <w:t xml:space="preserve">a </w:t>
            </w:r>
            <w:r w:rsidRPr="00A476C2">
              <w:rPr>
                <w:rFonts w:ascii="Arial" w:hAnsi="Arial" w:cs="Arial"/>
              </w:rPr>
              <w:t xml:space="preserve">Low Voltage Ride Through (LVRT) event that is </w:t>
            </w:r>
            <w:r w:rsidRPr="00A476C2">
              <w:rPr>
                <w:rFonts w:ascii="Arial" w:hAnsi="Arial" w:cs="Arial"/>
                <w:b/>
              </w:rPr>
              <w:t>not</w:t>
            </w:r>
            <w:r w:rsidRPr="00A476C2">
              <w:rPr>
                <w:rFonts w:ascii="Arial" w:hAnsi="Arial" w:cs="Arial"/>
              </w:rPr>
              <w:t xml:space="preserve"> “ridden through”] or following any </w:t>
            </w:r>
            <w:r w:rsidR="00DA57B7" w:rsidRPr="00A476C2">
              <w:rPr>
                <w:rFonts w:ascii="Arial" w:hAnsi="Arial" w:cs="Arial"/>
              </w:rPr>
              <w:t>Solar</w:t>
            </w:r>
            <w:r w:rsidRPr="00A476C2">
              <w:rPr>
                <w:rFonts w:ascii="Arial" w:hAnsi="Arial" w:cs="Arial"/>
              </w:rPr>
              <w:t xml:space="preserve"> Plant-wide out-of-service event</w:t>
            </w:r>
            <w:r w:rsidR="009F17D1" w:rsidRPr="00A476C2">
              <w:rPr>
                <w:rFonts w:ascii="Arial" w:hAnsi="Arial" w:cs="Arial"/>
              </w:rPr>
              <w:t>.</w:t>
            </w:r>
          </w:p>
        </w:tc>
      </w:tr>
    </w:tbl>
    <w:p w14:paraId="425FA1A8" w14:textId="77777777" w:rsidR="00137D54" w:rsidRPr="00A476C2" w:rsidRDefault="00137D54" w:rsidP="009D2387">
      <w:pPr>
        <w:pStyle w:val="Heading2"/>
        <w:tabs>
          <w:tab w:val="clear" w:pos="720"/>
          <w:tab w:val="num" w:pos="360"/>
        </w:tabs>
        <w:ind w:left="360" w:hanging="540"/>
      </w:pPr>
      <w:bookmarkStart w:id="128" w:name="_Toc185521715"/>
      <w:r w:rsidRPr="00A476C2">
        <w:t>Ramp Rate Limitations</w:t>
      </w:r>
      <w:bookmarkEnd w:id="128"/>
    </w:p>
    <w:tbl>
      <w:tblPr>
        <w:tblW w:w="9720" w:type="dxa"/>
        <w:jc w:val="center"/>
        <w:tblLayout w:type="fixed"/>
        <w:tblLook w:val="0000" w:firstRow="0" w:lastRow="0" w:firstColumn="0" w:lastColumn="0" w:noHBand="0" w:noVBand="0"/>
      </w:tblPr>
      <w:tblGrid>
        <w:gridCol w:w="450"/>
        <w:gridCol w:w="9270"/>
      </w:tblGrid>
      <w:tr w:rsidR="00CA2206" w:rsidRPr="00A476C2" w14:paraId="425FA1AB" w14:textId="77777777" w:rsidTr="00F60FE7">
        <w:trPr>
          <w:jc w:val="center"/>
        </w:trPr>
        <w:tc>
          <w:tcPr>
            <w:tcW w:w="450" w:type="dxa"/>
          </w:tcPr>
          <w:p w14:paraId="425FA1A9" w14:textId="77777777" w:rsidR="00CA2206" w:rsidRPr="00A476C2" w:rsidRDefault="00CA2206" w:rsidP="00ED7FA1">
            <w:pPr>
              <w:pStyle w:val="DocumentText"/>
              <w:rPr>
                <w:rFonts w:ascii="Arial" w:hAnsi="Arial" w:cs="Arial"/>
              </w:rPr>
            </w:pPr>
            <w:bookmarkStart w:id="129" w:name="_Toc456421958"/>
            <w:bookmarkEnd w:id="123"/>
          </w:p>
        </w:tc>
        <w:tc>
          <w:tcPr>
            <w:tcW w:w="9270" w:type="dxa"/>
          </w:tcPr>
          <w:p w14:paraId="425FA1AA" w14:textId="7D83BC8B" w:rsidR="00CA2206" w:rsidRPr="00A476C2" w:rsidRDefault="009F17D1" w:rsidP="0011780B">
            <w:pPr>
              <w:pStyle w:val="Step"/>
              <w:numPr>
                <w:ilvl w:val="0"/>
                <w:numId w:val="0"/>
              </w:numPr>
              <w:ind w:left="252"/>
              <w:rPr>
                <w:rFonts w:ascii="Arial" w:hAnsi="Arial" w:cs="Arial"/>
              </w:rPr>
            </w:pPr>
            <w:r w:rsidRPr="00A476C2">
              <w:rPr>
                <w:rFonts w:ascii="Arial" w:hAnsi="Arial" w:cs="Arial"/>
              </w:rPr>
              <w:t>Due to the very fast ramping capabilities of Solar Plants, there is potential for the equipment with which they are interconnected</w:t>
            </w:r>
            <w:r w:rsidR="004E11EA" w:rsidRPr="00A476C2">
              <w:rPr>
                <w:rFonts w:ascii="Arial" w:hAnsi="Arial" w:cs="Arial"/>
              </w:rPr>
              <w:t>,</w:t>
            </w:r>
            <w:r w:rsidRPr="00A476C2">
              <w:rPr>
                <w:rFonts w:ascii="Arial" w:hAnsi="Arial" w:cs="Arial"/>
              </w:rPr>
              <w:t xml:space="preserve"> to become significantly loaded or unloaded</w:t>
            </w:r>
            <w:r w:rsidR="00B82B50" w:rsidRPr="00A476C2">
              <w:rPr>
                <w:rFonts w:ascii="Arial" w:hAnsi="Arial" w:cs="Arial"/>
              </w:rPr>
              <w:t>.</w:t>
            </w:r>
            <w:r w:rsidRPr="00A476C2">
              <w:rPr>
                <w:rFonts w:ascii="Arial" w:hAnsi="Arial" w:cs="Arial"/>
              </w:rPr>
              <w:t xml:space="preserve"> </w:t>
            </w:r>
            <w:r w:rsidR="00B82B50" w:rsidRPr="00A476C2">
              <w:rPr>
                <w:rFonts w:ascii="Arial" w:hAnsi="Arial" w:cs="Arial"/>
              </w:rPr>
              <w:t>This condition</w:t>
            </w:r>
            <w:r w:rsidRPr="00A476C2">
              <w:rPr>
                <w:rFonts w:ascii="Arial" w:hAnsi="Arial" w:cs="Arial"/>
              </w:rPr>
              <w:t xml:space="preserve"> may lead to operational and reliability </w:t>
            </w:r>
            <w:proofErr w:type="gramStart"/>
            <w:r w:rsidRPr="00A476C2">
              <w:rPr>
                <w:rFonts w:ascii="Arial" w:hAnsi="Arial" w:cs="Arial"/>
              </w:rPr>
              <w:t>concerns,</w:t>
            </w:r>
            <w:proofErr w:type="gramEnd"/>
            <w:r w:rsidRPr="00A476C2">
              <w:rPr>
                <w:rFonts w:ascii="Arial" w:hAnsi="Arial" w:cs="Arial"/>
              </w:rPr>
              <w:t xml:space="preserve"> therefore ramp rate </w:t>
            </w:r>
            <w:r w:rsidR="00B82B50" w:rsidRPr="00A476C2">
              <w:rPr>
                <w:rFonts w:ascii="Arial" w:hAnsi="Arial" w:cs="Arial"/>
              </w:rPr>
              <w:t>limits</w:t>
            </w:r>
            <w:r w:rsidRPr="00A476C2">
              <w:rPr>
                <w:rFonts w:ascii="Arial" w:hAnsi="Arial" w:cs="Arial"/>
              </w:rPr>
              <w:t xml:space="preserve"> have been </w:t>
            </w:r>
            <w:r w:rsidR="00B82B50" w:rsidRPr="00A476C2">
              <w:rPr>
                <w:rFonts w:ascii="Arial" w:hAnsi="Arial" w:cs="Arial"/>
              </w:rPr>
              <w:t>determined</w:t>
            </w:r>
            <w:r w:rsidRPr="00A476C2">
              <w:rPr>
                <w:rFonts w:ascii="Arial" w:hAnsi="Arial" w:cs="Arial"/>
              </w:rPr>
              <w:t xml:space="preserve"> as described below.</w:t>
            </w:r>
            <w:r w:rsidR="00CA2206" w:rsidRPr="00A476C2">
              <w:rPr>
                <w:rFonts w:ascii="Arial" w:hAnsi="Arial" w:cs="Arial"/>
              </w:rPr>
              <w:t xml:space="preserve"> As operational experience is gained, ISO </w:t>
            </w:r>
            <w:r w:rsidR="000D3457" w:rsidRPr="00A476C2">
              <w:rPr>
                <w:rFonts w:ascii="Arial" w:hAnsi="Arial" w:cs="Arial"/>
              </w:rPr>
              <w:t xml:space="preserve">shall </w:t>
            </w:r>
            <w:r w:rsidR="00CA2206" w:rsidRPr="00A476C2">
              <w:rPr>
                <w:rFonts w:ascii="Arial" w:hAnsi="Arial" w:cs="Arial"/>
              </w:rPr>
              <w:t xml:space="preserve">reevaluate </w:t>
            </w:r>
            <w:r w:rsidR="00B82B50" w:rsidRPr="00A476C2">
              <w:rPr>
                <w:rFonts w:ascii="Arial" w:hAnsi="Arial" w:cs="Arial"/>
              </w:rPr>
              <w:t xml:space="preserve">these </w:t>
            </w:r>
            <w:r w:rsidR="00CA2206" w:rsidRPr="00A476C2">
              <w:rPr>
                <w:rFonts w:ascii="Arial" w:hAnsi="Arial" w:cs="Arial"/>
              </w:rPr>
              <w:t>limit</w:t>
            </w:r>
            <w:r w:rsidR="00B82B50" w:rsidRPr="00A476C2">
              <w:rPr>
                <w:rFonts w:ascii="Arial" w:hAnsi="Arial" w:cs="Arial"/>
              </w:rPr>
              <w:t>s</w:t>
            </w:r>
            <w:r w:rsidR="00CA2206" w:rsidRPr="00A476C2">
              <w:rPr>
                <w:rFonts w:ascii="Arial" w:hAnsi="Arial" w:cs="Arial"/>
              </w:rPr>
              <w:t xml:space="preserve"> on</w:t>
            </w:r>
            <w:r w:rsidR="00942B96" w:rsidRPr="00A476C2">
              <w:rPr>
                <w:rFonts w:ascii="Arial" w:hAnsi="Arial" w:cs="Arial"/>
              </w:rPr>
              <w:t xml:space="preserve"> either</w:t>
            </w:r>
            <w:r w:rsidR="00CA2206" w:rsidRPr="00A476C2">
              <w:rPr>
                <w:rFonts w:ascii="Arial" w:hAnsi="Arial" w:cs="Arial"/>
              </w:rPr>
              <w:t xml:space="preserve"> a </w:t>
            </w:r>
            <w:r w:rsidR="00DA57B7" w:rsidRPr="00A476C2">
              <w:rPr>
                <w:rFonts w:ascii="Arial" w:hAnsi="Arial" w:cs="Arial"/>
              </w:rPr>
              <w:t>Solar</w:t>
            </w:r>
            <w:r w:rsidR="00CA2206" w:rsidRPr="00A476C2">
              <w:rPr>
                <w:rFonts w:ascii="Arial" w:hAnsi="Arial" w:cs="Arial"/>
              </w:rPr>
              <w:t xml:space="preserve"> Plant-by-</w:t>
            </w:r>
            <w:r w:rsidR="00DA57B7" w:rsidRPr="00A476C2">
              <w:rPr>
                <w:rFonts w:ascii="Arial" w:hAnsi="Arial" w:cs="Arial"/>
              </w:rPr>
              <w:t>Solar</w:t>
            </w:r>
            <w:r w:rsidR="00CA2206" w:rsidRPr="00A476C2">
              <w:rPr>
                <w:rFonts w:ascii="Arial" w:hAnsi="Arial" w:cs="Arial"/>
              </w:rPr>
              <w:t xml:space="preserve"> Plant basis, or as </w:t>
            </w:r>
            <w:r w:rsidR="00942B96" w:rsidRPr="00A476C2">
              <w:rPr>
                <w:rFonts w:ascii="Arial" w:hAnsi="Arial" w:cs="Arial"/>
              </w:rPr>
              <w:t>applied</w:t>
            </w:r>
            <w:r w:rsidR="00B82B50" w:rsidRPr="00A476C2">
              <w:rPr>
                <w:rFonts w:ascii="Arial" w:hAnsi="Arial" w:cs="Arial"/>
              </w:rPr>
              <w:t xml:space="preserve"> </w:t>
            </w:r>
            <w:r w:rsidR="00CA2206" w:rsidRPr="00A476C2">
              <w:rPr>
                <w:rFonts w:ascii="Arial" w:hAnsi="Arial" w:cs="Arial"/>
              </w:rPr>
              <w:t xml:space="preserve">to all </w:t>
            </w:r>
            <w:r w:rsidR="00DA57B7" w:rsidRPr="00A476C2">
              <w:rPr>
                <w:rFonts w:ascii="Arial" w:hAnsi="Arial" w:cs="Arial"/>
              </w:rPr>
              <w:t>Solar</w:t>
            </w:r>
            <w:r w:rsidR="00CA2206" w:rsidRPr="00A476C2">
              <w:rPr>
                <w:rFonts w:ascii="Arial" w:hAnsi="Arial" w:cs="Arial"/>
              </w:rPr>
              <w:t xml:space="preserve"> Plants in New England, as warranted.  Where alternative ramp rates are determined to be acceptable on a </w:t>
            </w:r>
            <w:r w:rsidR="00DA57B7" w:rsidRPr="00A476C2">
              <w:rPr>
                <w:rFonts w:ascii="Arial" w:hAnsi="Arial" w:cs="Arial"/>
              </w:rPr>
              <w:t>Solar</w:t>
            </w:r>
            <w:r w:rsidR="00CA2206" w:rsidRPr="00A476C2">
              <w:rPr>
                <w:rFonts w:ascii="Arial" w:hAnsi="Arial" w:cs="Arial"/>
              </w:rPr>
              <w:t xml:space="preserve"> Plant-specific basis</w:t>
            </w:r>
            <w:r w:rsidR="005D5B29" w:rsidRPr="00A476C2">
              <w:rPr>
                <w:rFonts w:ascii="Arial" w:hAnsi="Arial" w:cs="Arial"/>
              </w:rPr>
              <w:t xml:space="preserve"> (e.g., for the provision of ancillary and/or essential</w:t>
            </w:r>
            <w:r w:rsidR="00490EFE" w:rsidRPr="00A476C2">
              <w:rPr>
                <w:rFonts w:ascii="Arial" w:hAnsi="Arial" w:cs="Arial"/>
              </w:rPr>
              <w:t xml:space="preserve"> reliability</w:t>
            </w:r>
            <w:r w:rsidR="005D5B29" w:rsidRPr="00A476C2">
              <w:rPr>
                <w:rFonts w:ascii="Arial" w:hAnsi="Arial" w:cs="Arial"/>
              </w:rPr>
              <w:t xml:space="preserve"> services)</w:t>
            </w:r>
            <w:r w:rsidR="00CA2206" w:rsidRPr="00A476C2">
              <w:rPr>
                <w:rFonts w:ascii="Arial" w:hAnsi="Arial" w:cs="Arial"/>
              </w:rPr>
              <w:t xml:space="preserve">, those plant-specific limits </w:t>
            </w:r>
            <w:r w:rsidR="000D3457" w:rsidRPr="00A476C2">
              <w:rPr>
                <w:rFonts w:ascii="Arial" w:hAnsi="Arial" w:cs="Arial"/>
              </w:rPr>
              <w:t xml:space="preserve">shall be </w:t>
            </w:r>
            <w:r w:rsidR="00B82B50" w:rsidRPr="00A476C2">
              <w:rPr>
                <w:rFonts w:ascii="Arial" w:hAnsi="Arial" w:cs="Arial"/>
              </w:rPr>
              <w:t>provided</w:t>
            </w:r>
            <w:r w:rsidR="000D3457" w:rsidRPr="00A476C2">
              <w:rPr>
                <w:rFonts w:ascii="Arial" w:hAnsi="Arial" w:cs="Arial"/>
              </w:rPr>
              <w:t xml:space="preserve"> to the Lead MP by ISO</w:t>
            </w:r>
            <w:r w:rsidR="00CA2206" w:rsidRPr="00A476C2">
              <w:rPr>
                <w:rFonts w:ascii="Arial" w:hAnsi="Arial" w:cs="Arial"/>
              </w:rPr>
              <w:t>.</w:t>
            </w:r>
          </w:p>
        </w:tc>
      </w:tr>
      <w:tr w:rsidR="00CA2206" w:rsidRPr="00A476C2" w14:paraId="425FA1AE" w14:textId="77777777" w:rsidTr="00F60FE7">
        <w:trPr>
          <w:jc w:val="center"/>
        </w:trPr>
        <w:tc>
          <w:tcPr>
            <w:tcW w:w="450" w:type="dxa"/>
          </w:tcPr>
          <w:p w14:paraId="425FA1AC" w14:textId="77777777" w:rsidR="00CA2206" w:rsidRPr="00A476C2" w:rsidRDefault="00CA2206" w:rsidP="00ED7FA1">
            <w:pPr>
              <w:pStyle w:val="DocumentText"/>
              <w:rPr>
                <w:rFonts w:ascii="Arial" w:hAnsi="Arial" w:cs="Arial"/>
              </w:rPr>
            </w:pPr>
          </w:p>
        </w:tc>
        <w:tc>
          <w:tcPr>
            <w:tcW w:w="9270" w:type="dxa"/>
          </w:tcPr>
          <w:p w14:paraId="425FA1AD" w14:textId="0F6E1C40" w:rsidR="00CA2206" w:rsidRPr="00A476C2" w:rsidRDefault="00CA2206" w:rsidP="00974306">
            <w:pPr>
              <w:pStyle w:val="Step"/>
              <w:numPr>
                <w:ilvl w:val="0"/>
                <w:numId w:val="14"/>
              </w:numPr>
              <w:rPr>
                <w:rFonts w:ascii="Arial" w:hAnsi="Arial" w:cs="Arial"/>
              </w:rPr>
            </w:pPr>
            <w:r w:rsidRPr="00A476C2">
              <w:rPr>
                <w:rFonts w:ascii="Arial" w:hAnsi="Arial" w:cs="Arial"/>
              </w:rPr>
              <w:t xml:space="preserve">For </w:t>
            </w:r>
            <w:r w:rsidR="00DA57B7" w:rsidRPr="00A476C2">
              <w:rPr>
                <w:rFonts w:ascii="Arial" w:hAnsi="Arial" w:cs="Arial"/>
              </w:rPr>
              <w:t>Solar</w:t>
            </w:r>
            <w:r w:rsidRPr="00A476C2">
              <w:rPr>
                <w:rFonts w:ascii="Arial" w:hAnsi="Arial" w:cs="Arial"/>
              </w:rPr>
              <w:t xml:space="preserve"> Plants totaling 200 MW or less in nameplate, under all conditions except for emergencies and decreasing </w:t>
            </w:r>
            <w:r w:rsidR="00DA57B7" w:rsidRPr="00A476C2">
              <w:rPr>
                <w:rFonts w:ascii="Arial" w:hAnsi="Arial" w:cs="Arial"/>
              </w:rPr>
              <w:t>solar</w:t>
            </w:r>
            <w:r w:rsidRPr="00A476C2">
              <w:rPr>
                <w:rFonts w:ascii="Arial" w:hAnsi="Arial" w:cs="Arial"/>
              </w:rPr>
              <w:t xml:space="preserve"> conditions, a default maximum ramp rate of 20 MW/min averaged over five minutes is </w:t>
            </w:r>
            <w:r w:rsidRPr="00A476C2">
              <w:rPr>
                <w:rFonts w:ascii="Arial" w:hAnsi="Arial" w:cs="Arial"/>
                <w:b/>
              </w:rPr>
              <w:t>not</w:t>
            </w:r>
            <w:r w:rsidRPr="00A476C2">
              <w:rPr>
                <w:rFonts w:ascii="Arial" w:hAnsi="Arial" w:cs="Arial"/>
              </w:rPr>
              <w:t xml:space="preserve"> to be exceeded unless otherwise </w:t>
            </w:r>
            <w:r w:rsidR="000D3457" w:rsidRPr="00A476C2">
              <w:rPr>
                <w:rFonts w:ascii="Arial" w:hAnsi="Arial" w:cs="Arial"/>
              </w:rPr>
              <w:t xml:space="preserve">requested </w:t>
            </w:r>
            <w:r w:rsidRPr="00A476C2">
              <w:rPr>
                <w:rFonts w:ascii="Arial" w:hAnsi="Arial" w:cs="Arial"/>
              </w:rPr>
              <w:t>by ISO</w:t>
            </w:r>
            <w:r w:rsidR="002B7150" w:rsidRPr="00A476C2">
              <w:rPr>
                <w:rFonts w:ascii="Arial" w:hAnsi="Arial" w:cs="Arial"/>
              </w:rPr>
              <w:t>.</w:t>
            </w:r>
          </w:p>
        </w:tc>
      </w:tr>
      <w:tr w:rsidR="00CA2206" w:rsidRPr="00A476C2" w14:paraId="425FA1B1" w14:textId="77777777" w:rsidTr="00F60FE7">
        <w:trPr>
          <w:jc w:val="center"/>
        </w:trPr>
        <w:tc>
          <w:tcPr>
            <w:tcW w:w="450" w:type="dxa"/>
          </w:tcPr>
          <w:p w14:paraId="425FA1AF" w14:textId="77777777" w:rsidR="00CA2206" w:rsidRPr="00A476C2" w:rsidRDefault="00CA2206" w:rsidP="00ED7FA1">
            <w:pPr>
              <w:pStyle w:val="DocumentText"/>
              <w:rPr>
                <w:rFonts w:ascii="Arial" w:hAnsi="Arial" w:cs="Arial"/>
              </w:rPr>
            </w:pPr>
          </w:p>
        </w:tc>
        <w:tc>
          <w:tcPr>
            <w:tcW w:w="9270" w:type="dxa"/>
          </w:tcPr>
          <w:p w14:paraId="425FA1B0" w14:textId="0C762D0A" w:rsidR="00CA2206" w:rsidRPr="00A476C2" w:rsidDel="00CA2206" w:rsidRDefault="00CA2206" w:rsidP="00974306">
            <w:pPr>
              <w:pStyle w:val="Step"/>
              <w:numPr>
                <w:ilvl w:val="0"/>
                <w:numId w:val="14"/>
              </w:numPr>
              <w:rPr>
                <w:rFonts w:ascii="Arial" w:hAnsi="Arial" w:cs="Arial"/>
              </w:rPr>
            </w:pPr>
            <w:r w:rsidRPr="00A476C2">
              <w:rPr>
                <w:rFonts w:ascii="Arial" w:hAnsi="Arial" w:cs="Arial"/>
              </w:rPr>
              <w:t xml:space="preserve">For </w:t>
            </w:r>
            <w:r w:rsidR="00DA57B7" w:rsidRPr="00A476C2">
              <w:rPr>
                <w:rFonts w:ascii="Arial" w:hAnsi="Arial" w:cs="Arial"/>
              </w:rPr>
              <w:t>Solar</w:t>
            </w:r>
            <w:r w:rsidRPr="00A476C2">
              <w:rPr>
                <w:rFonts w:ascii="Arial" w:hAnsi="Arial" w:cs="Arial"/>
              </w:rPr>
              <w:t xml:space="preserve"> Plants </w:t>
            </w:r>
            <w:r w:rsidR="00D948BA" w:rsidRPr="00A476C2">
              <w:rPr>
                <w:rFonts w:ascii="Arial" w:hAnsi="Arial" w:cs="Arial"/>
              </w:rPr>
              <w:t>totaling</w:t>
            </w:r>
            <w:r w:rsidR="00B82B50" w:rsidRPr="00A476C2">
              <w:rPr>
                <w:rFonts w:ascii="Arial" w:hAnsi="Arial" w:cs="Arial"/>
              </w:rPr>
              <w:t xml:space="preserve"> </w:t>
            </w:r>
            <w:r w:rsidRPr="00A476C2">
              <w:rPr>
                <w:rFonts w:ascii="Arial" w:hAnsi="Arial" w:cs="Arial"/>
              </w:rPr>
              <w:t xml:space="preserve">greater than 200 MW in nameplate, under all conditions except for emergencies and decreasing </w:t>
            </w:r>
            <w:r w:rsidR="00DA57B7" w:rsidRPr="00A476C2">
              <w:rPr>
                <w:rFonts w:ascii="Arial" w:hAnsi="Arial" w:cs="Arial"/>
              </w:rPr>
              <w:t>solar</w:t>
            </w:r>
            <w:r w:rsidRPr="00A476C2">
              <w:rPr>
                <w:rFonts w:ascii="Arial" w:hAnsi="Arial" w:cs="Arial"/>
              </w:rPr>
              <w:t xml:space="preserve"> conditions, a default maximum ramp rate of 10% of nameplate </w:t>
            </w:r>
            <w:r w:rsidR="009265E2" w:rsidRPr="00A476C2">
              <w:rPr>
                <w:rFonts w:ascii="Arial" w:hAnsi="Arial" w:cs="Arial"/>
              </w:rPr>
              <w:t xml:space="preserve">per minute (in MW/min) </w:t>
            </w:r>
            <w:r w:rsidRPr="00A476C2">
              <w:rPr>
                <w:rFonts w:ascii="Arial" w:hAnsi="Arial" w:cs="Arial"/>
              </w:rPr>
              <w:t xml:space="preserve">averaged over </w:t>
            </w:r>
            <w:r w:rsidR="007735A4" w:rsidRPr="00A476C2">
              <w:rPr>
                <w:rFonts w:ascii="Arial" w:hAnsi="Arial" w:cs="Arial"/>
              </w:rPr>
              <w:t>5 (</w:t>
            </w:r>
            <w:r w:rsidRPr="00A476C2">
              <w:rPr>
                <w:rFonts w:ascii="Arial" w:hAnsi="Arial" w:cs="Arial"/>
              </w:rPr>
              <w:t>five</w:t>
            </w:r>
            <w:r w:rsidR="007735A4" w:rsidRPr="00A476C2">
              <w:rPr>
                <w:rFonts w:ascii="Arial" w:hAnsi="Arial" w:cs="Arial"/>
              </w:rPr>
              <w:t>)</w:t>
            </w:r>
            <w:r w:rsidRPr="00A476C2">
              <w:rPr>
                <w:rFonts w:ascii="Arial" w:hAnsi="Arial" w:cs="Arial"/>
              </w:rPr>
              <w:t xml:space="preserve"> minutes is </w:t>
            </w:r>
            <w:r w:rsidRPr="00A476C2">
              <w:rPr>
                <w:rFonts w:ascii="Arial" w:hAnsi="Arial" w:cs="Arial"/>
                <w:b/>
              </w:rPr>
              <w:t>not</w:t>
            </w:r>
            <w:r w:rsidRPr="00A476C2">
              <w:rPr>
                <w:rFonts w:ascii="Arial" w:hAnsi="Arial" w:cs="Arial"/>
              </w:rPr>
              <w:t xml:space="preserve"> to be exceeded unless otherwise </w:t>
            </w:r>
            <w:r w:rsidR="000D3457" w:rsidRPr="00A476C2">
              <w:rPr>
                <w:rFonts w:ascii="Arial" w:hAnsi="Arial" w:cs="Arial"/>
              </w:rPr>
              <w:t xml:space="preserve">requested </w:t>
            </w:r>
            <w:r w:rsidRPr="00A476C2">
              <w:rPr>
                <w:rFonts w:ascii="Arial" w:hAnsi="Arial" w:cs="Arial"/>
              </w:rPr>
              <w:t>by ISO</w:t>
            </w:r>
            <w:r w:rsidR="005561EE" w:rsidRPr="00A476C2">
              <w:rPr>
                <w:rFonts w:ascii="Arial" w:hAnsi="Arial" w:cs="Arial"/>
              </w:rPr>
              <w:t>; see example below</w:t>
            </w:r>
            <w:r w:rsidRPr="00A476C2">
              <w:rPr>
                <w:rFonts w:ascii="Arial" w:hAnsi="Arial" w:cs="Arial"/>
              </w:rPr>
              <w:t xml:space="preserve">.  </w:t>
            </w:r>
          </w:p>
        </w:tc>
      </w:tr>
    </w:tbl>
    <w:p w14:paraId="425FA1B2" w14:textId="77777777" w:rsidR="009265E2" w:rsidRPr="00A476C2" w:rsidRDefault="009265E2" w:rsidP="005561EE">
      <w:pPr>
        <w:pStyle w:val="DocumentText"/>
        <w:spacing w:before="0" w:after="0"/>
        <w:ind w:left="720"/>
        <w:rPr>
          <w:rFonts w:ascii="Arial" w:hAnsi="Arial" w:cs="Arial"/>
          <w:sz w:val="4"/>
          <w:szCs w:val="4"/>
        </w:rPr>
      </w:pPr>
    </w:p>
    <w:p w14:paraId="425FA1B3" w14:textId="77777777" w:rsidR="00F60FE7" w:rsidRPr="00A476C2" w:rsidRDefault="00F60FE7" w:rsidP="00F60FE7">
      <w:pPr>
        <w:rPr>
          <w:rFonts w:ascii="Arial" w:hAnsi="Arial"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60"/>
        <w:gridCol w:w="1170"/>
        <w:gridCol w:w="1170"/>
        <w:gridCol w:w="1170"/>
        <w:gridCol w:w="1170"/>
        <w:gridCol w:w="1260"/>
        <w:gridCol w:w="990"/>
      </w:tblGrid>
      <w:tr w:rsidR="005561EE" w:rsidRPr="00A476C2" w14:paraId="425FA1B5" w14:textId="77777777" w:rsidTr="00F60FE7">
        <w:tc>
          <w:tcPr>
            <w:tcW w:w="9540" w:type="dxa"/>
            <w:gridSpan w:val="8"/>
            <w:tcBorders>
              <w:top w:val="single" w:sz="12" w:space="0" w:color="auto"/>
              <w:left w:val="single" w:sz="12" w:space="0" w:color="auto"/>
              <w:bottom w:val="single" w:sz="12" w:space="0" w:color="auto"/>
              <w:right w:val="single" w:sz="12" w:space="0" w:color="auto"/>
            </w:tcBorders>
            <w:shd w:val="clear" w:color="auto" w:fill="D9D9D9"/>
            <w:vAlign w:val="center"/>
          </w:tcPr>
          <w:p w14:paraId="425FA1B4" w14:textId="05A9F634" w:rsidR="005561EE" w:rsidRPr="00A476C2" w:rsidRDefault="005561EE" w:rsidP="0011780B">
            <w:pPr>
              <w:pStyle w:val="DocumentText"/>
              <w:ind w:left="252"/>
              <w:jc w:val="center"/>
              <w:rPr>
                <w:rFonts w:ascii="Arial" w:hAnsi="Arial" w:cs="Arial"/>
                <w:b/>
              </w:rPr>
            </w:pPr>
            <w:r w:rsidRPr="00A476C2">
              <w:rPr>
                <w:rFonts w:ascii="Arial" w:hAnsi="Arial" w:cs="Arial"/>
                <w:b/>
              </w:rPr>
              <w:lastRenderedPageBreak/>
              <w:t xml:space="preserve">Plant nameplate </w:t>
            </w:r>
            <w:r w:rsidR="0011780B" w:rsidRPr="00A476C2">
              <w:rPr>
                <w:rFonts w:ascii="Arial" w:hAnsi="Arial" w:cs="Arial"/>
                <w:b/>
              </w:rPr>
              <w:t>1</w:t>
            </w:r>
            <w:r w:rsidRPr="00A476C2">
              <w:rPr>
                <w:rFonts w:ascii="Arial" w:hAnsi="Arial" w:cs="Arial"/>
                <w:b/>
              </w:rPr>
              <w:t>10 MW.</w:t>
            </w:r>
            <w:r w:rsidRPr="00A476C2">
              <w:rPr>
                <w:rFonts w:ascii="Arial" w:hAnsi="Arial" w:cs="Arial"/>
                <w:b/>
              </w:rPr>
              <w:br/>
              <w:t>Limit: no more than 2</w:t>
            </w:r>
            <w:r w:rsidR="005B71EA" w:rsidRPr="00A476C2">
              <w:rPr>
                <w:rFonts w:ascii="Arial" w:hAnsi="Arial" w:cs="Arial"/>
                <w:b/>
              </w:rPr>
              <w:t>0</w:t>
            </w:r>
            <w:r w:rsidRPr="00A476C2">
              <w:rPr>
                <w:rFonts w:ascii="Arial" w:hAnsi="Arial" w:cs="Arial"/>
                <w:b/>
              </w:rPr>
              <w:t xml:space="preserve"> MW per minute when averaged over five (5) minutes</w:t>
            </w:r>
          </w:p>
        </w:tc>
      </w:tr>
      <w:tr w:rsidR="00F60FE7" w:rsidRPr="00A476C2" w14:paraId="425FA1BE" w14:textId="77777777" w:rsidTr="00F60FE7">
        <w:tc>
          <w:tcPr>
            <w:tcW w:w="135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6" w14:textId="77777777" w:rsidR="00363294" w:rsidRPr="00A476C2" w:rsidRDefault="00363294" w:rsidP="008A74A7">
            <w:pPr>
              <w:pStyle w:val="DocumentText"/>
              <w:jc w:val="center"/>
              <w:rPr>
                <w:rFonts w:ascii="Arial" w:hAnsi="Arial" w:cs="Arial"/>
                <w:b/>
                <w:szCs w:val="24"/>
              </w:rPr>
            </w:pPr>
            <w:bookmarkStart w:id="130" w:name="_Toc423437992"/>
            <w:bookmarkEnd w:id="130"/>
            <w:r w:rsidRPr="00A476C2">
              <w:rPr>
                <w:rFonts w:ascii="Arial" w:hAnsi="Arial" w:cs="Arial"/>
                <w:b/>
                <w:szCs w:val="24"/>
              </w:rPr>
              <w:t>Minute1</w:t>
            </w:r>
          </w:p>
        </w:tc>
        <w:tc>
          <w:tcPr>
            <w:tcW w:w="126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7"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Minute2</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8"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Minute3</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9"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Minute4</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A"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Minute5</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B"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Average rate</w:t>
            </w:r>
          </w:p>
        </w:tc>
        <w:tc>
          <w:tcPr>
            <w:tcW w:w="126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C" w14:textId="77777777" w:rsidR="00363294" w:rsidRPr="00A476C2" w:rsidRDefault="008F043E" w:rsidP="008F043E">
            <w:pPr>
              <w:pStyle w:val="DocumentText"/>
              <w:jc w:val="center"/>
              <w:rPr>
                <w:rFonts w:ascii="Arial" w:hAnsi="Arial" w:cs="Arial"/>
                <w:b/>
                <w:szCs w:val="24"/>
              </w:rPr>
            </w:pPr>
            <w:r w:rsidRPr="00A476C2">
              <w:rPr>
                <w:rFonts w:ascii="Arial" w:hAnsi="Arial" w:cs="Arial"/>
                <w:b/>
                <w:szCs w:val="24"/>
              </w:rPr>
              <w:t>Exceeds Ramp Rate</w:t>
            </w:r>
          </w:p>
        </w:tc>
        <w:tc>
          <w:tcPr>
            <w:tcW w:w="99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D"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Corr. Action</w:t>
            </w:r>
          </w:p>
        </w:tc>
      </w:tr>
      <w:tr w:rsidR="00F60FE7" w:rsidRPr="00A476C2" w14:paraId="425FA1C7" w14:textId="77777777" w:rsidTr="00F60FE7">
        <w:tc>
          <w:tcPr>
            <w:tcW w:w="1350" w:type="dxa"/>
            <w:tcBorders>
              <w:top w:val="single" w:sz="12" w:space="0" w:color="auto"/>
            </w:tcBorders>
          </w:tcPr>
          <w:p w14:paraId="425FA1BF" w14:textId="77777777" w:rsidR="00363294" w:rsidRPr="00A476C2" w:rsidRDefault="00F60FE7" w:rsidP="00363294">
            <w:pPr>
              <w:pStyle w:val="DocumentText"/>
              <w:rPr>
                <w:rFonts w:ascii="Arial" w:hAnsi="Arial" w:cs="Arial"/>
              </w:rPr>
            </w:pPr>
            <w:r w:rsidRPr="00A476C2">
              <w:rPr>
                <w:rFonts w:ascii="Arial" w:hAnsi="Arial" w:cs="Arial"/>
              </w:rPr>
              <w:t xml:space="preserve">100 </w:t>
            </w:r>
            <w:r w:rsidR="00363294" w:rsidRPr="00A476C2">
              <w:rPr>
                <w:rFonts w:ascii="Arial" w:hAnsi="Arial" w:cs="Arial"/>
              </w:rPr>
              <w:t>MW/ min</w:t>
            </w:r>
          </w:p>
        </w:tc>
        <w:tc>
          <w:tcPr>
            <w:tcW w:w="1260" w:type="dxa"/>
            <w:tcBorders>
              <w:top w:val="single" w:sz="12" w:space="0" w:color="auto"/>
            </w:tcBorders>
          </w:tcPr>
          <w:p w14:paraId="425FA1C0"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Borders>
              <w:top w:val="single" w:sz="12" w:space="0" w:color="auto"/>
            </w:tcBorders>
          </w:tcPr>
          <w:p w14:paraId="425FA1C1"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Borders>
              <w:top w:val="single" w:sz="12" w:space="0" w:color="auto"/>
            </w:tcBorders>
          </w:tcPr>
          <w:p w14:paraId="425FA1C2"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Borders>
              <w:top w:val="single" w:sz="12" w:space="0" w:color="auto"/>
            </w:tcBorders>
          </w:tcPr>
          <w:p w14:paraId="425FA1C3"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Borders>
              <w:top w:val="single" w:sz="12" w:space="0" w:color="auto"/>
            </w:tcBorders>
          </w:tcPr>
          <w:p w14:paraId="425FA1C4" w14:textId="77777777" w:rsidR="00363294" w:rsidRPr="00A476C2" w:rsidRDefault="00363294" w:rsidP="00363294">
            <w:pPr>
              <w:pStyle w:val="DocumentText"/>
              <w:rPr>
                <w:rFonts w:ascii="Arial" w:hAnsi="Arial" w:cs="Arial"/>
              </w:rPr>
            </w:pPr>
            <w:r w:rsidRPr="00A476C2">
              <w:rPr>
                <w:rFonts w:ascii="Arial" w:hAnsi="Arial" w:cs="Arial"/>
              </w:rPr>
              <w:t>20 MW/ min</w:t>
            </w:r>
          </w:p>
        </w:tc>
        <w:tc>
          <w:tcPr>
            <w:tcW w:w="1260" w:type="dxa"/>
            <w:tcBorders>
              <w:top w:val="single" w:sz="12" w:space="0" w:color="auto"/>
            </w:tcBorders>
          </w:tcPr>
          <w:p w14:paraId="425FA1C5" w14:textId="77777777" w:rsidR="00363294" w:rsidRPr="00A476C2" w:rsidRDefault="00354D48" w:rsidP="008A74A7">
            <w:pPr>
              <w:pStyle w:val="DocumentText"/>
              <w:jc w:val="center"/>
              <w:rPr>
                <w:rFonts w:ascii="Arial" w:hAnsi="Arial" w:cs="Arial"/>
              </w:rPr>
            </w:pPr>
            <w:r w:rsidRPr="00A476C2">
              <w:rPr>
                <w:rFonts w:ascii="Arial" w:hAnsi="Arial" w:cs="Arial"/>
              </w:rPr>
              <w:t>No</w:t>
            </w:r>
          </w:p>
        </w:tc>
        <w:tc>
          <w:tcPr>
            <w:tcW w:w="990" w:type="dxa"/>
            <w:tcBorders>
              <w:top w:val="single" w:sz="12" w:space="0" w:color="auto"/>
            </w:tcBorders>
          </w:tcPr>
          <w:p w14:paraId="425FA1C6" w14:textId="77777777" w:rsidR="00363294" w:rsidRPr="00A476C2" w:rsidRDefault="00363294" w:rsidP="008A74A7">
            <w:pPr>
              <w:pStyle w:val="DocumentText"/>
              <w:jc w:val="center"/>
              <w:rPr>
                <w:rFonts w:ascii="Arial" w:hAnsi="Arial" w:cs="Arial"/>
              </w:rPr>
            </w:pPr>
            <w:r w:rsidRPr="00A476C2">
              <w:rPr>
                <w:rFonts w:ascii="Arial" w:hAnsi="Arial" w:cs="Arial"/>
              </w:rPr>
              <w:t>None</w:t>
            </w:r>
          </w:p>
        </w:tc>
      </w:tr>
      <w:tr w:rsidR="00F60FE7" w:rsidRPr="00A476C2" w14:paraId="425FA1D0" w14:textId="77777777" w:rsidTr="00F60FE7">
        <w:tc>
          <w:tcPr>
            <w:tcW w:w="1350" w:type="dxa"/>
          </w:tcPr>
          <w:p w14:paraId="425FA1C8" w14:textId="77777777" w:rsidR="00363294" w:rsidRPr="00A476C2" w:rsidRDefault="002A3B54" w:rsidP="00363294">
            <w:pPr>
              <w:pStyle w:val="DocumentText"/>
              <w:rPr>
                <w:rFonts w:ascii="Arial" w:hAnsi="Arial" w:cs="Arial"/>
              </w:rPr>
            </w:pPr>
            <w:r w:rsidRPr="00A476C2">
              <w:rPr>
                <w:rFonts w:ascii="Arial" w:hAnsi="Arial" w:cs="Arial"/>
              </w:rPr>
              <w:t>100</w:t>
            </w:r>
            <w:r w:rsidR="00363294" w:rsidRPr="00A476C2">
              <w:rPr>
                <w:rFonts w:ascii="Arial" w:hAnsi="Arial" w:cs="Arial"/>
              </w:rPr>
              <w:t xml:space="preserve"> MW/ min</w:t>
            </w:r>
          </w:p>
        </w:tc>
        <w:tc>
          <w:tcPr>
            <w:tcW w:w="1260" w:type="dxa"/>
          </w:tcPr>
          <w:p w14:paraId="425FA1C9" w14:textId="77777777" w:rsidR="00363294" w:rsidRPr="00A476C2" w:rsidRDefault="002A3B54" w:rsidP="00363294">
            <w:pPr>
              <w:pStyle w:val="DocumentText"/>
              <w:rPr>
                <w:rFonts w:ascii="Arial" w:hAnsi="Arial" w:cs="Arial"/>
              </w:rPr>
            </w:pPr>
            <w:r w:rsidRPr="00A476C2">
              <w:rPr>
                <w:rFonts w:ascii="Arial" w:hAnsi="Arial" w:cs="Arial"/>
              </w:rPr>
              <w:t>10</w:t>
            </w:r>
            <w:r w:rsidR="00363294" w:rsidRPr="00A476C2">
              <w:rPr>
                <w:rFonts w:ascii="Arial" w:hAnsi="Arial" w:cs="Arial"/>
              </w:rPr>
              <w:t xml:space="preserve"> MW/ min</w:t>
            </w:r>
          </w:p>
        </w:tc>
        <w:tc>
          <w:tcPr>
            <w:tcW w:w="1170" w:type="dxa"/>
          </w:tcPr>
          <w:p w14:paraId="425FA1CA"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Pr>
          <w:p w14:paraId="425FA1CB"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Pr>
          <w:p w14:paraId="425FA1CC"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Pr>
          <w:p w14:paraId="425FA1CD" w14:textId="77777777" w:rsidR="00363294" w:rsidRPr="00A476C2" w:rsidRDefault="00363294" w:rsidP="00363294">
            <w:pPr>
              <w:pStyle w:val="DocumentText"/>
              <w:rPr>
                <w:rFonts w:ascii="Arial" w:hAnsi="Arial" w:cs="Arial"/>
              </w:rPr>
            </w:pPr>
            <w:r w:rsidRPr="00A476C2">
              <w:rPr>
                <w:rFonts w:ascii="Arial" w:hAnsi="Arial" w:cs="Arial"/>
              </w:rPr>
              <w:t>22 MW/ min</w:t>
            </w:r>
          </w:p>
        </w:tc>
        <w:tc>
          <w:tcPr>
            <w:tcW w:w="1260" w:type="dxa"/>
          </w:tcPr>
          <w:p w14:paraId="425FA1CE" w14:textId="77777777" w:rsidR="00363294" w:rsidRPr="00A476C2" w:rsidRDefault="00354D48" w:rsidP="008A74A7">
            <w:pPr>
              <w:pStyle w:val="DocumentText"/>
              <w:jc w:val="center"/>
              <w:rPr>
                <w:rFonts w:ascii="Arial" w:hAnsi="Arial" w:cs="Arial"/>
              </w:rPr>
            </w:pPr>
            <w:r w:rsidRPr="00A476C2">
              <w:rPr>
                <w:rFonts w:ascii="Arial" w:hAnsi="Arial" w:cs="Arial"/>
              </w:rPr>
              <w:t>Yes</w:t>
            </w:r>
          </w:p>
        </w:tc>
        <w:tc>
          <w:tcPr>
            <w:tcW w:w="990" w:type="dxa"/>
          </w:tcPr>
          <w:p w14:paraId="425FA1CF" w14:textId="77777777" w:rsidR="00363294" w:rsidRPr="00A476C2" w:rsidRDefault="00363294" w:rsidP="008A74A7">
            <w:pPr>
              <w:pStyle w:val="DocumentText"/>
              <w:jc w:val="center"/>
              <w:rPr>
                <w:rFonts w:ascii="Arial" w:hAnsi="Arial" w:cs="Arial"/>
              </w:rPr>
            </w:pPr>
            <w:r w:rsidRPr="00A476C2">
              <w:rPr>
                <w:rFonts w:ascii="Arial" w:hAnsi="Arial" w:cs="Arial"/>
                <w:sz w:val="22"/>
                <w:szCs w:val="22"/>
              </w:rPr>
              <w:t>Limit ramp in either first or second minute</w:t>
            </w:r>
          </w:p>
        </w:tc>
      </w:tr>
    </w:tbl>
    <w:p w14:paraId="425FA1D1" w14:textId="77777777" w:rsidR="009265E2" w:rsidRPr="00A476C2" w:rsidRDefault="009265E2" w:rsidP="005561EE">
      <w:pPr>
        <w:pStyle w:val="DocumentText"/>
        <w:spacing w:before="0" w:after="0"/>
        <w:ind w:left="720"/>
        <w:rPr>
          <w:rFonts w:ascii="Arial" w:hAnsi="Arial" w:cs="Arial"/>
          <w:sz w:val="4"/>
          <w:szCs w:val="4"/>
        </w:rPr>
      </w:pPr>
    </w:p>
    <w:p w14:paraId="425FA1DA" w14:textId="77777777" w:rsidR="009E2237" w:rsidRPr="00A476C2" w:rsidRDefault="008F0112" w:rsidP="009D2387">
      <w:pPr>
        <w:pStyle w:val="Heading1"/>
        <w:tabs>
          <w:tab w:val="clear" w:pos="720"/>
          <w:tab w:val="num" w:pos="270"/>
        </w:tabs>
        <w:ind w:left="259" w:hanging="446"/>
        <w:rPr>
          <w:rFonts w:cs="Arial"/>
        </w:rPr>
      </w:pPr>
      <w:bookmarkStart w:id="131" w:name="_Toc424039229"/>
      <w:bookmarkStart w:id="132" w:name="_Toc296940571"/>
      <w:bookmarkStart w:id="133" w:name="_Toc300745555"/>
      <w:bookmarkStart w:id="134" w:name="_Toc303763202"/>
      <w:bookmarkEnd w:id="131"/>
      <w:r w:rsidRPr="00A476C2">
        <w:br w:type="page"/>
      </w:r>
      <w:bookmarkStart w:id="135" w:name="_Toc185521716"/>
      <w:r w:rsidR="00230713" w:rsidRPr="00A476C2">
        <w:lastRenderedPageBreak/>
        <w:t>Static Plant Data</w:t>
      </w:r>
      <w:bookmarkEnd w:id="132"/>
      <w:bookmarkEnd w:id="133"/>
      <w:bookmarkEnd w:id="134"/>
      <w:r w:rsidRPr="00A476C2">
        <w:t xml:space="preserve"> Requirements</w:t>
      </w:r>
      <w:bookmarkEnd w:id="135"/>
    </w:p>
    <w:tbl>
      <w:tblPr>
        <w:tblW w:w="9765" w:type="dxa"/>
        <w:jc w:val="center"/>
        <w:tblLayout w:type="fixed"/>
        <w:tblLook w:val="0000" w:firstRow="0" w:lastRow="0" w:firstColumn="0" w:lastColumn="0" w:noHBand="0" w:noVBand="0"/>
      </w:tblPr>
      <w:tblGrid>
        <w:gridCol w:w="473"/>
        <w:gridCol w:w="9292"/>
      </w:tblGrid>
      <w:tr w:rsidR="00D22B76" w:rsidRPr="00A476C2" w14:paraId="425FA1DD" w14:textId="77777777" w:rsidTr="00891F92">
        <w:trPr>
          <w:jc w:val="center"/>
        </w:trPr>
        <w:tc>
          <w:tcPr>
            <w:tcW w:w="473" w:type="dxa"/>
          </w:tcPr>
          <w:p w14:paraId="425FA1DB" w14:textId="77777777" w:rsidR="00D22B76" w:rsidRPr="00A476C2" w:rsidRDefault="00D22B76" w:rsidP="0026205A">
            <w:pPr>
              <w:pStyle w:val="Heading3"/>
              <w:numPr>
                <w:ilvl w:val="0"/>
                <w:numId w:val="0"/>
              </w:numPr>
              <w:rPr>
                <w:rFonts w:cs="Arial"/>
              </w:rPr>
            </w:pPr>
          </w:p>
        </w:tc>
        <w:tc>
          <w:tcPr>
            <w:tcW w:w="9292" w:type="dxa"/>
          </w:tcPr>
          <w:p w14:paraId="425FA1DC" w14:textId="6AACAD6D" w:rsidR="00D22B76" w:rsidRPr="00A476C2" w:rsidRDefault="00D0437B" w:rsidP="00115E14">
            <w:pPr>
              <w:pStyle w:val="Step"/>
              <w:numPr>
                <w:ilvl w:val="0"/>
                <w:numId w:val="0"/>
              </w:numPr>
              <w:rPr>
                <w:rFonts w:ascii="Arial" w:hAnsi="Arial" w:cs="Arial"/>
              </w:rPr>
            </w:pPr>
            <w:r w:rsidRPr="00A476C2">
              <w:rPr>
                <w:rFonts w:ascii="Arial" w:hAnsi="Arial" w:cs="Arial"/>
              </w:rPr>
              <w:t>T</w:t>
            </w:r>
            <w:r w:rsidR="00230713" w:rsidRPr="00A476C2">
              <w:rPr>
                <w:rFonts w:ascii="Arial" w:hAnsi="Arial" w:cs="Arial"/>
              </w:rPr>
              <w:t xml:space="preserve">he static plant data requirements that describe the physical layout of the </w:t>
            </w:r>
            <w:r w:rsidR="00DA57B7" w:rsidRPr="00A476C2">
              <w:rPr>
                <w:rFonts w:ascii="Arial" w:hAnsi="Arial" w:cs="Arial"/>
              </w:rPr>
              <w:t>Solar</w:t>
            </w:r>
            <w:r w:rsidR="00230713" w:rsidRPr="00A476C2">
              <w:rPr>
                <w:rFonts w:ascii="Arial" w:hAnsi="Arial" w:cs="Arial"/>
              </w:rPr>
              <w:t xml:space="preserve"> Plant and any associated meteorological equipment as well as data relevant to the design and operation of the </w:t>
            </w:r>
            <w:r w:rsidR="00DA57B7" w:rsidRPr="00A476C2">
              <w:rPr>
                <w:rFonts w:ascii="Arial" w:hAnsi="Arial" w:cs="Arial"/>
              </w:rPr>
              <w:t>Solar</w:t>
            </w:r>
            <w:r w:rsidR="00230713" w:rsidRPr="00A476C2">
              <w:rPr>
                <w:rFonts w:ascii="Arial" w:hAnsi="Arial" w:cs="Arial"/>
              </w:rPr>
              <w:t xml:space="preserve"> Plant</w:t>
            </w:r>
            <w:r w:rsidRPr="00A476C2">
              <w:rPr>
                <w:rFonts w:ascii="Arial" w:hAnsi="Arial" w:cs="Arial"/>
              </w:rPr>
              <w:t xml:space="preserve"> are listed below</w:t>
            </w:r>
            <w:r w:rsidR="00230713" w:rsidRPr="00A476C2">
              <w:rPr>
                <w:rFonts w:ascii="Arial" w:hAnsi="Arial" w:cs="Arial"/>
              </w:rPr>
              <w:t xml:space="preserve">.  This data must be </w:t>
            </w:r>
            <w:r w:rsidR="008F0112" w:rsidRPr="00A476C2">
              <w:rPr>
                <w:rFonts w:ascii="Arial" w:hAnsi="Arial" w:cs="Arial"/>
              </w:rPr>
              <w:t xml:space="preserve">maintained and submitted by the </w:t>
            </w:r>
            <w:r w:rsidR="00DA57B7" w:rsidRPr="00A476C2">
              <w:rPr>
                <w:rFonts w:ascii="Arial" w:hAnsi="Arial" w:cs="Arial"/>
              </w:rPr>
              <w:t>Solar</w:t>
            </w:r>
            <w:r w:rsidR="008F0112" w:rsidRPr="00A476C2">
              <w:rPr>
                <w:rFonts w:ascii="Arial" w:hAnsi="Arial" w:cs="Arial"/>
              </w:rPr>
              <w:t xml:space="preserve"> Plant Operator to ISO</w:t>
            </w:r>
            <w:r w:rsidR="002865E1" w:rsidRPr="00A476C2">
              <w:rPr>
                <w:rFonts w:ascii="Arial" w:hAnsi="Arial" w:cs="Arial"/>
              </w:rPr>
              <w:t xml:space="preserve"> </w:t>
            </w:r>
            <w:r w:rsidR="00115E14" w:rsidRPr="00A476C2">
              <w:rPr>
                <w:rFonts w:ascii="Arial" w:hAnsi="Arial" w:cs="Arial"/>
              </w:rPr>
              <w:t xml:space="preserve">using the </w:t>
            </w:r>
            <w:r w:rsidR="001B4AB3" w:rsidRPr="00A476C2">
              <w:rPr>
                <w:rFonts w:ascii="Arial" w:hAnsi="Arial" w:cs="Arial"/>
              </w:rPr>
              <w:t xml:space="preserve">Solar </w:t>
            </w:r>
            <w:r w:rsidR="002865E1" w:rsidRPr="00A476C2">
              <w:rPr>
                <w:rFonts w:ascii="Arial" w:hAnsi="Arial" w:cs="Arial"/>
              </w:rPr>
              <w:t>Plant</w:t>
            </w:r>
            <w:r w:rsidR="001B4AB3" w:rsidRPr="00A476C2">
              <w:rPr>
                <w:rFonts w:ascii="Arial" w:hAnsi="Arial" w:cs="Arial"/>
              </w:rPr>
              <w:t>-</w:t>
            </w:r>
            <w:r w:rsidR="002865E1" w:rsidRPr="00A476C2">
              <w:rPr>
                <w:rFonts w:ascii="Arial" w:hAnsi="Arial" w:cs="Arial"/>
              </w:rPr>
              <w:t>Static Data Information Form</w:t>
            </w:r>
            <w:r w:rsidR="00725C3D" w:rsidRPr="00A476C2">
              <w:rPr>
                <w:rFonts w:ascii="Arial" w:hAnsi="Arial" w:cs="Arial"/>
              </w:rPr>
              <w:t>.</w:t>
            </w:r>
            <w:r w:rsidR="00107529" w:rsidRPr="00A476C2">
              <w:rPr>
                <w:rFonts w:ascii="Arial" w:hAnsi="Arial" w:cs="Arial"/>
              </w:rPr>
              <w:t xml:space="preserve"> </w:t>
            </w:r>
            <w:r w:rsidR="002865E1" w:rsidRPr="00A476C2">
              <w:rPr>
                <w:rFonts w:ascii="Arial" w:hAnsi="Arial" w:cs="Arial"/>
              </w:rPr>
              <w:t>The Solar Plant</w:t>
            </w:r>
            <w:r w:rsidR="00211747" w:rsidRPr="00A476C2">
              <w:rPr>
                <w:rFonts w:ascii="Arial" w:hAnsi="Arial" w:cs="Arial"/>
              </w:rPr>
              <w:t>-</w:t>
            </w:r>
            <w:r w:rsidR="002865E1" w:rsidRPr="00A476C2">
              <w:rPr>
                <w:rFonts w:ascii="Arial" w:hAnsi="Arial" w:cs="Arial"/>
              </w:rPr>
              <w:t>Static Data Information Form is an editable Excel workbook file and must be requested from</w:t>
            </w:r>
            <w:r w:rsidR="002F0A1C" w:rsidRPr="00A476C2">
              <w:rPr>
                <w:rFonts w:ascii="Arial" w:hAnsi="Arial" w:cs="Arial"/>
              </w:rPr>
              <w:t xml:space="preserve"> ISO</w:t>
            </w:r>
            <w:r w:rsidR="002865E1" w:rsidRPr="00A476C2">
              <w:rPr>
                <w:rFonts w:ascii="Arial" w:hAnsi="Arial" w:cs="Arial"/>
              </w:rPr>
              <w:t>, completed, and returned as an Excel workbook file to the ISO</w:t>
            </w:r>
            <w:r w:rsidR="000D3457" w:rsidRPr="00A476C2">
              <w:rPr>
                <w:rFonts w:ascii="Arial" w:hAnsi="Arial" w:cs="Arial"/>
              </w:rPr>
              <w:t xml:space="preserve"> at </w:t>
            </w:r>
            <w:hyperlink r:id="rId13" w:history="1">
              <w:r w:rsidR="000D3457" w:rsidRPr="00A476C2">
                <w:rPr>
                  <w:rStyle w:val="Hyperlink"/>
                  <w:rFonts w:ascii="Arial" w:hAnsi="Arial" w:cs="Arial"/>
                </w:rPr>
                <w:t>RenewableResourceInt@iso-ne.com</w:t>
              </w:r>
            </w:hyperlink>
            <w:r w:rsidR="00107529" w:rsidRPr="00A476C2">
              <w:rPr>
                <w:rFonts w:ascii="Arial" w:hAnsi="Arial" w:cs="Arial"/>
              </w:rPr>
              <w:t xml:space="preserve">. </w:t>
            </w:r>
            <w:r w:rsidR="002865E1" w:rsidRPr="00A476C2">
              <w:rPr>
                <w:rFonts w:ascii="Arial" w:hAnsi="Arial" w:cs="Arial"/>
              </w:rPr>
              <w:t xml:space="preserve">A sample </w:t>
            </w:r>
            <w:r w:rsidR="00107529" w:rsidRPr="00A476C2">
              <w:rPr>
                <w:rFonts w:ascii="Arial" w:hAnsi="Arial" w:cs="Arial"/>
              </w:rPr>
              <w:t xml:space="preserve">Solar Plant-Static Data Information Form is available to in </w:t>
            </w:r>
            <w:r w:rsidR="002865E1" w:rsidRPr="00A476C2">
              <w:rPr>
                <w:rFonts w:ascii="Arial" w:hAnsi="Arial" w:cs="Arial"/>
              </w:rPr>
              <w:t xml:space="preserve">Attachment A </w:t>
            </w:r>
            <w:r w:rsidR="00107529" w:rsidRPr="00A476C2">
              <w:rPr>
                <w:rFonts w:ascii="Arial" w:hAnsi="Arial" w:cs="Arial"/>
              </w:rPr>
              <w:t xml:space="preserve">of this Appendix H. </w:t>
            </w:r>
            <w:r w:rsidR="002865E1" w:rsidRPr="00A476C2">
              <w:rPr>
                <w:rFonts w:ascii="Arial" w:hAnsi="Arial" w:cs="Arial"/>
              </w:rPr>
              <w:t>Instructions are included</w:t>
            </w:r>
            <w:r w:rsidR="00211747" w:rsidRPr="00A476C2">
              <w:rPr>
                <w:rFonts w:ascii="Arial" w:hAnsi="Arial" w:cs="Arial"/>
              </w:rPr>
              <w:t>,</w:t>
            </w:r>
            <w:r w:rsidR="002865E1" w:rsidRPr="00A476C2">
              <w:rPr>
                <w:rFonts w:ascii="Arial" w:hAnsi="Arial" w:cs="Arial"/>
              </w:rPr>
              <w:t xml:space="preserve"> on the form</w:t>
            </w:r>
            <w:r w:rsidR="00211747" w:rsidRPr="00A476C2">
              <w:rPr>
                <w:rFonts w:ascii="Arial" w:hAnsi="Arial" w:cs="Arial"/>
              </w:rPr>
              <w:t>,</w:t>
            </w:r>
            <w:r w:rsidR="00107529" w:rsidRPr="00A476C2">
              <w:rPr>
                <w:rFonts w:ascii="Arial" w:hAnsi="Arial" w:cs="Arial"/>
              </w:rPr>
              <w:t xml:space="preserve"> on how to </w:t>
            </w:r>
            <w:r w:rsidR="002865E1" w:rsidRPr="00A476C2">
              <w:rPr>
                <w:rFonts w:ascii="Arial" w:hAnsi="Arial" w:cs="Arial"/>
              </w:rPr>
              <w:t>complete and submit the required information.</w:t>
            </w:r>
            <w:r w:rsidR="00107529" w:rsidRPr="00A476C2">
              <w:rPr>
                <w:rFonts w:ascii="Arial" w:hAnsi="Arial" w:cs="Arial"/>
              </w:rPr>
              <w:t xml:space="preserve"> </w:t>
            </w:r>
            <w:r w:rsidR="00230713" w:rsidRPr="00A476C2">
              <w:rPr>
                <w:rFonts w:ascii="Arial" w:hAnsi="Arial" w:cs="Arial"/>
              </w:rPr>
              <w:t xml:space="preserve">Consistent with </w:t>
            </w:r>
            <w:r w:rsidRPr="00A476C2">
              <w:rPr>
                <w:rFonts w:ascii="Arial" w:hAnsi="Arial" w:cs="Arial"/>
              </w:rPr>
              <w:t xml:space="preserve">ISO New England Inc. Transmission, Markets, and Services Tariff Section II </w:t>
            </w:r>
            <w:r w:rsidR="00107529" w:rsidRPr="00A476C2">
              <w:rPr>
                <w:rFonts w:ascii="Arial" w:hAnsi="Arial" w:cs="Arial"/>
              </w:rPr>
              <w:t xml:space="preserve">- </w:t>
            </w:r>
            <w:r w:rsidRPr="00A476C2">
              <w:rPr>
                <w:rFonts w:ascii="Arial" w:hAnsi="Arial" w:cs="Arial"/>
              </w:rPr>
              <w:t xml:space="preserve">Open Access Transmission Tariff (OATT) </w:t>
            </w:r>
            <w:r w:rsidR="00230713" w:rsidRPr="00A476C2">
              <w:rPr>
                <w:rFonts w:ascii="Arial" w:hAnsi="Arial" w:cs="Arial"/>
              </w:rPr>
              <w:t>Schedule</w:t>
            </w:r>
            <w:r w:rsidRPr="00A476C2">
              <w:rPr>
                <w:rFonts w:ascii="Arial" w:hAnsi="Arial" w:cs="Arial"/>
              </w:rPr>
              <w:t>s</w:t>
            </w:r>
            <w:r w:rsidR="00230713" w:rsidRPr="00A476C2">
              <w:rPr>
                <w:rFonts w:ascii="Arial" w:hAnsi="Arial" w:cs="Arial"/>
              </w:rPr>
              <w:t xml:space="preserve"> 22 and 23</w:t>
            </w:r>
            <w:r w:rsidRPr="00A476C2">
              <w:rPr>
                <w:rFonts w:ascii="Arial" w:hAnsi="Arial" w:cs="Arial"/>
              </w:rPr>
              <w:t>,</w:t>
            </w:r>
            <w:r w:rsidR="00230713" w:rsidRPr="00A476C2">
              <w:rPr>
                <w:rFonts w:ascii="Arial" w:hAnsi="Arial" w:cs="Arial"/>
              </w:rPr>
              <w:t xml:space="preserve"> and OP</w:t>
            </w:r>
            <w:r w:rsidR="005D6F05" w:rsidRPr="00A476C2">
              <w:rPr>
                <w:rFonts w:ascii="Arial" w:hAnsi="Arial" w:cs="Arial"/>
              </w:rPr>
              <w:t xml:space="preserve">-14, the </w:t>
            </w:r>
            <w:r w:rsidR="00DA57B7" w:rsidRPr="00A476C2">
              <w:rPr>
                <w:rFonts w:ascii="Arial" w:hAnsi="Arial" w:cs="Arial"/>
              </w:rPr>
              <w:t>Solar</w:t>
            </w:r>
            <w:r w:rsidR="005D6F05" w:rsidRPr="00A476C2">
              <w:rPr>
                <w:rFonts w:ascii="Arial" w:hAnsi="Arial" w:cs="Arial"/>
              </w:rPr>
              <w:t xml:space="preserve"> Plant Operator shall verify that the static plant data for each </w:t>
            </w:r>
            <w:r w:rsidR="00DA57B7" w:rsidRPr="00A476C2">
              <w:rPr>
                <w:rFonts w:ascii="Arial" w:hAnsi="Arial" w:cs="Arial"/>
              </w:rPr>
              <w:t>Solar</w:t>
            </w:r>
            <w:r w:rsidR="005D6F05" w:rsidRPr="00A476C2">
              <w:rPr>
                <w:rFonts w:ascii="Arial" w:hAnsi="Arial" w:cs="Arial"/>
              </w:rPr>
              <w:t xml:space="preserve"> Plant is</w:t>
            </w:r>
            <w:r w:rsidR="005D6F05" w:rsidRPr="00A476C2" w:rsidDel="005D6F05">
              <w:rPr>
                <w:rFonts w:ascii="Arial" w:hAnsi="Arial" w:cs="Arial"/>
              </w:rPr>
              <w:t xml:space="preserve"> </w:t>
            </w:r>
            <w:r w:rsidR="00230713" w:rsidRPr="00A476C2">
              <w:rPr>
                <w:rFonts w:ascii="Arial" w:hAnsi="Arial" w:cs="Arial"/>
              </w:rPr>
              <w:t xml:space="preserve">kept current and </w:t>
            </w:r>
            <w:r w:rsidR="00725C3D" w:rsidRPr="00A476C2">
              <w:rPr>
                <w:rFonts w:ascii="Arial" w:hAnsi="Arial" w:cs="Arial"/>
              </w:rPr>
              <w:t xml:space="preserve">changes are communicated to ISO </w:t>
            </w:r>
            <w:r w:rsidR="00230713" w:rsidRPr="00A476C2">
              <w:rPr>
                <w:rFonts w:ascii="Arial" w:hAnsi="Arial" w:cs="Arial"/>
              </w:rPr>
              <w:t>if any data</w:t>
            </w:r>
            <w:r w:rsidR="00B95F77" w:rsidRPr="00A476C2">
              <w:rPr>
                <w:rFonts w:ascii="Arial" w:hAnsi="Arial" w:cs="Arial"/>
              </w:rPr>
              <w:t xml:space="preserve"> </w:t>
            </w:r>
            <w:r w:rsidR="00230713" w:rsidRPr="00A476C2">
              <w:rPr>
                <w:rFonts w:ascii="Arial" w:hAnsi="Arial" w:cs="Arial"/>
              </w:rPr>
              <w:t>point change</w:t>
            </w:r>
            <w:r w:rsidR="00B95F77" w:rsidRPr="00A476C2">
              <w:rPr>
                <w:rFonts w:ascii="Arial" w:hAnsi="Arial" w:cs="Arial"/>
              </w:rPr>
              <w:t>s</w:t>
            </w:r>
            <w:r w:rsidR="00230713" w:rsidRPr="00A476C2">
              <w:rPr>
                <w:rFonts w:ascii="Arial" w:hAnsi="Arial" w:cs="Arial"/>
              </w:rPr>
              <w:t xml:space="preserve"> in a material fashion.</w:t>
            </w:r>
          </w:p>
        </w:tc>
      </w:tr>
      <w:tr w:rsidR="00230713" w:rsidRPr="00A476C2" w14:paraId="425FA1E0" w14:textId="77777777" w:rsidTr="00891F92">
        <w:trPr>
          <w:jc w:val="center"/>
        </w:trPr>
        <w:tc>
          <w:tcPr>
            <w:tcW w:w="473" w:type="dxa"/>
          </w:tcPr>
          <w:p w14:paraId="425FA1DE" w14:textId="77777777" w:rsidR="00230713" w:rsidRPr="00A476C2" w:rsidRDefault="00230713" w:rsidP="0026205A">
            <w:pPr>
              <w:pStyle w:val="Heading3"/>
              <w:numPr>
                <w:ilvl w:val="0"/>
                <w:numId w:val="0"/>
              </w:numPr>
              <w:rPr>
                <w:rFonts w:cs="Arial"/>
              </w:rPr>
            </w:pPr>
          </w:p>
        </w:tc>
        <w:tc>
          <w:tcPr>
            <w:tcW w:w="9292" w:type="dxa"/>
          </w:tcPr>
          <w:p w14:paraId="425FA1DF" w14:textId="6CC9F0E4" w:rsidR="00230713" w:rsidRPr="00A476C2" w:rsidRDefault="00230713" w:rsidP="00230713">
            <w:pPr>
              <w:pStyle w:val="Step"/>
              <w:numPr>
                <w:ilvl w:val="0"/>
                <w:numId w:val="0"/>
              </w:numPr>
              <w:rPr>
                <w:rFonts w:ascii="Arial" w:hAnsi="Arial" w:cs="Arial"/>
              </w:rPr>
            </w:pPr>
            <w:r w:rsidRPr="00A476C2">
              <w:rPr>
                <w:rFonts w:ascii="Arial" w:hAnsi="Arial" w:cs="Arial"/>
              </w:rPr>
              <w:t xml:space="preserve">Static </w:t>
            </w:r>
            <w:r w:rsidR="00D0437B" w:rsidRPr="00A476C2">
              <w:rPr>
                <w:rFonts w:ascii="Arial" w:hAnsi="Arial" w:cs="Arial"/>
              </w:rPr>
              <w:t xml:space="preserve">plant </w:t>
            </w:r>
            <w:r w:rsidRPr="00A476C2">
              <w:rPr>
                <w:rFonts w:ascii="Arial" w:hAnsi="Arial" w:cs="Arial"/>
              </w:rPr>
              <w:t>data</w:t>
            </w:r>
            <w:r w:rsidR="00D0437B" w:rsidRPr="00A476C2">
              <w:rPr>
                <w:rFonts w:ascii="Arial" w:hAnsi="Arial" w:cs="Arial"/>
              </w:rPr>
              <w:t xml:space="preserve"> requirements</w:t>
            </w:r>
            <w:r w:rsidRPr="00A476C2">
              <w:rPr>
                <w:rFonts w:ascii="Arial" w:hAnsi="Arial" w:cs="Arial"/>
              </w:rPr>
              <w:t>:</w:t>
            </w:r>
          </w:p>
        </w:tc>
      </w:tr>
      <w:tr w:rsidR="00230713" w:rsidRPr="00A476C2" w14:paraId="425FA1E3" w14:textId="77777777" w:rsidTr="00891F92">
        <w:trPr>
          <w:jc w:val="center"/>
        </w:trPr>
        <w:tc>
          <w:tcPr>
            <w:tcW w:w="473" w:type="dxa"/>
          </w:tcPr>
          <w:p w14:paraId="425FA1E1" w14:textId="77777777" w:rsidR="00230713" w:rsidRPr="00A476C2" w:rsidRDefault="00230713" w:rsidP="0026205A">
            <w:pPr>
              <w:pStyle w:val="Heading3"/>
              <w:numPr>
                <w:ilvl w:val="0"/>
                <w:numId w:val="0"/>
              </w:numPr>
              <w:rPr>
                <w:rFonts w:cs="Arial"/>
              </w:rPr>
            </w:pPr>
          </w:p>
        </w:tc>
        <w:tc>
          <w:tcPr>
            <w:tcW w:w="9292" w:type="dxa"/>
          </w:tcPr>
          <w:p w14:paraId="425FA1E2" w14:textId="77777777" w:rsidR="00230713" w:rsidRPr="00A476C2" w:rsidRDefault="00DA57B7" w:rsidP="00213C6D">
            <w:pPr>
              <w:pStyle w:val="Step"/>
              <w:numPr>
                <w:ilvl w:val="0"/>
                <w:numId w:val="5"/>
              </w:numPr>
              <w:tabs>
                <w:tab w:val="clear" w:pos="475"/>
                <w:tab w:val="clear" w:pos="950"/>
                <w:tab w:val="clear" w:pos="1440"/>
                <w:tab w:val="left" w:pos="612"/>
              </w:tabs>
              <w:ind w:left="612"/>
              <w:rPr>
                <w:rFonts w:ascii="Arial" w:hAnsi="Arial" w:cs="Arial"/>
              </w:rPr>
            </w:pPr>
            <w:r w:rsidRPr="00A476C2">
              <w:rPr>
                <w:rFonts w:ascii="Arial" w:hAnsi="Arial" w:cs="Arial"/>
              </w:rPr>
              <w:t>Solar</w:t>
            </w:r>
            <w:r w:rsidR="00230713" w:rsidRPr="00A476C2">
              <w:rPr>
                <w:rFonts w:ascii="Arial" w:hAnsi="Arial" w:cs="Arial"/>
              </w:rPr>
              <w:t xml:space="preserve"> Plant:</w:t>
            </w:r>
          </w:p>
        </w:tc>
      </w:tr>
      <w:tr w:rsidR="00230713" w:rsidRPr="00A476C2" w14:paraId="425FA1E6" w14:textId="77777777" w:rsidTr="00891F92">
        <w:trPr>
          <w:jc w:val="center"/>
        </w:trPr>
        <w:tc>
          <w:tcPr>
            <w:tcW w:w="473" w:type="dxa"/>
          </w:tcPr>
          <w:p w14:paraId="425FA1E4" w14:textId="77777777" w:rsidR="00230713" w:rsidRPr="00A476C2" w:rsidRDefault="00230713" w:rsidP="00ED7FA1">
            <w:pPr>
              <w:pStyle w:val="Heading3"/>
              <w:numPr>
                <w:ilvl w:val="0"/>
                <w:numId w:val="0"/>
              </w:numPr>
              <w:rPr>
                <w:rFonts w:cs="Arial"/>
              </w:rPr>
            </w:pPr>
          </w:p>
        </w:tc>
        <w:tc>
          <w:tcPr>
            <w:tcW w:w="9292" w:type="dxa"/>
          </w:tcPr>
          <w:p w14:paraId="425FA1E5" w14:textId="77777777"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Latitude, Longitude, and elevation above sea level (in meters to one decimal place) of polygon corners determining spatial location of the solar project using WGS84 DD-MM-</w:t>
            </w:r>
            <w:proofErr w:type="gramStart"/>
            <w:r w:rsidRPr="00A476C2">
              <w:rPr>
                <w:rFonts w:ascii="Arial" w:hAnsi="Arial" w:cs="Arial"/>
              </w:rPr>
              <w:t>SS.SS</w:t>
            </w:r>
            <w:proofErr w:type="gramEnd"/>
            <w:r w:rsidRPr="00A476C2">
              <w:rPr>
                <w:rFonts w:ascii="Arial" w:hAnsi="Arial" w:cs="Arial"/>
              </w:rPr>
              <w:t xml:space="preserve"> using GPS WAAS, or comparable, methodology</w:t>
            </w:r>
          </w:p>
        </w:tc>
      </w:tr>
      <w:tr w:rsidR="00230713" w:rsidRPr="00A476C2" w14:paraId="425FA1E9" w14:textId="77777777" w:rsidTr="00891F92">
        <w:trPr>
          <w:jc w:val="center"/>
        </w:trPr>
        <w:tc>
          <w:tcPr>
            <w:tcW w:w="473" w:type="dxa"/>
          </w:tcPr>
          <w:p w14:paraId="425FA1E7" w14:textId="77777777" w:rsidR="00230713" w:rsidRPr="00A476C2" w:rsidRDefault="00230713" w:rsidP="00ED7FA1">
            <w:pPr>
              <w:pStyle w:val="Heading3"/>
              <w:numPr>
                <w:ilvl w:val="0"/>
                <w:numId w:val="0"/>
              </w:numPr>
              <w:rPr>
                <w:rFonts w:cs="Arial"/>
              </w:rPr>
            </w:pPr>
          </w:p>
        </w:tc>
        <w:tc>
          <w:tcPr>
            <w:tcW w:w="9292" w:type="dxa"/>
          </w:tcPr>
          <w:p w14:paraId="425FA1E8" w14:textId="43ECA774"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 xml:space="preserve">Solar module type(s) and </w:t>
            </w:r>
            <w:r w:rsidR="00E70400" w:rsidRPr="00A476C2">
              <w:rPr>
                <w:rFonts w:ascii="Arial" w:hAnsi="Arial" w:cs="Arial"/>
              </w:rPr>
              <w:t xml:space="preserve">model </w:t>
            </w:r>
            <w:r w:rsidRPr="00A476C2">
              <w:rPr>
                <w:rFonts w:ascii="Arial" w:hAnsi="Arial" w:cs="Arial"/>
              </w:rPr>
              <w:t>number(s)</w:t>
            </w:r>
          </w:p>
        </w:tc>
      </w:tr>
      <w:tr w:rsidR="00230713" w:rsidRPr="00A476C2" w14:paraId="425FA1EC" w14:textId="77777777" w:rsidTr="00891F92">
        <w:trPr>
          <w:jc w:val="center"/>
        </w:trPr>
        <w:tc>
          <w:tcPr>
            <w:tcW w:w="473" w:type="dxa"/>
          </w:tcPr>
          <w:p w14:paraId="425FA1EA" w14:textId="77777777" w:rsidR="00230713" w:rsidRPr="00A476C2" w:rsidRDefault="00230713" w:rsidP="00ED7FA1">
            <w:pPr>
              <w:pStyle w:val="Heading3"/>
              <w:numPr>
                <w:ilvl w:val="0"/>
                <w:numId w:val="0"/>
              </w:numPr>
              <w:rPr>
                <w:rFonts w:cs="Arial"/>
              </w:rPr>
            </w:pPr>
          </w:p>
        </w:tc>
        <w:tc>
          <w:tcPr>
            <w:tcW w:w="9292" w:type="dxa"/>
          </w:tcPr>
          <w:p w14:paraId="425FA1EB" w14:textId="55789772"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Panel tilt angle(s) – if fixed-axis</w:t>
            </w:r>
            <w:r w:rsidR="00E70400" w:rsidRPr="00A476C2">
              <w:rPr>
                <w:rFonts w:ascii="Arial" w:hAnsi="Arial" w:cs="Arial"/>
              </w:rPr>
              <w:t>, or indication of tracking along this axis</w:t>
            </w:r>
          </w:p>
        </w:tc>
      </w:tr>
      <w:tr w:rsidR="00230713" w:rsidRPr="00A476C2" w14:paraId="425FA1F2" w14:textId="77777777" w:rsidTr="00891F92">
        <w:trPr>
          <w:jc w:val="center"/>
        </w:trPr>
        <w:tc>
          <w:tcPr>
            <w:tcW w:w="473" w:type="dxa"/>
          </w:tcPr>
          <w:p w14:paraId="425FA1F0" w14:textId="77777777" w:rsidR="00230713" w:rsidRPr="00A476C2" w:rsidRDefault="00230713" w:rsidP="00ED7FA1">
            <w:pPr>
              <w:pStyle w:val="Heading3"/>
              <w:numPr>
                <w:ilvl w:val="0"/>
                <w:numId w:val="0"/>
              </w:numPr>
              <w:rPr>
                <w:rFonts w:cs="Arial"/>
              </w:rPr>
            </w:pPr>
          </w:p>
        </w:tc>
        <w:tc>
          <w:tcPr>
            <w:tcW w:w="9292" w:type="dxa"/>
          </w:tcPr>
          <w:p w14:paraId="425FA1F1" w14:textId="7758048E"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Panel azimuth angle(s)</w:t>
            </w:r>
            <w:r w:rsidR="00E70400" w:rsidRPr="00A476C2">
              <w:rPr>
                <w:rFonts w:ascii="Arial" w:hAnsi="Arial" w:cs="Arial"/>
              </w:rPr>
              <w:t xml:space="preserve"> – if fixed-axis, or indication of tracking along this axis</w:t>
            </w:r>
          </w:p>
        </w:tc>
      </w:tr>
      <w:tr w:rsidR="00230713" w:rsidRPr="00A476C2" w14:paraId="425FA1F5" w14:textId="77777777" w:rsidTr="00891F92">
        <w:trPr>
          <w:jc w:val="center"/>
        </w:trPr>
        <w:tc>
          <w:tcPr>
            <w:tcW w:w="473" w:type="dxa"/>
          </w:tcPr>
          <w:p w14:paraId="425FA1F3" w14:textId="77777777" w:rsidR="00230713" w:rsidRPr="00A476C2" w:rsidRDefault="00230713" w:rsidP="00ED7FA1">
            <w:pPr>
              <w:pStyle w:val="Heading3"/>
              <w:numPr>
                <w:ilvl w:val="0"/>
                <w:numId w:val="0"/>
              </w:numPr>
              <w:rPr>
                <w:rFonts w:cs="Arial"/>
              </w:rPr>
            </w:pPr>
          </w:p>
        </w:tc>
        <w:tc>
          <w:tcPr>
            <w:tcW w:w="9292" w:type="dxa"/>
          </w:tcPr>
          <w:p w14:paraId="4BDDEAC9" w14:textId="1812366D" w:rsidR="00E70400" w:rsidRPr="00A476C2" w:rsidRDefault="00E70400" w:rsidP="0050616F">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Total MW DC Nameplate Capacity</w:t>
            </w:r>
          </w:p>
          <w:p w14:paraId="425FA1F4" w14:textId="17905645" w:rsidR="00230713" w:rsidRPr="00A476C2" w:rsidRDefault="00E70400" w:rsidP="0050616F">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Total MW AC Nameplate Capacity</w:t>
            </w:r>
          </w:p>
        </w:tc>
      </w:tr>
      <w:tr w:rsidR="00230713" w:rsidRPr="00A476C2" w14:paraId="425FA1F8" w14:textId="77777777" w:rsidTr="00891F92">
        <w:trPr>
          <w:jc w:val="center"/>
        </w:trPr>
        <w:tc>
          <w:tcPr>
            <w:tcW w:w="473" w:type="dxa"/>
          </w:tcPr>
          <w:p w14:paraId="425FA1F6" w14:textId="77777777" w:rsidR="00230713" w:rsidRPr="00A476C2" w:rsidRDefault="00230713" w:rsidP="00ED7FA1">
            <w:pPr>
              <w:pStyle w:val="Heading3"/>
              <w:numPr>
                <w:ilvl w:val="0"/>
                <w:numId w:val="0"/>
              </w:numPr>
              <w:rPr>
                <w:rFonts w:cs="Arial"/>
              </w:rPr>
            </w:pPr>
          </w:p>
        </w:tc>
        <w:tc>
          <w:tcPr>
            <w:tcW w:w="9292" w:type="dxa"/>
          </w:tcPr>
          <w:p w14:paraId="425FA1F7" w14:textId="4EEDFE17"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Inverter</w:t>
            </w:r>
            <w:r w:rsidR="00E70400" w:rsidRPr="00A476C2">
              <w:rPr>
                <w:rFonts w:ascii="Arial" w:hAnsi="Arial" w:cs="Arial"/>
              </w:rPr>
              <w:t xml:space="preserve"> module</w:t>
            </w:r>
            <w:r w:rsidRPr="00A476C2">
              <w:rPr>
                <w:rFonts w:ascii="Arial" w:hAnsi="Arial" w:cs="Arial"/>
              </w:rPr>
              <w:t xml:space="preserve"> type(s)</w:t>
            </w:r>
            <w:r w:rsidR="00E70400" w:rsidRPr="00A476C2">
              <w:rPr>
                <w:rFonts w:ascii="Arial" w:hAnsi="Arial" w:cs="Arial"/>
              </w:rPr>
              <w:t xml:space="preserve"> and model number(s)</w:t>
            </w:r>
          </w:p>
        </w:tc>
      </w:tr>
      <w:tr w:rsidR="00230713" w:rsidRPr="00A476C2" w14:paraId="425FA1FB" w14:textId="77777777" w:rsidTr="00891F92">
        <w:trPr>
          <w:jc w:val="center"/>
        </w:trPr>
        <w:tc>
          <w:tcPr>
            <w:tcW w:w="473" w:type="dxa"/>
          </w:tcPr>
          <w:p w14:paraId="425FA1F9" w14:textId="77777777" w:rsidR="00230713" w:rsidRPr="00A476C2" w:rsidRDefault="00230713" w:rsidP="00ED7FA1">
            <w:pPr>
              <w:pStyle w:val="Heading3"/>
              <w:numPr>
                <w:ilvl w:val="0"/>
                <w:numId w:val="0"/>
              </w:numPr>
              <w:rPr>
                <w:rFonts w:cs="Arial"/>
              </w:rPr>
            </w:pPr>
          </w:p>
        </w:tc>
        <w:tc>
          <w:tcPr>
            <w:tcW w:w="9292" w:type="dxa"/>
          </w:tcPr>
          <w:p w14:paraId="425FA1FA" w14:textId="77777777"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Inverter-by-inverter breakdown of relative DC nameplate feed</w:t>
            </w:r>
          </w:p>
        </w:tc>
      </w:tr>
      <w:tr w:rsidR="00230713" w:rsidRPr="00A476C2" w14:paraId="425FA1FE" w14:textId="77777777" w:rsidTr="00891F92">
        <w:trPr>
          <w:jc w:val="center"/>
        </w:trPr>
        <w:tc>
          <w:tcPr>
            <w:tcW w:w="473" w:type="dxa"/>
          </w:tcPr>
          <w:p w14:paraId="425FA1FC" w14:textId="77777777" w:rsidR="00230713" w:rsidRPr="00A476C2" w:rsidRDefault="00230713" w:rsidP="00ED7FA1">
            <w:pPr>
              <w:pStyle w:val="Heading3"/>
              <w:numPr>
                <w:ilvl w:val="0"/>
                <w:numId w:val="0"/>
              </w:numPr>
              <w:rPr>
                <w:rFonts w:cs="Arial"/>
              </w:rPr>
            </w:pPr>
          </w:p>
        </w:tc>
        <w:tc>
          <w:tcPr>
            <w:tcW w:w="9292" w:type="dxa"/>
          </w:tcPr>
          <w:p w14:paraId="425FA1FD" w14:textId="668F5066" w:rsidR="00230713" w:rsidRPr="00A476C2" w:rsidRDefault="00E70400" w:rsidP="0050616F">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Location and t</w:t>
            </w:r>
            <w:r w:rsidR="00AE23FB" w:rsidRPr="00A476C2">
              <w:rPr>
                <w:rFonts w:ascii="Arial" w:hAnsi="Arial" w:cs="Arial"/>
              </w:rPr>
              <w:t xml:space="preserve">ypes of weather measurement devices (e.g., pyranometer type &amp; manufacturer) and </w:t>
            </w:r>
            <w:r w:rsidRPr="00A476C2">
              <w:rPr>
                <w:rFonts w:ascii="Arial" w:hAnsi="Arial" w:cs="Arial"/>
              </w:rPr>
              <w:t>manufacturer’s data specification sheets</w:t>
            </w:r>
          </w:p>
        </w:tc>
      </w:tr>
      <w:tr w:rsidR="00230713" w:rsidRPr="00A476C2" w14:paraId="425FA201" w14:textId="77777777" w:rsidTr="00891F92">
        <w:trPr>
          <w:jc w:val="center"/>
        </w:trPr>
        <w:tc>
          <w:tcPr>
            <w:tcW w:w="473" w:type="dxa"/>
          </w:tcPr>
          <w:p w14:paraId="425FA1FF" w14:textId="77777777" w:rsidR="00230713" w:rsidRPr="00A476C2" w:rsidRDefault="00230713" w:rsidP="00ED7FA1">
            <w:pPr>
              <w:pStyle w:val="Heading3"/>
              <w:numPr>
                <w:ilvl w:val="0"/>
                <w:numId w:val="0"/>
              </w:numPr>
              <w:rPr>
                <w:rFonts w:cs="Arial"/>
              </w:rPr>
            </w:pPr>
          </w:p>
        </w:tc>
        <w:tc>
          <w:tcPr>
            <w:tcW w:w="9292" w:type="dxa"/>
          </w:tcPr>
          <w:p w14:paraId="425FA200" w14:textId="77777777" w:rsidR="00230713" w:rsidRPr="00A476C2" w:rsidRDefault="00230713"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High</w:t>
            </w:r>
            <w:r w:rsidR="00AE23FB" w:rsidRPr="00A476C2">
              <w:rPr>
                <w:rFonts w:ascii="Arial" w:hAnsi="Arial" w:cs="Arial"/>
              </w:rPr>
              <w:t xml:space="preserve"> and Low</w:t>
            </w:r>
            <w:r w:rsidRPr="00A476C2">
              <w:rPr>
                <w:rFonts w:ascii="Arial" w:hAnsi="Arial" w:cs="Arial"/>
              </w:rPr>
              <w:t xml:space="preserve"> </w:t>
            </w:r>
            <w:r w:rsidR="00AE23FB" w:rsidRPr="00A476C2">
              <w:rPr>
                <w:rFonts w:ascii="Arial" w:hAnsi="Arial" w:cs="Arial"/>
              </w:rPr>
              <w:t>temperature cutoff threshold(s)</w:t>
            </w:r>
          </w:p>
        </w:tc>
      </w:tr>
      <w:tr w:rsidR="00354D48" w:rsidRPr="00A476C2" w14:paraId="425FA204" w14:textId="77777777" w:rsidTr="00891F92">
        <w:trPr>
          <w:jc w:val="center"/>
        </w:trPr>
        <w:tc>
          <w:tcPr>
            <w:tcW w:w="473" w:type="dxa"/>
          </w:tcPr>
          <w:p w14:paraId="425FA202" w14:textId="77777777" w:rsidR="00354D48" w:rsidRPr="00A476C2" w:rsidRDefault="00354D48" w:rsidP="00ED7FA1">
            <w:pPr>
              <w:pStyle w:val="Heading3"/>
              <w:numPr>
                <w:ilvl w:val="0"/>
                <w:numId w:val="0"/>
              </w:numPr>
              <w:rPr>
                <w:rFonts w:cs="Arial"/>
              </w:rPr>
            </w:pPr>
          </w:p>
        </w:tc>
        <w:tc>
          <w:tcPr>
            <w:tcW w:w="9292" w:type="dxa"/>
          </w:tcPr>
          <w:p w14:paraId="425FA203" w14:textId="02898EBD" w:rsidR="00354D48" w:rsidRPr="00A476C2" w:rsidRDefault="00354D48" w:rsidP="00FE4704">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 xml:space="preserve">High Wind Speed cutout </w:t>
            </w:r>
            <w:r w:rsidR="00193EB8" w:rsidRPr="00A476C2">
              <w:rPr>
                <w:rFonts w:ascii="Arial" w:hAnsi="Arial" w:cs="Arial"/>
              </w:rPr>
              <w:t>threshold(s)</w:t>
            </w:r>
            <w:r w:rsidR="00E70400" w:rsidRPr="00A476C2">
              <w:rPr>
                <w:rFonts w:ascii="Arial" w:hAnsi="Arial" w:cs="Arial"/>
              </w:rPr>
              <w:t xml:space="preserve"> and behaviors</w:t>
            </w:r>
          </w:p>
        </w:tc>
      </w:tr>
      <w:tr w:rsidR="00230713" w:rsidRPr="00A476C2" w14:paraId="425FA20A" w14:textId="77777777" w:rsidTr="00891F92">
        <w:trPr>
          <w:jc w:val="center"/>
        </w:trPr>
        <w:tc>
          <w:tcPr>
            <w:tcW w:w="473" w:type="dxa"/>
          </w:tcPr>
          <w:p w14:paraId="425FA208" w14:textId="77777777" w:rsidR="00230713" w:rsidRPr="00A476C2" w:rsidRDefault="00230713" w:rsidP="00ED7FA1">
            <w:pPr>
              <w:pStyle w:val="Heading3"/>
              <w:numPr>
                <w:ilvl w:val="0"/>
                <w:numId w:val="0"/>
              </w:numPr>
              <w:rPr>
                <w:rFonts w:cs="Arial"/>
              </w:rPr>
            </w:pPr>
          </w:p>
        </w:tc>
        <w:tc>
          <w:tcPr>
            <w:tcW w:w="9292" w:type="dxa"/>
          </w:tcPr>
          <w:p w14:paraId="425FA209" w14:textId="69B1E019" w:rsidR="00230713" w:rsidRPr="00A476C2" w:rsidRDefault="00230713"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 xml:space="preserve">Descriptions of any permitting or administrative restrictions </w:t>
            </w:r>
            <w:r w:rsidR="005D6F05" w:rsidRPr="00A476C2">
              <w:rPr>
                <w:rFonts w:ascii="Arial" w:hAnsi="Arial" w:cs="Arial"/>
              </w:rPr>
              <w:t xml:space="preserve">for the </w:t>
            </w:r>
            <w:r w:rsidR="00DA57B7" w:rsidRPr="00A476C2">
              <w:rPr>
                <w:rFonts w:ascii="Arial" w:hAnsi="Arial" w:cs="Arial"/>
              </w:rPr>
              <w:t>Solar</w:t>
            </w:r>
            <w:r w:rsidR="005D6F05" w:rsidRPr="00A476C2">
              <w:rPr>
                <w:rFonts w:ascii="Arial" w:hAnsi="Arial" w:cs="Arial"/>
              </w:rPr>
              <w:t xml:space="preserve"> Plant or any </w:t>
            </w:r>
            <w:r w:rsidR="00AE23FB" w:rsidRPr="00A476C2">
              <w:rPr>
                <w:rFonts w:ascii="Arial" w:hAnsi="Arial" w:cs="Arial"/>
              </w:rPr>
              <w:t xml:space="preserve">portion of the Solar Plant </w:t>
            </w:r>
            <w:r w:rsidRPr="00A476C2">
              <w:rPr>
                <w:rFonts w:ascii="Arial" w:hAnsi="Arial" w:cs="Arial"/>
              </w:rPr>
              <w:t xml:space="preserve">such as requirements to reduce or to cease power production during certain hours or during certain events or </w:t>
            </w:r>
            <w:r w:rsidR="00AE29F0" w:rsidRPr="00A476C2">
              <w:rPr>
                <w:rFonts w:ascii="Arial" w:hAnsi="Arial" w:cs="Arial"/>
              </w:rPr>
              <w:t>wea</w:t>
            </w:r>
            <w:r w:rsidR="00AE23FB" w:rsidRPr="00A476C2">
              <w:rPr>
                <w:rFonts w:ascii="Arial" w:hAnsi="Arial" w:cs="Arial"/>
              </w:rPr>
              <w:t>t</w:t>
            </w:r>
            <w:r w:rsidR="00AE29F0" w:rsidRPr="00A476C2">
              <w:rPr>
                <w:rFonts w:ascii="Arial" w:hAnsi="Arial" w:cs="Arial"/>
              </w:rPr>
              <w:t>h</w:t>
            </w:r>
            <w:r w:rsidR="00AE23FB" w:rsidRPr="00A476C2">
              <w:rPr>
                <w:rFonts w:ascii="Arial" w:hAnsi="Arial" w:cs="Arial"/>
              </w:rPr>
              <w:t>er</w:t>
            </w:r>
            <w:r w:rsidRPr="00A476C2">
              <w:rPr>
                <w:rFonts w:ascii="Arial" w:hAnsi="Arial" w:cs="Arial"/>
              </w:rPr>
              <w:t xml:space="preserve"> conditions.</w:t>
            </w:r>
          </w:p>
        </w:tc>
      </w:tr>
      <w:tr w:rsidR="00230713" w:rsidRPr="00A476C2" w14:paraId="425FA20D" w14:textId="77777777" w:rsidTr="00891F92">
        <w:trPr>
          <w:jc w:val="center"/>
        </w:trPr>
        <w:tc>
          <w:tcPr>
            <w:tcW w:w="473" w:type="dxa"/>
          </w:tcPr>
          <w:p w14:paraId="425FA20B" w14:textId="77777777" w:rsidR="00230713" w:rsidRPr="00A476C2" w:rsidRDefault="00230713" w:rsidP="00ED7FA1">
            <w:pPr>
              <w:pStyle w:val="Heading3"/>
              <w:numPr>
                <w:ilvl w:val="0"/>
                <w:numId w:val="0"/>
              </w:numPr>
              <w:rPr>
                <w:rFonts w:cs="Arial"/>
              </w:rPr>
            </w:pPr>
          </w:p>
        </w:tc>
        <w:tc>
          <w:tcPr>
            <w:tcW w:w="9292" w:type="dxa"/>
          </w:tcPr>
          <w:p w14:paraId="425FA20C" w14:textId="746361CA" w:rsidR="00230713" w:rsidRPr="00A476C2" w:rsidRDefault="00230713" w:rsidP="00A676E6">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For model training purposes,</w:t>
            </w:r>
            <w:r w:rsidR="00EC06B4" w:rsidRPr="00A476C2">
              <w:rPr>
                <w:rFonts w:ascii="Arial" w:hAnsi="Arial" w:cs="Arial"/>
              </w:rPr>
              <w:t xml:space="preserve"> the ISO or its designee may require that</w:t>
            </w:r>
            <w:r w:rsidRPr="00A476C2">
              <w:rPr>
                <w:rFonts w:ascii="Arial" w:hAnsi="Arial" w:cs="Arial"/>
              </w:rPr>
              <w:t xml:space="preserve"> any available historical information regarding plant power output, plant meteorological conditions, and conditions that may have caused power output to be below theoretical maximum power output given the experienced </w:t>
            </w:r>
            <w:r w:rsidR="00AE23FB" w:rsidRPr="00A476C2">
              <w:rPr>
                <w:rFonts w:ascii="Arial" w:hAnsi="Arial" w:cs="Arial"/>
              </w:rPr>
              <w:t>insolation</w:t>
            </w:r>
            <w:r w:rsidR="00EC06B4" w:rsidRPr="00A476C2">
              <w:rPr>
                <w:rFonts w:ascii="Arial" w:hAnsi="Arial" w:cs="Arial"/>
              </w:rPr>
              <w:t>, which are required by the solar power forecaster,</w:t>
            </w:r>
            <w:r w:rsidRPr="00A476C2">
              <w:rPr>
                <w:rFonts w:ascii="Arial" w:hAnsi="Arial" w:cs="Arial"/>
              </w:rPr>
              <w:t xml:space="preserve"> be provided.</w:t>
            </w:r>
          </w:p>
        </w:tc>
      </w:tr>
    </w:tbl>
    <w:p w14:paraId="425FA21A" w14:textId="77777777" w:rsidR="009D2387" w:rsidRPr="00A476C2" w:rsidRDefault="009D2387" w:rsidP="009D2387">
      <w:bookmarkStart w:id="136" w:name="_Toc296940572"/>
      <w:bookmarkStart w:id="137" w:name="_Toc300745557"/>
      <w:bookmarkStart w:id="138" w:name="_Toc303763203"/>
    </w:p>
    <w:p w14:paraId="425FA21B" w14:textId="77777777" w:rsidR="009D2387" w:rsidRPr="00A476C2" w:rsidRDefault="009D2387" w:rsidP="00963C2E">
      <w:r w:rsidRPr="00A476C2">
        <w:br w:type="page"/>
      </w:r>
    </w:p>
    <w:p w14:paraId="425FA21C" w14:textId="77777777" w:rsidR="00067ACC" w:rsidRPr="00A476C2" w:rsidRDefault="00067ACC" w:rsidP="00891F92">
      <w:pPr>
        <w:pStyle w:val="Heading1"/>
        <w:tabs>
          <w:tab w:val="clear" w:pos="720"/>
          <w:tab w:val="num" w:pos="270"/>
        </w:tabs>
        <w:ind w:left="270" w:hanging="450"/>
      </w:pPr>
      <w:bookmarkStart w:id="139" w:name="_Toc185521717"/>
      <w:r w:rsidRPr="00A476C2">
        <w:lastRenderedPageBreak/>
        <w:t>Real-Time Data Collection and Transfer</w:t>
      </w:r>
      <w:bookmarkEnd w:id="136"/>
      <w:bookmarkEnd w:id="137"/>
      <w:bookmarkEnd w:id="138"/>
      <w:bookmarkEnd w:id="139"/>
    </w:p>
    <w:tbl>
      <w:tblPr>
        <w:tblW w:w="9720" w:type="dxa"/>
        <w:jc w:val="center"/>
        <w:tblLayout w:type="fixed"/>
        <w:tblLook w:val="0000" w:firstRow="0" w:lastRow="0" w:firstColumn="0" w:lastColumn="0" w:noHBand="0" w:noVBand="0"/>
      </w:tblPr>
      <w:tblGrid>
        <w:gridCol w:w="450"/>
        <w:gridCol w:w="9270"/>
      </w:tblGrid>
      <w:tr w:rsidR="00067ACC" w:rsidRPr="00A476C2" w14:paraId="425FA21F" w14:textId="77777777" w:rsidTr="00891F92">
        <w:trPr>
          <w:jc w:val="center"/>
        </w:trPr>
        <w:tc>
          <w:tcPr>
            <w:tcW w:w="450" w:type="dxa"/>
          </w:tcPr>
          <w:p w14:paraId="425FA21D" w14:textId="77777777" w:rsidR="00067ACC" w:rsidRPr="00A476C2" w:rsidRDefault="00067ACC" w:rsidP="00ED7FA1">
            <w:pPr>
              <w:pStyle w:val="Heading3"/>
              <w:numPr>
                <w:ilvl w:val="0"/>
                <w:numId w:val="0"/>
              </w:numPr>
              <w:rPr>
                <w:rFonts w:cs="Arial"/>
              </w:rPr>
            </w:pPr>
          </w:p>
        </w:tc>
        <w:tc>
          <w:tcPr>
            <w:tcW w:w="9270" w:type="dxa"/>
          </w:tcPr>
          <w:p w14:paraId="425FA21E" w14:textId="16C75A0D" w:rsidR="00067ACC" w:rsidRPr="00A476C2" w:rsidRDefault="00067ACC" w:rsidP="00355B7E">
            <w:pPr>
              <w:pStyle w:val="Step"/>
              <w:numPr>
                <w:ilvl w:val="0"/>
                <w:numId w:val="0"/>
              </w:numPr>
              <w:tabs>
                <w:tab w:val="num" w:pos="1062"/>
              </w:tabs>
              <w:rPr>
                <w:rFonts w:ascii="Arial" w:hAnsi="Arial" w:cs="Arial"/>
              </w:rPr>
            </w:pPr>
            <w:r w:rsidRPr="00A476C2">
              <w:rPr>
                <w:rFonts w:ascii="Arial" w:hAnsi="Arial" w:cs="Arial"/>
              </w:rPr>
              <w:t xml:space="preserve">This section presents the real-time operational and meteorological data requirements for </w:t>
            </w:r>
            <w:r w:rsidR="00DA57B7" w:rsidRPr="00A476C2">
              <w:rPr>
                <w:rFonts w:ascii="Arial" w:hAnsi="Arial" w:cs="Arial"/>
              </w:rPr>
              <w:t>Solar</w:t>
            </w:r>
            <w:r w:rsidRPr="00A476C2">
              <w:rPr>
                <w:rFonts w:ascii="Arial" w:hAnsi="Arial" w:cs="Arial"/>
              </w:rPr>
              <w:t xml:space="preserve"> Plant </w:t>
            </w:r>
            <w:r w:rsidR="006A5061" w:rsidRPr="00A476C2">
              <w:rPr>
                <w:rFonts w:ascii="Arial" w:hAnsi="Arial" w:cs="Arial"/>
              </w:rPr>
              <w:t>O</w:t>
            </w:r>
            <w:r w:rsidRPr="00A476C2">
              <w:rPr>
                <w:rFonts w:ascii="Arial" w:hAnsi="Arial" w:cs="Arial"/>
              </w:rPr>
              <w:t xml:space="preserve">perators.  </w:t>
            </w:r>
            <w:r w:rsidR="006A5061" w:rsidRPr="00A476C2">
              <w:rPr>
                <w:rFonts w:ascii="Arial" w:hAnsi="Arial" w:cs="Arial"/>
              </w:rPr>
              <w:t xml:space="preserve">In accordance with Table 6.1 to this </w:t>
            </w:r>
            <w:r w:rsidR="00354D48" w:rsidRPr="00A476C2">
              <w:rPr>
                <w:rFonts w:ascii="Arial" w:hAnsi="Arial" w:cs="Arial"/>
              </w:rPr>
              <w:t>Appendix H</w:t>
            </w:r>
            <w:r w:rsidR="00355B7E" w:rsidRPr="00A476C2">
              <w:rPr>
                <w:rFonts w:ascii="Arial" w:hAnsi="Arial" w:cs="Arial"/>
              </w:rPr>
              <w:t>,</w:t>
            </w:r>
            <w:r w:rsidR="006A5061" w:rsidRPr="00A476C2" w:rsidDel="006A5061">
              <w:rPr>
                <w:rFonts w:ascii="Arial" w:hAnsi="Arial" w:cs="Arial"/>
              </w:rPr>
              <w:t xml:space="preserve"> </w:t>
            </w:r>
            <w:r w:rsidRPr="00A476C2">
              <w:rPr>
                <w:rFonts w:ascii="Arial" w:hAnsi="Arial" w:cs="Arial"/>
              </w:rPr>
              <w:t xml:space="preserve">data </w:t>
            </w:r>
            <w:r w:rsidR="006A5061" w:rsidRPr="00A476C2">
              <w:rPr>
                <w:rFonts w:ascii="Arial" w:hAnsi="Arial" w:cs="Arial"/>
              </w:rPr>
              <w:t xml:space="preserve">required under this Section </w:t>
            </w:r>
            <w:r w:rsidRPr="00A476C2">
              <w:rPr>
                <w:rFonts w:ascii="Arial" w:hAnsi="Arial" w:cs="Arial"/>
              </w:rPr>
              <w:t xml:space="preserve">must be electronically and automatically transmitted </w:t>
            </w:r>
            <w:r w:rsidR="006A5061" w:rsidRPr="00A476C2">
              <w:rPr>
                <w:rFonts w:ascii="Arial" w:hAnsi="Arial" w:cs="Arial"/>
              </w:rPr>
              <w:t xml:space="preserve">by the </w:t>
            </w:r>
            <w:r w:rsidR="00DA57B7" w:rsidRPr="00A476C2">
              <w:rPr>
                <w:rFonts w:ascii="Arial" w:hAnsi="Arial" w:cs="Arial"/>
              </w:rPr>
              <w:t>Solar</w:t>
            </w:r>
            <w:r w:rsidR="006A5061" w:rsidRPr="00A476C2">
              <w:rPr>
                <w:rFonts w:ascii="Arial" w:hAnsi="Arial" w:cs="Arial"/>
              </w:rPr>
              <w:t xml:space="preserve"> Plant Operator to ISO </w:t>
            </w:r>
            <w:r w:rsidR="00B32C8E" w:rsidRPr="00A476C2">
              <w:rPr>
                <w:rFonts w:ascii="Arial" w:hAnsi="Arial" w:cs="Arial"/>
              </w:rPr>
              <w:t>as detailed in OP</w:t>
            </w:r>
            <w:r w:rsidR="00355B7E" w:rsidRPr="00A476C2">
              <w:rPr>
                <w:rFonts w:ascii="Arial" w:hAnsi="Arial" w:cs="Arial"/>
              </w:rPr>
              <w:t>-</w:t>
            </w:r>
            <w:r w:rsidR="00B32C8E" w:rsidRPr="00A476C2">
              <w:rPr>
                <w:rFonts w:ascii="Arial" w:hAnsi="Arial" w:cs="Arial"/>
              </w:rPr>
              <w:t xml:space="preserve">18 section </w:t>
            </w:r>
            <w:r w:rsidR="008D1CEA" w:rsidRPr="00A476C2">
              <w:rPr>
                <w:rFonts w:ascii="Arial" w:hAnsi="Arial" w:cs="Arial"/>
              </w:rPr>
              <w:t xml:space="preserve">V - Internal New England Metering </w:t>
            </w:r>
            <w:proofErr w:type="gramStart"/>
            <w:r w:rsidR="008D1CEA" w:rsidRPr="00A476C2">
              <w:rPr>
                <w:rFonts w:ascii="Arial" w:hAnsi="Arial" w:cs="Arial"/>
              </w:rPr>
              <w:t>And</w:t>
            </w:r>
            <w:proofErr w:type="gramEnd"/>
            <w:r w:rsidR="008D1CEA" w:rsidRPr="00A476C2">
              <w:rPr>
                <w:rFonts w:ascii="Arial" w:hAnsi="Arial" w:cs="Arial"/>
              </w:rPr>
              <w:t xml:space="preserve"> Telemetering For Dispatch, Market, And Reliability Purposes. </w:t>
            </w:r>
            <w:r w:rsidR="00F0070D" w:rsidRPr="00A476C2">
              <w:rPr>
                <w:rFonts w:ascii="Arial" w:hAnsi="Arial" w:cs="Arial"/>
              </w:rPr>
              <w:t xml:space="preserve"> </w:t>
            </w:r>
            <w:r w:rsidRPr="00A476C2">
              <w:rPr>
                <w:rFonts w:ascii="Arial" w:hAnsi="Arial" w:cs="Arial"/>
              </w:rPr>
              <w:t xml:space="preserve">In addition, if </w:t>
            </w:r>
            <w:r w:rsidR="006A5061" w:rsidRPr="00A476C2">
              <w:rPr>
                <w:rFonts w:ascii="Arial" w:hAnsi="Arial" w:cs="Arial"/>
              </w:rPr>
              <w:t xml:space="preserve">any </w:t>
            </w:r>
            <w:r w:rsidRPr="00A476C2">
              <w:rPr>
                <w:rFonts w:ascii="Arial" w:hAnsi="Arial" w:cs="Arial"/>
              </w:rPr>
              <w:t>recommended</w:t>
            </w:r>
            <w:r w:rsidR="006B574C" w:rsidRPr="00A476C2">
              <w:rPr>
                <w:rFonts w:ascii="Arial" w:hAnsi="Arial" w:cs="Arial"/>
              </w:rPr>
              <w:t xml:space="preserve"> (</w:t>
            </w:r>
            <w:r w:rsidR="009D7B50" w:rsidRPr="00A476C2">
              <w:rPr>
                <w:rFonts w:ascii="Arial" w:hAnsi="Arial" w:cs="Arial"/>
              </w:rPr>
              <w:t>i.e.</w:t>
            </w:r>
            <w:r w:rsidR="006B574C" w:rsidRPr="00A476C2">
              <w:rPr>
                <w:rFonts w:ascii="Arial" w:hAnsi="Arial" w:cs="Arial"/>
              </w:rPr>
              <w:t xml:space="preserve"> not required)</w:t>
            </w:r>
            <w:r w:rsidRPr="00A476C2">
              <w:rPr>
                <w:rFonts w:ascii="Arial" w:hAnsi="Arial" w:cs="Arial"/>
              </w:rPr>
              <w:t xml:space="preserve"> data is provided</w:t>
            </w:r>
            <w:r w:rsidR="006A5061" w:rsidRPr="00A476C2">
              <w:rPr>
                <w:rFonts w:ascii="Arial" w:hAnsi="Arial" w:cs="Arial"/>
              </w:rPr>
              <w:t xml:space="preserve"> by the </w:t>
            </w:r>
            <w:r w:rsidR="00DA57B7" w:rsidRPr="00A476C2">
              <w:rPr>
                <w:rFonts w:ascii="Arial" w:hAnsi="Arial" w:cs="Arial"/>
              </w:rPr>
              <w:t>Solar</w:t>
            </w:r>
            <w:r w:rsidR="006A5061" w:rsidRPr="00A476C2">
              <w:rPr>
                <w:rFonts w:ascii="Arial" w:hAnsi="Arial" w:cs="Arial"/>
              </w:rPr>
              <w:t xml:space="preserve"> Plant Operator</w:t>
            </w:r>
            <w:r w:rsidRPr="00A476C2">
              <w:rPr>
                <w:rFonts w:ascii="Arial" w:hAnsi="Arial" w:cs="Arial"/>
              </w:rPr>
              <w:t xml:space="preserve">, it must also </w:t>
            </w:r>
            <w:r w:rsidR="00B32C8E" w:rsidRPr="00A476C2">
              <w:rPr>
                <w:rFonts w:ascii="Arial" w:hAnsi="Arial" w:cs="Arial"/>
              </w:rPr>
              <w:t>follow the same OP</w:t>
            </w:r>
            <w:r w:rsidR="00355B7E" w:rsidRPr="00A476C2">
              <w:rPr>
                <w:rFonts w:ascii="Arial" w:hAnsi="Arial" w:cs="Arial"/>
              </w:rPr>
              <w:t>-</w:t>
            </w:r>
            <w:r w:rsidR="00B32C8E" w:rsidRPr="00A476C2">
              <w:rPr>
                <w:rFonts w:ascii="Arial" w:hAnsi="Arial" w:cs="Arial"/>
              </w:rPr>
              <w:t>18 requirements</w:t>
            </w:r>
            <w:r w:rsidRPr="00A476C2">
              <w:rPr>
                <w:rFonts w:ascii="Arial" w:hAnsi="Arial" w:cs="Arial"/>
              </w:rPr>
              <w:t xml:space="preserve">. </w:t>
            </w:r>
            <w:r w:rsidR="006A5061" w:rsidRPr="00A476C2">
              <w:rPr>
                <w:rFonts w:ascii="Arial" w:hAnsi="Arial" w:cs="Arial"/>
              </w:rPr>
              <w:t xml:space="preserve"> </w:t>
            </w:r>
            <w:r w:rsidR="00DA57B7" w:rsidRPr="00A476C2">
              <w:rPr>
                <w:rFonts w:ascii="Arial" w:hAnsi="Arial" w:cs="Arial"/>
              </w:rPr>
              <w:t>Solar</w:t>
            </w:r>
            <w:r w:rsidRPr="00A476C2">
              <w:rPr>
                <w:rFonts w:ascii="Arial" w:hAnsi="Arial" w:cs="Arial"/>
              </w:rPr>
              <w:t xml:space="preserve"> power forecasting accuracy is highly dependent on the availability of the real-time meteorological, power production, and status data for tuning the forecaster models.  As such</w:t>
            </w:r>
            <w:r w:rsidR="00355B7E" w:rsidRPr="00A476C2">
              <w:rPr>
                <w:rFonts w:ascii="Arial" w:hAnsi="Arial" w:cs="Arial"/>
              </w:rPr>
              <w:t>,</w:t>
            </w:r>
            <w:r w:rsidRPr="00A476C2">
              <w:rPr>
                <w:rFonts w:ascii="Arial" w:hAnsi="Arial" w:cs="Arial"/>
              </w:rPr>
              <w:t xml:space="preserve"> this </w:t>
            </w:r>
            <w:r w:rsidR="00355B7E" w:rsidRPr="00A476C2">
              <w:rPr>
                <w:rFonts w:ascii="Arial" w:hAnsi="Arial" w:cs="Arial"/>
              </w:rPr>
              <w:t xml:space="preserve">required </w:t>
            </w:r>
            <w:r w:rsidRPr="00A476C2">
              <w:rPr>
                <w:rFonts w:ascii="Arial" w:hAnsi="Arial" w:cs="Arial"/>
              </w:rPr>
              <w:t xml:space="preserve">information </w:t>
            </w:r>
            <w:r w:rsidR="00355B7E" w:rsidRPr="00A476C2">
              <w:rPr>
                <w:rFonts w:ascii="Arial" w:hAnsi="Arial" w:cs="Arial"/>
              </w:rPr>
              <w:t>must be provided</w:t>
            </w:r>
            <w:r w:rsidRPr="00A476C2">
              <w:rPr>
                <w:rFonts w:ascii="Arial" w:hAnsi="Arial" w:cs="Arial"/>
              </w:rPr>
              <w:t xml:space="preserve"> with a high degree of accuracy and reliability.</w:t>
            </w:r>
          </w:p>
        </w:tc>
      </w:tr>
    </w:tbl>
    <w:p w14:paraId="425FA224" w14:textId="279477B8" w:rsidR="00067ACC" w:rsidRPr="00A476C2" w:rsidRDefault="000D3457" w:rsidP="00891F92">
      <w:pPr>
        <w:pStyle w:val="Heading2"/>
        <w:tabs>
          <w:tab w:val="clear" w:pos="720"/>
          <w:tab w:val="num" w:pos="360"/>
        </w:tabs>
        <w:ind w:left="360" w:hanging="540"/>
      </w:pPr>
      <w:bookmarkStart w:id="140" w:name="_Toc296940574"/>
      <w:bookmarkStart w:id="141" w:name="_Toc300745559"/>
      <w:bookmarkStart w:id="142" w:name="_Toc303763205"/>
      <w:bookmarkStart w:id="143" w:name="_Toc185521718"/>
      <w:r w:rsidRPr="00A476C2">
        <w:t xml:space="preserve">Required </w:t>
      </w:r>
      <w:r w:rsidR="00067ACC" w:rsidRPr="00A476C2">
        <w:t>Data Collection Points</w:t>
      </w:r>
      <w:bookmarkEnd w:id="140"/>
      <w:bookmarkEnd w:id="141"/>
      <w:bookmarkEnd w:id="142"/>
      <w:bookmarkEnd w:id="143"/>
    </w:p>
    <w:p w14:paraId="05C19627" w14:textId="6E576B67" w:rsidR="004E2B31" w:rsidRPr="00A476C2" w:rsidRDefault="009D7B50" w:rsidP="00A676E6">
      <w:pPr>
        <w:pStyle w:val="Heading3"/>
      </w:pPr>
      <w:bookmarkStart w:id="144" w:name="_Toc185521719"/>
      <w:r w:rsidRPr="00A476C2">
        <w:t>Meteorological</w:t>
      </w:r>
      <w:r w:rsidR="004E2B31" w:rsidRPr="00A476C2">
        <w:t xml:space="preserve"> Data</w:t>
      </w:r>
      <w:bookmarkEnd w:id="144"/>
    </w:p>
    <w:tbl>
      <w:tblPr>
        <w:tblW w:w="9720" w:type="dxa"/>
        <w:jc w:val="center"/>
        <w:tblLayout w:type="fixed"/>
        <w:tblLook w:val="0000" w:firstRow="0" w:lastRow="0" w:firstColumn="0" w:lastColumn="0" w:noHBand="0" w:noVBand="0"/>
      </w:tblPr>
      <w:tblGrid>
        <w:gridCol w:w="450"/>
        <w:gridCol w:w="9270"/>
      </w:tblGrid>
      <w:tr w:rsidR="006A5061" w:rsidRPr="00A476C2" w14:paraId="425FA22D" w14:textId="77777777" w:rsidTr="00891F92">
        <w:trPr>
          <w:jc w:val="center"/>
        </w:trPr>
        <w:tc>
          <w:tcPr>
            <w:tcW w:w="450" w:type="dxa"/>
          </w:tcPr>
          <w:p w14:paraId="425FA22B" w14:textId="77777777" w:rsidR="006A5061" w:rsidRPr="00A476C2" w:rsidRDefault="006A5061" w:rsidP="00ED7FA1">
            <w:pPr>
              <w:pStyle w:val="Heading3"/>
              <w:numPr>
                <w:ilvl w:val="0"/>
                <w:numId w:val="0"/>
              </w:numPr>
              <w:rPr>
                <w:rFonts w:cs="Arial"/>
              </w:rPr>
            </w:pPr>
          </w:p>
        </w:tc>
        <w:tc>
          <w:tcPr>
            <w:tcW w:w="9270" w:type="dxa"/>
          </w:tcPr>
          <w:p w14:paraId="425FA22C" w14:textId="334C92D0" w:rsidR="006A5061" w:rsidRPr="00A476C2" w:rsidRDefault="006A5061" w:rsidP="00963C2E">
            <w:pPr>
              <w:pStyle w:val="Step"/>
              <w:numPr>
                <w:ilvl w:val="0"/>
                <w:numId w:val="0"/>
              </w:numPr>
              <w:tabs>
                <w:tab w:val="clear" w:pos="475"/>
                <w:tab w:val="clear" w:pos="950"/>
                <w:tab w:val="left" w:pos="1062"/>
              </w:tabs>
              <w:rPr>
                <w:rFonts w:ascii="Arial" w:hAnsi="Arial" w:cs="Arial"/>
              </w:rPr>
            </w:pPr>
            <w:r w:rsidRPr="00A476C2">
              <w:rPr>
                <w:rFonts w:ascii="Arial" w:hAnsi="Arial" w:cs="Arial"/>
              </w:rPr>
              <w:t>Ambien</w:t>
            </w:r>
            <w:r w:rsidR="00725C3D" w:rsidRPr="00A476C2">
              <w:rPr>
                <w:rFonts w:ascii="Arial" w:hAnsi="Arial" w:cs="Arial"/>
              </w:rPr>
              <w:t>t</w:t>
            </w:r>
            <w:r w:rsidR="004E2B31" w:rsidRPr="00A476C2">
              <w:rPr>
                <w:rFonts w:ascii="Arial" w:hAnsi="Arial" w:cs="Arial"/>
              </w:rPr>
              <w:t xml:space="preserve"> air</w:t>
            </w:r>
            <w:r w:rsidR="00725C3D" w:rsidRPr="00A476C2">
              <w:rPr>
                <w:rFonts w:ascii="Arial" w:hAnsi="Arial" w:cs="Arial"/>
              </w:rPr>
              <w:t xml:space="preserve"> temperature, </w:t>
            </w:r>
            <w:r w:rsidR="004E2B31" w:rsidRPr="00A476C2">
              <w:rPr>
                <w:rFonts w:ascii="Arial" w:hAnsi="Arial" w:cs="Arial"/>
              </w:rPr>
              <w:t xml:space="preserve">ambient </w:t>
            </w:r>
            <w:r w:rsidR="00725C3D" w:rsidRPr="00A476C2">
              <w:rPr>
                <w:rFonts w:ascii="Arial" w:hAnsi="Arial" w:cs="Arial"/>
              </w:rPr>
              <w:t>air pressure,</w:t>
            </w:r>
            <w:r w:rsidR="004E2B31" w:rsidRPr="00A476C2">
              <w:rPr>
                <w:rFonts w:ascii="Arial" w:hAnsi="Arial" w:cs="Arial"/>
              </w:rPr>
              <w:t xml:space="preserve"> ambient air</w:t>
            </w:r>
            <w:r w:rsidRPr="00A476C2">
              <w:rPr>
                <w:rFonts w:ascii="Arial" w:hAnsi="Arial" w:cs="Arial"/>
              </w:rPr>
              <w:t xml:space="preserve"> relative humidity</w:t>
            </w:r>
            <w:r w:rsidR="00725C3D" w:rsidRPr="00A476C2">
              <w:rPr>
                <w:rFonts w:ascii="Arial" w:hAnsi="Arial" w:cs="Arial"/>
              </w:rPr>
              <w:t xml:space="preserve">, </w:t>
            </w:r>
            <w:r w:rsidR="00842F4F" w:rsidRPr="00A476C2">
              <w:rPr>
                <w:rFonts w:ascii="Arial" w:hAnsi="Arial" w:cs="Arial"/>
              </w:rPr>
              <w:t>solar irradiance,</w:t>
            </w:r>
            <w:r w:rsidR="00725C3D" w:rsidRPr="00A476C2">
              <w:rPr>
                <w:rFonts w:ascii="Arial" w:hAnsi="Arial" w:cs="Arial"/>
              </w:rPr>
              <w:t xml:space="preserve"> wind speed</w:t>
            </w:r>
            <w:r w:rsidR="00C27D26" w:rsidRPr="00A476C2">
              <w:rPr>
                <w:rFonts w:ascii="Arial" w:hAnsi="Arial" w:cs="Arial"/>
              </w:rPr>
              <w:t>,</w:t>
            </w:r>
            <w:r w:rsidR="00725C3D" w:rsidRPr="00A476C2">
              <w:rPr>
                <w:rFonts w:ascii="Arial" w:hAnsi="Arial" w:cs="Arial"/>
              </w:rPr>
              <w:t xml:space="preserve"> and </w:t>
            </w:r>
            <w:r w:rsidR="004E2B31" w:rsidRPr="00A476C2">
              <w:rPr>
                <w:rFonts w:ascii="Arial" w:hAnsi="Arial" w:cs="Arial"/>
              </w:rPr>
              <w:t xml:space="preserve">wind </w:t>
            </w:r>
            <w:r w:rsidR="00725C3D" w:rsidRPr="00A476C2">
              <w:rPr>
                <w:rFonts w:ascii="Arial" w:hAnsi="Arial" w:cs="Arial"/>
              </w:rPr>
              <w:t>direction</w:t>
            </w:r>
            <w:r w:rsidRPr="00A476C2">
              <w:rPr>
                <w:rFonts w:ascii="Arial" w:hAnsi="Arial" w:cs="Arial"/>
              </w:rPr>
              <w:t xml:space="preserve"> must be measured, at a minimum, at one location within the </w:t>
            </w:r>
            <w:r w:rsidR="00DA57B7" w:rsidRPr="00A476C2">
              <w:rPr>
                <w:rFonts w:ascii="Arial" w:hAnsi="Arial" w:cs="Arial"/>
              </w:rPr>
              <w:t>Solar</w:t>
            </w:r>
            <w:r w:rsidRPr="00A476C2">
              <w:rPr>
                <w:rFonts w:ascii="Arial" w:hAnsi="Arial" w:cs="Arial"/>
              </w:rPr>
              <w:t xml:space="preserve"> Plant (preferably as near to the capacity-weighted centroid of the </w:t>
            </w:r>
            <w:r w:rsidR="00DA57B7" w:rsidRPr="00A476C2">
              <w:rPr>
                <w:rFonts w:ascii="Arial" w:hAnsi="Arial" w:cs="Arial"/>
              </w:rPr>
              <w:t>Solar</w:t>
            </w:r>
            <w:r w:rsidRPr="00A476C2">
              <w:rPr>
                <w:rFonts w:ascii="Arial" w:hAnsi="Arial" w:cs="Arial"/>
              </w:rPr>
              <w:t xml:space="preserve"> Plant as possible) whose height above ground may be in the range of 2 m to 10 m and the measurement height above must be stated to within 10 cm</w:t>
            </w:r>
            <w:r w:rsidR="00AC605B" w:rsidRPr="00A476C2">
              <w:rPr>
                <w:rFonts w:ascii="Arial" w:hAnsi="Arial" w:cs="Arial"/>
              </w:rPr>
              <w:t>.</w:t>
            </w:r>
          </w:p>
        </w:tc>
      </w:tr>
      <w:tr w:rsidR="00547A60" w:rsidRPr="00A476C2" w14:paraId="764214B8" w14:textId="77777777" w:rsidTr="00891F92">
        <w:trPr>
          <w:jc w:val="center"/>
        </w:trPr>
        <w:tc>
          <w:tcPr>
            <w:tcW w:w="450" w:type="dxa"/>
          </w:tcPr>
          <w:p w14:paraId="1CA7F88A" w14:textId="77777777" w:rsidR="00547A60" w:rsidRPr="00A476C2" w:rsidRDefault="00547A60" w:rsidP="00ED7FA1">
            <w:pPr>
              <w:pStyle w:val="Heading3"/>
              <w:numPr>
                <w:ilvl w:val="0"/>
                <w:numId w:val="0"/>
              </w:numPr>
              <w:rPr>
                <w:rFonts w:cs="Arial"/>
              </w:rPr>
            </w:pPr>
          </w:p>
        </w:tc>
        <w:tc>
          <w:tcPr>
            <w:tcW w:w="9270" w:type="dxa"/>
          </w:tcPr>
          <w:p w14:paraId="72F68465" w14:textId="65ED9FBB" w:rsidR="00547A60" w:rsidRPr="00A476C2" w:rsidRDefault="00842F4F" w:rsidP="00C27D26">
            <w:pPr>
              <w:pStyle w:val="Step"/>
              <w:numPr>
                <w:ilvl w:val="0"/>
                <w:numId w:val="0"/>
              </w:numPr>
              <w:tabs>
                <w:tab w:val="clear" w:pos="475"/>
                <w:tab w:val="clear" w:pos="950"/>
                <w:tab w:val="left" w:pos="1062"/>
              </w:tabs>
              <w:rPr>
                <w:rFonts w:ascii="Arial" w:hAnsi="Arial" w:cs="Arial"/>
              </w:rPr>
            </w:pPr>
            <w:r w:rsidRPr="00A476C2">
              <w:rPr>
                <w:rFonts w:ascii="Arial" w:hAnsi="Arial" w:cs="Arial"/>
              </w:rPr>
              <w:t xml:space="preserve">Solar irradiance, </w:t>
            </w:r>
            <w:r w:rsidR="00547A60" w:rsidRPr="00A476C2">
              <w:rPr>
                <w:rFonts w:ascii="Arial" w:hAnsi="Arial" w:cs="Arial"/>
              </w:rPr>
              <w:t xml:space="preserve">wind speed and </w:t>
            </w:r>
            <w:r w:rsidRPr="00A476C2">
              <w:rPr>
                <w:rFonts w:ascii="Arial" w:hAnsi="Arial" w:cs="Arial"/>
              </w:rPr>
              <w:t xml:space="preserve">wind </w:t>
            </w:r>
            <w:r w:rsidR="00547A60" w:rsidRPr="00A476C2">
              <w:rPr>
                <w:rFonts w:ascii="Arial" w:hAnsi="Arial" w:cs="Arial"/>
              </w:rPr>
              <w:t xml:space="preserve">direction measuring equipment (e.g. </w:t>
            </w:r>
            <w:r w:rsidRPr="00A476C2">
              <w:rPr>
                <w:rFonts w:ascii="Arial" w:hAnsi="Arial" w:cs="Arial"/>
              </w:rPr>
              <w:t xml:space="preserve">pyranometry and </w:t>
            </w:r>
            <w:r w:rsidR="00547A60" w:rsidRPr="00A476C2">
              <w:rPr>
                <w:rFonts w:ascii="Arial" w:hAnsi="Arial" w:cs="Arial"/>
              </w:rPr>
              <w:t>anemometry) should be mounted in, on, or near the Solar Plant with reasonable attempt to minimize the effects of obstruction. Wind direction should be calibrated for True North equal to 0 degrees and report</w:t>
            </w:r>
            <w:r w:rsidR="00C27D26" w:rsidRPr="00A476C2">
              <w:rPr>
                <w:rFonts w:ascii="Arial" w:hAnsi="Arial" w:cs="Arial"/>
              </w:rPr>
              <w:t>ed</w:t>
            </w:r>
            <w:r w:rsidR="00547A60" w:rsidRPr="00A476C2">
              <w:rPr>
                <w:rFonts w:ascii="Arial" w:hAnsi="Arial" w:cs="Arial"/>
              </w:rPr>
              <w:t xml:space="preserve"> between 0 degrees and 359.9 degrees</w:t>
            </w:r>
          </w:p>
        </w:tc>
      </w:tr>
    </w:tbl>
    <w:p w14:paraId="0D21025E" w14:textId="56D33DE1" w:rsidR="00547A60" w:rsidRPr="00A476C2" w:rsidRDefault="00547A60" w:rsidP="00A676E6">
      <w:pPr>
        <w:pStyle w:val="Heading3"/>
      </w:pPr>
      <w:bookmarkStart w:id="145" w:name="_Toc423438004"/>
      <w:bookmarkStart w:id="146" w:name="_Toc424039241"/>
      <w:bookmarkStart w:id="147" w:name="_Toc185521720"/>
      <w:bookmarkEnd w:id="145"/>
      <w:bookmarkEnd w:id="146"/>
      <w:r w:rsidRPr="00A476C2">
        <w:t>Solar High Limit</w:t>
      </w:r>
      <w:bookmarkEnd w:id="147"/>
    </w:p>
    <w:tbl>
      <w:tblPr>
        <w:tblW w:w="9720" w:type="dxa"/>
        <w:jc w:val="center"/>
        <w:tblLayout w:type="fixed"/>
        <w:tblLook w:val="0000" w:firstRow="0" w:lastRow="0" w:firstColumn="0" w:lastColumn="0" w:noHBand="0" w:noVBand="0"/>
      </w:tblPr>
      <w:tblGrid>
        <w:gridCol w:w="450"/>
        <w:gridCol w:w="9270"/>
      </w:tblGrid>
      <w:tr w:rsidR="00547A60" w:rsidRPr="00A476C2" w14:paraId="337A830D" w14:textId="77777777" w:rsidTr="00C4667E">
        <w:trPr>
          <w:jc w:val="center"/>
        </w:trPr>
        <w:tc>
          <w:tcPr>
            <w:tcW w:w="450" w:type="dxa"/>
          </w:tcPr>
          <w:p w14:paraId="3E9F4211" w14:textId="77777777" w:rsidR="00547A60" w:rsidRPr="00A476C2" w:rsidRDefault="00547A60" w:rsidP="00C4667E">
            <w:pPr>
              <w:pStyle w:val="Heading3"/>
              <w:numPr>
                <w:ilvl w:val="0"/>
                <w:numId w:val="0"/>
              </w:numPr>
              <w:rPr>
                <w:rFonts w:cs="Arial"/>
              </w:rPr>
            </w:pPr>
          </w:p>
        </w:tc>
        <w:tc>
          <w:tcPr>
            <w:tcW w:w="9270" w:type="dxa"/>
          </w:tcPr>
          <w:p w14:paraId="3BD9EA59" w14:textId="31CBA04A" w:rsidR="00E70400" w:rsidRPr="00A476C2" w:rsidRDefault="00E70400" w:rsidP="00A676E6">
            <w:pPr>
              <w:pStyle w:val="Step"/>
              <w:numPr>
                <w:ilvl w:val="0"/>
                <w:numId w:val="0"/>
              </w:numPr>
              <w:rPr>
                <w:rFonts w:ascii="Arial" w:hAnsi="Arial" w:cs="Arial"/>
              </w:rPr>
            </w:pPr>
            <w:r w:rsidRPr="00A476C2">
              <w:rPr>
                <w:rFonts w:ascii="Arial" w:hAnsi="Arial" w:cs="Arial"/>
              </w:rPr>
              <w:t>The Solar High Limit of a Solar Plant should be calculated as follows:</w:t>
            </w:r>
          </w:p>
          <w:p w14:paraId="6BD0F6F2" w14:textId="763BF2C6" w:rsidR="00E70400" w:rsidRPr="00A476C2" w:rsidRDefault="00E70400">
            <w:pPr>
              <w:pStyle w:val="Step"/>
              <w:numPr>
                <w:ilvl w:val="0"/>
                <w:numId w:val="17"/>
              </w:numPr>
              <w:rPr>
                <w:rFonts w:ascii="Arial" w:hAnsi="Arial" w:cs="Arial"/>
              </w:rPr>
              <w:pPrChange w:id="148" w:author="McLaughlin, Troy" w:date="2024-08-22T15:37:00Z">
                <w:pPr>
                  <w:pStyle w:val="Step"/>
                  <w:numPr>
                    <w:numId w:val="0"/>
                  </w:numPr>
                  <w:tabs>
                    <w:tab w:val="clear" w:pos="360"/>
                  </w:tabs>
                  <w:ind w:left="0" w:firstLine="0"/>
                </w:pPr>
              </w:pPrChange>
            </w:pPr>
            <w:r w:rsidRPr="00A476C2">
              <w:rPr>
                <w:rFonts w:ascii="Arial" w:hAnsi="Arial" w:cs="Arial"/>
              </w:rPr>
              <w:t xml:space="preserve">When a Solar Plant is not being Curtailed, its Solar High Limit shall be calculated equal to the </w:t>
            </w:r>
            <w:proofErr w:type="spellStart"/>
            <w:r w:rsidRPr="00A476C2">
              <w:rPr>
                <w:rFonts w:ascii="Arial" w:hAnsi="Arial" w:cs="Arial"/>
              </w:rPr>
              <w:t>net</w:t>
            </w:r>
            <w:proofErr w:type="spellEnd"/>
            <w:r w:rsidRPr="00A476C2">
              <w:rPr>
                <w:rFonts w:ascii="Arial" w:hAnsi="Arial" w:cs="Arial"/>
              </w:rPr>
              <w:t xml:space="preserve"> generation.</w:t>
            </w:r>
          </w:p>
          <w:p w14:paraId="74DD8BB7" w14:textId="5FD04F3C" w:rsidR="00E70400" w:rsidRDefault="00E70400">
            <w:pPr>
              <w:pStyle w:val="Step"/>
              <w:numPr>
                <w:ilvl w:val="0"/>
                <w:numId w:val="17"/>
              </w:numPr>
              <w:rPr>
                <w:ins w:id="149" w:author="Lutenegger, Jaren" w:date="2024-08-29T12:37:00Z" w16du:dateUtc="2024-08-29T16:37:00Z"/>
                <w:rFonts w:ascii="Arial" w:hAnsi="Arial" w:cs="Arial"/>
              </w:rPr>
            </w:pPr>
            <w:r w:rsidRPr="00A476C2">
              <w:rPr>
                <w:rFonts w:ascii="Arial" w:hAnsi="Arial" w:cs="Arial"/>
              </w:rPr>
              <w:t xml:space="preserve">When a Solar Plant is being Curtailed, its Solar High Limit shall be calculated equal to the Solar Plant’s possible power production given current sun/weather conditions and equipment status if the curtailment were not in place. This will be greater than the </w:t>
            </w:r>
            <w:proofErr w:type="spellStart"/>
            <w:r w:rsidRPr="00A476C2">
              <w:rPr>
                <w:rFonts w:ascii="Arial" w:hAnsi="Arial" w:cs="Arial"/>
              </w:rPr>
              <w:t>net</w:t>
            </w:r>
            <w:proofErr w:type="spellEnd"/>
            <w:r w:rsidRPr="00A476C2">
              <w:rPr>
                <w:rFonts w:ascii="Arial" w:hAnsi="Arial" w:cs="Arial"/>
              </w:rPr>
              <w:t xml:space="preserve"> generation.</w:t>
            </w:r>
          </w:p>
          <w:p w14:paraId="5CFCA68F" w14:textId="485A0AB4" w:rsidR="00B0727A" w:rsidRDefault="00B0727A">
            <w:pPr>
              <w:pStyle w:val="Step"/>
              <w:numPr>
                <w:ilvl w:val="0"/>
                <w:numId w:val="17"/>
              </w:numPr>
              <w:rPr>
                <w:ins w:id="150" w:author="Lutenegger, Jaren" w:date="2024-08-29T12:38:00Z" w16du:dateUtc="2024-08-29T16:38:00Z"/>
                <w:rFonts w:ascii="Arial" w:hAnsi="Arial" w:cs="Arial"/>
              </w:rPr>
            </w:pPr>
            <w:ins w:id="151" w:author="Lutenegger, Jaren" w:date="2024-08-29T12:37:00Z" w16du:dateUtc="2024-08-29T16:37:00Z">
              <w:r>
                <w:rPr>
                  <w:rFonts w:ascii="Arial" w:hAnsi="Arial" w:cs="Arial"/>
                </w:rPr>
                <w:t>Solar High Limit must be greater than or equa</w:t>
              </w:r>
            </w:ins>
            <w:ins w:id="152" w:author="Lutenegger, Jaren" w:date="2024-08-29T12:38:00Z" w16du:dateUtc="2024-08-29T16:38:00Z">
              <w:r>
                <w:rPr>
                  <w:rFonts w:ascii="Arial" w:hAnsi="Arial" w:cs="Arial"/>
                </w:rPr>
                <w:t>l to 0</w:t>
              </w:r>
            </w:ins>
          </w:p>
          <w:p w14:paraId="33B8D8B4" w14:textId="377A5909" w:rsidR="00B0727A" w:rsidRPr="00A476C2" w:rsidRDefault="00B0727A">
            <w:pPr>
              <w:pStyle w:val="Step"/>
              <w:numPr>
                <w:ilvl w:val="0"/>
                <w:numId w:val="17"/>
              </w:numPr>
              <w:rPr>
                <w:rFonts w:ascii="Arial" w:hAnsi="Arial" w:cs="Arial"/>
              </w:rPr>
              <w:pPrChange w:id="153" w:author="McLaughlin, Troy" w:date="2024-08-22T15:37:00Z">
                <w:pPr>
                  <w:pStyle w:val="Step"/>
                  <w:numPr>
                    <w:numId w:val="0"/>
                  </w:numPr>
                  <w:tabs>
                    <w:tab w:val="clear" w:pos="360"/>
                  </w:tabs>
                  <w:ind w:left="0" w:firstLine="0"/>
                </w:pPr>
              </w:pPrChange>
            </w:pPr>
            <w:ins w:id="154" w:author="Lutenegger, Jaren" w:date="2024-08-29T12:38:00Z" w16du:dateUtc="2024-08-29T16:38:00Z">
              <w:r>
                <w:rPr>
                  <w:rFonts w:ascii="Arial" w:hAnsi="Arial" w:cs="Arial"/>
                </w:rPr>
                <w:t>Solar High Limit must be less than or equal to Real Time High Operating Limit</w:t>
              </w:r>
            </w:ins>
          </w:p>
          <w:p w14:paraId="7EB65226" w14:textId="6485EDF9" w:rsidR="00547A60" w:rsidRPr="00A476C2" w:rsidRDefault="000F15C5" w:rsidP="00A676E6">
            <w:pPr>
              <w:pStyle w:val="Step"/>
              <w:numPr>
                <w:ilvl w:val="0"/>
                <w:numId w:val="0"/>
              </w:numPr>
              <w:rPr>
                <w:rFonts w:ascii="Arial" w:hAnsi="Arial" w:cs="Arial"/>
              </w:rPr>
            </w:pPr>
            <w:r w:rsidRPr="00A476C2">
              <w:rPr>
                <w:rFonts w:ascii="Arial" w:hAnsi="Arial" w:cs="Arial"/>
              </w:rPr>
              <w:t xml:space="preserve"> (See Attachment B to this Appendix </w:t>
            </w:r>
            <w:r w:rsidR="006820AE" w:rsidRPr="00A476C2">
              <w:rPr>
                <w:rFonts w:ascii="Arial" w:hAnsi="Arial" w:cs="Arial"/>
              </w:rPr>
              <w:t>H</w:t>
            </w:r>
            <w:r w:rsidRPr="00A476C2">
              <w:rPr>
                <w:rFonts w:ascii="Arial" w:hAnsi="Arial" w:cs="Arial"/>
              </w:rPr>
              <w:t xml:space="preserve"> for additional guidance and examples).  </w:t>
            </w:r>
          </w:p>
        </w:tc>
      </w:tr>
    </w:tbl>
    <w:p w14:paraId="77F87120" w14:textId="329CA1B7" w:rsidR="00547A60" w:rsidRPr="00A476C2" w:rsidRDefault="00547A60" w:rsidP="00A676E6">
      <w:pPr>
        <w:pStyle w:val="Heading3"/>
      </w:pPr>
      <w:bookmarkStart w:id="155" w:name="_Toc185521721"/>
      <w:r w:rsidRPr="00A476C2">
        <w:t>Real-Time High Operating Limit</w:t>
      </w:r>
      <w:bookmarkEnd w:id="155"/>
    </w:p>
    <w:tbl>
      <w:tblPr>
        <w:tblW w:w="9720" w:type="dxa"/>
        <w:jc w:val="center"/>
        <w:tblLayout w:type="fixed"/>
        <w:tblLook w:val="0000" w:firstRow="0" w:lastRow="0" w:firstColumn="0" w:lastColumn="0" w:noHBand="0" w:noVBand="0"/>
      </w:tblPr>
      <w:tblGrid>
        <w:gridCol w:w="450"/>
        <w:gridCol w:w="9270"/>
      </w:tblGrid>
      <w:tr w:rsidR="00547A60" w:rsidRPr="00A476C2" w14:paraId="5207A3E4" w14:textId="77777777" w:rsidTr="00C4667E">
        <w:trPr>
          <w:jc w:val="center"/>
        </w:trPr>
        <w:tc>
          <w:tcPr>
            <w:tcW w:w="450" w:type="dxa"/>
          </w:tcPr>
          <w:p w14:paraId="0BC47F2A" w14:textId="77777777" w:rsidR="00547A60" w:rsidRPr="00A476C2" w:rsidRDefault="00547A60" w:rsidP="00C4667E">
            <w:pPr>
              <w:pStyle w:val="Heading3"/>
              <w:numPr>
                <w:ilvl w:val="0"/>
                <w:numId w:val="0"/>
              </w:numPr>
              <w:rPr>
                <w:rFonts w:cs="Arial"/>
              </w:rPr>
            </w:pPr>
          </w:p>
        </w:tc>
        <w:tc>
          <w:tcPr>
            <w:tcW w:w="9270" w:type="dxa"/>
          </w:tcPr>
          <w:p w14:paraId="6E3D3F75" w14:textId="504A17DC" w:rsidR="003B4E29" w:rsidRPr="00A476C2" w:rsidRDefault="00DE6170" w:rsidP="003B4E29">
            <w:pPr>
              <w:pStyle w:val="Step"/>
              <w:numPr>
                <w:ilvl w:val="0"/>
                <w:numId w:val="0"/>
              </w:numPr>
              <w:rPr>
                <w:rFonts w:ascii="Arial" w:hAnsi="Arial" w:cs="Arial"/>
              </w:rPr>
            </w:pPr>
            <w:r w:rsidRPr="00A476C2">
              <w:rPr>
                <w:rFonts w:ascii="Arial" w:hAnsi="Arial" w:cs="Arial"/>
              </w:rPr>
              <w:t>A</w:t>
            </w:r>
            <w:r w:rsidR="003B4E29" w:rsidRPr="00A476C2">
              <w:rPr>
                <w:rFonts w:ascii="Arial" w:hAnsi="Arial" w:cs="Arial"/>
              </w:rPr>
              <w:t xml:space="preserve"> Solar Plant Real-Time High Operating Limit (RTHOL) is the maximum power production (MW) the Solar Plant would be capable of in real</w:t>
            </w:r>
            <w:r w:rsidR="00D948BA" w:rsidRPr="00A476C2">
              <w:rPr>
                <w:rFonts w:ascii="Arial" w:hAnsi="Arial" w:cs="Arial"/>
              </w:rPr>
              <w:t>-</w:t>
            </w:r>
            <w:r w:rsidR="003B4E29" w:rsidRPr="00A476C2">
              <w:rPr>
                <w:rFonts w:ascii="Arial" w:hAnsi="Arial" w:cs="Arial"/>
              </w:rPr>
              <w:t xml:space="preserve">time, given ideal sun conditions and </w:t>
            </w:r>
            <w:r w:rsidR="003B4E29" w:rsidRPr="00A476C2">
              <w:rPr>
                <w:rFonts w:ascii="Arial" w:hAnsi="Arial" w:cs="Arial"/>
                <w:b/>
              </w:rPr>
              <w:t>no</w:t>
            </w:r>
            <w:r w:rsidR="003B4E29" w:rsidRPr="00A476C2">
              <w:rPr>
                <w:rFonts w:ascii="Arial" w:hAnsi="Arial" w:cs="Arial"/>
              </w:rPr>
              <w:t xml:space="preserve"> Curtailment. (See Attachment B to this Appendix H for additional guidance and examples).</w:t>
            </w:r>
          </w:p>
          <w:p w14:paraId="1C7B545A" w14:textId="6C207732" w:rsidR="007675D2" w:rsidRPr="00A476C2" w:rsidRDefault="003B4E29" w:rsidP="007675D2">
            <w:pPr>
              <w:pStyle w:val="Step"/>
              <w:numPr>
                <w:ilvl w:val="0"/>
                <w:numId w:val="0"/>
              </w:numPr>
              <w:rPr>
                <w:rFonts w:ascii="Arial" w:hAnsi="Arial" w:cs="Arial"/>
              </w:rPr>
            </w:pPr>
            <w:r w:rsidRPr="00A476C2">
              <w:rPr>
                <w:rFonts w:ascii="Arial" w:hAnsi="Arial" w:cs="Arial"/>
              </w:rPr>
              <w:lastRenderedPageBreak/>
              <w:t xml:space="preserve">RTHOL should not be impacted by </w:t>
            </w:r>
            <w:proofErr w:type="gramStart"/>
            <w:r w:rsidRPr="00A476C2">
              <w:rPr>
                <w:rFonts w:ascii="Arial" w:hAnsi="Arial" w:cs="Arial"/>
              </w:rPr>
              <w:t>less than ideal</w:t>
            </w:r>
            <w:proofErr w:type="gramEnd"/>
            <w:r w:rsidRPr="00A476C2">
              <w:rPr>
                <w:rFonts w:ascii="Arial" w:hAnsi="Arial" w:cs="Arial"/>
              </w:rPr>
              <w:t xml:space="preserve"> sun conditions</w:t>
            </w:r>
            <w:r w:rsidR="007A325A" w:rsidRPr="00A476C2">
              <w:rPr>
                <w:rFonts w:ascii="Arial" w:hAnsi="Arial" w:cs="Arial"/>
              </w:rPr>
              <w:t xml:space="preserve"> (e.g.</w:t>
            </w:r>
            <w:r w:rsidRPr="00A476C2">
              <w:rPr>
                <w:rFonts w:ascii="Arial" w:hAnsi="Arial" w:cs="Arial"/>
              </w:rPr>
              <w:t xml:space="preserve"> cloudiness</w:t>
            </w:r>
            <w:r w:rsidR="007A325A" w:rsidRPr="00A476C2">
              <w:rPr>
                <w:rFonts w:ascii="Arial" w:hAnsi="Arial" w:cs="Arial"/>
              </w:rPr>
              <w:t>)</w:t>
            </w:r>
            <w:r w:rsidRPr="00A476C2">
              <w:rPr>
                <w:rFonts w:ascii="Arial" w:hAnsi="Arial" w:cs="Arial"/>
              </w:rPr>
              <w:t xml:space="preserve">, </w:t>
            </w:r>
            <w:r w:rsidR="007A325A" w:rsidRPr="00A476C2">
              <w:rPr>
                <w:rFonts w:ascii="Arial" w:hAnsi="Arial" w:cs="Arial"/>
              </w:rPr>
              <w:t xml:space="preserve">or time of day (e.g. </w:t>
            </w:r>
            <w:r w:rsidRPr="00A476C2">
              <w:rPr>
                <w:rFonts w:ascii="Arial" w:hAnsi="Arial" w:cs="Arial"/>
              </w:rPr>
              <w:t>before the sun has risen, or after the sun has set</w:t>
            </w:r>
            <w:r w:rsidR="007A325A" w:rsidRPr="00A476C2">
              <w:rPr>
                <w:rFonts w:ascii="Arial" w:hAnsi="Arial" w:cs="Arial"/>
              </w:rPr>
              <w:t>)</w:t>
            </w:r>
            <w:r w:rsidR="00DA6DB4">
              <w:rPr>
                <w:rFonts w:ascii="Arial" w:hAnsi="Arial" w:cs="Arial"/>
              </w:rPr>
              <w:t>,</w:t>
            </w:r>
            <w:r w:rsidR="007675D2">
              <w:rPr>
                <w:rFonts w:ascii="Arial" w:hAnsi="Arial" w:cs="Arial"/>
              </w:rPr>
              <w:t xml:space="preserve"> except if the Solar Plant is disconnected based upon a day/night cycle.  If the Solar Plant is disconnected solely because of day/night cycle, the RTHOL should be set to </w:t>
            </w:r>
            <w:proofErr w:type="gramStart"/>
            <w:r w:rsidR="007675D2">
              <w:rPr>
                <w:rFonts w:ascii="Arial" w:hAnsi="Arial" w:cs="Arial"/>
              </w:rPr>
              <w:t>zero</w:t>
            </w:r>
            <w:proofErr w:type="gramEnd"/>
            <w:r w:rsidR="007675D2">
              <w:rPr>
                <w:rFonts w:ascii="Arial" w:hAnsi="Arial" w:cs="Arial"/>
              </w:rPr>
              <w:t xml:space="preserve"> but an outage is not required</w:t>
            </w:r>
            <w:r w:rsidR="00843AC2">
              <w:rPr>
                <w:rFonts w:ascii="Arial" w:hAnsi="Arial" w:cs="Arial"/>
              </w:rPr>
              <w:t xml:space="preserve"> pursuant to OP-5</w:t>
            </w:r>
            <w:r w:rsidRPr="00A476C2">
              <w:rPr>
                <w:rFonts w:ascii="Arial" w:hAnsi="Arial" w:cs="Arial"/>
              </w:rPr>
              <w:t>.</w:t>
            </w:r>
          </w:p>
          <w:p w14:paraId="0C4F1C91" w14:textId="2534AD9E" w:rsidR="007A325A" w:rsidRPr="00A476C2" w:rsidRDefault="007A325A" w:rsidP="007A325A">
            <w:pPr>
              <w:pStyle w:val="Step"/>
              <w:numPr>
                <w:ilvl w:val="0"/>
                <w:numId w:val="0"/>
              </w:numPr>
              <w:rPr>
                <w:rFonts w:ascii="Arial" w:hAnsi="Arial" w:cs="Arial"/>
              </w:rPr>
            </w:pPr>
            <w:r w:rsidRPr="00A476C2">
              <w:rPr>
                <w:rFonts w:ascii="Arial" w:hAnsi="Arial" w:cs="Arial"/>
              </w:rPr>
              <w:t>When snow, ice, or other materials are fully or partially covering the PV panels, the RTHOL should be reduced to reflect the generation capability given those conditions. If panels are unable to produce energy given the conditions, it should be reported equivalent to a full or partial outage as applicable.</w:t>
            </w:r>
          </w:p>
        </w:tc>
      </w:tr>
    </w:tbl>
    <w:p w14:paraId="74312830" w14:textId="799C913F" w:rsidR="00547A60" w:rsidRPr="00A476C2" w:rsidRDefault="00547A60" w:rsidP="00A676E6">
      <w:pPr>
        <w:pStyle w:val="Heading3"/>
      </w:pPr>
      <w:bookmarkStart w:id="156" w:name="_Toc185521722"/>
      <w:r w:rsidRPr="00A476C2">
        <w:lastRenderedPageBreak/>
        <w:t>Solar Plant Future Availability</w:t>
      </w:r>
      <w:bookmarkEnd w:id="156"/>
    </w:p>
    <w:tbl>
      <w:tblPr>
        <w:tblW w:w="9720" w:type="dxa"/>
        <w:jc w:val="center"/>
        <w:tblLayout w:type="fixed"/>
        <w:tblLook w:val="0000" w:firstRow="0" w:lastRow="0" w:firstColumn="0" w:lastColumn="0" w:noHBand="0" w:noVBand="0"/>
      </w:tblPr>
      <w:tblGrid>
        <w:gridCol w:w="450"/>
        <w:gridCol w:w="9270"/>
      </w:tblGrid>
      <w:tr w:rsidR="00547A60" w:rsidRPr="00A476C2" w14:paraId="2C5BD030" w14:textId="77777777" w:rsidTr="00C4667E">
        <w:trPr>
          <w:jc w:val="center"/>
        </w:trPr>
        <w:tc>
          <w:tcPr>
            <w:tcW w:w="450" w:type="dxa"/>
          </w:tcPr>
          <w:p w14:paraId="248002E7" w14:textId="77777777" w:rsidR="00547A60" w:rsidRPr="00A476C2" w:rsidRDefault="00547A60" w:rsidP="00C4667E">
            <w:pPr>
              <w:pStyle w:val="Heading3"/>
              <w:numPr>
                <w:ilvl w:val="0"/>
                <w:numId w:val="0"/>
              </w:numPr>
              <w:rPr>
                <w:rFonts w:cs="Arial"/>
              </w:rPr>
            </w:pPr>
          </w:p>
        </w:tc>
        <w:tc>
          <w:tcPr>
            <w:tcW w:w="9270" w:type="dxa"/>
          </w:tcPr>
          <w:p w14:paraId="36A09DDA" w14:textId="77777777" w:rsidR="007A325A" w:rsidRPr="00A476C2" w:rsidRDefault="007A325A" w:rsidP="001E35AD">
            <w:pPr>
              <w:pStyle w:val="Step"/>
              <w:numPr>
                <w:ilvl w:val="0"/>
                <w:numId w:val="0"/>
              </w:numPr>
              <w:rPr>
                <w:rFonts w:ascii="Arial" w:hAnsi="Arial" w:cs="Arial"/>
              </w:rPr>
            </w:pPr>
            <w:r w:rsidRPr="00A476C2">
              <w:rPr>
                <w:rFonts w:ascii="Arial" w:hAnsi="Arial" w:cs="Arial"/>
              </w:rPr>
              <w:t>Solar Plant Future Availability is equivalent to the future hour’s expected RTHOL and should therefore be calculated using the same methodology as RTHOL but with the expected equipment status for the hour being calculated.</w:t>
            </w:r>
          </w:p>
          <w:p w14:paraId="5DFC1FC6" w14:textId="0F4E850B" w:rsidR="00547A60" w:rsidRPr="00A476C2" w:rsidRDefault="007A325A" w:rsidP="007A325A">
            <w:pPr>
              <w:pStyle w:val="Step"/>
              <w:numPr>
                <w:ilvl w:val="0"/>
                <w:numId w:val="0"/>
              </w:numPr>
              <w:rPr>
                <w:rFonts w:ascii="Arial" w:hAnsi="Arial" w:cs="Arial"/>
              </w:rPr>
            </w:pPr>
            <w:r w:rsidRPr="00A476C2">
              <w:rPr>
                <w:rFonts w:ascii="Arial" w:hAnsi="Arial" w:cs="Arial"/>
              </w:rPr>
              <w:t xml:space="preserve">In contrast to all other Real-Time data which is provided to the ISO via telemetry, </w:t>
            </w:r>
            <w:r w:rsidR="006B574C" w:rsidRPr="00A476C2">
              <w:rPr>
                <w:rFonts w:ascii="Arial" w:hAnsi="Arial" w:cs="Arial"/>
              </w:rPr>
              <w:t>Solar</w:t>
            </w:r>
            <w:r w:rsidR="003B4E29" w:rsidRPr="00A476C2">
              <w:rPr>
                <w:rFonts w:ascii="Arial" w:hAnsi="Arial" w:cs="Arial"/>
              </w:rPr>
              <w:t xml:space="preserve"> Plant Future Availability is </w:t>
            </w:r>
            <w:r w:rsidRPr="00A476C2">
              <w:rPr>
                <w:rFonts w:ascii="Arial" w:hAnsi="Arial" w:cs="Arial"/>
              </w:rPr>
              <w:t xml:space="preserve">provided to the ISO </w:t>
            </w:r>
            <w:r w:rsidR="003B4E29" w:rsidRPr="00A476C2">
              <w:rPr>
                <w:rFonts w:ascii="Arial" w:hAnsi="Arial" w:cs="Arial"/>
              </w:rPr>
              <w:t>using the ISO-NE Wind</w:t>
            </w:r>
            <w:r w:rsidR="00A676E6" w:rsidRPr="00A476C2">
              <w:rPr>
                <w:rFonts w:ascii="Arial" w:hAnsi="Arial" w:cs="Arial"/>
              </w:rPr>
              <w:t xml:space="preserve"> and Solar</w:t>
            </w:r>
            <w:r w:rsidR="003B4E29" w:rsidRPr="00A476C2">
              <w:rPr>
                <w:rFonts w:ascii="Arial" w:hAnsi="Arial" w:cs="Arial"/>
              </w:rPr>
              <w:t xml:space="preserve"> Integration web services. </w:t>
            </w:r>
            <w:r w:rsidR="000F15C5" w:rsidRPr="00A476C2">
              <w:rPr>
                <w:rFonts w:ascii="Arial" w:hAnsi="Arial" w:cs="Arial"/>
              </w:rPr>
              <w:t>In the future, once a solar power forecast can be developed, t</w:t>
            </w:r>
            <w:r w:rsidR="003B4E29" w:rsidRPr="00A476C2">
              <w:rPr>
                <w:rFonts w:ascii="Arial" w:hAnsi="Arial" w:cs="Arial"/>
              </w:rPr>
              <w:t>his web service c</w:t>
            </w:r>
            <w:r w:rsidR="000F15C5" w:rsidRPr="00A476C2">
              <w:rPr>
                <w:rFonts w:ascii="Arial" w:hAnsi="Arial" w:cs="Arial"/>
              </w:rPr>
              <w:t>ould</w:t>
            </w:r>
            <w:r w:rsidR="003B4E29" w:rsidRPr="00A476C2">
              <w:rPr>
                <w:rFonts w:ascii="Arial" w:hAnsi="Arial" w:cs="Arial"/>
              </w:rPr>
              <w:t xml:space="preserve"> also be used to gather </w:t>
            </w:r>
            <w:r w:rsidR="001E35AD" w:rsidRPr="00A476C2">
              <w:rPr>
                <w:rFonts w:ascii="Arial" w:hAnsi="Arial" w:cs="Arial"/>
              </w:rPr>
              <w:t>solar</w:t>
            </w:r>
            <w:r w:rsidR="003B4E29" w:rsidRPr="00A476C2">
              <w:rPr>
                <w:rFonts w:ascii="Arial" w:hAnsi="Arial" w:cs="Arial"/>
              </w:rPr>
              <w:t xml:space="preserve"> plant power forecasts provided by the ISO-NE </w:t>
            </w:r>
            <w:r w:rsidR="001E35AD" w:rsidRPr="00A476C2">
              <w:rPr>
                <w:rFonts w:ascii="Arial" w:hAnsi="Arial" w:cs="Arial"/>
              </w:rPr>
              <w:t>solar</w:t>
            </w:r>
            <w:r w:rsidR="003B4E29" w:rsidRPr="00A476C2">
              <w:rPr>
                <w:rFonts w:ascii="Arial" w:hAnsi="Arial" w:cs="Arial"/>
              </w:rPr>
              <w:t xml:space="preserve"> power forecaster. Information on using the web service platform, including data specification and sample files are available in the following Zip file: </w:t>
            </w:r>
            <w:hyperlink r:id="rId14" w:history="1">
              <w:r w:rsidR="003B4E29" w:rsidRPr="00A476C2">
                <w:rPr>
                  <w:rStyle w:val="Hyperlink"/>
                  <w:rFonts w:ascii="Arial" w:hAnsi="Arial" w:cs="Arial"/>
                </w:rPr>
                <w:t>https://www.iso-ne.com/static-assets/documents/2016/08/wind_integration_data_exchange_specification_and_sample_files_AssetID_change.zip</w:t>
              </w:r>
            </w:hyperlink>
          </w:p>
        </w:tc>
      </w:tr>
    </w:tbl>
    <w:p w14:paraId="425FA22E" w14:textId="71560C41" w:rsidR="006A5061" w:rsidRPr="00A476C2" w:rsidRDefault="006A5061" w:rsidP="00891F92">
      <w:pPr>
        <w:pStyle w:val="Heading2"/>
        <w:tabs>
          <w:tab w:val="clear" w:pos="720"/>
          <w:tab w:val="num" w:pos="360"/>
        </w:tabs>
        <w:ind w:left="360" w:hanging="540"/>
      </w:pPr>
      <w:bookmarkStart w:id="157" w:name="_Toc185521723"/>
      <w:r w:rsidRPr="00A476C2">
        <w:t xml:space="preserve">Recommended </w:t>
      </w:r>
      <w:r w:rsidR="00DE5FBA" w:rsidRPr="00A476C2">
        <w:t>Data Collection Points and Prac</w:t>
      </w:r>
      <w:r w:rsidRPr="00A476C2">
        <w:t>tices</w:t>
      </w:r>
      <w:bookmarkEnd w:id="157"/>
    </w:p>
    <w:tbl>
      <w:tblPr>
        <w:tblW w:w="9765" w:type="dxa"/>
        <w:jc w:val="center"/>
        <w:tblLayout w:type="fixed"/>
        <w:tblLook w:val="0000" w:firstRow="0" w:lastRow="0" w:firstColumn="0" w:lastColumn="0" w:noHBand="0" w:noVBand="0"/>
      </w:tblPr>
      <w:tblGrid>
        <w:gridCol w:w="495"/>
        <w:gridCol w:w="9270"/>
      </w:tblGrid>
      <w:tr w:rsidR="00067ACC" w:rsidRPr="00A476C2" w14:paraId="425FA231" w14:textId="77777777" w:rsidTr="00891F92">
        <w:trPr>
          <w:jc w:val="center"/>
        </w:trPr>
        <w:tc>
          <w:tcPr>
            <w:tcW w:w="495" w:type="dxa"/>
          </w:tcPr>
          <w:p w14:paraId="425FA22F" w14:textId="77777777" w:rsidR="00067ACC" w:rsidRPr="00A476C2" w:rsidRDefault="00067ACC" w:rsidP="00ED7FA1">
            <w:pPr>
              <w:pStyle w:val="Heading3"/>
              <w:numPr>
                <w:ilvl w:val="0"/>
                <w:numId w:val="0"/>
              </w:numPr>
              <w:rPr>
                <w:rFonts w:cs="Arial"/>
              </w:rPr>
            </w:pPr>
          </w:p>
        </w:tc>
        <w:tc>
          <w:tcPr>
            <w:tcW w:w="9270" w:type="dxa"/>
          </w:tcPr>
          <w:p w14:paraId="425FA230" w14:textId="37FC88B2" w:rsidR="00067ACC" w:rsidRPr="00A476C2" w:rsidRDefault="00067ACC" w:rsidP="00645C75">
            <w:pPr>
              <w:pStyle w:val="Step"/>
              <w:numPr>
                <w:ilvl w:val="0"/>
                <w:numId w:val="0"/>
              </w:numPr>
              <w:rPr>
                <w:rFonts w:ascii="Arial" w:hAnsi="Arial" w:cs="Arial"/>
              </w:rPr>
            </w:pPr>
            <w:r w:rsidRPr="00A476C2">
              <w:rPr>
                <w:rFonts w:ascii="Arial" w:hAnsi="Arial" w:cs="Arial"/>
              </w:rPr>
              <w:t xml:space="preserve">In order to </w:t>
            </w:r>
            <w:r w:rsidR="00645C75" w:rsidRPr="00A476C2">
              <w:rPr>
                <w:rFonts w:ascii="Arial" w:hAnsi="Arial" w:cs="Arial"/>
              </w:rPr>
              <w:t xml:space="preserve">ensure </w:t>
            </w:r>
            <w:r w:rsidRPr="00A476C2">
              <w:rPr>
                <w:rFonts w:ascii="Arial" w:hAnsi="Arial" w:cs="Arial"/>
              </w:rPr>
              <w:t xml:space="preserve">that data of a high quality will be incorporated into the centralized forecasting system, ISO requests that </w:t>
            </w:r>
            <w:r w:rsidR="00DA57B7" w:rsidRPr="00A476C2">
              <w:rPr>
                <w:rFonts w:ascii="Arial" w:hAnsi="Arial" w:cs="Arial"/>
              </w:rPr>
              <w:t>Solar</w:t>
            </w:r>
            <w:r w:rsidRPr="00A476C2">
              <w:rPr>
                <w:rFonts w:ascii="Arial" w:hAnsi="Arial" w:cs="Arial"/>
              </w:rPr>
              <w:t xml:space="preserve"> Plant </w:t>
            </w:r>
            <w:r w:rsidR="00DB56E3" w:rsidRPr="00A476C2">
              <w:rPr>
                <w:rFonts w:ascii="Arial" w:hAnsi="Arial" w:cs="Arial"/>
              </w:rPr>
              <w:t>O</w:t>
            </w:r>
            <w:r w:rsidRPr="00A476C2">
              <w:rPr>
                <w:rFonts w:ascii="Arial" w:hAnsi="Arial" w:cs="Arial"/>
              </w:rPr>
              <w:t xml:space="preserve">perators follow the practices for meteorological data collection </w:t>
            </w:r>
            <w:r w:rsidR="00DB56E3" w:rsidRPr="00A476C2">
              <w:rPr>
                <w:rFonts w:ascii="Arial" w:hAnsi="Arial" w:cs="Arial"/>
              </w:rPr>
              <w:t xml:space="preserve">for each </w:t>
            </w:r>
            <w:r w:rsidR="00DA57B7" w:rsidRPr="00A476C2">
              <w:rPr>
                <w:rFonts w:ascii="Arial" w:hAnsi="Arial" w:cs="Arial"/>
              </w:rPr>
              <w:t>Solar</w:t>
            </w:r>
            <w:r w:rsidR="00DB56E3" w:rsidRPr="00A476C2">
              <w:rPr>
                <w:rFonts w:ascii="Arial" w:hAnsi="Arial" w:cs="Arial"/>
              </w:rPr>
              <w:t xml:space="preserve"> Plant as </w:t>
            </w:r>
            <w:r w:rsidRPr="00A476C2">
              <w:rPr>
                <w:rFonts w:ascii="Arial" w:hAnsi="Arial" w:cs="Arial"/>
              </w:rPr>
              <w:t>outlined below:</w:t>
            </w:r>
          </w:p>
        </w:tc>
      </w:tr>
      <w:tr w:rsidR="00067ACC" w:rsidRPr="00A476C2" w14:paraId="425FA234" w14:textId="77777777" w:rsidTr="00891F92">
        <w:trPr>
          <w:jc w:val="center"/>
        </w:trPr>
        <w:tc>
          <w:tcPr>
            <w:tcW w:w="495" w:type="dxa"/>
          </w:tcPr>
          <w:p w14:paraId="425FA232" w14:textId="77777777" w:rsidR="00067ACC" w:rsidRPr="00A476C2" w:rsidRDefault="00067ACC" w:rsidP="00ED7FA1">
            <w:pPr>
              <w:pStyle w:val="Heading3"/>
              <w:numPr>
                <w:ilvl w:val="0"/>
                <w:numId w:val="0"/>
              </w:numPr>
              <w:rPr>
                <w:rFonts w:cs="Arial"/>
              </w:rPr>
            </w:pPr>
          </w:p>
        </w:tc>
        <w:tc>
          <w:tcPr>
            <w:tcW w:w="9270" w:type="dxa"/>
          </w:tcPr>
          <w:p w14:paraId="425FA233" w14:textId="5484F943" w:rsidR="00067ACC" w:rsidRPr="00A476C2" w:rsidRDefault="00067ACC" w:rsidP="00D948BA">
            <w:pPr>
              <w:pStyle w:val="Step"/>
              <w:numPr>
                <w:ilvl w:val="0"/>
                <w:numId w:val="6"/>
              </w:numPr>
              <w:tabs>
                <w:tab w:val="clear" w:pos="475"/>
                <w:tab w:val="clear" w:pos="950"/>
                <w:tab w:val="clear" w:pos="1440"/>
                <w:tab w:val="left" w:pos="702"/>
              </w:tabs>
              <w:ind w:left="702" w:hanging="382"/>
              <w:rPr>
                <w:rFonts w:ascii="Arial" w:hAnsi="Arial" w:cs="Arial"/>
              </w:rPr>
            </w:pPr>
            <w:r w:rsidRPr="00A476C2">
              <w:rPr>
                <w:rFonts w:ascii="Arial" w:hAnsi="Arial" w:cs="Arial"/>
              </w:rPr>
              <w:t xml:space="preserve">Collect </w:t>
            </w:r>
            <w:r w:rsidR="00DB56E3" w:rsidRPr="00A476C2">
              <w:rPr>
                <w:rFonts w:ascii="Arial" w:hAnsi="Arial" w:cs="Arial"/>
              </w:rPr>
              <w:t>and provide to ISO</w:t>
            </w:r>
            <w:r w:rsidR="00D948BA" w:rsidRPr="00A476C2">
              <w:rPr>
                <w:rFonts w:ascii="Arial" w:hAnsi="Arial" w:cs="Arial"/>
              </w:rPr>
              <w:t>,</w:t>
            </w:r>
            <w:r w:rsidR="00DB56E3" w:rsidRPr="00A476C2">
              <w:rPr>
                <w:rFonts w:ascii="Arial" w:hAnsi="Arial" w:cs="Arial"/>
              </w:rPr>
              <w:t xml:space="preserve"> M</w:t>
            </w:r>
            <w:r w:rsidRPr="00A476C2">
              <w:rPr>
                <w:rFonts w:ascii="Arial" w:hAnsi="Arial" w:cs="Arial"/>
              </w:rPr>
              <w:t xml:space="preserve">eteorological </w:t>
            </w:r>
            <w:r w:rsidR="00DB56E3" w:rsidRPr="00A476C2">
              <w:rPr>
                <w:rFonts w:ascii="Arial" w:hAnsi="Arial" w:cs="Arial"/>
              </w:rPr>
              <w:t>D</w:t>
            </w:r>
            <w:r w:rsidRPr="00A476C2">
              <w:rPr>
                <w:rFonts w:ascii="Arial" w:hAnsi="Arial" w:cs="Arial"/>
              </w:rPr>
              <w:t xml:space="preserve">ata from at least one met </w:t>
            </w:r>
            <w:r w:rsidR="00AA69A1" w:rsidRPr="00A476C2">
              <w:rPr>
                <w:rFonts w:ascii="Arial" w:hAnsi="Arial" w:cs="Arial"/>
              </w:rPr>
              <w:t>station</w:t>
            </w:r>
            <w:r w:rsidRPr="00A476C2">
              <w:rPr>
                <w:rFonts w:ascii="Arial" w:hAnsi="Arial" w:cs="Arial"/>
              </w:rPr>
              <w:t xml:space="preserve"> that is strategically placed or utilized so that it will be impacted </w:t>
            </w:r>
            <w:r w:rsidR="00D948BA" w:rsidRPr="00A476C2">
              <w:rPr>
                <w:rFonts w:ascii="Arial" w:hAnsi="Arial" w:cs="Arial"/>
              </w:rPr>
              <w:t xml:space="preserve">to a minimal extent </w:t>
            </w:r>
            <w:r w:rsidRPr="00A476C2">
              <w:rPr>
                <w:rFonts w:ascii="Arial" w:hAnsi="Arial" w:cs="Arial"/>
              </w:rPr>
              <w:t>by plant operations.</w:t>
            </w:r>
          </w:p>
        </w:tc>
      </w:tr>
      <w:tr w:rsidR="00067ACC" w:rsidRPr="00A476C2" w14:paraId="425FA237" w14:textId="77777777" w:rsidTr="00891F92">
        <w:trPr>
          <w:jc w:val="center"/>
        </w:trPr>
        <w:tc>
          <w:tcPr>
            <w:tcW w:w="495" w:type="dxa"/>
          </w:tcPr>
          <w:p w14:paraId="425FA235" w14:textId="77777777" w:rsidR="00067ACC" w:rsidRPr="00A476C2" w:rsidRDefault="00067ACC" w:rsidP="00ED7FA1">
            <w:pPr>
              <w:pStyle w:val="Heading3"/>
              <w:numPr>
                <w:ilvl w:val="0"/>
                <w:numId w:val="0"/>
              </w:numPr>
              <w:rPr>
                <w:rFonts w:cs="Arial"/>
              </w:rPr>
            </w:pPr>
          </w:p>
        </w:tc>
        <w:tc>
          <w:tcPr>
            <w:tcW w:w="9270" w:type="dxa"/>
          </w:tcPr>
          <w:p w14:paraId="425FA236" w14:textId="77777777" w:rsidR="00067ACC" w:rsidRPr="00A476C2" w:rsidRDefault="00DB56E3" w:rsidP="00213C6D">
            <w:pPr>
              <w:pStyle w:val="Step"/>
              <w:numPr>
                <w:ilvl w:val="0"/>
                <w:numId w:val="6"/>
              </w:numPr>
              <w:tabs>
                <w:tab w:val="clear" w:pos="475"/>
                <w:tab w:val="clear" w:pos="950"/>
                <w:tab w:val="clear" w:pos="1440"/>
                <w:tab w:val="left" w:pos="702"/>
              </w:tabs>
              <w:ind w:left="702" w:hanging="382"/>
              <w:rPr>
                <w:rFonts w:ascii="Arial" w:hAnsi="Arial" w:cs="Arial"/>
              </w:rPr>
            </w:pPr>
            <w:r w:rsidRPr="00A476C2">
              <w:rPr>
                <w:rFonts w:ascii="Arial" w:hAnsi="Arial" w:cs="Arial"/>
              </w:rPr>
              <w:t>T</w:t>
            </w:r>
            <w:r w:rsidR="00067ACC" w:rsidRPr="00A476C2">
              <w:rPr>
                <w:rFonts w:ascii="Arial" w:hAnsi="Arial" w:cs="Arial"/>
              </w:rPr>
              <w:t xml:space="preserve">he </w:t>
            </w:r>
            <w:r w:rsidRPr="00A476C2">
              <w:rPr>
                <w:rFonts w:ascii="Arial" w:hAnsi="Arial" w:cs="Arial"/>
              </w:rPr>
              <w:t>M</w:t>
            </w:r>
            <w:r w:rsidR="00067ACC" w:rsidRPr="00A476C2">
              <w:rPr>
                <w:rFonts w:ascii="Arial" w:hAnsi="Arial" w:cs="Arial"/>
              </w:rPr>
              <w:t xml:space="preserve">et </w:t>
            </w:r>
            <w:r w:rsidRPr="00A476C2">
              <w:rPr>
                <w:rFonts w:ascii="Arial" w:hAnsi="Arial" w:cs="Arial"/>
              </w:rPr>
              <w:t xml:space="preserve">Gathering Station </w:t>
            </w:r>
            <w:r w:rsidR="00067ACC" w:rsidRPr="00A476C2">
              <w:rPr>
                <w:rFonts w:ascii="Arial" w:hAnsi="Arial" w:cs="Arial"/>
              </w:rPr>
              <w:t>equipment should be located at well</w:t>
            </w:r>
            <w:r w:rsidR="00067ACC" w:rsidRPr="00A476C2">
              <w:rPr>
                <w:rFonts w:ascii="Palatino Linotype" w:hAnsi="Palatino Linotype" w:cs="Arial"/>
              </w:rPr>
              <w:t>‐</w:t>
            </w:r>
            <w:r w:rsidR="00AA69A1" w:rsidRPr="00A476C2">
              <w:rPr>
                <w:rFonts w:ascii="Arial" w:hAnsi="Arial" w:cs="Arial"/>
              </w:rPr>
              <w:t>exposed sites.</w:t>
            </w:r>
            <w:r w:rsidR="00067ACC" w:rsidRPr="00A476C2">
              <w:rPr>
                <w:rFonts w:ascii="Arial" w:hAnsi="Arial" w:cs="Arial"/>
              </w:rPr>
              <w:t xml:space="preserve"> </w:t>
            </w:r>
            <w:r w:rsidRPr="00A476C2">
              <w:rPr>
                <w:rFonts w:ascii="Arial" w:hAnsi="Arial" w:cs="Arial"/>
              </w:rPr>
              <w:t xml:space="preserve"> I</w:t>
            </w:r>
            <w:r w:rsidR="00067ACC" w:rsidRPr="00A476C2">
              <w:rPr>
                <w:rFonts w:ascii="Arial" w:hAnsi="Arial" w:cs="Arial"/>
              </w:rPr>
              <w:t xml:space="preserve">t is recommended that each </w:t>
            </w:r>
            <w:r w:rsidR="00DA57B7" w:rsidRPr="00A476C2">
              <w:rPr>
                <w:rFonts w:ascii="Arial" w:hAnsi="Arial" w:cs="Arial"/>
              </w:rPr>
              <w:t>solar</w:t>
            </w:r>
            <w:r w:rsidRPr="00A476C2">
              <w:rPr>
                <w:rFonts w:ascii="Arial" w:hAnsi="Arial" w:cs="Arial"/>
              </w:rPr>
              <w:t xml:space="preserve"> </w:t>
            </w:r>
            <w:r w:rsidR="00AA69A1" w:rsidRPr="00A476C2">
              <w:rPr>
                <w:rFonts w:ascii="Arial" w:hAnsi="Arial" w:cs="Arial"/>
              </w:rPr>
              <w:t>panel</w:t>
            </w:r>
            <w:r w:rsidR="00067ACC" w:rsidRPr="00A476C2">
              <w:rPr>
                <w:rFonts w:ascii="Arial" w:hAnsi="Arial" w:cs="Arial"/>
              </w:rPr>
              <w:t xml:space="preserve"> in the </w:t>
            </w:r>
            <w:r w:rsidR="00DA57B7" w:rsidRPr="00A476C2">
              <w:rPr>
                <w:rFonts w:ascii="Arial" w:hAnsi="Arial" w:cs="Arial"/>
              </w:rPr>
              <w:t>Solar</w:t>
            </w:r>
            <w:r w:rsidR="00067ACC" w:rsidRPr="00A476C2">
              <w:rPr>
                <w:rFonts w:ascii="Arial" w:hAnsi="Arial" w:cs="Arial"/>
              </w:rPr>
              <w:t xml:space="preserve"> Plant should be within 5 km of a </w:t>
            </w:r>
            <w:r w:rsidR="00836CE7" w:rsidRPr="00A476C2">
              <w:rPr>
                <w:rFonts w:ascii="Arial" w:hAnsi="Arial" w:cs="Arial"/>
              </w:rPr>
              <w:t>Met G</w:t>
            </w:r>
            <w:r w:rsidR="00067ACC" w:rsidRPr="00A476C2">
              <w:rPr>
                <w:rFonts w:ascii="Arial" w:hAnsi="Arial" w:cs="Arial"/>
              </w:rPr>
              <w:t xml:space="preserve">athering </w:t>
            </w:r>
            <w:r w:rsidR="00836CE7" w:rsidRPr="00A476C2">
              <w:rPr>
                <w:rFonts w:ascii="Arial" w:hAnsi="Arial" w:cs="Arial"/>
              </w:rPr>
              <w:t>S</w:t>
            </w:r>
            <w:r w:rsidR="00067ACC" w:rsidRPr="00A476C2">
              <w:rPr>
                <w:rFonts w:ascii="Arial" w:hAnsi="Arial" w:cs="Arial"/>
              </w:rPr>
              <w:t>tation.</w:t>
            </w:r>
          </w:p>
        </w:tc>
      </w:tr>
      <w:tr w:rsidR="00067ACC" w:rsidRPr="00A476C2" w14:paraId="425FA23A" w14:textId="77777777" w:rsidTr="00891F92">
        <w:trPr>
          <w:jc w:val="center"/>
        </w:trPr>
        <w:tc>
          <w:tcPr>
            <w:tcW w:w="495" w:type="dxa"/>
          </w:tcPr>
          <w:p w14:paraId="425FA238" w14:textId="77777777" w:rsidR="00067ACC" w:rsidRPr="00A476C2" w:rsidRDefault="00067ACC" w:rsidP="00ED7FA1">
            <w:pPr>
              <w:pStyle w:val="Heading3"/>
              <w:numPr>
                <w:ilvl w:val="0"/>
                <w:numId w:val="0"/>
              </w:numPr>
              <w:rPr>
                <w:rFonts w:cs="Arial"/>
              </w:rPr>
            </w:pPr>
          </w:p>
        </w:tc>
        <w:tc>
          <w:tcPr>
            <w:tcW w:w="9270" w:type="dxa"/>
          </w:tcPr>
          <w:p w14:paraId="425FA239" w14:textId="0D27F1F9" w:rsidR="00067ACC" w:rsidRPr="00A476C2" w:rsidRDefault="00067ACC" w:rsidP="00213C6D">
            <w:pPr>
              <w:pStyle w:val="Step"/>
              <w:numPr>
                <w:ilvl w:val="0"/>
                <w:numId w:val="6"/>
              </w:numPr>
              <w:tabs>
                <w:tab w:val="clear" w:pos="475"/>
                <w:tab w:val="clear" w:pos="950"/>
                <w:tab w:val="clear" w:pos="1440"/>
                <w:tab w:val="left" w:pos="702"/>
              </w:tabs>
              <w:ind w:left="702" w:hanging="382"/>
              <w:rPr>
                <w:rFonts w:ascii="Arial" w:hAnsi="Arial" w:cs="Arial"/>
              </w:rPr>
            </w:pPr>
            <w:r w:rsidRPr="00A476C2">
              <w:rPr>
                <w:rFonts w:ascii="Arial" w:hAnsi="Arial" w:cs="Arial"/>
              </w:rPr>
              <w:t>In order to avoid outage of data</w:t>
            </w:r>
            <w:r w:rsidR="00D948BA" w:rsidRPr="00A476C2">
              <w:rPr>
                <w:rFonts w:ascii="Arial" w:hAnsi="Arial" w:cs="Arial"/>
              </w:rPr>
              <w:t>,</w:t>
            </w:r>
            <w:r w:rsidR="00AA69A1" w:rsidRPr="00A476C2">
              <w:rPr>
                <w:rFonts w:ascii="Arial" w:hAnsi="Arial" w:cs="Arial"/>
              </w:rPr>
              <w:t xml:space="preserve"> </w:t>
            </w:r>
            <w:r w:rsidRPr="00A476C2">
              <w:rPr>
                <w:rFonts w:ascii="Arial" w:hAnsi="Arial" w:cs="Arial"/>
              </w:rPr>
              <w:t xml:space="preserve">it is recommended that additional “backup” </w:t>
            </w:r>
            <w:r w:rsidR="00AA69A1" w:rsidRPr="00A476C2">
              <w:rPr>
                <w:rFonts w:ascii="Arial" w:hAnsi="Arial" w:cs="Arial"/>
              </w:rPr>
              <w:t>data collection sites</w:t>
            </w:r>
            <w:r w:rsidRPr="00A476C2">
              <w:rPr>
                <w:rFonts w:ascii="Arial" w:hAnsi="Arial" w:cs="Arial"/>
              </w:rPr>
              <w:t xml:space="preserve"> are selected in addition to the require</w:t>
            </w:r>
            <w:r w:rsidR="00DB56E3" w:rsidRPr="00A476C2">
              <w:rPr>
                <w:rFonts w:ascii="Arial" w:hAnsi="Arial" w:cs="Arial"/>
              </w:rPr>
              <w:t>d data</w:t>
            </w:r>
            <w:r w:rsidRPr="00A476C2">
              <w:rPr>
                <w:rFonts w:ascii="Arial" w:hAnsi="Arial" w:cs="Arial"/>
              </w:rPr>
              <w:t xml:space="preserve"> specified </w:t>
            </w:r>
            <w:r w:rsidR="00DB56E3" w:rsidRPr="00A476C2">
              <w:rPr>
                <w:rFonts w:ascii="Arial" w:hAnsi="Arial" w:cs="Arial"/>
              </w:rPr>
              <w:t>in Section 5.2.1</w:t>
            </w:r>
            <w:r w:rsidR="00AA69A1" w:rsidRPr="00A476C2">
              <w:rPr>
                <w:rFonts w:ascii="Arial" w:hAnsi="Arial" w:cs="Arial"/>
              </w:rPr>
              <w:t>.</w:t>
            </w:r>
          </w:p>
        </w:tc>
      </w:tr>
      <w:tr w:rsidR="007A325A" w:rsidRPr="00A476C2" w14:paraId="5763BBEA" w14:textId="77777777" w:rsidTr="00891F92">
        <w:trPr>
          <w:jc w:val="center"/>
        </w:trPr>
        <w:tc>
          <w:tcPr>
            <w:tcW w:w="495" w:type="dxa"/>
          </w:tcPr>
          <w:p w14:paraId="639BDC46" w14:textId="77777777" w:rsidR="007A325A" w:rsidRPr="00A476C2" w:rsidRDefault="007A325A" w:rsidP="00ED7FA1">
            <w:pPr>
              <w:pStyle w:val="Heading3"/>
              <w:numPr>
                <w:ilvl w:val="0"/>
                <w:numId w:val="0"/>
              </w:numPr>
              <w:rPr>
                <w:rFonts w:cs="Arial"/>
              </w:rPr>
            </w:pPr>
          </w:p>
        </w:tc>
        <w:tc>
          <w:tcPr>
            <w:tcW w:w="9270" w:type="dxa"/>
          </w:tcPr>
          <w:p w14:paraId="6D5E5805" w14:textId="117AD8AD" w:rsidR="007A325A" w:rsidRPr="00A476C2" w:rsidRDefault="007A325A" w:rsidP="00213C6D">
            <w:pPr>
              <w:pStyle w:val="Step"/>
              <w:numPr>
                <w:ilvl w:val="0"/>
                <w:numId w:val="6"/>
              </w:numPr>
              <w:tabs>
                <w:tab w:val="clear" w:pos="475"/>
                <w:tab w:val="clear" w:pos="950"/>
                <w:tab w:val="clear" w:pos="1440"/>
                <w:tab w:val="left" w:pos="702"/>
              </w:tabs>
              <w:ind w:left="702" w:hanging="382"/>
              <w:rPr>
                <w:rFonts w:ascii="Arial" w:hAnsi="Arial" w:cs="Arial"/>
              </w:rPr>
            </w:pPr>
            <w:r w:rsidRPr="00A476C2">
              <w:rPr>
                <w:rFonts w:ascii="Arial" w:hAnsi="Arial" w:cs="Arial"/>
              </w:rPr>
              <w:t>The method(s) of measuring solar irradiance (</w:t>
            </w:r>
            <w:r w:rsidR="009A6165" w:rsidRPr="00A476C2">
              <w:rPr>
                <w:rFonts w:ascii="Arial" w:hAnsi="Arial" w:cs="Arial"/>
              </w:rPr>
              <w:t>e.g.</w:t>
            </w:r>
            <w:r w:rsidRPr="00A476C2">
              <w:rPr>
                <w:rFonts w:ascii="Arial" w:hAnsi="Arial" w:cs="Arial"/>
              </w:rPr>
              <w:t xml:space="preserve"> Global Horizontal Irradiance, Direct Normal Irradiance, etc.) should be identified to the ISO during the data collection points setup so they can be utilized properly within forecasting systems.</w:t>
            </w:r>
          </w:p>
        </w:tc>
      </w:tr>
      <w:tr w:rsidR="00836E7B" w:rsidRPr="00A476C2" w14:paraId="06745B26" w14:textId="77777777" w:rsidTr="00891F92">
        <w:trPr>
          <w:jc w:val="center"/>
          <w:ins w:id="158" w:author="Bill H" w:date="2024-08-13T14:41:00Z"/>
        </w:trPr>
        <w:tc>
          <w:tcPr>
            <w:tcW w:w="495" w:type="dxa"/>
          </w:tcPr>
          <w:p w14:paraId="004F3F14" w14:textId="77777777" w:rsidR="00836E7B" w:rsidRPr="00A476C2" w:rsidRDefault="00836E7B" w:rsidP="00ED7FA1">
            <w:pPr>
              <w:pStyle w:val="Heading3"/>
              <w:numPr>
                <w:ilvl w:val="0"/>
                <w:numId w:val="0"/>
              </w:numPr>
              <w:rPr>
                <w:ins w:id="159" w:author="Bill H" w:date="2024-08-13T14:41:00Z"/>
                <w:rFonts w:cs="Arial"/>
              </w:rPr>
            </w:pPr>
          </w:p>
        </w:tc>
        <w:tc>
          <w:tcPr>
            <w:tcW w:w="9270" w:type="dxa"/>
          </w:tcPr>
          <w:p w14:paraId="7B339F54" w14:textId="20350494" w:rsidR="00836E7B" w:rsidRPr="00A476C2" w:rsidRDefault="00836E7B" w:rsidP="00836E7B">
            <w:pPr>
              <w:pStyle w:val="Step"/>
              <w:numPr>
                <w:ilvl w:val="0"/>
                <w:numId w:val="6"/>
              </w:numPr>
              <w:tabs>
                <w:tab w:val="clear" w:pos="475"/>
                <w:tab w:val="clear" w:pos="950"/>
                <w:tab w:val="clear" w:pos="1440"/>
                <w:tab w:val="left" w:pos="702"/>
              </w:tabs>
              <w:ind w:left="702" w:hanging="382"/>
              <w:rPr>
                <w:ins w:id="160" w:author="Bill H" w:date="2024-08-13T14:41:00Z"/>
                <w:rFonts w:ascii="Arial" w:hAnsi="Arial" w:cs="Arial"/>
              </w:rPr>
            </w:pPr>
            <w:ins w:id="161" w:author="Bill H" w:date="2024-08-13T14:41:00Z">
              <w:r w:rsidRPr="00836E7B">
                <w:rPr>
                  <w:rFonts w:ascii="Arial" w:hAnsi="Arial" w:cs="Arial"/>
                </w:rPr>
                <w:t xml:space="preserve">Utilize the Do-Not-Exceed (DNE) Dispatch Limit provided by the ISO over the RTU, along with the Solar Plant’s possible power production capability when </w:t>
              </w:r>
              <w:r w:rsidRPr="00836E7B">
                <w:rPr>
                  <w:rFonts w:ascii="Arial" w:hAnsi="Arial" w:cs="Arial"/>
                </w:rPr>
                <w:lastRenderedPageBreak/>
                <w:t>determining if the Solar Plant is operating in a Curtailed mode</w:t>
              </w:r>
            </w:ins>
            <w:ins w:id="162" w:author="Lutenegger, Jaren" w:date="2024-12-19T17:29:00Z" w16du:dateUtc="2024-12-19T22:29:00Z">
              <w:r w:rsidR="007E6531">
                <w:rPr>
                  <w:rFonts w:ascii="Arial" w:hAnsi="Arial" w:cs="Arial"/>
                </w:rPr>
                <w:t xml:space="preserve"> for purposes of calculating Solar High Limit</w:t>
              </w:r>
            </w:ins>
            <w:ins w:id="163" w:author="Bill H" w:date="2024-08-13T14:41:00Z">
              <w:r w:rsidRPr="00836E7B">
                <w:rPr>
                  <w:rFonts w:ascii="Arial" w:hAnsi="Arial" w:cs="Arial"/>
                </w:rPr>
                <w:t>.</w:t>
              </w:r>
            </w:ins>
          </w:p>
        </w:tc>
      </w:tr>
      <w:tr w:rsidR="00836E7B" w:rsidRPr="00A476C2" w14:paraId="38BEBC6D" w14:textId="77777777" w:rsidTr="00891F92">
        <w:trPr>
          <w:jc w:val="center"/>
          <w:ins w:id="164" w:author="Bill H" w:date="2024-08-13T14:42:00Z"/>
        </w:trPr>
        <w:tc>
          <w:tcPr>
            <w:tcW w:w="495" w:type="dxa"/>
          </w:tcPr>
          <w:p w14:paraId="0E9F3E74" w14:textId="77777777" w:rsidR="00836E7B" w:rsidRDefault="00836E7B" w:rsidP="00ED7FA1">
            <w:pPr>
              <w:pStyle w:val="Heading3"/>
              <w:numPr>
                <w:ilvl w:val="0"/>
                <w:numId w:val="0"/>
              </w:numPr>
              <w:rPr>
                <w:ins w:id="165" w:author="Bill H" w:date="2024-08-13T14:42:00Z"/>
                <w:rFonts w:cs="Arial"/>
              </w:rPr>
            </w:pPr>
          </w:p>
        </w:tc>
        <w:tc>
          <w:tcPr>
            <w:tcW w:w="9270" w:type="dxa"/>
          </w:tcPr>
          <w:p w14:paraId="797ADF5A" w14:textId="0E405DE2" w:rsidR="00836E7B" w:rsidRPr="00836E7B" w:rsidRDefault="00836E7B" w:rsidP="00836E7B">
            <w:pPr>
              <w:pStyle w:val="Step"/>
              <w:numPr>
                <w:ilvl w:val="0"/>
                <w:numId w:val="16"/>
              </w:numPr>
              <w:tabs>
                <w:tab w:val="clear" w:pos="475"/>
                <w:tab w:val="clear" w:pos="950"/>
                <w:tab w:val="clear" w:pos="1440"/>
                <w:tab w:val="left" w:pos="702"/>
              </w:tabs>
              <w:rPr>
                <w:ins w:id="166" w:author="Bill H" w:date="2024-08-13T14:44:00Z"/>
              </w:rPr>
            </w:pPr>
            <w:ins w:id="167" w:author="Bill H" w:date="2024-08-13T14:43:00Z">
              <w:r w:rsidRPr="00836E7B">
                <w:rPr>
                  <w:rFonts w:ascii="Arial" w:hAnsi="Arial" w:cs="Arial"/>
                </w:rPr>
                <w:t xml:space="preserve">If the </w:t>
              </w:r>
            </w:ins>
            <w:ins w:id="168" w:author="Bill H" w:date="2024-08-13T14:44:00Z">
              <w:r>
                <w:rPr>
                  <w:rFonts w:ascii="Arial" w:hAnsi="Arial" w:cs="Arial"/>
                </w:rPr>
                <w:t>Solar</w:t>
              </w:r>
            </w:ins>
            <w:ins w:id="169" w:author="Bill H" w:date="2024-08-13T14:43:00Z">
              <w:r w:rsidRPr="00836E7B">
                <w:rPr>
                  <w:rFonts w:ascii="Arial" w:hAnsi="Arial" w:cs="Arial"/>
                </w:rPr>
                <w:t xml:space="preserve"> Plant DNE limit is lower than the possible power production, this </w:t>
              </w:r>
              <w:del w:id="170" w:author="Lutenegger, Jaren" w:date="2024-08-29T12:29:00Z" w16du:dateUtc="2024-08-29T16:29:00Z">
                <w:r w:rsidRPr="00836E7B" w:rsidDel="00610C34">
                  <w:rPr>
                    <w:rFonts w:ascii="Arial" w:hAnsi="Arial" w:cs="Arial"/>
                  </w:rPr>
                  <w:delText>may</w:delText>
                </w:r>
              </w:del>
            </w:ins>
            <w:ins w:id="171" w:author="Lutenegger, Jaren" w:date="2024-08-29T12:29:00Z" w16du:dateUtc="2024-08-29T16:29:00Z">
              <w:r w:rsidR="00610C34">
                <w:rPr>
                  <w:rFonts w:ascii="Arial" w:hAnsi="Arial" w:cs="Arial"/>
                </w:rPr>
                <w:t>would</w:t>
              </w:r>
            </w:ins>
            <w:ins w:id="172" w:author="Bill H" w:date="2024-08-13T14:43:00Z">
              <w:r w:rsidRPr="00836E7B">
                <w:rPr>
                  <w:rFonts w:ascii="Arial" w:hAnsi="Arial" w:cs="Arial"/>
                </w:rPr>
                <w:t xml:space="preserve"> be considered a Curtailment</w:t>
              </w:r>
            </w:ins>
            <w:ins w:id="173" w:author="Lutenegger, Jaren" w:date="2024-12-19T17:29:00Z" w16du:dateUtc="2024-12-19T22:29:00Z">
              <w:r w:rsidR="007E6531">
                <w:rPr>
                  <w:rFonts w:ascii="Arial" w:hAnsi="Arial" w:cs="Arial"/>
                </w:rPr>
                <w:t>.</w:t>
              </w:r>
            </w:ins>
          </w:p>
          <w:p w14:paraId="0E2B934D" w14:textId="7ADCBD2D" w:rsidR="00836E7B" w:rsidRDefault="00836E7B" w:rsidP="00836E7B">
            <w:pPr>
              <w:pStyle w:val="Step"/>
              <w:numPr>
                <w:ilvl w:val="0"/>
                <w:numId w:val="16"/>
              </w:numPr>
              <w:tabs>
                <w:tab w:val="clear" w:pos="475"/>
                <w:tab w:val="clear" w:pos="950"/>
                <w:tab w:val="clear" w:pos="1440"/>
                <w:tab w:val="left" w:pos="702"/>
              </w:tabs>
              <w:rPr>
                <w:ins w:id="174" w:author="Bill H" w:date="2024-08-13T14:42:00Z"/>
              </w:rPr>
            </w:pPr>
            <w:ins w:id="175" w:author="Bill H" w:date="2024-08-13T14:44:00Z">
              <w:r w:rsidRPr="00836E7B">
                <w:rPr>
                  <w:rFonts w:ascii="Arial" w:hAnsi="Arial" w:cs="Arial"/>
                </w:rPr>
                <w:t xml:space="preserve">If the </w:t>
              </w:r>
            </w:ins>
            <w:ins w:id="176" w:author="Bill H" w:date="2024-08-13T14:45:00Z">
              <w:r>
                <w:rPr>
                  <w:rFonts w:ascii="Arial" w:hAnsi="Arial" w:cs="Arial"/>
                </w:rPr>
                <w:t>Solar</w:t>
              </w:r>
            </w:ins>
            <w:ins w:id="177" w:author="Bill H" w:date="2024-08-13T14:44:00Z">
              <w:r w:rsidRPr="00836E7B">
                <w:rPr>
                  <w:rFonts w:ascii="Arial" w:hAnsi="Arial" w:cs="Arial"/>
                </w:rPr>
                <w:t xml:space="preserve"> Plant DNE limit is not lower than the possible power production, this would not be considered a Curtailment</w:t>
              </w:r>
              <w:r>
                <w:t>.</w:t>
              </w:r>
            </w:ins>
          </w:p>
        </w:tc>
      </w:tr>
    </w:tbl>
    <w:p w14:paraId="425FA241" w14:textId="77777777" w:rsidR="00EF1D3E" w:rsidRPr="00A476C2" w:rsidRDefault="00EF1D3E" w:rsidP="00EF1D3E">
      <w:pPr>
        <w:pStyle w:val="DocumentText"/>
        <w:rPr>
          <w:rFonts w:ascii="Arial" w:hAnsi="Arial" w:cs="Arial"/>
        </w:rPr>
        <w:sectPr w:rsidR="00EF1D3E" w:rsidRPr="00A476C2" w:rsidSect="00E35F05">
          <w:headerReference w:type="even" r:id="rId15"/>
          <w:headerReference w:type="default" r:id="rId16"/>
          <w:footerReference w:type="even" r:id="rId17"/>
          <w:footerReference w:type="default" r:id="rId18"/>
          <w:headerReference w:type="first" r:id="rId19"/>
          <w:footerReference w:type="first" r:id="rId20"/>
          <w:pgSz w:w="12240" w:h="15840" w:code="1"/>
          <w:pgMar w:top="1152" w:right="1440" w:bottom="1008" w:left="1440" w:header="432" w:footer="288" w:gutter="0"/>
          <w:cols w:space="720"/>
          <w:titlePg/>
          <w:docGrid w:linePitch="326"/>
        </w:sectPr>
      </w:pPr>
    </w:p>
    <w:p w14:paraId="425FA242" w14:textId="71947890" w:rsidR="00DB56E3" w:rsidRPr="00A476C2" w:rsidRDefault="008D1CEA" w:rsidP="00891F92">
      <w:pPr>
        <w:pStyle w:val="Heading1"/>
        <w:tabs>
          <w:tab w:val="clear" w:pos="720"/>
          <w:tab w:val="num" w:pos="270"/>
        </w:tabs>
        <w:ind w:left="270" w:hanging="450"/>
      </w:pPr>
      <w:bookmarkStart w:id="186" w:name="_Toc185521724"/>
      <w:r w:rsidRPr="00A476C2">
        <w:lastRenderedPageBreak/>
        <w:t>Real-</w:t>
      </w:r>
      <w:r w:rsidR="00DB56E3" w:rsidRPr="00A476C2">
        <w:t>Time Data Table</w:t>
      </w:r>
      <w:bookmarkEnd w:id="186"/>
    </w:p>
    <w:p w14:paraId="425FA243" w14:textId="70A2BC44" w:rsidR="00EF1D3E" w:rsidRPr="00A476C2" w:rsidRDefault="00EF1D3E" w:rsidP="00EF1D3E">
      <w:pPr>
        <w:pStyle w:val="Heading2"/>
        <w:numPr>
          <w:ilvl w:val="0"/>
          <w:numId w:val="0"/>
        </w:numPr>
        <w:jc w:val="center"/>
        <w:rPr>
          <w:rFonts w:cs="Arial"/>
        </w:rPr>
      </w:pPr>
      <w:bookmarkStart w:id="187" w:name="_Toc185521725"/>
      <w:r w:rsidRPr="00A476C2">
        <w:rPr>
          <w:rFonts w:cs="Arial"/>
        </w:rPr>
        <w:t xml:space="preserve">Table </w:t>
      </w:r>
      <w:r w:rsidRPr="00CB3535">
        <w:rPr>
          <w:rFonts w:cs="Arial"/>
        </w:rPr>
        <w:fldChar w:fldCharType="begin"/>
      </w:r>
      <w:r w:rsidRPr="00A476C2">
        <w:rPr>
          <w:rFonts w:cs="Arial"/>
        </w:rPr>
        <w:instrText xml:space="preserve"> STYLEREF 1 \s </w:instrText>
      </w:r>
      <w:r w:rsidRPr="00CB3535">
        <w:rPr>
          <w:rFonts w:cs="Arial"/>
        </w:rPr>
        <w:fldChar w:fldCharType="separate"/>
      </w:r>
      <w:r w:rsidR="00232DC2">
        <w:rPr>
          <w:rFonts w:cs="Arial"/>
          <w:noProof/>
        </w:rPr>
        <w:t>6</w:t>
      </w:r>
      <w:r w:rsidRPr="00CB3535">
        <w:rPr>
          <w:rFonts w:cs="Arial"/>
        </w:rPr>
        <w:fldChar w:fldCharType="end"/>
      </w:r>
      <w:r w:rsidRPr="00A476C2">
        <w:rPr>
          <w:rFonts w:cs="Arial"/>
        </w:rPr>
        <w:t>.</w:t>
      </w:r>
      <w:r w:rsidRPr="00CB3535">
        <w:rPr>
          <w:rFonts w:cs="Arial"/>
        </w:rPr>
        <w:fldChar w:fldCharType="begin"/>
      </w:r>
      <w:r w:rsidRPr="00A476C2">
        <w:rPr>
          <w:rFonts w:cs="Arial"/>
        </w:rPr>
        <w:instrText xml:space="preserve"> SEQ Table \* ARABIC \s 1 </w:instrText>
      </w:r>
      <w:r w:rsidRPr="00CB3535">
        <w:rPr>
          <w:rFonts w:cs="Arial"/>
        </w:rPr>
        <w:fldChar w:fldCharType="separate"/>
      </w:r>
      <w:r w:rsidR="00232DC2">
        <w:rPr>
          <w:rFonts w:cs="Arial"/>
          <w:noProof/>
        </w:rPr>
        <w:t>1</w:t>
      </w:r>
      <w:r w:rsidRPr="00CB3535">
        <w:rPr>
          <w:rFonts w:cs="Arial"/>
        </w:rPr>
        <w:fldChar w:fldCharType="end"/>
      </w:r>
      <w:r w:rsidR="008D1CEA" w:rsidRPr="00A476C2">
        <w:rPr>
          <w:rFonts w:cs="Arial"/>
        </w:rPr>
        <w:t xml:space="preserve"> Real-Time D</w:t>
      </w:r>
      <w:r w:rsidRPr="00A476C2">
        <w:rPr>
          <w:rFonts w:cs="Arial"/>
        </w:rPr>
        <w:t>ata</w:t>
      </w:r>
      <w:bookmarkEnd w:id="187"/>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709"/>
        <w:gridCol w:w="1349"/>
        <w:gridCol w:w="1081"/>
        <w:gridCol w:w="1261"/>
        <w:gridCol w:w="1621"/>
        <w:gridCol w:w="1828"/>
        <w:gridCol w:w="1232"/>
        <w:gridCol w:w="1439"/>
      </w:tblGrid>
      <w:tr w:rsidR="00C4667E" w:rsidRPr="00A476C2" w14:paraId="425FA24C" w14:textId="0CC79DD1" w:rsidTr="00A676E6">
        <w:trPr>
          <w:cantSplit/>
          <w:tblHeader/>
          <w:jc w:val="center"/>
        </w:trPr>
        <w:tc>
          <w:tcPr>
            <w:tcW w:w="652"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4"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Parameter</w:t>
            </w:r>
          </w:p>
        </w:tc>
        <w:tc>
          <w:tcPr>
            <w:tcW w:w="645"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5" w14:textId="04BC7EE7" w:rsidR="00C4667E" w:rsidRPr="0050616F" w:rsidRDefault="00C4667E" w:rsidP="00F658D5">
            <w:pPr>
              <w:spacing w:before="60" w:after="60"/>
              <w:jc w:val="center"/>
              <w:rPr>
                <w:rFonts w:ascii="Arial" w:hAnsi="Arial" w:cs="Arial"/>
                <w:b/>
                <w:sz w:val="20"/>
              </w:rPr>
            </w:pPr>
            <w:r w:rsidRPr="00A476C2">
              <w:rPr>
                <w:rFonts w:ascii="Arial" w:hAnsi="Arial" w:cs="Arial"/>
                <w:b/>
                <w:sz w:val="20"/>
              </w:rPr>
              <w:t>Required/ Recommended</w:t>
            </w:r>
          </w:p>
        </w:tc>
        <w:tc>
          <w:tcPr>
            <w:tcW w:w="509"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6"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Location</w:t>
            </w:r>
          </w:p>
        </w:tc>
        <w:tc>
          <w:tcPr>
            <w:tcW w:w="408"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7"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Height</w:t>
            </w:r>
          </w:p>
        </w:tc>
        <w:tc>
          <w:tcPr>
            <w:tcW w:w="476"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8"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Units</w:t>
            </w:r>
          </w:p>
        </w:tc>
        <w:tc>
          <w:tcPr>
            <w:tcW w:w="612"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9"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Instantaneous/ Average</w:t>
            </w:r>
          </w:p>
        </w:tc>
        <w:tc>
          <w:tcPr>
            <w:tcW w:w="690"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A"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Minimum Resolution/ Accuracy</w:t>
            </w:r>
          </w:p>
        </w:tc>
        <w:tc>
          <w:tcPr>
            <w:tcW w:w="465"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B"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Minimum Update Frequency</w:t>
            </w:r>
          </w:p>
        </w:tc>
        <w:tc>
          <w:tcPr>
            <w:tcW w:w="543" w:type="pct"/>
            <w:tcBorders>
              <w:top w:val="single" w:sz="12" w:space="0" w:color="auto"/>
              <w:left w:val="single" w:sz="12" w:space="0" w:color="auto"/>
              <w:bottom w:val="single" w:sz="12" w:space="0" w:color="auto"/>
              <w:right w:val="single" w:sz="12" w:space="0" w:color="auto"/>
            </w:tcBorders>
            <w:shd w:val="clear" w:color="auto" w:fill="D9D9D9"/>
          </w:tcPr>
          <w:p w14:paraId="60FE1D50" w14:textId="3684AEF8" w:rsidR="00C4667E" w:rsidRPr="00A476C2" w:rsidRDefault="00C4667E" w:rsidP="00C911F6">
            <w:pPr>
              <w:spacing w:before="60" w:after="60"/>
              <w:jc w:val="center"/>
              <w:rPr>
                <w:rFonts w:ascii="Arial" w:hAnsi="Arial" w:cs="Arial"/>
                <w:b/>
                <w:sz w:val="20"/>
              </w:rPr>
            </w:pPr>
            <w:r w:rsidRPr="00A476C2">
              <w:rPr>
                <w:rFonts w:ascii="Arial" w:hAnsi="Arial" w:cs="Arial"/>
                <w:b/>
                <w:sz w:val="20"/>
              </w:rPr>
              <w:t>Requirement Reference(s)</w:t>
            </w:r>
          </w:p>
        </w:tc>
      </w:tr>
      <w:tr w:rsidR="00C4667E" w:rsidRPr="00A476C2" w14:paraId="425FA24E" w14:textId="799B53F6" w:rsidTr="00A676E6">
        <w:trPr>
          <w:cantSplit/>
          <w:jc w:val="center"/>
        </w:trPr>
        <w:tc>
          <w:tcPr>
            <w:tcW w:w="4457" w:type="pct"/>
            <w:gridSpan w:val="8"/>
            <w:tcBorders>
              <w:top w:val="single" w:sz="4" w:space="0" w:color="auto"/>
            </w:tcBorders>
            <w:shd w:val="clear" w:color="auto" w:fill="F2F2F2"/>
            <w:vAlign w:val="center"/>
          </w:tcPr>
          <w:p w14:paraId="425FA24D" w14:textId="73476030" w:rsidR="00C4667E" w:rsidRPr="00A476C2" w:rsidRDefault="00B05FD7" w:rsidP="00ED7FA1">
            <w:pPr>
              <w:rPr>
                <w:rFonts w:ascii="Arial" w:hAnsi="Arial" w:cs="Arial"/>
                <w:b/>
                <w:i/>
                <w:sz w:val="20"/>
              </w:rPr>
            </w:pPr>
            <w:r>
              <w:rPr>
                <w:rFonts w:ascii="Arial" w:hAnsi="Arial" w:cs="Arial"/>
                <w:b/>
                <w:i/>
                <w:sz w:val="20"/>
              </w:rPr>
              <w:t>Future Availability Data (</w:t>
            </w:r>
            <w:r w:rsidR="00C4667E" w:rsidRPr="00A476C2">
              <w:rPr>
                <w:rFonts w:ascii="Arial" w:hAnsi="Arial" w:cs="Arial"/>
                <w:b/>
                <w:i/>
                <w:sz w:val="20"/>
              </w:rPr>
              <w:t>Web Services</w:t>
            </w:r>
            <w:r>
              <w:rPr>
                <w:rFonts w:ascii="Arial" w:hAnsi="Arial" w:cs="Arial"/>
                <w:b/>
                <w:i/>
                <w:sz w:val="20"/>
              </w:rPr>
              <w:t>)</w:t>
            </w:r>
          </w:p>
        </w:tc>
        <w:tc>
          <w:tcPr>
            <w:tcW w:w="543" w:type="pct"/>
            <w:tcBorders>
              <w:top w:val="single" w:sz="4" w:space="0" w:color="auto"/>
            </w:tcBorders>
            <w:shd w:val="clear" w:color="auto" w:fill="F2F2F2"/>
          </w:tcPr>
          <w:p w14:paraId="56F0EC37" w14:textId="77777777" w:rsidR="00C4667E" w:rsidRPr="00A476C2" w:rsidRDefault="00C4667E" w:rsidP="00ED7FA1">
            <w:pPr>
              <w:rPr>
                <w:rFonts w:ascii="Arial" w:hAnsi="Arial" w:cs="Arial"/>
                <w:b/>
                <w:i/>
                <w:sz w:val="20"/>
              </w:rPr>
            </w:pPr>
          </w:p>
        </w:tc>
      </w:tr>
      <w:tr w:rsidR="006968D7" w:rsidRPr="00A476C2" w14:paraId="43968DC5" w14:textId="1D75647C" w:rsidTr="00A676E6">
        <w:trPr>
          <w:cantSplit/>
          <w:jc w:val="center"/>
        </w:trPr>
        <w:tc>
          <w:tcPr>
            <w:tcW w:w="652" w:type="pct"/>
            <w:tcBorders>
              <w:top w:val="single" w:sz="4" w:space="0" w:color="auto"/>
            </w:tcBorders>
            <w:vAlign w:val="center"/>
          </w:tcPr>
          <w:p w14:paraId="6B423E44" w14:textId="77777777" w:rsidR="006968D7" w:rsidRPr="00A476C2" w:rsidRDefault="006968D7" w:rsidP="006968D7">
            <w:pPr>
              <w:rPr>
                <w:rFonts w:ascii="Arial" w:hAnsi="Arial" w:cs="Arial"/>
                <w:sz w:val="20"/>
              </w:rPr>
            </w:pPr>
            <w:r w:rsidRPr="00A476C2">
              <w:rPr>
                <w:rFonts w:ascii="Arial" w:hAnsi="Arial" w:cs="Arial"/>
                <w:sz w:val="20"/>
              </w:rPr>
              <w:t>Solar Plant Future Availability</w:t>
            </w:r>
          </w:p>
          <w:p w14:paraId="4A6F6F19" w14:textId="77777777" w:rsidR="006968D7" w:rsidRPr="00A476C2" w:rsidRDefault="006968D7" w:rsidP="00A676E6">
            <w:pPr>
              <w:pStyle w:val="Step"/>
              <w:numPr>
                <w:ilvl w:val="0"/>
                <w:numId w:val="11"/>
              </w:numPr>
              <w:rPr>
                <w:rFonts w:ascii="Arial" w:hAnsi="Arial" w:cs="Arial"/>
                <w:sz w:val="20"/>
              </w:rPr>
            </w:pPr>
            <w:r w:rsidRPr="00A476C2">
              <w:rPr>
                <w:rFonts w:ascii="Arial" w:hAnsi="Arial" w:cs="Arial"/>
                <w:sz w:val="20"/>
              </w:rPr>
              <w:t>Hourly values for the next 48 hours</w:t>
            </w:r>
          </w:p>
          <w:p w14:paraId="16BB5AB4" w14:textId="560F62C0" w:rsidR="006968D7" w:rsidRPr="00A476C2" w:rsidRDefault="006968D7" w:rsidP="00A676E6">
            <w:pPr>
              <w:pStyle w:val="Step"/>
              <w:rPr>
                <w:rFonts w:ascii="Arial" w:hAnsi="Arial" w:cs="Arial"/>
                <w:sz w:val="20"/>
              </w:rPr>
            </w:pPr>
            <w:r w:rsidRPr="00A476C2">
              <w:rPr>
                <w:rFonts w:ascii="Arial" w:hAnsi="Arial" w:cs="Arial"/>
                <w:sz w:val="20"/>
              </w:rPr>
              <w:t>Hourly values for the next 49 to 168 hours</w:t>
            </w:r>
          </w:p>
        </w:tc>
        <w:tc>
          <w:tcPr>
            <w:tcW w:w="645" w:type="pct"/>
            <w:tcBorders>
              <w:top w:val="single" w:sz="4" w:space="0" w:color="auto"/>
            </w:tcBorders>
            <w:vAlign w:val="center"/>
          </w:tcPr>
          <w:p w14:paraId="2C935CC5" w14:textId="648384CF"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tcBorders>
            <w:vAlign w:val="center"/>
          </w:tcPr>
          <w:p w14:paraId="2C5ABFF1" w14:textId="5988F8AF"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tcBorders>
            <w:vAlign w:val="center"/>
          </w:tcPr>
          <w:p w14:paraId="30825A3E" w14:textId="7D478693"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tcBorders>
              <w:top w:val="single" w:sz="4" w:space="0" w:color="auto"/>
            </w:tcBorders>
            <w:vAlign w:val="center"/>
          </w:tcPr>
          <w:p w14:paraId="13CCC043" w14:textId="4B69A7D5" w:rsidR="006968D7" w:rsidRPr="00A476C2" w:rsidRDefault="006968D7" w:rsidP="006968D7">
            <w:pPr>
              <w:jc w:val="center"/>
              <w:rPr>
                <w:rFonts w:ascii="Arial" w:hAnsi="Arial" w:cs="Arial"/>
                <w:sz w:val="20"/>
              </w:rPr>
            </w:pPr>
            <w:r w:rsidRPr="00A476C2">
              <w:rPr>
                <w:rFonts w:ascii="Arial" w:hAnsi="Arial" w:cs="Arial"/>
                <w:sz w:val="20"/>
              </w:rPr>
              <w:t>MW</w:t>
            </w:r>
          </w:p>
        </w:tc>
        <w:tc>
          <w:tcPr>
            <w:tcW w:w="612" w:type="pct"/>
            <w:tcBorders>
              <w:top w:val="single" w:sz="4" w:space="0" w:color="auto"/>
            </w:tcBorders>
            <w:vAlign w:val="center"/>
          </w:tcPr>
          <w:p w14:paraId="30F8859C" w14:textId="25FE6606" w:rsidR="006968D7" w:rsidRPr="00A476C2" w:rsidRDefault="006968D7" w:rsidP="006968D7">
            <w:pPr>
              <w:jc w:val="center"/>
              <w:rPr>
                <w:rFonts w:ascii="Arial" w:hAnsi="Arial" w:cs="Arial"/>
                <w:sz w:val="20"/>
              </w:rPr>
            </w:pPr>
            <w:r w:rsidRPr="00A476C2">
              <w:rPr>
                <w:rFonts w:ascii="Arial" w:hAnsi="Arial" w:cs="Arial"/>
                <w:sz w:val="20"/>
              </w:rPr>
              <w:t>N/A</w:t>
            </w:r>
          </w:p>
        </w:tc>
        <w:tc>
          <w:tcPr>
            <w:tcW w:w="690" w:type="pct"/>
            <w:tcBorders>
              <w:top w:val="single" w:sz="4" w:space="0" w:color="auto"/>
            </w:tcBorders>
            <w:vAlign w:val="center"/>
          </w:tcPr>
          <w:p w14:paraId="492A7F26" w14:textId="5E1EEC5A" w:rsidR="006968D7" w:rsidRPr="00A476C2" w:rsidRDefault="006968D7" w:rsidP="00A676E6">
            <w:pPr>
              <w:pStyle w:val="Step"/>
              <w:numPr>
                <w:ilvl w:val="0"/>
                <w:numId w:val="0"/>
              </w:numPr>
              <w:ind w:left="360"/>
            </w:pPr>
            <w:r w:rsidRPr="00A476C2">
              <w:rPr>
                <w:rFonts w:ascii="Arial" w:hAnsi="Arial" w:cs="Arial"/>
                <w:sz w:val="20"/>
              </w:rPr>
              <w:t>0.01 MW</w:t>
            </w:r>
          </w:p>
        </w:tc>
        <w:tc>
          <w:tcPr>
            <w:tcW w:w="465" w:type="pct"/>
            <w:tcBorders>
              <w:top w:val="single" w:sz="4" w:space="0" w:color="auto"/>
            </w:tcBorders>
            <w:vAlign w:val="center"/>
          </w:tcPr>
          <w:p w14:paraId="4AE07F07" w14:textId="77777777" w:rsidR="006968D7" w:rsidRPr="00A476C2" w:rsidRDefault="006968D7" w:rsidP="006968D7">
            <w:pPr>
              <w:pStyle w:val="Step"/>
              <w:numPr>
                <w:ilvl w:val="0"/>
                <w:numId w:val="13"/>
              </w:numPr>
            </w:pPr>
            <w:r w:rsidRPr="00A476C2">
              <w:rPr>
                <w:rFonts w:ascii="Arial" w:hAnsi="Arial" w:cs="Arial"/>
                <w:sz w:val="20"/>
              </w:rPr>
              <w:t>Every hour at the top of the hour</w:t>
            </w:r>
          </w:p>
          <w:p w14:paraId="7E5CA799" w14:textId="64C398F7" w:rsidR="006968D7" w:rsidRPr="00A476C2" w:rsidRDefault="006968D7" w:rsidP="00A676E6">
            <w:pPr>
              <w:pStyle w:val="Step"/>
              <w:numPr>
                <w:ilvl w:val="0"/>
                <w:numId w:val="13"/>
              </w:numPr>
              <w:rPr>
                <w:rFonts w:ascii="Arial" w:hAnsi="Arial" w:cs="Arial"/>
                <w:sz w:val="20"/>
              </w:rPr>
            </w:pPr>
            <w:r w:rsidRPr="00A476C2">
              <w:rPr>
                <w:rFonts w:ascii="Arial" w:hAnsi="Arial" w:cs="Arial"/>
                <w:sz w:val="20"/>
              </w:rPr>
              <w:t>By 1000 hours each day</w:t>
            </w:r>
          </w:p>
        </w:tc>
        <w:tc>
          <w:tcPr>
            <w:tcW w:w="543" w:type="pct"/>
            <w:tcBorders>
              <w:top w:val="single" w:sz="4" w:space="0" w:color="auto"/>
            </w:tcBorders>
            <w:vAlign w:val="center"/>
          </w:tcPr>
          <w:p w14:paraId="3B9CBD1E" w14:textId="63DDC178" w:rsidR="006968D7" w:rsidRPr="00A476C2" w:rsidRDefault="006968D7" w:rsidP="00A676E6">
            <w:pPr>
              <w:jc w:val="center"/>
              <w:rPr>
                <w:rFonts w:ascii="Arial" w:hAnsi="Arial" w:cs="Arial"/>
                <w:sz w:val="20"/>
              </w:rPr>
            </w:pPr>
            <w:r w:rsidRPr="00A476C2">
              <w:rPr>
                <w:rFonts w:ascii="Arial" w:hAnsi="Arial" w:cs="Arial"/>
                <w:sz w:val="20"/>
              </w:rPr>
              <w:t>Market Rule 1 Section 1.11.5(c)(iii)</w:t>
            </w:r>
          </w:p>
        </w:tc>
      </w:tr>
      <w:tr w:rsidR="006968D7" w:rsidRPr="00A476C2" w14:paraId="39234852" w14:textId="3FA3426C" w:rsidTr="00A676E6">
        <w:trPr>
          <w:cantSplit/>
          <w:jc w:val="center"/>
        </w:trPr>
        <w:tc>
          <w:tcPr>
            <w:tcW w:w="4457" w:type="pct"/>
            <w:gridSpan w:val="8"/>
            <w:tcBorders>
              <w:top w:val="single" w:sz="4" w:space="0" w:color="auto"/>
            </w:tcBorders>
            <w:vAlign w:val="center"/>
          </w:tcPr>
          <w:p w14:paraId="19E9CB27" w14:textId="52E80103" w:rsidR="006968D7" w:rsidRPr="00A476C2" w:rsidRDefault="00B05FD7" w:rsidP="006968D7">
            <w:pPr>
              <w:rPr>
                <w:rFonts w:ascii="Arial" w:hAnsi="Arial" w:cs="Arial"/>
                <w:sz w:val="20"/>
              </w:rPr>
            </w:pPr>
            <w:r>
              <w:rPr>
                <w:rFonts w:ascii="Arial" w:hAnsi="Arial" w:cs="Arial"/>
                <w:b/>
                <w:i/>
                <w:sz w:val="20"/>
              </w:rPr>
              <w:t>Instantaneous Real-Time Data (</w:t>
            </w:r>
            <w:r w:rsidR="006968D7" w:rsidRPr="00A476C2">
              <w:rPr>
                <w:rFonts w:ascii="Arial" w:hAnsi="Arial" w:cs="Arial"/>
                <w:b/>
                <w:i/>
                <w:sz w:val="20"/>
              </w:rPr>
              <w:t>SCADA</w:t>
            </w:r>
            <w:r>
              <w:rPr>
                <w:rFonts w:ascii="Arial" w:hAnsi="Arial" w:cs="Arial"/>
                <w:b/>
                <w:i/>
                <w:sz w:val="20"/>
              </w:rPr>
              <w:t>)</w:t>
            </w:r>
          </w:p>
        </w:tc>
        <w:tc>
          <w:tcPr>
            <w:tcW w:w="543" w:type="pct"/>
            <w:tcBorders>
              <w:top w:val="single" w:sz="4" w:space="0" w:color="auto"/>
            </w:tcBorders>
          </w:tcPr>
          <w:p w14:paraId="7537F79B" w14:textId="77777777" w:rsidR="006968D7" w:rsidRPr="00A476C2" w:rsidRDefault="006968D7" w:rsidP="006968D7">
            <w:pPr>
              <w:rPr>
                <w:rFonts w:ascii="Arial" w:hAnsi="Arial" w:cs="Arial"/>
                <w:sz w:val="20"/>
              </w:rPr>
            </w:pPr>
          </w:p>
        </w:tc>
      </w:tr>
      <w:tr w:rsidR="006968D7" w:rsidRPr="00A476C2" w14:paraId="425FA257" w14:textId="56BC13E4" w:rsidTr="00A676E6">
        <w:trPr>
          <w:cantSplit/>
          <w:jc w:val="center"/>
        </w:trPr>
        <w:tc>
          <w:tcPr>
            <w:tcW w:w="652" w:type="pct"/>
            <w:tcBorders>
              <w:top w:val="single" w:sz="4" w:space="0" w:color="auto"/>
            </w:tcBorders>
            <w:vAlign w:val="center"/>
          </w:tcPr>
          <w:p w14:paraId="425FA24F" w14:textId="77777777" w:rsidR="006968D7" w:rsidRPr="00A476C2" w:rsidRDefault="006968D7" w:rsidP="006968D7">
            <w:pPr>
              <w:rPr>
                <w:rFonts w:ascii="Arial" w:hAnsi="Arial" w:cs="Arial"/>
                <w:sz w:val="20"/>
              </w:rPr>
            </w:pPr>
            <w:r w:rsidRPr="00A476C2">
              <w:rPr>
                <w:rFonts w:ascii="Arial" w:hAnsi="Arial" w:cs="Arial"/>
                <w:sz w:val="20"/>
              </w:rPr>
              <w:t>Real Time High Operating Limit (RTHOL)</w:t>
            </w:r>
          </w:p>
        </w:tc>
        <w:tc>
          <w:tcPr>
            <w:tcW w:w="645" w:type="pct"/>
            <w:tcBorders>
              <w:top w:val="single" w:sz="4" w:space="0" w:color="auto"/>
            </w:tcBorders>
            <w:vAlign w:val="center"/>
          </w:tcPr>
          <w:p w14:paraId="425FA250"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tcBorders>
            <w:vAlign w:val="center"/>
          </w:tcPr>
          <w:p w14:paraId="425FA251"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tcBorders>
            <w:vAlign w:val="center"/>
          </w:tcPr>
          <w:p w14:paraId="425FA252"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tcBorders>
              <w:top w:val="single" w:sz="4" w:space="0" w:color="auto"/>
            </w:tcBorders>
            <w:vAlign w:val="center"/>
          </w:tcPr>
          <w:p w14:paraId="425FA253" w14:textId="77777777" w:rsidR="006968D7" w:rsidRPr="00A476C2" w:rsidRDefault="006968D7" w:rsidP="006968D7">
            <w:pPr>
              <w:jc w:val="center"/>
              <w:rPr>
                <w:rFonts w:ascii="Arial" w:hAnsi="Arial" w:cs="Arial"/>
                <w:sz w:val="20"/>
              </w:rPr>
            </w:pPr>
            <w:r w:rsidRPr="00A476C2">
              <w:rPr>
                <w:rFonts w:ascii="Arial" w:hAnsi="Arial" w:cs="Arial"/>
                <w:sz w:val="20"/>
              </w:rPr>
              <w:t>MW</w:t>
            </w:r>
          </w:p>
        </w:tc>
        <w:tc>
          <w:tcPr>
            <w:tcW w:w="612" w:type="pct"/>
            <w:tcBorders>
              <w:top w:val="single" w:sz="4" w:space="0" w:color="auto"/>
            </w:tcBorders>
            <w:vAlign w:val="center"/>
          </w:tcPr>
          <w:p w14:paraId="425FA254"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tcBorders>
              <w:top w:val="single" w:sz="4" w:space="0" w:color="auto"/>
            </w:tcBorders>
            <w:vAlign w:val="center"/>
          </w:tcPr>
          <w:p w14:paraId="425FA255" w14:textId="2F07742E" w:rsidR="006968D7" w:rsidRPr="00A476C2" w:rsidRDefault="006968D7" w:rsidP="006968D7">
            <w:pPr>
              <w:jc w:val="center"/>
              <w:rPr>
                <w:rFonts w:ascii="Arial" w:hAnsi="Arial" w:cs="Arial"/>
                <w:sz w:val="20"/>
                <w:vertAlign w:val="subscript"/>
              </w:rPr>
            </w:pPr>
            <w:r w:rsidRPr="00A476C2">
              <w:rPr>
                <w:rFonts w:ascii="Arial" w:hAnsi="Arial" w:cs="Arial"/>
                <w:sz w:val="20"/>
              </w:rPr>
              <w:t>0.01 MW with accuracy of +/- 1%</w:t>
            </w:r>
          </w:p>
        </w:tc>
        <w:tc>
          <w:tcPr>
            <w:tcW w:w="465" w:type="pct"/>
            <w:tcBorders>
              <w:top w:val="single" w:sz="4" w:space="0" w:color="auto"/>
            </w:tcBorders>
            <w:vAlign w:val="center"/>
          </w:tcPr>
          <w:p w14:paraId="425FA256"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tcBorders>
            <w:vAlign w:val="center"/>
          </w:tcPr>
          <w:p w14:paraId="718AE79B" w14:textId="5410694B" w:rsidR="006968D7" w:rsidRPr="00A476C2" w:rsidRDefault="006968D7" w:rsidP="006968D7">
            <w:pPr>
              <w:jc w:val="center"/>
              <w:rPr>
                <w:rFonts w:ascii="Arial" w:hAnsi="Arial" w:cs="Arial"/>
                <w:sz w:val="20"/>
              </w:rPr>
            </w:pPr>
            <w:r w:rsidRPr="00A476C2">
              <w:rPr>
                <w:rFonts w:ascii="Arial" w:hAnsi="Arial" w:cs="Arial"/>
                <w:sz w:val="20"/>
              </w:rPr>
              <w:t>Market Rule 1 Section 1.11.5(c)(ii)</w:t>
            </w:r>
          </w:p>
          <w:p w14:paraId="78E4152C" w14:textId="77777777" w:rsidR="006968D7" w:rsidRPr="00A476C2" w:rsidRDefault="006968D7" w:rsidP="006968D7">
            <w:pPr>
              <w:jc w:val="center"/>
              <w:rPr>
                <w:rFonts w:ascii="Arial" w:hAnsi="Arial" w:cs="Arial"/>
                <w:sz w:val="20"/>
              </w:rPr>
            </w:pPr>
          </w:p>
          <w:p w14:paraId="08540898" w14:textId="3BC3C1AB" w:rsidR="006968D7" w:rsidRPr="00A476C2" w:rsidRDefault="006968D7" w:rsidP="009C507C">
            <w:pPr>
              <w:jc w:val="center"/>
              <w:rPr>
                <w:rFonts w:ascii="Arial" w:hAnsi="Arial" w:cs="Arial"/>
                <w:sz w:val="20"/>
              </w:rPr>
            </w:pPr>
            <w:r w:rsidRPr="00A476C2">
              <w:rPr>
                <w:rFonts w:ascii="Arial" w:hAnsi="Arial" w:cs="Arial"/>
                <w:sz w:val="20"/>
              </w:rPr>
              <w:t>OP-14 App. H Section 5.1.3</w:t>
            </w:r>
          </w:p>
        </w:tc>
      </w:tr>
      <w:tr w:rsidR="006968D7" w:rsidRPr="00A476C2" w14:paraId="425FA260" w14:textId="4AF05C35" w:rsidTr="00A676E6">
        <w:trPr>
          <w:cantSplit/>
          <w:jc w:val="center"/>
        </w:trPr>
        <w:tc>
          <w:tcPr>
            <w:tcW w:w="652" w:type="pct"/>
            <w:tcBorders>
              <w:top w:val="single" w:sz="4" w:space="0" w:color="auto"/>
            </w:tcBorders>
            <w:vAlign w:val="center"/>
          </w:tcPr>
          <w:p w14:paraId="425FA258" w14:textId="77777777" w:rsidR="006968D7" w:rsidRPr="00A476C2" w:rsidRDefault="006968D7" w:rsidP="006968D7">
            <w:pPr>
              <w:rPr>
                <w:rFonts w:ascii="Arial" w:hAnsi="Arial" w:cs="Arial"/>
                <w:sz w:val="20"/>
              </w:rPr>
            </w:pPr>
            <w:r w:rsidRPr="00A476C2">
              <w:rPr>
                <w:rFonts w:ascii="Arial" w:hAnsi="Arial" w:cs="Arial"/>
                <w:sz w:val="20"/>
              </w:rPr>
              <w:t>Solar High Limit (SHL)</w:t>
            </w:r>
          </w:p>
        </w:tc>
        <w:tc>
          <w:tcPr>
            <w:tcW w:w="645" w:type="pct"/>
            <w:tcBorders>
              <w:top w:val="single" w:sz="4" w:space="0" w:color="auto"/>
            </w:tcBorders>
            <w:vAlign w:val="center"/>
          </w:tcPr>
          <w:p w14:paraId="425FA259"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tcBorders>
            <w:vAlign w:val="center"/>
          </w:tcPr>
          <w:p w14:paraId="425FA25A"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tcBorders>
            <w:vAlign w:val="center"/>
          </w:tcPr>
          <w:p w14:paraId="425FA25B" w14:textId="77777777" w:rsidR="006968D7" w:rsidRPr="00A476C2" w:rsidRDefault="006968D7" w:rsidP="006968D7">
            <w:pPr>
              <w:jc w:val="center"/>
              <w:rPr>
                <w:rFonts w:ascii="Arial" w:hAnsi="Arial" w:cs="Arial"/>
                <w:sz w:val="20"/>
              </w:rPr>
            </w:pPr>
            <w:r w:rsidRPr="00A476C2">
              <w:rPr>
                <w:rFonts w:ascii="Arial" w:hAnsi="Arial" w:cs="Arial"/>
                <w:sz w:val="20"/>
              </w:rPr>
              <w:t>M/A</w:t>
            </w:r>
          </w:p>
        </w:tc>
        <w:tc>
          <w:tcPr>
            <w:tcW w:w="476" w:type="pct"/>
            <w:tcBorders>
              <w:top w:val="single" w:sz="4" w:space="0" w:color="auto"/>
            </w:tcBorders>
            <w:vAlign w:val="center"/>
          </w:tcPr>
          <w:p w14:paraId="425FA25C" w14:textId="77777777" w:rsidR="006968D7" w:rsidRPr="00A476C2" w:rsidRDefault="006968D7" w:rsidP="006968D7">
            <w:pPr>
              <w:jc w:val="center"/>
              <w:rPr>
                <w:rFonts w:ascii="Arial" w:hAnsi="Arial" w:cs="Arial"/>
                <w:sz w:val="20"/>
              </w:rPr>
            </w:pPr>
            <w:r w:rsidRPr="00A476C2">
              <w:rPr>
                <w:rFonts w:ascii="Arial" w:hAnsi="Arial" w:cs="Arial"/>
                <w:sz w:val="20"/>
              </w:rPr>
              <w:t>MW</w:t>
            </w:r>
          </w:p>
        </w:tc>
        <w:tc>
          <w:tcPr>
            <w:tcW w:w="612" w:type="pct"/>
            <w:tcBorders>
              <w:top w:val="single" w:sz="4" w:space="0" w:color="auto"/>
            </w:tcBorders>
            <w:vAlign w:val="center"/>
          </w:tcPr>
          <w:p w14:paraId="425FA25D"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tcBorders>
              <w:top w:val="single" w:sz="4" w:space="0" w:color="auto"/>
            </w:tcBorders>
            <w:vAlign w:val="center"/>
          </w:tcPr>
          <w:p w14:paraId="425FA25E" w14:textId="0E121A02" w:rsidR="006968D7" w:rsidRPr="00A476C2" w:rsidRDefault="006968D7" w:rsidP="006968D7">
            <w:pPr>
              <w:jc w:val="center"/>
              <w:rPr>
                <w:rFonts w:ascii="Arial" w:hAnsi="Arial" w:cs="Arial"/>
                <w:sz w:val="20"/>
              </w:rPr>
            </w:pPr>
            <w:r w:rsidRPr="00A476C2">
              <w:rPr>
                <w:rFonts w:ascii="Arial" w:hAnsi="Arial" w:cs="Arial"/>
                <w:sz w:val="20"/>
              </w:rPr>
              <w:t>0.01 MW with accuracy of +/- 1%</w:t>
            </w:r>
          </w:p>
        </w:tc>
        <w:tc>
          <w:tcPr>
            <w:tcW w:w="465" w:type="pct"/>
            <w:tcBorders>
              <w:top w:val="single" w:sz="4" w:space="0" w:color="auto"/>
            </w:tcBorders>
            <w:vAlign w:val="center"/>
          </w:tcPr>
          <w:p w14:paraId="425FA25F"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tcBorders>
            <w:vAlign w:val="center"/>
          </w:tcPr>
          <w:p w14:paraId="78C0A7A0" w14:textId="40D52BCA" w:rsidR="006968D7" w:rsidRPr="00A476C2" w:rsidRDefault="006968D7" w:rsidP="006968D7">
            <w:pPr>
              <w:jc w:val="center"/>
              <w:rPr>
                <w:rFonts w:ascii="Arial" w:hAnsi="Arial" w:cs="Arial"/>
                <w:sz w:val="20"/>
              </w:rPr>
            </w:pPr>
            <w:r w:rsidRPr="00A476C2">
              <w:rPr>
                <w:rFonts w:ascii="Arial" w:hAnsi="Arial" w:cs="Arial"/>
                <w:sz w:val="20"/>
              </w:rPr>
              <w:t>Market Rule 1 Section 1.11.5(c)(ii)</w:t>
            </w:r>
          </w:p>
          <w:p w14:paraId="11EB9EF6" w14:textId="77777777" w:rsidR="006968D7" w:rsidRPr="00A476C2" w:rsidRDefault="006968D7" w:rsidP="006968D7">
            <w:pPr>
              <w:jc w:val="center"/>
              <w:rPr>
                <w:rFonts w:ascii="Arial" w:hAnsi="Arial" w:cs="Arial"/>
                <w:sz w:val="20"/>
              </w:rPr>
            </w:pPr>
          </w:p>
          <w:p w14:paraId="020E3EBD" w14:textId="2EF5985E" w:rsidR="006968D7" w:rsidRPr="00A476C2" w:rsidRDefault="006968D7" w:rsidP="009C507C">
            <w:pPr>
              <w:jc w:val="center"/>
              <w:rPr>
                <w:rFonts w:ascii="Arial" w:hAnsi="Arial" w:cs="Arial"/>
                <w:sz w:val="20"/>
              </w:rPr>
            </w:pPr>
            <w:r w:rsidRPr="00A476C2">
              <w:rPr>
                <w:rFonts w:ascii="Arial" w:hAnsi="Arial" w:cs="Arial"/>
                <w:sz w:val="20"/>
              </w:rPr>
              <w:t>OP-14 App. H Section 5.1.2</w:t>
            </w:r>
          </w:p>
        </w:tc>
      </w:tr>
      <w:tr w:rsidR="006968D7" w:rsidRPr="00A476C2" w14:paraId="425FA269" w14:textId="54AF1AC1" w:rsidTr="00A676E6">
        <w:trPr>
          <w:cantSplit/>
          <w:jc w:val="center"/>
        </w:trPr>
        <w:tc>
          <w:tcPr>
            <w:tcW w:w="652" w:type="pct"/>
            <w:vAlign w:val="center"/>
          </w:tcPr>
          <w:p w14:paraId="425FA261" w14:textId="77777777" w:rsidR="006968D7" w:rsidRPr="00A476C2" w:rsidRDefault="006968D7" w:rsidP="006968D7">
            <w:pPr>
              <w:rPr>
                <w:rFonts w:ascii="Arial" w:hAnsi="Arial" w:cs="Arial"/>
                <w:sz w:val="20"/>
                <w:vertAlign w:val="subscript"/>
              </w:rPr>
            </w:pPr>
            <w:r w:rsidRPr="00A476C2">
              <w:rPr>
                <w:rFonts w:ascii="Arial" w:hAnsi="Arial" w:cs="Arial"/>
                <w:sz w:val="20"/>
              </w:rPr>
              <w:t xml:space="preserve">Plant Power Generation </w:t>
            </w:r>
          </w:p>
        </w:tc>
        <w:tc>
          <w:tcPr>
            <w:tcW w:w="645" w:type="pct"/>
            <w:vAlign w:val="center"/>
          </w:tcPr>
          <w:p w14:paraId="425FA262"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63"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vAlign w:val="center"/>
          </w:tcPr>
          <w:p w14:paraId="425FA264"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65" w14:textId="77777777" w:rsidR="006968D7" w:rsidRPr="00A476C2" w:rsidRDefault="006968D7" w:rsidP="006968D7">
            <w:pPr>
              <w:jc w:val="center"/>
              <w:rPr>
                <w:rFonts w:ascii="Arial" w:hAnsi="Arial" w:cs="Arial"/>
                <w:sz w:val="20"/>
              </w:rPr>
            </w:pPr>
            <w:r w:rsidRPr="00A476C2">
              <w:rPr>
                <w:rFonts w:ascii="Arial" w:hAnsi="Arial" w:cs="Arial"/>
                <w:sz w:val="20"/>
              </w:rPr>
              <w:t>MW</w:t>
            </w:r>
          </w:p>
        </w:tc>
        <w:tc>
          <w:tcPr>
            <w:tcW w:w="612" w:type="pct"/>
            <w:vAlign w:val="center"/>
          </w:tcPr>
          <w:p w14:paraId="425FA266"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67" w14:textId="4B419FF8" w:rsidR="006968D7" w:rsidRPr="00A476C2" w:rsidRDefault="00B05FD7" w:rsidP="006968D7">
            <w:pPr>
              <w:jc w:val="center"/>
              <w:rPr>
                <w:rFonts w:ascii="Arial" w:hAnsi="Arial" w:cs="Arial"/>
                <w:sz w:val="20"/>
              </w:rPr>
            </w:pPr>
            <w:r>
              <w:rPr>
                <w:rFonts w:ascii="Arial" w:hAnsi="Arial" w:cs="Arial"/>
                <w:sz w:val="20"/>
              </w:rPr>
              <w:t>As required by OP-18</w:t>
            </w:r>
          </w:p>
        </w:tc>
        <w:tc>
          <w:tcPr>
            <w:tcW w:w="465" w:type="pct"/>
            <w:vAlign w:val="center"/>
          </w:tcPr>
          <w:p w14:paraId="425FA268" w14:textId="2FA2B88C" w:rsidR="006968D7" w:rsidRPr="00A476C2" w:rsidRDefault="00B05FD7" w:rsidP="006968D7">
            <w:pPr>
              <w:rPr>
                <w:rFonts w:ascii="Arial" w:hAnsi="Arial" w:cs="Arial"/>
                <w:sz w:val="20"/>
              </w:rPr>
            </w:pPr>
            <w:r>
              <w:rPr>
                <w:rFonts w:ascii="Arial" w:hAnsi="Arial" w:cs="Arial"/>
                <w:sz w:val="20"/>
              </w:rPr>
              <w:t>As required by OP-18</w:t>
            </w:r>
          </w:p>
        </w:tc>
        <w:tc>
          <w:tcPr>
            <w:tcW w:w="543" w:type="pct"/>
            <w:vAlign w:val="center"/>
          </w:tcPr>
          <w:p w14:paraId="609015FB" w14:textId="1B316A23" w:rsidR="006968D7" w:rsidRPr="00A476C2" w:rsidRDefault="006968D7" w:rsidP="006968D7">
            <w:pPr>
              <w:jc w:val="center"/>
              <w:rPr>
                <w:rFonts w:ascii="Arial" w:hAnsi="Arial" w:cs="Arial"/>
                <w:sz w:val="20"/>
              </w:rPr>
            </w:pPr>
            <w:r w:rsidRPr="00A476C2">
              <w:rPr>
                <w:rFonts w:ascii="Arial" w:hAnsi="Arial" w:cs="Arial"/>
                <w:sz w:val="20"/>
              </w:rPr>
              <w:t>OP-18 Section V.C</w:t>
            </w:r>
          </w:p>
          <w:p w14:paraId="12A8303A" w14:textId="2ED179A8" w:rsidR="006968D7" w:rsidRPr="00A476C2" w:rsidRDefault="006968D7" w:rsidP="006968D7">
            <w:pPr>
              <w:jc w:val="center"/>
              <w:rPr>
                <w:rFonts w:ascii="Arial" w:hAnsi="Arial" w:cs="Arial"/>
                <w:sz w:val="20"/>
              </w:rPr>
            </w:pPr>
          </w:p>
          <w:p w14:paraId="5CA2394D" w14:textId="3534EEC2" w:rsidR="006968D7" w:rsidRPr="00A476C2" w:rsidRDefault="006968D7" w:rsidP="00A676E6">
            <w:pPr>
              <w:jc w:val="center"/>
              <w:rPr>
                <w:rFonts w:ascii="Arial" w:hAnsi="Arial" w:cs="Arial"/>
                <w:sz w:val="20"/>
              </w:rPr>
            </w:pPr>
            <w:r w:rsidRPr="00A476C2">
              <w:rPr>
                <w:rFonts w:ascii="Arial" w:hAnsi="Arial" w:cs="Arial"/>
                <w:sz w:val="20"/>
              </w:rPr>
              <w:t xml:space="preserve">OP-18 </w:t>
            </w:r>
            <w:proofErr w:type="spellStart"/>
            <w:r w:rsidRPr="00A476C2">
              <w:rPr>
                <w:rFonts w:ascii="Arial" w:hAnsi="Arial" w:cs="Arial"/>
                <w:sz w:val="20"/>
              </w:rPr>
              <w:t>App.F</w:t>
            </w:r>
            <w:proofErr w:type="spellEnd"/>
          </w:p>
        </w:tc>
      </w:tr>
      <w:tr w:rsidR="006968D7" w:rsidRPr="00A476C2" w14:paraId="425FA272" w14:textId="2A889704" w:rsidTr="00A676E6">
        <w:trPr>
          <w:cantSplit/>
          <w:jc w:val="center"/>
        </w:trPr>
        <w:tc>
          <w:tcPr>
            <w:tcW w:w="652" w:type="pct"/>
            <w:vAlign w:val="center"/>
          </w:tcPr>
          <w:p w14:paraId="425FA26A" w14:textId="77777777" w:rsidR="006968D7" w:rsidRPr="00A476C2" w:rsidRDefault="006968D7" w:rsidP="006968D7">
            <w:pPr>
              <w:rPr>
                <w:rFonts w:ascii="Arial" w:hAnsi="Arial" w:cs="Arial"/>
                <w:sz w:val="20"/>
              </w:rPr>
            </w:pPr>
            <w:r w:rsidRPr="00A476C2">
              <w:rPr>
                <w:rFonts w:ascii="Arial" w:hAnsi="Arial" w:cs="Arial"/>
                <w:sz w:val="20"/>
              </w:rPr>
              <w:lastRenderedPageBreak/>
              <w:t>Plant Reactive Power Production</w:t>
            </w:r>
          </w:p>
        </w:tc>
        <w:tc>
          <w:tcPr>
            <w:tcW w:w="645" w:type="pct"/>
            <w:vAlign w:val="center"/>
          </w:tcPr>
          <w:p w14:paraId="425FA26B"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6C"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vAlign w:val="center"/>
          </w:tcPr>
          <w:p w14:paraId="425FA26D"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6E" w14:textId="77777777" w:rsidR="006968D7" w:rsidRPr="00A476C2" w:rsidRDefault="006968D7" w:rsidP="006968D7">
            <w:pPr>
              <w:jc w:val="center"/>
              <w:rPr>
                <w:rFonts w:ascii="Arial" w:hAnsi="Arial" w:cs="Arial"/>
                <w:sz w:val="20"/>
              </w:rPr>
            </w:pPr>
            <w:r w:rsidRPr="00A476C2">
              <w:rPr>
                <w:rFonts w:ascii="Arial" w:hAnsi="Arial" w:cs="Arial"/>
                <w:sz w:val="20"/>
              </w:rPr>
              <w:t>MVAr</w:t>
            </w:r>
          </w:p>
        </w:tc>
        <w:tc>
          <w:tcPr>
            <w:tcW w:w="612" w:type="pct"/>
            <w:vAlign w:val="center"/>
          </w:tcPr>
          <w:p w14:paraId="425FA26F"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70" w14:textId="108EA954" w:rsidR="006968D7" w:rsidRPr="00A476C2" w:rsidRDefault="00B05FD7" w:rsidP="006968D7">
            <w:pPr>
              <w:jc w:val="center"/>
              <w:rPr>
                <w:rFonts w:ascii="Arial" w:hAnsi="Arial" w:cs="Arial"/>
                <w:sz w:val="20"/>
              </w:rPr>
            </w:pPr>
            <w:r>
              <w:rPr>
                <w:rFonts w:ascii="Arial" w:hAnsi="Arial" w:cs="Arial"/>
                <w:sz w:val="20"/>
              </w:rPr>
              <w:t>As required by OP-18</w:t>
            </w:r>
          </w:p>
        </w:tc>
        <w:tc>
          <w:tcPr>
            <w:tcW w:w="465" w:type="pct"/>
            <w:vAlign w:val="center"/>
          </w:tcPr>
          <w:p w14:paraId="425FA271" w14:textId="4C02C685" w:rsidR="006968D7" w:rsidRPr="00A476C2" w:rsidRDefault="00B05FD7" w:rsidP="006968D7">
            <w:pPr>
              <w:rPr>
                <w:rFonts w:ascii="Arial" w:hAnsi="Arial" w:cs="Arial"/>
                <w:sz w:val="20"/>
              </w:rPr>
            </w:pPr>
            <w:r>
              <w:rPr>
                <w:rFonts w:ascii="Arial" w:hAnsi="Arial" w:cs="Arial"/>
                <w:sz w:val="20"/>
              </w:rPr>
              <w:t>As required by OP-18</w:t>
            </w:r>
          </w:p>
        </w:tc>
        <w:tc>
          <w:tcPr>
            <w:tcW w:w="543" w:type="pct"/>
            <w:vAlign w:val="center"/>
          </w:tcPr>
          <w:p w14:paraId="598B3B68" w14:textId="366B9F95" w:rsidR="006968D7" w:rsidRPr="00A476C2" w:rsidRDefault="006968D7" w:rsidP="006968D7">
            <w:pPr>
              <w:jc w:val="center"/>
              <w:rPr>
                <w:rFonts w:ascii="Arial" w:hAnsi="Arial" w:cs="Arial"/>
                <w:sz w:val="20"/>
              </w:rPr>
            </w:pPr>
            <w:r w:rsidRPr="00A476C2">
              <w:rPr>
                <w:rFonts w:ascii="Arial" w:hAnsi="Arial" w:cs="Arial"/>
                <w:sz w:val="20"/>
              </w:rPr>
              <w:t>OP-18 Section V.C</w:t>
            </w:r>
          </w:p>
          <w:p w14:paraId="4D72F27A" w14:textId="683F0952" w:rsidR="006968D7" w:rsidRPr="00A476C2" w:rsidRDefault="006968D7" w:rsidP="006968D7">
            <w:pPr>
              <w:jc w:val="center"/>
              <w:rPr>
                <w:rFonts w:ascii="Arial" w:hAnsi="Arial" w:cs="Arial"/>
                <w:sz w:val="20"/>
              </w:rPr>
            </w:pPr>
          </w:p>
          <w:p w14:paraId="55164D8B" w14:textId="55557690" w:rsidR="006968D7" w:rsidRPr="00A476C2" w:rsidRDefault="006968D7" w:rsidP="00A676E6">
            <w:pPr>
              <w:jc w:val="center"/>
              <w:rPr>
                <w:rFonts w:ascii="Arial" w:hAnsi="Arial" w:cs="Arial"/>
                <w:sz w:val="20"/>
              </w:rPr>
            </w:pPr>
            <w:r w:rsidRPr="00A476C2">
              <w:rPr>
                <w:rFonts w:ascii="Arial" w:hAnsi="Arial" w:cs="Arial"/>
                <w:sz w:val="20"/>
              </w:rPr>
              <w:t xml:space="preserve">OP-18 </w:t>
            </w:r>
            <w:proofErr w:type="spellStart"/>
            <w:r w:rsidRPr="00A476C2">
              <w:rPr>
                <w:rFonts w:ascii="Arial" w:hAnsi="Arial" w:cs="Arial"/>
                <w:sz w:val="20"/>
              </w:rPr>
              <w:t>App.F</w:t>
            </w:r>
            <w:proofErr w:type="spellEnd"/>
          </w:p>
        </w:tc>
      </w:tr>
      <w:tr w:rsidR="006968D7" w:rsidRPr="00A476C2" w14:paraId="425FA27B" w14:textId="579D3909" w:rsidTr="00A676E6">
        <w:trPr>
          <w:cantSplit/>
          <w:jc w:val="center"/>
        </w:trPr>
        <w:tc>
          <w:tcPr>
            <w:tcW w:w="652" w:type="pct"/>
            <w:vAlign w:val="center"/>
          </w:tcPr>
          <w:p w14:paraId="425FA273" w14:textId="2186AF57" w:rsidR="006968D7" w:rsidRPr="00A476C2" w:rsidRDefault="006968D7" w:rsidP="006215F9">
            <w:pPr>
              <w:rPr>
                <w:rFonts w:ascii="Arial" w:hAnsi="Arial" w:cs="Arial"/>
                <w:sz w:val="20"/>
              </w:rPr>
            </w:pPr>
            <w:r w:rsidRPr="00A476C2">
              <w:rPr>
                <w:rFonts w:ascii="Arial" w:hAnsi="Arial" w:cs="Arial"/>
                <w:sz w:val="20"/>
              </w:rPr>
              <w:t xml:space="preserve">Voltage </w:t>
            </w:r>
          </w:p>
        </w:tc>
        <w:tc>
          <w:tcPr>
            <w:tcW w:w="645" w:type="pct"/>
            <w:vAlign w:val="center"/>
          </w:tcPr>
          <w:p w14:paraId="425FA274"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75" w14:textId="77777777" w:rsidR="006968D7" w:rsidRPr="00A476C2" w:rsidRDefault="006968D7" w:rsidP="006968D7">
            <w:pPr>
              <w:jc w:val="center"/>
              <w:rPr>
                <w:rFonts w:ascii="Arial" w:hAnsi="Arial" w:cs="Arial"/>
                <w:sz w:val="20"/>
              </w:rPr>
            </w:pPr>
            <w:r w:rsidRPr="00A476C2">
              <w:rPr>
                <w:rFonts w:ascii="Arial" w:hAnsi="Arial" w:cs="Arial"/>
                <w:sz w:val="20"/>
              </w:rPr>
              <w:t>Plant</w:t>
            </w:r>
          </w:p>
        </w:tc>
        <w:tc>
          <w:tcPr>
            <w:tcW w:w="408" w:type="pct"/>
            <w:vAlign w:val="center"/>
          </w:tcPr>
          <w:p w14:paraId="425FA276"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77" w14:textId="77777777" w:rsidR="006968D7" w:rsidRPr="00A476C2" w:rsidRDefault="006968D7" w:rsidP="006968D7">
            <w:pPr>
              <w:jc w:val="center"/>
              <w:rPr>
                <w:rFonts w:ascii="Arial" w:hAnsi="Arial" w:cs="Arial"/>
                <w:sz w:val="20"/>
              </w:rPr>
            </w:pPr>
            <w:r w:rsidRPr="00A476C2">
              <w:rPr>
                <w:rFonts w:ascii="Arial" w:hAnsi="Arial" w:cs="Arial"/>
                <w:sz w:val="20"/>
              </w:rPr>
              <w:t>kV</w:t>
            </w:r>
          </w:p>
        </w:tc>
        <w:tc>
          <w:tcPr>
            <w:tcW w:w="612" w:type="pct"/>
            <w:vAlign w:val="center"/>
          </w:tcPr>
          <w:p w14:paraId="425FA278"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79" w14:textId="19E5763B" w:rsidR="006968D7" w:rsidRPr="00A476C2" w:rsidRDefault="00B05FD7" w:rsidP="006968D7">
            <w:pPr>
              <w:jc w:val="center"/>
              <w:rPr>
                <w:rFonts w:ascii="Arial" w:hAnsi="Arial" w:cs="Arial"/>
                <w:sz w:val="20"/>
              </w:rPr>
            </w:pPr>
            <w:r>
              <w:rPr>
                <w:rFonts w:ascii="Arial" w:hAnsi="Arial" w:cs="Arial"/>
                <w:sz w:val="20"/>
              </w:rPr>
              <w:t>As required by OP-18</w:t>
            </w:r>
          </w:p>
        </w:tc>
        <w:tc>
          <w:tcPr>
            <w:tcW w:w="465" w:type="pct"/>
            <w:vAlign w:val="center"/>
          </w:tcPr>
          <w:p w14:paraId="425FA27A" w14:textId="12F587EF" w:rsidR="006968D7" w:rsidRPr="00A476C2" w:rsidRDefault="00B05FD7" w:rsidP="006968D7">
            <w:pPr>
              <w:rPr>
                <w:rFonts w:ascii="Arial" w:hAnsi="Arial" w:cs="Arial"/>
                <w:sz w:val="20"/>
              </w:rPr>
            </w:pPr>
            <w:r>
              <w:rPr>
                <w:rFonts w:ascii="Arial" w:hAnsi="Arial" w:cs="Arial"/>
                <w:sz w:val="20"/>
              </w:rPr>
              <w:t>As required by OP-18</w:t>
            </w:r>
          </w:p>
        </w:tc>
        <w:tc>
          <w:tcPr>
            <w:tcW w:w="543" w:type="pct"/>
            <w:vAlign w:val="center"/>
          </w:tcPr>
          <w:p w14:paraId="6DDDAAC8" w14:textId="4CB6C264" w:rsidR="006968D7" w:rsidRPr="00A476C2" w:rsidRDefault="006968D7" w:rsidP="006968D7">
            <w:pPr>
              <w:jc w:val="center"/>
              <w:rPr>
                <w:rFonts w:ascii="Arial" w:hAnsi="Arial" w:cs="Arial"/>
                <w:sz w:val="20"/>
              </w:rPr>
            </w:pPr>
            <w:r w:rsidRPr="00A476C2">
              <w:rPr>
                <w:rFonts w:ascii="Arial" w:hAnsi="Arial" w:cs="Arial"/>
                <w:sz w:val="20"/>
              </w:rPr>
              <w:t>OP-18 Section V.C</w:t>
            </w:r>
          </w:p>
          <w:p w14:paraId="6BEDB982" w14:textId="06DBB457" w:rsidR="006968D7" w:rsidRPr="00A476C2" w:rsidRDefault="006968D7" w:rsidP="006968D7">
            <w:pPr>
              <w:jc w:val="center"/>
              <w:rPr>
                <w:rFonts w:ascii="Arial" w:hAnsi="Arial" w:cs="Arial"/>
                <w:sz w:val="20"/>
              </w:rPr>
            </w:pPr>
          </w:p>
          <w:p w14:paraId="45A1FD3D" w14:textId="35A22C52" w:rsidR="006968D7" w:rsidRPr="00A476C2" w:rsidRDefault="006968D7" w:rsidP="00A676E6">
            <w:pPr>
              <w:jc w:val="center"/>
              <w:rPr>
                <w:rFonts w:ascii="Arial" w:hAnsi="Arial" w:cs="Arial"/>
                <w:sz w:val="20"/>
              </w:rPr>
            </w:pPr>
            <w:r w:rsidRPr="00A476C2">
              <w:rPr>
                <w:rFonts w:ascii="Arial" w:hAnsi="Arial" w:cs="Arial"/>
                <w:sz w:val="20"/>
              </w:rPr>
              <w:t xml:space="preserve">OP-18 </w:t>
            </w:r>
            <w:proofErr w:type="spellStart"/>
            <w:r w:rsidRPr="00A476C2">
              <w:rPr>
                <w:rFonts w:ascii="Arial" w:hAnsi="Arial" w:cs="Arial"/>
                <w:sz w:val="20"/>
              </w:rPr>
              <w:t>App.F</w:t>
            </w:r>
            <w:proofErr w:type="spellEnd"/>
          </w:p>
        </w:tc>
      </w:tr>
      <w:tr w:rsidR="006968D7" w:rsidRPr="00A476C2" w14:paraId="425FA284" w14:textId="70D0FD66" w:rsidTr="00A676E6">
        <w:trPr>
          <w:cantSplit/>
          <w:jc w:val="center"/>
        </w:trPr>
        <w:tc>
          <w:tcPr>
            <w:tcW w:w="652" w:type="pct"/>
            <w:vAlign w:val="center"/>
          </w:tcPr>
          <w:p w14:paraId="425FA27C" w14:textId="77777777" w:rsidR="006968D7" w:rsidRPr="00A476C2" w:rsidRDefault="006968D7" w:rsidP="006968D7">
            <w:pPr>
              <w:rPr>
                <w:rFonts w:ascii="Arial" w:hAnsi="Arial" w:cs="Arial"/>
                <w:sz w:val="20"/>
              </w:rPr>
            </w:pPr>
            <w:r w:rsidRPr="00A476C2">
              <w:rPr>
                <w:rFonts w:ascii="Arial" w:hAnsi="Arial" w:cs="Arial"/>
                <w:sz w:val="20"/>
              </w:rPr>
              <w:t>Plant Main Breaker Status</w:t>
            </w:r>
          </w:p>
        </w:tc>
        <w:tc>
          <w:tcPr>
            <w:tcW w:w="645" w:type="pct"/>
            <w:vAlign w:val="center"/>
          </w:tcPr>
          <w:p w14:paraId="425FA27D"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7E" w14:textId="77777777" w:rsidR="006968D7" w:rsidRPr="00A476C2" w:rsidRDefault="006968D7" w:rsidP="006968D7">
            <w:pPr>
              <w:jc w:val="center"/>
              <w:rPr>
                <w:rFonts w:ascii="Arial" w:hAnsi="Arial" w:cs="Arial"/>
                <w:sz w:val="20"/>
              </w:rPr>
            </w:pPr>
            <w:r w:rsidRPr="00A476C2">
              <w:rPr>
                <w:rFonts w:ascii="Arial" w:hAnsi="Arial" w:cs="Arial"/>
                <w:sz w:val="20"/>
              </w:rPr>
              <w:t>Plant</w:t>
            </w:r>
          </w:p>
        </w:tc>
        <w:tc>
          <w:tcPr>
            <w:tcW w:w="408" w:type="pct"/>
            <w:vAlign w:val="center"/>
          </w:tcPr>
          <w:p w14:paraId="425FA27F"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80" w14:textId="77777777" w:rsidR="006968D7" w:rsidRPr="00A476C2" w:rsidRDefault="006968D7" w:rsidP="006968D7">
            <w:pPr>
              <w:jc w:val="center"/>
              <w:rPr>
                <w:rFonts w:ascii="Arial" w:hAnsi="Arial" w:cs="Arial"/>
                <w:sz w:val="20"/>
              </w:rPr>
            </w:pPr>
            <w:r w:rsidRPr="00A476C2">
              <w:rPr>
                <w:rFonts w:ascii="Arial" w:hAnsi="Arial" w:cs="Arial"/>
                <w:sz w:val="20"/>
              </w:rPr>
              <w:t>binary</w:t>
            </w:r>
          </w:p>
        </w:tc>
        <w:tc>
          <w:tcPr>
            <w:tcW w:w="612" w:type="pct"/>
            <w:vAlign w:val="center"/>
          </w:tcPr>
          <w:p w14:paraId="425FA281"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82"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65" w:type="pct"/>
            <w:vAlign w:val="center"/>
          </w:tcPr>
          <w:p w14:paraId="425FA283" w14:textId="706C8EC6" w:rsidR="006968D7" w:rsidRPr="00A476C2" w:rsidRDefault="00B05FD7" w:rsidP="006968D7">
            <w:pPr>
              <w:rPr>
                <w:rFonts w:ascii="Arial" w:hAnsi="Arial" w:cs="Arial"/>
                <w:sz w:val="20"/>
              </w:rPr>
            </w:pPr>
            <w:r>
              <w:rPr>
                <w:rFonts w:ascii="Arial" w:hAnsi="Arial" w:cs="Arial"/>
                <w:sz w:val="20"/>
              </w:rPr>
              <w:t>As required by OP-18</w:t>
            </w:r>
          </w:p>
        </w:tc>
        <w:tc>
          <w:tcPr>
            <w:tcW w:w="543" w:type="pct"/>
            <w:vAlign w:val="center"/>
          </w:tcPr>
          <w:p w14:paraId="18DDABE8" w14:textId="77777777" w:rsidR="006968D7" w:rsidRPr="00A476C2" w:rsidRDefault="006968D7" w:rsidP="006968D7">
            <w:pPr>
              <w:jc w:val="center"/>
              <w:rPr>
                <w:rFonts w:ascii="Arial" w:hAnsi="Arial" w:cs="Arial"/>
                <w:sz w:val="20"/>
              </w:rPr>
            </w:pPr>
            <w:r w:rsidRPr="00A476C2">
              <w:rPr>
                <w:rFonts w:ascii="Arial" w:hAnsi="Arial" w:cs="Arial"/>
                <w:sz w:val="20"/>
              </w:rPr>
              <w:t>OP-18 Section V.C</w:t>
            </w:r>
          </w:p>
          <w:p w14:paraId="0B1896E9" w14:textId="77777777" w:rsidR="006968D7" w:rsidRPr="00A476C2" w:rsidRDefault="006968D7" w:rsidP="006968D7">
            <w:pPr>
              <w:jc w:val="center"/>
              <w:rPr>
                <w:rFonts w:ascii="Arial" w:hAnsi="Arial" w:cs="Arial"/>
                <w:sz w:val="20"/>
              </w:rPr>
            </w:pPr>
          </w:p>
          <w:p w14:paraId="1C962F7D" w14:textId="39E51063" w:rsidR="006968D7" w:rsidRPr="00A476C2" w:rsidRDefault="006968D7" w:rsidP="00A676E6">
            <w:pPr>
              <w:jc w:val="center"/>
              <w:rPr>
                <w:rFonts w:ascii="Arial" w:hAnsi="Arial" w:cs="Arial"/>
                <w:sz w:val="20"/>
              </w:rPr>
            </w:pPr>
            <w:r w:rsidRPr="00A476C2">
              <w:rPr>
                <w:rFonts w:ascii="Arial" w:hAnsi="Arial" w:cs="Arial"/>
                <w:sz w:val="20"/>
              </w:rPr>
              <w:t xml:space="preserve">OP-18 </w:t>
            </w:r>
            <w:proofErr w:type="gramStart"/>
            <w:r w:rsidRPr="00A476C2">
              <w:rPr>
                <w:rFonts w:ascii="Arial" w:hAnsi="Arial" w:cs="Arial"/>
                <w:sz w:val="20"/>
              </w:rPr>
              <w:t>App</w:t>
            </w:r>
            <w:r w:rsidR="00B05FD7">
              <w:rPr>
                <w:rFonts w:ascii="Arial" w:hAnsi="Arial" w:cs="Arial"/>
                <w:sz w:val="20"/>
              </w:rPr>
              <w:t xml:space="preserve"> </w:t>
            </w:r>
            <w:r w:rsidRPr="00A476C2">
              <w:rPr>
                <w:rFonts w:ascii="Arial" w:hAnsi="Arial" w:cs="Arial"/>
                <w:sz w:val="20"/>
              </w:rPr>
              <w:t>.F</w:t>
            </w:r>
            <w:proofErr w:type="gramEnd"/>
          </w:p>
        </w:tc>
      </w:tr>
      <w:tr w:rsidR="006968D7" w:rsidRPr="00A476C2" w14:paraId="425FA28D" w14:textId="234B032C" w:rsidTr="00A676E6">
        <w:trPr>
          <w:cantSplit/>
          <w:jc w:val="center"/>
        </w:trPr>
        <w:tc>
          <w:tcPr>
            <w:tcW w:w="652" w:type="pct"/>
            <w:vAlign w:val="center"/>
          </w:tcPr>
          <w:p w14:paraId="425FA285" w14:textId="77777777" w:rsidR="006968D7" w:rsidRPr="00A476C2" w:rsidRDefault="006968D7" w:rsidP="006968D7">
            <w:pPr>
              <w:rPr>
                <w:rFonts w:ascii="Arial" w:hAnsi="Arial" w:cs="Arial"/>
                <w:sz w:val="20"/>
              </w:rPr>
            </w:pPr>
            <w:r w:rsidRPr="00A476C2">
              <w:rPr>
                <w:rFonts w:ascii="Arial" w:hAnsi="Arial" w:cs="Arial"/>
                <w:sz w:val="20"/>
              </w:rPr>
              <w:t>Plant Voltage Regulation Mode</w:t>
            </w:r>
          </w:p>
        </w:tc>
        <w:tc>
          <w:tcPr>
            <w:tcW w:w="645" w:type="pct"/>
            <w:vAlign w:val="center"/>
          </w:tcPr>
          <w:p w14:paraId="425FA286"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87" w14:textId="77777777" w:rsidR="006968D7" w:rsidRPr="00A476C2" w:rsidRDefault="006968D7" w:rsidP="006968D7">
            <w:pPr>
              <w:jc w:val="center"/>
              <w:rPr>
                <w:rFonts w:ascii="Arial" w:hAnsi="Arial" w:cs="Arial"/>
                <w:sz w:val="20"/>
              </w:rPr>
            </w:pPr>
            <w:r w:rsidRPr="00A476C2">
              <w:rPr>
                <w:rFonts w:ascii="Arial" w:hAnsi="Arial" w:cs="Arial"/>
                <w:sz w:val="20"/>
              </w:rPr>
              <w:t>Plant</w:t>
            </w:r>
          </w:p>
        </w:tc>
        <w:tc>
          <w:tcPr>
            <w:tcW w:w="408" w:type="pct"/>
            <w:vAlign w:val="center"/>
          </w:tcPr>
          <w:p w14:paraId="425FA288"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89" w14:textId="77777777" w:rsidR="006968D7" w:rsidRPr="00A476C2" w:rsidRDefault="006968D7" w:rsidP="006968D7">
            <w:pPr>
              <w:jc w:val="center"/>
              <w:rPr>
                <w:rFonts w:ascii="Arial" w:hAnsi="Arial" w:cs="Arial"/>
                <w:sz w:val="20"/>
              </w:rPr>
            </w:pPr>
            <w:r w:rsidRPr="00A476C2">
              <w:rPr>
                <w:rFonts w:ascii="Arial" w:hAnsi="Arial" w:cs="Arial"/>
                <w:sz w:val="20"/>
              </w:rPr>
              <w:t>binary</w:t>
            </w:r>
          </w:p>
        </w:tc>
        <w:tc>
          <w:tcPr>
            <w:tcW w:w="612" w:type="pct"/>
            <w:vAlign w:val="center"/>
          </w:tcPr>
          <w:p w14:paraId="425FA28A"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8B"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65" w:type="pct"/>
            <w:vAlign w:val="center"/>
          </w:tcPr>
          <w:p w14:paraId="425FA28C" w14:textId="0FAE2F8E" w:rsidR="006968D7" w:rsidRPr="00A476C2" w:rsidRDefault="00B05FD7" w:rsidP="006968D7">
            <w:pPr>
              <w:ind w:left="72"/>
              <w:rPr>
                <w:rFonts w:ascii="Arial" w:hAnsi="Arial" w:cs="Arial"/>
                <w:sz w:val="20"/>
              </w:rPr>
            </w:pPr>
            <w:r>
              <w:rPr>
                <w:rFonts w:ascii="Arial" w:hAnsi="Arial" w:cs="Arial"/>
                <w:sz w:val="20"/>
              </w:rPr>
              <w:t>As required by OP-18</w:t>
            </w:r>
          </w:p>
        </w:tc>
        <w:tc>
          <w:tcPr>
            <w:tcW w:w="543" w:type="pct"/>
            <w:vAlign w:val="center"/>
          </w:tcPr>
          <w:p w14:paraId="26BC149D" w14:textId="0255482F" w:rsidR="006968D7" w:rsidRPr="00A476C2" w:rsidRDefault="006968D7" w:rsidP="006968D7">
            <w:pPr>
              <w:jc w:val="center"/>
              <w:rPr>
                <w:rFonts w:ascii="Arial" w:hAnsi="Arial" w:cs="Arial"/>
                <w:sz w:val="20"/>
              </w:rPr>
            </w:pPr>
            <w:r w:rsidRPr="00A476C2">
              <w:rPr>
                <w:rFonts w:ascii="Arial" w:hAnsi="Arial" w:cs="Arial"/>
                <w:sz w:val="20"/>
              </w:rPr>
              <w:t>OP-18 Section V.C</w:t>
            </w:r>
          </w:p>
          <w:p w14:paraId="186F98AA" w14:textId="07AE3044" w:rsidR="006968D7" w:rsidRPr="00A476C2" w:rsidRDefault="006968D7" w:rsidP="006968D7">
            <w:pPr>
              <w:jc w:val="center"/>
              <w:rPr>
                <w:rFonts w:ascii="Arial" w:hAnsi="Arial" w:cs="Arial"/>
                <w:sz w:val="20"/>
              </w:rPr>
            </w:pPr>
          </w:p>
          <w:p w14:paraId="0FC56456" w14:textId="407E5D78" w:rsidR="006968D7" w:rsidRPr="00A476C2" w:rsidRDefault="006968D7" w:rsidP="00A676E6">
            <w:pPr>
              <w:ind w:left="72"/>
              <w:jc w:val="center"/>
              <w:rPr>
                <w:rFonts w:ascii="Arial" w:hAnsi="Arial" w:cs="Arial"/>
                <w:sz w:val="20"/>
              </w:rPr>
            </w:pPr>
            <w:r w:rsidRPr="00A476C2">
              <w:rPr>
                <w:rFonts w:ascii="Arial" w:hAnsi="Arial" w:cs="Arial"/>
                <w:sz w:val="20"/>
              </w:rPr>
              <w:t xml:space="preserve">OP-18 </w:t>
            </w:r>
            <w:proofErr w:type="spellStart"/>
            <w:r w:rsidRPr="00A476C2">
              <w:rPr>
                <w:rFonts w:ascii="Arial" w:hAnsi="Arial" w:cs="Arial"/>
                <w:sz w:val="20"/>
              </w:rPr>
              <w:t>App.F</w:t>
            </w:r>
            <w:proofErr w:type="spellEnd"/>
          </w:p>
        </w:tc>
      </w:tr>
      <w:tr w:rsidR="006968D7" w:rsidRPr="00A476C2" w14:paraId="425FA296" w14:textId="5BAA2CF9" w:rsidTr="00A676E6">
        <w:trPr>
          <w:cantSplit/>
          <w:trHeight w:val="809"/>
          <w:jc w:val="center"/>
        </w:trPr>
        <w:tc>
          <w:tcPr>
            <w:tcW w:w="652" w:type="pct"/>
            <w:tcBorders>
              <w:top w:val="single" w:sz="4" w:space="0" w:color="auto"/>
              <w:bottom w:val="single" w:sz="4" w:space="0" w:color="auto"/>
            </w:tcBorders>
            <w:vAlign w:val="center"/>
          </w:tcPr>
          <w:p w14:paraId="425FA28E" w14:textId="77777777" w:rsidR="006968D7" w:rsidRPr="00A476C2" w:rsidRDefault="006968D7" w:rsidP="006968D7">
            <w:pPr>
              <w:rPr>
                <w:rFonts w:ascii="Arial" w:hAnsi="Arial" w:cs="Arial"/>
                <w:sz w:val="20"/>
              </w:rPr>
            </w:pPr>
            <w:r w:rsidRPr="00A476C2">
              <w:rPr>
                <w:rFonts w:ascii="Arial" w:hAnsi="Arial" w:cs="Arial"/>
                <w:sz w:val="20"/>
              </w:rPr>
              <w:t>Plant Max Reactive Lagging Capability</w:t>
            </w:r>
          </w:p>
        </w:tc>
        <w:tc>
          <w:tcPr>
            <w:tcW w:w="645" w:type="pct"/>
            <w:tcBorders>
              <w:top w:val="single" w:sz="4" w:space="0" w:color="auto"/>
              <w:bottom w:val="single" w:sz="4" w:space="0" w:color="auto"/>
            </w:tcBorders>
            <w:vAlign w:val="center"/>
          </w:tcPr>
          <w:p w14:paraId="425FA28F" w14:textId="32C4BB22" w:rsidR="006968D7" w:rsidRPr="00A476C2" w:rsidRDefault="006968D7" w:rsidP="006968D7">
            <w:pPr>
              <w:jc w:val="center"/>
              <w:rPr>
                <w:rFonts w:ascii="Arial" w:hAnsi="Arial" w:cs="Arial"/>
                <w:sz w:val="20"/>
              </w:rPr>
            </w:pPr>
            <w:r w:rsidRPr="00A476C2">
              <w:rPr>
                <w:rFonts w:ascii="Arial" w:hAnsi="Arial" w:cs="Arial"/>
                <w:sz w:val="20"/>
              </w:rPr>
              <w:t xml:space="preserve"> Recommended</w:t>
            </w:r>
          </w:p>
        </w:tc>
        <w:tc>
          <w:tcPr>
            <w:tcW w:w="509" w:type="pct"/>
            <w:tcBorders>
              <w:top w:val="single" w:sz="4" w:space="0" w:color="auto"/>
              <w:bottom w:val="single" w:sz="4" w:space="0" w:color="auto"/>
            </w:tcBorders>
            <w:vAlign w:val="center"/>
          </w:tcPr>
          <w:p w14:paraId="425FA290"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bottom w:val="single" w:sz="4" w:space="0" w:color="auto"/>
            </w:tcBorders>
            <w:vAlign w:val="center"/>
          </w:tcPr>
          <w:p w14:paraId="425FA291"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tcBorders>
              <w:top w:val="single" w:sz="4" w:space="0" w:color="auto"/>
              <w:bottom w:val="single" w:sz="4" w:space="0" w:color="auto"/>
            </w:tcBorders>
            <w:vAlign w:val="center"/>
          </w:tcPr>
          <w:p w14:paraId="425FA292" w14:textId="77777777" w:rsidR="006968D7" w:rsidRPr="00A476C2" w:rsidRDefault="006968D7" w:rsidP="006968D7">
            <w:pPr>
              <w:jc w:val="center"/>
              <w:rPr>
                <w:rFonts w:ascii="Arial" w:hAnsi="Arial" w:cs="Arial"/>
                <w:sz w:val="20"/>
              </w:rPr>
            </w:pPr>
            <w:r w:rsidRPr="00A476C2">
              <w:rPr>
                <w:rFonts w:ascii="Arial" w:hAnsi="Arial" w:cs="Arial"/>
                <w:sz w:val="20"/>
              </w:rPr>
              <w:t>MVAr</w:t>
            </w:r>
          </w:p>
        </w:tc>
        <w:tc>
          <w:tcPr>
            <w:tcW w:w="612" w:type="pct"/>
            <w:tcBorders>
              <w:top w:val="single" w:sz="4" w:space="0" w:color="auto"/>
              <w:bottom w:val="single" w:sz="4" w:space="0" w:color="auto"/>
            </w:tcBorders>
            <w:vAlign w:val="center"/>
          </w:tcPr>
          <w:p w14:paraId="425FA293"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tcBorders>
              <w:top w:val="single" w:sz="4" w:space="0" w:color="auto"/>
              <w:bottom w:val="single" w:sz="4" w:space="0" w:color="auto"/>
            </w:tcBorders>
            <w:vAlign w:val="center"/>
          </w:tcPr>
          <w:p w14:paraId="425FA294" w14:textId="7AF28DC3" w:rsidR="006968D7" w:rsidRPr="00A476C2" w:rsidRDefault="006968D7" w:rsidP="006968D7">
            <w:pPr>
              <w:jc w:val="center"/>
              <w:rPr>
                <w:rFonts w:ascii="Arial" w:hAnsi="Arial" w:cs="Arial"/>
                <w:sz w:val="20"/>
              </w:rPr>
            </w:pPr>
            <w:r w:rsidRPr="00A476C2">
              <w:rPr>
                <w:rFonts w:ascii="Arial" w:hAnsi="Arial" w:cs="Arial"/>
                <w:sz w:val="20"/>
              </w:rPr>
              <w:t>0.01 MVAr with accuracy of +/- 1%</w:t>
            </w:r>
          </w:p>
        </w:tc>
        <w:tc>
          <w:tcPr>
            <w:tcW w:w="465" w:type="pct"/>
            <w:tcBorders>
              <w:top w:val="single" w:sz="4" w:space="0" w:color="auto"/>
              <w:bottom w:val="single" w:sz="4" w:space="0" w:color="auto"/>
            </w:tcBorders>
            <w:vAlign w:val="center"/>
          </w:tcPr>
          <w:p w14:paraId="425FA295" w14:textId="34EED892" w:rsidR="006968D7" w:rsidRPr="00A476C2" w:rsidRDefault="006968D7" w:rsidP="006968D7">
            <w:pPr>
              <w:rPr>
                <w:rFonts w:ascii="Arial" w:hAnsi="Arial" w:cs="Arial"/>
                <w:sz w:val="20"/>
              </w:rPr>
            </w:pPr>
            <w:r w:rsidRPr="00A476C2">
              <w:rPr>
                <w:rFonts w:ascii="Arial" w:hAnsi="Arial" w:cs="Arial"/>
                <w:sz w:val="20"/>
              </w:rPr>
              <w:t>Every 4s or every 10s</w:t>
            </w:r>
          </w:p>
        </w:tc>
        <w:tc>
          <w:tcPr>
            <w:tcW w:w="543" w:type="pct"/>
            <w:tcBorders>
              <w:top w:val="single" w:sz="4" w:space="0" w:color="auto"/>
              <w:bottom w:val="single" w:sz="4" w:space="0" w:color="auto"/>
            </w:tcBorders>
            <w:vAlign w:val="center"/>
          </w:tcPr>
          <w:p w14:paraId="2A8C3356" w14:textId="169B49AC" w:rsidR="006968D7" w:rsidRPr="00A476C2" w:rsidRDefault="006215F9" w:rsidP="009C507C">
            <w:pPr>
              <w:jc w:val="center"/>
              <w:rPr>
                <w:rFonts w:ascii="Arial" w:hAnsi="Arial" w:cs="Arial"/>
                <w:sz w:val="20"/>
              </w:rPr>
            </w:pPr>
            <w:r w:rsidRPr="00A476C2">
              <w:rPr>
                <w:rFonts w:ascii="Arial" w:hAnsi="Arial" w:cs="Arial"/>
                <w:sz w:val="20"/>
              </w:rPr>
              <w:t>OP-14</w:t>
            </w:r>
            <w:r w:rsidR="00CB7B83">
              <w:rPr>
                <w:rFonts w:ascii="Arial" w:hAnsi="Arial" w:cs="Arial"/>
                <w:sz w:val="20"/>
              </w:rPr>
              <w:t xml:space="preserve"> App H Section 2</w:t>
            </w:r>
          </w:p>
        </w:tc>
      </w:tr>
      <w:tr w:rsidR="006968D7" w:rsidRPr="00A476C2" w14:paraId="425FA29F" w14:textId="0757DE5F" w:rsidTr="00A676E6">
        <w:trPr>
          <w:cantSplit/>
          <w:trHeight w:val="809"/>
          <w:jc w:val="center"/>
        </w:trPr>
        <w:tc>
          <w:tcPr>
            <w:tcW w:w="652" w:type="pct"/>
            <w:tcBorders>
              <w:top w:val="single" w:sz="4" w:space="0" w:color="auto"/>
              <w:bottom w:val="single" w:sz="4" w:space="0" w:color="auto"/>
            </w:tcBorders>
            <w:vAlign w:val="center"/>
          </w:tcPr>
          <w:p w14:paraId="425FA297" w14:textId="77777777" w:rsidR="006968D7" w:rsidRPr="00A476C2" w:rsidRDefault="006968D7" w:rsidP="006968D7">
            <w:pPr>
              <w:rPr>
                <w:rFonts w:ascii="Arial" w:hAnsi="Arial" w:cs="Arial"/>
                <w:sz w:val="20"/>
              </w:rPr>
            </w:pPr>
            <w:r w:rsidRPr="00A476C2">
              <w:rPr>
                <w:rFonts w:ascii="Arial" w:hAnsi="Arial" w:cs="Arial"/>
                <w:sz w:val="20"/>
              </w:rPr>
              <w:t>Plant Max Reactive Leading Capability</w:t>
            </w:r>
          </w:p>
        </w:tc>
        <w:tc>
          <w:tcPr>
            <w:tcW w:w="645" w:type="pct"/>
            <w:tcBorders>
              <w:top w:val="single" w:sz="4" w:space="0" w:color="auto"/>
              <w:bottom w:val="single" w:sz="4" w:space="0" w:color="auto"/>
            </w:tcBorders>
            <w:vAlign w:val="center"/>
          </w:tcPr>
          <w:p w14:paraId="425FA298" w14:textId="716313AA" w:rsidR="006968D7" w:rsidRPr="00A476C2" w:rsidRDefault="006968D7" w:rsidP="006968D7">
            <w:pPr>
              <w:jc w:val="center"/>
              <w:rPr>
                <w:rFonts w:ascii="Arial" w:hAnsi="Arial" w:cs="Arial"/>
                <w:sz w:val="20"/>
              </w:rPr>
            </w:pPr>
            <w:r w:rsidRPr="00A476C2">
              <w:rPr>
                <w:rFonts w:ascii="Arial" w:hAnsi="Arial" w:cs="Arial"/>
                <w:sz w:val="20"/>
              </w:rPr>
              <w:t xml:space="preserve"> Recommended</w:t>
            </w:r>
          </w:p>
        </w:tc>
        <w:tc>
          <w:tcPr>
            <w:tcW w:w="509" w:type="pct"/>
            <w:tcBorders>
              <w:top w:val="single" w:sz="4" w:space="0" w:color="auto"/>
              <w:bottom w:val="single" w:sz="4" w:space="0" w:color="auto"/>
            </w:tcBorders>
            <w:vAlign w:val="center"/>
          </w:tcPr>
          <w:p w14:paraId="425FA299"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bottom w:val="single" w:sz="4" w:space="0" w:color="auto"/>
            </w:tcBorders>
            <w:vAlign w:val="center"/>
          </w:tcPr>
          <w:p w14:paraId="425FA29A"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tcBorders>
              <w:top w:val="single" w:sz="4" w:space="0" w:color="auto"/>
              <w:bottom w:val="single" w:sz="4" w:space="0" w:color="auto"/>
            </w:tcBorders>
            <w:vAlign w:val="center"/>
          </w:tcPr>
          <w:p w14:paraId="425FA29B" w14:textId="77777777" w:rsidR="006968D7" w:rsidRPr="00A476C2" w:rsidRDefault="006968D7" w:rsidP="006968D7">
            <w:pPr>
              <w:jc w:val="center"/>
              <w:rPr>
                <w:rFonts w:ascii="Arial" w:hAnsi="Arial" w:cs="Arial"/>
                <w:sz w:val="20"/>
              </w:rPr>
            </w:pPr>
            <w:r w:rsidRPr="00A476C2">
              <w:rPr>
                <w:rFonts w:ascii="Arial" w:hAnsi="Arial" w:cs="Arial"/>
                <w:sz w:val="20"/>
              </w:rPr>
              <w:t>MVAr</w:t>
            </w:r>
          </w:p>
        </w:tc>
        <w:tc>
          <w:tcPr>
            <w:tcW w:w="612" w:type="pct"/>
            <w:tcBorders>
              <w:top w:val="single" w:sz="4" w:space="0" w:color="auto"/>
              <w:bottom w:val="single" w:sz="4" w:space="0" w:color="auto"/>
            </w:tcBorders>
            <w:vAlign w:val="center"/>
          </w:tcPr>
          <w:p w14:paraId="425FA29C"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tcBorders>
              <w:top w:val="single" w:sz="4" w:space="0" w:color="auto"/>
              <w:bottom w:val="single" w:sz="4" w:space="0" w:color="auto"/>
            </w:tcBorders>
            <w:vAlign w:val="center"/>
          </w:tcPr>
          <w:p w14:paraId="425FA29D" w14:textId="7C94665E" w:rsidR="006968D7" w:rsidRPr="00A476C2" w:rsidRDefault="006968D7" w:rsidP="006968D7">
            <w:pPr>
              <w:jc w:val="center"/>
              <w:rPr>
                <w:rFonts w:ascii="Arial" w:hAnsi="Arial" w:cs="Arial"/>
                <w:sz w:val="20"/>
              </w:rPr>
            </w:pPr>
            <w:r w:rsidRPr="00A476C2">
              <w:rPr>
                <w:rFonts w:ascii="Arial" w:hAnsi="Arial" w:cs="Arial"/>
                <w:sz w:val="20"/>
              </w:rPr>
              <w:t>0.01 MVAr with accuracy of +/- 1%</w:t>
            </w:r>
          </w:p>
        </w:tc>
        <w:tc>
          <w:tcPr>
            <w:tcW w:w="465" w:type="pct"/>
            <w:tcBorders>
              <w:top w:val="single" w:sz="4" w:space="0" w:color="auto"/>
              <w:bottom w:val="single" w:sz="4" w:space="0" w:color="auto"/>
            </w:tcBorders>
            <w:vAlign w:val="center"/>
          </w:tcPr>
          <w:p w14:paraId="425FA29E" w14:textId="008BDB81" w:rsidR="006968D7" w:rsidRPr="00A476C2" w:rsidRDefault="006968D7" w:rsidP="006968D7">
            <w:pPr>
              <w:rPr>
                <w:rFonts w:ascii="Arial" w:hAnsi="Arial" w:cs="Arial"/>
                <w:sz w:val="20"/>
              </w:rPr>
            </w:pPr>
            <w:r w:rsidRPr="00A476C2">
              <w:rPr>
                <w:rFonts w:ascii="Arial" w:hAnsi="Arial" w:cs="Arial"/>
                <w:sz w:val="20"/>
              </w:rPr>
              <w:t>Every 4s or every 10s</w:t>
            </w:r>
          </w:p>
        </w:tc>
        <w:tc>
          <w:tcPr>
            <w:tcW w:w="543" w:type="pct"/>
            <w:tcBorders>
              <w:top w:val="single" w:sz="4" w:space="0" w:color="auto"/>
              <w:bottom w:val="single" w:sz="4" w:space="0" w:color="auto"/>
            </w:tcBorders>
            <w:vAlign w:val="center"/>
          </w:tcPr>
          <w:p w14:paraId="50FA88F3" w14:textId="2863042C" w:rsidR="006968D7" w:rsidRPr="00A476C2" w:rsidRDefault="006215F9" w:rsidP="009C507C">
            <w:pPr>
              <w:jc w:val="center"/>
              <w:rPr>
                <w:rFonts w:ascii="Arial" w:hAnsi="Arial" w:cs="Arial"/>
                <w:sz w:val="20"/>
              </w:rPr>
            </w:pPr>
            <w:r w:rsidRPr="00A476C2">
              <w:rPr>
                <w:rFonts w:ascii="Arial" w:hAnsi="Arial" w:cs="Arial"/>
                <w:sz w:val="20"/>
              </w:rPr>
              <w:t>OP-14</w:t>
            </w:r>
            <w:r w:rsidR="00CB7B83">
              <w:rPr>
                <w:rFonts w:ascii="Arial" w:hAnsi="Arial" w:cs="Arial"/>
                <w:sz w:val="20"/>
              </w:rPr>
              <w:t xml:space="preserve"> App H Section 2</w:t>
            </w:r>
          </w:p>
        </w:tc>
      </w:tr>
      <w:tr w:rsidR="006968D7" w:rsidRPr="00A476C2" w14:paraId="425FA2A1" w14:textId="6DE84E42" w:rsidTr="00A676E6">
        <w:trPr>
          <w:cantSplit/>
          <w:trHeight w:val="20"/>
          <w:jc w:val="center"/>
        </w:trPr>
        <w:tc>
          <w:tcPr>
            <w:tcW w:w="4457" w:type="pct"/>
            <w:gridSpan w:val="8"/>
            <w:tcBorders>
              <w:top w:val="double" w:sz="4" w:space="0" w:color="auto"/>
              <w:bottom w:val="double" w:sz="4" w:space="0" w:color="auto"/>
            </w:tcBorders>
            <w:shd w:val="clear" w:color="auto" w:fill="F2F2F2"/>
            <w:vAlign w:val="center"/>
          </w:tcPr>
          <w:p w14:paraId="425FA2A0" w14:textId="79A3DE8D" w:rsidR="006968D7" w:rsidRPr="00A476C2" w:rsidRDefault="00B05FD7" w:rsidP="006968D7">
            <w:pPr>
              <w:rPr>
                <w:rFonts w:ascii="Arial" w:hAnsi="Arial" w:cs="Arial"/>
                <w:b/>
                <w:i/>
                <w:sz w:val="20"/>
              </w:rPr>
            </w:pPr>
            <w:r>
              <w:rPr>
                <w:rFonts w:ascii="Arial" w:hAnsi="Arial" w:cs="Arial"/>
                <w:b/>
                <w:i/>
                <w:sz w:val="20"/>
              </w:rPr>
              <w:t xml:space="preserve">Average Real-Time </w:t>
            </w:r>
            <w:r w:rsidR="006968D7" w:rsidRPr="00A476C2">
              <w:rPr>
                <w:rFonts w:ascii="Arial" w:hAnsi="Arial" w:cs="Arial"/>
                <w:b/>
                <w:i/>
                <w:sz w:val="20"/>
              </w:rPr>
              <w:t xml:space="preserve">Solar plant ambient information / Meteorological Station </w:t>
            </w:r>
            <w:r>
              <w:rPr>
                <w:rFonts w:ascii="Arial" w:hAnsi="Arial" w:cs="Arial"/>
                <w:b/>
                <w:i/>
                <w:sz w:val="20"/>
              </w:rPr>
              <w:t>(</w:t>
            </w:r>
            <w:r w:rsidR="006968D7" w:rsidRPr="00A476C2">
              <w:rPr>
                <w:rFonts w:ascii="Arial" w:hAnsi="Arial" w:cs="Arial"/>
                <w:sz w:val="20"/>
              </w:rPr>
              <w:t>data typically sampled at 1Hz</w:t>
            </w:r>
            <w:r>
              <w:rPr>
                <w:rFonts w:ascii="Arial" w:hAnsi="Arial" w:cs="Arial"/>
                <w:sz w:val="20"/>
              </w:rPr>
              <w:t>) (</w:t>
            </w:r>
            <w:r w:rsidRPr="00F575D6">
              <w:rPr>
                <w:rFonts w:ascii="Arial" w:hAnsi="Arial" w:cs="Arial"/>
                <w:b/>
                <w:i/>
                <w:sz w:val="20"/>
              </w:rPr>
              <w:t>SCADA</w:t>
            </w:r>
            <w:r>
              <w:rPr>
                <w:rFonts w:ascii="Arial" w:hAnsi="Arial" w:cs="Arial"/>
                <w:sz w:val="20"/>
              </w:rPr>
              <w:t>)</w:t>
            </w:r>
          </w:p>
        </w:tc>
        <w:tc>
          <w:tcPr>
            <w:tcW w:w="543" w:type="pct"/>
            <w:tcBorders>
              <w:top w:val="double" w:sz="4" w:space="0" w:color="auto"/>
              <w:bottom w:val="double" w:sz="4" w:space="0" w:color="auto"/>
            </w:tcBorders>
            <w:shd w:val="clear" w:color="auto" w:fill="F2F2F2"/>
            <w:vAlign w:val="center"/>
          </w:tcPr>
          <w:p w14:paraId="040F2B0C" w14:textId="1CBD4454" w:rsidR="006968D7" w:rsidRPr="00A476C2" w:rsidRDefault="006968D7" w:rsidP="00A676E6">
            <w:pPr>
              <w:jc w:val="center"/>
              <w:rPr>
                <w:rFonts w:ascii="Arial" w:hAnsi="Arial" w:cs="Arial"/>
                <w:b/>
                <w:i/>
                <w:sz w:val="20"/>
              </w:rPr>
            </w:pPr>
          </w:p>
        </w:tc>
      </w:tr>
      <w:tr w:rsidR="006968D7" w:rsidRPr="00A476C2" w14:paraId="66F9A723" w14:textId="3FE66F6E" w:rsidTr="00A676E6">
        <w:trPr>
          <w:cantSplit/>
          <w:jc w:val="center"/>
        </w:trPr>
        <w:tc>
          <w:tcPr>
            <w:tcW w:w="652" w:type="pct"/>
            <w:tcBorders>
              <w:top w:val="single" w:sz="4" w:space="0" w:color="auto"/>
              <w:bottom w:val="single" w:sz="4" w:space="0" w:color="auto"/>
            </w:tcBorders>
            <w:vAlign w:val="center"/>
          </w:tcPr>
          <w:p w14:paraId="147E4FB8" w14:textId="7A2DB5CA" w:rsidR="006968D7" w:rsidRPr="00A476C2" w:rsidRDefault="006968D7" w:rsidP="006968D7">
            <w:pPr>
              <w:rPr>
                <w:rFonts w:ascii="Arial" w:hAnsi="Arial" w:cs="Arial"/>
                <w:sz w:val="20"/>
              </w:rPr>
            </w:pPr>
            <w:r w:rsidRPr="00A476C2">
              <w:rPr>
                <w:rFonts w:ascii="Arial" w:hAnsi="Arial" w:cs="Arial"/>
                <w:sz w:val="20"/>
              </w:rPr>
              <w:t>Ambient air temperature</w:t>
            </w:r>
          </w:p>
        </w:tc>
        <w:tc>
          <w:tcPr>
            <w:tcW w:w="645" w:type="pct"/>
            <w:tcBorders>
              <w:top w:val="double" w:sz="4" w:space="0" w:color="auto"/>
              <w:bottom w:val="single" w:sz="4" w:space="0" w:color="auto"/>
            </w:tcBorders>
            <w:vAlign w:val="center"/>
          </w:tcPr>
          <w:p w14:paraId="4CC507EE" w14:textId="01B09BA8"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double" w:sz="4" w:space="0" w:color="auto"/>
              <w:bottom w:val="single" w:sz="4" w:space="0" w:color="auto"/>
            </w:tcBorders>
            <w:vAlign w:val="center"/>
          </w:tcPr>
          <w:p w14:paraId="3DCE173E" w14:textId="0AAC87A4"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double" w:sz="4" w:space="0" w:color="auto"/>
              <w:bottom w:val="single" w:sz="4" w:space="0" w:color="auto"/>
            </w:tcBorders>
            <w:vAlign w:val="center"/>
          </w:tcPr>
          <w:p w14:paraId="265E80F0" w14:textId="037EEBF5"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double" w:sz="4" w:space="0" w:color="auto"/>
              <w:bottom w:val="single" w:sz="4" w:space="0" w:color="auto"/>
            </w:tcBorders>
            <w:vAlign w:val="center"/>
          </w:tcPr>
          <w:p w14:paraId="128541BF" w14:textId="7E3D2AE7" w:rsidR="006968D7" w:rsidRPr="00A476C2" w:rsidRDefault="006968D7" w:rsidP="006968D7">
            <w:pPr>
              <w:jc w:val="center"/>
              <w:rPr>
                <w:rFonts w:ascii="Arial" w:hAnsi="Arial" w:cs="Arial"/>
                <w:sz w:val="20"/>
              </w:rPr>
            </w:pPr>
            <w:r w:rsidRPr="00A476C2">
              <w:rPr>
                <w:rFonts w:ascii="Arial" w:hAnsi="Arial" w:cs="Arial"/>
                <w:sz w:val="20"/>
              </w:rPr>
              <w:t>Degrees Centigrade (</w:t>
            </w:r>
            <w:proofErr w:type="spellStart"/>
            <w:r w:rsidRPr="00A476C2">
              <w:rPr>
                <w:rFonts w:ascii="Arial" w:hAnsi="Arial" w:cs="Arial"/>
                <w:sz w:val="20"/>
                <w:vertAlign w:val="superscript"/>
              </w:rPr>
              <w:t>o</w:t>
            </w:r>
            <w:r w:rsidRPr="00A476C2">
              <w:rPr>
                <w:rFonts w:ascii="Arial" w:hAnsi="Arial" w:cs="Arial"/>
                <w:sz w:val="20"/>
              </w:rPr>
              <w:t>C</w:t>
            </w:r>
            <w:proofErr w:type="spellEnd"/>
            <w:r w:rsidRPr="00A476C2">
              <w:rPr>
                <w:rFonts w:ascii="Arial" w:hAnsi="Arial" w:cs="Arial"/>
                <w:sz w:val="20"/>
              </w:rPr>
              <w:t>)</w:t>
            </w:r>
          </w:p>
        </w:tc>
        <w:tc>
          <w:tcPr>
            <w:tcW w:w="612" w:type="pct"/>
            <w:tcBorders>
              <w:top w:val="double" w:sz="4" w:space="0" w:color="auto"/>
              <w:bottom w:val="single" w:sz="4" w:space="0" w:color="auto"/>
            </w:tcBorders>
            <w:vAlign w:val="center"/>
          </w:tcPr>
          <w:p w14:paraId="1D37E59A" w14:textId="0BA3E2F9"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tcBorders>
              <w:top w:val="double" w:sz="4" w:space="0" w:color="auto"/>
              <w:bottom w:val="single" w:sz="4" w:space="0" w:color="auto"/>
            </w:tcBorders>
            <w:vAlign w:val="center"/>
          </w:tcPr>
          <w:p w14:paraId="046FF4AE" w14:textId="29471219" w:rsidR="006968D7" w:rsidRPr="00A476C2" w:rsidRDefault="006968D7" w:rsidP="006968D7">
            <w:pPr>
              <w:jc w:val="center"/>
              <w:rPr>
                <w:rFonts w:ascii="Arial" w:hAnsi="Arial" w:cs="Arial"/>
                <w:sz w:val="20"/>
              </w:rPr>
            </w:pPr>
            <w:r w:rsidRPr="00A476C2">
              <w:rPr>
                <w:rFonts w:ascii="Arial" w:hAnsi="Arial" w:cs="Arial"/>
                <w:sz w:val="20"/>
              </w:rPr>
              <w:t>to 0.1</w:t>
            </w:r>
            <w:r w:rsidRPr="00A476C2">
              <w:rPr>
                <w:rFonts w:ascii="Arial" w:hAnsi="Arial" w:cs="Arial"/>
                <w:sz w:val="20"/>
                <w:vertAlign w:val="superscript"/>
              </w:rPr>
              <w:t>o</w:t>
            </w:r>
            <w:r w:rsidRPr="00A476C2">
              <w:rPr>
                <w:rFonts w:ascii="Arial" w:hAnsi="Arial" w:cs="Arial"/>
                <w:sz w:val="20"/>
              </w:rPr>
              <w:t>C with accuracy+/- 1.25</w:t>
            </w:r>
            <w:r w:rsidRPr="00A476C2">
              <w:rPr>
                <w:rFonts w:ascii="Arial" w:hAnsi="Arial" w:cs="Arial"/>
                <w:sz w:val="20"/>
                <w:vertAlign w:val="superscript"/>
              </w:rPr>
              <w:t>o</w:t>
            </w:r>
            <w:r w:rsidRPr="00A476C2">
              <w:rPr>
                <w:rFonts w:ascii="Arial" w:hAnsi="Arial" w:cs="Arial"/>
                <w:sz w:val="20"/>
              </w:rPr>
              <w:t>C</w:t>
            </w:r>
          </w:p>
        </w:tc>
        <w:tc>
          <w:tcPr>
            <w:tcW w:w="465" w:type="pct"/>
            <w:tcBorders>
              <w:top w:val="double" w:sz="4" w:space="0" w:color="auto"/>
              <w:bottom w:val="single" w:sz="4" w:space="0" w:color="auto"/>
            </w:tcBorders>
            <w:vAlign w:val="center"/>
          </w:tcPr>
          <w:p w14:paraId="560A5F5F" w14:textId="23398510"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double" w:sz="4" w:space="0" w:color="auto"/>
              <w:bottom w:val="single" w:sz="4" w:space="0" w:color="auto"/>
            </w:tcBorders>
            <w:vAlign w:val="center"/>
          </w:tcPr>
          <w:p w14:paraId="48B266E3"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7F21E1CF" w14:textId="77777777" w:rsidR="006968D7" w:rsidRPr="00A476C2" w:rsidRDefault="006968D7" w:rsidP="006968D7">
            <w:pPr>
              <w:jc w:val="center"/>
              <w:rPr>
                <w:rFonts w:ascii="Arial" w:hAnsi="Arial" w:cs="Arial"/>
                <w:sz w:val="20"/>
              </w:rPr>
            </w:pPr>
          </w:p>
          <w:p w14:paraId="064DAFEC" w14:textId="25804E01"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1183EB09" w14:textId="17DA72DF" w:rsidTr="00A676E6">
        <w:trPr>
          <w:cantSplit/>
          <w:jc w:val="center"/>
        </w:trPr>
        <w:tc>
          <w:tcPr>
            <w:tcW w:w="652" w:type="pct"/>
            <w:tcBorders>
              <w:top w:val="single" w:sz="4" w:space="0" w:color="auto"/>
              <w:bottom w:val="single" w:sz="4" w:space="0" w:color="auto"/>
            </w:tcBorders>
            <w:vAlign w:val="center"/>
          </w:tcPr>
          <w:p w14:paraId="3E0D126C" w14:textId="532968CC" w:rsidR="006968D7" w:rsidRPr="00A476C2" w:rsidRDefault="006968D7" w:rsidP="006968D7">
            <w:pPr>
              <w:rPr>
                <w:rFonts w:ascii="Arial" w:hAnsi="Arial" w:cs="Arial"/>
                <w:sz w:val="20"/>
              </w:rPr>
            </w:pPr>
            <w:r w:rsidRPr="00A476C2">
              <w:rPr>
                <w:rFonts w:ascii="Arial" w:hAnsi="Arial" w:cs="Arial"/>
                <w:sz w:val="20"/>
              </w:rPr>
              <w:lastRenderedPageBreak/>
              <w:t>Standard deviation of ambient air temperature</w:t>
            </w:r>
          </w:p>
        </w:tc>
        <w:tc>
          <w:tcPr>
            <w:tcW w:w="645" w:type="pct"/>
            <w:tcBorders>
              <w:top w:val="single" w:sz="4" w:space="0" w:color="auto"/>
              <w:bottom w:val="single" w:sz="4" w:space="0" w:color="auto"/>
            </w:tcBorders>
            <w:vAlign w:val="center"/>
          </w:tcPr>
          <w:p w14:paraId="16887DA6" w14:textId="0BF18A89"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0D48F691" w14:textId="189AF4C2"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4327C110" w14:textId="17060143"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672658FA" w14:textId="7D7D115D" w:rsidR="006968D7" w:rsidRPr="00A476C2" w:rsidRDefault="006968D7" w:rsidP="006968D7">
            <w:pPr>
              <w:jc w:val="center"/>
              <w:rPr>
                <w:rFonts w:ascii="Arial" w:hAnsi="Arial" w:cs="Arial"/>
                <w:sz w:val="20"/>
              </w:rPr>
            </w:pPr>
            <w:r w:rsidRPr="00A476C2">
              <w:rPr>
                <w:rFonts w:ascii="Arial" w:hAnsi="Arial" w:cs="Arial"/>
                <w:sz w:val="20"/>
              </w:rPr>
              <w:t>Degrees Centigrade (</w:t>
            </w:r>
            <w:proofErr w:type="spellStart"/>
            <w:r w:rsidRPr="00A476C2">
              <w:rPr>
                <w:rFonts w:ascii="Arial" w:hAnsi="Arial" w:cs="Arial"/>
                <w:sz w:val="20"/>
                <w:vertAlign w:val="superscript"/>
              </w:rPr>
              <w:t>o</w:t>
            </w:r>
            <w:r w:rsidRPr="00A476C2">
              <w:rPr>
                <w:rFonts w:ascii="Arial" w:hAnsi="Arial" w:cs="Arial"/>
                <w:sz w:val="20"/>
              </w:rPr>
              <w:t>C</w:t>
            </w:r>
            <w:proofErr w:type="spellEnd"/>
            <w:r w:rsidRPr="00A476C2">
              <w:rPr>
                <w:rFonts w:ascii="Arial" w:hAnsi="Arial" w:cs="Arial"/>
                <w:sz w:val="20"/>
              </w:rPr>
              <w:t>)</w:t>
            </w:r>
          </w:p>
        </w:tc>
        <w:tc>
          <w:tcPr>
            <w:tcW w:w="612" w:type="pct"/>
            <w:tcBorders>
              <w:top w:val="single" w:sz="4" w:space="0" w:color="auto"/>
              <w:bottom w:val="single" w:sz="4" w:space="0" w:color="auto"/>
            </w:tcBorders>
            <w:vAlign w:val="center"/>
          </w:tcPr>
          <w:p w14:paraId="45306AAD" w14:textId="36C0FCDD"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tcBorders>
              <w:top w:val="single" w:sz="4" w:space="0" w:color="auto"/>
              <w:bottom w:val="single" w:sz="4" w:space="0" w:color="auto"/>
            </w:tcBorders>
            <w:vAlign w:val="center"/>
          </w:tcPr>
          <w:p w14:paraId="6D79525A" w14:textId="79DB6987"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tcBorders>
              <w:top w:val="single" w:sz="4" w:space="0" w:color="auto"/>
              <w:bottom w:val="single" w:sz="4" w:space="0" w:color="auto"/>
            </w:tcBorders>
            <w:vAlign w:val="center"/>
          </w:tcPr>
          <w:p w14:paraId="625928ED" w14:textId="49D9F3F5"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018ABE23"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42ACF7D1" w14:textId="77777777" w:rsidR="006968D7" w:rsidRPr="00A476C2" w:rsidRDefault="006968D7" w:rsidP="006968D7">
            <w:pPr>
              <w:jc w:val="center"/>
              <w:rPr>
                <w:rFonts w:ascii="Arial" w:hAnsi="Arial" w:cs="Arial"/>
                <w:sz w:val="20"/>
              </w:rPr>
            </w:pPr>
          </w:p>
          <w:p w14:paraId="32758531" w14:textId="6B5B3D7D"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7955EB6D" w14:textId="6F03C51E" w:rsidTr="00A676E6">
        <w:trPr>
          <w:cantSplit/>
          <w:jc w:val="center"/>
        </w:trPr>
        <w:tc>
          <w:tcPr>
            <w:tcW w:w="652" w:type="pct"/>
            <w:tcBorders>
              <w:top w:val="single" w:sz="4" w:space="0" w:color="auto"/>
              <w:bottom w:val="single" w:sz="4" w:space="0" w:color="auto"/>
            </w:tcBorders>
            <w:vAlign w:val="center"/>
          </w:tcPr>
          <w:p w14:paraId="6CDCFD49" w14:textId="14B3B301" w:rsidR="006968D7" w:rsidRPr="00A476C2" w:rsidRDefault="006968D7" w:rsidP="006968D7">
            <w:pPr>
              <w:rPr>
                <w:rFonts w:ascii="Arial" w:hAnsi="Arial" w:cs="Arial"/>
                <w:sz w:val="20"/>
              </w:rPr>
            </w:pPr>
            <w:r w:rsidRPr="00A476C2">
              <w:rPr>
                <w:rFonts w:ascii="Arial" w:hAnsi="Arial" w:cs="Arial"/>
                <w:sz w:val="20"/>
              </w:rPr>
              <w:t>Ambient air pressure</w:t>
            </w:r>
          </w:p>
        </w:tc>
        <w:tc>
          <w:tcPr>
            <w:tcW w:w="645" w:type="pct"/>
            <w:tcBorders>
              <w:top w:val="single" w:sz="4" w:space="0" w:color="auto"/>
              <w:bottom w:val="single" w:sz="4" w:space="0" w:color="auto"/>
            </w:tcBorders>
            <w:vAlign w:val="center"/>
          </w:tcPr>
          <w:p w14:paraId="74EDD287" w14:textId="2682E40D"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62B26C5E" w14:textId="76FB329E"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71F43E91" w14:textId="6086A0A1"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42113A82" w14:textId="34C76BAD" w:rsidR="006968D7" w:rsidRPr="00A476C2" w:rsidRDefault="006968D7" w:rsidP="006968D7">
            <w:pPr>
              <w:jc w:val="center"/>
              <w:rPr>
                <w:rFonts w:ascii="Arial" w:hAnsi="Arial" w:cs="Arial"/>
                <w:sz w:val="20"/>
              </w:rPr>
            </w:pPr>
            <w:r w:rsidRPr="00A476C2">
              <w:rPr>
                <w:rFonts w:ascii="Arial" w:hAnsi="Arial" w:cs="Arial"/>
                <w:sz w:val="20"/>
              </w:rPr>
              <w:t>Kilopascals (kPa)</w:t>
            </w:r>
          </w:p>
        </w:tc>
        <w:tc>
          <w:tcPr>
            <w:tcW w:w="612" w:type="pct"/>
            <w:tcBorders>
              <w:top w:val="single" w:sz="4" w:space="0" w:color="auto"/>
              <w:bottom w:val="single" w:sz="4" w:space="0" w:color="auto"/>
            </w:tcBorders>
            <w:vAlign w:val="center"/>
          </w:tcPr>
          <w:p w14:paraId="29FE748E" w14:textId="617AA742"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tcBorders>
              <w:top w:val="single" w:sz="4" w:space="0" w:color="auto"/>
              <w:bottom w:val="single" w:sz="4" w:space="0" w:color="auto"/>
            </w:tcBorders>
            <w:vAlign w:val="center"/>
          </w:tcPr>
          <w:p w14:paraId="21CA3192" w14:textId="396F7FE5" w:rsidR="006968D7" w:rsidRPr="00A476C2" w:rsidRDefault="006968D7" w:rsidP="006968D7">
            <w:pPr>
              <w:jc w:val="center"/>
              <w:rPr>
                <w:rFonts w:ascii="Arial" w:hAnsi="Arial" w:cs="Arial"/>
                <w:sz w:val="20"/>
              </w:rPr>
            </w:pPr>
            <w:r w:rsidRPr="00A476C2">
              <w:rPr>
                <w:rFonts w:ascii="Arial" w:hAnsi="Arial" w:cs="Arial"/>
                <w:sz w:val="20"/>
              </w:rPr>
              <w:t>to 0.1 kPa with accuracy to +/- 1.5kPa</w:t>
            </w:r>
          </w:p>
        </w:tc>
        <w:tc>
          <w:tcPr>
            <w:tcW w:w="465" w:type="pct"/>
            <w:tcBorders>
              <w:top w:val="single" w:sz="4" w:space="0" w:color="auto"/>
              <w:bottom w:val="single" w:sz="4" w:space="0" w:color="auto"/>
            </w:tcBorders>
            <w:vAlign w:val="center"/>
          </w:tcPr>
          <w:p w14:paraId="64DC7A8A" w14:textId="6FE827BD"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7C433172"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38CCE83D" w14:textId="77777777" w:rsidR="006968D7" w:rsidRPr="00A476C2" w:rsidRDefault="006968D7" w:rsidP="006968D7">
            <w:pPr>
              <w:jc w:val="center"/>
              <w:rPr>
                <w:rFonts w:ascii="Arial" w:hAnsi="Arial" w:cs="Arial"/>
                <w:sz w:val="20"/>
              </w:rPr>
            </w:pPr>
          </w:p>
          <w:p w14:paraId="7EAE0382" w14:textId="76E6B063"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18EDAF7A" w14:textId="0DCA83E2" w:rsidTr="00A676E6">
        <w:trPr>
          <w:cantSplit/>
          <w:jc w:val="center"/>
        </w:trPr>
        <w:tc>
          <w:tcPr>
            <w:tcW w:w="652" w:type="pct"/>
            <w:tcBorders>
              <w:top w:val="single" w:sz="4" w:space="0" w:color="auto"/>
              <w:bottom w:val="single" w:sz="4" w:space="0" w:color="auto"/>
            </w:tcBorders>
            <w:vAlign w:val="center"/>
          </w:tcPr>
          <w:p w14:paraId="6AD420B3" w14:textId="48A26954" w:rsidR="006968D7" w:rsidRPr="00A476C2" w:rsidRDefault="006968D7" w:rsidP="006968D7">
            <w:pPr>
              <w:rPr>
                <w:rFonts w:ascii="Arial" w:hAnsi="Arial" w:cs="Arial"/>
                <w:sz w:val="20"/>
              </w:rPr>
            </w:pPr>
            <w:r w:rsidRPr="00A476C2">
              <w:rPr>
                <w:rFonts w:ascii="Arial" w:hAnsi="Arial" w:cs="Arial"/>
                <w:sz w:val="20"/>
              </w:rPr>
              <w:t>Standard deviation of ambient air pressure</w:t>
            </w:r>
          </w:p>
        </w:tc>
        <w:tc>
          <w:tcPr>
            <w:tcW w:w="645" w:type="pct"/>
            <w:tcBorders>
              <w:top w:val="single" w:sz="4" w:space="0" w:color="auto"/>
              <w:bottom w:val="single" w:sz="4" w:space="0" w:color="auto"/>
            </w:tcBorders>
            <w:vAlign w:val="center"/>
          </w:tcPr>
          <w:p w14:paraId="66F76F1B" w14:textId="7707DC9E"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3D6E5738" w14:textId="649761BA"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4D14D536" w14:textId="3C292571"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3344589A" w14:textId="2A322B2D" w:rsidR="006968D7" w:rsidRPr="00A476C2" w:rsidRDefault="006968D7" w:rsidP="006968D7">
            <w:pPr>
              <w:jc w:val="center"/>
              <w:rPr>
                <w:rFonts w:ascii="Arial" w:hAnsi="Arial" w:cs="Arial"/>
                <w:sz w:val="20"/>
              </w:rPr>
            </w:pPr>
            <w:r w:rsidRPr="00A476C2">
              <w:rPr>
                <w:rFonts w:ascii="Arial" w:hAnsi="Arial" w:cs="Arial"/>
                <w:sz w:val="20"/>
              </w:rPr>
              <w:t>Kilopascals (kPa)</w:t>
            </w:r>
          </w:p>
        </w:tc>
        <w:tc>
          <w:tcPr>
            <w:tcW w:w="612" w:type="pct"/>
            <w:tcBorders>
              <w:top w:val="single" w:sz="4" w:space="0" w:color="auto"/>
              <w:bottom w:val="single" w:sz="4" w:space="0" w:color="auto"/>
            </w:tcBorders>
            <w:vAlign w:val="center"/>
          </w:tcPr>
          <w:p w14:paraId="6007D992" w14:textId="569F24E0"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tcBorders>
              <w:top w:val="single" w:sz="4" w:space="0" w:color="auto"/>
              <w:bottom w:val="single" w:sz="4" w:space="0" w:color="auto"/>
            </w:tcBorders>
            <w:vAlign w:val="center"/>
          </w:tcPr>
          <w:p w14:paraId="283296C6" w14:textId="0826917D"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tcBorders>
              <w:top w:val="single" w:sz="4" w:space="0" w:color="auto"/>
              <w:bottom w:val="single" w:sz="4" w:space="0" w:color="auto"/>
            </w:tcBorders>
            <w:vAlign w:val="center"/>
          </w:tcPr>
          <w:p w14:paraId="37CEF083" w14:textId="21836C2E"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5E89D29E"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6861E265" w14:textId="77777777" w:rsidR="006968D7" w:rsidRPr="00A476C2" w:rsidRDefault="006968D7" w:rsidP="006968D7">
            <w:pPr>
              <w:jc w:val="center"/>
              <w:rPr>
                <w:rFonts w:ascii="Arial" w:hAnsi="Arial" w:cs="Arial"/>
                <w:sz w:val="20"/>
              </w:rPr>
            </w:pPr>
          </w:p>
          <w:p w14:paraId="2D322DF9" w14:textId="5C482638"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1B16CC12" w14:textId="374E352A" w:rsidTr="00A676E6">
        <w:trPr>
          <w:cantSplit/>
          <w:jc w:val="center"/>
        </w:trPr>
        <w:tc>
          <w:tcPr>
            <w:tcW w:w="652" w:type="pct"/>
            <w:tcBorders>
              <w:top w:val="single" w:sz="4" w:space="0" w:color="auto"/>
              <w:bottom w:val="single" w:sz="4" w:space="0" w:color="auto"/>
            </w:tcBorders>
            <w:vAlign w:val="center"/>
          </w:tcPr>
          <w:p w14:paraId="7CA0E4D3" w14:textId="3308E5B0" w:rsidR="006968D7" w:rsidRPr="00A476C2" w:rsidRDefault="006968D7" w:rsidP="006968D7">
            <w:pPr>
              <w:rPr>
                <w:rFonts w:ascii="Arial" w:hAnsi="Arial" w:cs="Arial"/>
                <w:sz w:val="20"/>
              </w:rPr>
            </w:pPr>
            <w:r w:rsidRPr="00A476C2">
              <w:rPr>
                <w:rFonts w:ascii="Arial" w:hAnsi="Arial" w:cs="Arial"/>
                <w:sz w:val="20"/>
              </w:rPr>
              <w:t>Ambient air relative humidity</w:t>
            </w:r>
          </w:p>
        </w:tc>
        <w:tc>
          <w:tcPr>
            <w:tcW w:w="645" w:type="pct"/>
            <w:tcBorders>
              <w:top w:val="single" w:sz="4" w:space="0" w:color="auto"/>
              <w:bottom w:val="single" w:sz="4" w:space="0" w:color="auto"/>
            </w:tcBorders>
            <w:vAlign w:val="center"/>
          </w:tcPr>
          <w:p w14:paraId="43777D0C" w14:textId="448FF9AD"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5A04FBB7" w14:textId="4EE802E4"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0C398AD4" w14:textId="626F848F"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168F9759" w14:textId="79865560" w:rsidR="006968D7" w:rsidRPr="00A476C2" w:rsidRDefault="006968D7" w:rsidP="006968D7">
            <w:pPr>
              <w:jc w:val="center"/>
              <w:rPr>
                <w:rFonts w:ascii="Arial" w:hAnsi="Arial" w:cs="Arial"/>
                <w:sz w:val="20"/>
              </w:rPr>
            </w:pPr>
            <w:r w:rsidRPr="00A476C2">
              <w:rPr>
                <w:rFonts w:ascii="Arial" w:hAnsi="Arial" w:cs="Arial"/>
                <w:sz w:val="20"/>
              </w:rPr>
              <w:t>(Percent)</w:t>
            </w:r>
          </w:p>
        </w:tc>
        <w:tc>
          <w:tcPr>
            <w:tcW w:w="612" w:type="pct"/>
            <w:tcBorders>
              <w:top w:val="single" w:sz="4" w:space="0" w:color="auto"/>
              <w:bottom w:val="single" w:sz="4" w:space="0" w:color="auto"/>
            </w:tcBorders>
            <w:vAlign w:val="center"/>
          </w:tcPr>
          <w:p w14:paraId="1DADEAE1" w14:textId="31863D8F"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tcBorders>
              <w:top w:val="single" w:sz="4" w:space="0" w:color="auto"/>
              <w:bottom w:val="single" w:sz="4" w:space="0" w:color="auto"/>
            </w:tcBorders>
            <w:vAlign w:val="center"/>
          </w:tcPr>
          <w:p w14:paraId="34188066" w14:textId="05F47031" w:rsidR="006968D7" w:rsidRPr="00A476C2" w:rsidRDefault="006968D7" w:rsidP="006968D7">
            <w:pPr>
              <w:jc w:val="center"/>
              <w:rPr>
                <w:rFonts w:ascii="Arial" w:hAnsi="Arial" w:cs="Arial"/>
                <w:sz w:val="20"/>
              </w:rPr>
            </w:pPr>
            <w:r w:rsidRPr="00A476C2">
              <w:rPr>
                <w:rFonts w:ascii="Arial" w:hAnsi="Arial" w:cs="Arial"/>
                <w:sz w:val="20"/>
              </w:rPr>
              <w:t xml:space="preserve"> to 1% with accuracy to +/- 3%</w:t>
            </w:r>
          </w:p>
        </w:tc>
        <w:tc>
          <w:tcPr>
            <w:tcW w:w="465" w:type="pct"/>
            <w:tcBorders>
              <w:top w:val="single" w:sz="4" w:space="0" w:color="auto"/>
              <w:bottom w:val="single" w:sz="4" w:space="0" w:color="auto"/>
            </w:tcBorders>
            <w:vAlign w:val="center"/>
          </w:tcPr>
          <w:p w14:paraId="2B02878C" w14:textId="5E1E7B23"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3EC0FBE7"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0C8C96E0" w14:textId="77777777" w:rsidR="006968D7" w:rsidRPr="00A476C2" w:rsidRDefault="006968D7" w:rsidP="006968D7">
            <w:pPr>
              <w:jc w:val="center"/>
              <w:rPr>
                <w:rFonts w:ascii="Arial" w:hAnsi="Arial" w:cs="Arial"/>
                <w:sz w:val="20"/>
              </w:rPr>
            </w:pPr>
          </w:p>
          <w:p w14:paraId="4E5A6DF7" w14:textId="5DB3639C"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2816A450" w14:textId="2A9CA788" w:rsidTr="00A676E6">
        <w:trPr>
          <w:cantSplit/>
          <w:jc w:val="center"/>
        </w:trPr>
        <w:tc>
          <w:tcPr>
            <w:tcW w:w="652" w:type="pct"/>
            <w:tcBorders>
              <w:top w:val="single" w:sz="4" w:space="0" w:color="auto"/>
              <w:bottom w:val="single" w:sz="4" w:space="0" w:color="auto"/>
            </w:tcBorders>
            <w:vAlign w:val="center"/>
          </w:tcPr>
          <w:p w14:paraId="48D35E61" w14:textId="03725031" w:rsidR="006968D7" w:rsidRPr="00A476C2" w:rsidRDefault="006968D7" w:rsidP="006968D7">
            <w:pPr>
              <w:rPr>
                <w:rFonts w:ascii="Arial" w:hAnsi="Arial" w:cs="Arial"/>
                <w:sz w:val="20"/>
              </w:rPr>
            </w:pPr>
            <w:r w:rsidRPr="00A476C2">
              <w:rPr>
                <w:rFonts w:ascii="Arial" w:hAnsi="Arial" w:cs="Arial"/>
                <w:sz w:val="20"/>
              </w:rPr>
              <w:t>Standard deviation of ambient air relative humidity</w:t>
            </w:r>
          </w:p>
        </w:tc>
        <w:tc>
          <w:tcPr>
            <w:tcW w:w="645" w:type="pct"/>
            <w:tcBorders>
              <w:top w:val="single" w:sz="4" w:space="0" w:color="auto"/>
              <w:bottom w:val="single" w:sz="4" w:space="0" w:color="auto"/>
            </w:tcBorders>
            <w:vAlign w:val="center"/>
          </w:tcPr>
          <w:p w14:paraId="6FD88D0C" w14:textId="39B4B486"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61A7EF15" w14:textId="7B6A8627"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028BDDDC" w14:textId="6E1A19D4"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4ACB039C" w14:textId="02CBCE5D" w:rsidR="006968D7" w:rsidRPr="00A476C2" w:rsidRDefault="006968D7" w:rsidP="006968D7">
            <w:pPr>
              <w:jc w:val="center"/>
              <w:rPr>
                <w:rFonts w:ascii="Arial" w:hAnsi="Arial" w:cs="Arial"/>
                <w:sz w:val="20"/>
              </w:rPr>
            </w:pPr>
            <w:r w:rsidRPr="00A476C2">
              <w:rPr>
                <w:rFonts w:ascii="Arial" w:hAnsi="Arial" w:cs="Arial"/>
                <w:sz w:val="20"/>
              </w:rPr>
              <w:t>(Percent)</w:t>
            </w:r>
          </w:p>
        </w:tc>
        <w:tc>
          <w:tcPr>
            <w:tcW w:w="612" w:type="pct"/>
            <w:tcBorders>
              <w:top w:val="single" w:sz="4" w:space="0" w:color="auto"/>
              <w:bottom w:val="single" w:sz="4" w:space="0" w:color="auto"/>
            </w:tcBorders>
            <w:vAlign w:val="center"/>
          </w:tcPr>
          <w:p w14:paraId="69564479" w14:textId="3AB2BB6A"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tcBorders>
              <w:top w:val="single" w:sz="4" w:space="0" w:color="auto"/>
              <w:bottom w:val="single" w:sz="4" w:space="0" w:color="auto"/>
            </w:tcBorders>
            <w:vAlign w:val="center"/>
          </w:tcPr>
          <w:p w14:paraId="2D8DCDC5" w14:textId="327D13D8"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tcBorders>
              <w:top w:val="single" w:sz="4" w:space="0" w:color="auto"/>
              <w:bottom w:val="single" w:sz="4" w:space="0" w:color="auto"/>
            </w:tcBorders>
            <w:vAlign w:val="center"/>
          </w:tcPr>
          <w:p w14:paraId="341BC30D" w14:textId="41B6EBDE"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1CFAC8A4"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5BF00156" w14:textId="77777777" w:rsidR="006968D7" w:rsidRPr="00A476C2" w:rsidRDefault="006968D7" w:rsidP="006968D7">
            <w:pPr>
              <w:jc w:val="center"/>
              <w:rPr>
                <w:rFonts w:ascii="Arial" w:hAnsi="Arial" w:cs="Arial"/>
                <w:sz w:val="20"/>
              </w:rPr>
            </w:pPr>
          </w:p>
          <w:p w14:paraId="56D3CDAB" w14:textId="5A2AA6D8"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6857BC9E" w14:textId="14583054" w:rsidTr="00A676E6">
        <w:trPr>
          <w:cantSplit/>
          <w:jc w:val="center"/>
        </w:trPr>
        <w:tc>
          <w:tcPr>
            <w:tcW w:w="652" w:type="pct"/>
            <w:tcBorders>
              <w:top w:val="single" w:sz="4" w:space="0" w:color="auto"/>
              <w:bottom w:val="single" w:sz="4" w:space="0" w:color="auto"/>
            </w:tcBorders>
            <w:vAlign w:val="center"/>
          </w:tcPr>
          <w:p w14:paraId="5C683203" w14:textId="5B063294" w:rsidR="006968D7" w:rsidRPr="00A476C2" w:rsidRDefault="006968D7" w:rsidP="006968D7">
            <w:pPr>
              <w:rPr>
                <w:rFonts w:ascii="Arial" w:hAnsi="Arial" w:cs="Arial"/>
                <w:sz w:val="20"/>
              </w:rPr>
            </w:pPr>
            <w:r w:rsidRPr="00A476C2">
              <w:rPr>
                <w:rFonts w:ascii="Arial" w:hAnsi="Arial" w:cs="Arial"/>
                <w:sz w:val="20"/>
              </w:rPr>
              <w:lastRenderedPageBreak/>
              <w:t>Solar irradiance</w:t>
            </w:r>
          </w:p>
        </w:tc>
        <w:tc>
          <w:tcPr>
            <w:tcW w:w="645" w:type="pct"/>
            <w:tcBorders>
              <w:top w:val="single" w:sz="4" w:space="0" w:color="auto"/>
              <w:bottom w:val="single" w:sz="4" w:space="0" w:color="auto"/>
            </w:tcBorders>
            <w:vAlign w:val="center"/>
          </w:tcPr>
          <w:p w14:paraId="2453744F" w14:textId="745DB385"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30A1BEA9" w14:textId="16266F9A"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481C2991" w14:textId="34B0C4EB"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7B738726" w14:textId="3F373BF3" w:rsidR="006968D7" w:rsidRPr="00A476C2" w:rsidRDefault="006968D7" w:rsidP="006968D7">
            <w:pPr>
              <w:jc w:val="center"/>
              <w:rPr>
                <w:rFonts w:ascii="Arial" w:hAnsi="Arial" w:cs="Arial"/>
                <w:sz w:val="20"/>
              </w:rPr>
            </w:pPr>
            <w:r w:rsidRPr="00A476C2">
              <w:rPr>
                <w:rFonts w:ascii="Arial" w:hAnsi="Arial" w:cs="Arial"/>
                <w:sz w:val="20"/>
              </w:rPr>
              <w:t>W/m</w:t>
            </w:r>
            <w:r w:rsidRPr="00A476C2">
              <w:rPr>
                <w:rFonts w:ascii="Arial" w:hAnsi="Arial" w:cs="Arial"/>
                <w:sz w:val="20"/>
                <w:vertAlign w:val="superscript"/>
              </w:rPr>
              <w:t>2</w:t>
            </w:r>
          </w:p>
        </w:tc>
        <w:tc>
          <w:tcPr>
            <w:tcW w:w="612" w:type="pct"/>
            <w:tcBorders>
              <w:top w:val="single" w:sz="4" w:space="0" w:color="auto"/>
              <w:bottom w:val="single" w:sz="4" w:space="0" w:color="auto"/>
            </w:tcBorders>
            <w:vAlign w:val="center"/>
          </w:tcPr>
          <w:p w14:paraId="1A14B717" w14:textId="49D8A8AA"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tcBorders>
              <w:top w:val="single" w:sz="4" w:space="0" w:color="auto"/>
              <w:bottom w:val="single" w:sz="4" w:space="0" w:color="auto"/>
            </w:tcBorders>
            <w:vAlign w:val="center"/>
          </w:tcPr>
          <w:p w14:paraId="27C0B19E" w14:textId="4633D6A8" w:rsidR="006968D7" w:rsidRPr="00A476C2" w:rsidRDefault="006968D7" w:rsidP="006968D7">
            <w:pPr>
              <w:jc w:val="center"/>
              <w:rPr>
                <w:rFonts w:ascii="Arial" w:hAnsi="Arial" w:cs="Arial"/>
                <w:sz w:val="20"/>
              </w:rPr>
            </w:pPr>
            <w:r w:rsidRPr="00A476C2">
              <w:rPr>
                <w:rFonts w:ascii="Arial" w:hAnsi="Arial" w:cs="Arial"/>
                <w:sz w:val="20"/>
              </w:rPr>
              <w:t>To 1 W/m</w:t>
            </w:r>
            <w:r w:rsidRPr="00A476C2">
              <w:rPr>
                <w:rFonts w:ascii="Arial" w:hAnsi="Arial" w:cs="Arial"/>
                <w:sz w:val="20"/>
                <w:vertAlign w:val="superscript"/>
              </w:rPr>
              <w:t>2</w:t>
            </w:r>
          </w:p>
        </w:tc>
        <w:tc>
          <w:tcPr>
            <w:tcW w:w="465" w:type="pct"/>
            <w:tcBorders>
              <w:top w:val="single" w:sz="4" w:space="0" w:color="auto"/>
              <w:bottom w:val="single" w:sz="4" w:space="0" w:color="auto"/>
            </w:tcBorders>
            <w:vAlign w:val="center"/>
          </w:tcPr>
          <w:p w14:paraId="266AC015" w14:textId="2D7D79D0"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2CE89C47"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72C02788" w14:textId="77777777" w:rsidR="006968D7" w:rsidRPr="00A476C2" w:rsidRDefault="006968D7" w:rsidP="006968D7">
            <w:pPr>
              <w:jc w:val="center"/>
              <w:rPr>
                <w:rFonts w:ascii="Arial" w:hAnsi="Arial" w:cs="Arial"/>
                <w:sz w:val="20"/>
              </w:rPr>
            </w:pPr>
          </w:p>
          <w:p w14:paraId="1642B01B" w14:textId="391D6FC1"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425FA2AB" w14:textId="67C9F2CB" w:rsidTr="00A676E6">
        <w:trPr>
          <w:cantSplit/>
          <w:jc w:val="center"/>
        </w:trPr>
        <w:tc>
          <w:tcPr>
            <w:tcW w:w="652" w:type="pct"/>
            <w:tcBorders>
              <w:top w:val="single" w:sz="4" w:space="0" w:color="auto"/>
              <w:bottom w:val="single" w:sz="4" w:space="0" w:color="auto"/>
            </w:tcBorders>
            <w:vAlign w:val="center"/>
          </w:tcPr>
          <w:p w14:paraId="425FA2A2" w14:textId="77777777" w:rsidR="006968D7" w:rsidRPr="00A476C2" w:rsidRDefault="006968D7" w:rsidP="006968D7">
            <w:pPr>
              <w:rPr>
                <w:rFonts w:ascii="Arial" w:hAnsi="Arial" w:cs="Arial"/>
                <w:sz w:val="20"/>
              </w:rPr>
            </w:pPr>
            <w:r w:rsidRPr="00A476C2">
              <w:rPr>
                <w:rFonts w:ascii="Arial" w:hAnsi="Arial" w:cs="Arial"/>
                <w:sz w:val="20"/>
              </w:rPr>
              <w:t>Wind speed</w:t>
            </w:r>
          </w:p>
        </w:tc>
        <w:tc>
          <w:tcPr>
            <w:tcW w:w="645" w:type="pct"/>
            <w:tcBorders>
              <w:top w:val="single" w:sz="4" w:space="0" w:color="auto"/>
              <w:bottom w:val="single" w:sz="4" w:space="0" w:color="auto"/>
            </w:tcBorders>
            <w:vAlign w:val="center"/>
          </w:tcPr>
          <w:p w14:paraId="425FA2A3"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425FA2A4" w14:textId="38FA69D0"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425FA2A5" w14:textId="6C97E660"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425FA2A6" w14:textId="77777777" w:rsidR="006968D7" w:rsidRPr="00A476C2" w:rsidRDefault="006968D7" w:rsidP="006968D7">
            <w:pPr>
              <w:jc w:val="center"/>
              <w:rPr>
                <w:rFonts w:ascii="Arial" w:hAnsi="Arial" w:cs="Arial"/>
                <w:sz w:val="20"/>
              </w:rPr>
            </w:pPr>
            <w:r w:rsidRPr="00A476C2">
              <w:rPr>
                <w:rFonts w:ascii="Arial" w:hAnsi="Arial" w:cs="Arial"/>
                <w:sz w:val="20"/>
              </w:rPr>
              <w:t>m/s (scalar)</w:t>
            </w:r>
          </w:p>
        </w:tc>
        <w:tc>
          <w:tcPr>
            <w:tcW w:w="612" w:type="pct"/>
            <w:tcBorders>
              <w:top w:val="single" w:sz="4" w:space="0" w:color="auto"/>
              <w:bottom w:val="single" w:sz="4" w:space="0" w:color="auto"/>
            </w:tcBorders>
            <w:vAlign w:val="center"/>
          </w:tcPr>
          <w:p w14:paraId="425FA2A7" w14:textId="77777777"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tcBorders>
              <w:top w:val="single" w:sz="4" w:space="0" w:color="auto"/>
              <w:bottom w:val="single" w:sz="4" w:space="0" w:color="auto"/>
            </w:tcBorders>
            <w:vAlign w:val="center"/>
          </w:tcPr>
          <w:p w14:paraId="425FA2A8" w14:textId="77777777" w:rsidR="006968D7" w:rsidRPr="00A476C2" w:rsidRDefault="006968D7" w:rsidP="006968D7">
            <w:pPr>
              <w:jc w:val="center"/>
              <w:rPr>
                <w:rFonts w:ascii="Arial" w:hAnsi="Arial" w:cs="Arial"/>
                <w:sz w:val="20"/>
              </w:rPr>
            </w:pPr>
            <w:r w:rsidRPr="00A476C2">
              <w:rPr>
                <w:rFonts w:ascii="Arial" w:hAnsi="Arial" w:cs="Arial"/>
                <w:sz w:val="20"/>
              </w:rPr>
              <w:t>to 0.1 m/s</w:t>
            </w:r>
          </w:p>
          <w:p w14:paraId="425FA2A9" w14:textId="466EA488" w:rsidR="006968D7" w:rsidRPr="00A476C2" w:rsidRDefault="006968D7" w:rsidP="006968D7">
            <w:pPr>
              <w:jc w:val="center"/>
              <w:rPr>
                <w:rFonts w:ascii="Arial" w:hAnsi="Arial" w:cs="Arial"/>
                <w:sz w:val="20"/>
              </w:rPr>
            </w:pPr>
            <w:r w:rsidRPr="00A476C2">
              <w:rPr>
                <w:rFonts w:ascii="Arial" w:hAnsi="Arial" w:cs="Arial"/>
                <w:sz w:val="20"/>
              </w:rPr>
              <w:t xml:space="preserve">accuracy of +/- 0.5 m/s </w:t>
            </w:r>
          </w:p>
        </w:tc>
        <w:tc>
          <w:tcPr>
            <w:tcW w:w="465" w:type="pct"/>
            <w:tcBorders>
              <w:top w:val="single" w:sz="4" w:space="0" w:color="auto"/>
              <w:bottom w:val="single" w:sz="4" w:space="0" w:color="auto"/>
            </w:tcBorders>
            <w:vAlign w:val="center"/>
          </w:tcPr>
          <w:p w14:paraId="425FA2AA"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12B7BD92"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2DF04203" w14:textId="77777777" w:rsidR="006968D7" w:rsidRPr="00A476C2" w:rsidRDefault="006968D7" w:rsidP="006968D7">
            <w:pPr>
              <w:jc w:val="center"/>
              <w:rPr>
                <w:rFonts w:ascii="Arial" w:hAnsi="Arial" w:cs="Arial"/>
                <w:sz w:val="20"/>
              </w:rPr>
            </w:pPr>
          </w:p>
          <w:p w14:paraId="49744C5B" w14:textId="79DF2D7E"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425FA2B4" w14:textId="3DB9A765" w:rsidTr="00A676E6">
        <w:trPr>
          <w:cantSplit/>
          <w:jc w:val="center"/>
        </w:trPr>
        <w:tc>
          <w:tcPr>
            <w:tcW w:w="652" w:type="pct"/>
            <w:tcBorders>
              <w:top w:val="single" w:sz="4" w:space="0" w:color="auto"/>
              <w:left w:val="single" w:sz="4" w:space="0" w:color="auto"/>
              <w:bottom w:val="single" w:sz="4" w:space="0" w:color="auto"/>
              <w:right w:val="single" w:sz="4" w:space="0" w:color="auto"/>
            </w:tcBorders>
            <w:vAlign w:val="center"/>
          </w:tcPr>
          <w:p w14:paraId="425FA2AC" w14:textId="77777777" w:rsidR="006968D7" w:rsidRPr="00A476C2" w:rsidRDefault="006968D7" w:rsidP="006968D7">
            <w:pPr>
              <w:rPr>
                <w:rFonts w:ascii="Arial" w:hAnsi="Arial" w:cs="Arial"/>
                <w:sz w:val="20"/>
              </w:rPr>
            </w:pPr>
            <w:r w:rsidRPr="00A476C2">
              <w:rPr>
                <w:rFonts w:ascii="Arial" w:hAnsi="Arial" w:cs="Arial"/>
                <w:sz w:val="20"/>
              </w:rPr>
              <w:t>Standard Deviation of Wind speed</w:t>
            </w:r>
          </w:p>
        </w:tc>
        <w:tc>
          <w:tcPr>
            <w:tcW w:w="645" w:type="pct"/>
            <w:tcBorders>
              <w:top w:val="single" w:sz="4" w:space="0" w:color="auto"/>
              <w:left w:val="single" w:sz="4" w:space="0" w:color="auto"/>
              <w:bottom w:val="single" w:sz="4" w:space="0" w:color="auto"/>
              <w:right w:val="single" w:sz="4" w:space="0" w:color="auto"/>
            </w:tcBorders>
            <w:vAlign w:val="center"/>
          </w:tcPr>
          <w:p w14:paraId="425FA2AD" w14:textId="4AE33700" w:rsidR="006968D7" w:rsidRPr="00A476C2" w:rsidRDefault="006968D7" w:rsidP="006968D7">
            <w:pPr>
              <w:jc w:val="center"/>
              <w:rPr>
                <w:rFonts w:ascii="Arial" w:hAnsi="Arial" w:cs="Arial"/>
                <w:sz w:val="20"/>
              </w:rPr>
            </w:pPr>
            <w:r w:rsidRPr="00A476C2">
              <w:rPr>
                <w:rFonts w:ascii="Arial" w:hAnsi="Arial" w:cs="Arial"/>
                <w:sz w:val="20"/>
              </w:rPr>
              <w:t>Recommended</w:t>
            </w:r>
          </w:p>
        </w:tc>
        <w:tc>
          <w:tcPr>
            <w:tcW w:w="509" w:type="pct"/>
            <w:tcBorders>
              <w:top w:val="single" w:sz="4" w:space="0" w:color="auto"/>
              <w:left w:val="single" w:sz="4" w:space="0" w:color="auto"/>
              <w:bottom w:val="single" w:sz="4" w:space="0" w:color="auto"/>
              <w:right w:val="single" w:sz="4" w:space="0" w:color="auto"/>
            </w:tcBorders>
            <w:vAlign w:val="center"/>
          </w:tcPr>
          <w:p w14:paraId="425FA2AE" w14:textId="77280E46"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left w:val="single" w:sz="4" w:space="0" w:color="auto"/>
              <w:bottom w:val="single" w:sz="4" w:space="0" w:color="auto"/>
              <w:right w:val="single" w:sz="4" w:space="0" w:color="auto"/>
            </w:tcBorders>
            <w:vAlign w:val="center"/>
          </w:tcPr>
          <w:p w14:paraId="425FA2AF" w14:textId="03D7C23F"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left w:val="single" w:sz="4" w:space="0" w:color="auto"/>
              <w:bottom w:val="single" w:sz="4" w:space="0" w:color="auto"/>
              <w:right w:val="single" w:sz="4" w:space="0" w:color="auto"/>
            </w:tcBorders>
            <w:vAlign w:val="center"/>
          </w:tcPr>
          <w:p w14:paraId="425FA2B0" w14:textId="77777777" w:rsidR="006968D7" w:rsidRPr="00A476C2" w:rsidRDefault="006968D7" w:rsidP="006968D7">
            <w:pPr>
              <w:jc w:val="center"/>
              <w:rPr>
                <w:rFonts w:ascii="Arial" w:hAnsi="Arial" w:cs="Arial"/>
                <w:sz w:val="20"/>
              </w:rPr>
            </w:pPr>
            <w:r w:rsidRPr="00A476C2">
              <w:rPr>
                <w:rFonts w:ascii="Arial" w:hAnsi="Arial" w:cs="Arial"/>
                <w:sz w:val="20"/>
              </w:rPr>
              <w:t>m/s (scalar)</w:t>
            </w:r>
          </w:p>
        </w:tc>
        <w:tc>
          <w:tcPr>
            <w:tcW w:w="612" w:type="pct"/>
            <w:tcBorders>
              <w:top w:val="single" w:sz="4" w:space="0" w:color="auto"/>
              <w:left w:val="single" w:sz="4" w:space="0" w:color="auto"/>
              <w:bottom w:val="single" w:sz="4" w:space="0" w:color="auto"/>
              <w:right w:val="single" w:sz="4" w:space="0" w:color="auto"/>
            </w:tcBorders>
            <w:vAlign w:val="center"/>
          </w:tcPr>
          <w:p w14:paraId="425FA2B1" w14:textId="31533C74"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tcBorders>
              <w:top w:val="single" w:sz="4" w:space="0" w:color="auto"/>
              <w:left w:val="single" w:sz="4" w:space="0" w:color="auto"/>
              <w:bottom w:val="single" w:sz="4" w:space="0" w:color="auto"/>
              <w:right w:val="single" w:sz="4" w:space="0" w:color="auto"/>
            </w:tcBorders>
            <w:vAlign w:val="center"/>
          </w:tcPr>
          <w:p w14:paraId="425FA2B2" w14:textId="77777777"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tcBorders>
              <w:top w:val="single" w:sz="4" w:space="0" w:color="auto"/>
              <w:left w:val="single" w:sz="4" w:space="0" w:color="auto"/>
              <w:bottom w:val="single" w:sz="4" w:space="0" w:color="auto"/>
              <w:right w:val="single" w:sz="4" w:space="0" w:color="auto"/>
            </w:tcBorders>
            <w:vAlign w:val="center"/>
          </w:tcPr>
          <w:p w14:paraId="425FA2B3"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left w:val="single" w:sz="4" w:space="0" w:color="auto"/>
              <w:bottom w:val="single" w:sz="4" w:space="0" w:color="auto"/>
              <w:right w:val="single" w:sz="4" w:space="0" w:color="auto"/>
            </w:tcBorders>
            <w:vAlign w:val="center"/>
          </w:tcPr>
          <w:p w14:paraId="48ABA4AE"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7BD97283" w14:textId="77777777" w:rsidR="006968D7" w:rsidRPr="00A476C2" w:rsidRDefault="006968D7" w:rsidP="006968D7">
            <w:pPr>
              <w:jc w:val="center"/>
              <w:rPr>
                <w:rFonts w:ascii="Arial" w:hAnsi="Arial" w:cs="Arial"/>
                <w:sz w:val="20"/>
              </w:rPr>
            </w:pPr>
          </w:p>
          <w:p w14:paraId="16578FDB" w14:textId="3CA4FBB5"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425FA2BE" w14:textId="23AAC12F" w:rsidTr="00A676E6">
        <w:trPr>
          <w:cantSplit/>
          <w:jc w:val="center"/>
        </w:trPr>
        <w:tc>
          <w:tcPr>
            <w:tcW w:w="652" w:type="pct"/>
            <w:vAlign w:val="center"/>
          </w:tcPr>
          <w:p w14:paraId="425FA2B5" w14:textId="77777777" w:rsidR="006968D7" w:rsidRPr="00A476C2" w:rsidRDefault="006968D7" w:rsidP="006968D7">
            <w:pPr>
              <w:rPr>
                <w:rFonts w:ascii="Arial" w:hAnsi="Arial" w:cs="Arial"/>
                <w:sz w:val="20"/>
              </w:rPr>
            </w:pPr>
            <w:r w:rsidRPr="00A476C2">
              <w:rPr>
                <w:rFonts w:ascii="Arial" w:hAnsi="Arial" w:cs="Arial"/>
                <w:sz w:val="20"/>
              </w:rPr>
              <w:t>Wind direction</w:t>
            </w:r>
          </w:p>
        </w:tc>
        <w:tc>
          <w:tcPr>
            <w:tcW w:w="645" w:type="pct"/>
            <w:vAlign w:val="center"/>
          </w:tcPr>
          <w:p w14:paraId="425FA2B6"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B7" w14:textId="5E4F3187"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vAlign w:val="center"/>
          </w:tcPr>
          <w:p w14:paraId="425FA2B8" w14:textId="6BD3E392"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vAlign w:val="center"/>
          </w:tcPr>
          <w:p w14:paraId="425FA2B9" w14:textId="77777777" w:rsidR="006968D7" w:rsidRPr="00A476C2" w:rsidRDefault="006968D7" w:rsidP="006968D7">
            <w:pPr>
              <w:jc w:val="center"/>
              <w:rPr>
                <w:rFonts w:ascii="Arial" w:hAnsi="Arial" w:cs="Arial"/>
                <w:sz w:val="20"/>
              </w:rPr>
            </w:pPr>
            <w:r w:rsidRPr="00A476C2">
              <w:rPr>
                <w:rFonts w:ascii="Arial" w:hAnsi="Arial" w:cs="Arial"/>
                <w:sz w:val="20"/>
              </w:rPr>
              <w:t>Degrees from True North (vector)</w:t>
            </w:r>
          </w:p>
        </w:tc>
        <w:tc>
          <w:tcPr>
            <w:tcW w:w="612" w:type="pct"/>
            <w:vAlign w:val="center"/>
          </w:tcPr>
          <w:p w14:paraId="425FA2BA" w14:textId="77777777"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vAlign w:val="center"/>
          </w:tcPr>
          <w:p w14:paraId="425FA2BB" w14:textId="77777777" w:rsidR="006968D7" w:rsidRPr="00A476C2" w:rsidRDefault="006968D7" w:rsidP="006968D7">
            <w:pPr>
              <w:jc w:val="center"/>
              <w:rPr>
                <w:rFonts w:ascii="Arial" w:hAnsi="Arial" w:cs="Arial"/>
                <w:sz w:val="20"/>
              </w:rPr>
            </w:pPr>
            <w:r w:rsidRPr="00A476C2">
              <w:rPr>
                <w:rFonts w:ascii="Arial" w:hAnsi="Arial" w:cs="Arial"/>
                <w:sz w:val="20"/>
              </w:rPr>
              <w:t>to 1 degree with accuracy to</w:t>
            </w:r>
          </w:p>
          <w:p w14:paraId="425FA2BC" w14:textId="77777777" w:rsidR="006968D7" w:rsidRPr="00A476C2" w:rsidRDefault="006968D7" w:rsidP="006968D7">
            <w:pPr>
              <w:jc w:val="center"/>
              <w:rPr>
                <w:rFonts w:ascii="Arial" w:hAnsi="Arial" w:cs="Arial"/>
                <w:sz w:val="20"/>
              </w:rPr>
            </w:pPr>
            <w:r w:rsidRPr="00A476C2">
              <w:rPr>
                <w:rFonts w:ascii="Arial" w:hAnsi="Arial" w:cs="Arial"/>
                <w:sz w:val="20"/>
              </w:rPr>
              <w:t>+/- 5 degrees</w:t>
            </w:r>
          </w:p>
        </w:tc>
        <w:tc>
          <w:tcPr>
            <w:tcW w:w="465" w:type="pct"/>
            <w:vAlign w:val="center"/>
          </w:tcPr>
          <w:p w14:paraId="425FA2BD"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vAlign w:val="center"/>
          </w:tcPr>
          <w:p w14:paraId="412A8231"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16D15E4E" w14:textId="77777777" w:rsidR="006968D7" w:rsidRPr="00A476C2" w:rsidRDefault="006968D7" w:rsidP="006968D7">
            <w:pPr>
              <w:jc w:val="center"/>
              <w:rPr>
                <w:rFonts w:ascii="Arial" w:hAnsi="Arial" w:cs="Arial"/>
                <w:sz w:val="20"/>
              </w:rPr>
            </w:pPr>
          </w:p>
          <w:p w14:paraId="68C1F420" w14:textId="1E9DCDDF" w:rsidR="006968D7" w:rsidRPr="00A476C2" w:rsidRDefault="006968D7" w:rsidP="009C507C">
            <w:pPr>
              <w:jc w:val="center"/>
              <w:rPr>
                <w:rFonts w:ascii="Arial" w:hAnsi="Arial" w:cs="Arial"/>
                <w:sz w:val="20"/>
              </w:rPr>
            </w:pPr>
            <w:r w:rsidRPr="00A476C2">
              <w:rPr>
                <w:rFonts w:ascii="Arial" w:hAnsi="Arial" w:cs="Arial"/>
                <w:sz w:val="20"/>
              </w:rPr>
              <w:t>OP-14App. H Section 5.1.1</w:t>
            </w:r>
          </w:p>
        </w:tc>
      </w:tr>
      <w:tr w:rsidR="006968D7" w:rsidRPr="00A476C2" w14:paraId="425FA2C7" w14:textId="207A6FF0" w:rsidTr="00A676E6">
        <w:trPr>
          <w:cantSplit/>
          <w:jc w:val="center"/>
        </w:trPr>
        <w:tc>
          <w:tcPr>
            <w:tcW w:w="652" w:type="pct"/>
            <w:vAlign w:val="center"/>
          </w:tcPr>
          <w:p w14:paraId="425FA2BF" w14:textId="77777777" w:rsidR="006968D7" w:rsidRPr="00A476C2" w:rsidRDefault="006968D7" w:rsidP="006968D7">
            <w:pPr>
              <w:rPr>
                <w:rFonts w:ascii="Arial" w:hAnsi="Arial" w:cs="Arial"/>
                <w:sz w:val="20"/>
              </w:rPr>
            </w:pPr>
            <w:r w:rsidRPr="00A476C2">
              <w:rPr>
                <w:rFonts w:ascii="Arial" w:hAnsi="Arial" w:cs="Arial"/>
                <w:sz w:val="20"/>
              </w:rPr>
              <w:t>Standard Deviation of Wind direction</w:t>
            </w:r>
          </w:p>
        </w:tc>
        <w:tc>
          <w:tcPr>
            <w:tcW w:w="645" w:type="pct"/>
            <w:vAlign w:val="center"/>
          </w:tcPr>
          <w:p w14:paraId="425FA2C0" w14:textId="370BEB73" w:rsidR="006968D7" w:rsidRPr="00A476C2" w:rsidRDefault="006968D7" w:rsidP="006968D7">
            <w:pPr>
              <w:jc w:val="center"/>
              <w:rPr>
                <w:rFonts w:ascii="Arial" w:hAnsi="Arial" w:cs="Arial"/>
                <w:sz w:val="20"/>
              </w:rPr>
            </w:pPr>
            <w:r w:rsidRPr="00A476C2">
              <w:rPr>
                <w:rFonts w:ascii="Arial" w:hAnsi="Arial" w:cs="Arial"/>
                <w:sz w:val="20"/>
              </w:rPr>
              <w:t>Recommended</w:t>
            </w:r>
          </w:p>
        </w:tc>
        <w:tc>
          <w:tcPr>
            <w:tcW w:w="509" w:type="pct"/>
            <w:vAlign w:val="center"/>
          </w:tcPr>
          <w:p w14:paraId="425FA2C1" w14:textId="74D0307C"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vAlign w:val="center"/>
          </w:tcPr>
          <w:p w14:paraId="425FA2C2" w14:textId="39BF7A96"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vAlign w:val="center"/>
          </w:tcPr>
          <w:p w14:paraId="425FA2C3" w14:textId="77777777" w:rsidR="006968D7" w:rsidRPr="00A476C2" w:rsidRDefault="006968D7" w:rsidP="006968D7">
            <w:pPr>
              <w:jc w:val="center"/>
              <w:rPr>
                <w:rFonts w:ascii="Arial" w:hAnsi="Arial" w:cs="Arial"/>
                <w:sz w:val="20"/>
              </w:rPr>
            </w:pPr>
            <w:r w:rsidRPr="00A476C2">
              <w:rPr>
                <w:rFonts w:ascii="Arial" w:hAnsi="Arial" w:cs="Arial"/>
                <w:sz w:val="20"/>
              </w:rPr>
              <w:t>Degrees from True North (vector)</w:t>
            </w:r>
          </w:p>
        </w:tc>
        <w:tc>
          <w:tcPr>
            <w:tcW w:w="612" w:type="pct"/>
            <w:vAlign w:val="center"/>
          </w:tcPr>
          <w:p w14:paraId="425FA2C4" w14:textId="508BDA7F" w:rsidR="006968D7" w:rsidRPr="00A476C2" w:rsidRDefault="006968D7" w:rsidP="006968D7">
            <w:pPr>
              <w:jc w:val="center"/>
              <w:rPr>
                <w:rFonts w:ascii="Arial" w:hAnsi="Arial" w:cs="Arial"/>
                <w:sz w:val="20"/>
              </w:rPr>
            </w:pPr>
            <w:r w:rsidRPr="00A476C2">
              <w:rPr>
                <w:rFonts w:ascii="Arial" w:hAnsi="Arial" w:cs="Arial"/>
                <w:sz w:val="20"/>
              </w:rPr>
              <w:t xml:space="preserve">Average over </w:t>
            </w:r>
            <w:proofErr w:type="gramStart"/>
            <w:r w:rsidRPr="00A476C2">
              <w:rPr>
                <w:rFonts w:ascii="Arial" w:hAnsi="Arial" w:cs="Arial"/>
                <w:sz w:val="20"/>
              </w:rPr>
              <w:t>5 minute</w:t>
            </w:r>
            <w:proofErr w:type="gramEnd"/>
            <w:r w:rsidRPr="00A476C2">
              <w:rPr>
                <w:rFonts w:ascii="Arial" w:hAnsi="Arial" w:cs="Arial"/>
                <w:sz w:val="20"/>
              </w:rPr>
              <w:t xml:space="preserve"> interval</w:t>
            </w:r>
          </w:p>
        </w:tc>
        <w:tc>
          <w:tcPr>
            <w:tcW w:w="690" w:type="pct"/>
            <w:vAlign w:val="center"/>
          </w:tcPr>
          <w:p w14:paraId="425FA2C5" w14:textId="77777777"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vAlign w:val="center"/>
          </w:tcPr>
          <w:p w14:paraId="425FA2C6"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vAlign w:val="center"/>
          </w:tcPr>
          <w:p w14:paraId="237E5D36"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w:t>
            </w:r>
            <w:proofErr w:type="spellStart"/>
            <w:r w:rsidRPr="00A476C2">
              <w:rPr>
                <w:rFonts w:ascii="Arial" w:hAnsi="Arial" w:cs="Arial"/>
                <w:sz w:val="20"/>
              </w:rPr>
              <w:t>i</w:t>
            </w:r>
            <w:proofErr w:type="spellEnd"/>
            <w:r w:rsidRPr="00A476C2">
              <w:rPr>
                <w:rFonts w:ascii="Arial" w:hAnsi="Arial" w:cs="Arial"/>
                <w:sz w:val="20"/>
              </w:rPr>
              <w:t>)</w:t>
            </w:r>
          </w:p>
          <w:p w14:paraId="41CAB4FD" w14:textId="77777777" w:rsidR="006968D7" w:rsidRPr="00A476C2" w:rsidRDefault="006968D7" w:rsidP="006968D7">
            <w:pPr>
              <w:jc w:val="center"/>
              <w:rPr>
                <w:rFonts w:ascii="Arial" w:hAnsi="Arial" w:cs="Arial"/>
                <w:sz w:val="20"/>
              </w:rPr>
            </w:pPr>
          </w:p>
          <w:p w14:paraId="142518B7" w14:textId="3B44B8DA"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bl>
    <w:p w14:paraId="425FA2E3" w14:textId="77777777" w:rsidR="00EF1D3E" w:rsidRPr="00A476C2" w:rsidRDefault="00EF1D3E" w:rsidP="00EF1D3E">
      <w:pPr>
        <w:pStyle w:val="DocumentText"/>
        <w:rPr>
          <w:rFonts w:ascii="Arial" w:hAnsi="Arial" w:cs="Arial"/>
        </w:rPr>
      </w:pPr>
    </w:p>
    <w:p w14:paraId="425FA2E4" w14:textId="77777777" w:rsidR="00EF1D3E" w:rsidRPr="00A476C2" w:rsidRDefault="00EF1D3E" w:rsidP="00EF1D3E">
      <w:pPr>
        <w:pStyle w:val="DocumentText"/>
        <w:rPr>
          <w:rFonts w:ascii="Arial" w:hAnsi="Arial" w:cs="Arial"/>
        </w:rPr>
        <w:sectPr w:rsidR="00EF1D3E" w:rsidRPr="00A476C2" w:rsidSect="00233F8D">
          <w:headerReference w:type="default" r:id="rId21"/>
          <w:footerReference w:type="default" r:id="rId22"/>
          <w:headerReference w:type="first" r:id="rId23"/>
          <w:footerReference w:type="first" r:id="rId24"/>
          <w:pgSz w:w="15840" w:h="12240" w:orient="landscape" w:code="1"/>
          <w:pgMar w:top="1152" w:right="1440" w:bottom="864" w:left="1440" w:header="432" w:footer="288" w:gutter="0"/>
          <w:cols w:space="720"/>
          <w:titlePg/>
          <w:docGrid w:linePitch="326"/>
        </w:sectPr>
      </w:pPr>
    </w:p>
    <w:p w14:paraId="425FA2E5" w14:textId="5F08BE92" w:rsidR="009E2237" w:rsidRPr="00A476C2" w:rsidRDefault="009E2237" w:rsidP="00891F92">
      <w:pPr>
        <w:pStyle w:val="Heading1"/>
        <w:tabs>
          <w:tab w:val="clear" w:pos="720"/>
          <w:tab w:val="num" w:pos="270"/>
        </w:tabs>
        <w:ind w:left="270" w:hanging="450"/>
        <w:rPr>
          <w:rFonts w:cs="Arial"/>
        </w:rPr>
      </w:pPr>
      <w:bookmarkStart w:id="196" w:name="_Toc185521726"/>
      <w:bookmarkEnd w:id="129"/>
      <w:r w:rsidRPr="00A476C2">
        <w:rPr>
          <w:rFonts w:cs="Arial"/>
        </w:rPr>
        <w:lastRenderedPageBreak/>
        <w:t>Revision History</w:t>
      </w:r>
      <w:bookmarkEnd w:id="196"/>
    </w:p>
    <w:tbl>
      <w:tblPr>
        <w:tblW w:w="92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170"/>
        <w:gridCol w:w="7200"/>
      </w:tblGrid>
      <w:tr w:rsidR="001D6E7F" w:rsidRPr="00A476C2" w14:paraId="425FA2E9" w14:textId="77777777" w:rsidTr="00DE7DDD">
        <w:trPr>
          <w:tblHeader/>
        </w:trPr>
        <w:tc>
          <w:tcPr>
            <w:tcW w:w="900" w:type="dxa"/>
            <w:tcBorders>
              <w:top w:val="single" w:sz="12" w:space="0" w:color="auto"/>
              <w:left w:val="single" w:sz="12" w:space="0" w:color="auto"/>
              <w:bottom w:val="single" w:sz="12" w:space="0" w:color="auto"/>
              <w:right w:val="single" w:sz="12" w:space="0" w:color="auto"/>
            </w:tcBorders>
            <w:shd w:val="clear" w:color="auto" w:fill="D9D9D9"/>
          </w:tcPr>
          <w:p w14:paraId="425FA2E6" w14:textId="77777777" w:rsidR="001D6E7F" w:rsidRPr="00A476C2" w:rsidRDefault="001D6E7F" w:rsidP="00F774CC">
            <w:pPr>
              <w:spacing w:before="60" w:after="60"/>
              <w:rPr>
                <w:rFonts w:ascii="Arial" w:hAnsi="Arial" w:cs="Arial"/>
                <w:b/>
                <w:sz w:val="18"/>
                <w:szCs w:val="18"/>
              </w:rPr>
            </w:pPr>
            <w:r w:rsidRPr="00A476C2">
              <w:rPr>
                <w:rFonts w:ascii="Arial" w:hAnsi="Arial" w:cs="Arial"/>
                <w:b/>
                <w:sz w:val="18"/>
                <w:szCs w:val="18"/>
              </w:rPr>
              <w:t>Rev No.</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2E7" w14:textId="77777777" w:rsidR="001D6E7F" w:rsidRPr="00A476C2" w:rsidRDefault="00843458" w:rsidP="00843458">
            <w:pPr>
              <w:spacing w:before="60" w:after="60"/>
              <w:jc w:val="center"/>
              <w:rPr>
                <w:rFonts w:ascii="Arial" w:hAnsi="Arial" w:cs="Arial"/>
                <w:b/>
                <w:sz w:val="18"/>
                <w:szCs w:val="18"/>
              </w:rPr>
            </w:pPr>
            <w:r w:rsidRPr="00A476C2">
              <w:rPr>
                <w:rFonts w:ascii="Arial" w:hAnsi="Arial" w:cs="Arial"/>
                <w:b/>
                <w:sz w:val="18"/>
                <w:szCs w:val="18"/>
              </w:rPr>
              <w:t>Date</w:t>
            </w:r>
          </w:p>
        </w:tc>
        <w:tc>
          <w:tcPr>
            <w:tcW w:w="7200" w:type="dxa"/>
            <w:tcBorders>
              <w:top w:val="single" w:sz="12" w:space="0" w:color="auto"/>
              <w:left w:val="single" w:sz="12" w:space="0" w:color="auto"/>
              <w:bottom w:val="single" w:sz="12" w:space="0" w:color="auto"/>
              <w:right w:val="single" w:sz="12" w:space="0" w:color="auto"/>
            </w:tcBorders>
            <w:shd w:val="clear" w:color="auto" w:fill="D9D9D9"/>
          </w:tcPr>
          <w:p w14:paraId="425FA2E8" w14:textId="77777777" w:rsidR="001D6E7F" w:rsidRPr="00A476C2" w:rsidRDefault="001D6E7F" w:rsidP="00F774CC">
            <w:pPr>
              <w:spacing w:before="60" w:after="60"/>
              <w:jc w:val="center"/>
              <w:rPr>
                <w:rFonts w:ascii="Arial" w:hAnsi="Arial" w:cs="Arial"/>
                <w:b/>
                <w:sz w:val="18"/>
                <w:szCs w:val="18"/>
              </w:rPr>
            </w:pPr>
            <w:r w:rsidRPr="00A476C2">
              <w:rPr>
                <w:rFonts w:ascii="Arial" w:hAnsi="Arial" w:cs="Arial"/>
                <w:b/>
                <w:sz w:val="18"/>
                <w:szCs w:val="18"/>
              </w:rPr>
              <w:t>Reason</w:t>
            </w:r>
          </w:p>
        </w:tc>
      </w:tr>
      <w:tr w:rsidR="00EF1D3E" w:rsidRPr="00A476C2" w14:paraId="425FA2ED" w14:textId="77777777" w:rsidTr="00DE7DDD">
        <w:tc>
          <w:tcPr>
            <w:tcW w:w="900" w:type="dxa"/>
            <w:tcBorders>
              <w:top w:val="single" w:sz="12" w:space="0" w:color="auto"/>
              <w:bottom w:val="single" w:sz="4" w:space="0" w:color="auto"/>
            </w:tcBorders>
          </w:tcPr>
          <w:p w14:paraId="425FA2EA" w14:textId="77777777" w:rsidR="00EF1D3E" w:rsidRPr="00A476C2" w:rsidRDefault="00EF1D3E" w:rsidP="00ED7FA1">
            <w:pPr>
              <w:pStyle w:val="TableText"/>
              <w:widowControl w:val="0"/>
              <w:rPr>
                <w:rFonts w:ascii="Arial" w:hAnsi="Arial"/>
                <w:sz w:val="18"/>
              </w:rPr>
            </w:pPr>
            <w:r w:rsidRPr="00A476C2">
              <w:rPr>
                <w:rFonts w:ascii="Arial" w:hAnsi="Arial"/>
                <w:sz w:val="18"/>
              </w:rPr>
              <w:t>Rev 0</w:t>
            </w:r>
          </w:p>
        </w:tc>
        <w:tc>
          <w:tcPr>
            <w:tcW w:w="1170" w:type="dxa"/>
            <w:tcBorders>
              <w:top w:val="single" w:sz="12" w:space="0" w:color="auto"/>
              <w:bottom w:val="single" w:sz="4" w:space="0" w:color="auto"/>
            </w:tcBorders>
          </w:tcPr>
          <w:p w14:paraId="425FA2EB" w14:textId="6DDDDF73" w:rsidR="00EF1D3E" w:rsidRPr="00A476C2" w:rsidRDefault="00FA778D" w:rsidP="00115E14">
            <w:pPr>
              <w:pStyle w:val="TableText"/>
              <w:widowControl w:val="0"/>
              <w:rPr>
                <w:rFonts w:ascii="Arial" w:hAnsi="Arial"/>
                <w:sz w:val="18"/>
              </w:rPr>
            </w:pPr>
            <w:r>
              <w:rPr>
                <w:rFonts w:ascii="Arial" w:hAnsi="Arial"/>
                <w:sz w:val="18"/>
              </w:rPr>
              <w:t>07/20/21</w:t>
            </w:r>
          </w:p>
        </w:tc>
        <w:tc>
          <w:tcPr>
            <w:tcW w:w="7200" w:type="dxa"/>
            <w:tcBorders>
              <w:top w:val="single" w:sz="12" w:space="0" w:color="auto"/>
              <w:bottom w:val="single" w:sz="4" w:space="0" w:color="auto"/>
            </w:tcBorders>
          </w:tcPr>
          <w:p w14:paraId="425FA2EC" w14:textId="77777777" w:rsidR="00EF1D3E" w:rsidRPr="00A476C2" w:rsidRDefault="00EF1D3E" w:rsidP="00F774CC">
            <w:pPr>
              <w:spacing w:before="40" w:after="40"/>
              <w:rPr>
                <w:rFonts w:ascii="Arial" w:hAnsi="Arial" w:cs="Arial"/>
                <w:sz w:val="18"/>
                <w:szCs w:val="18"/>
              </w:rPr>
            </w:pPr>
            <w:r w:rsidRPr="00A476C2">
              <w:rPr>
                <w:rFonts w:ascii="Arial" w:hAnsi="Arial" w:cs="Arial"/>
                <w:sz w:val="18"/>
                <w:szCs w:val="18"/>
              </w:rPr>
              <w:t>Initial version</w:t>
            </w:r>
          </w:p>
        </w:tc>
      </w:tr>
      <w:tr w:rsidR="00C524DC" w:rsidRPr="00A476C2" w14:paraId="425FA2F1" w14:textId="77777777" w:rsidTr="00DE7DDD">
        <w:tc>
          <w:tcPr>
            <w:tcW w:w="900" w:type="dxa"/>
            <w:tcBorders>
              <w:top w:val="single" w:sz="4" w:space="0" w:color="auto"/>
              <w:bottom w:val="single" w:sz="4" w:space="0" w:color="auto"/>
            </w:tcBorders>
          </w:tcPr>
          <w:p w14:paraId="425FA2EE" w14:textId="2578FA84" w:rsidR="00C524DC" w:rsidRPr="00A476C2" w:rsidRDefault="00B05FD7" w:rsidP="00F774CC">
            <w:pPr>
              <w:spacing w:before="40" w:after="40"/>
              <w:jc w:val="center"/>
              <w:rPr>
                <w:rFonts w:ascii="Arial" w:hAnsi="Arial" w:cs="Arial"/>
                <w:sz w:val="18"/>
                <w:szCs w:val="18"/>
              </w:rPr>
            </w:pPr>
            <w:r>
              <w:rPr>
                <w:rFonts w:ascii="Arial" w:hAnsi="Arial" w:cs="Arial"/>
                <w:sz w:val="18"/>
                <w:szCs w:val="18"/>
              </w:rPr>
              <w:t xml:space="preserve">Rev 1 </w:t>
            </w:r>
          </w:p>
        </w:tc>
        <w:tc>
          <w:tcPr>
            <w:tcW w:w="1170" w:type="dxa"/>
            <w:tcBorders>
              <w:top w:val="single" w:sz="4" w:space="0" w:color="auto"/>
              <w:bottom w:val="single" w:sz="4" w:space="0" w:color="auto"/>
            </w:tcBorders>
          </w:tcPr>
          <w:p w14:paraId="425FA2EF" w14:textId="497A8B9D" w:rsidR="00C524DC" w:rsidRPr="00A476C2" w:rsidRDefault="008B451E" w:rsidP="00F774CC">
            <w:pPr>
              <w:spacing w:before="40" w:after="40"/>
              <w:jc w:val="center"/>
              <w:rPr>
                <w:rFonts w:ascii="Arial" w:hAnsi="Arial" w:cs="Arial"/>
                <w:sz w:val="18"/>
                <w:szCs w:val="18"/>
              </w:rPr>
            </w:pPr>
            <w:r>
              <w:rPr>
                <w:rFonts w:ascii="Arial" w:hAnsi="Arial" w:cs="Arial"/>
                <w:sz w:val="18"/>
                <w:szCs w:val="18"/>
              </w:rPr>
              <w:t>07/18/23</w:t>
            </w:r>
          </w:p>
        </w:tc>
        <w:tc>
          <w:tcPr>
            <w:tcW w:w="7200" w:type="dxa"/>
            <w:tcBorders>
              <w:top w:val="single" w:sz="4" w:space="0" w:color="auto"/>
              <w:bottom w:val="single" w:sz="4" w:space="0" w:color="auto"/>
            </w:tcBorders>
          </w:tcPr>
          <w:p w14:paraId="397DCB6B" w14:textId="50BF7256" w:rsidR="00211E86" w:rsidRDefault="00211E86" w:rsidP="00F575D6">
            <w:pPr>
              <w:spacing w:before="40"/>
              <w:rPr>
                <w:rFonts w:ascii="Arial" w:hAnsi="Arial" w:cs="Arial"/>
                <w:sz w:val="18"/>
                <w:szCs w:val="18"/>
              </w:rPr>
            </w:pPr>
            <w:r>
              <w:rPr>
                <w:rFonts w:ascii="Arial" w:hAnsi="Arial" w:cs="Arial"/>
                <w:sz w:val="18"/>
                <w:szCs w:val="18"/>
              </w:rPr>
              <w:t xml:space="preserve">Biennial review performed by procedure </w:t>
            </w:r>
            <w:proofErr w:type="gramStart"/>
            <w:r>
              <w:rPr>
                <w:rFonts w:ascii="Arial" w:hAnsi="Arial" w:cs="Arial"/>
                <w:sz w:val="18"/>
                <w:szCs w:val="18"/>
              </w:rPr>
              <w:t>owner;</w:t>
            </w:r>
            <w:proofErr w:type="gramEnd"/>
          </w:p>
          <w:p w14:paraId="5B922CD9" w14:textId="04C32096" w:rsidR="00211E86" w:rsidRDefault="00211E86" w:rsidP="00F575D6">
            <w:pPr>
              <w:rPr>
                <w:rFonts w:ascii="Arial" w:hAnsi="Arial" w:cs="Arial"/>
                <w:sz w:val="18"/>
                <w:szCs w:val="18"/>
              </w:rPr>
            </w:pPr>
            <w:r>
              <w:rPr>
                <w:rFonts w:ascii="Arial" w:hAnsi="Arial" w:cs="Arial"/>
                <w:sz w:val="18"/>
                <w:szCs w:val="18"/>
              </w:rPr>
              <w:t xml:space="preserve">5.1.3 Real-Time High Operating Limit: Added </w:t>
            </w:r>
            <w:r w:rsidRPr="00211E86">
              <w:rPr>
                <w:rFonts w:ascii="Arial" w:hAnsi="Arial" w:cs="Arial"/>
                <w:sz w:val="18"/>
                <w:szCs w:val="18"/>
              </w:rPr>
              <w:t xml:space="preserve">Solar </w:t>
            </w:r>
            <w:proofErr w:type="gramStart"/>
            <w:r w:rsidRPr="00211E86">
              <w:rPr>
                <w:rFonts w:ascii="Arial" w:hAnsi="Arial" w:cs="Arial"/>
                <w:sz w:val="18"/>
                <w:szCs w:val="18"/>
              </w:rPr>
              <w:t>Plant day</w:t>
            </w:r>
            <w:proofErr w:type="gramEnd"/>
            <w:r w:rsidRPr="00211E86">
              <w:rPr>
                <w:rFonts w:ascii="Arial" w:hAnsi="Arial" w:cs="Arial"/>
                <w:sz w:val="18"/>
                <w:szCs w:val="18"/>
              </w:rPr>
              <w:t>/night cycle</w:t>
            </w:r>
            <w:r w:rsidR="008B451E">
              <w:rPr>
                <w:rFonts w:ascii="Arial" w:hAnsi="Arial" w:cs="Arial"/>
                <w:sz w:val="18"/>
                <w:szCs w:val="18"/>
              </w:rPr>
              <w:t xml:space="preserve"> disconnection clarification;</w:t>
            </w:r>
          </w:p>
          <w:p w14:paraId="425FA2F0" w14:textId="7FF9F254" w:rsidR="00C524DC" w:rsidRPr="00A476C2" w:rsidRDefault="00211E86" w:rsidP="00F575D6">
            <w:pPr>
              <w:spacing w:after="40"/>
              <w:rPr>
                <w:rFonts w:ascii="Arial" w:hAnsi="Arial" w:cs="Arial"/>
                <w:sz w:val="18"/>
                <w:szCs w:val="18"/>
              </w:rPr>
            </w:pPr>
            <w:r>
              <w:rPr>
                <w:rFonts w:ascii="Arial" w:hAnsi="Arial" w:cs="Arial"/>
                <w:sz w:val="18"/>
                <w:szCs w:val="18"/>
              </w:rPr>
              <w:t>Table 6.1 Real-Time Data: Added clarifications to headers, removed at point of interconnection from Voltage Parameter, and updated references in Minimum Resolution/Accuracy, Minimum Update Frequency, and Requirement Reference(s) columns.</w:t>
            </w:r>
          </w:p>
        </w:tc>
      </w:tr>
      <w:tr w:rsidR="00B218A9" w:rsidRPr="00A476C2" w14:paraId="4169C665" w14:textId="77777777" w:rsidTr="00DE7DDD">
        <w:tc>
          <w:tcPr>
            <w:tcW w:w="900" w:type="dxa"/>
            <w:tcBorders>
              <w:top w:val="single" w:sz="4" w:space="0" w:color="auto"/>
              <w:bottom w:val="single" w:sz="4" w:space="0" w:color="auto"/>
            </w:tcBorders>
          </w:tcPr>
          <w:p w14:paraId="2AEA6190" w14:textId="25642642" w:rsidR="00B218A9" w:rsidRDefault="007B607D" w:rsidP="00F774CC">
            <w:pPr>
              <w:spacing w:before="40" w:after="40"/>
              <w:jc w:val="center"/>
              <w:rPr>
                <w:rFonts w:ascii="Arial" w:hAnsi="Arial" w:cs="Arial"/>
                <w:sz w:val="18"/>
                <w:szCs w:val="18"/>
              </w:rPr>
            </w:pPr>
            <w:ins w:id="197" w:author="Stevens, Anthony, L" w:date="2024-08-22T09:51:00Z">
              <w:r>
                <w:rPr>
                  <w:rFonts w:ascii="Arial" w:hAnsi="Arial" w:cs="Arial"/>
                  <w:sz w:val="18"/>
                  <w:szCs w:val="18"/>
                </w:rPr>
                <w:t>Rev 2</w:t>
              </w:r>
            </w:ins>
          </w:p>
        </w:tc>
        <w:tc>
          <w:tcPr>
            <w:tcW w:w="1170" w:type="dxa"/>
            <w:tcBorders>
              <w:top w:val="single" w:sz="4" w:space="0" w:color="auto"/>
              <w:bottom w:val="single" w:sz="4" w:space="0" w:color="auto"/>
            </w:tcBorders>
          </w:tcPr>
          <w:p w14:paraId="7CADA3BB" w14:textId="19542181" w:rsidR="00B218A9" w:rsidRDefault="007B607D" w:rsidP="00F774CC">
            <w:pPr>
              <w:spacing w:before="40" w:after="40"/>
              <w:jc w:val="center"/>
              <w:rPr>
                <w:rFonts w:ascii="Arial" w:hAnsi="Arial" w:cs="Arial"/>
                <w:sz w:val="18"/>
                <w:szCs w:val="18"/>
              </w:rPr>
            </w:pPr>
            <w:ins w:id="198" w:author="Stevens, Anthony, L" w:date="2024-08-22T09:51:00Z">
              <w:r>
                <w:rPr>
                  <w:rFonts w:ascii="Arial" w:hAnsi="Arial" w:cs="Arial"/>
                  <w:sz w:val="18"/>
                  <w:szCs w:val="18"/>
                </w:rPr>
                <w:t>Draft</w:t>
              </w:r>
            </w:ins>
          </w:p>
        </w:tc>
        <w:tc>
          <w:tcPr>
            <w:tcW w:w="7200" w:type="dxa"/>
            <w:tcBorders>
              <w:top w:val="single" w:sz="4" w:space="0" w:color="auto"/>
              <w:bottom w:val="single" w:sz="4" w:space="0" w:color="auto"/>
            </w:tcBorders>
          </w:tcPr>
          <w:p w14:paraId="299836D0" w14:textId="2C0356C5" w:rsidR="007B607D" w:rsidRDefault="007B607D" w:rsidP="007B607D">
            <w:pPr>
              <w:spacing w:before="40"/>
              <w:rPr>
                <w:ins w:id="199" w:author="Stevens, Anthony, L" w:date="2024-08-22T09:51:00Z"/>
                <w:rFonts w:ascii="Arial" w:hAnsi="Arial" w:cs="Arial"/>
                <w:sz w:val="18"/>
                <w:szCs w:val="18"/>
              </w:rPr>
            </w:pPr>
            <w:ins w:id="200" w:author="Stevens, Anthony, L" w:date="2024-08-22T09:51:00Z">
              <w:r>
                <w:rPr>
                  <w:rFonts w:ascii="Arial" w:hAnsi="Arial" w:cs="Arial"/>
                  <w:sz w:val="18"/>
                  <w:szCs w:val="18"/>
                </w:rPr>
                <w:t xml:space="preserve">Periodic review performed by procedure </w:t>
              </w:r>
              <w:proofErr w:type="gramStart"/>
              <w:r>
                <w:rPr>
                  <w:rFonts w:ascii="Arial" w:hAnsi="Arial" w:cs="Arial"/>
                  <w:sz w:val="18"/>
                  <w:szCs w:val="18"/>
                </w:rPr>
                <w:t>owner;</w:t>
              </w:r>
              <w:proofErr w:type="gramEnd"/>
            </w:ins>
          </w:p>
          <w:p w14:paraId="2C6F35A5" w14:textId="29AE9509" w:rsidR="00B218A9" w:rsidRPr="00A476C2" w:rsidRDefault="007B607D" w:rsidP="007B607D">
            <w:pPr>
              <w:spacing w:after="40"/>
              <w:rPr>
                <w:rFonts w:ascii="Arial" w:hAnsi="Arial" w:cs="Arial"/>
                <w:sz w:val="18"/>
                <w:szCs w:val="18"/>
              </w:rPr>
            </w:pPr>
            <w:ins w:id="201" w:author="Stevens, Anthony, L" w:date="2024-08-22T09:51:00Z">
              <w:r>
                <w:rPr>
                  <w:rFonts w:ascii="Arial" w:hAnsi="Arial" w:cs="Arial"/>
                  <w:sz w:val="18"/>
                  <w:szCs w:val="18"/>
                </w:rPr>
                <w:t>I</w:t>
              </w:r>
              <w:r w:rsidRPr="007B607D">
                <w:rPr>
                  <w:rFonts w:ascii="Arial" w:hAnsi="Arial" w:cs="Arial"/>
                  <w:sz w:val="18"/>
                  <w:szCs w:val="18"/>
                </w:rPr>
                <w:t>nclude language making Curtailment an explicit function of DNE -- exactly as in OP14-F</w:t>
              </w:r>
            </w:ins>
          </w:p>
        </w:tc>
      </w:tr>
      <w:tr w:rsidR="007B607D" w:rsidRPr="00A476C2" w14:paraId="5DF898C2" w14:textId="77777777" w:rsidTr="00DE7DDD">
        <w:trPr>
          <w:ins w:id="202" w:author="Stevens, Anthony, L" w:date="2024-08-22T09:52:00Z"/>
        </w:trPr>
        <w:tc>
          <w:tcPr>
            <w:tcW w:w="900" w:type="dxa"/>
            <w:tcBorders>
              <w:top w:val="single" w:sz="4" w:space="0" w:color="auto"/>
              <w:bottom w:val="single" w:sz="4" w:space="0" w:color="auto"/>
            </w:tcBorders>
          </w:tcPr>
          <w:p w14:paraId="67A9BDCC" w14:textId="77777777" w:rsidR="007B607D" w:rsidRDefault="007B607D" w:rsidP="00F774CC">
            <w:pPr>
              <w:spacing w:before="40" w:after="40"/>
              <w:jc w:val="center"/>
              <w:rPr>
                <w:ins w:id="203" w:author="Stevens, Anthony, L" w:date="2024-08-22T09:52:00Z"/>
                <w:rFonts w:ascii="Arial" w:hAnsi="Arial" w:cs="Arial"/>
                <w:sz w:val="18"/>
                <w:szCs w:val="18"/>
              </w:rPr>
            </w:pPr>
          </w:p>
        </w:tc>
        <w:tc>
          <w:tcPr>
            <w:tcW w:w="1170" w:type="dxa"/>
            <w:tcBorders>
              <w:top w:val="single" w:sz="4" w:space="0" w:color="auto"/>
              <w:bottom w:val="single" w:sz="4" w:space="0" w:color="auto"/>
            </w:tcBorders>
          </w:tcPr>
          <w:p w14:paraId="75E31A6A" w14:textId="77777777" w:rsidR="007B607D" w:rsidRDefault="007B607D" w:rsidP="00F774CC">
            <w:pPr>
              <w:spacing w:before="40" w:after="40"/>
              <w:jc w:val="center"/>
              <w:rPr>
                <w:ins w:id="204" w:author="Stevens, Anthony, L" w:date="2024-08-22T09:52:00Z"/>
                <w:rFonts w:ascii="Arial" w:hAnsi="Arial" w:cs="Arial"/>
                <w:sz w:val="18"/>
                <w:szCs w:val="18"/>
              </w:rPr>
            </w:pPr>
          </w:p>
        </w:tc>
        <w:tc>
          <w:tcPr>
            <w:tcW w:w="7200" w:type="dxa"/>
            <w:tcBorders>
              <w:top w:val="single" w:sz="4" w:space="0" w:color="auto"/>
              <w:bottom w:val="single" w:sz="4" w:space="0" w:color="auto"/>
            </w:tcBorders>
          </w:tcPr>
          <w:p w14:paraId="24795683" w14:textId="77777777" w:rsidR="007B607D" w:rsidRDefault="007B607D" w:rsidP="00F774CC">
            <w:pPr>
              <w:spacing w:before="40" w:after="40"/>
              <w:rPr>
                <w:ins w:id="205" w:author="Stevens, Anthony, L" w:date="2024-08-22T09:52:00Z"/>
                <w:rFonts w:ascii="Arial" w:hAnsi="Arial" w:cs="Arial"/>
                <w:sz w:val="18"/>
                <w:szCs w:val="18"/>
              </w:rPr>
            </w:pPr>
          </w:p>
        </w:tc>
      </w:tr>
    </w:tbl>
    <w:p w14:paraId="425FA2F2" w14:textId="77777777" w:rsidR="001D6E7F" w:rsidRPr="00A476C2" w:rsidRDefault="001D6E7F" w:rsidP="001D6E7F">
      <w:pPr>
        <w:ind w:left="720"/>
        <w:rPr>
          <w:rFonts w:ascii="Arial" w:hAnsi="Arial" w:cs="Arial"/>
        </w:rPr>
      </w:pPr>
    </w:p>
    <w:p w14:paraId="425FA2F3" w14:textId="77777777" w:rsidR="001D6E7F" w:rsidRPr="00A476C2" w:rsidRDefault="001D6E7F" w:rsidP="001D6E7F">
      <w:pPr>
        <w:rPr>
          <w:rFonts w:ascii="Arial" w:hAnsi="Arial" w:cs="Arial"/>
        </w:rPr>
      </w:pPr>
    </w:p>
    <w:p w14:paraId="425FA2F4" w14:textId="77777777" w:rsidR="009E2237" w:rsidRPr="00A476C2" w:rsidRDefault="009E2237">
      <w:pPr>
        <w:pStyle w:val="DocumentText"/>
        <w:rPr>
          <w:rFonts w:ascii="Arial" w:hAnsi="Arial" w:cs="Arial"/>
        </w:rPr>
      </w:pPr>
    </w:p>
    <w:p w14:paraId="425FA2F5" w14:textId="77777777" w:rsidR="003513F5" w:rsidRPr="00A476C2" w:rsidRDefault="009E2237" w:rsidP="00AA69A1">
      <w:pPr>
        <w:pStyle w:val="Heading2"/>
        <w:numPr>
          <w:ilvl w:val="0"/>
          <w:numId w:val="0"/>
        </w:numPr>
        <w:jc w:val="center"/>
        <w:rPr>
          <w:rFonts w:cs="Arial"/>
        </w:rPr>
      </w:pPr>
      <w:r w:rsidRPr="00A476C2">
        <w:rPr>
          <w:rFonts w:cs="Arial"/>
        </w:rPr>
        <w:br w:type="page"/>
      </w:r>
    </w:p>
    <w:p w14:paraId="425FA2F6" w14:textId="3F1C7EAA" w:rsidR="002865E1" w:rsidRPr="00A476C2" w:rsidRDefault="002865E1" w:rsidP="005442EF">
      <w:pPr>
        <w:pStyle w:val="Heading2"/>
        <w:numPr>
          <w:ilvl w:val="0"/>
          <w:numId w:val="0"/>
        </w:numPr>
        <w:jc w:val="center"/>
      </w:pPr>
      <w:bookmarkStart w:id="206" w:name="_Toc185521727"/>
      <w:r w:rsidRPr="00A476C2">
        <w:rPr>
          <w:rFonts w:cs="Arial"/>
        </w:rPr>
        <w:lastRenderedPageBreak/>
        <w:t xml:space="preserve">Attachment A - </w:t>
      </w:r>
      <w:r w:rsidRPr="00A476C2">
        <w:t>Solar Plant-Static Data Information Form</w:t>
      </w:r>
      <w:r w:rsidR="003528DF" w:rsidRPr="00A476C2">
        <w:t xml:space="preserve"> Exemplar</w:t>
      </w:r>
      <w:bookmarkEnd w:id="206"/>
    </w:p>
    <w:p w14:paraId="2DB937BE" w14:textId="10C8C154" w:rsidR="004518AD" w:rsidRPr="00A476C2" w:rsidRDefault="004518AD" w:rsidP="004518AD">
      <w:pPr>
        <w:tabs>
          <w:tab w:val="left" w:pos="1440"/>
        </w:tabs>
        <w:ind w:left="1440" w:hanging="1440"/>
        <w:rPr>
          <w:rFonts w:ascii="Arial" w:hAnsi="Arial" w:cs="Arial"/>
        </w:rPr>
      </w:pPr>
      <w:r w:rsidRPr="00A476C2">
        <w:rPr>
          <w:rFonts w:ascii="Arial" w:hAnsi="Arial" w:cs="Arial"/>
          <w:b/>
          <w:i/>
        </w:rPr>
        <w:t>Sample only</w:t>
      </w:r>
      <w:r w:rsidRPr="00A476C2">
        <w:rPr>
          <w:rFonts w:ascii="Arial" w:hAnsi="Arial" w:cs="Arial"/>
        </w:rPr>
        <w:t xml:space="preserve"> –</w:t>
      </w:r>
      <w:r w:rsidRPr="00A476C2">
        <w:rPr>
          <w:rFonts w:ascii="Arial" w:hAnsi="Arial" w:cs="Arial"/>
        </w:rPr>
        <w:tab/>
        <w:t xml:space="preserve">For a functioning version of this Excel workbook file contact the </w:t>
      </w:r>
      <w:r w:rsidRPr="00A476C2">
        <w:rPr>
          <w:rFonts w:ascii="Arial" w:hAnsi="Arial" w:cs="Arial"/>
        </w:rPr>
        <w:br/>
        <w:t xml:space="preserve">ISO at </w:t>
      </w:r>
      <w:hyperlink r:id="rId25" w:history="1">
        <w:r w:rsidRPr="00A476C2">
          <w:rPr>
            <w:rStyle w:val="Hyperlink"/>
            <w:rFonts w:ascii="Arial" w:hAnsi="Arial" w:cs="Arial"/>
          </w:rPr>
          <w:t>RenewableResourceInt@iso-ne.com</w:t>
        </w:r>
      </w:hyperlink>
      <w:r w:rsidRPr="00A476C2">
        <w:rPr>
          <w:rFonts w:ascii="Arial" w:hAnsi="Arial" w:cs="Arial"/>
        </w:rPr>
        <w:t>.</w:t>
      </w:r>
    </w:p>
    <w:p w14:paraId="425FA2F7" w14:textId="5984A464" w:rsidR="005442EF" w:rsidRPr="00A476C2" w:rsidRDefault="005442EF" w:rsidP="005442EF"/>
    <w:p w14:paraId="425FA2F8" w14:textId="73D23D2E" w:rsidR="002865E1" w:rsidRPr="00A476C2" w:rsidRDefault="0071513C" w:rsidP="002865E1">
      <w:pPr>
        <w:pStyle w:val="DocumentText"/>
      </w:pPr>
      <w:r w:rsidRPr="00A476C2">
        <w:rPr>
          <w:noProof/>
        </w:rPr>
        <w:drawing>
          <wp:inline distT="0" distB="0" distL="0" distR="0" wp14:anchorId="0C94EA8F" wp14:editId="73C45A71">
            <wp:extent cx="5943600" cy="62318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6231890"/>
                    </a:xfrm>
                    <a:prstGeom prst="rect">
                      <a:avLst/>
                    </a:prstGeom>
                  </pic:spPr>
                </pic:pic>
              </a:graphicData>
            </a:graphic>
          </wp:inline>
        </w:drawing>
      </w:r>
    </w:p>
    <w:p w14:paraId="425FA2FA" w14:textId="77777777" w:rsidR="002865E1" w:rsidRPr="00A476C2" w:rsidRDefault="002865E1" w:rsidP="002865E1">
      <w:pPr>
        <w:pStyle w:val="DocumentText"/>
      </w:pPr>
    </w:p>
    <w:p w14:paraId="425FA2FB" w14:textId="77777777" w:rsidR="002865E1" w:rsidRPr="00A476C2" w:rsidRDefault="002865E1" w:rsidP="002865E1">
      <w:pPr>
        <w:pStyle w:val="DocumentText"/>
      </w:pPr>
    </w:p>
    <w:p w14:paraId="425FA2FC" w14:textId="77777777" w:rsidR="002865E1" w:rsidRPr="00A476C2" w:rsidRDefault="002865E1">
      <w:r w:rsidRPr="00A476C2">
        <w:br w:type="page"/>
      </w:r>
    </w:p>
    <w:p w14:paraId="425FA2FD" w14:textId="77777777" w:rsidR="002865E1" w:rsidRPr="00A476C2" w:rsidRDefault="002865E1" w:rsidP="00AA7CB5">
      <w:pPr>
        <w:jc w:val="center"/>
        <w:rPr>
          <w:rFonts w:ascii="Arial" w:hAnsi="Arial" w:cs="Arial"/>
          <w:b/>
        </w:rPr>
      </w:pPr>
      <w:r w:rsidRPr="00A476C2">
        <w:rPr>
          <w:rFonts w:ascii="Arial" w:hAnsi="Arial" w:cs="Arial"/>
          <w:b/>
        </w:rPr>
        <w:lastRenderedPageBreak/>
        <w:t>Attachment A - Solar Plant-Static Data Information Form</w:t>
      </w:r>
      <w:r w:rsidR="00AA7CB5" w:rsidRPr="00A476C2">
        <w:rPr>
          <w:rFonts w:ascii="Arial" w:hAnsi="Arial" w:cs="Arial"/>
          <w:b/>
        </w:rPr>
        <w:t xml:space="preserve"> (cont.)</w:t>
      </w:r>
    </w:p>
    <w:p w14:paraId="425FA2FE" w14:textId="77777777" w:rsidR="005442EF" w:rsidRPr="00A476C2" w:rsidRDefault="005442EF" w:rsidP="005442EF">
      <w:pPr>
        <w:pStyle w:val="DocumentText"/>
      </w:pPr>
    </w:p>
    <w:p w14:paraId="425FA2FF" w14:textId="5117BAE9" w:rsidR="002865E1" w:rsidRPr="00A476C2" w:rsidRDefault="00E82B80" w:rsidP="002865E1">
      <w:pPr>
        <w:pStyle w:val="DocumentText"/>
      </w:pPr>
      <w:r w:rsidRPr="00A476C2">
        <w:rPr>
          <w:noProof/>
        </w:rPr>
        <w:drawing>
          <wp:inline distT="0" distB="0" distL="0" distR="0" wp14:anchorId="046B9526" wp14:editId="4E0D3E9E">
            <wp:extent cx="5943600" cy="58572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5857240"/>
                    </a:xfrm>
                    <a:prstGeom prst="rect">
                      <a:avLst/>
                    </a:prstGeom>
                  </pic:spPr>
                </pic:pic>
              </a:graphicData>
            </a:graphic>
          </wp:inline>
        </w:drawing>
      </w:r>
    </w:p>
    <w:p w14:paraId="425FA301" w14:textId="77777777" w:rsidR="00052F80" w:rsidRPr="00A476C2" w:rsidRDefault="00052F80">
      <w:r w:rsidRPr="00A476C2">
        <w:br w:type="page"/>
      </w:r>
    </w:p>
    <w:p w14:paraId="425FA302" w14:textId="77777777" w:rsidR="00AA7CB5" w:rsidRPr="00A476C2" w:rsidRDefault="00AA7CB5" w:rsidP="00AA7CB5">
      <w:pPr>
        <w:jc w:val="center"/>
        <w:rPr>
          <w:rFonts w:ascii="Arial" w:hAnsi="Arial" w:cs="Arial"/>
          <w:b/>
        </w:rPr>
      </w:pPr>
      <w:r w:rsidRPr="00A476C2">
        <w:rPr>
          <w:rFonts w:ascii="Arial" w:hAnsi="Arial" w:cs="Arial"/>
          <w:b/>
        </w:rPr>
        <w:lastRenderedPageBreak/>
        <w:t>Attachment A - Solar Plant-Static Data Information Form (cont.)</w:t>
      </w:r>
    </w:p>
    <w:p w14:paraId="425FA303" w14:textId="77777777" w:rsidR="005442EF" w:rsidRPr="00A476C2" w:rsidRDefault="005442EF" w:rsidP="005442EF">
      <w:pPr>
        <w:pStyle w:val="DocumentText"/>
      </w:pPr>
    </w:p>
    <w:p w14:paraId="425FA304" w14:textId="4922589A" w:rsidR="00052F80" w:rsidRPr="00A476C2" w:rsidRDefault="00E82B80" w:rsidP="005442EF">
      <w:pPr>
        <w:pStyle w:val="DocumentText"/>
        <w:jc w:val="center"/>
      </w:pPr>
      <w:r w:rsidRPr="00CB3535">
        <w:rPr>
          <w:noProof/>
        </w:rPr>
        <w:drawing>
          <wp:inline distT="0" distB="0" distL="0" distR="0" wp14:anchorId="4570F148" wp14:editId="1EEE40F9">
            <wp:extent cx="6609899" cy="1581150"/>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614387" cy="1582224"/>
                    </a:xfrm>
                    <a:prstGeom prst="rect">
                      <a:avLst/>
                    </a:prstGeom>
                  </pic:spPr>
                </pic:pic>
              </a:graphicData>
            </a:graphic>
          </wp:inline>
        </w:drawing>
      </w:r>
    </w:p>
    <w:p w14:paraId="425FA308" w14:textId="77777777" w:rsidR="005442EF" w:rsidRPr="00A476C2" w:rsidRDefault="005442EF" w:rsidP="0050616F"/>
    <w:p w14:paraId="425FA309" w14:textId="43CFD350" w:rsidR="00052F80" w:rsidRPr="00A476C2" w:rsidRDefault="00E82B80" w:rsidP="00052F80">
      <w:pPr>
        <w:pStyle w:val="DocumentText"/>
      </w:pPr>
      <w:r w:rsidRPr="00CB3535">
        <w:rPr>
          <w:noProof/>
        </w:rPr>
        <w:drawing>
          <wp:inline distT="0" distB="0" distL="0" distR="0" wp14:anchorId="794BA097" wp14:editId="6C6588DD">
            <wp:extent cx="5943600" cy="21755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3600" cy="2175510"/>
                    </a:xfrm>
                    <a:prstGeom prst="rect">
                      <a:avLst/>
                    </a:prstGeom>
                  </pic:spPr>
                </pic:pic>
              </a:graphicData>
            </a:graphic>
          </wp:inline>
        </w:drawing>
      </w:r>
    </w:p>
    <w:p w14:paraId="2B0B783E" w14:textId="5F3C9339" w:rsidR="004518AD" w:rsidRPr="00A476C2" w:rsidRDefault="004518AD">
      <w:pPr>
        <w:rPr>
          <w:rFonts w:ascii="Arial" w:hAnsi="Arial" w:cs="Arial"/>
          <w:b/>
          <w:i/>
        </w:rPr>
      </w:pPr>
    </w:p>
    <w:p w14:paraId="425FA30D" w14:textId="0BB94322" w:rsidR="005442EF" w:rsidRPr="00A476C2" w:rsidRDefault="005442EF" w:rsidP="0050616F">
      <w:pPr>
        <w:jc w:val="center"/>
      </w:pPr>
    </w:p>
    <w:p w14:paraId="7E41559B" w14:textId="1481101A" w:rsidR="00E82B80" w:rsidRPr="00A476C2" w:rsidRDefault="00E82B80" w:rsidP="00052F80">
      <w:pPr>
        <w:pStyle w:val="DocumentText"/>
      </w:pPr>
      <w:r w:rsidRPr="00A476C2">
        <w:rPr>
          <w:noProof/>
        </w:rPr>
        <w:drawing>
          <wp:inline distT="0" distB="0" distL="0" distR="0" wp14:anchorId="37333FD0" wp14:editId="4423E04F">
            <wp:extent cx="5457143" cy="22761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457143" cy="2276190"/>
                    </a:xfrm>
                    <a:prstGeom prst="rect">
                      <a:avLst/>
                    </a:prstGeom>
                  </pic:spPr>
                </pic:pic>
              </a:graphicData>
            </a:graphic>
          </wp:inline>
        </w:drawing>
      </w:r>
    </w:p>
    <w:p w14:paraId="1D71C0B9" w14:textId="77777777" w:rsidR="004518AD" w:rsidRPr="00A476C2" w:rsidRDefault="004518AD">
      <w:pPr>
        <w:rPr>
          <w:rFonts w:ascii="Arial" w:hAnsi="Arial" w:cs="Arial"/>
          <w:b/>
          <w:kern w:val="28"/>
        </w:rPr>
      </w:pPr>
      <w:r w:rsidRPr="00A476C2">
        <w:rPr>
          <w:rFonts w:cs="Arial"/>
        </w:rPr>
        <w:br w:type="page"/>
      </w:r>
    </w:p>
    <w:p w14:paraId="425FA310" w14:textId="508F2EDC" w:rsidR="00C911F6" w:rsidRPr="00A476C2" w:rsidRDefault="00C911F6" w:rsidP="00C911F6">
      <w:pPr>
        <w:pStyle w:val="Heading2"/>
        <w:numPr>
          <w:ilvl w:val="0"/>
          <w:numId w:val="0"/>
        </w:numPr>
        <w:jc w:val="center"/>
        <w:rPr>
          <w:rFonts w:cs="Arial"/>
        </w:rPr>
      </w:pPr>
      <w:bookmarkStart w:id="207" w:name="_Toc185521728"/>
      <w:r w:rsidRPr="00A476C2">
        <w:rPr>
          <w:rFonts w:cs="Arial"/>
        </w:rPr>
        <w:lastRenderedPageBreak/>
        <w:t xml:space="preserve">Attachment </w:t>
      </w:r>
      <w:r w:rsidR="002865E1" w:rsidRPr="00A476C2">
        <w:rPr>
          <w:rFonts w:cs="Arial"/>
        </w:rPr>
        <w:t>B</w:t>
      </w:r>
      <w:r w:rsidRPr="00A476C2">
        <w:rPr>
          <w:rFonts w:cs="Arial"/>
        </w:rPr>
        <w:t xml:space="preserve"> </w:t>
      </w:r>
      <w:r w:rsidR="004518AD" w:rsidRPr="00A476C2">
        <w:rPr>
          <w:rFonts w:cs="Arial"/>
        </w:rPr>
        <w:t>–</w:t>
      </w:r>
      <w:r w:rsidRPr="00A476C2">
        <w:rPr>
          <w:rFonts w:cs="Arial"/>
        </w:rPr>
        <w:t xml:space="preserve"> </w:t>
      </w:r>
      <w:r w:rsidR="004518AD" w:rsidRPr="00A476C2">
        <w:t>RTHOL and SHL Calculation Examples</w:t>
      </w:r>
      <w:bookmarkEnd w:id="207"/>
    </w:p>
    <w:p w14:paraId="71AC3A05" w14:textId="30961803" w:rsidR="00472241" w:rsidRPr="00A476C2" w:rsidRDefault="00472241" w:rsidP="00A676E6">
      <w:pPr>
        <w:kinsoku w:val="0"/>
        <w:overflowPunct w:val="0"/>
        <w:autoSpaceDE w:val="0"/>
        <w:autoSpaceDN w:val="0"/>
        <w:adjustRightInd w:val="0"/>
        <w:spacing w:before="100" w:after="100" w:line="243" w:lineRule="exact"/>
        <w:rPr>
          <w:rFonts w:ascii="Arial" w:hAnsi="Arial" w:cs="Arial"/>
        </w:rPr>
      </w:pPr>
      <w:r w:rsidRPr="00A476C2">
        <w:rPr>
          <w:rFonts w:ascii="Arial" w:hAnsi="Arial" w:cs="Arial"/>
        </w:rPr>
        <w:t xml:space="preserve">The following examples are presented to illustrate how RTHOL and SHL would be calculated under various conditions. </w:t>
      </w:r>
    </w:p>
    <w:p w14:paraId="1462B639" w14:textId="07E48524" w:rsidR="00472241" w:rsidRPr="00A476C2" w:rsidRDefault="00472241" w:rsidP="00A676E6">
      <w:pPr>
        <w:kinsoku w:val="0"/>
        <w:overflowPunct w:val="0"/>
        <w:autoSpaceDE w:val="0"/>
        <w:autoSpaceDN w:val="0"/>
        <w:adjustRightInd w:val="0"/>
        <w:spacing w:before="100" w:after="100" w:line="243" w:lineRule="exact"/>
        <w:rPr>
          <w:rFonts w:ascii="Arial" w:hAnsi="Arial" w:cs="Arial"/>
        </w:rPr>
      </w:pPr>
      <w:r w:rsidRPr="00A476C2">
        <w:rPr>
          <w:rFonts w:ascii="Arial" w:hAnsi="Arial" w:cs="Arial"/>
        </w:rPr>
        <w:t xml:space="preserve">Solar irradiance </w:t>
      </w:r>
      <w:r w:rsidR="009D7B50" w:rsidRPr="00A476C2">
        <w:rPr>
          <w:rFonts w:ascii="Arial" w:hAnsi="Arial" w:cs="Arial"/>
        </w:rPr>
        <w:t xml:space="preserve">values </w:t>
      </w:r>
      <w:r w:rsidRPr="00A476C2">
        <w:rPr>
          <w:rFonts w:ascii="Arial" w:hAnsi="Arial" w:cs="Arial"/>
        </w:rPr>
        <w:t xml:space="preserve">in the following examples are assumed to be constant. Variability of solar conditions will likely introduce some error into the calculation of SHL; this is expected. Losses between the </w:t>
      </w:r>
      <w:r w:rsidR="009D7B50" w:rsidRPr="00A476C2">
        <w:rPr>
          <w:rFonts w:ascii="Arial" w:hAnsi="Arial" w:cs="Arial"/>
        </w:rPr>
        <w:t>Solar Plant</w:t>
      </w:r>
      <w:r w:rsidRPr="00A476C2">
        <w:rPr>
          <w:rFonts w:ascii="Arial" w:hAnsi="Arial" w:cs="Arial"/>
        </w:rPr>
        <w:t xml:space="preserve"> and the Point of Interconnection (POI) are not taken into account in these simplified </w:t>
      </w:r>
      <w:proofErr w:type="gramStart"/>
      <w:r w:rsidRPr="00A476C2">
        <w:rPr>
          <w:rFonts w:ascii="Arial" w:hAnsi="Arial" w:cs="Arial"/>
        </w:rPr>
        <w:t>examples, but</w:t>
      </w:r>
      <w:proofErr w:type="gramEnd"/>
      <w:r w:rsidRPr="00A476C2">
        <w:rPr>
          <w:rFonts w:ascii="Arial" w:hAnsi="Arial" w:cs="Arial"/>
        </w:rPr>
        <w:t xml:space="preserve"> should be in the SHL calculation such that the SHL reports the net power injection at the POI rather than the gross production.</w:t>
      </w:r>
    </w:p>
    <w:p w14:paraId="64D4643B" w14:textId="2B5712A5" w:rsidR="00A676E6" w:rsidRPr="00A476C2" w:rsidRDefault="00A676E6" w:rsidP="00A676E6">
      <w:pPr>
        <w:kinsoku w:val="0"/>
        <w:overflowPunct w:val="0"/>
        <w:autoSpaceDE w:val="0"/>
        <w:autoSpaceDN w:val="0"/>
        <w:adjustRightInd w:val="0"/>
        <w:spacing w:before="100" w:after="100" w:line="243" w:lineRule="exact"/>
        <w:rPr>
          <w:rFonts w:ascii="Arial" w:hAnsi="Arial" w:cs="Arial"/>
        </w:rPr>
      </w:pPr>
      <w:r w:rsidRPr="00A476C2">
        <w:rPr>
          <w:rFonts w:ascii="Arial" w:hAnsi="Arial" w:cs="Arial"/>
        </w:rPr>
        <w:t xml:space="preserve">The following Solar Plant is used within all </w:t>
      </w:r>
      <w:r w:rsidR="00A630AA" w:rsidRPr="00A476C2">
        <w:rPr>
          <w:rFonts w:ascii="Arial" w:hAnsi="Arial" w:cs="Arial"/>
        </w:rPr>
        <w:t>subsequent examples:</w:t>
      </w:r>
    </w:p>
    <w:p w14:paraId="425FA318" w14:textId="4DA7E5FB" w:rsidR="00D812BF" w:rsidRPr="00A476C2" w:rsidRDefault="00D87978" w:rsidP="004518AD">
      <w:pPr>
        <w:pStyle w:val="DocumentText"/>
        <w:rPr>
          <w:rFonts w:ascii="Arial" w:hAnsi="Arial" w:cs="Arial"/>
        </w:rPr>
      </w:pPr>
      <w:r w:rsidRPr="00A476C2">
        <w:rPr>
          <w:rFonts w:ascii="Arial" w:hAnsi="Arial" w:cs="Arial"/>
        </w:rPr>
        <w:t xml:space="preserve">A Solar Plant has </w:t>
      </w:r>
      <w:r w:rsidR="004670EC" w:rsidRPr="00A476C2">
        <w:rPr>
          <w:rFonts w:ascii="Arial" w:hAnsi="Arial" w:cs="Arial"/>
        </w:rPr>
        <w:t>three</w:t>
      </w:r>
      <w:r w:rsidRPr="00A476C2">
        <w:rPr>
          <w:rFonts w:ascii="Arial" w:hAnsi="Arial" w:cs="Arial"/>
        </w:rPr>
        <w:t xml:space="preserve"> strings of solar panels each connected to dedicated inverters as follows:</w:t>
      </w:r>
    </w:p>
    <w:tbl>
      <w:tblPr>
        <w:tblStyle w:val="TableGrid"/>
        <w:tblW w:w="0" w:type="auto"/>
        <w:jc w:val="center"/>
        <w:tblLook w:val="04A0" w:firstRow="1" w:lastRow="0" w:firstColumn="1" w:lastColumn="0" w:noHBand="0" w:noVBand="1"/>
      </w:tblPr>
      <w:tblGrid>
        <w:gridCol w:w="1025"/>
        <w:gridCol w:w="1602"/>
        <w:gridCol w:w="2622"/>
        <w:gridCol w:w="2179"/>
        <w:gridCol w:w="2148"/>
      </w:tblGrid>
      <w:tr w:rsidR="0074100F" w:rsidRPr="00A476C2" w14:paraId="74C6DEBF" w14:textId="651B5BCA" w:rsidTr="00A630AA">
        <w:trPr>
          <w:jc w:val="center"/>
        </w:trPr>
        <w:tc>
          <w:tcPr>
            <w:tcW w:w="0" w:type="auto"/>
            <w:vAlign w:val="center"/>
          </w:tcPr>
          <w:p w14:paraId="24559F7C" w14:textId="0FDC8658" w:rsidR="0074100F" w:rsidRPr="00A476C2" w:rsidRDefault="0074100F" w:rsidP="00A630AA">
            <w:pPr>
              <w:pStyle w:val="DocumentText"/>
              <w:spacing w:before="0" w:after="0"/>
              <w:jc w:val="center"/>
              <w:rPr>
                <w:rFonts w:ascii="Arial" w:hAnsi="Arial" w:cs="Arial"/>
                <w:b/>
              </w:rPr>
            </w:pPr>
            <w:r w:rsidRPr="00A476C2">
              <w:rPr>
                <w:rFonts w:ascii="Arial" w:hAnsi="Arial" w:cs="Arial"/>
                <w:b/>
              </w:rPr>
              <w:t>String #</w:t>
            </w:r>
          </w:p>
        </w:tc>
        <w:tc>
          <w:tcPr>
            <w:tcW w:w="0" w:type="auto"/>
            <w:vAlign w:val="center"/>
          </w:tcPr>
          <w:p w14:paraId="07843DF8" w14:textId="0B3CE28A" w:rsidR="0074100F" w:rsidRPr="00A476C2" w:rsidRDefault="0074100F" w:rsidP="004670EC">
            <w:pPr>
              <w:pStyle w:val="DocumentText"/>
              <w:spacing w:before="0" w:after="0"/>
              <w:jc w:val="center"/>
              <w:rPr>
                <w:rFonts w:ascii="Arial" w:hAnsi="Arial" w:cs="Arial"/>
                <w:b/>
              </w:rPr>
            </w:pPr>
            <w:r w:rsidRPr="00A476C2">
              <w:rPr>
                <w:rFonts w:ascii="Arial" w:hAnsi="Arial" w:cs="Arial"/>
                <w:b/>
              </w:rPr>
              <w:t>Solar Panel Type</w:t>
            </w:r>
          </w:p>
        </w:tc>
        <w:tc>
          <w:tcPr>
            <w:tcW w:w="0" w:type="auto"/>
            <w:vAlign w:val="center"/>
          </w:tcPr>
          <w:p w14:paraId="03D40F0C" w14:textId="15B2CD8C" w:rsidR="0074100F" w:rsidRPr="00A476C2" w:rsidRDefault="0074100F" w:rsidP="00A630AA">
            <w:pPr>
              <w:pStyle w:val="DocumentText"/>
              <w:spacing w:before="0" w:after="0"/>
              <w:jc w:val="center"/>
              <w:rPr>
                <w:rFonts w:ascii="Arial" w:hAnsi="Arial" w:cs="Arial"/>
                <w:b/>
              </w:rPr>
            </w:pPr>
            <w:r w:rsidRPr="00A476C2">
              <w:rPr>
                <w:rFonts w:ascii="Arial" w:hAnsi="Arial" w:cs="Arial"/>
                <w:b/>
              </w:rPr>
              <w:t>Solar Panel Capacity [MW DC]</w:t>
            </w:r>
          </w:p>
        </w:tc>
        <w:tc>
          <w:tcPr>
            <w:tcW w:w="0" w:type="auto"/>
            <w:vAlign w:val="center"/>
          </w:tcPr>
          <w:p w14:paraId="7951FF45" w14:textId="7C5BE4C7" w:rsidR="0074100F" w:rsidRPr="00A476C2" w:rsidRDefault="0074100F" w:rsidP="00A630AA">
            <w:pPr>
              <w:pStyle w:val="DocumentText"/>
              <w:spacing w:before="0" w:after="0"/>
              <w:jc w:val="center"/>
              <w:rPr>
                <w:rFonts w:ascii="Arial" w:hAnsi="Arial" w:cs="Arial"/>
                <w:b/>
              </w:rPr>
            </w:pPr>
            <w:r w:rsidRPr="00A476C2">
              <w:rPr>
                <w:rFonts w:ascii="Arial" w:hAnsi="Arial" w:cs="Arial"/>
                <w:b/>
              </w:rPr>
              <w:t>Inverter Rating [MW AC]</w:t>
            </w:r>
          </w:p>
        </w:tc>
        <w:tc>
          <w:tcPr>
            <w:tcW w:w="0" w:type="auto"/>
          </w:tcPr>
          <w:p w14:paraId="659D3F9A" w14:textId="145D88A3" w:rsidR="0074100F" w:rsidRPr="00A476C2" w:rsidRDefault="0074100F" w:rsidP="004670EC">
            <w:pPr>
              <w:pStyle w:val="DocumentText"/>
              <w:spacing w:before="0" w:after="0"/>
              <w:jc w:val="center"/>
              <w:rPr>
                <w:rFonts w:ascii="Arial" w:hAnsi="Arial" w:cs="Arial"/>
                <w:b/>
              </w:rPr>
            </w:pPr>
            <w:r w:rsidRPr="00A476C2">
              <w:rPr>
                <w:rFonts w:ascii="Arial" w:hAnsi="Arial" w:cs="Arial"/>
                <w:b/>
              </w:rPr>
              <w:t>Inverter Efficiency [%]</w:t>
            </w:r>
          </w:p>
        </w:tc>
      </w:tr>
      <w:tr w:rsidR="0074100F" w:rsidRPr="00A476C2" w14:paraId="7B5BE499" w14:textId="5C9DF460" w:rsidTr="00A630AA">
        <w:trPr>
          <w:jc w:val="center"/>
        </w:trPr>
        <w:tc>
          <w:tcPr>
            <w:tcW w:w="0" w:type="auto"/>
            <w:vAlign w:val="center"/>
          </w:tcPr>
          <w:p w14:paraId="0C5C2B71" w14:textId="62EBE279" w:rsidR="0074100F" w:rsidRPr="00A476C2" w:rsidRDefault="0074100F" w:rsidP="00A630AA">
            <w:pPr>
              <w:pStyle w:val="DocumentText"/>
              <w:spacing w:before="0" w:after="0"/>
              <w:jc w:val="center"/>
              <w:rPr>
                <w:rFonts w:ascii="Arial" w:hAnsi="Arial" w:cs="Arial"/>
              </w:rPr>
            </w:pPr>
            <w:r w:rsidRPr="00A476C2">
              <w:rPr>
                <w:rFonts w:ascii="Arial" w:hAnsi="Arial" w:cs="Arial"/>
              </w:rPr>
              <w:t>1</w:t>
            </w:r>
          </w:p>
        </w:tc>
        <w:tc>
          <w:tcPr>
            <w:tcW w:w="0" w:type="auto"/>
            <w:vAlign w:val="center"/>
          </w:tcPr>
          <w:p w14:paraId="6BDCD860" w14:textId="452A5A1A" w:rsidR="0074100F" w:rsidRPr="00A476C2" w:rsidRDefault="0074100F" w:rsidP="004670EC">
            <w:pPr>
              <w:pStyle w:val="DocumentText"/>
              <w:spacing w:before="0" w:after="0"/>
              <w:jc w:val="center"/>
              <w:rPr>
                <w:rFonts w:ascii="Arial" w:hAnsi="Arial" w:cs="Arial"/>
              </w:rPr>
            </w:pPr>
            <w:r w:rsidRPr="00A476C2">
              <w:rPr>
                <w:rFonts w:ascii="Arial" w:hAnsi="Arial" w:cs="Arial"/>
              </w:rPr>
              <w:t>A</w:t>
            </w:r>
          </w:p>
        </w:tc>
        <w:tc>
          <w:tcPr>
            <w:tcW w:w="0" w:type="auto"/>
            <w:vAlign w:val="center"/>
          </w:tcPr>
          <w:p w14:paraId="46FB50D0" w14:textId="7749F8DB" w:rsidR="0074100F" w:rsidRPr="00A476C2" w:rsidRDefault="0074100F" w:rsidP="00A630AA">
            <w:pPr>
              <w:pStyle w:val="DocumentText"/>
              <w:spacing w:before="0" w:after="0"/>
              <w:jc w:val="center"/>
              <w:rPr>
                <w:rFonts w:ascii="Arial" w:hAnsi="Arial" w:cs="Arial"/>
              </w:rPr>
            </w:pPr>
            <w:r w:rsidRPr="00A476C2">
              <w:rPr>
                <w:rFonts w:ascii="Arial" w:hAnsi="Arial" w:cs="Arial"/>
              </w:rPr>
              <w:t>5</w:t>
            </w:r>
          </w:p>
        </w:tc>
        <w:tc>
          <w:tcPr>
            <w:tcW w:w="0" w:type="auto"/>
            <w:vAlign w:val="center"/>
          </w:tcPr>
          <w:p w14:paraId="32580F55" w14:textId="0B211ADD" w:rsidR="0074100F" w:rsidRPr="00A476C2" w:rsidRDefault="0074100F" w:rsidP="00A630AA">
            <w:pPr>
              <w:pStyle w:val="DocumentText"/>
              <w:spacing w:before="0" w:after="0"/>
              <w:jc w:val="center"/>
              <w:rPr>
                <w:rFonts w:ascii="Arial" w:hAnsi="Arial" w:cs="Arial"/>
              </w:rPr>
            </w:pPr>
            <w:r w:rsidRPr="00A476C2">
              <w:rPr>
                <w:rFonts w:ascii="Arial" w:hAnsi="Arial" w:cs="Arial"/>
              </w:rPr>
              <w:t>3</w:t>
            </w:r>
          </w:p>
        </w:tc>
        <w:tc>
          <w:tcPr>
            <w:tcW w:w="0" w:type="auto"/>
          </w:tcPr>
          <w:p w14:paraId="32B4E343" w14:textId="3529A304" w:rsidR="0074100F" w:rsidRPr="00A476C2" w:rsidRDefault="0074100F" w:rsidP="004670EC">
            <w:pPr>
              <w:pStyle w:val="DocumentText"/>
              <w:spacing w:before="0" w:after="0"/>
              <w:jc w:val="center"/>
              <w:rPr>
                <w:rFonts w:ascii="Arial" w:hAnsi="Arial" w:cs="Arial"/>
              </w:rPr>
            </w:pPr>
            <w:r w:rsidRPr="00A476C2">
              <w:rPr>
                <w:rFonts w:ascii="Arial" w:hAnsi="Arial" w:cs="Arial"/>
              </w:rPr>
              <w:t>95</w:t>
            </w:r>
          </w:p>
        </w:tc>
      </w:tr>
      <w:tr w:rsidR="0074100F" w:rsidRPr="00A476C2" w14:paraId="1F9B515D" w14:textId="607F59C1" w:rsidTr="00A630AA">
        <w:trPr>
          <w:jc w:val="center"/>
        </w:trPr>
        <w:tc>
          <w:tcPr>
            <w:tcW w:w="0" w:type="auto"/>
            <w:vAlign w:val="center"/>
          </w:tcPr>
          <w:p w14:paraId="0F5DBE31" w14:textId="5391522D" w:rsidR="0074100F" w:rsidRPr="00A476C2" w:rsidRDefault="0074100F" w:rsidP="00A630AA">
            <w:pPr>
              <w:pStyle w:val="DocumentText"/>
              <w:spacing w:before="0" w:after="0"/>
              <w:jc w:val="center"/>
              <w:rPr>
                <w:rFonts w:ascii="Arial" w:hAnsi="Arial" w:cs="Arial"/>
              </w:rPr>
            </w:pPr>
            <w:r w:rsidRPr="00A476C2">
              <w:rPr>
                <w:rFonts w:ascii="Arial" w:hAnsi="Arial" w:cs="Arial"/>
              </w:rPr>
              <w:t>2</w:t>
            </w:r>
          </w:p>
        </w:tc>
        <w:tc>
          <w:tcPr>
            <w:tcW w:w="0" w:type="auto"/>
            <w:vAlign w:val="center"/>
          </w:tcPr>
          <w:p w14:paraId="668CF74A" w14:textId="51130BFE" w:rsidR="0074100F" w:rsidRPr="00A476C2" w:rsidRDefault="0074100F" w:rsidP="004670EC">
            <w:pPr>
              <w:pStyle w:val="DocumentText"/>
              <w:spacing w:before="0" w:after="0"/>
              <w:jc w:val="center"/>
              <w:rPr>
                <w:rFonts w:ascii="Arial" w:hAnsi="Arial" w:cs="Arial"/>
              </w:rPr>
            </w:pPr>
            <w:r w:rsidRPr="00A476C2">
              <w:rPr>
                <w:rFonts w:ascii="Arial" w:hAnsi="Arial" w:cs="Arial"/>
              </w:rPr>
              <w:t>B</w:t>
            </w:r>
          </w:p>
        </w:tc>
        <w:tc>
          <w:tcPr>
            <w:tcW w:w="0" w:type="auto"/>
            <w:vAlign w:val="center"/>
          </w:tcPr>
          <w:p w14:paraId="1A5613FA" w14:textId="1265CD98" w:rsidR="0074100F" w:rsidRPr="00A476C2" w:rsidRDefault="0074100F" w:rsidP="00A630AA">
            <w:pPr>
              <w:pStyle w:val="DocumentText"/>
              <w:spacing w:before="0" w:after="0"/>
              <w:jc w:val="center"/>
              <w:rPr>
                <w:rFonts w:ascii="Arial" w:hAnsi="Arial" w:cs="Arial"/>
              </w:rPr>
            </w:pPr>
            <w:r w:rsidRPr="00A476C2">
              <w:rPr>
                <w:rFonts w:ascii="Arial" w:hAnsi="Arial" w:cs="Arial"/>
              </w:rPr>
              <w:t>4</w:t>
            </w:r>
          </w:p>
        </w:tc>
        <w:tc>
          <w:tcPr>
            <w:tcW w:w="0" w:type="auto"/>
            <w:vAlign w:val="center"/>
          </w:tcPr>
          <w:p w14:paraId="73491DCE" w14:textId="41DB1F17" w:rsidR="0074100F" w:rsidRPr="00A476C2" w:rsidRDefault="0074100F" w:rsidP="00A630AA">
            <w:pPr>
              <w:pStyle w:val="DocumentText"/>
              <w:spacing w:before="0" w:after="0"/>
              <w:jc w:val="center"/>
              <w:rPr>
                <w:rFonts w:ascii="Arial" w:hAnsi="Arial" w:cs="Arial"/>
              </w:rPr>
            </w:pPr>
            <w:r w:rsidRPr="00A476C2">
              <w:rPr>
                <w:rFonts w:ascii="Arial" w:hAnsi="Arial" w:cs="Arial"/>
              </w:rPr>
              <w:t>3</w:t>
            </w:r>
          </w:p>
        </w:tc>
        <w:tc>
          <w:tcPr>
            <w:tcW w:w="0" w:type="auto"/>
          </w:tcPr>
          <w:p w14:paraId="10A327D8" w14:textId="621528E3" w:rsidR="0074100F" w:rsidRPr="00A476C2" w:rsidRDefault="0074100F" w:rsidP="004670EC">
            <w:pPr>
              <w:pStyle w:val="DocumentText"/>
              <w:spacing w:before="0" w:after="0"/>
              <w:jc w:val="center"/>
              <w:rPr>
                <w:rFonts w:ascii="Arial" w:hAnsi="Arial" w:cs="Arial"/>
              </w:rPr>
            </w:pPr>
            <w:r w:rsidRPr="00A476C2">
              <w:rPr>
                <w:rFonts w:ascii="Arial" w:hAnsi="Arial" w:cs="Arial"/>
              </w:rPr>
              <w:t>95</w:t>
            </w:r>
          </w:p>
        </w:tc>
      </w:tr>
      <w:tr w:rsidR="0074100F" w:rsidRPr="00A476C2" w14:paraId="3A0CECA8" w14:textId="5E3C3E11" w:rsidTr="00A630AA">
        <w:trPr>
          <w:jc w:val="center"/>
        </w:trPr>
        <w:tc>
          <w:tcPr>
            <w:tcW w:w="0" w:type="auto"/>
            <w:vAlign w:val="center"/>
          </w:tcPr>
          <w:p w14:paraId="70D5C3B0" w14:textId="69509598" w:rsidR="0074100F" w:rsidRPr="00A476C2" w:rsidRDefault="0074100F" w:rsidP="004670EC">
            <w:pPr>
              <w:pStyle w:val="DocumentText"/>
              <w:spacing w:before="0" w:after="0"/>
              <w:jc w:val="center"/>
              <w:rPr>
                <w:rFonts w:ascii="Arial" w:hAnsi="Arial" w:cs="Arial"/>
              </w:rPr>
            </w:pPr>
            <w:r w:rsidRPr="00A476C2">
              <w:rPr>
                <w:rFonts w:ascii="Arial" w:hAnsi="Arial" w:cs="Arial"/>
              </w:rPr>
              <w:t>3</w:t>
            </w:r>
          </w:p>
        </w:tc>
        <w:tc>
          <w:tcPr>
            <w:tcW w:w="0" w:type="auto"/>
            <w:vAlign w:val="center"/>
          </w:tcPr>
          <w:p w14:paraId="636C2862" w14:textId="3D2BBCD0" w:rsidR="0074100F" w:rsidRPr="00A476C2" w:rsidRDefault="0074100F" w:rsidP="0074100F">
            <w:pPr>
              <w:pStyle w:val="DocumentText"/>
              <w:spacing w:before="0" w:after="0"/>
              <w:jc w:val="center"/>
              <w:rPr>
                <w:rFonts w:ascii="Arial" w:hAnsi="Arial" w:cs="Arial"/>
              </w:rPr>
            </w:pPr>
            <w:r w:rsidRPr="00A476C2">
              <w:rPr>
                <w:rFonts w:ascii="Arial" w:hAnsi="Arial" w:cs="Arial"/>
              </w:rPr>
              <w:t>C</w:t>
            </w:r>
          </w:p>
        </w:tc>
        <w:tc>
          <w:tcPr>
            <w:tcW w:w="0" w:type="auto"/>
            <w:vAlign w:val="center"/>
          </w:tcPr>
          <w:p w14:paraId="53C12382" w14:textId="48F7BF21" w:rsidR="0074100F" w:rsidRPr="00A476C2" w:rsidRDefault="0074100F" w:rsidP="0074100F">
            <w:pPr>
              <w:pStyle w:val="DocumentText"/>
              <w:spacing w:before="0" w:after="0"/>
              <w:jc w:val="center"/>
              <w:rPr>
                <w:rFonts w:ascii="Arial" w:hAnsi="Arial" w:cs="Arial"/>
              </w:rPr>
            </w:pPr>
            <w:r w:rsidRPr="00A476C2">
              <w:rPr>
                <w:rFonts w:ascii="Arial" w:hAnsi="Arial" w:cs="Arial"/>
              </w:rPr>
              <w:t>3</w:t>
            </w:r>
          </w:p>
        </w:tc>
        <w:tc>
          <w:tcPr>
            <w:tcW w:w="0" w:type="auto"/>
            <w:vAlign w:val="center"/>
          </w:tcPr>
          <w:p w14:paraId="337C13B6" w14:textId="689BEC4A" w:rsidR="0074100F" w:rsidRPr="00A476C2" w:rsidRDefault="0074100F" w:rsidP="0074100F">
            <w:pPr>
              <w:pStyle w:val="DocumentText"/>
              <w:spacing w:before="0" w:after="0"/>
              <w:jc w:val="center"/>
              <w:rPr>
                <w:rFonts w:ascii="Arial" w:hAnsi="Arial" w:cs="Arial"/>
              </w:rPr>
            </w:pPr>
            <w:r w:rsidRPr="00A476C2">
              <w:rPr>
                <w:rFonts w:ascii="Arial" w:hAnsi="Arial" w:cs="Arial"/>
              </w:rPr>
              <w:t>2</w:t>
            </w:r>
          </w:p>
        </w:tc>
        <w:tc>
          <w:tcPr>
            <w:tcW w:w="0" w:type="auto"/>
          </w:tcPr>
          <w:p w14:paraId="4825FFA5" w14:textId="22BB9818" w:rsidR="0074100F" w:rsidRPr="00A476C2" w:rsidRDefault="0074100F" w:rsidP="004670EC">
            <w:pPr>
              <w:pStyle w:val="DocumentText"/>
              <w:spacing w:before="0" w:after="0"/>
              <w:jc w:val="center"/>
              <w:rPr>
                <w:rFonts w:ascii="Arial" w:hAnsi="Arial" w:cs="Arial"/>
              </w:rPr>
            </w:pPr>
            <w:r w:rsidRPr="00A476C2">
              <w:rPr>
                <w:rFonts w:ascii="Arial" w:hAnsi="Arial" w:cs="Arial"/>
              </w:rPr>
              <w:t>97</w:t>
            </w:r>
          </w:p>
        </w:tc>
      </w:tr>
    </w:tbl>
    <w:p w14:paraId="2F1F70F6" w14:textId="6F459465" w:rsidR="004670EC" w:rsidRPr="00A476C2" w:rsidRDefault="004670EC" w:rsidP="004518AD">
      <w:pPr>
        <w:pStyle w:val="DocumentText"/>
        <w:rPr>
          <w:rFonts w:ascii="Arial" w:hAnsi="Arial" w:cs="Arial"/>
        </w:rPr>
      </w:pPr>
      <w:r w:rsidRPr="00A476C2">
        <w:rPr>
          <w:rFonts w:ascii="Arial" w:hAnsi="Arial" w:cs="Arial"/>
        </w:rPr>
        <w:t xml:space="preserve">Each solar panel type can produce power </w:t>
      </w:r>
      <w:proofErr w:type="gramStart"/>
      <w:r w:rsidRPr="00A476C2">
        <w:rPr>
          <w:rFonts w:ascii="Arial" w:hAnsi="Arial" w:cs="Arial"/>
        </w:rPr>
        <w:t>according</w:t>
      </w:r>
      <w:proofErr w:type="gramEnd"/>
      <w:r w:rsidRPr="00A476C2">
        <w:rPr>
          <w:rFonts w:ascii="Arial" w:hAnsi="Arial" w:cs="Arial"/>
        </w:rPr>
        <w:t xml:space="preserve"> the amount of solar irradiance as follows:</w:t>
      </w:r>
    </w:p>
    <w:tbl>
      <w:tblPr>
        <w:tblStyle w:val="TableGrid"/>
        <w:tblW w:w="0" w:type="auto"/>
        <w:tblLook w:val="04A0" w:firstRow="1" w:lastRow="0" w:firstColumn="1" w:lastColumn="0" w:noHBand="0" w:noVBand="1"/>
      </w:tblPr>
      <w:tblGrid>
        <w:gridCol w:w="897"/>
        <w:gridCol w:w="660"/>
        <w:gridCol w:w="795"/>
        <w:gridCol w:w="794"/>
        <w:gridCol w:w="795"/>
        <w:gridCol w:w="795"/>
        <w:gridCol w:w="795"/>
        <w:gridCol w:w="795"/>
        <w:gridCol w:w="795"/>
        <w:gridCol w:w="795"/>
        <w:gridCol w:w="830"/>
        <w:gridCol w:w="830"/>
      </w:tblGrid>
      <w:tr w:rsidR="0074100F" w:rsidRPr="00A476C2" w14:paraId="4DE73F75" w14:textId="78048E1D" w:rsidTr="0074100F">
        <w:tc>
          <w:tcPr>
            <w:tcW w:w="902" w:type="dxa"/>
            <w:vMerge w:val="restart"/>
            <w:vAlign w:val="center"/>
          </w:tcPr>
          <w:p w14:paraId="04934FF9" w14:textId="401A9D6A" w:rsidR="0074100F" w:rsidRPr="00A476C2" w:rsidRDefault="0074100F" w:rsidP="00A630AA">
            <w:pPr>
              <w:pStyle w:val="DocumentText"/>
              <w:jc w:val="center"/>
              <w:rPr>
                <w:rFonts w:ascii="Arial" w:hAnsi="Arial" w:cs="Arial"/>
              </w:rPr>
            </w:pPr>
            <w:r w:rsidRPr="00A476C2">
              <w:rPr>
                <w:rFonts w:ascii="Arial" w:hAnsi="Arial" w:cs="Arial"/>
              </w:rPr>
              <w:t>Solar Panel Type</w:t>
            </w:r>
          </w:p>
        </w:tc>
        <w:tc>
          <w:tcPr>
            <w:tcW w:w="8674" w:type="dxa"/>
            <w:gridSpan w:val="11"/>
            <w:vAlign w:val="center"/>
          </w:tcPr>
          <w:p w14:paraId="61CCD3E9" w14:textId="4705F4CF" w:rsidR="0074100F" w:rsidRPr="00A476C2" w:rsidRDefault="0074100F" w:rsidP="0074100F">
            <w:pPr>
              <w:pStyle w:val="DocumentText"/>
              <w:jc w:val="center"/>
              <w:rPr>
                <w:rFonts w:ascii="Arial" w:hAnsi="Arial" w:cs="Arial"/>
              </w:rPr>
            </w:pPr>
            <w:r w:rsidRPr="00A476C2">
              <w:rPr>
                <w:rFonts w:ascii="Arial" w:hAnsi="Arial" w:cs="Arial"/>
              </w:rPr>
              <w:t>Solar irradiance [W/m</w:t>
            </w:r>
            <w:r w:rsidRPr="00A476C2">
              <w:rPr>
                <w:rFonts w:ascii="Arial" w:hAnsi="Arial" w:cs="Arial"/>
                <w:vertAlign w:val="superscript"/>
              </w:rPr>
              <w:t>2</w:t>
            </w:r>
            <w:r w:rsidRPr="00A476C2">
              <w:rPr>
                <w:rFonts w:ascii="Arial" w:hAnsi="Arial" w:cs="Arial"/>
              </w:rPr>
              <w:t>]</w:t>
            </w:r>
          </w:p>
        </w:tc>
      </w:tr>
      <w:tr w:rsidR="0074100F" w:rsidRPr="00A476C2" w14:paraId="36D4886B" w14:textId="09EA88B6" w:rsidTr="00A630AA">
        <w:tc>
          <w:tcPr>
            <w:tcW w:w="902" w:type="dxa"/>
            <w:vMerge/>
            <w:vAlign w:val="center"/>
          </w:tcPr>
          <w:p w14:paraId="3DCED443" w14:textId="39745CD8" w:rsidR="0074100F" w:rsidRPr="00A476C2" w:rsidRDefault="0074100F" w:rsidP="00A630AA">
            <w:pPr>
              <w:pStyle w:val="DocumentText"/>
              <w:jc w:val="center"/>
              <w:rPr>
                <w:rFonts w:ascii="Arial" w:hAnsi="Arial" w:cs="Arial"/>
              </w:rPr>
            </w:pPr>
          </w:p>
        </w:tc>
        <w:tc>
          <w:tcPr>
            <w:tcW w:w="686" w:type="dxa"/>
            <w:vAlign w:val="center"/>
          </w:tcPr>
          <w:p w14:paraId="42B1DE83" w14:textId="4F35ED40" w:rsidR="0074100F" w:rsidRPr="00A476C2" w:rsidRDefault="0074100F" w:rsidP="00A630AA">
            <w:pPr>
              <w:pStyle w:val="DocumentText"/>
              <w:jc w:val="center"/>
              <w:rPr>
                <w:rFonts w:ascii="Arial" w:hAnsi="Arial" w:cs="Arial"/>
                <w:b/>
              </w:rPr>
            </w:pPr>
            <w:r w:rsidRPr="00A476C2">
              <w:rPr>
                <w:rFonts w:ascii="Arial" w:hAnsi="Arial" w:cs="Arial"/>
                <w:b/>
              </w:rPr>
              <w:t>0</w:t>
            </w:r>
          </w:p>
        </w:tc>
        <w:tc>
          <w:tcPr>
            <w:tcW w:w="804" w:type="dxa"/>
            <w:vAlign w:val="center"/>
          </w:tcPr>
          <w:p w14:paraId="3CB22F11" w14:textId="11E0A01F" w:rsidR="0074100F" w:rsidRPr="00A476C2" w:rsidRDefault="0074100F" w:rsidP="00A630AA">
            <w:pPr>
              <w:pStyle w:val="DocumentText"/>
              <w:jc w:val="center"/>
              <w:rPr>
                <w:rFonts w:ascii="Arial" w:hAnsi="Arial" w:cs="Arial"/>
                <w:b/>
              </w:rPr>
            </w:pPr>
            <w:r w:rsidRPr="00A476C2">
              <w:rPr>
                <w:rFonts w:ascii="Arial" w:hAnsi="Arial" w:cs="Arial"/>
                <w:b/>
              </w:rPr>
              <w:t>100</w:t>
            </w:r>
          </w:p>
        </w:tc>
        <w:tc>
          <w:tcPr>
            <w:tcW w:w="803" w:type="dxa"/>
            <w:vAlign w:val="center"/>
          </w:tcPr>
          <w:p w14:paraId="1AC47319" w14:textId="694E1201" w:rsidR="0074100F" w:rsidRPr="00A476C2" w:rsidRDefault="0074100F" w:rsidP="00A630AA">
            <w:pPr>
              <w:pStyle w:val="DocumentText"/>
              <w:jc w:val="center"/>
              <w:rPr>
                <w:rFonts w:ascii="Arial" w:hAnsi="Arial" w:cs="Arial"/>
                <w:b/>
              </w:rPr>
            </w:pPr>
            <w:r w:rsidRPr="00A476C2">
              <w:rPr>
                <w:rFonts w:ascii="Arial" w:hAnsi="Arial" w:cs="Arial"/>
                <w:b/>
              </w:rPr>
              <w:t>200</w:t>
            </w:r>
          </w:p>
        </w:tc>
        <w:tc>
          <w:tcPr>
            <w:tcW w:w="804" w:type="dxa"/>
            <w:vAlign w:val="center"/>
          </w:tcPr>
          <w:p w14:paraId="7D804A57" w14:textId="620E05A4" w:rsidR="0074100F" w:rsidRPr="00A476C2" w:rsidRDefault="0074100F" w:rsidP="00A630AA">
            <w:pPr>
              <w:pStyle w:val="DocumentText"/>
              <w:jc w:val="center"/>
              <w:rPr>
                <w:rFonts w:ascii="Arial" w:hAnsi="Arial" w:cs="Arial"/>
                <w:b/>
              </w:rPr>
            </w:pPr>
            <w:r w:rsidRPr="00A476C2">
              <w:rPr>
                <w:rFonts w:ascii="Arial" w:hAnsi="Arial" w:cs="Arial"/>
                <w:b/>
              </w:rPr>
              <w:t>300</w:t>
            </w:r>
          </w:p>
        </w:tc>
        <w:tc>
          <w:tcPr>
            <w:tcW w:w="804" w:type="dxa"/>
            <w:vAlign w:val="center"/>
          </w:tcPr>
          <w:p w14:paraId="3DB0D7A7" w14:textId="67A05BD0" w:rsidR="0074100F" w:rsidRPr="00A476C2" w:rsidRDefault="0074100F" w:rsidP="00A630AA">
            <w:pPr>
              <w:pStyle w:val="DocumentText"/>
              <w:jc w:val="center"/>
              <w:rPr>
                <w:rFonts w:ascii="Arial" w:hAnsi="Arial" w:cs="Arial"/>
                <w:b/>
              </w:rPr>
            </w:pPr>
            <w:r w:rsidRPr="00A476C2">
              <w:rPr>
                <w:rFonts w:ascii="Arial" w:hAnsi="Arial" w:cs="Arial"/>
                <w:b/>
              </w:rPr>
              <w:t>400</w:t>
            </w:r>
          </w:p>
        </w:tc>
        <w:tc>
          <w:tcPr>
            <w:tcW w:w="804" w:type="dxa"/>
            <w:vAlign w:val="center"/>
          </w:tcPr>
          <w:p w14:paraId="444DF8CF" w14:textId="5BC347AD" w:rsidR="0074100F" w:rsidRPr="00A476C2" w:rsidRDefault="0074100F" w:rsidP="00A630AA">
            <w:pPr>
              <w:pStyle w:val="DocumentText"/>
              <w:jc w:val="center"/>
              <w:rPr>
                <w:rFonts w:ascii="Arial" w:hAnsi="Arial" w:cs="Arial"/>
                <w:b/>
              </w:rPr>
            </w:pPr>
            <w:r w:rsidRPr="00A476C2">
              <w:rPr>
                <w:rFonts w:ascii="Arial" w:hAnsi="Arial" w:cs="Arial"/>
                <w:b/>
              </w:rPr>
              <w:t>500</w:t>
            </w:r>
          </w:p>
        </w:tc>
        <w:tc>
          <w:tcPr>
            <w:tcW w:w="804" w:type="dxa"/>
            <w:vAlign w:val="center"/>
          </w:tcPr>
          <w:p w14:paraId="7E4F008D" w14:textId="4B627FD4" w:rsidR="0074100F" w:rsidRPr="00A476C2" w:rsidRDefault="0074100F" w:rsidP="00A630AA">
            <w:pPr>
              <w:pStyle w:val="DocumentText"/>
              <w:jc w:val="center"/>
              <w:rPr>
                <w:rFonts w:ascii="Arial" w:hAnsi="Arial" w:cs="Arial"/>
                <w:b/>
              </w:rPr>
            </w:pPr>
            <w:r w:rsidRPr="00A476C2">
              <w:rPr>
                <w:rFonts w:ascii="Arial" w:hAnsi="Arial" w:cs="Arial"/>
                <w:b/>
              </w:rPr>
              <w:t>600</w:t>
            </w:r>
          </w:p>
        </w:tc>
        <w:tc>
          <w:tcPr>
            <w:tcW w:w="804" w:type="dxa"/>
            <w:vAlign w:val="center"/>
          </w:tcPr>
          <w:p w14:paraId="37D51BE2" w14:textId="5DD3A6FF" w:rsidR="0074100F" w:rsidRPr="00A476C2" w:rsidRDefault="0074100F" w:rsidP="00A630AA">
            <w:pPr>
              <w:pStyle w:val="DocumentText"/>
              <w:jc w:val="center"/>
              <w:rPr>
                <w:rFonts w:ascii="Arial" w:hAnsi="Arial" w:cs="Arial"/>
                <w:b/>
              </w:rPr>
            </w:pPr>
            <w:r w:rsidRPr="00A476C2">
              <w:rPr>
                <w:rFonts w:ascii="Arial" w:hAnsi="Arial" w:cs="Arial"/>
                <w:b/>
              </w:rPr>
              <w:t>700</w:t>
            </w:r>
          </w:p>
        </w:tc>
        <w:tc>
          <w:tcPr>
            <w:tcW w:w="804" w:type="dxa"/>
            <w:vAlign w:val="center"/>
          </w:tcPr>
          <w:p w14:paraId="059B6DEB" w14:textId="4223BFF0" w:rsidR="0074100F" w:rsidRPr="00A476C2" w:rsidRDefault="0074100F" w:rsidP="00A630AA">
            <w:pPr>
              <w:pStyle w:val="DocumentText"/>
              <w:jc w:val="center"/>
              <w:rPr>
                <w:rFonts w:ascii="Arial" w:hAnsi="Arial" w:cs="Arial"/>
                <w:b/>
              </w:rPr>
            </w:pPr>
            <w:r w:rsidRPr="00A476C2">
              <w:rPr>
                <w:rFonts w:ascii="Arial" w:hAnsi="Arial" w:cs="Arial"/>
                <w:b/>
              </w:rPr>
              <w:t>800</w:t>
            </w:r>
          </w:p>
        </w:tc>
        <w:tc>
          <w:tcPr>
            <w:tcW w:w="740" w:type="dxa"/>
          </w:tcPr>
          <w:p w14:paraId="2DF5A58B" w14:textId="40987403" w:rsidR="0074100F" w:rsidRPr="00A476C2" w:rsidRDefault="0074100F" w:rsidP="0074100F">
            <w:pPr>
              <w:pStyle w:val="DocumentText"/>
              <w:jc w:val="center"/>
              <w:rPr>
                <w:rFonts w:ascii="Arial" w:hAnsi="Arial" w:cs="Arial"/>
                <w:b/>
              </w:rPr>
            </w:pPr>
            <w:r w:rsidRPr="00A476C2">
              <w:rPr>
                <w:rFonts w:ascii="Arial" w:hAnsi="Arial" w:cs="Arial"/>
                <w:b/>
              </w:rPr>
              <w:t>900</w:t>
            </w:r>
          </w:p>
        </w:tc>
        <w:tc>
          <w:tcPr>
            <w:tcW w:w="817" w:type="dxa"/>
          </w:tcPr>
          <w:p w14:paraId="058B5349" w14:textId="0FA60684" w:rsidR="0074100F" w:rsidRPr="00A476C2" w:rsidRDefault="0074100F" w:rsidP="0074100F">
            <w:pPr>
              <w:pStyle w:val="DocumentText"/>
              <w:jc w:val="center"/>
              <w:rPr>
                <w:rFonts w:ascii="Arial" w:hAnsi="Arial" w:cs="Arial"/>
                <w:b/>
              </w:rPr>
            </w:pPr>
            <w:r w:rsidRPr="00A476C2">
              <w:rPr>
                <w:rFonts w:ascii="Arial" w:hAnsi="Arial" w:cs="Arial"/>
                <w:b/>
              </w:rPr>
              <w:t>1,000</w:t>
            </w:r>
          </w:p>
        </w:tc>
      </w:tr>
      <w:tr w:rsidR="0074100F" w:rsidRPr="00A476C2" w14:paraId="1EFDC72A" w14:textId="4D06CE97" w:rsidTr="00A630AA">
        <w:tc>
          <w:tcPr>
            <w:tcW w:w="902" w:type="dxa"/>
            <w:vAlign w:val="center"/>
          </w:tcPr>
          <w:p w14:paraId="1282459E" w14:textId="3990C04D" w:rsidR="0074100F" w:rsidRPr="00A476C2" w:rsidRDefault="0074100F" w:rsidP="00A630AA">
            <w:pPr>
              <w:pStyle w:val="DocumentText"/>
              <w:jc w:val="center"/>
              <w:rPr>
                <w:rFonts w:ascii="Arial" w:hAnsi="Arial" w:cs="Arial"/>
              </w:rPr>
            </w:pPr>
            <w:r w:rsidRPr="00A476C2">
              <w:rPr>
                <w:rFonts w:ascii="Arial" w:hAnsi="Arial" w:cs="Arial"/>
              </w:rPr>
              <w:t>A</w:t>
            </w:r>
          </w:p>
        </w:tc>
        <w:tc>
          <w:tcPr>
            <w:tcW w:w="686" w:type="dxa"/>
            <w:vAlign w:val="center"/>
          </w:tcPr>
          <w:p w14:paraId="2AB58296" w14:textId="0693B02C" w:rsidR="0074100F" w:rsidRPr="00A476C2" w:rsidRDefault="0074100F" w:rsidP="00A630AA">
            <w:pPr>
              <w:pStyle w:val="DocumentText"/>
              <w:jc w:val="center"/>
              <w:rPr>
                <w:rFonts w:ascii="Arial" w:hAnsi="Arial" w:cs="Arial"/>
              </w:rPr>
            </w:pPr>
            <w:r w:rsidRPr="00A476C2">
              <w:rPr>
                <w:rFonts w:ascii="Arial" w:hAnsi="Arial" w:cs="Arial"/>
              </w:rPr>
              <w:t>0</w:t>
            </w:r>
          </w:p>
        </w:tc>
        <w:tc>
          <w:tcPr>
            <w:tcW w:w="804" w:type="dxa"/>
            <w:vAlign w:val="center"/>
          </w:tcPr>
          <w:p w14:paraId="105F7336" w14:textId="2F2AE841" w:rsidR="0074100F" w:rsidRPr="00A476C2" w:rsidRDefault="0074100F" w:rsidP="00A630AA">
            <w:pPr>
              <w:pStyle w:val="DocumentText"/>
              <w:jc w:val="center"/>
              <w:rPr>
                <w:rFonts w:ascii="Arial" w:hAnsi="Arial" w:cs="Arial"/>
              </w:rPr>
            </w:pPr>
            <w:r w:rsidRPr="00A476C2">
              <w:rPr>
                <w:rFonts w:ascii="Arial" w:hAnsi="Arial" w:cs="Arial"/>
              </w:rPr>
              <w:t>10%</w:t>
            </w:r>
          </w:p>
        </w:tc>
        <w:tc>
          <w:tcPr>
            <w:tcW w:w="803" w:type="dxa"/>
            <w:vAlign w:val="center"/>
          </w:tcPr>
          <w:p w14:paraId="38D3935E" w14:textId="59A937B3" w:rsidR="0074100F" w:rsidRPr="00A476C2" w:rsidRDefault="0074100F" w:rsidP="00A630AA">
            <w:pPr>
              <w:pStyle w:val="DocumentText"/>
              <w:jc w:val="center"/>
              <w:rPr>
                <w:rFonts w:ascii="Arial" w:hAnsi="Arial" w:cs="Arial"/>
              </w:rPr>
            </w:pPr>
            <w:r w:rsidRPr="00A476C2">
              <w:rPr>
                <w:rFonts w:ascii="Arial" w:hAnsi="Arial" w:cs="Arial"/>
              </w:rPr>
              <w:t>20%</w:t>
            </w:r>
          </w:p>
        </w:tc>
        <w:tc>
          <w:tcPr>
            <w:tcW w:w="804" w:type="dxa"/>
            <w:vAlign w:val="center"/>
          </w:tcPr>
          <w:p w14:paraId="27C95232" w14:textId="4F952A1D" w:rsidR="0074100F" w:rsidRPr="00A476C2" w:rsidRDefault="0074100F" w:rsidP="00A630AA">
            <w:pPr>
              <w:pStyle w:val="DocumentText"/>
              <w:jc w:val="center"/>
              <w:rPr>
                <w:rFonts w:ascii="Arial" w:hAnsi="Arial" w:cs="Arial"/>
              </w:rPr>
            </w:pPr>
            <w:r w:rsidRPr="00A476C2">
              <w:rPr>
                <w:rFonts w:ascii="Arial" w:hAnsi="Arial" w:cs="Arial"/>
              </w:rPr>
              <w:t>30%</w:t>
            </w:r>
          </w:p>
        </w:tc>
        <w:tc>
          <w:tcPr>
            <w:tcW w:w="804" w:type="dxa"/>
            <w:vAlign w:val="center"/>
          </w:tcPr>
          <w:p w14:paraId="716301DB" w14:textId="2475C1FC" w:rsidR="0074100F" w:rsidRPr="00A476C2" w:rsidRDefault="0074100F" w:rsidP="00A630AA">
            <w:pPr>
              <w:pStyle w:val="DocumentText"/>
              <w:jc w:val="center"/>
              <w:rPr>
                <w:rFonts w:ascii="Arial" w:hAnsi="Arial" w:cs="Arial"/>
              </w:rPr>
            </w:pPr>
            <w:r w:rsidRPr="00A476C2">
              <w:rPr>
                <w:rFonts w:ascii="Arial" w:hAnsi="Arial" w:cs="Arial"/>
              </w:rPr>
              <w:t>40%</w:t>
            </w:r>
          </w:p>
        </w:tc>
        <w:tc>
          <w:tcPr>
            <w:tcW w:w="804" w:type="dxa"/>
            <w:vAlign w:val="center"/>
          </w:tcPr>
          <w:p w14:paraId="7E4B2983" w14:textId="7662A120" w:rsidR="0074100F" w:rsidRPr="00A476C2" w:rsidRDefault="0074100F" w:rsidP="00A630AA">
            <w:pPr>
              <w:pStyle w:val="DocumentText"/>
              <w:jc w:val="center"/>
              <w:rPr>
                <w:rFonts w:ascii="Arial" w:hAnsi="Arial" w:cs="Arial"/>
              </w:rPr>
            </w:pPr>
            <w:r w:rsidRPr="00A476C2">
              <w:rPr>
                <w:rFonts w:ascii="Arial" w:hAnsi="Arial" w:cs="Arial"/>
              </w:rPr>
              <w:t>50%</w:t>
            </w:r>
          </w:p>
        </w:tc>
        <w:tc>
          <w:tcPr>
            <w:tcW w:w="804" w:type="dxa"/>
            <w:vAlign w:val="center"/>
          </w:tcPr>
          <w:p w14:paraId="248489A4" w14:textId="7E0941EE" w:rsidR="0074100F" w:rsidRPr="00A476C2" w:rsidRDefault="0074100F" w:rsidP="00A630AA">
            <w:pPr>
              <w:pStyle w:val="DocumentText"/>
              <w:jc w:val="center"/>
              <w:rPr>
                <w:rFonts w:ascii="Arial" w:hAnsi="Arial" w:cs="Arial"/>
              </w:rPr>
            </w:pPr>
            <w:r w:rsidRPr="00A476C2">
              <w:rPr>
                <w:rFonts w:ascii="Arial" w:hAnsi="Arial" w:cs="Arial"/>
              </w:rPr>
              <w:t>60%</w:t>
            </w:r>
          </w:p>
        </w:tc>
        <w:tc>
          <w:tcPr>
            <w:tcW w:w="804" w:type="dxa"/>
            <w:vAlign w:val="center"/>
          </w:tcPr>
          <w:p w14:paraId="0BA12695" w14:textId="70DF5CCF" w:rsidR="0074100F" w:rsidRPr="00A476C2" w:rsidRDefault="0074100F" w:rsidP="00A630AA">
            <w:pPr>
              <w:pStyle w:val="DocumentText"/>
              <w:jc w:val="center"/>
              <w:rPr>
                <w:rFonts w:ascii="Arial" w:hAnsi="Arial" w:cs="Arial"/>
              </w:rPr>
            </w:pPr>
            <w:r w:rsidRPr="00A476C2">
              <w:rPr>
                <w:rFonts w:ascii="Arial" w:hAnsi="Arial" w:cs="Arial"/>
              </w:rPr>
              <w:t>70%</w:t>
            </w:r>
          </w:p>
        </w:tc>
        <w:tc>
          <w:tcPr>
            <w:tcW w:w="804" w:type="dxa"/>
            <w:vAlign w:val="center"/>
          </w:tcPr>
          <w:p w14:paraId="4051D8FA" w14:textId="38D339EE" w:rsidR="0074100F" w:rsidRPr="00A476C2" w:rsidRDefault="0074100F" w:rsidP="00A630AA">
            <w:pPr>
              <w:pStyle w:val="DocumentText"/>
              <w:jc w:val="center"/>
              <w:rPr>
                <w:rFonts w:ascii="Arial" w:hAnsi="Arial" w:cs="Arial"/>
              </w:rPr>
            </w:pPr>
            <w:r w:rsidRPr="00A476C2">
              <w:rPr>
                <w:rFonts w:ascii="Arial" w:hAnsi="Arial" w:cs="Arial"/>
              </w:rPr>
              <w:t>80%</w:t>
            </w:r>
          </w:p>
        </w:tc>
        <w:tc>
          <w:tcPr>
            <w:tcW w:w="740" w:type="dxa"/>
          </w:tcPr>
          <w:p w14:paraId="7FD40F30" w14:textId="1F638957" w:rsidR="0074100F" w:rsidRPr="00A476C2" w:rsidRDefault="0074100F" w:rsidP="0074100F">
            <w:pPr>
              <w:pStyle w:val="DocumentText"/>
              <w:jc w:val="center"/>
              <w:rPr>
                <w:rFonts w:ascii="Arial" w:hAnsi="Arial" w:cs="Arial"/>
              </w:rPr>
            </w:pPr>
            <w:r w:rsidRPr="00A476C2">
              <w:rPr>
                <w:rFonts w:ascii="Arial" w:hAnsi="Arial" w:cs="Arial"/>
              </w:rPr>
              <w:t>90%</w:t>
            </w:r>
          </w:p>
        </w:tc>
        <w:tc>
          <w:tcPr>
            <w:tcW w:w="817" w:type="dxa"/>
          </w:tcPr>
          <w:p w14:paraId="1930641B" w14:textId="0E147BC2" w:rsidR="0074100F" w:rsidRPr="00A476C2" w:rsidRDefault="0074100F" w:rsidP="0074100F">
            <w:pPr>
              <w:pStyle w:val="DocumentText"/>
              <w:jc w:val="center"/>
              <w:rPr>
                <w:rFonts w:ascii="Arial" w:hAnsi="Arial" w:cs="Arial"/>
              </w:rPr>
            </w:pPr>
            <w:r w:rsidRPr="00A476C2">
              <w:rPr>
                <w:rFonts w:ascii="Arial" w:hAnsi="Arial" w:cs="Arial"/>
              </w:rPr>
              <w:t>100%</w:t>
            </w:r>
          </w:p>
        </w:tc>
      </w:tr>
      <w:tr w:rsidR="0074100F" w:rsidRPr="00A476C2" w14:paraId="0DB57482" w14:textId="707D0CD6" w:rsidTr="00A630AA">
        <w:tc>
          <w:tcPr>
            <w:tcW w:w="902" w:type="dxa"/>
            <w:vAlign w:val="center"/>
          </w:tcPr>
          <w:p w14:paraId="08CE4FA8" w14:textId="7C0A4D5F" w:rsidR="0074100F" w:rsidRPr="00A476C2" w:rsidRDefault="0074100F" w:rsidP="00A630AA">
            <w:pPr>
              <w:pStyle w:val="DocumentText"/>
              <w:jc w:val="center"/>
              <w:rPr>
                <w:rFonts w:ascii="Arial" w:hAnsi="Arial" w:cs="Arial"/>
              </w:rPr>
            </w:pPr>
            <w:r w:rsidRPr="00A476C2">
              <w:rPr>
                <w:rFonts w:ascii="Arial" w:hAnsi="Arial" w:cs="Arial"/>
              </w:rPr>
              <w:t>B</w:t>
            </w:r>
          </w:p>
        </w:tc>
        <w:tc>
          <w:tcPr>
            <w:tcW w:w="686" w:type="dxa"/>
            <w:vAlign w:val="center"/>
          </w:tcPr>
          <w:p w14:paraId="6DD298C0" w14:textId="47B4FFD8" w:rsidR="0074100F" w:rsidRPr="00A476C2" w:rsidRDefault="0074100F" w:rsidP="00A630AA">
            <w:pPr>
              <w:pStyle w:val="DocumentText"/>
              <w:jc w:val="center"/>
              <w:rPr>
                <w:rFonts w:ascii="Arial" w:hAnsi="Arial" w:cs="Arial"/>
              </w:rPr>
            </w:pPr>
            <w:r w:rsidRPr="00A476C2">
              <w:rPr>
                <w:rFonts w:ascii="Arial" w:hAnsi="Arial" w:cs="Arial"/>
              </w:rPr>
              <w:t>0</w:t>
            </w:r>
          </w:p>
        </w:tc>
        <w:tc>
          <w:tcPr>
            <w:tcW w:w="804" w:type="dxa"/>
            <w:vAlign w:val="center"/>
          </w:tcPr>
          <w:p w14:paraId="433AEAD9" w14:textId="69ACCC0A" w:rsidR="0074100F" w:rsidRPr="00A476C2" w:rsidRDefault="0074100F" w:rsidP="00A630AA">
            <w:pPr>
              <w:pStyle w:val="DocumentText"/>
              <w:jc w:val="center"/>
              <w:rPr>
                <w:rFonts w:ascii="Arial" w:hAnsi="Arial" w:cs="Arial"/>
              </w:rPr>
            </w:pPr>
            <w:r w:rsidRPr="00A476C2">
              <w:rPr>
                <w:rFonts w:ascii="Arial" w:hAnsi="Arial" w:cs="Arial"/>
              </w:rPr>
              <w:t>9%</w:t>
            </w:r>
          </w:p>
        </w:tc>
        <w:tc>
          <w:tcPr>
            <w:tcW w:w="803" w:type="dxa"/>
            <w:vAlign w:val="center"/>
          </w:tcPr>
          <w:p w14:paraId="46504C4A" w14:textId="02290EDC" w:rsidR="0074100F" w:rsidRPr="00A476C2" w:rsidRDefault="0074100F" w:rsidP="00A630AA">
            <w:pPr>
              <w:pStyle w:val="DocumentText"/>
              <w:jc w:val="center"/>
              <w:rPr>
                <w:rFonts w:ascii="Arial" w:hAnsi="Arial" w:cs="Arial"/>
              </w:rPr>
            </w:pPr>
            <w:r w:rsidRPr="00A476C2">
              <w:rPr>
                <w:rFonts w:ascii="Arial" w:hAnsi="Arial" w:cs="Arial"/>
              </w:rPr>
              <w:t>18%</w:t>
            </w:r>
          </w:p>
        </w:tc>
        <w:tc>
          <w:tcPr>
            <w:tcW w:w="804" w:type="dxa"/>
            <w:vAlign w:val="center"/>
          </w:tcPr>
          <w:p w14:paraId="118B9B56" w14:textId="281CD3D6" w:rsidR="0074100F" w:rsidRPr="00A476C2" w:rsidRDefault="0074100F" w:rsidP="00A630AA">
            <w:pPr>
              <w:pStyle w:val="DocumentText"/>
              <w:jc w:val="center"/>
              <w:rPr>
                <w:rFonts w:ascii="Arial" w:hAnsi="Arial" w:cs="Arial"/>
              </w:rPr>
            </w:pPr>
            <w:r w:rsidRPr="00A476C2">
              <w:rPr>
                <w:rFonts w:ascii="Arial" w:hAnsi="Arial" w:cs="Arial"/>
              </w:rPr>
              <w:t>27%</w:t>
            </w:r>
          </w:p>
        </w:tc>
        <w:tc>
          <w:tcPr>
            <w:tcW w:w="804" w:type="dxa"/>
            <w:vAlign w:val="center"/>
          </w:tcPr>
          <w:p w14:paraId="33D2EDA9" w14:textId="5F57A46D" w:rsidR="0074100F" w:rsidRPr="00A476C2" w:rsidRDefault="0074100F" w:rsidP="00A630AA">
            <w:pPr>
              <w:pStyle w:val="DocumentText"/>
              <w:jc w:val="center"/>
              <w:rPr>
                <w:rFonts w:ascii="Arial" w:hAnsi="Arial" w:cs="Arial"/>
              </w:rPr>
            </w:pPr>
            <w:r w:rsidRPr="00A476C2">
              <w:rPr>
                <w:rFonts w:ascii="Arial" w:hAnsi="Arial" w:cs="Arial"/>
              </w:rPr>
              <w:t>36%</w:t>
            </w:r>
          </w:p>
        </w:tc>
        <w:tc>
          <w:tcPr>
            <w:tcW w:w="804" w:type="dxa"/>
            <w:vAlign w:val="center"/>
          </w:tcPr>
          <w:p w14:paraId="3DF447CF" w14:textId="7A796F12" w:rsidR="0074100F" w:rsidRPr="00A476C2" w:rsidRDefault="0074100F" w:rsidP="00A630AA">
            <w:pPr>
              <w:pStyle w:val="DocumentText"/>
              <w:jc w:val="center"/>
              <w:rPr>
                <w:rFonts w:ascii="Arial" w:hAnsi="Arial" w:cs="Arial"/>
              </w:rPr>
            </w:pPr>
            <w:r w:rsidRPr="00A476C2">
              <w:rPr>
                <w:rFonts w:ascii="Arial" w:hAnsi="Arial" w:cs="Arial"/>
              </w:rPr>
              <w:t>45%</w:t>
            </w:r>
          </w:p>
        </w:tc>
        <w:tc>
          <w:tcPr>
            <w:tcW w:w="804" w:type="dxa"/>
            <w:vAlign w:val="center"/>
          </w:tcPr>
          <w:p w14:paraId="5F739AC0" w14:textId="047B1E51" w:rsidR="0074100F" w:rsidRPr="00A476C2" w:rsidRDefault="0074100F" w:rsidP="00A630AA">
            <w:pPr>
              <w:pStyle w:val="DocumentText"/>
              <w:jc w:val="center"/>
              <w:rPr>
                <w:rFonts w:ascii="Arial" w:hAnsi="Arial" w:cs="Arial"/>
              </w:rPr>
            </w:pPr>
            <w:r w:rsidRPr="00A476C2">
              <w:rPr>
                <w:rFonts w:ascii="Arial" w:hAnsi="Arial" w:cs="Arial"/>
              </w:rPr>
              <w:t>54%</w:t>
            </w:r>
          </w:p>
        </w:tc>
        <w:tc>
          <w:tcPr>
            <w:tcW w:w="804" w:type="dxa"/>
            <w:vAlign w:val="center"/>
          </w:tcPr>
          <w:p w14:paraId="7104ADAF" w14:textId="15E7DA5E" w:rsidR="0074100F" w:rsidRPr="00A476C2" w:rsidRDefault="0074100F" w:rsidP="00A630AA">
            <w:pPr>
              <w:pStyle w:val="DocumentText"/>
              <w:jc w:val="center"/>
              <w:rPr>
                <w:rFonts w:ascii="Arial" w:hAnsi="Arial" w:cs="Arial"/>
              </w:rPr>
            </w:pPr>
            <w:r w:rsidRPr="00A476C2">
              <w:rPr>
                <w:rFonts w:ascii="Arial" w:hAnsi="Arial" w:cs="Arial"/>
              </w:rPr>
              <w:t>63%</w:t>
            </w:r>
          </w:p>
        </w:tc>
        <w:tc>
          <w:tcPr>
            <w:tcW w:w="804" w:type="dxa"/>
            <w:vAlign w:val="center"/>
          </w:tcPr>
          <w:p w14:paraId="5B880F07" w14:textId="7EC6E287" w:rsidR="0074100F" w:rsidRPr="00A476C2" w:rsidRDefault="0074100F" w:rsidP="00A630AA">
            <w:pPr>
              <w:pStyle w:val="DocumentText"/>
              <w:jc w:val="center"/>
              <w:rPr>
                <w:rFonts w:ascii="Arial" w:hAnsi="Arial" w:cs="Arial"/>
              </w:rPr>
            </w:pPr>
            <w:r w:rsidRPr="00A476C2">
              <w:rPr>
                <w:rFonts w:ascii="Arial" w:hAnsi="Arial" w:cs="Arial"/>
              </w:rPr>
              <w:t>72%</w:t>
            </w:r>
          </w:p>
        </w:tc>
        <w:tc>
          <w:tcPr>
            <w:tcW w:w="740" w:type="dxa"/>
          </w:tcPr>
          <w:p w14:paraId="103123DC" w14:textId="638334E5" w:rsidR="0074100F" w:rsidRPr="00A476C2" w:rsidRDefault="0074100F" w:rsidP="0074100F">
            <w:pPr>
              <w:pStyle w:val="DocumentText"/>
              <w:jc w:val="center"/>
              <w:rPr>
                <w:rFonts w:ascii="Arial" w:hAnsi="Arial" w:cs="Arial"/>
              </w:rPr>
            </w:pPr>
            <w:r w:rsidRPr="00A476C2">
              <w:rPr>
                <w:rFonts w:ascii="Arial" w:hAnsi="Arial" w:cs="Arial"/>
              </w:rPr>
              <w:t>81%</w:t>
            </w:r>
          </w:p>
        </w:tc>
        <w:tc>
          <w:tcPr>
            <w:tcW w:w="817" w:type="dxa"/>
          </w:tcPr>
          <w:p w14:paraId="08627451" w14:textId="3CC55805" w:rsidR="0074100F" w:rsidRPr="00A476C2" w:rsidRDefault="0074100F" w:rsidP="0074100F">
            <w:pPr>
              <w:pStyle w:val="DocumentText"/>
              <w:jc w:val="center"/>
              <w:rPr>
                <w:rFonts w:ascii="Arial" w:hAnsi="Arial" w:cs="Arial"/>
              </w:rPr>
            </w:pPr>
            <w:r w:rsidRPr="00A476C2">
              <w:rPr>
                <w:rFonts w:ascii="Arial" w:hAnsi="Arial" w:cs="Arial"/>
              </w:rPr>
              <w:t>90%</w:t>
            </w:r>
          </w:p>
        </w:tc>
      </w:tr>
      <w:tr w:rsidR="0074100F" w:rsidRPr="00A476C2" w14:paraId="13124B9C" w14:textId="44150398" w:rsidTr="00A630AA">
        <w:tc>
          <w:tcPr>
            <w:tcW w:w="902" w:type="dxa"/>
            <w:vAlign w:val="center"/>
          </w:tcPr>
          <w:p w14:paraId="05436776" w14:textId="012C96AE" w:rsidR="0074100F" w:rsidRPr="00A476C2" w:rsidRDefault="0074100F" w:rsidP="00A630AA">
            <w:pPr>
              <w:pStyle w:val="DocumentText"/>
              <w:jc w:val="center"/>
              <w:rPr>
                <w:rFonts w:ascii="Arial" w:hAnsi="Arial" w:cs="Arial"/>
              </w:rPr>
            </w:pPr>
            <w:r w:rsidRPr="00A476C2">
              <w:rPr>
                <w:rFonts w:ascii="Arial" w:hAnsi="Arial" w:cs="Arial"/>
              </w:rPr>
              <w:t>C</w:t>
            </w:r>
          </w:p>
        </w:tc>
        <w:tc>
          <w:tcPr>
            <w:tcW w:w="686" w:type="dxa"/>
            <w:vAlign w:val="center"/>
          </w:tcPr>
          <w:p w14:paraId="05E4D13E" w14:textId="103F6EAD" w:rsidR="0074100F" w:rsidRPr="00A476C2" w:rsidRDefault="0074100F" w:rsidP="00A630AA">
            <w:pPr>
              <w:pStyle w:val="DocumentText"/>
              <w:jc w:val="center"/>
              <w:rPr>
                <w:rFonts w:ascii="Arial" w:hAnsi="Arial" w:cs="Arial"/>
              </w:rPr>
            </w:pPr>
            <w:r w:rsidRPr="00A476C2">
              <w:rPr>
                <w:rFonts w:ascii="Arial" w:hAnsi="Arial" w:cs="Arial"/>
              </w:rPr>
              <w:t>0</w:t>
            </w:r>
          </w:p>
        </w:tc>
        <w:tc>
          <w:tcPr>
            <w:tcW w:w="804" w:type="dxa"/>
            <w:vAlign w:val="center"/>
          </w:tcPr>
          <w:p w14:paraId="363BF3EB" w14:textId="45B20AA8" w:rsidR="0074100F" w:rsidRPr="00A476C2" w:rsidRDefault="0074100F" w:rsidP="00A630AA">
            <w:pPr>
              <w:pStyle w:val="DocumentText"/>
              <w:jc w:val="center"/>
              <w:rPr>
                <w:rFonts w:ascii="Arial" w:hAnsi="Arial" w:cs="Arial"/>
              </w:rPr>
            </w:pPr>
            <w:r w:rsidRPr="00A476C2">
              <w:rPr>
                <w:rFonts w:ascii="Arial" w:hAnsi="Arial" w:cs="Arial"/>
              </w:rPr>
              <w:t>12%</w:t>
            </w:r>
          </w:p>
        </w:tc>
        <w:tc>
          <w:tcPr>
            <w:tcW w:w="803" w:type="dxa"/>
            <w:vAlign w:val="center"/>
          </w:tcPr>
          <w:p w14:paraId="35094148" w14:textId="36F1C8D5" w:rsidR="0074100F" w:rsidRPr="00A476C2" w:rsidRDefault="0074100F" w:rsidP="00A630AA">
            <w:pPr>
              <w:pStyle w:val="DocumentText"/>
              <w:jc w:val="center"/>
              <w:rPr>
                <w:rFonts w:ascii="Arial" w:hAnsi="Arial" w:cs="Arial"/>
              </w:rPr>
            </w:pPr>
            <w:r w:rsidRPr="00A476C2">
              <w:rPr>
                <w:rFonts w:ascii="Arial" w:hAnsi="Arial" w:cs="Arial"/>
              </w:rPr>
              <w:t>24%</w:t>
            </w:r>
          </w:p>
        </w:tc>
        <w:tc>
          <w:tcPr>
            <w:tcW w:w="804" w:type="dxa"/>
            <w:vAlign w:val="center"/>
          </w:tcPr>
          <w:p w14:paraId="3F1A48DD" w14:textId="2970ECAF" w:rsidR="0074100F" w:rsidRPr="00A476C2" w:rsidRDefault="0074100F" w:rsidP="00A630AA">
            <w:pPr>
              <w:pStyle w:val="DocumentText"/>
              <w:jc w:val="center"/>
              <w:rPr>
                <w:rFonts w:ascii="Arial" w:hAnsi="Arial" w:cs="Arial"/>
              </w:rPr>
            </w:pPr>
            <w:r w:rsidRPr="00A476C2">
              <w:rPr>
                <w:rFonts w:ascii="Arial" w:hAnsi="Arial" w:cs="Arial"/>
              </w:rPr>
              <w:t>36%</w:t>
            </w:r>
          </w:p>
        </w:tc>
        <w:tc>
          <w:tcPr>
            <w:tcW w:w="804" w:type="dxa"/>
            <w:vAlign w:val="center"/>
          </w:tcPr>
          <w:p w14:paraId="6E6A1ABA" w14:textId="6CC13670" w:rsidR="0074100F" w:rsidRPr="00A476C2" w:rsidRDefault="0074100F" w:rsidP="00A630AA">
            <w:pPr>
              <w:pStyle w:val="DocumentText"/>
              <w:jc w:val="center"/>
              <w:rPr>
                <w:rFonts w:ascii="Arial" w:hAnsi="Arial" w:cs="Arial"/>
              </w:rPr>
            </w:pPr>
            <w:r w:rsidRPr="00A476C2">
              <w:rPr>
                <w:rFonts w:ascii="Arial" w:hAnsi="Arial" w:cs="Arial"/>
              </w:rPr>
              <w:t>48%</w:t>
            </w:r>
          </w:p>
        </w:tc>
        <w:tc>
          <w:tcPr>
            <w:tcW w:w="804" w:type="dxa"/>
            <w:vAlign w:val="center"/>
          </w:tcPr>
          <w:p w14:paraId="7790469B" w14:textId="4E3216B9" w:rsidR="0074100F" w:rsidRPr="00A476C2" w:rsidRDefault="0074100F" w:rsidP="00A630AA">
            <w:pPr>
              <w:pStyle w:val="DocumentText"/>
              <w:jc w:val="center"/>
              <w:rPr>
                <w:rFonts w:ascii="Arial" w:hAnsi="Arial" w:cs="Arial"/>
              </w:rPr>
            </w:pPr>
            <w:r w:rsidRPr="00A476C2">
              <w:rPr>
                <w:rFonts w:ascii="Arial" w:hAnsi="Arial" w:cs="Arial"/>
              </w:rPr>
              <w:t>60%</w:t>
            </w:r>
          </w:p>
        </w:tc>
        <w:tc>
          <w:tcPr>
            <w:tcW w:w="804" w:type="dxa"/>
            <w:vAlign w:val="center"/>
          </w:tcPr>
          <w:p w14:paraId="74F19E05" w14:textId="0FB8C268" w:rsidR="0074100F" w:rsidRPr="00A476C2" w:rsidRDefault="0074100F" w:rsidP="00A630AA">
            <w:pPr>
              <w:pStyle w:val="DocumentText"/>
              <w:jc w:val="center"/>
              <w:rPr>
                <w:rFonts w:ascii="Arial" w:hAnsi="Arial" w:cs="Arial"/>
              </w:rPr>
            </w:pPr>
            <w:r w:rsidRPr="00A476C2">
              <w:rPr>
                <w:rFonts w:ascii="Arial" w:hAnsi="Arial" w:cs="Arial"/>
              </w:rPr>
              <w:t>72%</w:t>
            </w:r>
          </w:p>
        </w:tc>
        <w:tc>
          <w:tcPr>
            <w:tcW w:w="804" w:type="dxa"/>
            <w:vAlign w:val="center"/>
          </w:tcPr>
          <w:p w14:paraId="74480D70" w14:textId="6F4AA3DA" w:rsidR="0074100F" w:rsidRPr="00A476C2" w:rsidRDefault="0074100F" w:rsidP="00A630AA">
            <w:pPr>
              <w:pStyle w:val="DocumentText"/>
              <w:jc w:val="center"/>
              <w:rPr>
                <w:rFonts w:ascii="Arial" w:hAnsi="Arial" w:cs="Arial"/>
              </w:rPr>
            </w:pPr>
            <w:r w:rsidRPr="00A476C2">
              <w:rPr>
                <w:rFonts w:ascii="Arial" w:hAnsi="Arial" w:cs="Arial"/>
              </w:rPr>
              <w:t>84%</w:t>
            </w:r>
          </w:p>
        </w:tc>
        <w:tc>
          <w:tcPr>
            <w:tcW w:w="804" w:type="dxa"/>
            <w:vAlign w:val="center"/>
          </w:tcPr>
          <w:p w14:paraId="0B3889FC" w14:textId="40410CDF" w:rsidR="0074100F" w:rsidRPr="00A476C2" w:rsidRDefault="0074100F" w:rsidP="00A630AA">
            <w:pPr>
              <w:pStyle w:val="DocumentText"/>
              <w:jc w:val="center"/>
              <w:rPr>
                <w:rFonts w:ascii="Arial" w:hAnsi="Arial" w:cs="Arial"/>
              </w:rPr>
            </w:pPr>
            <w:r w:rsidRPr="00A476C2">
              <w:rPr>
                <w:rFonts w:ascii="Arial" w:hAnsi="Arial" w:cs="Arial"/>
              </w:rPr>
              <w:t>96%</w:t>
            </w:r>
          </w:p>
        </w:tc>
        <w:tc>
          <w:tcPr>
            <w:tcW w:w="740" w:type="dxa"/>
          </w:tcPr>
          <w:p w14:paraId="5E71FE5A" w14:textId="694DA1F8" w:rsidR="0074100F" w:rsidRPr="00A476C2" w:rsidRDefault="0074100F" w:rsidP="0074100F">
            <w:pPr>
              <w:pStyle w:val="DocumentText"/>
              <w:jc w:val="center"/>
              <w:rPr>
                <w:rFonts w:ascii="Arial" w:hAnsi="Arial" w:cs="Arial"/>
              </w:rPr>
            </w:pPr>
            <w:r w:rsidRPr="00A476C2">
              <w:rPr>
                <w:rFonts w:ascii="Arial" w:hAnsi="Arial" w:cs="Arial"/>
              </w:rPr>
              <w:t>100%</w:t>
            </w:r>
          </w:p>
        </w:tc>
        <w:tc>
          <w:tcPr>
            <w:tcW w:w="817" w:type="dxa"/>
          </w:tcPr>
          <w:p w14:paraId="7537B296" w14:textId="284AB27B" w:rsidR="0074100F" w:rsidRPr="00A476C2" w:rsidRDefault="0074100F" w:rsidP="0074100F">
            <w:pPr>
              <w:pStyle w:val="DocumentText"/>
              <w:jc w:val="center"/>
              <w:rPr>
                <w:rFonts w:ascii="Arial" w:hAnsi="Arial" w:cs="Arial"/>
              </w:rPr>
            </w:pPr>
            <w:r w:rsidRPr="00A476C2">
              <w:rPr>
                <w:rFonts w:ascii="Arial" w:hAnsi="Arial" w:cs="Arial"/>
              </w:rPr>
              <w:t>100%</w:t>
            </w:r>
          </w:p>
        </w:tc>
      </w:tr>
    </w:tbl>
    <w:p w14:paraId="5B5AD7C2" w14:textId="2A33DF6F" w:rsidR="007A325A" w:rsidRPr="00A476C2" w:rsidRDefault="007A325A" w:rsidP="004518AD">
      <w:pPr>
        <w:pStyle w:val="DocumentText"/>
        <w:rPr>
          <w:rFonts w:ascii="Arial" w:hAnsi="Arial" w:cs="Arial"/>
          <w:u w:val="single"/>
        </w:rPr>
      </w:pPr>
    </w:p>
    <w:p w14:paraId="230F7726" w14:textId="77777777" w:rsidR="007A325A" w:rsidRPr="00A476C2" w:rsidRDefault="007A325A">
      <w:pPr>
        <w:rPr>
          <w:rFonts w:ascii="Arial" w:hAnsi="Arial" w:cs="Arial"/>
          <w:u w:val="single"/>
        </w:rPr>
      </w:pPr>
      <w:r w:rsidRPr="00A476C2">
        <w:rPr>
          <w:rFonts w:ascii="Arial" w:hAnsi="Arial" w:cs="Arial"/>
          <w:u w:val="single"/>
        </w:rPr>
        <w:br w:type="page"/>
      </w:r>
    </w:p>
    <w:p w14:paraId="09C40FB0" w14:textId="01A28421" w:rsidR="00D87978" w:rsidRPr="00A476C2" w:rsidRDefault="004670EC" w:rsidP="004518AD">
      <w:pPr>
        <w:pStyle w:val="DocumentText"/>
        <w:rPr>
          <w:rFonts w:ascii="Arial" w:hAnsi="Arial" w:cs="Arial"/>
          <w:sz w:val="28"/>
          <w:u w:val="single"/>
        </w:rPr>
      </w:pPr>
      <w:r w:rsidRPr="00A476C2">
        <w:rPr>
          <w:rFonts w:ascii="Arial" w:hAnsi="Arial" w:cs="Arial"/>
          <w:sz w:val="28"/>
          <w:u w:val="single"/>
        </w:rPr>
        <w:lastRenderedPageBreak/>
        <w:t>Example 1:</w:t>
      </w:r>
    </w:p>
    <w:p w14:paraId="5B1A9010" w14:textId="4D56A722" w:rsidR="004670EC" w:rsidRPr="00A476C2" w:rsidRDefault="0074100F" w:rsidP="004518AD">
      <w:pPr>
        <w:pStyle w:val="DocumentText"/>
        <w:rPr>
          <w:rFonts w:ascii="Arial" w:hAnsi="Arial" w:cs="Arial"/>
        </w:rPr>
      </w:pPr>
      <w:r w:rsidRPr="00A476C2">
        <w:rPr>
          <w:rFonts w:ascii="Arial" w:hAnsi="Arial" w:cs="Arial"/>
        </w:rPr>
        <w:t>Solar irradiance is measured to be 500 W/m</w:t>
      </w:r>
      <w:r w:rsidRPr="00A476C2">
        <w:rPr>
          <w:rFonts w:ascii="Arial" w:hAnsi="Arial" w:cs="Arial"/>
          <w:vertAlign w:val="superscript"/>
        </w:rPr>
        <w:t>2</w:t>
      </w:r>
      <w:r w:rsidRPr="00A476C2">
        <w:rPr>
          <w:rFonts w:ascii="Arial" w:hAnsi="Arial" w:cs="Arial"/>
        </w:rPr>
        <w:t xml:space="preserve"> by the pyranometer in the Solar Plant. All three strings are fully available.</w:t>
      </w:r>
    </w:p>
    <w:tbl>
      <w:tblPr>
        <w:tblW w:w="9234" w:type="dxa"/>
        <w:tblInd w:w="270" w:type="dxa"/>
        <w:tblCellMar>
          <w:top w:w="72" w:type="dxa"/>
          <w:left w:w="72" w:type="dxa"/>
          <w:bottom w:w="72" w:type="dxa"/>
          <w:right w:w="72" w:type="dxa"/>
        </w:tblCellMar>
        <w:tblLook w:val="04A0" w:firstRow="1" w:lastRow="0" w:firstColumn="1" w:lastColumn="0" w:noHBand="0" w:noVBand="1"/>
      </w:tblPr>
      <w:tblGrid>
        <w:gridCol w:w="1077"/>
        <w:gridCol w:w="1167"/>
        <w:gridCol w:w="1146"/>
        <w:gridCol w:w="1213"/>
        <w:gridCol w:w="1143"/>
        <w:gridCol w:w="1197"/>
        <w:gridCol w:w="1143"/>
        <w:gridCol w:w="1148"/>
      </w:tblGrid>
      <w:tr w:rsidR="005035CB" w:rsidRPr="00A476C2" w14:paraId="177B8228" w14:textId="384D4BDB" w:rsidTr="005D3B93">
        <w:tc>
          <w:tcPr>
            <w:tcW w:w="9234" w:type="dxa"/>
            <w:gridSpan w:val="8"/>
            <w:shd w:val="clear" w:color="auto" w:fill="auto"/>
          </w:tcPr>
          <w:p w14:paraId="0863F351" w14:textId="78E18B5E" w:rsidR="005035CB" w:rsidRPr="00A476C2" w:rsidRDefault="005035CB" w:rsidP="006D3D6A">
            <w:pPr>
              <w:pStyle w:val="ListParagraph"/>
              <w:tabs>
                <w:tab w:val="left" w:pos="1101"/>
              </w:tabs>
              <w:kinsoku w:val="0"/>
              <w:overflowPunct w:val="0"/>
              <w:autoSpaceDE w:val="0"/>
              <w:autoSpaceDN w:val="0"/>
              <w:adjustRightInd w:val="0"/>
              <w:spacing w:before="1" w:line="243" w:lineRule="exact"/>
              <w:ind w:left="0"/>
              <w:rPr>
                <w:rFonts w:ascii="Arial" w:hAnsi="Arial" w:cs="Arial"/>
                <w:b/>
                <w:spacing w:val="-5"/>
                <w:sz w:val="24"/>
                <w:szCs w:val="24"/>
              </w:rPr>
            </w:pPr>
            <w:r w:rsidRPr="00A476C2">
              <w:rPr>
                <w:rFonts w:ascii="Arial" w:hAnsi="Arial" w:cs="Arial"/>
                <w:b/>
                <w:spacing w:val="-5"/>
                <w:sz w:val="24"/>
                <w:szCs w:val="24"/>
              </w:rPr>
              <w:t>Individual String Details</w:t>
            </w:r>
          </w:p>
        </w:tc>
      </w:tr>
      <w:tr w:rsidR="005035CB" w:rsidRPr="00A476C2" w14:paraId="30D2B66D" w14:textId="7D7A2D55" w:rsidTr="005035CB">
        <w:tc>
          <w:tcPr>
            <w:tcW w:w="1077" w:type="dxa"/>
            <w:tcBorders>
              <w:bottom w:val="single" w:sz="4" w:space="0" w:color="auto"/>
              <w:right w:val="single" w:sz="4" w:space="0" w:color="auto"/>
            </w:tcBorders>
            <w:shd w:val="clear" w:color="auto" w:fill="auto"/>
            <w:vAlign w:val="center"/>
          </w:tcPr>
          <w:p w14:paraId="783CEDF4" w14:textId="1446EC71"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String #</w:t>
            </w:r>
          </w:p>
        </w:tc>
        <w:tc>
          <w:tcPr>
            <w:tcW w:w="1167" w:type="dxa"/>
            <w:tcBorders>
              <w:left w:val="single" w:sz="4" w:space="0" w:color="auto"/>
              <w:bottom w:val="single" w:sz="4" w:space="0" w:color="auto"/>
              <w:right w:val="single" w:sz="4" w:space="0" w:color="auto"/>
            </w:tcBorders>
            <w:shd w:val="clear" w:color="auto" w:fill="auto"/>
            <w:vAlign w:val="center"/>
          </w:tcPr>
          <w:p w14:paraId="54819709"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Available</w:t>
            </w:r>
          </w:p>
        </w:tc>
        <w:tc>
          <w:tcPr>
            <w:tcW w:w="1146" w:type="dxa"/>
            <w:tcBorders>
              <w:left w:val="single" w:sz="4" w:space="0" w:color="auto"/>
              <w:bottom w:val="single" w:sz="4" w:space="0" w:color="auto"/>
            </w:tcBorders>
            <w:shd w:val="clear" w:color="auto" w:fill="auto"/>
            <w:vAlign w:val="center"/>
          </w:tcPr>
          <w:p w14:paraId="0A8C159B" w14:textId="377C4A10"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DC Panel Capacity</w:t>
            </w:r>
          </w:p>
        </w:tc>
        <w:tc>
          <w:tcPr>
            <w:tcW w:w="1213" w:type="dxa"/>
            <w:tcBorders>
              <w:left w:val="single" w:sz="4" w:space="0" w:color="auto"/>
              <w:bottom w:val="single" w:sz="4" w:space="0" w:color="auto"/>
            </w:tcBorders>
            <w:shd w:val="clear" w:color="auto" w:fill="auto"/>
            <w:vAlign w:val="center"/>
          </w:tcPr>
          <w:p w14:paraId="3B258CE9" w14:textId="2CDFD19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Power % based on irradiance</w:t>
            </w:r>
          </w:p>
        </w:tc>
        <w:tc>
          <w:tcPr>
            <w:tcW w:w="1143" w:type="dxa"/>
            <w:tcBorders>
              <w:left w:val="single" w:sz="4" w:space="0" w:color="auto"/>
              <w:bottom w:val="single" w:sz="4" w:space="0" w:color="auto"/>
            </w:tcBorders>
            <w:shd w:val="clear" w:color="auto" w:fill="auto"/>
            <w:vAlign w:val="center"/>
          </w:tcPr>
          <w:p w14:paraId="2A9BA9ED" w14:textId="4E7A74A2"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DC Potential MW</w:t>
            </w:r>
          </w:p>
        </w:tc>
        <w:tc>
          <w:tcPr>
            <w:tcW w:w="1197" w:type="dxa"/>
            <w:tcBorders>
              <w:left w:val="single" w:sz="4" w:space="0" w:color="auto"/>
              <w:bottom w:val="single" w:sz="4" w:space="0" w:color="auto"/>
            </w:tcBorders>
          </w:tcPr>
          <w:p w14:paraId="6774BEB0" w14:textId="1FDA59B3" w:rsidR="006D3D6A" w:rsidRPr="00A476C2" w:rsidRDefault="006D3D6A" w:rsidP="006D3D6A">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Inverter Efficiency</w:t>
            </w:r>
          </w:p>
        </w:tc>
        <w:tc>
          <w:tcPr>
            <w:tcW w:w="1143" w:type="dxa"/>
            <w:tcBorders>
              <w:left w:val="single" w:sz="4" w:space="0" w:color="auto"/>
              <w:bottom w:val="single" w:sz="4" w:space="0" w:color="auto"/>
            </w:tcBorders>
          </w:tcPr>
          <w:p w14:paraId="0C920FF5" w14:textId="6E762756" w:rsidR="006D3D6A" w:rsidRPr="00A476C2" w:rsidRDefault="006D3D6A" w:rsidP="006D3D6A">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AC Potential MW</w:t>
            </w:r>
          </w:p>
        </w:tc>
        <w:tc>
          <w:tcPr>
            <w:tcW w:w="1148" w:type="dxa"/>
            <w:tcBorders>
              <w:left w:val="single" w:sz="4" w:space="0" w:color="auto"/>
              <w:bottom w:val="single" w:sz="4" w:space="0" w:color="auto"/>
            </w:tcBorders>
          </w:tcPr>
          <w:p w14:paraId="532A1DF3" w14:textId="7BEB37DC" w:rsidR="006D3D6A" w:rsidRPr="00A476C2" w:rsidRDefault="006D3D6A" w:rsidP="006D3D6A">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Inverter Capability MW</w:t>
            </w:r>
          </w:p>
        </w:tc>
      </w:tr>
      <w:tr w:rsidR="005035CB" w:rsidRPr="00A476C2" w14:paraId="593821C7" w14:textId="11CBC7BA" w:rsidTr="005035CB">
        <w:tc>
          <w:tcPr>
            <w:tcW w:w="1077" w:type="dxa"/>
            <w:tcBorders>
              <w:top w:val="single" w:sz="4" w:space="0" w:color="auto"/>
              <w:right w:val="single" w:sz="4" w:space="0" w:color="auto"/>
            </w:tcBorders>
            <w:shd w:val="clear" w:color="auto" w:fill="auto"/>
            <w:vAlign w:val="center"/>
          </w:tcPr>
          <w:p w14:paraId="1EAD3876" w14:textId="1D40EC56"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w:t>
            </w:r>
          </w:p>
        </w:tc>
        <w:tc>
          <w:tcPr>
            <w:tcW w:w="1167" w:type="dxa"/>
            <w:tcBorders>
              <w:top w:val="single" w:sz="4" w:space="0" w:color="auto"/>
              <w:left w:val="single" w:sz="4" w:space="0" w:color="auto"/>
              <w:right w:val="single" w:sz="4" w:space="0" w:color="auto"/>
            </w:tcBorders>
            <w:shd w:val="clear" w:color="auto" w:fill="auto"/>
            <w:vAlign w:val="center"/>
          </w:tcPr>
          <w:p w14:paraId="765BB791"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top w:val="single" w:sz="4" w:space="0" w:color="auto"/>
              <w:left w:val="single" w:sz="4" w:space="0" w:color="auto"/>
            </w:tcBorders>
            <w:shd w:val="clear" w:color="auto" w:fill="auto"/>
            <w:vAlign w:val="center"/>
          </w:tcPr>
          <w:p w14:paraId="379E386D" w14:textId="29273F18" w:rsidR="006D3D6A" w:rsidRPr="00A476C2" w:rsidRDefault="006D3D6A" w:rsidP="006D3D6A">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5</w:t>
            </w:r>
          </w:p>
        </w:tc>
        <w:tc>
          <w:tcPr>
            <w:tcW w:w="1213" w:type="dxa"/>
            <w:tcBorders>
              <w:top w:val="single" w:sz="4" w:space="0" w:color="auto"/>
              <w:left w:val="single" w:sz="4" w:space="0" w:color="auto"/>
            </w:tcBorders>
            <w:shd w:val="clear" w:color="auto" w:fill="auto"/>
            <w:vAlign w:val="center"/>
          </w:tcPr>
          <w:p w14:paraId="4BE78616" w14:textId="57358BF3"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50%</w:t>
            </w:r>
          </w:p>
        </w:tc>
        <w:tc>
          <w:tcPr>
            <w:tcW w:w="1143" w:type="dxa"/>
            <w:tcBorders>
              <w:top w:val="single" w:sz="4" w:space="0" w:color="auto"/>
              <w:left w:val="single" w:sz="4" w:space="0" w:color="auto"/>
            </w:tcBorders>
            <w:shd w:val="clear" w:color="auto" w:fill="auto"/>
            <w:vAlign w:val="center"/>
          </w:tcPr>
          <w:p w14:paraId="0C0FE7B1" w14:textId="7567C0F9"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2.5</w:t>
            </w:r>
          </w:p>
        </w:tc>
        <w:tc>
          <w:tcPr>
            <w:tcW w:w="1197" w:type="dxa"/>
            <w:tcBorders>
              <w:top w:val="single" w:sz="4" w:space="0" w:color="auto"/>
              <w:left w:val="single" w:sz="4" w:space="0" w:color="auto"/>
            </w:tcBorders>
          </w:tcPr>
          <w:p w14:paraId="7C22352C" w14:textId="25016D74"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95%</w:t>
            </w:r>
          </w:p>
        </w:tc>
        <w:tc>
          <w:tcPr>
            <w:tcW w:w="1143" w:type="dxa"/>
            <w:tcBorders>
              <w:top w:val="single" w:sz="4" w:space="0" w:color="auto"/>
              <w:left w:val="single" w:sz="4" w:space="0" w:color="auto"/>
            </w:tcBorders>
          </w:tcPr>
          <w:p w14:paraId="36812A01" w14:textId="7E06E9B1"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2.375</w:t>
            </w:r>
          </w:p>
        </w:tc>
        <w:tc>
          <w:tcPr>
            <w:tcW w:w="1148" w:type="dxa"/>
            <w:tcBorders>
              <w:top w:val="single" w:sz="4" w:space="0" w:color="auto"/>
              <w:left w:val="single" w:sz="4" w:space="0" w:color="auto"/>
            </w:tcBorders>
          </w:tcPr>
          <w:p w14:paraId="51B9D2E2" w14:textId="07F529B5"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r>
      <w:tr w:rsidR="005035CB" w:rsidRPr="00A476C2" w14:paraId="7455497F" w14:textId="60DBF74D" w:rsidTr="005035CB">
        <w:tc>
          <w:tcPr>
            <w:tcW w:w="1077" w:type="dxa"/>
            <w:tcBorders>
              <w:right w:val="single" w:sz="4" w:space="0" w:color="auto"/>
            </w:tcBorders>
            <w:shd w:val="clear" w:color="auto" w:fill="auto"/>
            <w:vAlign w:val="center"/>
          </w:tcPr>
          <w:p w14:paraId="5974BD23" w14:textId="5F7F50BD"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w:t>
            </w:r>
          </w:p>
        </w:tc>
        <w:tc>
          <w:tcPr>
            <w:tcW w:w="1167" w:type="dxa"/>
            <w:tcBorders>
              <w:left w:val="single" w:sz="4" w:space="0" w:color="auto"/>
              <w:right w:val="single" w:sz="4" w:space="0" w:color="auto"/>
            </w:tcBorders>
            <w:shd w:val="clear" w:color="auto" w:fill="auto"/>
            <w:vAlign w:val="center"/>
          </w:tcPr>
          <w:p w14:paraId="6E88CC7E"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left w:val="single" w:sz="4" w:space="0" w:color="auto"/>
            </w:tcBorders>
            <w:shd w:val="clear" w:color="auto" w:fill="auto"/>
            <w:vAlign w:val="center"/>
          </w:tcPr>
          <w:p w14:paraId="1119E361" w14:textId="2CB03255"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4</w:t>
            </w:r>
          </w:p>
        </w:tc>
        <w:tc>
          <w:tcPr>
            <w:tcW w:w="1213" w:type="dxa"/>
            <w:tcBorders>
              <w:left w:val="single" w:sz="4" w:space="0" w:color="auto"/>
            </w:tcBorders>
            <w:shd w:val="clear" w:color="auto" w:fill="auto"/>
            <w:vAlign w:val="center"/>
          </w:tcPr>
          <w:p w14:paraId="2934BF68" w14:textId="5579C800"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45%</w:t>
            </w:r>
          </w:p>
        </w:tc>
        <w:tc>
          <w:tcPr>
            <w:tcW w:w="1143" w:type="dxa"/>
            <w:tcBorders>
              <w:left w:val="single" w:sz="4" w:space="0" w:color="auto"/>
            </w:tcBorders>
            <w:shd w:val="clear" w:color="auto" w:fill="auto"/>
            <w:vAlign w:val="center"/>
          </w:tcPr>
          <w:p w14:paraId="679FB0FA" w14:textId="430F016B"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1.8</w:t>
            </w:r>
          </w:p>
        </w:tc>
        <w:tc>
          <w:tcPr>
            <w:tcW w:w="1197" w:type="dxa"/>
            <w:tcBorders>
              <w:left w:val="single" w:sz="4" w:space="0" w:color="auto"/>
            </w:tcBorders>
          </w:tcPr>
          <w:p w14:paraId="1A9F90B4" w14:textId="369F3BDC"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95%</w:t>
            </w:r>
          </w:p>
        </w:tc>
        <w:tc>
          <w:tcPr>
            <w:tcW w:w="1143" w:type="dxa"/>
            <w:tcBorders>
              <w:left w:val="single" w:sz="4" w:space="0" w:color="auto"/>
            </w:tcBorders>
          </w:tcPr>
          <w:p w14:paraId="577F15FD" w14:textId="15A0149E"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1.71</w:t>
            </w:r>
          </w:p>
        </w:tc>
        <w:tc>
          <w:tcPr>
            <w:tcW w:w="1148" w:type="dxa"/>
            <w:tcBorders>
              <w:left w:val="single" w:sz="4" w:space="0" w:color="auto"/>
            </w:tcBorders>
          </w:tcPr>
          <w:p w14:paraId="71AB1E96" w14:textId="6A62728C"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r>
      <w:tr w:rsidR="005035CB" w:rsidRPr="00A476C2" w14:paraId="289CEEA1" w14:textId="4CC1439F" w:rsidTr="005035CB">
        <w:tc>
          <w:tcPr>
            <w:tcW w:w="1077" w:type="dxa"/>
            <w:tcBorders>
              <w:bottom w:val="single" w:sz="4" w:space="0" w:color="auto"/>
              <w:right w:val="single" w:sz="4" w:space="0" w:color="auto"/>
            </w:tcBorders>
            <w:shd w:val="clear" w:color="auto" w:fill="auto"/>
            <w:vAlign w:val="center"/>
          </w:tcPr>
          <w:p w14:paraId="06F195CF" w14:textId="1B4DFC2F"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c>
          <w:tcPr>
            <w:tcW w:w="1167" w:type="dxa"/>
            <w:tcBorders>
              <w:left w:val="single" w:sz="4" w:space="0" w:color="auto"/>
              <w:bottom w:val="single" w:sz="4" w:space="0" w:color="auto"/>
              <w:right w:val="single" w:sz="4" w:space="0" w:color="auto"/>
            </w:tcBorders>
            <w:shd w:val="clear" w:color="auto" w:fill="auto"/>
            <w:vAlign w:val="center"/>
          </w:tcPr>
          <w:p w14:paraId="7D0CE5A9"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left w:val="single" w:sz="4" w:space="0" w:color="auto"/>
              <w:bottom w:val="single" w:sz="4" w:space="0" w:color="auto"/>
            </w:tcBorders>
            <w:shd w:val="clear" w:color="auto" w:fill="auto"/>
            <w:vAlign w:val="center"/>
          </w:tcPr>
          <w:p w14:paraId="72D37ED3" w14:textId="1D4B9D41"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c>
          <w:tcPr>
            <w:tcW w:w="1213" w:type="dxa"/>
            <w:tcBorders>
              <w:left w:val="single" w:sz="4" w:space="0" w:color="auto"/>
              <w:bottom w:val="single" w:sz="4" w:space="0" w:color="auto"/>
            </w:tcBorders>
            <w:shd w:val="clear" w:color="auto" w:fill="auto"/>
            <w:vAlign w:val="center"/>
          </w:tcPr>
          <w:p w14:paraId="36B55D5D" w14:textId="1535DF13"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60%</w:t>
            </w:r>
          </w:p>
        </w:tc>
        <w:tc>
          <w:tcPr>
            <w:tcW w:w="1143" w:type="dxa"/>
            <w:tcBorders>
              <w:left w:val="single" w:sz="4" w:space="0" w:color="auto"/>
              <w:bottom w:val="single" w:sz="4" w:space="0" w:color="auto"/>
            </w:tcBorders>
            <w:shd w:val="clear" w:color="auto" w:fill="auto"/>
            <w:vAlign w:val="center"/>
          </w:tcPr>
          <w:p w14:paraId="66CB843C" w14:textId="601F7B1C"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1.8</w:t>
            </w:r>
          </w:p>
        </w:tc>
        <w:tc>
          <w:tcPr>
            <w:tcW w:w="1197" w:type="dxa"/>
            <w:tcBorders>
              <w:left w:val="single" w:sz="4" w:space="0" w:color="auto"/>
              <w:bottom w:val="single" w:sz="4" w:space="0" w:color="auto"/>
            </w:tcBorders>
          </w:tcPr>
          <w:p w14:paraId="047A9700" w14:textId="11753158"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97%</w:t>
            </w:r>
          </w:p>
        </w:tc>
        <w:tc>
          <w:tcPr>
            <w:tcW w:w="1143" w:type="dxa"/>
            <w:tcBorders>
              <w:left w:val="single" w:sz="4" w:space="0" w:color="auto"/>
              <w:bottom w:val="single" w:sz="4" w:space="0" w:color="auto"/>
            </w:tcBorders>
          </w:tcPr>
          <w:p w14:paraId="365C0558" w14:textId="209D8CAF"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1.746</w:t>
            </w:r>
          </w:p>
        </w:tc>
        <w:tc>
          <w:tcPr>
            <w:tcW w:w="1148" w:type="dxa"/>
            <w:tcBorders>
              <w:left w:val="single" w:sz="4" w:space="0" w:color="auto"/>
              <w:bottom w:val="single" w:sz="4" w:space="0" w:color="auto"/>
            </w:tcBorders>
          </w:tcPr>
          <w:p w14:paraId="2D4C1097" w14:textId="74D6EFE1"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w:t>
            </w:r>
          </w:p>
        </w:tc>
      </w:tr>
      <w:tr w:rsidR="005035CB" w:rsidRPr="00A476C2" w14:paraId="750F89FA" w14:textId="77777777" w:rsidTr="005035CB">
        <w:tc>
          <w:tcPr>
            <w:tcW w:w="1077" w:type="dxa"/>
            <w:tcBorders>
              <w:top w:val="single" w:sz="4" w:space="0" w:color="auto"/>
            </w:tcBorders>
            <w:shd w:val="clear" w:color="auto" w:fill="auto"/>
            <w:vAlign w:val="center"/>
          </w:tcPr>
          <w:p w14:paraId="55AD294C" w14:textId="208B196A"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Total</w:t>
            </w:r>
          </w:p>
        </w:tc>
        <w:tc>
          <w:tcPr>
            <w:tcW w:w="1167" w:type="dxa"/>
            <w:tcBorders>
              <w:top w:val="single" w:sz="4" w:space="0" w:color="auto"/>
              <w:left w:val="nil"/>
            </w:tcBorders>
            <w:shd w:val="clear" w:color="auto" w:fill="auto"/>
            <w:vAlign w:val="center"/>
          </w:tcPr>
          <w:p w14:paraId="6F162BF6" w14:textId="77777777"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6" w:type="dxa"/>
            <w:tcBorders>
              <w:top w:val="single" w:sz="4" w:space="0" w:color="auto"/>
              <w:left w:val="nil"/>
            </w:tcBorders>
            <w:shd w:val="clear" w:color="auto" w:fill="auto"/>
            <w:vAlign w:val="center"/>
          </w:tcPr>
          <w:p w14:paraId="40A17706" w14:textId="2A2DD41D"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12</w:t>
            </w:r>
          </w:p>
        </w:tc>
        <w:tc>
          <w:tcPr>
            <w:tcW w:w="1213" w:type="dxa"/>
            <w:tcBorders>
              <w:top w:val="single" w:sz="4" w:space="0" w:color="auto"/>
              <w:left w:val="nil"/>
            </w:tcBorders>
            <w:shd w:val="clear" w:color="auto" w:fill="auto"/>
            <w:vAlign w:val="center"/>
          </w:tcPr>
          <w:p w14:paraId="0D60085C" w14:textId="77777777"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3" w:type="dxa"/>
            <w:tcBorders>
              <w:top w:val="single" w:sz="4" w:space="0" w:color="auto"/>
              <w:left w:val="nil"/>
            </w:tcBorders>
            <w:shd w:val="clear" w:color="auto" w:fill="auto"/>
            <w:vAlign w:val="center"/>
          </w:tcPr>
          <w:p w14:paraId="382D6978" w14:textId="67EAE43E"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6.1</w:t>
            </w:r>
          </w:p>
        </w:tc>
        <w:tc>
          <w:tcPr>
            <w:tcW w:w="1197" w:type="dxa"/>
            <w:tcBorders>
              <w:top w:val="single" w:sz="4" w:space="0" w:color="auto"/>
              <w:left w:val="nil"/>
            </w:tcBorders>
          </w:tcPr>
          <w:p w14:paraId="4133F557" w14:textId="77777777"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3" w:type="dxa"/>
            <w:tcBorders>
              <w:top w:val="single" w:sz="4" w:space="0" w:color="auto"/>
              <w:left w:val="nil"/>
            </w:tcBorders>
          </w:tcPr>
          <w:p w14:paraId="0157CECB" w14:textId="60767765"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5.831</w:t>
            </w:r>
          </w:p>
        </w:tc>
        <w:tc>
          <w:tcPr>
            <w:tcW w:w="1148" w:type="dxa"/>
            <w:tcBorders>
              <w:top w:val="single" w:sz="4" w:space="0" w:color="auto"/>
              <w:left w:val="nil"/>
            </w:tcBorders>
          </w:tcPr>
          <w:p w14:paraId="20A50077" w14:textId="2FBF328A"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8</w:t>
            </w:r>
          </w:p>
        </w:tc>
      </w:tr>
    </w:tbl>
    <w:p w14:paraId="01B3B84E" w14:textId="04542042" w:rsidR="006D3D6A" w:rsidRPr="00A476C2" w:rsidRDefault="006D3D6A" w:rsidP="006D3D6A">
      <w:pPr>
        <w:pStyle w:val="DocumentText"/>
        <w:rPr>
          <w:rFonts w:ascii="Arial" w:hAnsi="Arial" w:cs="Arial"/>
        </w:rPr>
      </w:pPr>
    </w:p>
    <w:tbl>
      <w:tblPr>
        <w:tblW w:w="4392" w:type="dxa"/>
        <w:tblInd w:w="270" w:type="dxa"/>
        <w:tblCellMar>
          <w:top w:w="72" w:type="dxa"/>
          <w:left w:w="72" w:type="dxa"/>
          <w:bottom w:w="72" w:type="dxa"/>
          <w:right w:w="72" w:type="dxa"/>
        </w:tblCellMar>
        <w:tblLook w:val="04A0" w:firstRow="1" w:lastRow="0" w:firstColumn="1" w:lastColumn="0" w:noHBand="0" w:noVBand="1"/>
      </w:tblPr>
      <w:tblGrid>
        <w:gridCol w:w="3375"/>
        <w:gridCol w:w="1017"/>
      </w:tblGrid>
      <w:tr w:rsidR="006D3D6A" w:rsidRPr="00A476C2" w14:paraId="19F7BBC2" w14:textId="77777777" w:rsidTr="0050616F">
        <w:tc>
          <w:tcPr>
            <w:tcW w:w="4392" w:type="dxa"/>
            <w:gridSpan w:val="2"/>
            <w:shd w:val="clear" w:color="auto" w:fill="auto"/>
          </w:tcPr>
          <w:p w14:paraId="6E8907A8" w14:textId="12989436" w:rsidR="006D3D6A" w:rsidRPr="00A476C2" w:rsidRDefault="009D7B50" w:rsidP="005D3B93">
            <w:pPr>
              <w:pStyle w:val="ListParagraph"/>
              <w:tabs>
                <w:tab w:val="left" w:pos="1101"/>
              </w:tabs>
              <w:kinsoku w:val="0"/>
              <w:overflowPunct w:val="0"/>
              <w:autoSpaceDE w:val="0"/>
              <w:autoSpaceDN w:val="0"/>
              <w:adjustRightInd w:val="0"/>
              <w:spacing w:before="1" w:line="243" w:lineRule="exact"/>
              <w:ind w:left="0"/>
              <w:rPr>
                <w:rFonts w:ascii="Arial" w:hAnsi="Arial" w:cs="Arial"/>
                <w:b/>
                <w:spacing w:val="-5"/>
                <w:sz w:val="24"/>
                <w:szCs w:val="24"/>
              </w:rPr>
            </w:pPr>
            <w:r w:rsidRPr="00A476C2">
              <w:rPr>
                <w:rFonts w:ascii="Arial" w:hAnsi="Arial" w:cs="Arial"/>
                <w:b/>
                <w:spacing w:val="-5"/>
                <w:sz w:val="24"/>
                <w:szCs w:val="24"/>
              </w:rPr>
              <w:t>Solar</w:t>
            </w:r>
            <w:r w:rsidR="006D3D6A" w:rsidRPr="00A476C2">
              <w:rPr>
                <w:rFonts w:ascii="Arial" w:hAnsi="Arial" w:cs="Arial"/>
                <w:b/>
                <w:spacing w:val="-5"/>
                <w:sz w:val="24"/>
                <w:szCs w:val="24"/>
              </w:rPr>
              <w:t xml:space="preserve"> Plant Totals</w:t>
            </w:r>
          </w:p>
        </w:tc>
      </w:tr>
      <w:tr w:rsidR="005035CB" w:rsidRPr="00A476C2" w14:paraId="7CDEC4AA" w14:textId="77777777" w:rsidTr="0050616F">
        <w:tc>
          <w:tcPr>
            <w:tcW w:w="3402" w:type="dxa"/>
            <w:tcBorders>
              <w:right w:val="single" w:sz="4" w:space="0" w:color="auto"/>
            </w:tcBorders>
            <w:shd w:val="clear" w:color="auto" w:fill="auto"/>
          </w:tcPr>
          <w:p w14:paraId="01452BCA" w14:textId="32086FFD"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del w:id="208" w:author="Bill H" w:date="2024-08-30T13:49:00Z" w16du:dateUtc="2024-08-30T17:49:00Z">
              <w:r w:rsidRPr="00A476C2" w:rsidDel="009A4DD2">
                <w:rPr>
                  <w:rFonts w:ascii="Arial" w:hAnsi="Arial" w:cs="Arial"/>
                  <w:spacing w:val="-5"/>
                  <w:sz w:val="24"/>
                  <w:szCs w:val="24"/>
                </w:rPr>
                <w:delText>ISO Provided Generation</w:delText>
              </w:r>
            </w:del>
            <w:ins w:id="209" w:author="Bill H" w:date="2024-08-30T13:49:00Z" w16du:dateUtc="2024-08-30T17:49:00Z">
              <w:r w:rsidR="009A4DD2">
                <w:rPr>
                  <w:rFonts w:ascii="Arial" w:hAnsi="Arial" w:cs="Arial"/>
                  <w:spacing w:val="-5"/>
                  <w:sz w:val="24"/>
                  <w:szCs w:val="24"/>
                </w:rPr>
                <w:t>DNE</w:t>
              </w:r>
            </w:ins>
            <w:r w:rsidRPr="00A476C2">
              <w:rPr>
                <w:rFonts w:ascii="Arial" w:hAnsi="Arial" w:cs="Arial"/>
                <w:spacing w:val="-5"/>
                <w:sz w:val="24"/>
                <w:szCs w:val="24"/>
              </w:rPr>
              <w:t xml:space="preserve"> Limit</w:t>
            </w:r>
          </w:p>
        </w:tc>
        <w:tc>
          <w:tcPr>
            <w:tcW w:w="990" w:type="dxa"/>
            <w:tcBorders>
              <w:left w:val="single" w:sz="4" w:space="0" w:color="auto"/>
            </w:tcBorders>
            <w:shd w:val="clear" w:color="auto" w:fill="auto"/>
          </w:tcPr>
          <w:p w14:paraId="55AD8546" w14:textId="0AFF3D7D"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del w:id="210" w:author="Bill H" w:date="2024-08-30T13:50:00Z" w16du:dateUtc="2024-08-30T17:50:00Z">
              <w:r w:rsidRPr="00A476C2" w:rsidDel="009A4DD2">
                <w:rPr>
                  <w:rFonts w:ascii="Arial" w:hAnsi="Arial" w:cs="Arial"/>
                  <w:spacing w:val="-5"/>
                  <w:sz w:val="24"/>
                  <w:szCs w:val="24"/>
                </w:rPr>
                <w:delText>None</w:delText>
              </w:r>
            </w:del>
            <w:ins w:id="211" w:author="Bill H" w:date="2024-08-30T13:50:00Z" w16du:dateUtc="2024-08-30T17:50:00Z">
              <w:r w:rsidR="009A4DD2">
                <w:rPr>
                  <w:rFonts w:ascii="Arial" w:hAnsi="Arial" w:cs="Arial"/>
                  <w:spacing w:val="-5"/>
                  <w:sz w:val="24"/>
                  <w:szCs w:val="24"/>
                </w:rPr>
                <w:t>8.0 MW</w:t>
              </w:r>
            </w:ins>
          </w:p>
        </w:tc>
      </w:tr>
      <w:tr w:rsidR="006D3D6A" w:rsidRPr="00A476C2" w14:paraId="19C30892" w14:textId="77777777" w:rsidTr="0050616F">
        <w:tc>
          <w:tcPr>
            <w:tcW w:w="3402" w:type="dxa"/>
            <w:tcBorders>
              <w:right w:val="single" w:sz="4" w:space="0" w:color="auto"/>
            </w:tcBorders>
            <w:shd w:val="clear" w:color="auto" w:fill="auto"/>
          </w:tcPr>
          <w:p w14:paraId="02520682"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Net Generation:</w:t>
            </w:r>
          </w:p>
        </w:tc>
        <w:tc>
          <w:tcPr>
            <w:tcW w:w="990" w:type="dxa"/>
            <w:tcBorders>
              <w:left w:val="single" w:sz="4" w:space="0" w:color="auto"/>
            </w:tcBorders>
            <w:shd w:val="clear" w:color="auto" w:fill="auto"/>
          </w:tcPr>
          <w:p w14:paraId="1FD06BC4" w14:textId="13F5BE4E"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6</w:t>
            </w:r>
            <w:r w:rsidR="006D3D6A" w:rsidRPr="00A476C2">
              <w:rPr>
                <w:rFonts w:ascii="Arial" w:hAnsi="Arial" w:cs="Arial"/>
                <w:spacing w:val="-5"/>
                <w:sz w:val="24"/>
                <w:szCs w:val="24"/>
              </w:rPr>
              <w:t>.0 MW</w:t>
            </w:r>
          </w:p>
        </w:tc>
      </w:tr>
      <w:tr w:rsidR="006D3D6A" w:rsidRPr="00A476C2" w14:paraId="6F569D78" w14:textId="77777777" w:rsidTr="0050616F">
        <w:tc>
          <w:tcPr>
            <w:tcW w:w="3402" w:type="dxa"/>
            <w:tcBorders>
              <w:right w:val="single" w:sz="4" w:space="0" w:color="auto"/>
            </w:tcBorders>
            <w:shd w:val="clear" w:color="auto" w:fill="auto"/>
          </w:tcPr>
          <w:p w14:paraId="6A2C835E"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RTHOL:</w:t>
            </w:r>
          </w:p>
        </w:tc>
        <w:tc>
          <w:tcPr>
            <w:tcW w:w="990" w:type="dxa"/>
            <w:tcBorders>
              <w:left w:val="single" w:sz="4" w:space="0" w:color="auto"/>
            </w:tcBorders>
            <w:shd w:val="clear" w:color="auto" w:fill="auto"/>
          </w:tcPr>
          <w:p w14:paraId="48B8A9CB" w14:textId="29063A77"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8.0</w:t>
            </w:r>
            <w:r w:rsidR="006D3D6A" w:rsidRPr="00A476C2">
              <w:rPr>
                <w:rFonts w:ascii="Arial" w:hAnsi="Arial" w:cs="Arial"/>
                <w:spacing w:val="-5"/>
                <w:sz w:val="24"/>
                <w:szCs w:val="24"/>
              </w:rPr>
              <w:t xml:space="preserve"> MW</w:t>
            </w:r>
          </w:p>
        </w:tc>
      </w:tr>
      <w:tr w:rsidR="006D3D6A" w:rsidRPr="00A476C2" w14:paraId="189DCCEB" w14:textId="77777777" w:rsidTr="0050616F">
        <w:tc>
          <w:tcPr>
            <w:tcW w:w="3402" w:type="dxa"/>
            <w:tcBorders>
              <w:right w:val="single" w:sz="4" w:space="0" w:color="auto"/>
            </w:tcBorders>
            <w:shd w:val="clear" w:color="auto" w:fill="auto"/>
          </w:tcPr>
          <w:p w14:paraId="68E404CB" w14:textId="61500E43"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S</w:t>
            </w:r>
            <w:r w:rsidR="006D3D6A" w:rsidRPr="00A476C2">
              <w:rPr>
                <w:rFonts w:ascii="Arial" w:hAnsi="Arial" w:cs="Arial"/>
                <w:spacing w:val="-5"/>
                <w:sz w:val="24"/>
                <w:szCs w:val="24"/>
              </w:rPr>
              <w:t>HL:</w:t>
            </w:r>
          </w:p>
        </w:tc>
        <w:tc>
          <w:tcPr>
            <w:tcW w:w="990" w:type="dxa"/>
            <w:tcBorders>
              <w:left w:val="single" w:sz="4" w:space="0" w:color="auto"/>
            </w:tcBorders>
            <w:shd w:val="clear" w:color="auto" w:fill="auto"/>
          </w:tcPr>
          <w:p w14:paraId="0E98D7DC" w14:textId="46DC034F"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6.0</w:t>
            </w:r>
            <w:r w:rsidR="006D3D6A" w:rsidRPr="00A476C2">
              <w:rPr>
                <w:rFonts w:ascii="Arial" w:hAnsi="Arial" w:cs="Arial"/>
                <w:spacing w:val="-5"/>
                <w:sz w:val="24"/>
                <w:szCs w:val="24"/>
              </w:rPr>
              <w:t xml:space="preserve"> MW</w:t>
            </w:r>
          </w:p>
        </w:tc>
      </w:tr>
    </w:tbl>
    <w:p w14:paraId="2A663069" w14:textId="46495D71" w:rsidR="006D3D6A" w:rsidRPr="00A476C2" w:rsidRDefault="005D3B93" w:rsidP="006D3D6A">
      <w:pPr>
        <w:pStyle w:val="DocumentText"/>
        <w:rPr>
          <w:rFonts w:ascii="Arial" w:hAnsi="Arial" w:cs="Arial"/>
        </w:rPr>
      </w:pPr>
      <w:r w:rsidRPr="00A476C2">
        <w:rPr>
          <w:rFonts w:ascii="Arial" w:hAnsi="Arial" w:cs="Arial"/>
        </w:rPr>
        <w:t>Explanation:</w:t>
      </w:r>
    </w:p>
    <w:p w14:paraId="0792848E" w14:textId="7938AA51" w:rsidR="007A325A" w:rsidRPr="00A476C2" w:rsidRDefault="005D3B93" w:rsidP="006D3D6A">
      <w:pPr>
        <w:pStyle w:val="DocumentText"/>
        <w:rPr>
          <w:rFonts w:ascii="Arial" w:hAnsi="Arial" w:cs="Arial"/>
        </w:rPr>
      </w:pPr>
      <w:r w:rsidRPr="00A476C2">
        <w:rPr>
          <w:rFonts w:ascii="Arial" w:hAnsi="Arial" w:cs="Arial"/>
        </w:rPr>
        <w:t xml:space="preserve">Based on the solar irradiance, the % of DC Panel Capability can be determined. With that value </w:t>
      </w:r>
      <w:r w:rsidR="009D7B50" w:rsidRPr="00A476C2">
        <w:rPr>
          <w:rFonts w:ascii="Arial" w:hAnsi="Arial" w:cs="Arial"/>
        </w:rPr>
        <w:t>determined</w:t>
      </w:r>
      <w:r w:rsidRPr="00A476C2">
        <w:rPr>
          <w:rFonts w:ascii="Arial" w:hAnsi="Arial" w:cs="Arial"/>
        </w:rPr>
        <w:t>, it can be used to calculate the DC Potential MW. Applying the Inverter Efficiency, the AC Potential MW values are calculated.</w:t>
      </w:r>
      <w:ins w:id="212" w:author="Bill H" w:date="2024-08-30T14:34:00Z" w16du:dateUtc="2024-08-30T18:34:00Z">
        <w:r w:rsidR="00FB0798">
          <w:rPr>
            <w:rFonts w:ascii="Arial" w:hAnsi="Arial" w:cs="Arial"/>
          </w:rPr>
          <w:t xml:space="preserve">  Note</w:t>
        </w:r>
      </w:ins>
      <w:ins w:id="213" w:author="Bill H" w:date="2024-08-30T14:39:00Z" w16du:dateUtc="2024-08-30T18:39:00Z">
        <w:r w:rsidR="00FB0798">
          <w:rPr>
            <w:rFonts w:ascii="Arial" w:hAnsi="Arial" w:cs="Arial"/>
          </w:rPr>
          <w:t>,</w:t>
        </w:r>
      </w:ins>
      <w:ins w:id="214" w:author="Bill H" w:date="2024-08-30T14:34:00Z" w16du:dateUtc="2024-08-30T18:34:00Z">
        <w:r w:rsidR="00FB0798">
          <w:rPr>
            <w:rFonts w:ascii="Arial" w:hAnsi="Arial" w:cs="Arial"/>
          </w:rPr>
          <w:t xml:space="preserve"> that there could be some error in the calculation of </w:t>
        </w:r>
      </w:ins>
      <w:ins w:id="215" w:author="Bill H" w:date="2024-08-30T14:35:00Z" w16du:dateUtc="2024-08-30T18:35:00Z">
        <w:r w:rsidR="00FB0798">
          <w:rPr>
            <w:rFonts w:ascii="Arial" w:hAnsi="Arial" w:cs="Arial"/>
          </w:rPr>
          <w:t>AC Potential MW (</w:t>
        </w:r>
      </w:ins>
      <w:ins w:id="216" w:author="Bill H" w:date="2024-08-30T14:37:00Z" w16du:dateUtc="2024-08-30T18:37:00Z">
        <w:r w:rsidR="00FB0798">
          <w:rPr>
            <w:rFonts w:ascii="Arial" w:hAnsi="Arial" w:cs="Arial"/>
          </w:rPr>
          <w:t xml:space="preserve">e.g., </w:t>
        </w:r>
      </w:ins>
      <w:ins w:id="217" w:author="Bill H" w:date="2024-08-30T14:35:00Z" w16du:dateUtc="2024-08-30T18:35:00Z">
        <w:r w:rsidR="00FB0798">
          <w:rPr>
            <w:rFonts w:ascii="Arial" w:hAnsi="Arial" w:cs="Arial"/>
          </w:rPr>
          <w:t xml:space="preserve">in this example, the AC Potential MW </w:t>
        </w:r>
      </w:ins>
      <w:ins w:id="218" w:author="Bill H" w:date="2024-08-30T14:36:00Z" w16du:dateUtc="2024-08-30T18:36:00Z">
        <w:r w:rsidR="00FB0798">
          <w:rPr>
            <w:rFonts w:ascii="Arial" w:hAnsi="Arial" w:cs="Arial"/>
          </w:rPr>
          <w:t xml:space="preserve">does not equal </w:t>
        </w:r>
      </w:ins>
      <w:ins w:id="219" w:author="Bill H" w:date="2024-08-30T14:35:00Z" w16du:dateUtc="2024-08-30T18:35:00Z">
        <w:r w:rsidR="00FB0798">
          <w:rPr>
            <w:rFonts w:ascii="Arial" w:hAnsi="Arial" w:cs="Arial"/>
          </w:rPr>
          <w:t>the actual Net Generation</w:t>
        </w:r>
      </w:ins>
      <w:ins w:id="220" w:author="Bill H" w:date="2024-08-30T14:37:00Z" w16du:dateUtc="2024-08-30T18:37:00Z">
        <w:r w:rsidR="00FB0798">
          <w:rPr>
            <w:rFonts w:ascii="Arial" w:hAnsi="Arial" w:cs="Arial"/>
          </w:rPr>
          <w:t xml:space="preserve"> – this is intentional</w:t>
        </w:r>
      </w:ins>
      <w:ins w:id="221" w:author="Bill H" w:date="2024-08-30T14:38:00Z" w16du:dateUtc="2024-08-30T18:38:00Z">
        <w:r w:rsidR="00FB0798">
          <w:rPr>
            <w:rFonts w:ascii="Arial" w:hAnsi="Arial" w:cs="Arial"/>
          </w:rPr>
          <w:t xml:space="preserve"> in the example</w:t>
        </w:r>
      </w:ins>
      <w:ins w:id="222" w:author="Bill H" w:date="2024-08-30T14:37:00Z" w16du:dateUtc="2024-08-30T18:37:00Z">
        <w:r w:rsidR="00FB0798">
          <w:rPr>
            <w:rFonts w:ascii="Arial" w:hAnsi="Arial" w:cs="Arial"/>
          </w:rPr>
          <w:t xml:space="preserve"> and is to </w:t>
        </w:r>
      </w:ins>
      <w:ins w:id="223" w:author="Bill H" w:date="2024-08-30T14:38:00Z" w16du:dateUtc="2024-08-30T18:38:00Z">
        <w:r w:rsidR="00FB0798">
          <w:rPr>
            <w:rFonts w:ascii="Arial" w:hAnsi="Arial" w:cs="Arial"/>
          </w:rPr>
          <w:t>illustrate correct calculation of SHL</w:t>
        </w:r>
      </w:ins>
      <w:ins w:id="224" w:author="Bill H" w:date="2024-08-30T14:35:00Z" w16du:dateUtc="2024-08-30T18:35:00Z">
        <w:r w:rsidR="00FB0798">
          <w:rPr>
            <w:rFonts w:ascii="Arial" w:hAnsi="Arial" w:cs="Arial"/>
          </w:rPr>
          <w:t>).</w:t>
        </w:r>
      </w:ins>
      <w:r w:rsidRPr="00A476C2">
        <w:rPr>
          <w:rFonts w:ascii="Arial" w:hAnsi="Arial" w:cs="Arial"/>
        </w:rPr>
        <w:t xml:space="preserve"> For all three strings, it can be seen that</w:t>
      </w:r>
      <w:ins w:id="225" w:author="Bill H" w:date="2024-08-30T14:02:00Z" w16du:dateUtc="2024-08-30T18:02:00Z">
        <w:r w:rsidR="00A758EA">
          <w:rPr>
            <w:rFonts w:ascii="Arial" w:hAnsi="Arial" w:cs="Arial"/>
          </w:rPr>
          <w:t xml:space="preserve"> </w:t>
        </w:r>
      </w:ins>
      <w:ins w:id="226" w:author="Bill H" w:date="2024-08-30T14:03:00Z" w16du:dateUtc="2024-08-30T18:03:00Z">
        <w:r w:rsidR="00A758EA">
          <w:rPr>
            <w:rFonts w:ascii="Arial" w:hAnsi="Arial" w:cs="Arial"/>
          </w:rPr>
          <w:t xml:space="preserve">AC </w:t>
        </w:r>
      </w:ins>
      <w:ins w:id="227" w:author="Bill H" w:date="2024-08-30T14:02:00Z" w16du:dateUtc="2024-08-30T18:02:00Z">
        <w:r w:rsidR="00A758EA">
          <w:rPr>
            <w:rFonts w:ascii="Arial" w:hAnsi="Arial" w:cs="Arial"/>
          </w:rPr>
          <w:t>output is not limited by</w:t>
        </w:r>
      </w:ins>
      <w:del w:id="228" w:author="Bill H" w:date="2024-08-30T14:02:00Z" w16du:dateUtc="2024-08-30T18:02:00Z">
        <w:r w:rsidRPr="00A476C2" w:rsidDel="00A758EA">
          <w:rPr>
            <w:rFonts w:ascii="Arial" w:hAnsi="Arial" w:cs="Arial"/>
          </w:rPr>
          <w:delText xml:space="preserve"> no</w:delText>
        </w:r>
      </w:del>
      <w:r w:rsidRPr="00A476C2">
        <w:rPr>
          <w:rFonts w:ascii="Arial" w:hAnsi="Arial" w:cs="Arial"/>
        </w:rPr>
        <w:t xml:space="preserve"> Inverter Capability</w:t>
      </w:r>
      <w:del w:id="229" w:author="Bill H" w:date="2024-08-30T14:02:00Z" w16du:dateUtc="2024-08-30T18:02:00Z">
        <w:r w:rsidRPr="00A476C2" w:rsidDel="00A758EA">
          <w:rPr>
            <w:rFonts w:ascii="Arial" w:hAnsi="Arial" w:cs="Arial"/>
          </w:rPr>
          <w:delText xml:space="preserve"> is violated</w:delText>
        </w:r>
      </w:del>
      <w:r w:rsidRPr="00A476C2">
        <w:rPr>
          <w:rFonts w:ascii="Arial" w:hAnsi="Arial" w:cs="Arial"/>
        </w:rPr>
        <w:t xml:space="preserve">. The </w:t>
      </w:r>
      <w:r w:rsidR="009F31AB" w:rsidRPr="00A476C2">
        <w:rPr>
          <w:rFonts w:ascii="Arial" w:hAnsi="Arial" w:cs="Arial"/>
        </w:rPr>
        <w:t>RTHOL</w:t>
      </w:r>
      <w:r w:rsidRPr="00A476C2">
        <w:rPr>
          <w:rFonts w:ascii="Arial" w:hAnsi="Arial" w:cs="Arial"/>
        </w:rPr>
        <w:t xml:space="preserve"> is the maximum output that could be achieved given available equipment. In this case that is 8 MW (limited by the Inverter Capability). The Solar High Limit is 6</w:t>
      </w:r>
      <w:r w:rsidR="001E35AD" w:rsidRPr="00A476C2">
        <w:rPr>
          <w:rFonts w:ascii="Arial" w:hAnsi="Arial" w:cs="Arial"/>
        </w:rPr>
        <w:t>.0</w:t>
      </w:r>
      <w:r w:rsidRPr="00A476C2">
        <w:rPr>
          <w:rFonts w:ascii="Arial" w:hAnsi="Arial" w:cs="Arial"/>
        </w:rPr>
        <w:t xml:space="preserve"> MW because the Solar Plant is not Curtailed</w:t>
      </w:r>
      <w:ins w:id="230" w:author="Bill H" w:date="2024-08-30T13:51:00Z" w16du:dateUtc="2024-08-30T17:51:00Z">
        <w:r w:rsidR="009A4DD2">
          <w:rPr>
            <w:rFonts w:ascii="Arial" w:hAnsi="Arial" w:cs="Arial"/>
          </w:rPr>
          <w:t xml:space="preserve"> (i.e., the DNE is not limiting the total possible power production)</w:t>
        </w:r>
      </w:ins>
      <w:r w:rsidR="001E35AD" w:rsidRPr="00A476C2">
        <w:rPr>
          <w:rFonts w:ascii="Arial" w:hAnsi="Arial" w:cs="Arial"/>
        </w:rPr>
        <w:t xml:space="preserve"> and the</w:t>
      </w:r>
      <w:r w:rsidR="0085611A">
        <w:rPr>
          <w:rFonts w:ascii="Arial" w:hAnsi="Arial" w:cs="Arial"/>
        </w:rPr>
        <w:t>re</w:t>
      </w:r>
      <w:r w:rsidR="001E35AD" w:rsidRPr="00A476C2">
        <w:rPr>
          <w:rFonts w:ascii="Arial" w:hAnsi="Arial" w:cs="Arial"/>
        </w:rPr>
        <w:t xml:space="preserve">fore SHL equals </w:t>
      </w:r>
      <w:ins w:id="231" w:author="Bill H" w:date="2024-08-30T14:34:00Z" w16du:dateUtc="2024-08-30T18:34:00Z">
        <w:r w:rsidR="00FB0798">
          <w:rPr>
            <w:rFonts w:ascii="Arial" w:hAnsi="Arial" w:cs="Arial"/>
          </w:rPr>
          <w:t>N</w:t>
        </w:r>
      </w:ins>
      <w:del w:id="232" w:author="Bill H" w:date="2024-08-30T14:34:00Z" w16du:dateUtc="2024-08-30T18:34:00Z">
        <w:r w:rsidR="005257AB" w:rsidRPr="00A476C2" w:rsidDel="00FB0798">
          <w:rPr>
            <w:rFonts w:ascii="Arial" w:hAnsi="Arial" w:cs="Arial"/>
          </w:rPr>
          <w:delText>n</w:delText>
        </w:r>
      </w:del>
      <w:r w:rsidR="005257AB" w:rsidRPr="00A476C2">
        <w:rPr>
          <w:rFonts w:ascii="Arial" w:hAnsi="Arial" w:cs="Arial"/>
        </w:rPr>
        <w:t xml:space="preserve">et </w:t>
      </w:r>
      <w:ins w:id="233" w:author="Bill H" w:date="2024-08-30T14:34:00Z" w16du:dateUtc="2024-08-30T18:34:00Z">
        <w:r w:rsidR="00FB0798">
          <w:rPr>
            <w:rFonts w:ascii="Arial" w:hAnsi="Arial" w:cs="Arial"/>
          </w:rPr>
          <w:t>G</w:t>
        </w:r>
      </w:ins>
      <w:del w:id="234" w:author="Bill H" w:date="2024-08-30T14:34:00Z" w16du:dateUtc="2024-08-30T18:34:00Z">
        <w:r w:rsidR="005257AB" w:rsidRPr="00A476C2" w:rsidDel="00FB0798">
          <w:rPr>
            <w:rFonts w:ascii="Arial" w:hAnsi="Arial" w:cs="Arial"/>
          </w:rPr>
          <w:delText>g</w:delText>
        </w:r>
      </w:del>
      <w:r w:rsidR="005257AB" w:rsidRPr="00A476C2">
        <w:rPr>
          <w:rFonts w:ascii="Arial" w:hAnsi="Arial" w:cs="Arial"/>
        </w:rPr>
        <w:t>eneration</w:t>
      </w:r>
      <w:r w:rsidRPr="00A476C2">
        <w:rPr>
          <w:rFonts w:ascii="Arial" w:hAnsi="Arial" w:cs="Arial"/>
        </w:rPr>
        <w:t xml:space="preserve">. If the Solar Plant </w:t>
      </w:r>
      <w:del w:id="235" w:author="Bill H" w:date="2024-08-30T14:39:00Z" w16du:dateUtc="2024-08-30T18:39:00Z">
        <w:r w:rsidRPr="00A476C2" w:rsidDel="00FB0798">
          <w:rPr>
            <w:rFonts w:ascii="Arial" w:hAnsi="Arial" w:cs="Arial"/>
          </w:rPr>
          <w:delText>were curtailed to</w:delText>
        </w:r>
      </w:del>
      <w:ins w:id="236" w:author="Bill H" w:date="2024-08-30T14:39:00Z" w16du:dateUtc="2024-08-30T18:39:00Z">
        <w:r w:rsidR="00FB0798">
          <w:rPr>
            <w:rFonts w:ascii="Arial" w:hAnsi="Arial" w:cs="Arial"/>
          </w:rPr>
          <w:t>re</w:t>
        </w:r>
      </w:ins>
      <w:ins w:id="237" w:author="Bill H" w:date="2024-08-30T14:40:00Z" w16du:dateUtc="2024-08-30T18:40:00Z">
        <w:r w:rsidR="00FB0798">
          <w:rPr>
            <w:rFonts w:ascii="Arial" w:hAnsi="Arial" w:cs="Arial"/>
          </w:rPr>
          <w:t>ceives a DNE limit of</w:t>
        </w:r>
      </w:ins>
      <w:r w:rsidRPr="00A476C2">
        <w:rPr>
          <w:rFonts w:ascii="Arial" w:hAnsi="Arial" w:cs="Arial"/>
        </w:rPr>
        <w:t xml:space="preserve"> 4 MW</w:t>
      </w:r>
      <w:del w:id="238" w:author="Bill H" w:date="2024-08-30T14:40:00Z" w16du:dateUtc="2024-08-30T18:40:00Z">
        <w:r w:rsidRPr="00A476C2" w:rsidDel="00FB0798">
          <w:rPr>
            <w:rFonts w:ascii="Arial" w:hAnsi="Arial" w:cs="Arial"/>
          </w:rPr>
          <w:delText xml:space="preserve"> based on an ISO Dispatch Instruction</w:delText>
        </w:r>
      </w:del>
      <w:r w:rsidRPr="00A476C2">
        <w:rPr>
          <w:rFonts w:ascii="Arial" w:hAnsi="Arial" w:cs="Arial"/>
        </w:rPr>
        <w:t>, the SHL would be 5.831 MW, based upon the AC Potential MW of each string, adjusted for losses.</w:t>
      </w:r>
    </w:p>
    <w:p w14:paraId="57A3BC92" w14:textId="77777777" w:rsidR="007A325A" w:rsidRPr="00A476C2" w:rsidRDefault="007A325A">
      <w:pPr>
        <w:rPr>
          <w:rFonts w:ascii="Arial" w:hAnsi="Arial" w:cs="Arial"/>
        </w:rPr>
      </w:pPr>
      <w:r w:rsidRPr="00A476C2">
        <w:rPr>
          <w:rFonts w:ascii="Arial" w:hAnsi="Arial" w:cs="Arial"/>
        </w:rPr>
        <w:br w:type="page"/>
      </w:r>
    </w:p>
    <w:p w14:paraId="33185607" w14:textId="36389920" w:rsidR="005D3B93" w:rsidRPr="00A476C2" w:rsidRDefault="005D3B93" w:rsidP="005D3B93">
      <w:pPr>
        <w:pStyle w:val="DocumentText"/>
        <w:rPr>
          <w:rFonts w:ascii="Arial" w:hAnsi="Arial" w:cs="Arial"/>
          <w:sz w:val="28"/>
          <w:u w:val="single"/>
        </w:rPr>
      </w:pPr>
      <w:r w:rsidRPr="00A476C2">
        <w:rPr>
          <w:rFonts w:ascii="Arial" w:hAnsi="Arial" w:cs="Arial"/>
          <w:sz w:val="28"/>
          <w:u w:val="single"/>
        </w:rPr>
        <w:lastRenderedPageBreak/>
        <w:t>Example 2:</w:t>
      </w:r>
    </w:p>
    <w:p w14:paraId="47A91D57" w14:textId="09974D6E" w:rsidR="005D3B93" w:rsidRPr="00A476C2" w:rsidRDefault="005D3B93" w:rsidP="005D3B93">
      <w:pPr>
        <w:pStyle w:val="DocumentText"/>
        <w:rPr>
          <w:rFonts w:ascii="Arial" w:hAnsi="Arial" w:cs="Arial"/>
        </w:rPr>
      </w:pPr>
      <w:r w:rsidRPr="00A476C2">
        <w:rPr>
          <w:rFonts w:ascii="Arial" w:hAnsi="Arial" w:cs="Arial"/>
        </w:rPr>
        <w:t>Solar irradiance is measured to be 800 W/m</w:t>
      </w:r>
      <w:r w:rsidRPr="00A476C2">
        <w:rPr>
          <w:rFonts w:ascii="Arial" w:hAnsi="Arial" w:cs="Arial"/>
          <w:vertAlign w:val="superscript"/>
        </w:rPr>
        <w:t>2</w:t>
      </w:r>
      <w:r w:rsidRPr="00A476C2">
        <w:rPr>
          <w:rFonts w:ascii="Arial" w:hAnsi="Arial" w:cs="Arial"/>
        </w:rPr>
        <w:t xml:space="preserve"> by the pyranometer in the Solar Plant. String 3 is unavailable due to maintenance on the inverter.</w:t>
      </w:r>
    </w:p>
    <w:tbl>
      <w:tblPr>
        <w:tblW w:w="9234" w:type="dxa"/>
        <w:tblInd w:w="270" w:type="dxa"/>
        <w:tblCellMar>
          <w:top w:w="72" w:type="dxa"/>
          <w:left w:w="72" w:type="dxa"/>
          <w:bottom w:w="72" w:type="dxa"/>
          <w:right w:w="72" w:type="dxa"/>
        </w:tblCellMar>
        <w:tblLook w:val="04A0" w:firstRow="1" w:lastRow="0" w:firstColumn="1" w:lastColumn="0" w:noHBand="0" w:noVBand="1"/>
      </w:tblPr>
      <w:tblGrid>
        <w:gridCol w:w="1077"/>
        <w:gridCol w:w="1167"/>
        <w:gridCol w:w="1146"/>
        <w:gridCol w:w="1213"/>
        <w:gridCol w:w="1143"/>
        <w:gridCol w:w="1197"/>
        <w:gridCol w:w="1143"/>
        <w:gridCol w:w="1148"/>
      </w:tblGrid>
      <w:tr w:rsidR="005D3B93" w:rsidRPr="00A476C2" w14:paraId="0AC1961A" w14:textId="77777777" w:rsidTr="005D3B93">
        <w:tc>
          <w:tcPr>
            <w:tcW w:w="9234" w:type="dxa"/>
            <w:gridSpan w:val="8"/>
            <w:shd w:val="clear" w:color="auto" w:fill="auto"/>
          </w:tcPr>
          <w:p w14:paraId="3DD7616E"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rPr>
                <w:rFonts w:ascii="Arial" w:hAnsi="Arial" w:cs="Arial"/>
                <w:b/>
                <w:spacing w:val="-5"/>
                <w:sz w:val="24"/>
                <w:szCs w:val="24"/>
              </w:rPr>
            </w:pPr>
            <w:r w:rsidRPr="00A476C2">
              <w:rPr>
                <w:rFonts w:ascii="Arial" w:hAnsi="Arial" w:cs="Arial"/>
                <w:b/>
                <w:spacing w:val="-5"/>
                <w:sz w:val="24"/>
                <w:szCs w:val="24"/>
              </w:rPr>
              <w:t>Individual String Details</w:t>
            </w:r>
          </w:p>
        </w:tc>
      </w:tr>
      <w:tr w:rsidR="005D3B93" w:rsidRPr="00A476C2" w14:paraId="1BC3B710" w14:textId="77777777" w:rsidTr="005D3B93">
        <w:tc>
          <w:tcPr>
            <w:tcW w:w="1077" w:type="dxa"/>
            <w:tcBorders>
              <w:bottom w:val="single" w:sz="4" w:space="0" w:color="auto"/>
              <w:right w:val="single" w:sz="4" w:space="0" w:color="auto"/>
            </w:tcBorders>
            <w:shd w:val="clear" w:color="auto" w:fill="auto"/>
            <w:vAlign w:val="center"/>
          </w:tcPr>
          <w:p w14:paraId="3FA80E74"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String #</w:t>
            </w:r>
          </w:p>
        </w:tc>
        <w:tc>
          <w:tcPr>
            <w:tcW w:w="1167" w:type="dxa"/>
            <w:tcBorders>
              <w:left w:val="single" w:sz="4" w:space="0" w:color="auto"/>
              <w:bottom w:val="single" w:sz="4" w:space="0" w:color="auto"/>
              <w:right w:val="single" w:sz="4" w:space="0" w:color="auto"/>
            </w:tcBorders>
            <w:shd w:val="clear" w:color="auto" w:fill="auto"/>
            <w:vAlign w:val="center"/>
          </w:tcPr>
          <w:p w14:paraId="2D3F5C06"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Available</w:t>
            </w:r>
          </w:p>
        </w:tc>
        <w:tc>
          <w:tcPr>
            <w:tcW w:w="1146" w:type="dxa"/>
            <w:tcBorders>
              <w:left w:val="single" w:sz="4" w:space="0" w:color="auto"/>
              <w:bottom w:val="single" w:sz="4" w:space="0" w:color="auto"/>
            </w:tcBorders>
            <w:shd w:val="clear" w:color="auto" w:fill="auto"/>
            <w:vAlign w:val="center"/>
          </w:tcPr>
          <w:p w14:paraId="72BA0A86"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DC Panel Capacity</w:t>
            </w:r>
          </w:p>
        </w:tc>
        <w:tc>
          <w:tcPr>
            <w:tcW w:w="1213" w:type="dxa"/>
            <w:tcBorders>
              <w:left w:val="single" w:sz="4" w:space="0" w:color="auto"/>
              <w:bottom w:val="single" w:sz="4" w:space="0" w:color="auto"/>
            </w:tcBorders>
            <w:shd w:val="clear" w:color="auto" w:fill="auto"/>
            <w:vAlign w:val="center"/>
          </w:tcPr>
          <w:p w14:paraId="6632A74B"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Power % based on irradiance</w:t>
            </w:r>
          </w:p>
        </w:tc>
        <w:tc>
          <w:tcPr>
            <w:tcW w:w="1143" w:type="dxa"/>
            <w:tcBorders>
              <w:left w:val="single" w:sz="4" w:space="0" w:color="auto"/>
              <w:bottom w:val="single" w:sz="4" w:space="0" w:color="auto"/>
            </w:tcBorders>
            <w:shd w:val="clear" w:color="auto" w:fill="auto"/>
            <w:vAlign w:val="center"/>
          </w:tcPr>
          <w:p w14:paraId="4048E8C0"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DC Potential MW</w:t>
            </w:r>
          </w:p>
        </w:tc>
        <w:tc>
          <w:tcPr>
            <w:tcW w:w="1197" w:type="dxa"/>
            <w:tcBorders>
              <w:left w:val="single" w:sz="4" w:space="0" w:color="auto"/>
              <w:bottom w:val="single" w:sz="4" w:space="0" w:color="auto"/>
            </w:tcBorders>
          </w:tcPr>
          <w:p w14:paraId="4815D4EF"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Inverter Efficiency</w:t>
            </w:r>
          </w:p>
        </w:tc>
        <w:tc>
          <w:tcPr>
            <w:tcW w:w="1143" w:type="dxa"/>
            <w:tcBorders>
              <w:left w:val="single" w:sz="4" w:space="0" w:color="auto"/>
              <w:bottom w:val="single" w:sz="4" w:space="0" w:color="auto"/>
            </w:tcBorders>
          </w:tcPr>
          <w:p w14:paraId="08969DBC"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AC Potential MW</w:t>
            </w:r>
          </w:p>
        </w:tc>
        <w:tc>
          <w:tcPr>
            <w:tcW w:w="1148" w:type="dxa"/>
            <w:tcBorders>
              <w:left w:val="single" w:sz="4" w:space="0" w:color="auto"/>
              <w:bottom w:val="single" w:sz="4" w:space="0" w:color="auto"/>
            </w:tcBorders>
          </w:tcPr>
          <w:p w14:paraId="152DDEA9"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Inverter Capability MW</w:t>
            </w:r>
          </w:p>
        </w:tc>
      </w:tr>
      <w:tr w:rsidR="005D3B93" w:rsidRPr="00A476C2" w14:paraId="3DD4EDDE" w14:textId="77777777" w:rsidTr="005D3B93">
        <w:tc>
          <w:tcPr>
            <w:tcW w:w="1077" w:type="dxa"/>
            <w:tcBorders>
              <w:top w:val="single" w:sz="4" w:space="0" w:color="auto"/>
              <w:right w:val="single" w:sz="4" w:space="0" w:color="auto"/>
            </w:tcBorders>
            <w:shd w:val="clear" w:color="auto" w:fill="auto"/>
            <w:vAlign w:val="center"/>
          </w:tcPr>
          <w:p w14:paraId="3E52A718"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w:t>
            </w:r>
          </w:p>
        </w:tc>
        <w:tc>
          <w:tcPr>
            <w:tcW w:w="1167" w:type="dxa"/>
            <w:tcBorders>
              <w:top w:val="single" w:sz="4" w:space="0" w:color="auto"/>
              <w:left w:val="single" w:sz="4" w:space="0" w:color="auto"/>
              <w:right w:val="single" w:sz="4" w:space="0" w:color="auto"/>
            </w:tcBorders>
            <w:shd w:val="clear" w:color="auto" w:fill="auto"/>
            <w:vAlign w:val="center"/>
          </w:tcPr>
          <w:p w14:paraId="03E12C19"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top w:val="single" w:sz="4" w:space="0" w:color="auto"/>
              <w:left w:val="single" w:sz="4" w:space="0" w:color="auto"/>
            </w:tcBorders>
            <w:shd w:val="clear" w:color="auto" w:fill="auto"/>
            <w:vAlign w:val="center"/>
          </w:tcPr>
          <w:p w14:paraId="70656F87"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5</w:t>
            </w:r>
          </w:p>
        </w:tc>
        <w:tc>
          <w:tcPr>
            <w:tcW w:w="1213" w:type="dxa"/>
            <w:tcBorders>
              <w:top w:val="single" w:sz="4" w:space="0" w:color="auto"/>
              <w:left w:val="single" w:sz="4" w:space="0" w:color="auto"/>
            </w:tcBorders>
            <w:shd w:val="clear" w:color="auto" w:fill="auto"/>
            <w:vAlign w:val="center"/>
          </w:tcPr>
          <w:p w14:paraId="7E7493F0" w14:textId="219BB2DD"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80%</w:t>
            </w:r>
          </w:p>
        </w:tc>
        <w:tc>
          <w:tcPr>
            <w:tcW w:w="1143" w:type="dxa"/>
            <w:tcBorders>
              <w:top w:val="single" w:sz="4" w:space="0" w:color="auto"/>
              <w:left w:val="single" w:sz="4" w:space="0" w:color="auto"/>
            </w:tcBorders>
            <w:shd w:val="clear" w:color="auto" w:fill="auto"/>
            <w:vAlign w:val="center"/>
          </w:tcPr>
          <w:p w14:paraId="595C4ECE" w14:textId="0A14B10D"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4</w:t>
            </w:r>
          </w:p>
        </w:tc>
        <w:tc>
          <w:tcPr>
            <w:tcW w:w="1197" w:type="dxa"/>
            <w:tcBorders>
              <w:top w:val="single" w:sz="4" w:space="0" w:color="auto"/>
              <w:left w:val="single" w:sz="4" w:space="0" w:color="auto"/>
            </w:tcBorders>
          </w:tcPr>
          <w:p w14:paraId="45480EFA"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95%</w:t>
            </w:r>
          </w:p>
        </w:tc>
        <w:tc>
          <w:tcPr>
            <w:tcW w:w="1143" w:type="dxa"/>
            <w:tcBorders>
              <w:top w:val="single" w:sz="4" w:space="0" w:color="auto"/>
              <w:left w:val="single" w:sz="4" w:space="0" w:color="auto"/>
            </w:tcBorders>
          </w:tcPr>
          <w:p w14:paraId="78735400" w14:textId="3E34824C"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3.8</w:t>
            </w:r>
          </w:p>
        </w:tc>
        <w:tc>
          <w:tcPr>
            <w:tcW w:w="1148" w:type="dxa"/>
            <w:tcBorders>
              <w:top w:val="single" w:sz="4" w:space="0" w:color="auto"/>
              <w:left w:val="single" w:sz="4" w:space="0" w:color="auto"/>
            </w:tcBorders>
          </w:tcPr>
          <w:p w14:paraId="7B6A7344"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r>
      <w:tr w:rsidR="005D3B93" w:rsidRPr="00A476C2" w14:paraId="6294FF33" w14:textId="77777777" w:rsidTr="005D3B93">
        <w:tc>
          <w:tcPr>
            <w:tcW w:w="1077" w:type="dxa"/>
            <w:tcBorders>
              <w:right w:val="single" w:sz="4" w:space="0" w:color="auto"/>
            </w:tcBorders>
            <w:shd w:val="clear" w:color="auto" w:fill="auto"/>
            <w:vAlign w:val="center"/>
          </w:tcPr>
          <w:p w14:paraId="2CB6225C"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w:t>
            </w:r>
          </w:p>
        </w:tc>
        <w:tc>
          <w:tcPr>
            <w:tcW w:w="1167" w:type="dxa"/>
            <w:tcBorders>
              <w:left w:val="single" w:sz="4" w:space="0" w:color="auto"/>
              <w:right w:val="single" w:sz="4" w:space="0" w:color="auto"/>
            </w:tcBorders>
            <w:shd w:val="clear" w:color="auto" w:fill="auto"/>
            <w:vAlign w:val="center"/>
          </w:tcPr>
          <w:p w14:paraId="6250EC8D" w14:textId="36A0935E"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left w:val="single" w:sz="4" w:space="0" w:color="auto"/>
            </w:tcBorders>
            <w:shd w:val="clear" w:color="auto" w:fill="auto"/>
            <w:vAlign w:val="center"/>
          </w:tcPr>
          <w:p w14:paraId="558FC1DA"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4</w:t>
            </w:r>
          </w:p>
        </w:tc>
        <w:tc>
          <w:tcPr>
            <w:tcW w:w="1213" w:type="dxa"/>
            <w:tcBorders>
              <w:left w:val="single" w:sz="4" w:space="0" w:color="auto"/>
            </w:tcBorders>
            <w:shd w:val="clear" w:color="auto" w:fill="auto"/>
            <w:vAlign w:val="center"/>
          </w:tcPr>
          <w:p w14:paraId="070C9FDD" w14:textId="172CF21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72%</w:t>
            </w:r>
          </w:p>
        </w:tc>
        <w:tc>
          <w:tcPr>
            <w:tcW w:w="1143" w:type="dxa"/>
            <w:tcBorders>
              <w:left w:val="single" w:sz="4" w:space="0" w:color="auto"/>
            </w:tcBorders>
            <w:shd w:val="clear" w:color="auto" w:fill="auto"/>
            <w:vAlign w:val="center"/>
          </w:tcPr>
          <w:p w14:paraId="0A5DA8B2" w14:textId="0E777A26"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2.88</w:t>
            </w:r>
          </w:p>
        </w:tc>
        <w:tc>
          <w:tcPr>
            <w:tcW w:w="1197" w:type="dxa"/>
            <w:tcBorders>
              <w:left w:val="single" w:sz="4" w:space="0" w:color="auto"/>
            </w:tcBorders>
          </w:tcPr>
          <w:p w14:paraId="461D6C1C"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95%</w:t>
            </w:r>
          </w:p>
        </w:tc>
        <w:tc>
          <w:tcPr>
            <w:tcW w:w="1143" w:type="dxa"/>
            <w:tcBorders>
              <w:left w:val="single" w:sz="4" w:space="0" w:color="auto"/>
            </w:tcBorders>
          </w:tcPr>
          <w:p w14:paraId="71C957E5" w14:textId="29F6A219"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2.736</w:t>
            </w:r>
          </w:p>
        </w:tc>
        <w:tc>
          <w:tcPr>
            <w:tcW w:w="1148" w:type="dxa"/>
            <w:tcBorders>
              <w:left w:val="single" w:sz="4" w:space="0" w:color="auto"/>
            </w:tcBorders>
          </w:tcPr>
          <w:p w14:paraId="543DD158" w14:textId="31645375"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r>
      <w:tr w:rsidR="005D3B93" w:rsidRPr="00A476C2" w14:paraId="4426AD4B" w14:textId="77777777" w:rsidTr="005D3B93">
        <w:tc>
          <w:tcPr>
            <w:tcW w:w="1077" w:type="dxa"/>
            <w:tcBorders>
              <w:bottom w:val="single" w:sz="4" w:space="0" w:color="auto"/>
              <w:right w:val="single" w:sz="4" w:space="0" w:color="auto"/>
            </w:tcBorders>
            <w:shd w:val="clear" w:color="auto" w:fill="auto"/>
            <w:vAlign w:val="center"/>
          </w:tcPr>
          <w:p w14:paraId="090F2664"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c>
          <w:tcPr>
            <w:tcW w:w="1167" w:type="dxa"/>
            <w:tcBorders>
              <w:left w:val="single" w:sz="4" w:space="0" w:color="auto"/>
              <w:bottom w:val="single" w:sz="4" w:space="0" w:color="auto"/>
              <w:right w:val="single" w:sz="4" w:space="0" w:color="auto"/>
            </w:tcBorders>
            <w:shd w:val="clear" w:color="auto" w:fill="auto"/>
            <w:vAlign w:val="center"/>
          </w:tcPr>
          <w:p w14:paraId="25407C28" w14:textId="54E9FF9C"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No</w:t>
            </w:r>
          </w:p>
        </w:tc>
        <w:tc>
          <w:tcPr>
            <w:tcW w:w="1146" w:type="dxa"/>
            <w:tcBorders>
              <w:left w:val="single" w:sz="4" w:space="0" w:color="auto"/>
              <w:bottom w:val="single" w:sz="4" w:space="0" w:color="auto"/>
            </w:tcBorders>
            <w:shd w:val="clear" w:color="auto" w:fill="auto"/>
            <w:vAlign w:val="center"/>
          </w:tcPr>
          <w:p w14:paraId="35E7DC5B" w14:textId="7FE4A0BA"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p>
        </w:tc>
        <w:tc>
          <w:tcPr>
            <w:tcW w:w="1213" w:type="dxa"/>
            <w:tcBorders>
              <w:left w:val="single" w:sz="4" w:space="0" w:color="auto"/>
              <w:bottom w:val="single" w:sz="4" w:space="0" w:color="auto"/>
            </w:tcBorders>
            <w:shd w:val="clear" w:color="auto" w:fill="auto"/>
            <w:vAlign w:val="center"/>
          </w:tcPr>
          <w:p w14:paraId="1AFD5006" w14:textId="17EA3F8E"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r w:rsidR="005D3B93" w:rsidRPr="00A476C2">
              <w:rPr>
                <w:rFonts w:ascii="Arial" w:hAnsi="Arial" w:cs="Arial"/>
                <w:spacing w:val="-5"/>
                <w:sz w:val="24"/>
                <w:szCs w:val="24"/>
              </w:rPr>
              <w:t>%</w:t>
            </w:r>
          </w:p>
        </w:tc>
        <w:tc>
          <w:tcPr>
            <w:tcW w:w="1143" w:type="dxa"/>
            <w:tcBorders>
              <w:left w:val="single" w:sz="4" w:space="0" w:color="auto"/>
              <w:bottom w:val="single" w:sz="4" w:space="0" w:color="auto"/>
            </w:tcBorders>
            <w:shd w:val="clear" w:color="auto" w:fill="auto"/>
            <w:vAlign w:val="center"/>
          </w:tcPr>
          <w:p w14:paraId="02F3BC2B" w14:textId="1E3A1EC3"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p>
        </w:tc>
        <w:tc>
          <w:tcPr>
            <w:tcW w:w="1197" w:type="dxa"/>
            <w:tcBorders>
              <w:left w:val="single" w:sz="4" w:space="0" w:color="auto"/>
              <w:bottom w:val="single" w:sz="4" w:space="0" w:color="auto"/>
            </w:tcBorders>
          </w:tcPr>
          <w:p w14:paraId="5B8663C2" w14:textId="4FBE3FB9"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r w:rsidR="005D3B93" w:rsidRPr="00A476C2">
              <w:rPr>
                <w:rFonts w:ascii="Arial" w:hAnsi="Arial" w:cs="Arial"/>
                <w:spacing w:val="-5"/>
                <w:sz w:val="24"/>
                <w:szCs w:val="24"/>
              </w:rPr>
              <w:t>%</w:t>
            </w:r>
          </w:p>
        </w:tc>
        <w:tc>
          <w:tcPr>
            <w:tcW w:w="1143" w:type="dxa"/>
            <w:tcBorders>
              <w:left w:val="single" w:sz="4" w:space="0" w:color="auto"/>
              <w:bottom w:val="single" w:sz="4" w:space="0" w:color="auto"/>
            </w:tcBorders>
          </w:tcPr>
          <w:p w14:paraId="4DADF4C7" w14:textId="256FA8D0"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p>
        </w:tc>
        <w:tc>
          <w:tcPr>
            <w:tcW w:w="1148" w:type="dxa"/>
            <w:tcBorders>
              <w:left w:val="single" w:sz="4" w:space="0" w:color="auto"/>
              <w:bottom w:val="single" w:sz="4" w:space="0" w:color="auto"/>
            </w:tcBorders>
          </w:tcPr>
          <w:p w14:paraId="259444F8" w14:textId="378591FC"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p>
        </w:tc>
      </w:tr>
      <w:tr w:rsidR="005D3B93" w:rsidRPr="00A476C2" w14:paraId="0E1C0AE9" w14:textId="77777777" w:rsidTr="005D3B93">
        <w:tc>
          <w:tcPr>
            <w:tcW w:w="1077" w:type="dxa"/>
            <w:tcBorders>
              <w:top w:val="single" w:sz="4" w:space="0" w:color="auto"/>
            </w:tcBorders>
            <w:shd w:val="clear" w:color="auto" w:fill="auto"/>
            <w:vAlign w:val="center"/>
          </w:tcPr>
          <w:p w14:paraId="1AD2EFDD"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Total</w:t>
            </w:r>
          </w:p>
        </w:tc>
        <w:tc>
          <w:tcPr>
            <w:tcW w:w="1167" w:type="dxa"/>
            <w:tcBorders>
              <w:top w:val="single" w:sz="4" w:space="0" w:color="auto"/>
              <w:left w:val="nil"/>
            </w:tcBorders>
            <w:shd w:val="clear" w:color="auto" w:fill="auto"/>
            <w:vAlign w:val="center"/>
          </w:tcPr>
          <w:p w14:paraId="2948AE0E"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6" w:type="dxa"/>
            <w:tcBorders>
              <w:top w:val="single" w:sz="4" w:space="0" w:color="auto"/>
              <w:left w:val="nil"/>
            </w:tcBorders>
            <w:shd w:val="clear" w:color="auto" w:fill="auto"/>
            <w:vAlign w:val="center"/>
          </w:tcPr>
          <w:p w14:paraId="644A0E79" w14:textId="6AE2410A"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w:t>
            </w:r>
          </w:p>
        </w:tc>
        <w:tc>
          <w:tcPr>
            <w:tcW w:w="1213" w:type="dxa"/>
            <w:tcBorders>
              <w:top w:val="single" w:sz="4" w:space="0" w:color="auto"/>
              <w:left w:val="nil"/>
            </w:tcBorders>
            <w:shd w:val="clear" w:color="auto" w:fill="auto"/>
            <w:vAlign w:val="center"/>
          </w:tcPr>
          <w:p w14:paraId="081A2B6D"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3" w:type="dxa"/>
            <w:tcBorders>
              <w:top w:val="single" w:sz="4" w:space="0" w:color="auto"/>
              <w:left w:val="nil"/>
            </w:tcBorders>
            <w:shd w:val="clear" w:color="auto" w:fill="auto"/>
            <w:vAlign w:val="center"/>
          </w:tcPr>
          <w:p w14:paraId="6F00A48D" w14:textId="6D0DCA0B" w:rsidR="005D3B93" w:rsidRPr="00A476C2" w:rsidRDefault="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w:t>
            </w:r>
            <w:r w:rsidR="00A56004" w:rsidRPr="00A476C2">
              <w:rPr>
                <w:rFonts w:ascii="Arial" w:hAnsi="Arial" w:cs="Arial"/>
                <w:spacing w:val="-5"/>
                <w:sz w:val="24"/>
                <w:szCs w:val="24"/>
              </w:rPr>
              <w:t>88</w:t>
            </w:r>
          </w:p>
        </w:tc>
        <w:tc>
          <w:tcPr>
            <w:tcW w:w="1197" w:type="dxa"/>
            <w:tcBorders>
              <w:top w:val="single" w:sz="4" w:space="0" w:color="auto"/>
              <w:left w:val="nil"/>
            </w:tcBorders>
          </w:tcPr>
          <w:p w14:paraId="06B598A8"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3" w:type="dxa"/>
            <w:tcBorders>
              <w:top w:val="single" w:sz="4" w:space="0" w:color="auto"/>
              <w:left w:val="nil"/>
            </w:tcBorders>
          </w:tcPr>
          <w:p w14:paraId="7FAE1A01" w14:textId="31BEC204"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6.536</w:t>
            </w:r>
          </w:p>
        </w:tc>
        <w:tc>
          <w:tcPr>
            <w:tcW w:w="1148" w:type="dxa"/>
            <w:tcBorders>
              <w:top w:val="single" w:sz="4" w:space="0" w:color="auto"/>
              <w:left w:val="nil"/>
            </w:tcBorders>
          </w:tcPr>
          <w:p w14:paraId="55288250" w14:textId="283AD762"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w:t>
            </w:r>
          </w:p>
        </w:tc>
      </w:tr>
    </w:tbl>
    <w:p w14:paraId="018400FD" w14:textId="3839F98A" w:rsidR="00A56004" w:rsidRPr="00A476C2" w:rsidRDefault="00A56004" w:rsidP="005D3B93">
      <w:pPr>
        <w:pStyle w:val="DocumentText"/>
        <w:rPr>
          <w:rFonts w:ascii="Arial" w:hAnsi="Arial" w:cs="Arial"/>
          <w:i/>
          <w:sz w:val="20"/>
        </w:rPr>
      </w:pPr>
      <w:r w:rsidRPr="00A476C2">
        <w:rPr>
          <w:rFonts w:ascii="Arial" w:hAnsi="Arial" w:cs="Arial"/>
          <w:i/>
          <w:sz w:val="20"/>
        </w:rPr>
        <w:t>*Set to 0 due to being unavailable</w:t>
      </w:r>
    </w:p>
    <w:p w14:paraId="2326F40F" w14:textId="77777777" w:rsidR="00A56004" w:rsidRPr="00A476C2" w:rsidRDefault="00A56004" w:rsidP="005D3B93">
      <w:pPr>
        <w:pStyle w:val="DocumentText"/>
        <w:rPr>
          <w:rFonts w:ascii="Arial" w:hAnsi="Arial" w:cs="Arial"/>
        </w:rPr>
      </w:pPr>
    </w:p>
    <w:tbl>
      <w:tblPr>
        <w:tblW w:w="5022" w:type="dxa"/>
        <w:tblInd w:w="270" w:type="dxa"/>
        <w:tblCellMar>
          <w:top w:w="72" w:type="dxa"/>
          <w:left w:w="72" w:type="dxa"/>
          <w:bottom w:w="72" w:type="dxa"/>
          <w:right w:w="72" w:type="dxa"/>
        </w:tblCellMar>
        <w:tblLook w:val="04A0" w:firstRow="1" w:lastRow="0" w:firstColumn="1" w:lastColumn="0" w:noHBand="0" w:noVBand="1"/>
      </w:tblPr>
      <w:tblGrid>
        <w:gridCol w:w="3402"/>
        <w:gridCol w:w="1620"/>
      </w:tblGrid>
      <w:tr w:rsidR="005D3B93" w:rsidRPr="00A476C2" w14:paraId="4479F7E4" w14:textId="77777777" w:rsidTr="0050616F">
        <w:tc>
          <w:tcPr>
            <w:tcW w:w="5022" w:type="dxa"/>
            <w:gridSpan w:val="2"/>
            <w:shd w:val="clear" w:color="auto" w:fill="auto"/>
          </w:tcPr>
          <w:p w14:paraId="4BB045FE" w14:textId="4A255000" w:rsidR="005D3B93" w:rsidRPr="00A476C2" w:rsidRDefault="009F31AB" w:rsidP="005D3B93">
            <w:pPr>
              <w:pStyle w:val="ListParagraph"/>
              <w:tabs>
                <w:tab w:val="left" w:pos="1101"/>
              </w:tabs>
              <w:kinsoku w:val="0"/>
              <w:overflowPunct w:val="0"/>
              <w:autoSpaceDE w:val="0"/>
              <w:autoSpaceDN w:val="0"/>
              <w:adjustRightInd w:val="0"/>
              <w:spacing w:before="1" w:line="243" w:lineRule="exact"/>
              <w:ind w:left="0"/>
              <w:rPr>
                <w:rFonts w:ascii="Arial" w:hAnsi="Arial" w:cs="Arial"/>
                <w:b/>
                <w:spacing w:val="-5"/>
                <w:sz w:val="24"/>
                <w:szCs w:val="24"/>
              </w:rPr>
            </w:pPr>
            <w:r w:rsidRPr="00A476C2">
              <w:rPr>
                <w:rFonts w:ascii="Arial" w:hAnsi="Arial" w:cs="Arial"/>
                <w:b/>
                <w:spacing w:val="-5"/>
                <w:sz w:val="24"/>
                <w:szCs w:val="24"/>
              </w:rPr>
              <w:t>Solar</w:t>
            </w:r>
            <w:r w:rsidR="005D3B93" w:rsidRPr="00A476C2">
              <w:rPr>
                <w:rFonts w:ascii="Arial" w:hAnsi="Arial" w:cs="Arial"/>
                <w:b/>
                <w:spacing w:val="-5"/>
                <w:sz w:val="24"/>
                <w:szCs w:val="24"/>
              </w:rPr>
              <w:t xml:space="preserve"> Plant Totals</w:t>
            </w:r>
          </w:p>
        </w:tc>
      </w:tr>
      <w:tr w:rsidR="005D3B93" w:rsidRPr="00A476C2" w14:paraId="3FD35273" w14:textId="77777777" w:rsidTr="0050616F">
        <w:tc>
          <w:tcPr>
            <w:tcW w:w="3402" w:type="dxa"/>
            <w:tcBorders>
              <w:right w:val="single" w:sz="4" w:space="0" w:color="auto"/>
            </w:tcBorders>
            <w:shd w:val="clear" w:color="auto" w:fill="auto"/>
          </w:tcPr>
          <w:p w14:paraId="1627BEC5" w14:textId="1102222D"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del w:id="239" w:author="Bill H" w:date="2024-08-30T13:53:00Z" w16du:dateUtc="2024-08-30T17:53:00Z">
              <w:r w:rsidRPr="00A476C2" w:rsidDel="009A4DD2">
                <w:rPr>
                  <w:rFonts w:ascii="Arial" w:hAnsi="Arial" w:cs="Arial"/>
                  <w:spacing w:val="-5"/>
                  <w:sz w:val="24"/>
                  <w:szCs w:val="24"/>
                </w:rPr>
                <w:delText>ISO Provided Generation</w:delText>
              </w:r>
            </w:del>
            <w:ins w:id="240" w:author="Bill H" w:date="2024-08-30T13:53:00Z" w16du:dateUtc="2024-08-30T17:53:00Z">
              <w:r w:rsidR="009A4DD2">
                <w:rPr>
                  <w:rFonts w:ascii="Arial" w:hAnsi="Arial" w:cs="Arial"/>
                  <w:spacing w:val="-5"/>
                  <w:sz w:val="24"/>
                  <w:szCs w:val="24"/>
                </w:rPr>
                <w:t>DNE</w:t>
              </w:r>
            </w:ins>
            <w:r w:rsidRPr="00A476C2">
              <w:rPr>
                <w:rFonts w:ascii="Arial" w:hAnsi="Arial" w:cs="Arial"/>
                <w:spacing w:val="-5"/>
                <w:sz w:val="24"/>
                <w:szCs w:val="24"/>
              </w:rPr>
              <w:t xml:space="preserve"> Limit</w:t>
            </w:r>
          </w:p>
        </w:tc>
        <w:tc>
          <w:tcPr>
            <w:tcW w:w="1620" w:type="dxa"/>
            <w:tcBorders>
              <w:left w:val="single" w:sz="4" w:space="0" w:color="auto"/>
            </w:tcBorders>
            <w:shd w:val="clear" w:color="auto" w:fill="auto"/>
          </w:tcPr>
          <w:p w14:paraId="0DCE5659" w14:textId="4AD8582F"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4.5 MW</w:t>
            </w:r>
          </w:p>
        </w:tc>
      </w:tr>
      <w:tr w:rsidR="005D3B93" w:rsidRPr="00A476C2" w14:paraId="5D58D76F" w14:textId="77777777" w:rsidTr="0050616F">
        <w:tc>
          <w:tcPr>
            <w:tcW w:w="3402" w:type="dxa"/>
            <w:tcBorders>
              <w:right w:val="single" w:sz="4" w:space="0" w:color="auto"/>
            </w:tcBorders>
            <w:shd w:val="clear" w:color="auto" w:fill="auto"/>
          </w:tcPr>
          <w:p w14:paraId="290ECF82"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Net Generation:</w:t>
            </w:r>
          </w:p>
        </w:tc>
        <w:tc>
          <w:tcPr>
            <w:tcW w:w="1620" w:type="dxa"/>
            <w:tcBorders>
              <w:left w:val="single" w:sz="4" w:space="0" w:color="auto"/>
            </w:tcBorders>
            <w:shd w:val="clear" w:color="auto" w:fill="auto"/>
          </w:tcPr>
          <w:p w14:paraId="383B7DE0" w14:textId="1CCA9403"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del w:id="241" w:author="Bill H" w:date="2024-08-30T13:55:00Z" w16du:dateUtc="2024-08-30T17:55:00Z">
              <w:r w:rsidRPr="00A476C2" w:rsidDel="009A4DD2">
                <w:rPr>
                  <w:rFonts w:ascii="Arial" w:hAnsi="Arial" w:cs="Arial"/>
                  <w:spacing w:val="-5"/>
                  <w:sz w:val="24"/>
                  <w:szCs w:val="24"/>
                </w:rPr>
                <w:delText>4.4</w:delText>
              </w:r>
            </w:del>
            <w:ins w:id="242" w:author="Bill H" w:date="2024-08-30T13:57:00Z" w16du:dateUtc="2024-08-30T17:57:00Z">
              <w:r w:rsidR="00A758EA">
                <w:rPr>
                  <w:rFonts w:ascii="Arial" w:hAnsi="Arial" w:cs="Arial"/>
                  <w:spacing w:val="-5"/>
                  <w:sz w:val="24"/>
                  <w:szCs w:val="24"/>
                </w:rPr>
                <w:t>4.5</w:t>
              </w:r>
            </w:ins>
            <w:r w:rsidR="005D3B93" w:rsidRPr="00A476C2">
              <w:rPr>
                <w:rFonts w:ascii="Arial" w:hAnsi="Arial" w:cs="Arial"/>
                <w:spacing w:val="-5"/>
                <w:sz w:val="24"/>
                <w:szCs w:val="24"/>
              </w:rPr>
              <w:t xml:space="preserve"> MW</w:t>
            </w:r>
          </w:p>
        </w:tc>
      </w:tr>
      <w:tr w:rsidR="005D3B93" w:rsidRPr="00A476C2" w14:paraId="19DAD165" w14:textId="77777777" w:rsidTr="0050616F">
        <w:tc>
          <w:tcPr>
            <w:tcW w:w="3402" w:type="dxa"/>
            <w:tcBorders>
              <w:right w:val="single" w:sz="4" w:space="0" w:color="auto"/>
            </w:tcBorders>
            <w:shd w:val="clear" w:color="auto" w:fill="auto"/>
          </w:tcPr>
          <w:p w14:paraId="344DAE18"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RTHOL:</w:t>
            </w:r>
          </w:p>
        </w:tc>
        <w:tc>
          <w:tcPr>
            <w:tcW w:w="1620" w:type="dxa"/>
            <w:tcBorders>
              <w:left w:val="single" w:sz="4" w:space="0" w:color="auto"/>
            </w:tcBorders>
            <w:shd w:val="clear" w:color="auto" w:fill="auto"/>
          </w:tcPr>
          <w:p w14:paraId="231C905C" w14:textId="76FED706"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6</w:t>
            </w:r>
            <w:r w:rsidR="005D3B93" w:rsidRPr="00A476C2">
              <w:rPr>
                <w:rFonts w:ascii="Arial" w:hAnsi="Arial" w:cs="Arial"/>
                <w:spacing w:val="-5"/>
                <w:sz w:val="24"/>
                <w:szCs w:val="24"/>
              </w:rPr>
              <w:t>.0 MW</w:t>
            </w:r>
          </w:p>
        </w:tc>
      </w:tr>
      <w:tr w:rsidR="005D3B93" w:rsidRPr="00A476C2" w14:paraId="36FBB856" w14:textId="77777777" w:rsidTr="0050616F">
        <w:tc>
          <w:tcPr>
            <w:tcW w:w="3402" w:type="dxa"/>
            <w:tcBorders>
              <w:right w:val="single" w:sz="4" w:space="0" w:color="auto"/>
            </w:tcBorders>
            <w:shd w:val="clear" w:color="auto" w:fill="auto"/>
          </w:tcPr>
          <w:p w14:paraId="7A9FDD77"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SHL:</w:t>
            </w:r>
          </w:p>
        </w:tc>
        <w:tc>
          <w:tcPr>
            <w:tcW w:w="1620" w:type="dxa"/>
            <w:tcBorders>
              <w:left w:val="single" w:sz="4" w:space="0" w:color="auto"/>
            </w:tcBorders>
            <w:shd w:val="clear" w:color="auto" w:fill="auto"/>
          </w:tcPr>
          <w:p w14:paraId="62000CE6" w14:textId="5448A3BE" w:rsidR="005D3B93" w:rsidRPr="00A476C2" w:rsidRDefault="001E35AD"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5.736</w:t>
            </w:r>
            <w:r w:rsidR="005D3B93" w:rsidRPr="00A476C2">
              <w:rPr>
                <w:rFonts w:ascii="Arial" w:hAnsi="Arial" w:cs="Arial"/>
                <w:spacing w:val="-5"/>
                <w:sz w:val="24"/>
                <w:szCs w:val="24"/>
              </w:rPr>
              <w:t xml:space="preserve"> MW</w:t>
            </w:r>
          </w:p>
        </w:tc>
      </w:tr>
    </w:tbl>
    <w:p w14:paraId="71DB7A7B" w14:textId="77777777" w:rsidR="005D3B93" w:rsidRPr="00A476C2" w:rsidRDefault="005D3B93" w:rsidP="005D3B93">
      <w:pPr>
        <w:pStyle w:val="DocumentText"/>
        <w:rPr>
          <w:rFonts w:ascii="Arial" w:hAnsi="Arial" w:cs="Arial"/>
        </w:rPr>
      </w:pPr>
      <w:r w:rsidRPr="00A476C2">
        <w:rPr>
          <w:rFonts w:ascii="Arial" w:hAnsi="Arial" w:cs="Arial"/>
        </w:rPr>
        <w:t>Explanation:</w:t>
      </w:r>
    </w:p>
    <w:p w14:paraId="45F66612" w14:textId="2AA3CD17" w:rsidR="007E6531" w:rsidRDefault="00A56004" w:rsidP="005D3B93">
      <w:pPr>
        <w:pStyle w:val="DocumentText"/>
        <w:rPr>
          <w:ins w:id="243" w:author="Lutenegger, Jaren" w:date="2024-12-19T17:25:00Z" w16du:dateUtc="2024-12-19T22:25:00Z"/>
          <w:rFonts w:ascii="Arial" w:hAnsi="Arial" w:cs="Arial"/>
        </w:rPr>
      </w:pPr>
      <w:r w:rsidRPr="00A476C2">
        <w:rPr>
          <w:rFonts w:ascii="Arial" w:hAnsi="Arial" w:cs="Arial"/>
        </w:rPr>
        <w:t xml:space="preserve">With String 3 unavailable, </w:t>
      </w:r>
      <w:r w:rsidR="00D948BA" w:rsidRPr="00A476C2">
        <w:rPr>
          <w:rFonts w:ascii="Arial" w:hAnsi="Arial" w:cs="Arial"/>
        </w:rPr>
        <w:t>its</w:t>
      </w:r>
      <w:r w:rsidRPr="00A476C2">
        <w:rPr>
          <w:rFonts w:ascii="Arial" w:hAnsi="Arial" w:cs="Arial"/>
        </w:rPr>
        <w:t xml:space="preserve"> capability is excluded from all calculations. Values for String 1 and 2 are determined in a similar manner as in Example 1, however, in this example it can be seen that String 1’s </w:t>
      </w:r>
      <w:r w:rsidR="005257AB" w:rsidRPr="00A476C2">
        <w:rPr>
          <w:rFonts w:ascii="Arial" w:hAnsi="Arial" w:cs="Arial"/>
        </w:rPr>
        <w:t xml:space="preserve">AC </w:t>
      </w:r>
      <w:r w:rsidRPr="00A476C2">
        <w:rPr>
          <w:rFonts w:ascii="Arial" w:hAnsi="Arial" w:cs="Arial"/>
        </w:rPr>
        <w:t>potential</w:t>
      </w:r>
      <w:r w:rsidR="005257AB" w:rsidRPr="00A476C2">
        <w:rPr>
          <w:rFonts w:ascii="Arial" w:hAnsi="Arial" w:cs="Arial"/>
        </w:rPr>
        <w:t xml:space="preserve"> MW</w:t>
      </w:r>
      <w:r w:rsidRPr="00A476C2">
        <w:rPr>
          <w:rFonts w:ascii="Arial" w:hAnsi="Arial" w:cs="Arial"/>
        </w:rPr>
        <w:t xml:space="preserve"> capability exceeds the inverter rating. The RTHOL would be 6 MW (limited by inverter capability). Because </w:t>
      </w:r>
      <w:del w:id="244" w:author="Bill H" w:date="2024-08-30T13:53:00Z" w16du:dateUtc="2024-08-30T17:53:00Z">
        <w:r w:rsidRPr="00A476C2" w:rsidDel="009A4DD2">
          <w:rPr>
            <w:rFonts w:ascii="Arial" w:hAnsi="Arial" w:cs="Arial"/>
          </w:rPr>
          <w:delText>of the</w:delText>
        </w:r>
      </w:del>
      <w:ins w:id="245" w:author="Bill H" w:date="2024-08-30T13:53:00Z" w16du:dateUtc="2024-08-30T17:53:00Z">
        <w:r w:rsidR="009A4DD2">
          <w:rPr>
            <w:rFonts w:ascii="Arial" w:hAnsi="Arial" w:cs="Arial"/>
          </w:rPr>
          <w:t>the DNE limit is</w:t>
        </w:r>
      </w:ins>
      <w:r w:rsidRPr="00A476C2">
        <w:rPr>
          <w:rFonts w:ascii="Arial" w:hAnsi="Arial" w:cs="Arial"/>
        </w:rPr>
        <w:t xml:space="preserve"> 4.5 MW</w:t>
      </w:r>
      <w:ins w:id="246" w:author="Bill H" w:date="2024-08-30T13:53:00Z" w16du:dateUtc="2024-08-30T17:53:00Z">
        <w:r w:rsidR="009A4DD2">
          <w:rPr>
            <w:rFonts w:ascii="Arial" w:hAnsi="Arial" w:cs="Arial"/>
          </w:rPr>
          <w:t xml:space="preserve"> </w:t>
        </w:r>
      </w:ins>
      <w:del w:id="247" w:author="Bill H" w:date="2024-08-30T13:53:00Z" w16du:dateUtc="2024-08-30T17:53:00Z">
        <w:r w:rsidRPr="00A476C2" w:rsidDel="009A4DD2">
          <w:rPr>
            <w:rFonts w:ascii="Arial" w:hAnsi="Arial" w:cs="Arial"/>
          </w:rPr>
          <w:delText xml:space="preserve"> limit provided by the ISO being </w:delText>
        </w:r>
      </w:del>
      <w:ins w:id="248" w:author="Bill H" w:date="2024-08-30T13:53:00Z" w16du:dateUtc="2024-08-30T17:53:00Z">
        <w:r w:rsidR="009A4DD2">
          <w:rPr>
            <w:rFonts w:ascii="Arial" w:hAnsi="Arial" w:cs="Arial"/>
          </w:rPr>
          <w:t xml:space="preserve">(i.e., </w:t>
        </w:r>
      </w:ins>
      <w:r w:rsidRPr="00A476C2">
        <w:rPr>
          <w:rFonts w:ascii="Arial" w:hAnsi="Arial" w:cs="Arial"/>
        </w:rPr>
        <w:t>below what the Solar Plant would otherwise be capable of producing</w:t>
      </w:r>
      <w:ins w:id="249" w:author="Bill H" w:date="2024-08-30T13:53:00Z" w16du:dateUtc="2024-08-30T17:53:00Z">
        <w:r w:rsidR="009A4DD2">
          <w:rPr>
            <w:rFonts w:ascii="Arial" w:hAnsi="Arial" w:cs="Arial"/>
          </w:rPr>
          <w:t>)</w:t>
        </w:r>
      </w:ins>
      <w:r w:rsidRPr="00A476C2">
        <w:rPr>
          <w:rFonts w:ascii="Arial" w:hAnsi="Arial" w:cs="Arial"/>
        </w:rPr>
        <w:t>, the Solar Plant is Curtailed</w:t>
      </w:r>
      <w:ins w:id="250" w:author="Bill H" w:date="2024-08-30T13:58:00Z" w16du:dateUtc="2024-08-30T17:58:00Z">
        <w:r w:rsidR="00A758EA">
          <w:rPr>
            <w:rFonts w:ascii="Arial" w:hAnsi="Arial" w:cs="Arial"/>
          </w:rPr>
          <w:t xml:space="preserve"> (i.e., its Net Generation is limited to 4.5 MW)</w:t>
        </w:r>
      </w:ins>
      <w:r w:rsidRPr="00A476C2">
        <w:rPr>
          <w:rFonts w:ascii="Arial" w:hAnsi="Arial" w:cs="Arial"/>
        </w:rPr>
        <w:t xml:space="preserve"> and the SHL is therefore 5.736 MW (3 MW from String 1</w:t>
      </w:r>
      <w:ins w:id="251" w:author="Bill H" w:date="2024-08-30T13:59:00Z" w16du:dateUtc="2024-08-30T17:59:00Z">
        <w:r w:rsidR="00A758EA">
          <w:rPr>
            <w:rFonts w:ascii="Arial" w:hAnsi="Arial" w:cs="Arial"/>
          </w:rPr>
          <w:t>,</w:t>
        </w:r>
      </w:ins>
      <w:r w:rsidRPr="00A476C2">
        <w:rPr>
          <w:rFonts w:ascii="Arial" w:hAnsi="Arial" w:cs="Arial"/>
        </w:rPr>
        <w:t xml:space="preserve"> limited by the inverter</w:t>
      </w:r>
      <w:ins w:id="252" w:author="Bill H" w:date="2024-08-30T14:00:00Z" w16du:dateUtc="2024-08-30T18:00:00Z">
        <w:r w:rsidR="00A758EA">
          <w:rPr>
            <w:rFonts w:ascii="Arial" w:hAnsi="Arial" w:cs="Arial"/>
          </w:rPr>
          <w:t>;</w:t>
        </w:r>
      </w:ins>
      <w:r w:rsidRPr="00A476C2">
        <w:rPr>
          <w:rFonts w:ascii="Arial" w:hAnsi="Arial" w:cs="Arial"/>
        </w:rPr>
        <w:t xml:space="preserve"> </w:t>
      </w:r>
      <w:ins w:id="253" w:author="Bill H" w:date="2024-08-30T14:00:00Z" w16du:dateUtc="2024-08-30T18:00:00Z">
        <w:r w:rsidR="00A758EA">
          <w:rPr>
            <w:rFonts w:ascii="Arial" w:hAnsi="Arial" w:cs="Arial"/>
          </w:rPr>
          <w:t>plus</w:t>
        </w:r>
      </w:ins>
      <w:del w:id="254" w:author="Bill H" w:date="2024-08-30T14:00:00Z" w16du:dateUtc="2024-08-30T18:00:00Z">
        <w:r w:rsidRPr="00A476C2" w:rsidDel="00A758EA">
          <w:rPr>
            <w:rFonts w:ascii="Arial" w:hAnsi="Arial" w:cs="Arial"/>
          </w:rPr>
          <w:delText>and</w:delText>
        </w:r>
      </w:del>
      <w:r w:rsidRPr="00A476C2">
        <w:rPr>
          <w:rFonts w:ascii="Arial" w:hAnsi="Arial" w:cs="Arial"/>
        </w:rPr>
        <w:t xml:space="preserve"> 2.736 MW from String 2</w:t>
      </w:r>
      <w:ins w:id="255" w:author="Bill H" w:date="2024-08-30T13:59:00Z" w16du:dateUtc="2024-08-30T17:59:00Z">
        <w:r w:rsidR="00A758EA">
          <w:rPr>
            <w:rFonts w:ascii="Arial" w:hAnsi="Arial" w:cs="Arial"/>
          </w:rPr>
          <w:t>,</w:t>
        </w:r>
      </w:ins>
      <w:r w:rsidRPr="00A476C2">
        <w:rPr>
          <w:rFonts w:ascii="Arial" w:hAnsi="Arial" w:cs="Arial"/>
        </w:rPr>
        <w:t xml:space="preserve"> limited by the </w:t>
      </w:r>
      <w:ins w:id="256" w:author="Bill H" w:date="2024-08-30T14:09:00Z" w16du:dateUtc="2024-08-30T18:09:00Z">
        <w:r w:rsidR="00F81CB0">
          <w:rPr>
            <w:rFonts w:ascii="Arial" w:hAnsi="Arial" w:cs="Arial"/>
          </w:rPr>
          <w:t>AC Potential MW</w:t>
        </w:r>
      </w:ins>
      <w:del w:id="257" w:author="Bill H" w:date="2024-08-30T14:09:00Z" w16du:dateUtc="2024-08-30T18:09:00Z">
        <w:r w:rsidRPr="00A476C2" w:rsidDel="00F81CB0">
          <w:rPr>
            <w:rFonts w:ascii="Arial" w:hAnsi="Arial" w:cs="Arial"/>
          </w:rPr>
          <w:delText>panel</w:delText>
        </w:r>
      </w:del>
      <w:del w:id="258" w:author="Bill H" w:date="2024-08-30T13:59:00Z" w16du:dateUtc="2024-08-30T17:59:00Z">
        <w:r w:rsidRPr="00A476C2" w:rsidDel="00A758EA">
          <w:rPr>
            <w:rFonts w:ascii="Arial" w:hAnsi="Arial" w:cs="Arial"/>
          </w:rPr>
          <w:delText>s</w:delText>
        </w:r>
      </w:del>
      <w:r w:rsidRPr="00A476C2">
        <w:rPr>
          <w:rFonts w:ascii="Arial" w:hAnsi="Arial" w:cs="Arial"/>
        </w:rPr>
        <w:t>)</w:t>
      </w:r>
    </w:p>
    <w:p w14:paraId="68FFA965" w14:textId="77777777" w:rsidR="007E6531" w:rsidRDefault="007E6531">
      <w:pPr>
        <w:rPr>
          <w:ins w:id="259" w:author="Lutenegger, Jaren" w:date="2024-12-19T17:25:00Z" w16du:dateUtc="2024-12-19T22:25:00Z"/>
          <w:rFonts w:ascii="Arial" w:hAnsi="Arial" w:cs="Arial"/>
        </w:rPr>
      </w:pPr>
      <w:ins w:id="260" w:author="Lutenegger, Jaren" w:date="2024-12-19T17:25:00Z" w16du:dateUtc="2024-12-19T22:25:00Z">
        <w:r>
          <w:rPr>
            <w:rFonts w:ascii="Arial" w:hAnsi="Arial" w:cs="Arial"/>
          </w:rPr>
          <w:br w:type="page"/>
        </w:r>
      </w:ins>
    </w:p>
    <w:p w14:paraId="49C877AC" w14:textId="77777777" w:rsidR="005D3B93" w:rsidRDefault="005D3B93" w:rsidP="005D3B93">
      <w:pPr>
        <w:pStyle w:val="DocumentText"/>
        <w:rPr>
          <w:ins w:id="261" w:author="Lutenegger, Jaren" w:date="2024-12-19T16:54:00Z" w16du:dateUtc="2024-12-19T21:54:00Z"/>
          <w:rFonts w:ascii="Arial" w:hAnsi="Arial" w:cs="Arial"/>
        </w:rPr>
      </w:pPr>
    </w:p>
    <w:p w14:paraId="666587A1" w14:textId="6C1C3BC1" w:rsidR="00802C87" w:rsidRDefault="007E6531" w:rsidP="007E6531">
      <w:pPr>
        <w:pStyle w:val="Heading2"/>
        <w:numPr>
          <w:ilvl w:val="0"/>
          <w:numId w:val="0"/>
        </w:numPr>
        <w:ind w:left="720"/>
        <w:jc w:val="center"/>
        <w:rPr>
          <w:ins w:id="262" w:author="Lutenegger, Jaren" w:date="2024-12-19T17:25:00Z" w16du:dateUtc="2024-12-19T22:25:00Z"/>
        </w:rPr>
      </w:pPr>
      <w:bookmarkStart w:id="263" w:name="_Toc185521729"/>
      <w:ins w:id="264" w:author="Lutenegger, Jaren" w:date="2024-12-19T17:24:00Z" w16du:dateUtc="2024-12-19T22:24:00Z">
        <w:r>
          <w:t>Attachment C – Solar Plant Power Generation Chart</w:t>
        </w:r>
      </w:ins>
      <w:bookmarkEnd w:id="263"/>
    </w:p>
    <w:p w14:paraId="08AA1BAA" w14:textId="77777777" w:rsidR="007E6531" w:rsidRDefault="007E6531" w:rsidP="007E6531">
      <w:pPr>
        <w:pStyle w:val="DocumentText"/>
        <w:rPr>
          <w:ins w:id="265" w:author="Lutenegger, Jaren" w:date="2024-12-19T17:25:00Z" w16du:dateUtc="2024-12-19T22:25:00Z"/>
        </w:rPr>
      </w:pPr>
    </w:p>
    <w:p w14:paraId="23A00546" w14:textId="3D73B6CE" w:rsidR="007E6531" w:rsidRPr="007E6531" w:rsidRDefault="007E6531" w:rsidP="007E6531">
      <w:pPr>
        <w:pStyle w:val="DocumentText"/>
        <w:jc w:val="center"/>
        <w:pPrChange w:id="266" w:author="Lutenegger, Jaren" w:date="2024-12-19T17:25:00Z" w16du:dateUtc="2024-12-19T22:25:00Z">
          <w:pPr>
            <w:pStyle w:val="DocumentText"/>
          </w:pPr>
        </w:pPrChange>
      </w:pPr>
      <w:ins w:id="267" w:author="Lutenegger, Jaren" w:date="2024-12-19T17:25:00Z" w16du:dateUtc="2024-12-19T22:25:00Z">
        <w:r w:rsidRPr="007E6531">
          <w:drawing>
            <wp:inline distT="0" distB="0" distL="0" distR="0" wp14:anchorId="1B38D8A0" wp14:editId="67175869">
              <wp:extent cx="2704762" cy="4085714"/>
              <wp:effectExtent l="0" t="0" r="635" b="0"/>
              <wp:docPr id="279419865" name="Picture 1" descr="A diagram of solar energ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419865" name="Picture 1" descr="A diagram of solar energy&#10;&#10;Description automatically generated"/>
                      <pic:cNvPicPr/>
                    </pic:nvPicPr>
                    <pic:blipFill>
                      <a:blip r:embed="rId31"/>
                      <a:stretch>
                        <a:fillRect/>
                      </a:stretch>
                    </pic:blipFill>
                    <pic:spPr>
                      <a:xfrm>
                        <a:off x="0" y="0"/>
                        <a:ext cx="2704762" cy="4085714"/>
                      </a:xfrm>
                      <a:prstGeom prst="rect">
                        <a:avLst/>
                      </a:prstGeom>
                    </pic:spPr>
                  </pic:pic>
                </a:graphicData>
              </a:graphic>
            </wp:inline>
          </w:drawing>
        </w:r>
      </w:ins>
    </w:p>
    <w:sectPr w:rsidR="007E6531" w:rsidRPr="007E6531" w:rsidSect="00343638">
      <w:headerReference w:type="default" r:id="rId32"/>
      <w:footerReference w:type="default" r:id="rId33"/>
      <w:headerReference w:type="first" r:id="rId34"/>
      <w:footerReference w:type="first" r:id="rId35"/>
      <w:pgSz w:w="12240" w:h="15840" w:code="1"/>
      <w:pgMar w:top="1440" w:right="1440" w:bottom="1008" w:left="1440" w:header="432"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FA325" w14:textId="77777777" w:rsidR="007133D6" w:rsidRDefault="007133D6">
      <w:r>
        <w:separator/>
      </w:r>
    </w:p>
  </w:endnote>
  <w:endnote w:type="continuationSeparator" w:id="0">
    <w:p w14:paraId="425FA326" w14:textId="77777777" w:rsidR="007133D6" w:rsidRDefault="0071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F115D" w14:textId="77777777" w:rsidR="007133D6" w:rsidRDefault="007133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2A" w14:textId="77777777" w:rsidR="007133D6" w:rsidRDefault="007133D6" w:rsidP="009135EE">
    <w:pPr>
      <w:pStyle w:val="Footer"/>
    </w:pPr>
    <w:r>
      <w:tab/>
    </w:r>
    <w:r>
      <w:tab/>
    </w:r>
    <w:r>
      <w:rPr>
        <w:b/>
      </w:rPr>
      <w:t>Hard Copy Is Uncontrolled</w:t>
    </w:r>
  </w:p>
  <w:p w14:paraId="425FA32B" w14:textId="1BC2CEA9" w:rsidR="007133D6" w:rsidRDefault="007133D6" w:rsidP="009135EE">
    <w:pPr>
      <w:pStyle w:val="Footer"/>
      <w:tabs>
        <w:tab w:val="left" w:pos="1350"/>
      </w:tabs>
    </w:pPr>
    <w:r>
      <w:t xml:space="preserve">Revision </w:t>
    </w:r>
    <w:ins w:id="178" w:author="Stevens, Anthony, L" w:date="2024-08-22T09:54:00Z">
      <w:r>
        <w:t>2</w:t>
      </w:r>
    </w:ins>
    <w:del w:id="179" w:author="Stevens, Anthony, L" w:date="2024-08-22T09:54:00Z">
      <w:r w:rsidDel="00FB2A37">
        <w:delText>1</w:delText>
      </w:r>
    </w:del>
    <w:r>
      <w:tab/>
      <w:t xml:space="preserve"> Effective Date:</w:t>
    </w:r>
    <w:r w:rsidRPr="00BD1CD7">
      <w:t xml:space="preserve"> </w:t>
    </w:r>
    <w:ins w:id="180" w:author="Stevens, Anthony, L" w:date="2024-08-22T09:54:00Z">
      <w:r>
        <w:t>Draft</w:t>
      </w:r>
    </w:ins>
    <w:del w:id="181" w:author="Stevens, Anthony, L" w:date="2024-08-22T09:54:00Z">
      <w:r w:rsidDel="00FB2A37">
        <w:delText>July 18, 2023</w:delText>
      </w:r>
    </w:del>
    <w:r>
      <w:tab/>
    </w:r>
    <w:r>
      <w:tab/>
    </w:r>
    <w:r w:rsidRPr="009135EE">
      <w:t xml:space="preserve">Page </w:t>
    </w:r>
    <w:r w:rsidRPr="009135EE">
      <w:fldChar w:fldCharType="begin"/>
    </w:r>
    <w:r w:rsidRPr="009135EE">
      <w:instrText xml:space="preserve"> PAGE </w:instrText>
    </w:r>
    <w:r w:rsidRPr="009135EE">
      <w:fldChar w:fldCharType="separate"/>
    </w:r>
    <w:r w:rsidR="00EB03F3">
      <w:rPr>
        <w:noProof/>
      </w:rPr>
      <w:t>10</w:t>
    </w:r>
    <w:r w:rsidRPr="009135EE">
      <w:fldChar w:fldCharType="end"/>
    </w:r>
    <w:r w:rsidRPr="009135EE">
      <w:t xml:space="preserve"> of </w:t>
    </w:r>
    <w:r w:rsidR="00EB03F3">
      <w:fldChar w:fldCharType="begin"/>
    </w:r>
    <w:r w:rsidR="00EB03F3">
      <w:instrText xml:space="preserve"> NUMPAGES  </w:instrText>
    </w:r>
    <w:r w:rsidR="00EB03F3">
      <w:fldChar w:fldCharType="separate"/>
    </w:r>
    <w:r w:rsidR="00EB03F3">
      <w:rPr>
        <w:noProof/>
      </w:rPr>
      <w:t>22</w:t>
    </w:r>
    <w:r w:rsidR="00EB03F3">
      <w:rPr>
        <w:noProof/>
      </w:rPr>
      <w:fldChar w:fldCharType="end"/>
    </w:r>
  </w:p>
  <w:p w14:paraId="425FA32C" w14:textId="77777777" w:rsidR="007133D6" w:rsidRPr="00233F8D" w:rsidRDefault="007133D6" w:rsidP="00C92958">
    <w:pPr>
      <w:pStyle w:val="Footer"/>
      <w:tabs>
        <w:tab w:val="left" w:pos="1350"/>
      </w:tabs>
      <w:jc w:val="center"/>
    </w:pPr>
    <w:r>
      <w:t>ISO-NE 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0" w14:textId="648A5225" w:rsidR="007133D6" w:rsidRDefault="007133D6" w:rsidP="0026205A">
    <w:pPr>
      <w:pStyle w:val="Intranet"/>
      <w:rPr>
        <w:rFonts w:ascii="Arial" w:hAnsi="Arial" w:cs="Arial"/>
        <w:sz w:val="18"/>
        <w:szCs w:val="18"/>
      </w:rPr>
    </w:pPr>
    <w:r w:rsidRPr="00AC014C">
      <w:rPr>
        <w:rFonts w:ascii="Arial" w:hAnsi="Arial" w:cs="Arial"/>
        <w:sz w:val="18"/>
        <w:szCs w:val="18"/>
      </w:rPr>
      <w:t xml:space="preserve">This document is controlled when viewed on the ISO New England Internet web site.  When downloaded and printed, this document becomes </w:t>
    </w:r>
    <w:r w:rsidRPr="00AC014C">
      <w:rPr>
        <w:rFonts w:ascii="Arial" w:hAnsi="Arial" w:cs="Arial"/>
        <w:b/>
        <w:sz w:val="18"/>
        <w:szCs w:val="18"/>
      </w:rPr>
      <w:t>UNCONTROLLED</w:t>
    </w:r>
    <w:r w:rsidRPr="00AC014C">
      <w:rPr>
        <w:rFonts w:ascii="Arial" w:hAnsi="Arial" w:cs="Arial"/>
        <w:sz w:val="18"/>
        <w:szCs w:val="18"/>
      </w:rPr>
      <w:t>, and users should check the Internet web site to ensure that they have the latest version.</w:t>
    </w:r>
  </w:p>
  <w:p w14:paraId="425FA331" w14:textId="77777777" w:rsidR="007133D6" w:rsidRDefault="007133D6" w:rsidP="0026205A">
    <w:pPr>
      <w:pStyle w:val="Footer"/>
    </w:pPr>
    <w:r>
      <w:tab/>
    </w:r>
    <w:r>
      <w:tab/>
    </w:r>
    <w:r>
      <w:rPr>
        <w:b/>
      </w:rPr>
      <w:t>Hard Copy Is Uncontrolled</w:t>
    </w:r>
  </w:p>
  <w:p w14:paraId="425FA332" w14:textId="42D5401C" w:rsidR="007133D6" w:rsidRDefault="007133D6" w:rsidP="00233F8D">
    <w:pPr>
      <w:pStyle w:val="Footer"/>
      <w:tabs>
        <w:tab w:val="left" w:pos="1260"/>
      </w:tabs>
      <w:rPr>
        <w:rFonts w:cs="Arial"/>
      </w:rPr>
    </w:pPr>
    <w:r>
      <w:t xml:space="preserve">Revision </w:t>
    </w:r>
    <w:ins w:id="182" w:author="Stevens, Anthony, L" w:date="2024-08-22T09:53:00Z">
      <w:r>
        <w:t>2</w:t>
      </w:r>
    </w:ins>
    <w:del w:id="183" w:author="Stevens, Anthony, L" w:date="2024-08-22T09:53:00Z">
      <w:r w:rsidDel="00FB2A37">
        <w:delText>1</w:delText>
      </w:r>
    </w:del>
    <w:r>
      <w:tab/>
      <w:t xml:space="preserve">Effective Date: </w:t>
    </w:r>
    <w:ins w:id="184" w:author="Stevens, Anthony, L" w:date="2024-08-22T09:53:00Z">
      <w:r>
        <w:t>Draft</w:t>
      </w:r>
    </w:ins>
    <w:del w:id="185" w:author="Stevens, Anthony, L" w:date="2024-08-22T09:53:00Z">
      <w:r w:rsidDel="00FB2A37">
        <w:delText>July 18, 2023</w:delText>
      </w:r>
    </w:del>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1</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33" w14:textId="77777777" w:rsidR="007133D6" w:rsidRPr="00D752DD" w:rsidRDefault="007133D6" w:rsidP="00C92958">
    <w:pPr>
      <w:pStyle w:val="Footer"/>
      <w:tabs>
        <w:tab w:val="left" w:pos="1260"/>
      </w:tabs>
      <w:jc w:val="center"/>
    </w:pPr>
    <w:r>
      <w:t>ISO-NE 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6" w14:textId="77777777" w:rsidR="007133D6" w:rsidRDefault="007133D6" w:rsidP="00C92958">
    <w:pPr>
      <w:pStyle w:val="Footer"/>
      <w:tabs>
        <w:tab w:val="clear" w:pos="9360"/>
        <w:tab w:val="right" w:pos="12960"/>
      </w:tabs>
    </w:pPr>
    <w:r>
      <w:tab/>
    </w:r>
    <w:r>
      <w:tab/>
    </w:r>
    <w:r>
      <w:rPr>
        <w:b/>
      </w:rPr>
      <w:t>Hard Copy Is Uncontrolled</w:t>
    </w:r>
  </w:p>
  <w:p w14:paraId="425FA337" w14:textId="5E43520F" w:rsidR="007133D6" w:rsidRDefault="007133D6" w:rsidP="00C92958">
    <w:pPr>
      <w:pStyle w:val="Footer"/>
      <w:tabs>
        <w:tab w:val="clear" w:pos="9360"/>
        <w:tab w:val="left" w:pos="1350"/>
        <w:tab w:val="right" w:pos="12960"/>
      </w:tabs>
      <w:rPr>
        <w:rFonts w:cs="Arial"/>
      </w:rPr>
    </w:pPr>
    <w:r>
      <w:t xml:space="preserve">Revision </w:t>
    </w:r>
    <w:ins w:id="188" w:author="Stevens, Anthony, L" w:date="2024-08-22T09:55:00Z">
      <w:r>
        <w:t>2</w:t>
      </w:r>
    </w:ins>
    <w:del w:id="189" w:author="Stevens, Anthony, L" w:date="2024-08-22T09:55:00Z">
      <w:r w:rsidDel="00FB2A37">
        <w:delText>1</w:delText>
      </w:r>
    </w:del>
    <w:r>
      <w:tab/>
      <w:t>Effective Date:</w:t>
    </w:r>
    <w:r w:rsidRPr="00BD1CD7">
      <w:t xml:space="preserve"> </w:t>
    </w:r>
    <w:ins w:id="190" w:author="Stevens, Anthony, L" w:date="2024-08-22T09:55:00Z">
      <w:r>
        <w:t>Draft</w:t>
      </w:r>
    </w:ins>
    <w:del w:id="191" w:author="Stevens, Anthony, L" w:date="2024-08-22T09:55:00Z">
      <w:r w:rsidDel="00FB2A37">
        <w:delText>July 18, 2023</w:delText>
      </w:r>
    </w:del>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15</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38" w14:textId="77777777" w:rsidR="007133D6" w:rsidRPr="00233F8D" w:rsidRDefault="007133D6" w:rsidP="00C92958">
    <w:pPr>
      <w:pStyle w:val="Footer"/>
      <w:tabs>
        <w:tab w:val="clear" w:pos="9360"/>
        <w:tab w:val="left" w:pos="1350"/>
        <w:tab w:val="right" w:pos="12960"/>
      </w:tabs>
      <w:jc w:val="center"/>
    </w:pPr>
    <w:r>
      <w:t>ISO-NE 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B" w14:textId="77777777" w:rsidR="007133D6" w:rsidRDefault="007133D6" w:rsidP="0026205A">
    <w:pPr>
      <w:pStyle w:val="Footer"/>
      <w:tabs>
        <w:tab w:val="clear" w:pos="9360"/>
        <w:tab w:val="right" w:pos="12960"/>
      </w:tabs>
    </w:pPr>
    <w:r>
      <w:tab/>
    </w:r>
    <w:r>
      <w:tab/>
    </w:r>
    <w:r>
      <w:rPr>
        <w:b/>
      </w:rPr>
      <w:t>Hard Copy Is Uncontrolled</w:t>
    </w:r>
  </w:p>
  <w:p w14:paraId="425FA33C" w14:textId="004803E8" w:rsidR="007133D6" w:rsidRDefault="007133D6" w:rsidP="00233F8D">
    <w:pPr>
      <w:pStyle w:val="Footer"/>
      <w:tabs>
        <w:tab w:val="clear" w:pos="9360"/>
        <w:tab w:val="left" w:pos="1260"/>
        <w:tab w:val="right" w:pos="12960"/>
      </w:tabs>
      <w:rPr>
        <w:rFonts w:cs="Arial"/>
      </w:rPr>
    </w:pPr>
    <w:r>
      <w:t xml:space="preserve">Revision </w:t>
    </w:r>
    <w:ins w:id="192" w:author="Stevens, Anthony, L" w:date="2024-08-22T09:55:00Z">
      <w:r>
        <w:t>2</w:t>
      </w:r>
    </w:ins>
    <w:del w:id="193" w:author="Stevens, Anthony, L" w:date="2024-08-22T09:55:00Z">
      <w:r w:rsidDel="00FB2A37">
        <w:delText>1</w:delText>
      </w:r>
    </w:del>
    <w:r>
      <w:tab/>
      <w:t xml:space="preserve"> Effective Date:</w:t>
    </w:r>
    <w:r w:rsidRPr="00BD1CD7">
      <w:t xml:space="preserve"> </w:t>
    </w:r>
    <w:ins w:id="194" w:author="Stevens, Anthony, L" w:date="2024-08-22T09:55:00Z">
      <w:r>
        <w:t>Draft</w:t>
      </w:r>
    </w:ins>
    <w:del w:id="195" w:author="Stevens, Anthony, L" w:date="2024-08-22T09:55:00Z">
      <w:r w:rsidDel="00FB2A37">
        <w:delText>July 18, 2023</w:delText>
      </w:r>
    </w:del>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12</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3D" w14:textId="77777777" w:rsidR="007133D6" w:rsidRPr="00D752DD" w:rsidRDefault="007133D6" w:rsidP="00C92958">
    <w:pPr>
      <w:pStyle w:val="Footer"/>
      <w:tabs>
        <w:tab w:val="clear" w:pos="9360"/>
        <w:tab w:val="left" w:pos="1260"/>
        <w:tab w:val="right" w:pos="12960"/>
      </w:tabs>
      <w:jc w:val="center"/>
    </w:pPr>
    <w:r>
      <w:t>ISO-NE 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42" w14:textId="77777777" w:rsidR="007133D6" w:rsidRDefault="007133D6" w:rsidP="00C92958">
    <w:pPr>
      <w:pStyle w:val="Footer"/>
      <w:tabs>
        <w:tab w:val="right" w:pos="12960"/>
      </w:tabs>
    </w:pPr>
    <w:r>
      <w:tab/>
    </w:r>
    <w:r>
      <w:tab/>
    </w:r>
    <w:r>
      <w:rPr>
        <w:b/>
      </w:rPr>
      <w:t>Hard Copy Is Uncontrolled</w:t>
    </w:r>
  </w:p>
  <w:p w14:paraId="425FA343" w14:textId="2F7EFDEF" w:rsidR="007133D6" w:rsidRDefault="007133D6" w:rsidP="00C92958">
    <w:pPr>
      <w:pStyle w:val="Footer"/>
      <w:tabs>
        <w:tab w:val="left" w:pos="1350"/>
        <w:tab w:val="right" w:pos="12960"/>
      </w:tabs>
      <w:rPr>
        <w:rFonts w:cs="Arial"/>
      </w:rPr>
    </w:pPr>
    <w:r>
      <w:t xml:space="preserve">Revision </w:t>
    </w:r>
    <w:ins w:id="268" w:author="Stevens, Anthony, L" w:date="2024-08-22T09:55:00Z">
      <w:r>
        <w:t>2</w:t>
      </w:r>
    </w:ins>
    <w:del w:id="269" w:author="Stevens, Anthony, L" w:date="2024-08-22T09:55:00Z">
      <w:r w:rsidDel="00FB2A37">
        <w:delText>1</w:delText>
      </w:r>
    </w:del>
    <w:r>
      <w:tab/>
      <w:t>Effective Date:</w:t>
    </w:r>
    <w:r w:rsidRPr="00BD1CD7">
      <w:t xml:space="preserve"> </w:t>
    </w:r>
    <w:ins w:id="270" w:author="Stevens, Anthony, L" w:date="2024-08-22T09:55:00Z">
      <w:r>
        <w:t>Draft</w:t>
      </w:r>
    </w:ins>
    <w:del w:id="271" w:author="Stevens, Anthony, L" w:date="2024-08-22T09:55:00Z">
      <w:r w:rsidDel="00FB2A37">
        <w:delText>July 18, 2023</w:delText>
      </w:r>
    </w:del>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21</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44" w14:textId="77777777" w:rsidR="007133D6" w:rsidRPr="00233F8D" w:rsidRDefault="007133D6" w:rsidP="00C92958">
    <w:pPr>
      <w:pStyle w:val="Footer"/>
      <w:tabs>
        <w:tab w:val="clear" w:pos="9360"/>
        <w:tab w:val="left" w:pos="1350"/>
        <w:tab w:val="right" w:pos="12960"/>
      </w:tabs>
      <w:jc w:val="center"/>
    </w:pPr>
    <w:r>
      <w:t>ISO-NE 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48" w14:textId="77777777" w:rsidR="007133D6" w:rsidRDefault="007133D6" w:rsidP="0026205A">
    <w:pPr>
      <w:pStyle w:val="Footer"/>
    </w:pPr>
    <w:r>
      <w:tab/>
    </w:r>
    <w:r>
      <w:tab/>
    </w:r>
    <w:r>
      <w:rPr>
        <w:b/>
      </w:rPr>
      <w:t>Hard Copy Is Uncontrolled</w:t>
    </w:r>
  </w:p>
  <w:p w14:paraId="425FA349" w14:textId="6F261FFE" w:rsidR="007133D6" w:rsidRDefault="007133D6" w:rsidP="00233F8D">
    <w:pPr>
      <w:pStyle w:val="Footer"/>
      <w:tabs>
        <w:tab w:val="left" w:pos="1260"/>
      </w:tabs>
      <w:rPr>
        <w:rFonts w:cs="Arial"/>
      </w:rPr>
    </w:pPr>
    <w:r>
      <w:t xml:space="preserve">Revision </w:t>
    </w:r>
    <w:ins w:id="272" w:author="Stevens, Anthony, L" w:date="2024-08-22T09:55:00Z">
      <w:r>
        <w:t>2</w:t>
      </w:r>
    </w:ins>
    <w:del w:id="273" w:author="Stevens, Anthony, L" w:date="2024-08-22T09:55:00Z">
      <w:r w:rsidDel="00FB2A37">
        <w:delText>1</w:delText>
      </w:r>
    </w:del>
    <w:r>
      <w:tab/>
      <w:t>Effective Date:</w:t>
    </w:r>
    <w:r w:rsidRPr="00BD1CD7">
      <w:t xml:space="preserve"> </w:t>
    </w:r>
    <w:ins w:id="274" w:author="Stevens, Anthony, L" w:date="2024-08-22T09:55:00Z">
      <w:r>
        <w:t>Draft</w:t>
      </w:r>
    </w:ins>
    <w:del w:id="275" w:author="Stevens, Anthony, L" w:date="2024-08-22T09:55:00Z">
      <w:r w:rsidDel="00FB2A37">
        <w:delText>July 18, 2023</w:delText>
      </w:r>
    </w:del>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16</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4A" w14:textId="77777777" w:rsidR="007133D6" w:rsidRPr="0026205A" w:rsidRDefault="007133D6" w:rsidP="00C92958">
    <w:pPr>
      <w:pStyle w:val="Footer"/>
      <w:tabs>
        <w:tab w:val="left" w:pos="1260"/>
      </w:tabs>
      <w:jc w:val="center"/>
    </w:pPr>
    <w: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FA323" w14:textId="77777777" w:rsidR="007133D6" w:rsidRDefault="007133D6">
      <w:r>
        <w:separator/>
      </w:r>
    </w:p>
  </w:footnote>
  <w:footnote w:type="continuationSeparator" w:id="0">
    <w:p w14:paraId="425FA324" w14:textId="77777777" w:rsidR="007133D6" w:rsidRDefault="00713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8A5AF" w14:textId="77777777" w:rsidR="007133D6" w:rsidRDefault="007133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27" w14:textId="77777777" w:rsidR="007133D6" w:rsidRDefault="007133D6" w:rsidP="00A66802">
    <w:pPr>
      <w:pStyle w:val="Header"/>
      <w:tabs>
        <w:tab w:val="clear" w:pos="4680"/>
        <w:tab w:val="left" w:pos="4050"/>
        <w:tab w:val="left" w:pos="4770"/>
        <w:tab w:val="left" w:pos="12960"/>
      </w:tabs>
      <w:ind w:left="720" w:hanging="720"/>
      <w:rPr>
        <w:rFonts w:cs="Arial"/>
      </w:rPr>
    </w:pPr>
    <w:r w:rsidRPr="00F973F1">
      <w:rPr>
        <w:rFonts w:cs="Arial"/>
      </w:rPr>
      <w:t>ISO New England Operating Procedure</w:t>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sidRPr="00D812BF">
      <w:rPr>
        <w:rFonts w:cs="Arial"/>
      </w:rPr>
      <w:t xml:space="preserve"> </w:t>
    </w:r>
    <w:r w:rsidRPr="00F973F1">
      <w:rPr>
        <w:rFonts w:cs="Arial"/>
      </w:rPr>
      <w:t xml:space="preserve">Demand </w:t>
    </w:r>
  </w:p>
  <w:p w14:paraId="425FA328" w14:textId="77777777" w:rsidR="007133D6" w:rsidRDefault="007133D6" w:rsidP="00A66802">
    <w:pPr>
      <w:pStyle w:val="Header"/>
      <w:tabs>
        <w:tab w:val="clear" w:pos="4680"/>
        <w:tab w:val="left" w:pos="4050"/>
        <w:tab w:val="left" w:pos="4770"/>
        <w:tab w:val="left" w:pos="12960"/>
      </w:tabs>
      <w:ind w:left="720" w:hanging="720"/>
      <w:rPr>
        <w:rFonts w:cs="Arial"/>
      </w:rPr>
    </w:pPr>
    <w:r>
      <w:rPr>
        <w:rFonts w:cs="Arial"/>
      </w:rPr>
      <w:tab/>
    </w:r>
    <w:r>
      <w:rPr>
        <w:rFonts w:cs="Arial"/>
      </w:rPr>
      <w:tab/>
      <w:t xml:space="preserve">Response </w:t>
    </w:r>
    <w:r w:rsidRPr="00F973F1">
      <w:rPr>
        <w:rFonts w:cs="Arial"/>
      </w:rPr>
      <w:t>Resources</w:t>
    </w:r>
    <w:r>
      <w:rPr>
        <w:rFonts w:cs="Arial"/>
      </w:rPr>
      <w:t>,</w:t>
    </w:r>
    <w:r w:rsidRPr="00F973F1">
      <w:rPr>
        <w:rFonts w:cs="Arial"/>
      </w:rPr>
      <w:t xml:space="preserve"> </w:t>
    </w:r>
    <w:r>
      <w:rPr>
        <w:rFonts w:cs="Arial"/>
      </w:rPr>
      <w:t>Asset</w:t>
    </w:r>
    <w:r w:rsidRPr="00D812BF">
      <w:rPr>
        <w:rFonts w:cs="Arial"/>
      </w:rPr>
      <w:t xml:space="preserve"> </w:t>
    </w:r>
    <w:r w:rsidRPr="00F973F1">
      <w:rPr>
        <w:rFonts w:cs="Arial"/>
      </w:rPr>
      <w:t>Related Demands</w:t>
    </w:r>
    <w:r>
      <w:rPr>
        <w:rFonts w:cs="Arial"/>
      </w:rPr>
      <w:t>,</w:t>
    </w:r>
    <w:r w:rsidRPr="008015B1">
      <w:rPr>
        <w:rFonts w:cs="Arial"/>
      </w:rPr>
      <w:t xml:space="preserve"> </w:t>
    </w:r>
    <w:r>
      <w:rPr>
        <w:rFonts w:cs="Arial"/>
      </w:rPr>
      <w:t>and</w:t>
    </w:r>
  </w:p>
  <w:p w14:paraId="425FA329" w14:textId="77777777" w:rsidR="007133D6" w:rsidRDefault="007133D6" w:rsidP="00A66802">
    <w:pPr>
      <w:pStyle w:val="Header"/>
      <w:tabs>
        <w:tab w:val="left" w:pos="4050"/>
        <w:tab w:val="left" w:pos="5760"/>
      </w:tabs>
    </w:pPr>
    <w:r>
      <w:rPr>
        <w:rFonts w:cs="Arial"/>
      </w:rPr>
      <w:tab/>
    </w:r>
    <w:r>
      <w:rPr>
        <w:rFonts w:cs="Arial"/>
      </w:rPr>
      <w:tab/>
      <w:t>Alternative Technology Regulation Resources, Appendix 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2D" w14:textId="7C6A3C91" w:rsidR="007133D6" w:rsidRDefault="007133D6" w:rsidP="00BD1CD7">
    <w:pPr>
      <w:pStyle w:val="Header"/>
      <w:tabs>
        <w:tab w:val="left" w:pos="4050"/>
        <w:tab w:val="left" w:pos="5760"/>
        <w:tab w:val="left" w:pos="12960"/>
      </w:tabs>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Pr>
        <w:rFonts w:cs="Arial"/>
      </w:rPr>
      <w:t xml:space="preserve"> </w:t>
    </w:r>
    <w:r w:rsidRPr="00F973F1">
      <w:rPr>
        <w:rFonts w:cs="Arial"/>
      </w:rPr>
      <w:t xml:space="preserve">Demand </w:t>
    </w:r>
  </w:p>
  <w:p w14:paraId="425FA32E" w14:textId="77777777" w:rsidR="007133D6" w:rsidRDefault="007133D6" w:rsidP="00BD1CD7">
    <w:pPr>
      <w:pStyle w:val="Header"/>
      <w:tabs>
        <w:tab w:val="left" w:pos="4050"/>
        <w:tab w:val="left" w:pos="5760"/>
        <w:tab w:val="left" w:pos="12960"/>
      </w:tabs>
      <w:rPr>
        <w:rFonts w:cs="Arial"/>
      </w:rPr>
    </w:pPr>
    <w:r>
      <w:rPr>
        <w:rFonts w:cs="Arial"/>
      </w:rPr>
      <w:tab/>
      <w:t xml:space="preserve">Response </w:t>
    </w:r>
    <w:r w:rsidRPr="00F973F1">
      <w:rPr>
        <w:rFonts w:cs="Arial"/>
      </w:rPr>
      <w:t>Resources</w:t>
    </w:r>
    <w:r>
      <w:rPr>
        <w:rFonts w:cs="Arial"/>
      </w:rPr>
      <w:t>, Asset</w:t>
    </w:r>
    <w:r w:rsidRPr="00D812BF">
      <w:rPr>
        <w:rFonts w:cs="Arial"/>
      </w:rPr>
      <w:t xml:space="preserve"> </w:t>
    </w:r>
    <w:r w:rsidRPr="00F973F1">
      <w:rPr>
        <w:rFonts w:cs="Arial"/>
      </w:rPr>
      <w:t>Related Demands</w:t>
    </w:r>
    <w:r>
      <w:rPr>
        <w:rFonts w:cs="Arial"/>
      </w:rPr>
      <w:t>,</w:t>
    </w:r>
    <w:r w:rsidRPr="008015B1">
      <w:rPr>
        <w:rFonts w:cs="Arial"/>
      </w:rPr>
      <w:t xml:space="preserve"> </w:t>
    </w:r>
    <w:r>
      <w:rPr>
        <w:rFonts w:cs="Arial"/>
      </w:rPr>
      <w:t>and</w:t>
    </w:r>
  </w:p>
  <w:p w14:paraId="425FA32F" w14:textId="77777777" w:rsidR="007133D6" w:rsidRDefault="007133D6" w:rsidP="00BD1CD7">
    <w:pPr>
      <w:pStyle w:val="Header"/>
      <w:tabs>
        <w:tab w:val="left" w:pos="4050"/>
        <w:tab w:val="left" w:pos="5760"/>
      </w:tabs>
    </w:pPr>
    <w:r>
      <w:rPr>
        <w:rFonts w:cs="Arial"/>
      </w:rPr>
      <w:tab/>
    </w:r>
    <w:r>
      <w:rPr>
        <w:rFonts w:cs="Arial"/>
      </w:rPr>
      <w:tab/>
      <w:t>Alternative Technology Regulation Resources, Appendix H</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4" w14:textId="77777777" w:rsidR="007133D6" w:rsidRDefault="007133D6" w:rsidP="00A66802">
    <w:pPr>
      <w:pStyle w:val="Header"/>
      <w:tabs>
        <w:tab w:val="left" w:pos="12960"/>
      </w:tabs>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sidRPr="00D812BF">
      <w:rPr>
        <w:rFonts w:cs="Arial"/>
      </w:rPr>
      <w:t xml:space="preserve"> </w:t>
    </w:r>
    <w:r w:rsidRPr="00F973F1">
      <w:rPr>
        <w:rFonts w:cs="Arial"/>
      </w:rPr>
      <w:t xml:space="preserve">Demand </w:t>
    </w:r>
    <w:r>
      <w:rPr>
        <w:rFonts w:cs="Arial"/>
      </w:rPr>
      <w:t xml:space="preserve">Response </w:t>
    </w:r>
    <w:r w:rsidRPr="00F973F1">
      <w:rPr>
        <w:rFonts w:cs="Arial"/>
      </w:rPr>
      <w:t>Resources</w:t>
    </w:r>
    <w:r>
      <w:rPr>
        <w:rFonts w:cs="Arial"/>
      </w:rPr>
      <w:t>,</w:t>
    </w:r>
  </w:p>
  <w:p w14:paraId="425FA335" w14:textId="77777777" w:rsidR="007133D6" w:rsidRPr="00A66802" w:rsidRDefault="007133D6" w:rsidP="00BD1CD7">
    <w:pPr>
      <w:pStyle w:val="Header"/>
      <w:tabs>
        <w:tab w:val="left" w:pos="4680"/>
        <w:tab w:val="left" w:pos="12960"/>
      </w:tabs>
      <w:rPr>
        <w:rFonts w:cs="Arial"/>
      </w:rPr>
    </w:pPr>
    <w:r>
      <w:rPr>
        <w:rFonts w:cs="Arial"/>
      </w:rPr>
      <w:tab/>
    </w:r>
    <w:r>
      <w:rPr>
        <w:rFonts w:cs="Arial"/>
      </w:rPr>
      <w:tab/>
      <w:t>Asset</w:t>
    </w:r>
    <w:r w:rsidRPr="00D812BF">
      <w:rPr>
        <w:rFonts w:cs="Arial"/>
      </w:rPr>
      <w:t xml:space="preserve"> </w:t>
    </w:r>
    <w:r w:rsidRPr="00F973F1">
      <w:rPr>
        <w:rFonts w:cs="Arial"/>
      </w:rPr>
      <w:t>Related Demands</w:t>
    </w:r>
    <w:r>
      <w:rPr>
        <w:rFonts w:cs="Arial"/>
      </w:rPr>
      <w:t>, and Alternative Technology Regulation Resources,</w:t>
    </w:r>
    <w:r w:rsidRPr="00D812BF">
      <w:rPr>
        <w:rFonts w:cs="Arial"/>
      </w:rPr>
      <w:t xml:space="preserve"> </w:t>
    </w:r>
    <w:r>
      <w:rPr>
        <w:rFonts w:cs="Arial"/>
      </w:rPr>
      <w:t>Appendix H</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9" w14:textId="77777777" w:rsidR="007133D6" w:rsidRDefault="007133D6" w:rsidP="00A66802">
    <w:pPr>
      <w:pStyle w:val="Header"/>
      <w:tabs>
        <w:tab w:val="left" w:pos="12960"/>
      </w:tabs>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sidRPr="00D812BF">
      <w:rPr>
        <w:rFonts w:cs="Arial"/>
      </w:rPr>
      <w:t xml:space="preserve"> </w:t>
    </w:r>
    <w:r w:rsidRPr="00F973F1">
      <w:rPr>
        <w:rFonts w:cs="Arial"/>
      </w:rPr>
      <w:t xml:space="preserve">Demand </w:t>
    </w:r>
    <w:r>
      <w:rPr>
        <w:rFonts w:cs="Arial"/>
      </w:rPr>
      <w:t xml:space="preserve">Response </w:t>
    </w:r>
    <w:r w:rsidRPr="00F973F1">
      <w:rPr>
        <w:rFonts w:cs="Arial"/>
      </w:rPr>
      <w:t>Resources</w:t>
    </w:r>
    <w:r>
      <w:rPr>
        <w:rFonts w:cs="Arial"/>
      </w:rPr>
      <w:t>,</w:t>
    </w:r>
  </w:p>
  <w:p w14:paraId="425FA33A" w14:textId="77777777" w:rsidR="007133D6" w:rsidRPr="00D812BF" w:rsidRDefault="007133D6" w:rsidP="00A66802">
    <w:pPr>
      <w:pStyle w:val="Header"/>
      <w:tabs>
        <w:tab w:val="left" w:pos="4680"/>
        <w:tab w:val="left" w:pos="12960"/>
      </w:tabs>
      <w:rPr>
        <w:rFonts w:cs="Arial"/>
      </w:rPr>
    </w:pPr>
    <w:r>
      <w:rPr>
        <w:rFonts w:cs="Arial"/>
      </w:rPr>
      <w:tab/>
    </w:r>
    <w:r>
      <w:rPr>
        <w:rFonts w:cs="Arial"/>
      </w:rPr>
      <w:tab/>
      <w:t>Asset</w:t>
    </w:r>
    <w:r w:rsidRPr="00D812BF">
      <w:rPr>
        <w:rFonts w:cs="Arial"/>
      </w:rPr>
      <w:t xml:space="preserve"> </w:t>
    </w:r>
    <w:r w:rsidRPr="00F973F1">
      <w:rPr>
        <w:rFonts w:cs="Arial"/>
      </w:rPr>
      <w:t>Related Demands</w:t>
    </w:r>
    <w:r>
      <w:rPr>
        <w:rFonts w:cs="Arial"/>
      </w:rPr>
      <w:t>, and Alternative Technology Regulation Resources,</w:t>
    </w:r>
    <w:r w:rsidRPr="00D812BF">
      <w:rPr>
        <w:rFonts w:cs="Arial"/>
      </w:rPr>
      <w:t xml:space="preserve"> </w:t>
    </w:r>
    <w:r>
      <w:rPr>
        <w:rFonts w:cs="Arial"/>
      </w:rPr>
      <w:t>Appendix H</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E" w14:textId="77777777" w:rsidR="007133D6" w:rsidRDefault="007133D6" w:rsidP="00A66802">
    <w:pPr>
      <w:pStyle w:val="Header"/>
      <w:tabs>
        <w:tab w:val="left" w:pos="4050"/>
        <w:tab w:val="left" w:pos="5760"/>
        <w:tab w:val="left" w:pos="12960"/>
      </w:tabs>
      <w:ind w:left="360" w:hanging="360"/>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Pr>
        <w:rFonts w:cs="Arial"/>
      </w:rPr>
      <w:t xml:space="preserve"> </w:t>
    </w:r>
    <w:r w:rsidRPr="00F973F1">
      <w:rPr>
        <w:rFonts w:cs="Arial"/>
      </w:rPr>
      <w:t xml:space="preserve">Demand </w:t>
    </w:r>
  </w:p>
  <w:p w14:paraId="425FA33F" w14:textId="77777777" w:rsidR="007133D6" w:rsidRDefault="007133D6" w:rsidP="00A66802">
    <w:pPr>
      <w:pStyle w:val="Header"/>
      <w:tabs>
        <w:tab w:val="left" w:pos="4050"/>
        <w:tab w:val="left" w:pos="5760"/>
        <w:tab w:val="left" w:pos="12960"/>
      </w:tabs>
      <w:ind w:left="360" w:hanging="360"/>
      <w:rPr>
        <w:rFonts w:cs="Arial"/>
      </w:rPr>
    </w:pPr>
    <w:r>
      <w:rPr>
        <w:rFonts w:cs="Arial"/>
      </w:rPr>
      <w:tab/>
    </w:r>
    <w:r>
      <w:rPr>
        <w:rFonts w:cs="Arial"/>
      </w:rPr>
      <w:tab/>
      <w:t xml:space="preserve">Response </w:t>
    </w:r>
    <w:r w:rsidRPr="00F973F1">
      <w:rPr>
        <w:rFonts w:cs="Arial"/>
      </w:rPr>
      <w:t>Resources</w:t>
    </w:r>
    <w:r>
      <w:rPr>
        <w:rFonts w:cs="Arial"/>
      </w:rPr>
      <w:t>,</w:t>
    </w:r>
    <w:r w:rsidRPr="00F973F1">
      <w:rPr>
        <w:rFonts w:cs="Arial"/>
      </w:rPr>
      <w:t xml:space="preserve"> </w:t>
    </w:r>
    <w:r>
      <w:rPr>
        <w:rFonts w:cs="Arial"/>
      </w:rPr>
      <w:t>Asset</w:t>
    </w:r>
    <w:r w:rsidRPr="00D812BF">
      <w:rPr>
        <w:rFonts w:cs="Arial"/>
      </w:rPr>
      <w:t xml:space="preserve"> </w:t>
    </w:r>
    <w:r w:rsidRPr="00F973F1">
      <w:rPr>
        <w:rFonts w:cs="Arial"/>
      </w:rPr>
      <w:t>Related Demands</w:t>
    </w:r>
    <w:r>
      <w:rPr>
        <w:rFonts w:cs="Arial"/>
      </w:rPr>
      <w:t>,</w:t>
    </w:r>
    <w:r w:rsidRPr="008015B1">
      <w:rPr>
        <w:rFonts w:cs="Arial"/>
      </w:rPr>
      <w:t xml:space="preserve"> </w:t>
    </w:r>
    <w:r>
      <w:rPr>
        <w:rFonts w:cs="Arial"/>
      </w:rPr>
      <w:t>and</w:t>
    </w:r>
  </w:p>
  <w:p w14:paraId="425FA340" w14:textId="77777777" w:rsidR="007133D6" w:rsidRPr="00D812BF" w:rsidRDefault="007133D6" w:rsidP="00A66802">
    <w:pPr>
      <w:pStyle w:val="Header"/>
      <w:tabs>
        <w:tab w:val="left" w:pos="4050"/>
        <w:tab w:val="left" w:pos="4770"/>
        <w:tab w:val="left" w:pos="5760"/>
      </w:tabs>
    </w:pPr>
    <w:r>
      <w:rPr>
        <w:rFonts w:cs="Arial"/>
      </w:rPr>
      <w:tab/>
    </w:r>
    <w:r>
      <w:rPr>
        <w:rFonts w:cs="Arial"/>
      </w:rPr>
      <w:tab/>
      <w:t>Alternative Technology Regulation Resources, Appendix H</w:t>
    </w:r>
  </w:p>
  <w:p w14:paraId="425FA341" w14:textId="77777777" w:rsidR="007133D6" w:rsidRPr="00A66802" w:rsidRDefault="007133D6" w:rsidP="00A66802">
    <w:pPr>
      <w:pStyle w:val="Header"/>
      <w:tabs>
        <w:tab w:val="left" w:pos="4680"/>
        <w:tab w:val="left" w:pos="12960"/>
      </w:tabs>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45" w14:textId="77777777" w:rsidR="007133D6" w:rsidRDefault="007133D6" w:rsidP="00A66802">
    <w:pPr>
      <w:pStyle w:val="Header"/>
      <w:tabs>
        <w:tab w:val="left" w:pos="4050"/>
        <w:tab w:val="left" w:pos="5760"/>
        <w:tab w:val="left" w:pos="12960"/>
      </w:tabs>
      <w:ind w:left="360" w:hanging="360"/>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Pr>
        <w:rFonts w:cs="Arial"/>
      </w:rPr>
      <w:t xml:space="preserve"> </w:t>
    </w:r>
    <w:r w:rsidRPr="00F973F1">
      <w:rPr>
        <w:rFonts w:cs="Arial"/>
      </w:rPr>
      <w:t xml:space="preserve">Demand </w:t>
    </w:r>
  </w:p>
  <w:p w14:paraId="425FA346" w14:textId="77777777" w:rsidR="007133D6" w:rsidRDefault="007133D6" w:rsidP="00A66802">
    <w:pPr>
      <w:pStyle w:val="Header"/>
      <w:tabs>
        <w:tab w:val="left" w:pos="4050"/>
        <w:tab w:val="left" w:pos="5760"/>
        <w:tab w:val="left" w:pos="12960"/>
      </w:tabs>
      <w:ind w:left="360" w:hanging="360"/>
      <w:rPr>
        <w:rFonts w:cs="Arial"/>
      </w:rPr>
    </w:pPr>
    <w:r>
      <w:rPr>
        <w:rFonts w:cs="Arial"/>
      </w:rPr>
      <w:tab/>
    </w:r>
    <w:r>
      <w:rPr>
        <w:rFonts w:cs="Arial"/>
      </w:rPr>
      <w:tab/>
      <w:t xml:space="preserve">Response </w:t>
    </w:r>
    <w:r w:rsidRPr="00F973F1">
      <w:rPr>
        <w:rFonts w:cs="Arial"/>
      </w:rPr>
      <w:t>Resources</w:t>
    </w:r>
    <w:r>
      <w:rPr>
        <w:rFonts w:cs="Arial"/>
      </w:rPr>
      <w:t>,</w:t>
    </w:r>
    <w:r w:rsidRPr="00F973F1">
      <w:rPr>
        <w:rFonts w:cs="Arial"/>
      </w:rPr>
      <w:t xml:space="preserve"> </w:t>
    </w:r>
    <w:r>
      <w:rPr>
        <w:rFonts w:cs="Arial"/>
      </w:rPr>
      <w:t>Asset</w:t>
    </w:r>
    <w:r w:rsidRPr="00D812BF">
      <w:rPr>
        <w:rFonts w:cs="Arial"/>
      </w:rPr>
      <w:t xml:space="preserve"> </w:t>
    </w:r>
    <w:r w:rsidRPr="00F973F1">
      <w:rPr>
        <w:rFonts w:cs="Arial"/>
      </w:rPr>
      <w:t>Related Demands</w:t>
    </w:r>
    <w:r>
      <w:rPr>
        <w:rFonts w:cs="Arial"/>
      </w:rPr>
      <w:t>,</w:t>
    </w:r>
    <w:r w:rsidRPr="008015B1">
      <w:rPr>
        <w:rFonts w:cs="Arial"/>
      </w:rPr>
      <w:t xml:space="preserve"> </w:t>
    </w:r>
    <w:r>
      <w:rPr>
        <w:rFonts w:cs="Arial"/>
      </w:rPr>
      <w:t>and</w:t>
    </w:r>
  </w:p>
  <w:p w14:paraId="425FA347" w14:textId="77777777" w:rsidR="007133D6" w:rsidRPr="00D812BF" w:rsidRDefault="007133D6" w:rsidP="00A66802">
    <w:pPr>
      <w:pStyle w:val="Header"/>
      <w:tabs>
        <w:tab w:val="left" w:pos="4050"/>
        <w:tab w:val="left" w:pos="4770"/>
        <w:tab w:val="left" w:pos="5760"/>
      </w:tabs>
    </w:pPr>
    <w:r>
      <w:rPr>
        <w:rFonts w:cs="Arial"/>
      </w:rPr>
      <w:tab/>
    </w:r>
    <w:r>
      <w:rPr>
        <w:rFonts w:cs="Arial"/>
      </w:rPr>
      <w:tab/>
      <w:t>Alternative Technology Regulation Resources, Appendix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14BD8"/>
    <w:multiLevelType w:val="multilevel"/>
    <w:tmpl w:val="236EBFE4"/>
    <w:lvl w:ilvl="0">
      <w:start w:val="1"/>
      <w:numFmt w:val="decimal"/>
      <w:pStyle w:val="Step"/>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67827F5"/>
    <w:multiLevelType w:val="singleLevel"/>
    <w:tmpl w:val="5706F48C"/>
    <w:lvl w:ilvl="0">
      <w:start w:val="1"/>
      <w:numFmt w:val="bullet"/>
      <w:pStyle w:val="bullet2line"/>
      <w:lvlText w:val=""/>
      <w:lvlJc w:val="left"/>
      <w:pPr>
        <w:tabs>
          <w:tab w:val="num" w:pos="720"/>
        </w:tabs>
        <w:ind w:left="720" w:hanging="360"/>
      </w:pPr>
      <w:rPr>
        <w:rFonts w:ascii="Symbol" w:hAnsi="Symbol" w:hint="default"/>
      </w:rPr>
    </w:lvl>
  </w:abstractNum>
  <w:abstractNum w:abstractNumId="2" w15:restartNumberingAfterBreak="0">
    <w:nsid w:val="272915B6"/>
    <w:multiLevelType w:val="hybridMultilevel"/>
    <w:tmpl w:val="957ADF28"/>
    <w:lvl w:ilvl="0" w:tplc="9E245868">
      <w:start w:val="1"/>
      <w:numFmt w:val="lowerLetter"/>
      <w:lvlText w:val="%1."/>
      <w:lvlJc w:val="left"/>
      <w:pPr>
        <w:ind w:left="972" w:hanging="360"/>
      </w:pPr>
      <w:rPr>
        <w:rFonts w:ascii="Arial" w:hAnsi="Arial" w:cs="Aria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 w15:restartNumberingAfterBreak="0">
    <w:nsid w:val="2B755DB8"/>
    <w:multiLevelType w:val="hybridMultilevel"/>
    <w:tmpl w:val="6A70C2F0"/>
    <w:lvl w:ilvl="0" w:tplc="576A0B1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554C9E"/>
    <w:multiLevelType w:val="multilevel"/>
    <w:tmpl w:val="37E4AC50"/>
    <w:lvl w:ilvl="0">
      <w:start w:val="1"/>
      <w:numFmt w:val="decimal"/>
      <w:pStyle w:val="Level1text"/>
      <w:lvlText w:val="%1."/>
      <w:lvlJc w:val="left"/>
      <w:pPr>
        <w:tabs>
          <w:tab w:val="num" w:pos="475"/>
        </w:tabs>
        <w:ind w:left="475" w:hanging="475"/>
      </w:pPr>
    </w:lvl>
    <w:lvl w:ilvl="1">
      <w:start w:val="1"/>
      <w:numFmt w:val="upperLetter"/>
      <w:lvlText w:val="%2."/>
      <w:lvlJc w:val="left"/>
      <w:pPr>
        <w:tabs>
          <w:tab w:val="num" w:pos="950"/>
        </w:tabs>
        <w:ind w:left="950" w:hanging="475"/>
      </w:pPr>
    </w:lvl>
    <w:lvl w:ilvl="2">
      <w:start w:val="1"/>
      <w:numFmt w:val="decimal"/>
      <w:lvlText w:val="(%3)"/>
      <w:lvlJc w:val="left"/>
      <w:pPr>
        <w:tabs>
          <w:tab w:val="num" w:pos="1440"/>
        </w:tabs>
        <w:ind w:left="1440" w:hanging="490"/>
      </w:pPr>
    </w:lvl>
    <w:lvl w:ilvl="3">
      <w:start w:val="1"/>
      <w:numFmt w:val="lowerLetter"/>
      <w:lvlText w:val="%4."/>
      <w:lvlJc w:val="left"/>
      <w:pPr>
        <w:tabs>
          <w:tab w:val="num" w:pos="1915"/>
        </w:tabs>
        <w:ind w:left="1915" w:hanging="475"/>
      </w:pPr>
    </w:lvl>
    <w:lvl w:ilvl="4">
      <w:start w:val="1"/>
      <w:numFmt w:val="lowerRoman"/>
      <w:lvlText w:val="(%5)"/>
      <w:lvlJc w:val="left"/>
      <w:pPr>
        <w:tabs>
          <w:tab w:val="num" w:pos="2635"/>
        </w:tabs>
        <w:ind w:left="2390" w:hanging="475"/>
      </w:pPr>
    </w:lvl>
    <w:lvl w:ilvl="5">
      <w:start w:val="1"/>
      <w:numFmt w:val="lowerLetter"/>
      <w:lvlText w:val="(%6)"/>
      <w:lvlJc w:val="left"/>
      <w:pPr>
        <w:tabs>
          <w:tab w:val="num" w:pos="2880"/>
        </w:tabs>
        <w:ind w:left="2880" w:hanging="49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352567F"/>
    <w:multiLevelType w:val="hybridMultilevel"/>
    <w:tmpl w:val="329CDF26"/>
    <w:lvl w:ilvl="0" w:tplc="98C2DF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8F77288"/>
    <w:multiLevelType w:val="multilevel"/>
    <w:tmpl w:val="2C367F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C7861D2"/>
    <w:multiLevelType w:val="multilevel"/>
    <w:tmpl w:val="4248441C"/>
    <w:lvl w:ilvl="0">
      <w:start w:val="1"/>
      <w:numFmt w:val="decimal"/>
      <w:pStyle w:val="Heading1"/>
      <w:lvlText w:val="%1."/>
      <w:lvlJc w:val="left"/>
      <w:pPr>
        <w:tabs>
          <w:tab w:val="num" w:pos="720"/>
        </w:tabs>
        <w:ind w:left="720" w:hanging="720"/>
      </w:p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72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1512065"/>
    <w:multiLevelType w:val="hybridMultilevel"/>
    <w:tmpl w:val="43684C3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9" w15:restartNumberingAfterBreak="0">
    <w:nsid w:val="6C5A06E3"/>
    <w:multiLevelType w:val="hybridMultilevel"/>
    <w:tmpl w:val="2D8A89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E8076D5"/>
    <w:multiLevelType w:val="hybridMultilevel"/>
    <w:tmpl w:val="6A70C2F0"/>
    <w:lvl w:ilvl="0" w:tplc="576A0B1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7909">
    <w:abstractNumId w:val="7"/>
  </w:num>
  <w:num w:numId="2" w16cid:durableId="1466001167">
    <w:abstractNumId w:val="4"/>
  </w:num>
  <w:num w:numId="3" w16cid:durableId="1650403171">
    <w:abstractNumId w:val="0"/>
  </w:num>
  <w:num w:numId="4" w16cid:durableId="1319847597">
    <w:abstractNumId w:val="1"/>
  </w:num>
  <w:num w:numId="5" w16cid:durableId="892885172">
    <w:abstractNumId w:val="5"/>
  </w:num>
  <w:num w:numId="6" w16cid:durableId="2086763394">
    <w:abstractNumId w:val="3"/>
  </w:num>
  <w:num w:numId="7" w16cid:durableId="1396011329">
    <w:abstractNumId w:val="6"/>
  </w:num>
  <w:num w:numId="8" w16cid:durableId="1184630913">
    <w:abstractNumId w:val="0"/>
  </w:num>
  <w:num w:numId="9" w16cid:durableId="6572260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3438942">
    <w:abstractNumId w:val="0"/>
  </w:num>
  <w:num w:numId="11" w16cid:durableId="13785120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852263">
    <w:abstractNumId w:val="0"/>
  </w:num>
  <w:num w:numId="13" w16cid:durableId="466778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627297">
    <w:abstractNumId w:val="8"/>
  </w:num>
  <w:num w:numId="15" w16cid:durableId="555821789">
    <w:abstractNumId w:val="10"/>
  </w:num>
  <w:num w:numId="16" w16cid:durableId="784957387">
    <w:abstractNumId w:val="2"/>
  </w:num>
  <w:num w:numId="17" w16cid:durableId="1443647634">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evens, Anthony, L">
    <w15:presenceInfo w15:providerId="AD" w15:userId="S-1-5-21-1715567821-1275210071-682003330-78618"/>
  </w15:person>
  <w15:person w15:author="Lutenegger, Jaren">
    <w15:presenceInfo w15:providerId="AD" w15:userId="S::jlutenegger@iso-ne.com::ce996921-4f1c-4afa-aba8-7d9ec5e2c7f5"/>
  </w15:person>
  <w15:person w15:author="McLaughlin, Troy">
    <w15:presenceInfo w15:providerId="None" w15:userId="McLaughlin, Troy"/>
  </w15:person>
  <w15:person w15:author="Bill H">
    <w15:presenceInfo w15:providerId="None" w15:userId="Bill 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revisionView w:markup="0"/>
  <w:trackRevisions/>
  <w:defaultTabStop w:val="360"/>
  <w:drawingGridHorizontalSpacing w:val="120"/>
  <w:displayHorizontalDrawingGridEvery w:val="0"/>
  <w:displayVerticalDrawingGridEvery w:val="0"/>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1F57"/>
    <w:rsid w:val="000371D0"/>
    <w:rsid w:val="00046173"/>
    <w:rsid w:val="00052F80"/>
    <w:rsid w:val="00067ACC"/>
    <w:rsid w:val="000732EA"/>
    <w:rsid w:val="0007740B"/>
    <w:rsid w:val="00085FA5"/>
    <w:rsid w:val="00092B90"/>
    <w:rsid w:val="000B1EE7"/>
    <w:rsid w:val="000B3969"/>
    <w:rsid w:val="000B5D23"/>
    <w:rsid w:val="000C4A0E"/>
    <w:rsid w:val="000D3457"/>
    <w:rsid w:val="000F15C5"/>
    <w:rsid w:val="000F3894"/>
    <w:rsid w:val="001038F3"/>
    <w:rsid w:val="00107109"/>
    <w:rsid w:val="00107529"/>
    <w:rsid w:val="00107643"/>
    <w:rsid w:val="0011574F"/>
    <w:rsid w:val="00115E14"/>
    <w:rsid w:val="0011780B"/>
    <w:rsid w:val="00126F4A"/>
    <w:rsid w:val="00131A56"/>
    <w:rsid w:val="00137D54"/>
    <w:rsid w:val="00145E04"/>
    <w:rsid w:val="00166D95"/>
    <w:rsid w:val="00171909"/>
    <w:rsid w:val="00173845"/>
    <w:rsid w:val="00193EB8"/>
    <w:rsid w:val="001A13AA"/>
    <w:rsid w:val="001A1F56"/>
    <w:rsid w:val="001B4AB3"/>
    <w:rsid w:val="001C33AE"/>
    <w:rsid w:val="001C3702"/>
    <w:rsid w:val="001D6E7F"/>
    <w:rsid w:val="001D6F67"/>
    <w:rsid w:val="001E35AD"/>
    <w:rsid w:val="001E5796"/>
    <w:rsid w:val="00211747"/>
    <w:rsid w:val="00211E86"/>
    <w:rsid w:val="00213C6D"/>
    <w:rsid w:val="0021415A"/>
    <w:rsid w:val="00221C91"/>
    <w:rsid w:val="00230713"/>
    <w:rsid w:val="00230C98"/>
    <w:rsid w:val="00232DC2"/>
    <w:rsid w:val="00233F8D"/>
    <w:rsid w:val="00252840"/>
    <w:rsid w:val="0026205A"/>
    <w:rsid w:val="00263400"/>
    <w:rsid w:val="0027721F"/>
    <w:rsid w:val="002865E1"/>
    <w:rsid w:val="002942D4"/>
    <w:rsid w:val="002A3B54"/>
    <w:rsid w:val="002A3E14"/>
    <w:rsid w:val="002B7150"/>
    <w:rsid w:val="002B727A"/>
    <w:rsid w:val="002E7467"/>
    <w:rsid w:val="002F0A1C"/>
    <w:rsid w:val="00312268"/>
    <w:rsid w:val="00315238"/>
    <w:rsid w:val="00333770"/>
    <w:rsid w:val="0034119D"/>
    <w:rsid w:val="00343638"/>
    <w:rsid w:val="003513F5"/>
    <w:rsid w:val="003528DF"/>
    <w:rsid w:val="00354D48"/>
    <w:rsid w:val="00355B7E"/>
    <w:rsid w:val="00361217"/>
    <w:rsid w:val="00363294"/>
    <w:rsid w:val="00384CE6"/>
    <w:rsid w:val="00394EAA"/>
    <w:rsid w:val="003B4E29"/>
    <w:rsid w:val="003D25CA"/>
    <w:rsid w:val="003D4762"/>
    <w:rsid w:val="003E3956"/>
    <w:rsid w:val="003E4CB2"/>
    <w:rsid w:val="003E7396"/>
    <w:rsid w:val="004044AC"/>
    <w:rsid w:val="00404C09"/>
    <w:rsid w:val="00413F22"/>
    <w:rsid w:val="00415858"/>
    <w:rsid w:val="00416596"/>
    <w:rsid w:val="004518AD"/>
    <w:rsid w:val="004670EC"/>
    <w:rsid w:val="00472241"/>
    <w:rsid w:val="00490EFE"/>
    <w:rsid w:val="00494F11"/>
    <w:rsid w:val="004B48FA"/>
    <w:rsid w:val="004C1948"/>
    <w:rsid w:val="004C7468"/>
    <w:rsid w:val="004E11EA"/>
    <w:rsid w:val="004E2B31"/>
    <w:rsid w:val="004E7D2B"/>
    <w:rsid w:val="005035CB"/>
    <w:rsid w:val="0050616F"/>
    <w:rsid w:val="00506FDA"/>
    <w:rsid w:val="00515266"/>
    <w:rsid w:val="00515F60"/>
    <w:rsid w:val="00520525"/>
    <w:rsid w:val="005257AB"/>
    <w:rsid w:val="00540FC0"/>
    <w:rsid w:val="005442EF"/>
    <w:rsid w:val="00547A60"/>
    <w:rsid w:val="005561EE"/>
    <w:rsid w:val="00556E59"/>
    <w:rsid w:val="00582EEB"/>
    <w:rsid w:val="00590A3C"/>
    <w:rsid w:val="005B2F5D"/>
    <w:rsid w:val="005B71EA"/>
    <w:rsid w:val="005D3B93"/>
    <w:rsid w:val="005D5B29"/>
    <w:rsid w:val="005D6F05"/>
    <w:rsid w:val="005E2FE3"/>
    <w:rsid w:val="005F1263"/>
    <w:rsid w:val="0060692B"/>
    <w:rsid w:val="00610C34"/>
    <w:rsid w:val="00611F48"/>
    <w:rsid w:val="006215F9"/>
    <w:rsid w:val="00627F23"/>
    <w:rsid w:val="00644DE1"/>
    <w:rsid w:val="00645A44"/>
    <w:rsid w:val="00645C75"/>
    <w:rsid w:val="00680E09"/>
    <w:rsid w:val="006820AE"/>
    <w:rsid w:val="00685314"/>
    <w:rsid w:val="006860E1"/>
    <w:rsid w:val="006863E9"/>
    <w:rsid w:val="00690221"/>
    <w:rsid w:val="006968D7"/>
    <w:rsid w:val="006A5061"/>
    <w:rsid w:val="006B38EB"/>
    <w:rsid w:val="006B574C"/>
    <w:rsid w:val="006D0E29"/>
    <w:rsid w:val="006D3A27"/>
    <w:rsid w:val="006D3D6A"/>
    <w:rsid w:val="006F2D5F"/>
    <w:rsid w:val="0070682C"/>
    <w:rsid w:val="007133D6"/>
    <w:rsid w:val="0071513C"/>
    <w:rsid w:val="0071568D"/>
    <w:rsid w:val="00725C3D"/>
    <w:rsid w:val="0074100F"/>
    <w:rsid w:val="007567AE"/>
    <w:rsid w:val="007675D2"/>
    <w:rsid w:val="00770A17"/>
    <w:rsid w:val="00772EE0"/>
    <w:rsid w:val="007735A4"/>
    <w:rsid w:val="007778F9"/>
    <w:rsid w:val="00794D78"/>
    <w:rsid w:val="007A1CC2"/>
    <w:rsid w:val="007A325A"/>
    <w:rsid w:val="007B607D"/>
    <w:rsid w:val="007D6F41"/>
    <w:rsid w:val="007E1F57"/>
    <w:rsid w:val="007E6531"/>
    <w:rsid w:val="007F3A2A"/>
    <w:rsid w:val="008015B1"/>
    <w:rsid w:val="00802C87"/>
    <w:rsid w:val="0080688E"/>
    <w:rsid w:val="00836CE7"/>
    <w:rsid w:val="00836E7B"/>
    <w:rsid w:val="00842F4F"/>
    <w:rsid w:val="00843458"/>
    <w:rsid w:val="00843AC2"/>
    <w:rsid w:val="00846093"/>
    <w:rsid w:val="0085611A"/>
    <w:rsid w:val="00856E0C"/>
    <w:rsid w:val="00875A8F"/>
    <w:rsid w:val="00880B2A"/>
    <w:rsid w:val="008909A1"/>
    <w:rsid w:val="00891F92"/>
    <w:rsid w:val="008A688F"/>
    <w:rsid w:val="008A74A7"/>
    <w:rsid w:val="008B451E"/>
    <w:rsid w:val="008C0186"/>
    <w:rsid w:val="008D1CEA"/>
    <w:rsid w:val="008D49FF"/>
    <w:rsid w:val="008D7D08"/>
    <w:rsid w:val="008E0478"/>
    <w:rsid w:val="008F0112"/>
    <w:rsid w:val="008F043E"/>
    <w:rsid w:val="008F6FE6"/>
    <w:rsid w:val="00900476"/>
    <w:rsid w:val="009135EE"/>
    <w:rsid w:val="009265E2"/>
    <w:rsid w:val="00942B96"/>
    <w:rsid w:val="00954C6D"/>
    <w:rsid w:val="00960A29"/>
    <w:rsid w:val="00963C2E"/>
    <w:rsid w:val="00974306"/>
    <w:rsid w:val="00977D9C"/>
    <w:rsid w:val="00982C39"/>
    <w:rsid w:val="009A0957"/>
    <w:rsid w:val="009A4DD2"/>
    <w:rsid w:val="009A6165"/>
    <w:rsid w:val="009B4D11"/>
    <w:rsid w:val="009C4728"/>
    <w:rsid w:val="009C507C"/>
    <w:rsid w:val="009D2387"/>
    <w:rsid w:val="009D521D"/>
    <w:rsid w:val="009D7B50"/>
    <w:rsid w:val="009E02EF"/>
    <w:rsid w:val="009E2237"/>
    <w:rsid w:val="009E430F"/>
    <w:rsid w:val="009F17D1"/>
    <w:rsid w:val="009F31AB"/>
    <w:rsid w:val="009F6874"/>
    <w:rsid w:val="00A123F1"/>
    <w:rsid w:val="00A138CE"/>
    <w:rsid w:val="00A46B63"/>
    <w:rsid w:val="00A476C2"/>
    <w:rsid w:val="00A479D7"/>
    <w:rsid w:val="00A56004"/>
    <w:rsid w:val="00A57E28"/>
    <w:rsid w:val="00A62077"/>
    <w:rsid w:val="00A630AA"/>
    <w:rsid w:val="00A65E04"/>
    <w:rsid w:val="00A66802"/>
    <w:rsid w:val="00A676E6"/>
    <w:rsid w:val="00A705E2"/>
    <w:rsid w:val="00A706D7"/>
    <w:rsid w:val="00A758EA"/>
    <w:rsid w:val="00A80B10"/>
    <w:rsid w:val="00A87E03"/>
    <w:rsid w:val="00AA69A1"/>
    <w:rsid w:val="00AA7CB5"/>
    <w:rsid w:val="00AC1D50"/>
    <w:rsid w:val="00AC605B"/>
    <w:rsid w:val="00AD3D27"/>
    <w:rsid w:val="00AD50D7"/>
    <w:rsid w:val="00AE23FB"/>
    <w:rsid w:val="00AE29F0"/>
    <w:rsid w:val="00AE623E"/>
    <w:rsid w:val="00AE78C9"/>
    <w:rsid w:val="00B05FD7"/>
    <w:rsid w:val="00B0727A"/>
    <w:rsid w:val="00B11426"/>
    <w:rsid w:val="00B218A9"/>
    <w:rsid w:val="00B2410B"/>
    <w:rsid w:val="00B32C8E"/>
    <w:rsid w:val="00B442FF"/>
    <w:rsid w:val="00B5259B"/>
    <w:rsid w:val="00B52AC4"/>
    <w:rsid w:val="00B53685"/>
    <w:rsid w:val="00B6377D"/>
    <w:rsid w:val="00B73905"/>
    <w:rsid w:val="00B74B6E"/>
    <w:rsid w:val="00B756A5"/>
    <w:rsid w:val="00B82B50"/>
    <w:rsid w:val="00B94986"/>
    <w:rsid w:val="00B95F77"/>
    <w:rsid w:val="00BC41B0"/>
    <w:rsid w:val="00BC7967"/>
    <w:rsid w:val="00BD1ABB"/>
    <w:rsid w:val="00BD1CD7"/>
    <w:rsid w:val="00BD5827"/>
    <w:rsid w:val="00BE2CDE"/>
    <w:rsid w:val="00BF7069"/>
    <w:rsid w:val="00C14405"/>
    <w:rsid w:val="00C16D15"/>
    <w:rsid w:val="00C27D26"/>
    <w:rsid w:val="00C334CE"/>
    <w:rsid w:val="00C377D4"/>
    <w:rsid w:val="00C4667E"/>
    <w:rsid w:val="00C524DC"/>
    <w:rsid w:val="00C65245"/>
    <w:rsid w:val="00C85D37"/>
    <w:rsid w:val="00C911F6"/>
    <w:rsid w:val="00C92958"/>
    <w:rsid w:val="00CA180C"/>
    <w:rsid w:val="00CA2206"/>
    <w:rsid w:val="00CB3535"/>
    <w:rsid w:val="00CB7B83"/>
    <w:rsid w:val="00CE3391"/>
    <w:rsid w:val="00D02764"/>
    <w:rsid w:val="00D0437B"/>
    <w:rsid w:val="00D04C8B"/>
    <w:rsid w:val="00D16D10"/>
    <w:rsid w:val="00D2099B"/>
    <w:rsid w:val="00D22B76"/>
    <w:rsid w:val="00D3697F"/>
    <w:rsid w:val="00D4249F"/>
    <w:rsid w:val="00D50953"/>
    <w:rsid w:val="00D62BF1"/>
    <w:rsid w:val="00D648D4"/>
    <w:rsid w:val="00D752DD"/>
    <w:rsid w:val="00D812BF"/>
    <w:rsid w:val="00D87978"/>
    <w:rsid w:val="00D91FFB"/>
    <w:rsid w:val="00D948BA"/>
    <w:rsid w:val="00DA57B7"/>
    <w:rsid w:val="00DA6DB4"/>
    <w:rsid w:val="00DB56E3"/>
    <w:rsid w:val="00DE5FBA"/>
    <w:rsid w:val="00DE6170"/>
    <w:rsid w:val="00DE7DDD"/>
    <w:rsid w:val="00DF4172"/>
    <w:rsid w:val="00E053BF"/>
    <w:rsid w:val="00E05AA0"/>
    <w:rsid w:val="00E07209"/>
    <w:rsid w:val="00E11E8A"/>
    <w:rsid w:val="00E148EF"/>
    <w:rsid w:val="00E34ABB"/>
    <w:rsid w:val="00E35F05"/>
    <w:rsid w:val="00E40F3C"/>
    <w:rsid w:val="00E42459"/>
    <w:rsid w:val="00E63457"/>
    <w:rsid w:val="00E70400"/>
    <w:rsid w:val="00E82B80"/>
    <w:rsid w:val="00EA0246"/>
    <w:rsid w:val="00EA1FBB"/>
    <w:rsid w:val="00EB03F3"/>
    <w:rsid w:val="00EB19B4"/>
    <w:rsid w:val="00EB56A9"/>
    <w:rsid w:val="00EC06B4"/>
    <w:rsid w:val="00ED6EF7"/>
    <w:rsid w:val="00ED7FA1"/>
    <w:rsid w:val="00EE6554"/>
    <w:rsid w:val="00EF1D3E"/>
    <w:rsid w:val="00EF3262"/>
    <w:rsid w:val="00F0070D"/>
    <w:rsid w:val="00F377E2"/>
    <w:rsid w:val="00F4091B"/>
    <w:rsid w:val="00F55C4F"/>
    <w:rsid w:val="00F573E6"/>
    <w:rsid w:val="00F575D6"/>
    <w:rsid w:val="00F60FE7"/>
    <w:rsid w:val="00F658D5"/>
    <w:rsid w:val="00F6681A"/>
    <w:rsid w:val="00F774CC"/>
    <w:rsid w:val="00F81CB0"/>
    <w:rsid w:val="00F86025"/>
    <w:rsid w:val="00F965B5"/>
    <w:rsid w:val="00FA778D"/>
    <w:rsid w:val="00FB0413"/>
    <w:rsid w:val="00FB0798"/>
    <w:rsid w:val="00FB2A37"/>
    <w:rsid w:val="00FD21A4"/>
    <w:rsid w:val="00FD3EF4"/>
    <w:rsid w:val="00FE245B"/>
    <w:rsid w:val="00FE2E71"/>
    <w:rsid w:val="00FE4704"/>
    <w:rsid w:val="00FE4ED7"/>
    <w:rsid w:val="00FF2E6B"/>
    <w:rsid w:val="00FF4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425FA13B"/>
  <w15:docId w15:val="{20E6BD93-4616-452D-863D-520D22CA5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DocumentText"/>
    <w:next w:val="DocumentText"/>
    <w:qFormat/>
    <w:pPr>
      <w:numPr>
        <w:numId w:val="1"/>
      </w:numPr>
      <w:spacing w:before="240"/>
      <w:outlineLvl w:val="0"/>
    </w:pPr>
    <w:rPr>
      <w:rFonts w:ascii="Arial" w:hAnsi="Arial"/>
      <w:b/>
      <w:kern w:val="28"/>
      <w:sz w:val="28"/>
    </w:rPr>
  </w:style>
  <w:style w:type="paragraph" w:styleId="Heading2">
    <w:name w:val="heading 2"/>
    <w:basedOn w:val="Heading1"/>
    <w:next w:val="DocumentText"/>
    <w:qFormat/>
    <w:pPr>
      <w:numPr>
        <w:ilvl w:val="1"/>
      </w:numPr>
      <w:outlineLvl w:val="1"/>
    </w:pPr>
    <w:rPr>
      <w:sz w:val="24"/>
    </w:rPr>
  </w:style>
  <w:style w:type="paragraph" w:styleId="Heading3">
    <w:name w:val="heading 3"/>
    <w:basedOn w:val="Heading1"/>
    <w:next w:val="DocumentText"/>
    <w:qFormat/>
    <w:pPr>
      <w:numPr>
        <w:ilvl w:val="2"/>
      </w:numPr>
      <w:spacing w:before="100"/>
      <w:outlineLvl w:val="2"/>
    </w:pPr>
    <w:rPr>
      <w:b w:val="0"/>
      <w:i/>
      <w:sz w:val="24"/>
    </w:rPr>
  </w:style>
  <w:style w:type="paragraph" w:styleId="Heading4">
    <w:name w:val="heading 4"/>
    <w:basedOn w:val="Normal"/>
    <w:next w:val="Normal"/>
    <w:qFormat/>
    <w:pPr>
      <w:tabs>
        <w:tab w:val="center" w:pos="4680"/>
      </w:tabs>
      <w:outlineLvl w:val="3"/>
    </w:pPr>
    <w:rPr>
      <w:rFonts w:ascii="Arial" w:hAnsi="Arial"/>
    </w:rPr>
  </w:style>
  <w:style w:type="paragraph" w:styleId="Heading5">
    <w:name w:val="heading 5"/>
    <w:basedOn w:val="Normal"/>
    <w:next w:val="Normal"/>
    <w:qFormat/>
    <w:pPr>
      <w:keepNext/>
      <w:spacing w:before="20" w:after="20"/>
      <w:outlineLvl w:val="4"/>
    </w:pPr>
    <w:rPr>
      <w:rFonts w:ascii="Arial" w:hAnsi="Arial"/>
      <w:b/>
      <w:sz w:val="22"/>
    </w:rPr>
  </w:style>
  <w:style w:type="paragraph" w:styleId="Heading6">
    <w:name w:val="heading 6"/>
    <w:basedOn w:val="Normal"/>
    <w:next w:val="Normal"/>
    <w:qFormat/>
    <w:pPr>
      <w:keepNext/>
      <w:outlineLvl w:val="5"/>
    </w:pPr>
    <w:rPr>
      <w:rFonts w:ascii="Arial" w:hAnsi="Arial"/>
      <w:b/>
    </w:rPr>
  </w:style>
  <w:style w:type="paragraph" w:styleId="Heading8">
    <w:name w:val="heading 8"/>
    <w:basedOn w:val="Normal"/>
    <w:next w:val="Normal"/>
    <w:qFormat/>
    <w:pPr>
      <w:keepNext/>
      <w:numPr>
        <w:ilvl w:val="7"/>
        <w:numId w:val="7"/>
      </w:numPr>
      <w:jc w:val="both"/>
      <w:outlineLvl w:val="7"/>
    </w:pPr>
    <w:rPr>
      <w:b/>
      <w:i/>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ext">
    <w:name w:val="Document Text"/>
    <w:pPr>
      <w:spacing w:before="100" w:after="100"/>
    </w:pPr>
    <w:rPr>
      <w:sz w:val="24"/>
    </w:rPr>
  </w:style>
  <w:style w:type="paragraph" w:customStyle="1" w:styleId="Step">
    <w:name w:val="Step"/>
    <w:basedOn w:val="DocumentText"/>
    <w:pPr>
      <w:numPr>
        <w:numId w:val="10"/>
      </w:numPr>
      <w:tabs>
        <w:tab w:val="left" w:pos="475"/>
        <w:tab w:val="left" w:pos="950"/>
        <w:tab w:val="left" w:pos="1440"/>
        <w:tab w:val="left" w:pos="1915"/>
        <w:tab w:val="left" w:pos="2390"/>
      </w:tabs>
    </w:pPr>
  </w:style>
  <w:style w:type="paragraph" w:styleId="Header">
    <w:name w:val="header"/>
    <w:basedOn w:val="DocumentText"/>
    <w:link w:val="HeaderChar"/>
    <w:pPr>
      <w:tabs>
        <w:tab w:val="center" w:pos="4680"/>
        <w:tab w:val="right" w:pos="9360"/>
      </w:tabs>
      <w:spacing w:before="0" w:after="0"/>
    </w:pPr>
    <w:rPr>
      <w:rFonts w:ascii="Arial" w:hAnsi="Arial"/>
      <w:sz w:val="20"/>
    </w:rPr>
  </w:style>
  <w:style w:type="paragraph" w:styleId="Footer">
    <w:name w:val="footer"/>
    <w:basedOn w:val="Header"/>
    <w:semiHidden/>
  </w:style>
  <w:style w:type="character" w:styleId="PageNumber">
    <w:name w:val="page number"/>
    <w:basedOn w:val="DefaultParagraphFont"/>
    <w:semiHidden/>
  </w:style>
  <w:style w:type="paragraph" w:styleId="Title">
    <w:name w:val="Title"/>
    <w:basedOn w:val="DocumentText"/>
    <w:next w:val="DocumentText"/>
    <w:qFormat/>
    <w:pPr>
      <w:spacing w:before="480"/>
      <w:jc w:val="center"/>
    </w:pPr>
    <w:rPr>
      <w:rFonts w:ascii="Arial" w:hAnsi="Arial"/>
      <w:b/>
      <w:kern w:val="28"/>
      <w:sz w:val="36"/>
    </w:rPr>
  </w:style>
  <w:style w:type="paragraph" w:styleId="TOC4">
    <w:name w:val="toc 4"/>
    <w:basedOn w:val="Normal"/>
    <w:next w:val="Normal"/>
    <w:autoRedefine/>
    <w:semiHidden/>
    <w:pPr>
      <w:ind w:left="720"/>
    </w:pPr>
  </w:style>
  <w:style w:type="paragraph" w:styleId="TOC1">
    <w:name w:val="toc 1"/>
    <w:basedOn w:val="DocumentText"/>
    <w:next w:val="TOC2"/>
    <w:uiPriority w:val="39"/>
    <w:pPr>
      <w:tabs>
        <w:tab w:val="right" w:leader="dot" w:pos="9360"/>
      </w:tabs>
      <w:spacing w:before="240"/>
    </w:pPr>
    <w:rPr>
      <w:rFonts w:ascii="Arial" w:hAnsi="Arial"/>
      <w:b/>
    </w:rPr>
  </w:style>
  <w:style w:type="paragraph" w:styleId="TOC2">
    <w:name w:val="toc 2"/>
    <w:basedOn w:val="TOC1"/>
    <w:uiPriority w:val="39"/>
    <w:pPr>
      <w:spacing w:before="0" w:after="0"/>
      <w:ind w:left="475"/>
    </w:pPr>
    <w:rPr>
      <w:b w:val="0"/>
    </w:rPr>
  </w:style>
  <w:style w:type="paragraph" w:customStyle="1" w:styleId="bullet2line">
    <w:name w:val="bullet2line"/>
    <w:basedOn w:val="DocumentText"/>
    <w:pPr>
      <w:numPr>
        <w:numId w:val="4"/>
      </w:numPr>
      <w:tabs>
        <w:tab w:val="left" w:pos="1080"/>
        <w:tab w:val="left" w:pos="1440"/>
      </w:tabs>
    </w:pPr>
  </w:style>
  <w:style w:type="paragraph" w:styleId="Caption">
    <w:name w:val="caption"/>
    <w:basedOn w:val="DocumentText"/>
    <w:next w:val="DocumentText"/>
    <w:qFormat/>
    <w:pPr>
      <w:jc w:val="center"/>
    </w:pPr>
    <w:rPr>
      <w:b/>
    </w:rPr>
  </w:style>
  <w:style w:type="paragraph" w:customStyle="1" w:styleId="bulletlast">
    <w:name w:val="bulletlast"/>
    <w:basedOn w:val="bulletmiddle"/>
    <w:next w:val="Step"/>
    <w:pPr>
      <w:spacing w:after="100"/>
    </w:pPr>
  </w:style>
  <w:style w:type="paragraph" w:customStyle="1" w:styleId="bullet1st">
    <w:name w:val="bullet1st"/>
    <w:basedOn w:val="bulletmiddle"/>
    <w:next w:val="bulletmiddle"/>
    <w:pPr>
      <w:spacing w:before="100"/>
    </w:pPr>
  </w:style>
  <w:style w:type="paragraph" w:styleId="TOC3">
    <w:name w:val="toc 3"/>
    <w:basedOn w:val="TOC2"/>
    <w:uiPriority w:val="39"/>
    <w:pPr>
      <w:tabs>
        <w:tab w:val="left" w:pos="1627"/>
      </w:tabs>
      <w:ind w:left="95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style>
  <w:style w:type="paragraph" w:styleId="TOC9">
    <w:name w:val="toc 9"/>
    <w:basedOn w:val="Normal"/>
    <w:next w:val="Normal"/>
    <w:autoRedefine/>
    <w:semiHidden/>
    <w:pPr>
      <w:ind w:left="1920"/>
    </w:pPr>
  </w:style>
  <w:style w:type="paragraph" w:customStyle="1" w:styleId="Attpageno">
    <w:name w:val="Attpageno"/>
    <w:basedOn w:val="DocumentText"/>
    <w:next w:val="DocumentText"/>
    <w:pPr>
      <w:spacing w:before="0"/>
      <w:jc w:val="center"/>
    </w:pPr>
    <w:rPr>
      <w:sz w:val="20"/>
    </w:rPr>
  </w:style>
  <w:style w:type="paragraph" w:styleId="BalloonText">
    <w:name w:val="Balloon Text"/>
    <w:basedOn w:val="Normal"/>
    <w:link w:val="BalloonTextChar"/>
    <w:uiPriority w:val="99"/>
    <w:semiHidden/>
    <w:unhideWhenUsed/>
    <w:rsid w:val="00D752DD"/>
    <w:rPr>
      <w:rFonts w:ascii="Tahoma" w:hAnsi="Tahoma" w:cs="Tahoma"/>
      <w:sz w:val="16"/>
      <w:szCs w:val="16"/>
    </w:rPr>
  </w:style>
  <w:style w:type="paragraph" w:customStyle="1" w:styleId="TitleBoxText">
    <w:name w:val="TitleBoxText"/>
    <w:basedOn w:val="DocumentText"/>
    <w:pPr>
      <w:spacing w:before="40" w:after="40"/>
    </w:pPr>
    <w:rPr>
      <w:rFonts w:ascii="Arial" w:hAnsi="Arial"/>
      <w:b/>
    </w:rPr>
  </w:style>
  <w:style w:type="paragraph" w:customStyle="1" w:styleId="ISONETitle">
    <w:name w:val="ISONETitle"/>
    <w:basedOn w:val="Title"/>
    <w:pPr>
      <w:spacing w:before="240"/>
    </w:pPr>
    <w:rPr>
      <w:sz w:val="32"/>
    </w:rPr>
  </w:style>
  <w:style w:type="paragraph" w:customStyle="1" w:styleId="Intranet">
    <w:name w:val="Intranet"/>
    <w:basedOn w:val="DocumentText"/>
    <w:pPr>
      <w:spacing w:before="0" w:after="0"/>
    </w:pPr>
    <w:rPr>
      <w:i/>
    </w:rPr>
  </w:style>
  <w:style w:type="paragraph" w:customStyle="1" w:styleId="TableText">
    <w:name w:val="TableText"/>
    <w:basedOn w:val="DocumentText"/>
    <w:pPr>
      <w:tabs>
        <w:tab w:val="center" w:pos="579"/>
      </w:tabs>
      <w:spacing w:before="40" w:after="40"/>
      <w:jc w:val="center"/>
    </w:pPr>
    <w:rPr>
      <w:sz w:val="20"/>
    </w:rPr>
  </w:style>
  <w:style w:type="paragraph" w:customStyle="1" w:styleId="NOTE">
    <w:name w:val="NOTE"/>
    <w:basedOn w:val="DocumentText"/>
    <w:next w:val="DocumentText"/>
    <w:pPr>
      <w:jc w:val="center"/>
    </w:pPr>
    <w:rPr>
      <w:b/>
    </w:rPr>
  </w:style>
  <w:style w:type="paragraph" w:customStyle="1" w:styleId="Level1text">
    <w:name w:val="Level 1 text"/>
    <w:basedOn w:val="Normal"/>
    <w:pPr>
      <w:numPr>
        <w:numId w:val="2"/>
      </w:numPr>
    </w:pPr>
  </w:style>
  <w:style w:type="paragraph" w:customStyle="1" w:styleId="NoteText">
    <w:name w:val="NoteText"/>
    <w:basedOn w:val="DocumentText"/>
    <w:next w:val="Step"/>
    <w:pPr>
      <w:ind w:left="360"/>
    </w:pPr>
  </w:style>
  <w:style w:type="paragraph" w:customStyle="1" w:styleId="bulletmiddle">
    <w:name w:val="bulletmiddle"/>
    <w:basedOn w:val="bullet2line"/>
    <w:pPr>
      <w:spacing w:before="0" w:after="0"/>
    </w:pPr>
  </w:style>
  <w:style w:type="paragraph" w:customStyle="1" w:styleId="Sidebar">
    <w:name w:val="Sidebar"/>
    <w:basedOn w:val="DocumentText"/>
    <w:rPr>
      <w:b/>
      <w:i/>
    </w:rPr>
  </w:style>
  <w:style w:type="character" w:customStyle="1" w:styleId="BalloonTextChar">
    <w:name w:val="Balloon Text Char"/>
    <w:link w:val="BalloonText"/>
    <w:uiPriority w:val="99"/>
    <w:semiHidden/>
    <w:rsid w:val="00D752DD"/>
    <w:rPr>
      <w:rFonts w:ascii="Tahoma" w:hAnsi="Tahoma" w:cs="Tahoma"/>
      <w:sz w:val="16"/>
      <w:szCs w:val="16"/>
    </w:rPr>
  </w:style>
  <w:style w:type="character" w:customStyle="1" w:styleId="HeaderChar">
    <w:name w:val="Header Char"/>
    <w:link w:val="Header"/>
    <w:rsid w:val="00D812BF"/>
    <w:rPr>
      <w:rFonts w:ascii="Arial" w:hAnsi="Arial"/>
    </w:rPr>
  </w:style>
  <w:style w:type="table" w:styleId="TableGrid">
    <w:name w:val="Table Grid"/>
    <w:basedOn w:val="TableNormal"/>
    <w:uiPriority w:val="59"/>
    <w:rsid w:val="001D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o,fr,Style 17,Style 13,Style 12,Style 15,Style 9,o1,fr1,o2,fr2,o3,fr3,Style 18,(NECG) Footnote Reference,Style 20,Style 7,Style 8,Style 19,Style 32,o + Times New Roman"/>
    <w:uiPriority w:val="99"/>
    <w:rsid w:val="008D7D08"/>
    <w:rPr>
      <w:sz w:val="20"/>
    </w:rPr>
  </w:style>
  <w:style w:type="paragraph" w:styleId="FootnoteText">
    <w:name w:val="footnote text"/>
    <w:aliases w:val="Footnote Text Char1,Footnote Text Char Char,fn Char Char,Footnote Text Char1 Char1 Char,Footnote Text Char Char Char1 Char,Footnote Text Char1 Char Char Char,Footnote Text Char Char Char Char Char,Footnote Text Char Char1,ft,fn,fn Char,f"/>
    <w:basedOn w:val="Normal"/>
    <w:link w:val="FootnoteTextChar"/>
    <w:uiPriority w:val="99"/>
    <w:rsid w:val="008D7D08"/>
    <w:pPr>
      <w:keepNext/>
      <w:keepLines/>
      <w:widowControl w:val="0"/>
      <w:spacing w:after="120" w:line="240" w:lineRule="atLeast"/>
      <w:ind w:left="144" w:hanging="144"/>
    </w:pPr>
    <w:rPr>
      <w:sz w:val="16"/>
    </w:rPr>
  </w:style>
  <w:style w:type="character" w:customStyle="1" w:styleId="FootnoteTextChar">
    <w:name w:val="Footnote Text Char"/>
    <w:aliases w:val="Footnote Text Char1 Char,Footnote Text Char Char Char,fn Char Char Char,Footnote Text Char1 Char1 Char Char,Footnote Text Char Char Char1 Char Char,Footnote Text Char1 Char Char Char Char,Footnote Text Char Char Char Char Char Char"/>
    <w:link w:val="FootnoteText"/>
    <w:uiPriority w:val="99"/>
    <w:rsid w:val="008D7D08"/>
    <w:rPr>
      <w:sz w:val="16"/>
    </w:rPr>
  </w:style>
  <w:style w:type="paragraph" w:styleId="ListParagraph">
    <w:name w:val="List Paragraph"/>
    <w:basedOn w:val="Normal"/>
    <w:uiPriority w:val="34"/>
    <w:qFormat/>
    <w:rsid w:val="00EF1D3E"/>
    <w:pPr>
      <w:widowControl w:val="0"/>
      <w:ind w:left="720"/>
    </w:pPr>
    <w:rPr>
      <w:rFonts w:eastAsia="Calibri"/>
      <w:sz w:val="20"/>
    </w:rPr>
  </w:style>
  <w:style w:type="character" w:styleId="Hyperlink">
    <w:name w:val="Hyperlink"/>
    <w:uiPriority w:val="99"/>
    <w:unhideWhenUsed/>
    <w:rsid w:val="00D648D4"/>
    <w:rPr>
      <w:color w:val="0000FF"/>
      <w:u w:val="single"/>
    </w:rPr>
  </w:style>
  <w:style w:type="character" w:styleId="CommentReference">
    <w:name w:val="annotation reference"/>
    <w:basedOn w:val="DefaultParagraphFont"/>
    <w:uiPriority w:val="99"/>
    <w:semiHidden/>
    <w:unhideWhenUsed/>
    <w:rsid w:val="00C377D4"/>
    <w:rPr>
      <w:sz w:val="16"/>
      <w:szCs w:val="16"/>
    </w:rPr>
  </w:style>
  <w:style w:type="paragraph" w:styleId="CommentText">
    <w:name w:val="annotation text"/>
    <w:basedOn w:val="Normal"/>
    <w:link w:val="CommentTextChar"/>
    <w:uiPriority w:val="99"/>
    <w:unhideWhenUsed/>
    <w:rsid w:val="00C377D4"/>
    <w:rPr>
      <w:sz w:val="20"/>
    </w:rPr>
  </w:style>
  <w:style w:type="character" w:customStyle="1" w:styleId="CommentTextChar">
    <w:name w:val="Comment Text Char"/>
    <w:basedOn w:val="DefaultParagraphFont"/>
    <w:link w:val="CommentText"/>
    <w:uiPriority w:val="99"/>
    <w:rsid w:val="00C377D4"/>
  </w:style>
  <w:style w:type="paragraph" w:styleId="CommentSubject">
    <w:name w:val="annotation subject"/>
    <w:basedOn w:val="CommentText"/>
    <w:next w:val="CommentText"/>
    <w:link w:val="CommentSubjectChar"/>
    <w:uiPriority w:val="99"/>
    <w:semiHidden/>
    <w:unhideWhenUsed/>
    <w:rsid w:val="00C377D4"/>
    <w:rPr>
      <w:b/>
      <w:bCs/>
    </w:rPr>
  </w:style>
  <w:style w:type="character" w:customStyle="1" w:styleId="CommentSubjectChar">
    <w:name w:val="Comment Subject Char"/>
    <w:basedOn w:val="CommentTextChar"/>
    <w:link w:val="CommentSubject"/>
    <w:uiPriority w:val="99"/>
    <w:semiHidden/>
    <w:rsid w:val="00C377D4"/>
    <w:rPr>
      <w:b/>
      <w:bCs/>
    </w:rPr>
  </w:style>
  <w:style w:type="paragraph" w:styleId="Revision">
    <w:name w:val="Revision"/>
    <w:hidden/>
    <w:uiPriority w:val="99"/>
    <w:semiHidden/>
    <w:rsid w:val="00B32C8E"/>
    <w:rPr>
      <w:sz w:val="24"/>
    </w:rPr>
  </w:style>
  <w:style w:type="character" w:styleId="FollowedHyperlink">
    <w:name w:val="FollowedHyperlink"/>
    <w:basedOn w:val="DefaultParagraphFont"/>
    <w:uiPriority w:val="99"/>
    <w:semiHidden/>
    <w:unhideWhenUsed/>
    <w:rsid w:val="00115E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enewableResourceInt@iso-ne.com?subject=Solar%20Plant%20Static%20Data%20Form%20Request" TargetMode="External"/><Relationship Id="rId18" Type="http://schemas.openxmlformats.org/officeDocument/2006/relationships/footer" Target="footer2.xml"/><Relationship Id="rId26" Type="http://schemas.openxmlformats.org/officeDocument/2006/relationships/image" Target="media/image1.png"/><Relationship Id="rId21" Type="http://schemas.openxmlformats.org/officeDocument/2006/relationships/header" Target="header4.xml"/><Relationship Id="rId34" Type="http://schemas.openxmlformats.org/officeDocument/2006/relationships/header" Target="header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yperlink" Target="mailto:RenewableResourceInt@iso-ne.com?subject=Solar%20Plant%20Static%20Data%20Form%20Request" TargetMode="Externa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eader" Target="header6.xm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image" Target="media/image3.png"/><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so-ne.com/static-assets/documents/2016/08/wind_integration_data_exchange_specification_and_sample_files_AssetID_change.zip" TargetMode="External"/><Relationship Id="rId22" Type="http://schemas.openxmlformats.org/officeDocument/2006/relationships/footer" Target="footer4.xml"/><Relationship Id="rId27" Type="http://schemas.openxmlformats.org/officeDocument/2006/relationships/image" Target="media/image2.png"/><Relationship Id="rId30" Type="http://schemas.openxmlformats.org/officeDocument/2006/relationships/image" Target="media/image5.png"/><Relationship Id="rId35" Type="http://schemas.openxmlformats.org/officeDocument/2006/relationships/footer" Target="footer7.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arba\Local%20Settings\Temporary%20Internet%20Files\Content.Outlook\KAWE2UFN\SOP%20SM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OP Document" ma:contentTypeID="0x01010084C6493259830F429E0D999C7527CF56010100C81AB167D7686049A303CA5940096A94" ma:contentTypeVersion="21" ma:contentTypeDescription="" ma:contentTypeScope="" ma:versionID="fdac3ed7b1c0439452a6c75e1593a538">
  <xsd:schema xmlns:xsd="http://www.w3.org/2001/XMLSchema" xmlns:xs="http://www.w3.org/2001/XMLSchema" xmlns:p="http://schemas.microsoft.com/office/2006/metadata/properties" xmlns:ns2="eff16646-e080-405e-b14c-fa1737459779" targetNamespace="http://schemas.microsoft.com/office/2006/metadata/properties" ma:root="true" ma:fieldsID="6db3e2fb84450b63a4dc99e646308fbc" ns2:_="">
    <xsd:import namespace="eff16646-e080-405e-b14c-fa1737459779"/>
    <xsd:element name="properties">
      <xsd:complexType>
        <xsd:sequence>
          <xsd:element name="documentManagement">
            <xsd:complexType>
              <xsd:all>
                <xsd:element ref="ns2:ODMSDocumentOwnerRole"/>
                <xsd:element ref="ns2:ODMSISOClass" minOccurs="0"/>
                <xsd:element ref="ns2:ODMSDocumentStatus"/>
                <xsd:element ref="ns2:ODMSNextReviewDate" minOccurs="0"/>
                <xsd:element ref="ns2:ODMSCRID" minOccurs="0"/>
                <xsd:element ref="ns2:ODMSEffectiveDate" minOccurs="0"/>
                <xsd:element ref="ns2:ODMSPublishedDate" minOccurs="0"/>
                <xsd:element ref="ns2:ODMSProcedureType"/>
                <xsd:element ref="ns2:ODMSNeighbor" minOccurs="0"/>
                <xsd:element ref="ns2:FeedbackListID" minOccurs="0"/>
                <xsd:element ref="ns2:ODMSPublishedLocation" minOccurs="0"/>
                <xsd:element ref="ns2:ODMSWebsiteFileName" minOccurs="0"/>
                <xsd:element ref="ns2:ODMSCommitteeReview" minOccurs="0"/>
                <xsd:element ref="ns2:ODMSDesignee" minOccurs="0"/>
                <xsd:element ref="ns2:ODMSCRStatus" minOccurs="0"/>
                <xsd:element ref="ns2:TaxCatchAll" minOccurs="0"/>
                <xsd:element ref="ns2:ODMSReviewFrequency"/>
                <xsd:element ref="ns2:ODMSDocumentNumber" minOccurs="0"/>
                <xsd:element ref="ns2:TaxCatchAllLabel" minOccurs="0"/>
                <xsd:element ref="ns2:FeedbackListID_x003a_ID"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16646-e080-405e-b14c-fa1737459779" elementFormDefault="qualified">
    <xsd:import namespace="http://schemas.microsoft.com/office/2006/documentManagement/types"/>
    <xsd:import namespace="http://schemas.microsoft.com/office/infopath/2007/PartnerControls"/>
    <xsd:element name="ODMSDocumentOwnerRole" ma:index="2" ma:displayName="Document Owner Role" ma:list="{f5ae19c3-75e0-4c5a-8bf2-eef69a5fb4c4}" ma:internalName="ODMSDocumentOwnerRole" ma:readOnly="false" ma:showField="Title" ma:web="eff16646-e080-405e-b14c-fa1737459779">
      <xsd:simpleType>
        <xsd:restriction base="dms:Lookup"/>
      </xsd:simpleType>
    </xsd:element>
    <xsd:element name="ODMSISOClass" ma:index="3" nillable="true" ma:displayName="ISO Classification Label" ma:list="{9ea58688-40c1-4e58-93ab-14356b3981bf}" ma:internalName="ODMSISOClass" ma:readOnly="false" ma:showField="Icformation_x0020_Policy" ma:web="eff16646-e080-405e-b14c-fa1737459779">
      <xsd:simpleType>
        <xsd:restriction base="dms:Lookup"/>
      </xsd:simpleType>
    </xsd:element>
    <xsd:element name="ODMSDocumentStatus" ma:index="4" ma:displayName="Document Status" ma:default="Active" ma:format="Dropdown" ma:internalName="ODMSDocumentStatus" ma:readOnly="false">
      <xsd:simpleType>
        <xsd:restriction base="dms:Choice">
          <xsd:enumeration value="Initial"/>
          <xsd:enumeration value="Active"/>
          <xsd:enumeration value="Retired"/>
          <xsd:enumeration value="Under Review"/>
        </xsd:restriction>
      </xsd:simpleType>
    </xsd:element>
    <xsd:element name="ODMSNextReviewDate" ma:index="5" nillable="true" ma:displayName="Next Review Date" ma:format="DateOnly" ma:internalName="ODMSNextReviewDate" ma:readOnly="false">
      <xsd:simpleType>
        <xsd:restriction base="dms:DateTime"/>
      </xsd:simpleType>
    </xsd:element>
    <xsd:element name="ODMSCRID" ma:index="6" nillable="true" ma:displayName="CR ID" ma:internalName="ODMSCRID" ma:readOnly="false">
      <xsd:simpleType>
        <xsd:restriction base="dms:Text">
          <xsd:maxLength value="25"/>
        </xsd:restriction>
      </xsd:simpleType>
    </xsd:element>
    <xsd:element name="ODMSEffectiveDate" ma:index="7" nillable="true" ma:displayName="Effective Date" ma:format="DateOnly" ma:internalName="ODMSEffectiveDate" ma:readOnly="false">
      <xsd:simpleType>
        <xsd:restriction base="dms:DateTime"/>
      </xsd:simpleType>
    </xsd:element>
    <xsd:element name="ODMSPublishedDate" ma:index="8" nillable="true" ma:displayName="Published Date" ma:format="DateOnly" ma:internalName="ODMSPublishedDate" ma:readOnly="false">
      <xsd:simpleType>
        <xsd:restriction base="dms:DateTime"/>
      </xsd:simpleType>
    </xsd:element>
    <xsd:element name="ODMSProcedureType" ma:index="9" ma:displayName="Procedure Type" ma:format="Dropdown" ma:internalName="ODMSProcedureType" ma:readOnly="false">
      <xsd:simpleType>
        <xsd:restriction base="dms:Choice">
          <xsd:enumeration value="CROP"/>
          <xsd:enumeration value="MLCC"/>
          <xsd:enumeration value="OP"/>
          <xsd:enumeration value="SOP"/>
          <xsd:enumeration value="TOG SPS"/>
          <xsd:enumeration value="TOG STAB"/>
          <xsd:enumeration value="TOG TEXT"/>
        </xsd:restriction>
      </xsd:simpleType>
    </xsd:element>
    <xsd:element name="ODMSNeighbor" ma:index="10" nillable="true" ma:displayName="Neighbor" ma:list="{9be6de60-63d3-46d4-a732-7fb8680758f5}" ma:internalName="ODMSNeighbor" ma:readOnly="false" ma:showField="Title"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 ma:index="11" nillable="true" ma:displayName="FeedbackListID" ma:list="{9198c312-d9fe-4e22-be64-ec1ff84a14ea}" ma:internalName="FeedbackListID" ma:readOnly="false" ma:showField="CategoryDescription" ma:web="eff16646-e080-405e-b14c-fa1737459779">
      <xsd:simpleType>
        <xsd:restriction base="dms:Lookup"/>
      </xsd:simpleType>
    </xsd:element>
    <xsd:element name="ODMSPublishedLocation" ma:index="16" nillable="true" ma:displayName="Published Location" ma:format="Dropdown" ma:internalName="ODMSPublishedLocation" ma:readOnly="false">
      <xsd:simpleType>
        <xsd:restriction base="dms:Choice">
          <xsd:enumeration value="Web Only"/>
        </xsd:restriction>
      </xsd:simpleType>
    </xsd:element>
    <xsd:element name="ODMSWebsiteFileName" ma:index="17" nillable="true" ma:displayName="Website File Name" ma:internalName="ODMSWebsiteFileName" ma:readOnly="false">
      <xsd:simpleType>
        <xsd:restriction base="dms:Text">
          <xsd:maxLength value="25"/>
        </xsd:restriction>
      </xsd:simpleType>
    </xsd:element>
    <xsd:element name="ODMSCommitteeReview" ma:index="18" nillable="true" ma:displayName="Committee Review" ma:internalName="ODMSCommitteeReview" ma:readOnly="false" ma:requiredMultiChoice="true">
      <xsd:complexType>
        <xsd:complexContent>
          <xsd:extension base="dms:MultiChoice">
            <xsd:sequence>
              <xsd:element name="Value" maxOccurs="unbounded" minOccurs="0" nillable="true">
                <xsd:simpleType>
                  <xsd:restriction base="dms:Choice">
                    <xsd:enumeration value="RC"/>
                    <xsd:enumeration value="RC Notice"/>
                    <xsd:enumeration value="MC"/>
                    <xsd:enumeration value="MC Notice"/>
                  </xsd:restriction>
                </xsd:simpleType>
              </xsd:element>
            </xsd:sequence>
          </xsd:extension>
        </xsd:complexContent>
      </xsd:complexType>
    </xsd:element>
    <xsd:element name="ODMSDesignee" ma:index="19" nillable="true" ma:displayName="Designee" ma:hidden="true" ma:list="UserInfo" ma:SharePointGroup="0" ma:internalName="ODMSDesigne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DMSCRStatus" ma:index="20" nillable="true" ma:displayName="CR Status" ma:format="Dropdown" ma:internalName="ODMSCRStatus" ma:readOnly="false">
      <xsd:simpleType>
        <xsd:restriction base="dms:Choice">
          <xsd:enumeration value="Draft"/>
          <xsd:enumeration value="Draft - CR not yet submitted"/>
          <xsd:enumeration value="CR Submitted"/>
          <xsd:enumeration value="CR Approved"/>
          <xsd:enumeration value="CR Rejected"/>
          <xsd:enumeration value="Group Feedback"/>
          <xsd:enumeration value="Group Feedback Completed"/>
          <xsd:enumeration value="With FB Task Owner"/>
          <xsd:enumeration value="Individual Feedback"/>
          <xsd:enumeration value="Individual Feedback Completed"/>
          <xsd:enumeration value="Approval Phase"/>
          <xsd:enumeration value="Doc Approval Rejected"/>
          <xsd:enumeration value="Doc Approval Completed"/>
          <xsd:enumeration value="Publish Completed"/>
          <xsd:enumeration value="Terminated"/>
        </xsd:restriction>
      </xsd:simpleType>
    </xsd:element>
    <xsd:element name="TaxCatchAll" ma:index="21" nillable="true" ma:displayName="Taxonomy Catch All Column" ma:hidden="true" ma:list="{e7f41b22-4456-4d8e-8e35-ebc0e2435f77}" ma:internalName="TaxCatchAll" ma:readOnly="false" ma:showField="CatchAllData"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ODMSReviewFrequency" ma:index="22" ma:displayName="Review Frequency" ma:decimals="0" ma:internalName="ODMSReviewFrequency" ma:readOnly="false" ma:percentage="FALSE">
      <xsd:simpleType>
        <xsd:restriction base="dms:Number"/>
      </xsd:simpleType>
    </xsd:element>
    <xsd:element name="ODMSDocumentNumber" ma:index="25" nillable="true" ma:displayName="Document Number" ma:hidden="true" ma:internalName="ODMSDocumentNumber" ma:readOnly="false">
      <xsd:simpleType>
        <xsd:restriction base="dms:Text">
          <xsd:maxLength value="50"/>
        </xsd:restriction>
      </xsd:simpleType>
    </xsd:element>
    <xsd:element name="TaxCatchAllLabel" ma:index="26" nillable="true" ma:displayName="Taxonomy Catch All Column1" ma:hidden="true" ma:list="{e7f41b22-4456-4d8e-8e35-ebc0e2435f77}" ma:internalName="TaxCatchAllLabel" ma:readOnly="true" ma:showField="CatchAllDataLabel"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_x003a_ID" ma:index="27" nillable="true" ma:displayName="FeedbackListID:ID" ma:list="{9198c312-d9fe-4e22-be64-ec1ff84a14ea}" ma:internalName="FeedbackListID_x003A_ID" ma:readOnly="true" ma:showField="ID" ma:web="eff16646-e080-405e-b14c-fa1737459779">
      <xsd:simpleType>
        <xsd:restriction base="dms:Lookup"/>
      </xsd:simpleType>
    </xsd:element>
    <xsd:element name="_dlc_DocId" ma:index="28" nillable="true" ma:displayName="Document ID Value" ma:description="The value of the document ID assigned to this item."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dlc_DocId xmlns="eff16646-e080-405e-b14c-fa1737459779">ODMS-229397416-3504</_dlc_DocId>
    <_dlc_DocIdUrl xmlns="eff16646-e080-405e-b14c-fa1737459779">
      <Url>https://sharepoint.iso-ne.com/sites/odms/_layouts/15/DocIdRedir.aspx?ID=ODMS-229397416-3504</Url>
      <Description>ODMS-229397416-3504</Description>
    </_dlc_DocIdUrl>
    <ODMSDocumentOwnerRole xmlns="eff16646-e080-405e-b14c-fa1737459779">1</ODMSDocumentOwnerRole>
    <ODMSDocumentStatus xmlns="eff16646-e080-405e-b14c-fa1737459779">Under Review</ODMSDocumentStatus>
    <ODMSEffectiveDate xmlns="eff16646-e080-405e-b14c-fa1737459779">2023-07-18T04:00:00+00:00</ODMSEffectiveDate>
    <ODMSPublishedDate xmlns="eff16646-e080-405e-b14c-fa1737459779">2023-07-18T18:28:52+00:00</ODMSPublishedDate>
    <ODMSProcedureType xmlns="eff16646-e080-405e-b14c-fa1737459779">OP</ODMSProcedureType>
    <ODMSNextReviewDate xmlns="eff16646-e080-405e-b14c-fa1737459779">2025-07-18T04:00:00+00:00</ODMSNextReviewDate>
    <ODMSDocumentNumber xmlns="eff16646-e080-405e-b14c-fa1737459779">ODMS-1646773790-5440</ODMSDocumentNumber>
    <TaxCatchAll xmlns="eff16646-e080-405e-b14c-fa1737459779"/>
    <ODMSDesignee xmlns="eff16646-e080-405e-b14c-fa1737459779">
      <UserInfo>
        <DisplayName/>
        <AccountId xsi:nil="true"/>
        <AccountType/>
      </UserInfo>
    </ODMSDesignee>
    <ODMSCRID xmlns="eff16646-e080-405e-b14c-fa1737459779">CR-03552</ODMSCRID>
    <ODMSNeighbor xmlns="eff16646-e080-405e-b14c-fa1737459779"/>
    <FeedbackListID xmlns="eff16646-e080-405e-b14c-fa1737459779">25</FeedbackListID>
    <ODMSISOClass xmlns="eff16646-e080-405e-b14c-fa1737459779">1</ODMSISOClass>
    <_dlc_DocIdPersistId xmlns="eff16646-e080-405e-b14c-fa1737459779" xsi:nil="true"/>
    <ODMSPublishedLocation xmlns="eff16646-e080-405e-b14c-fa1737459779" xsi:nil="true"/>
    <ODMSWebsiteFileName xmlns="eff16646-e080-405e-b14c-fa1737459779">op14h_rto_final.pdf</ODMSWebsiteFileName>
    <ODMSReviewFrequency xmlns="eff16646-e080-405e-b14c-fa1737459779">2</ODMSReviewFrequency>
    <ODMSCommitteeReview xmlns="eff16646-e080-405e-b14c-fa1737459779">
      <Value>RC</Value>
    </ODMSCommitteeReview>
    <ODMSCRStatus xmlns="eff16646-e080-405e-b14c-fa1737459779">Individual Feedback Completed</ODMSCRStatu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6B807-8C61-4366-AB47-1370C3BCAF49}">
  <ds:schemaRefs>
    <ds:schemaRef ds:uri="http://schemas.microsoft.com/sharepoint/events"/>
  </ds:schemaRefs>
</ds:datastoreItem>
</file>

<file path=customXml/itemProps2.xml><?xml version="1.0" encoding="utf-8"?>
<ds:datastoreItem xmlns:ds="http://schemas.openxmlformats.org/officeDocument/2006/customXml" ds:itemID="{92AC1331-4728-49FB-9A16-804642411ADE}">
  <ds:schemaRefs>
    <ds:schemaRef ds:uri="http://schemas.microsoft.com/sharepoint/v3/contenttype/forms"/>
  </ds:schemaRefs>
</ds:datastoreItem>
</file>

<file path=customXml/itemProps3.xml><?xml version="1.0" encoding="utf-8"?>
<ds:datastoreItem xmlns:ds="http://schemas.openxmlformats.org/officeDocument/2006/customXml" ds:itemID="{15BD4832-5C83-4B29-A3EF-7D838D4E5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16646-e080-405e-b14c-fa1737459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DC4F52-6870-4F2C-B448-BD19A9138729}">
  <ds:schemaRefs>
    <ds:schemaRef ds:uri="http://schemas.microsoft.com/office/2006/metadata/longProperties"/>
  </ds:schemaRefs>
</ds:datastoreItem>
</file>

<file path=customXml/itemProps5.xml><?xml version="1.0" encoding="utf-8"?>
<ds:datastoreItem xmlns:ds="http://schemas.openxmlformats.org/officeDocument/2006/customXml" ds:itemID="{F785BDBC-F067-4916-8BF8-E56D3810C1C4}">
  <ds:schemaRefs>
    <ds:schemaRef ds:uri="http://purl.org/dc/elements/1.1/"/>
    <ds:schemaRef ds:uri="http://www.w3.org/XML/1998/namespace"/>
    <ds:schemaRef ds:uri="http://schemas.microsoft.com/office/infopath/2007/PartnerControls"/>
    <ds:schemaRef ds:uri="http://schemas.microsoft.com/office/2006/documentManagement/types"/>
    <ds:schemaRef ds:uri="http://purl.org/dc/dcmitype/"/>
    <ds:schemaRef ds:uri="http://purl.org/dc/terms/"/>
    <ds:schemaRef ds:uri="http://schemas.openxmlformats.org/package/2006/metadata/core-properties"/>
    <ds:schemaRef ds:uri="eff16646-e080-405e-b14c-fa1737459779"/>
    <ds:schemaRef ds:uri="http://schemas.microsoft.com/office/2006/metadata/properties"/>
  </ds:schemaRefs>
</ds:datastoreItem>
</file>

<file path=customXml/itemProps6.xml><?xml version="1.0" encoding="utf-8"?>
<ds:datastoreItem xmlns:ds="http://schemas.openxmlformats.org/officeDocument/2006/customXml" ds:itemID="{F24E6240-200D-469B-B0DA-907999D23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 SMD Template.dot</Template>
  <TotalTime>10049</TotalTime>
  <Pages>23</Pages>
  <Words>4407</Words>
  <Characters>25123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OP14 -Appendix H - Solar Plant Operator Guide</vt:lpstr>
    </vt:vector>
  </TitlesOfParts>
  <Company>ISO New England</Company>
  <LinksUpToDate>false</LinksUpToDate>
  <CharactersWithSpaces>29472</CharactersWithSpaces>
  <SharedDoc>false</SharedDoc>
  <HLinks>
    <vt:vector size="12" baseType="variant">
      <vt:variant>
        <vt:i4>7077900</vt:i4>
      </vt:variant>
      <vt:variant>
        <vt:i4>108</vt:i4>
      </vt:variant>
      <vt:variant>
        <vt:i4>0</vt:i4>
      </vt:variant>
      <vt:variant>
        <vt:i4>5</vt:i4>
      </vt:variant>
      <vt:variant>
        <vt:lpwstr>http://www.iso-ne.com/regulatory/tariff/attach_d/index.html</vt:lpwstr>
      </vt:variant>
      <vt:variant>
        <vt:lpwstr/>
      </vt:variant>
      <vt:variant>
        <vt:i4>7405669</vt:i4>
      </vt:variant>
      <vt:variant>
        <vt:i4>0</vt:i4>
      </vt:variant>
      <vt:variant>
        <vt:i4>0</vt:i4>
      </vt:variant>
      <vt:variant>
        <vt:i4>5</vt:i4>
      </vt:variant>
      <vt:variant>
        <vt:lpwstr>http://www.nrel.gov/docs/fy02osti/32494.pdf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OP14 -Appendix H - Solar Plant Operator Guide</dc:title>
  <dc:subject>System Operations Procedure</dc:subject>
  <dc:creator/>
  <cp:lastModifiedBy/>
  <cp:revision>87</cp:revision>
  <cp:lastPrinted>2024-08-22T19:51:00Z</cp:lastPrinted>
  <dcterms:created xsi:type="dcterms:W3CDTF">2018-07-20T17:33:00Z</dcterms:created>
  <dcterms:modified xsi:type="dcterms:W3CDTF">2024-12-19T22:30:00Z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0x01010084C6493259830F429E0D999C7527CF56010100C81AB167D7686049A303CA5940096A94</vt:lpwstr>
  </property>
  <property fmtid="{D5CDD505-2E9C-101B-9397-08002B2CF9AE}" pid="4" name="_dlc_DocIdItemGuid">
    <vt:lpwstr>c7e0e82e-f236-424f-9b21-08802cd87b51</vt:lpwstr>
  </property>
  <property fmtid="{D5CDD505-2E9C-101B-9397-08002B2CF9AE}" pid="5" name="Update Document Number">
    <vt:lpwstr>, </vt:lpwstr>
  </property>
  <property fmtid="{D5CDD505-2E9C-101B-9397-08002B2CF9AE}" pid="6" name="CRID">
    <vt:lpwstr>4385</vt:lpwstr>
  </property>
  <property fmtid="{D5CDD505-2E9C-101B-9397-08002B2CF9AE}" pid="7" name="Current State">
    <vt:lpwstr>Published</vt:lpwstr>
  </property>
  <property fmtid="{D5CDD505-2E9C-101B-9397-08002B2CF9AE}" pid="8" name="CR Priority">
    <vt:lpwstr>Normal</vt:lpwstr>
  </property>
  <property fmtid="{D5CDD505-2E9C-101B-9397-08002B2CF9AE}" pid="9" name="Order">
    <vt:r8>529200</vt:r8>
  </property>
  <property fmtid="{D5CDD505-2E9C-101B-9397-08002B2CF9AE}" pid="10" name="ODMSEMSKeywords">
    <vt:lpwstr/>
  </property>
  <property fmtid="{D5CDD505-2E9C-101B-9397-08002B2CF9AE}" pid="11" name="xd_ProgID">
    <vt:lpwstr/>
  </property>
  <property fmtid="{D5CDD505-2E9C-101B-9397-08002B2CF9AE}" pid="12" name="ODMSSOPDirectory">
    <vt:lpwstr/>
  </property>
  <property fmtid="{D5CDD505-2E9C-101B-9397-08002B2CF9AE}" pid="13" name="TemplateUrl">
    <vt:lpwstr/>
  </property>
  <property fmtid="{D5CDD505-2E9C-101B-9397-08002B2CF9AE}" pid="14" name="_CopySource">
    <vt:lpwstr>https://sharepoint.iso-ne.com/sites/odms/SourceDocuments/OP14 App H.docx</vt:lpwstr>
  </property>
  <property fmtid="{D5CDD505-2E9C-101B-9397-08002B2CF9AE}" pid="15" name="ODMSReviewFrequency">
    <vt:r8>2</vt:r8>
  </property>
  <property fmtid="{D5CDD505-2E9C-101B-9397-08002B2CF9AE}" pid="16" name="ODMSWebsiteFileName">
    <vt:lpwstr>op14h_rto_final.pdf</vt:lpwstr>
  </property>
  <property fmtid="{D5CDD505-2E9C-101B-9397-08002B2CF9AE}" pid="17" name="ODMSCommitteeReview">
    <vt:lpwstr>;#RC;#</vt:lpwstr>
  </property>
  <property fmtid="{D5CDD505-2E9C-101B-9397-08002B2CF9AE}" pid="18" name="Unlock File(1)">
    <vt:lpwstr/>
  </property>
  <property fmtid="{D5CDD505-2E9C-101B-9397-08002B2CF9AE}" pid="19" name="Unlock File">
    <vt:lpwstr/>
  </property>
  <property fmtid="{D5CDD505-2E9C-101B-9397-08002B2CF9AE}" pid="20" name="ODMSTOGDirectory">
    <vt:lpwstr/>
  </property>
</Properties>
</file>