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DF006" w14:textId="20079592" w:rsidR="00311396" w:rsidRPr="00C738D2" w:rsidRDefault="00311396" w:rsidP="00970738">
      <w:pPr>
        <w:pStyle w:val="Title"/>
        <w:spacing w:before="960" w:after="960"/>
        <w:rPr>
          <w:szCs w:val="36"/>
        </w:rPr>
      </w:pPr>
      <w:bookmarkStart w:id="0" w:name="_Toc419010458"/>
      <w:r w:rsidRPr="00C738D2">
        <w:rPr>
          <w:szCs w:val="36"/>
        </w:rPr>
        <w:t>ISO New England Operating Procedure No. 14</w:t>
      </w:r>
      <w:bookmarkStart w:id="1" w:name="_Toc419010459"/>
      <w:bookmarkStart w:id="2" w:name="_Toc419010492"/>
      <w:bookmarkEnd w:id="0"/>
      <w:r w:rsidRPr="00C738D2">
        <w:rPr>
          <w:rFonts w:cs="Arial"/>
          <w:szCs w:val="36"/>
        </w:rPr>
        <w:t xml:space="preserve"> -</w:t>
      </w:r>
      <w:r w:rsidRPr="00C738D2">
        <w:rPr>
          <w:szCs w:val="36"/>
        </w:rPr>
        <w:t xml:space="preserve"> Technical Requirements for Generators, Demand </w:t>
      </w:r>
      <w:r w:rsidR="007132E3" w:rsidRPr="00C738D2">
        <w:rPr>
          <w:szCs w:val="36"/>
        </w:rPr>
        <w:t xml:space="preserve">Response </w:t>
      </w:r>
      <w:r w:rsidRPr="00C738D2">
        <w:rPr>
          <w:szCs w:val="36"/>
        </w:rPr>
        <w:t>Resources</w:t>
      </w:r>
      <w:r w:rsidR="007E050F" w:rsidRPr="00C738D2">
        <w:rPr>
          <w:szCs w:val="36"/>
        </w:rPr>
        <w:t>,</w:t>
      </w:r>
      <w:r w:rsidRPr="00C738D2">
        <w:rPr>
          <w:szCs w:val="36"/>
        </w:rPr>
        <w:t xml:space="preserve"> Asset Related Demands</w:t>
      </w:r>
      <w:bookmarkEnd w:id="1"/>
      <w:bookmarkEnd w:id="2"/>
      <w:r w:rsidR="007E050F" w:rsidRPr="00C738D2">
        <w:rPr>
          <w:szCs w:val="36"/>
        </w:rPr>
        <w:t xml:space="preserve"> and Alternative Technology Regulation Resources</w:t>
      </w:r>
    </w:p>
    <w:p w14:paraId="770453AE" w14:textId="2B68108B" w:rsidR="004B2F1A" w:rsidRPr="00C738D2" w:rsidRDefault="00311396" w:rsidP="001D4185">
      <w:pPr>
        <w:pStyle w:val="BodyText"/>
        <w:spacing w:before="120" w:after="120"/>
        <w:ind w:left="1440" w:hanging="1440"/>
        <w:rPr>
          <w:rFonts w:ascii="Arial" w:hAnsi="Arial" w:cs="Arial"/>
          <w:b/>
          <w:i w:val="0"/>
          <w:sz w:val="24"/>
        </w:rPr>
      </w:pPr>
      <w:r w:rsidRPr="00C738D2">
        <w:rPr>
          <w:rFonts w:ascii="Arial" w:hAnsi="Arial" w:cs="Arial"/>
          <w:b/>
          <w:i w:val="0"/>
          <w:sz w:val="24"/>
        </w:rPr>
        <w:t xml:space="preserve">Effective Date: </w:t>
      </w:r>
      <w:ins w:id="3" w:author="Stevens, Anthony, L" w:date="2024-08-22T10:06:00Z">
        <w:r w:rsidR="00D060DC">
          <w:rPr>
            <w:rFonts w:ascii="Arial" w:hAnsi="Arial" w:cs="Arial"/>
            <w:b/>
            <w:i w:val="0"/>
            <w:sz w:val="24"/>
          </w:rPr>
          <w:t>Draft</w:t>
        </w:r>
      </w:ins>
      <w:del w:id="4" w:author="Stevens, Anthony, L" w:date="2024-08-22T10:06:00Z">
        <w:r w:rsidR="004057D4" w:rsidDel="00D060DC">
          <w:rPr>
            <w:rFonts w:ascii="Arial" w:hAnsi="Arial" w:cs="Arial"/>
            <w:b/>
            <w:i w:val="0"/>
            <w:sz w:val="24"/>
          </w:rPr>
          <w:delText>July</w:delText>
        </w:r>
        <w:r w:rsidR="004D713C" w:rsidDel="00D060DC">
          <w:rPr>
            <w:rFonts w:ascii="Arial" w:hAnsi="Arial" w:cs="Arial"/>
            <w:b/>
            <w:i w:val="0"/>
            <w:sz w:val="24"/>
          </w:rPr>
          <w:delText xml:space="preserve"> </w:delText>
        </w:r>
        <w:r w:rsidR="004057D4" w:rsidDel="00D060DC">
          <w:rPr>
            <w:rFonts w:ascii="Arial" w:hAnsi="Arial" w:cs="Arial"/>
            <w:b/>
            <w:i w:val="0"/>
            <w:sz w:val="24"/>
          </w:rPr>
          <w:delText>3</w:delText>
        </w:r>
        <w:r w:rsidR="004D713C" w:rsidDel="00D060DC">
          <w:rPr>
            <w:rFonts w:ascii="Arial" w:hAnsi="Arial" w:cs="Arial"/>
            <w:b/>
            <w:i w:val="0"/>
            <w:sz w:val="24"/>
          </w:rPr>
          <w:delText>, 202</w:delText>
        </w:r>
        <w:r w:rsidR="004057D4" w:rsidDel="00D060DC">
          <w:rPr>
            <w:rFonts w:ascii="Arial" w:hAnsi="Arial" w:cs="Arial"/>
            <w:b/>
            <w:i w:val="0"/>
            <w:sz w:val="24"/>
          </w:rPr>
          <w:delText>4</w:delText>
        </w:r>
      </w:del>
    </w:p>
    <w:p w14:paraId="759DFE07" w14:textId="50953342" w:rsidR="00311396" w:rsidRPr="00C738D2" w:rsidRDefault="004B2F1A" w:rsidP="001D4185">
      <w:pPr>
        <w:pStyle w:val="BodyText"/>
        <w:spacing w:before="120" w:after="120"/>
        <w:ind w:left="1440" w:hanging="1440"/>
        <w:rPr>
          <w:rFonts w:ascii="Arial" w:hAnsi="Arial" w:cs="Arial"/>
          <w:b/>
          <w:i w:val="0"/>
          <w:sz w:val="24"/>
        </w:rPr>
      </w:pPr>
      <w:r w:rsidRPr="00C738D2">
        <w:rPr>
          <w:rFonts w:ascii="Arial" w:hAnsi="Arial" w:cs="Arial"/>
          <w:b/>
          <w:i w:val="0"/>
          <w:sz w:val="24"/>
        </w:rPr>
        <w:t xml:space="preserve">Review By Date: </w:t>
      </w:r>
      <w:ins w:id="5" w:author="Stevens, Anthony, L" w:date="2024-08-22T10:06:00Z">
        <w:r w:rsidR="00D060DC">
          <w:rPr>
            <w:rFonts w:ascii="Arial" w:hAnsi="Arial" w:cs="Arial"/>
            <w:b/>
            <w:i w:val="0"/>
            <w:sz w:val="24"/>
          </w:rPr>
          <w:t>Month day, year</w:t>
        </w:r>
      </w:ins>
      <w:del w:id="6" w:author="Stevens, Anthony, L" w:date="2024-08-22T10:06:00Z">
        <w:r w:rsidR="004057D4" w:rsidDel="00D060DC">
          <w:rPr>
            <w:rFonts w:ascii="Arial" w:hAnsi="Arial" w:cs="Arial"/>
            <w:b/>
            <w:i w:val="0"/>
            <w:sz w:val="24"/>
          </w:rPr>
          <w:delText>July</w:delText>
        </w:r>
        <w:r w:rsidR="004D713C" w:rsidDel="00D060DC">
          <w:rPr>
            <w:rFonts w:ascii="Arial" w:hAnsi="Arial" w:cs="Arial"/>
            <w:b/>
            <w:i w:val="0"/>
            <w:sz w:val="24"/>
          </w:rPr>
          <w:delText xml:space="preserve"> </w:delText>
        </w:r>
        <w:r w:rsidR="004057D4" w:rsidDel="00D060DC">
          <w:rPr>
            <w:rFonts w:ascii="Arial" w:hAnsi="Arial" w:cs="Arial"/>
            <w:b/>
            <w:i w:val="0"/>
            <w:sz w:val="24"/>
          </w:rPr>
          <w:delText>3</w:delText>
        </w:r>
        <w:r w:rsidR="004D713C" w:rsidDel="00D060DC">
          <w:rPr>
            <w:rFonts w:ascii="Arial" w:hAnsi="Arial" w:cs="Arial"/>
            <w:b/>
            <w:i w:val="0"/>
            <w:sz w:val="24"/>
          </w:rPr>
          <w:delText>, 202</w:delText>
        </w:r>
        <w:r w:rsidR="004057D4" w:rsidDel="00D060DC">
          <w:rPr>
            <w:rFonts w:ascii="Arial" w:hAnsi="Arial" w:cs="Arial"/>
            <w:b/>
            <w:i w:val="0"/>
            <w:sz w:val="24"/>
          </w:rPr>
          <w:delText>6</w:delText>
        </w:r>
      </w:del>
    </w:p>
    <w:p w14:paraId="4927494E" w14:textId="77777777" w:rsidR="008A6D8F" w:rsidRPr="00C738D2" w:rsidRDefault="008A6D8F" w:rsidP="000D7F7E">
      <w:pPr>
        <w:pStyle w:val="TOCHeading"/>
        <w:rPr>
          <w:rFonts w:ascii="Arial" w:hAnsi="Arial" w:cs="Arial"/>
          <w:color w:val="auto"/>
        </w:rPr>
      </w:pPr>
      <w:r w:rsidRPr="00C738D2">
        <w:rPr>
          <w:rFonts w:ascii="Arial" w:hAnsi="Arial" w:cs="Arial"/>
          <w:color w:val="auto"/>
        </w:rPr>
        <w:t>Table of Contents</w:t>
      </w:r>
    </w:p>
    <w:p w14:paraId="236679F3" w14:textId="14A9819D" w:rsidR="006C7A6A" w:rsidRPr="00C738D2" w:rsidRDefault="008A6D8F">
      <w:pPr>
        <w:pStyle w:val="TOC1"/>
        <w:rPr>
          <w:rFonts w:ascii="Calibri" w:hAnsi="Calibri"/>
          <w:b w:val="0"/>
          <w:noProof/>
          <w:sz w:val="22"/>
          <w:szCs w:val="22"/>
        </w:rPr>
      </w:pPr>
      <w:r w:rsidRPr="00C738D2">
        <w:fldChar w:fldCharType="begin"/>
      </w:r>
      <w:r w:rsidRPr="00C738D2">
        <w:instrText xml:space="preserve"> TOC \o "1-3" \h \z \u </w:instrText>
      </w:r>
      <w:r w:rsidRPr="00C738D2">
        <w:fldChar w:fldCharType="separate"/>
      </w:r>
      <w:hyperlink w:anchor="_Toc53502067" w:history="1">
        <w:r w:rsidR="006C7A6A" w:rsidRPr="00C738D2">
          <w:rPr>
            <w:rStyle w:val="Hyperlink"/>
            <w:noProof/>
          </w:rPr>
          <w:t>References</w:t>
        </w:r>
        <w:r w:rsidR="006C7A6A" w:rsidRPr="00C738D2">
          <w:rPr>
            <w:noProof/>
            <w:webHidden/>
          </w:rPr>
          <w:tab/>
        </w:r>
        <w:r w:rsidR="006C7A6A" w:rsidRPr="00232F72">
          <w:rPr>
            <w:noProof/>
            <w:webHidden/>
          </w:rPr>
          <w:fldChar w:fldCharType="begin"/>
        </w:r>
        <w:r w:rsidR="006C7A6A" w:rsidRPr="00C738D2">
          <w:rPr>
            <w:noProof/>
            <w:webHidden/>
          </w:rPr>
          <w:instrText xml:space="preserve"> PAGEREF _Toc53502067 \h </w:instrText>
        </w:r>
        <w:r w:rsidR="006C7A6A" w:rsidRPr="00232F72">
          <w:rPr>
            <w:noProof/>
            <w:webHidden/>
          </w:rPr>
        </w:r>
        <w:r w:rsidR="006C7A6A" w:rsidRPr="00232F72">
          <w:rPr>
            <w:noProof/>
            <w:webHidden/>
          </w:rPr>
          <w:fldChar w:fldCharType="separate"/>
        </w:r>
        <w:r w:rsidR="00FF774D">
          <w:rPr>
            <w:noProof/>
            <w:webHidden/>
          </w:rPr>
          <w:t>4</w:t>
        </w:r>
        <w:r w:rsidR="006C7A6A" w:rsidRPr="00232F72">
          <w:rPr>
            <w:noProof/>
            <w:webHidden/>
          </w:rPr>
          <w:fldChar w:fldCharType="end"/>
        </w:r>
      </w:hyperlink>
    </w:p>
    <w:p w14:paraId="2D611AC6" w14:textId="74164FD0" w:rsidR="006C7A6A" w:rsidRPr="00C738D2" w:rsidRDefault="006C7A6A">
      <w:pPr>
        <w:pStyle w:val="TOC1"/>
        <w:rPr>
          <w:rFonts w:ascii="Calibri" w:hAnsi="Calibri"/>
          <w:b w:val="0"/>
          <w:noProof/>
          <w:sz w:val="22"/>
          <w:szCs w:val="22"/>
        </w:rPr>
      </w:pPr>
      <w:hyperlink w:anchor="_Toc53502068" w:history="1">
        <w:r w:rsidRPr="00C738D2">
          <w:rPr>
            <w:rStyle w:val="Hyperlink"/>
            <w:noProof/>
          </w:rPr>
          <w:t>Appendices</w:t>
        </w:r>
        <w:r w:rsidRPr="00C738D2">
          <w:rPr>
            <w:noProof/>
            <w:webHidden/>
          </w:rPr>
          <w:tab/>
        </w:r>
        <w:r w:rsidRPr="00232F72">
          <w:rPr>
            <w:noProof/>
            <w:webHidden/>
          </w:rPr>
          <w:fldChar w:fldCharType="begin"/>
        </w:r>
        <w:r w:rsidRPr="00C738D2">
          <w:rPr>
            <w:noProof/>
            <w:webHidden/>
          </w:rPr>
          <w:instrText xml:space="preserve"> PAGEREF _Toc53502068 \h </w:instrText>
        </w:r>
        <w:r w:rsidRPr="00232F72">
          <w:rPr>
            <w:noProof/>
            <w:webHidden/>
          </w:rPr>
        </w:r>
        <w:r w:rsidRPr="00232F72">
          <w:rPr>
            <w:noProof/>
            <w:webHidden/>
          </w:rPr>
          <w:fldChar w:fldCharType="separate"/>
        </w:r>
        <w:r w:rsidR="00FF774D">
          <w:rPr>
            <w:noProof/>
            <w:webHidden/>
          </w:rPr>
          <w:t>5</w:t>
        </w:r>
        <w:r w:rsidRPr="00232F72">
          <w:rPr>
            <w:noProof/>
            <w:webHidden/>
          </w:rPr>
          <w:fldChar w:fldCharType="end"/>
        </w:r>
      </w:hyperlink>
    </w:p>
    <w:p w14:paraId="014CE574" w14:textId="134746CE" w:rsidR="006C7A6A" w:rsidRPr="00C738D2" w:rsidRDefault="006C7A6A">
      <w:pPr>
        <w:pStyle w:val="TOC1"/>
        <w:tabs>
          <w:tab w:val="left" w:pos="475"/>
        </w:tabs>
        <w:rPr>
          <w:rFonts w:ascii="Calibri" w:hAnsi="Calibri"/>
          <w:b w:val="0"/>
          <w:noProof/>
          <w:sz w:val="22"/>
          <w:szCs w:val="22"/>
        </w:rPr>
      </w:pPr>
      <w:hyperlink w:anchor="_Toc53502069" w:history="1">
        <w:r w:rsidRPr="00C738D2">
          <w:rPr>
            <w:rStyle w:val="Hyperlink"/>
            <w:noProof/>
          </w:rPr>
          <w:t>I.</w:t>
        </w:r>
        <w:r w:rsidRPr="00C738D2">
          <w:rPr>
            <w:rFonts w:ascii="Calibri" w:hAnsi="Calibri"/>
            <w:b w:val="0"/>
            <w:noProof/>
            <w:sz w:val="22"/>
            <w:szCs w:val="22"/>
          </w:rPr>
          <w:tab/>
        </w:r>
        <w:r w:rsidRPr="00C738D2">
          <w:rPr>
            <w:rStyle w:val="Hyperlink"/>
            <w:noProof/>
          </w:rPr>
          <w:t>INTRODUCTION</w:t>
        </w:r>
        <w:r w:rsidRPr="00C738D2">
          <w:rPr>
            <w:noProof/>
            <w:webHidden/>
          </w:rPr>
          <w:tab/>
        </w:r>
        <w:r w:rsidRPr="00232F72">
          <w:rPr>
            <w:noProof/>
            <w:webHidden/>
          </w:rPr>
          <w:fldChar w:fldCharType="begin"/>
        </w:r>
        <w:r w:rsidRPr="00C738D2">
          <w:rPr>
            <w:noProof/>
            <w:webHidden/>
          </w:rPr>
          <w:instrText xml:space="preserve"> PAGEREF _Toc53502069 \h </w:instrText>
        </w:r>
        <w:r w:rsidRPr="00232F72">
          <w:rPr>
            <w:noProof/>
            <w:webHidden/>
          </w:rPr>
        </w:r>
        <w:r w:rsidRPr="00232F72">
          <w:rPr>
            <w:noProof/>
            <w:webHidden/>
          </w:rPr>
          <w:fldChar w:fldCharType="separate"/>
        </w:r>
        <w:r w:rsidR="00FF774D">
          <w:rPr>
            <w:noProof/>
            <w:webHidden/>
          </w:rPr>
          <w:t>7</w:t>
        </w:r>
        <w:r w:rsidRPr="00232F72">
          <w:rPr>
            <w:noProof/>
            <w:webHidden/>
          </w:rPr>
          <w:fldChar w:fldCharType="end"/>
        </w:r>
      </w:hyperlink>
    </w:p>
    <w:p w14:paraId="7E0B41DB" w14:textId="6CC1344B" w:rsidR="006C7A6A" w:rsidRPr="00C738D2" w:rsidRDefault="006C7A6A">
      <w:pPr>
        <w:pStyle w:val="TOC2"/>
        <w:tabs>
          <w:tab w:val="left" w:pos="950"/>
        </w:tabs>
        <w:rPr>
          <w:rFonts w:ascii="Calibri" w:hAnsi="Calibri"/>
          <w:noProof/>
          <w:sz w:val="22"/>
          <w:szCs w:val="22"/>
        </w:rPr>
      </w:pPr>
      <w:hyperlink w:anchor="_Toc53502070" w:history="1">
        <w:r w:rsidRPr="00C738D2">
          <w:rPr>
            <w:rStyle w:val="Hyperlink"/>
            <w:noProof/>
          </w:rPr>
          <w:t>A.</w:t>
        </w:r>
        <w:r w:rsidRPr="00C738D2">
          <w:rPr>
            <w:rFonts w:ascii="Calibri" w:hAnsi="Calibri"/>
            <w:noProof/>
            <w:sz w:val="22"/>
            <w:szCs w:val="22"/>
          </w:rPr>
          <w:tab/>
        </w:r>
        <w:r w:rsidRPr="00C738D2">
          <w:rPr>
            <w:rStyle w:val="Hyperlink"/>
            <w:noProof/>
          </w:rPr>
          <w:t>Background</w:t>
        </w:r>
        <w:r w:rsidRPr="00C738D2">
          <w:rPr>
            <w:noProof/>
            <w:webHidden/>
          </w:rPr>
          <w:tab/>
        </w:r>
        <w:r w:rsidRPr="00232F72">
          <w:rPr>
            <w:noProof/>
            <w:webHidden/>
          </w:rPr>
          <w:fldChar w:fldCharType="begin"/>
        </w:r>
        <w:r w:rsidRPr="00C738D2">
          <w:rPr>
            <w:noProof/>
            <w:webHidden/>
          </w:rPr>
          <w:instrText xml:space="preserve"> PAGEREF _Toc53502070 \h </w:instrText>
        </w:r>
        <w:r w:rsidRPr="00232F72">
          <w:rPr>
            <w:noProof/>
            <w:webHidden/>
          </w:rPr>
        </w:r>
        <w:r w:rsidRPr="00232F72">
          <w:rPr>
            <w:noProof/>
            <w:webHidden/>
          </w:rPr>
          <w:fldChar w:fldCharType="separate"/>
        </w:r>
        <w:r w:rsidR="00FF774D">
          <w:rPr>
            <w:noProof/>
            <w:webHidden/>
          </w:rPr>
          <w:t>7</w:t>
        </w:r>
        <w:r w:rsidRPr="00232F72">
          <w:rPr>
            <w:noProof/>
            <w:webHidden/>
          </w:rPr>
          <w:fldChar w:fldCharType="end"/>
        </w:r>
      </w:hyperlink>
    </w:p>
    <w:p w14:paraId="10EA6549" w14:textId="5CCE4498" w:rsidR="006C7A6A" w:rsidRPr="00C738D2" w:rsidRDefault="006C7A6A">
      <w:pPr>
        <w:pStyle w:val="TOC2"/>
        <w:tabs>
          <w:tab w:val="left" w:pos="950"/>
        </w:tabs>
        <w:rPr>
          <w:rFonts w:ascii="Calibri" w:hAnsi="Calibri"/>
          <w:noProof/>
          <w:sz w:val="22"/>
          <w:szCs w:val="22"/>
        </w:rPr>
      </w:pPr>
      <w:hyperlink w:anchor="_Toc53502071" w:history="1">
        <w:r w:rsidRPr="00C738D2">
          <w:rPr>
            <w:rStyle w:val="Hyperlink"/>
            <w:noProof/>
          </w:rPr>
          <w:t>B.</w:t>
        </w:r>
        <w:r w:rsidRPr="00C738D2">
          <w:rPr>
            <w:rFonts w:ascii="Calibri" w:hAnsi="Calibri"/>
            <w:noProof/>
            <w:sz w:val="22"/>
            <w:szCs w:val="22"/>
          </w:rPr>
          <w:tab/>
        </w:r>
        <w:r w:rsidRPr="00C738D2">
          <w:rPr>
            <w:rStyle w:val="Hyperlink"/>
            <w:noProof/>
          </w:rPr>
          <w:t>Standards</w:t>
        </w:r>
        <w:r w:rsidRPr="00C738D2">
          <w:rPr>
            <w:noProof/>
            <w:webHidden/>
          </w:rPr>
          <w:tab/>
        </w:r>
        <w:r w:rsidRPr="00232F72">
          <w:rPr>
            <w:noProof/>
            <w:webHidden/>
          </w:rPr>
          <w:fldChar w:fldCharType="begin"/>
        </w:r>
        <w:r w:rsidRPr="00C738D2">
          <w:rPr>
            <w:noProof/>
            <w:webHidden/>
          </w:rPr>
          <w:instrText xml:space="preserve"> PAGEREF _Toc53502071 \h </w:instrText>
        </w:r>
        <w:r w:rsidRPr="00232F72">
          <w:rPr>
            <w:noProof/>
            <w:webHidden/>
          </w:rPr>
        </w:r>
        <w:r w:rsidRPr="00232F72">
          <w:rPr>
            <w:noProof/>
            <w:webHidden/>
          </w:rPr>
          <w:fldChar w:fldCharType="separate"/>
        </w:r>
        <w:r w:rsidR="00FF774D">
          <w:rPr>
            <w:noProof/>
            <w:webHidden/>
          </w:rPr>
          <w:t>7</w:t>
        </w:r>
        <w:r w:rsidRPr="00232F72">
          <w:rPr>
            <w:noProof/>
            <w:webHidden/>
          </w:rPr>
          <w:fldChar w:fldCharType="end"/>
        </w:r>
      </w:hyperlink>
    </w:p>
    <w:p w14:paraId="0B3C6C60" w14:textId="22BA95E0" w:rsidR="006C7A6A" w:rsidRPr="00C738D2" w:rsidRDefault="006C7A6A">
      <w:pPr>
        <w:pStyle w:val="TOC1"/>
        <w:tabs>
          <w:tab w:val="left" w:pos="475"/>
        </w:tabs>
        <w:rPr>
          <w:rFonts w:ascii="Calibri" w:hAnsi="Calibri"/>
          <w:b w:val="0"/>
          <w:noProof/>
          <w:sz w:val="22"/>
          <w:szCs w:val="22"/>
        </w:rPr>
      </w:pPr>
      <w:hyperlink w:anchor="_Toc53502072" w:history="1">
        <w:r w:rsidRPr="00C738D2">
          <w:rPr>
            <w:rStyle w:val="Hyperlink"/>
            <w:noProof/>
          </w:rPr>
          <w:t>II.</w:t>
        </w:r>
        <w:r w:rsidRPr="00C738D2">
          <w:rPr>
            <w:rFonts w:ascii="Calibri" w:hAnsi="Calibri"/>
            <w:b w:val="0"/>
            <w:noProof/>
            <w:sz w:val="22"/>
            <w:szCs w:val="22"/>
          </w:rPr>
          <w:tab/>
        </w:r>
        <w:r w:rsidRPr="00C738D2">
          <w:rPr>
            <w:rStyle w:val="Hyperlink"/>
            <w:noProof/>
          </w:rPr>
          <w:t>TECHNICAL REQUIREMENTS FOR GENERATORS</w:t>
        </w:r>
        <w:r w:rsidRPr="00C738D2">
          <w:rPr>
            <w:noProof/>
            <w:webHidden/>
          </w:rPr>
          <w:tab/>
        </w:r>
        <w:r w:rsidRPr="00232F72">
          <w:rPr>
            <w:noProof/>
            <w:webHidden/>
          </w:rPr>
          <w:fldChar w:fldCharType="begin"/>
        </w:r>
        <w:r w:rsidRPr="00C738D2">
          <w:rPr>
            <w:noProof/>
            <w:webHidden/>
          </w:rPr>
          <w:instrText xml:space="preserve"> PAGEREF _Toc53502072 \h </w:instrText>
        </w:r>
        <w:r w:rsidRPr="00232F72">
          <w:rPr>
            <w:noProof/>
            <w:webHidden/>
          </w:rPr>
        </w:r>
        <w:r w:rsidRPr="00232F72">
          <w:rPr>
            <w:noProof/>
            <w:webHidden/>
          </w:rPr>
          <w:fldChar w:fldCharType="separate"/>
        </w:r>
        <w:r w:rsidR="00FF774D">
          <w:rPr>
            <w:noProof/>
            <w:webHidden/>
          </w:rPr>
          <w:t>8</w:t>
        </w:r>
        <w:r w:rsidRPr="00232F72">
          <w:rPr>
            <w:noProof/>
            <w:webHidden/>
          </w:rPr>
          <w:fldChar w:fldCharType="end"/>
        </w:r>
      </w:hyperlink>
    </w:p>
    <w:p w14:paraId="281663F6" w14:textId="092F66E3" w:rsidR="006C7A6A" w:rsidRPr="00C738D2" w:rsidRDefault="006C7A6A">
      <w:pPr>
        <w:pStyle w:val="TOC2"/>
        <w:tabs>
          <w:tab w:val="left" w:pos="950"/>
        </w:tabs>
        <w:rPr>
          <w:rFonts w:ascii="Calibri" w:hAnsi="Calibri"/>
          <w:noProof/>
          <w:sz w:val="22"/>
          <w:szCs w:val="22"/>
        </w:rPr>
      </w:pPr>
      <w:hyperlink w:anchor="_Toc53502073" w:history="1">
        <w:r w:rsidRPr="00C738D2">
          <w:rPr>
            <w:rStyle w:val="Hyperlink"/>
            <w:noProof/>
          </w:rPr>
          <w:t>A.</w:t>
        </w:r>
        <w:r w:rsidRPr="00C738D2">
          <w:rPr>
            <w:rFonts w:ascii="Calibri" w:hAnsi="Calibri"/>
            <w:noProof/>
            <w:sz w:val="22"/>
            <w:szCs w:val="22"/>
          </w:rPr>
          <w:tab/>
        </w:r>
        <w:r w:rsidRPr="00C738D2">
          <w:rPr>
            <w:rStyle w:val="Hyperlink"/>
            <w:noProof/>
          </w:rPr>
          <w:t>Generator Defined</w:t>
        </w:r>
        <w:r w:rsidRPr="00C738D2">
          <w:rPr>
            <w:noProof/>
            <w:webHidden/>
          </w:rPr>
          <w:tab/>
        </w:r>
        <w:r w:rsidRPr="00232F72">
          <w:rPr>
            <w:noProof/>
            <w:webHidden/>
          </w:rPr>
          <w:fldChar w:fldCharType="begin"/>
        </w:r>
        <w:r w:rsidRPr="00C738D2">
          <w:rPr>
            <w:noProof/>
            <w:webHidden/>
          </w:rPr>
          <w:instrText xml:space="preserve"> PAGEREF _Toc53502073 \h </w:instrText>
        </w:r>
        <w:r w:rsidRPr="00232F72">
          <w:rPr>
            <w:noProof/>
            <w:webHidden/>
          </w:rPr>
        </w:r>
        <w:r w:rsidRPr="00232F72">
          <w:rPr>
            <w:noProof/>
            <w:webHidden/>
          </w:rPr>
          <w:fldChar w:fldCharType="separate"/>
        </w:r>
        <w:r w:rsidR="00FF774D">
          <w:rPr>
            <w:noProof/>
            <w:webHidden/>
          </w:rPr>
          <w:t>8</w:t>
        </w:r>
        <w:r w:rsidRPr="00232F72">
          <w:rPr>
            <w:noProof/>
            <w:webHidden/>
          </w:rPr>
          <w:fldChar w:fldCharType="end"/>
        </w:r>
      </w:hyperlink>
    </w:p>
    <w:p w14:paraId="7E0599F9" w14:textId="39EC73CF" w:rsidR="006C7A6A" w:rsidRPr="00C738D2" w:rsidRDefault="006C7A6A">
      <w:pPr>
        <w:pStyle w:val="TOC2"/>
        <w:tabs>
          <w:tab w:val="left" w:pos="950"/>
        </w:tabs>
        <w:rPr>
          <w:rFonts w:ascii="Calibri" w:hAnsi="Calibri"/>
          <w:noProof/>
          <w:sz w:val="22"/>
          <w:szCs w:val="22"/>
        </w:rPr>
      </w:pPr>
      <w:hyperlink w:anchor="_Toc53502074" w:history="1">
        <w:r w:rsidRPr="00C738D2">
          <w:rPr>
            <w:rStyle w:val="Hyperlink"/>
            <w:rFonts w:cs="Arial"/>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_Toc53502074 \h </w:instrText>
        </w:r>
        <w:r w:rsidRPr="00232F72">
          <w:rPr>
            <w:noProof/>
            <w:webHidden/>
          </w:rPr>
        </w:r>
        <w:r w:rsidRPr="00232F72">
          <w:rPr>
            <w:noProof/>
            <w:webHidden/>
          </w:rPr>
          <w:fldChar w:fldCharType="separate"/>
        </w:r>
        <w:r w:rsidR="00FF774D">
          <w:rPr>
            <w:noProof/>
            <w:webHidden/>
          </w:rPr>
          <w:t>14</w:t>
        </w:r>
        <w:r w:rsidRPr="00232F72">
          <w:rPr>
            <w:noProof/>
            <w:webHidden/>
          </w:rPr>
          <w:fldChar w:fldCharType="end"/>
        </w:r>
      </w:hyperlink>
    </w:p>
    <w:p w14:paraId="37F0DBD8" w14:textId="53CE3483" w:rsidR="006C7A6A" w:rsidRPr="00C738D2" w:rsidRDefault="006C7A6A">
      <w:pPr>
        <w:pStyle w:val="TOC2"/>
        <w:tabs>
          <w:tab w:val="left" w:pos="950"/>
        </w:tabs>
        <w:rPr>
          <w:rFonts w:ascii="Calibri" w:hAnsi="Calibri"/>
          <w:noProof/>
          <w:sz w:val="22"/>
          <w:szCs w:val="22"/>
        </w:rPr>
      </w:pPr>
      <w:hyperlink w:anchor="_Toc53502075" w:history="1">
        <w:r w:rsidRPr="00C738D2">
          <w:rPr>
            <w:rStyle w:val="Hyperlink"/>
            <w:noProof/>
          </w:rPr>
          <w:t>C.</w:t>
        </w:r>
        <w:r w:rsidRPr="00C738D2">
          <w:rPr>
            <w:rFonts w:ascii="Calibri" w:hAnsi="Calibri"/>
            <w:noProof/>
            <w:sz w:val="22"/>
            <w:szCs w:val="22"/>
          </w:rPr>
          <w:tab/>
        </w:r>
        <w:r w:rsidRPr="00C738D2">
          <w:rPr>
            <w:rStyle w:val="Hyperlink"/>
            <w:noProof/>
          </w:rPr>
          <w:t>Designated Entity - Performance, Communication and Control</w:t>
        </w:r>
        <w:r w:rsidRPr="00C738D2">
          <w:rPr>
            <w:noProof/>
            <w:webHidden/>
          </w:rPr>
          <w:tab/>
        </w:r>
        <w:r w:rsidRPr="00232F72">
          <w:rPr>
            <w:noProof/>
            <w:webHidden/>
          </w:rPr>
          <w:fldChar w:fldCharType="begin"/>
        </w:r>
        <w:r w:rsidRPr="00C738D2">
          <w:rPr>
            <w:noProof/>
            <w:webHidden/>
          </w:rPr>
          <w:instrText xml:space="preserve"> PAGEREF _Toc53502075 \h </w:instrText>
        </w:r>
        <w:r w:rsidRPr="00232F72">
          <w:rPr>
            <w:noProof/>
            <w:webHidden/>
          </w:rPr>
        </w:r>
        <w:r w:rsidRPr="00232F72">
          <w:rPr>
            <w:noProof/>
            <w:webHidden/>
          </w:rPr>
          <w:fldChar w:fldCharType="separate"/>
        </w:r>
        <w:r w:rsidR="00FF774D">
          <w:rPr>
            <w:noProof/>
            <w:webHidden/>
          </w:rPr>
          <w:t>15</w:t>
        </w:r>
        <w:r w:rsidRPr="00232F72">
          <w:rPr>
            <w:noProof/>
            <w:webHidden/>
          </w:rPr>
          <w:fldChar w:fldCharType="end"/>
        </w:r>
      </w:hyperlink>
    </w:p>
    <w:p w14:paraId="2E2EC702" w14:textId="20F1E88B" w:rsidR="006C7A6A" w:rsidRPr="00C738D2" w:rsidRDefault="006C7A6A">
      <w:pPr>
        <w:pStyle w:val="TOC2"/>
        <w:tabs>
          <w:tab w:val="left" w:pos="950"/>
        </w:tabs>
        <w:rPr>
          <w:rFonts w:ascii="Calibri" w:hAnsi="Calibri"/>
          <w:noProof/>
          <w:sz w:val="22"/>
          <w:szCs w:val="22"/>
        </w:rPr>
      </w:pPr>
      <w:hyperlink w:anchor="_Toc53502076" w:history="1">
        <w:r w:rsidRPr="00C738D2">
          <w:rPr>
            <w:rStyle w:val="Hyperlink"/>
            <w:noProof/>
          </w:rPr>
          <w:t>D.</w:t>
        </w:r>
        <w:r w:rsidRPr="00C738D2">
          <w:rPr>
            <w:rFonts w:ascii="Calibri" w:hAnsi="Calibri"/>
            <w:noProof/>
            <w:sz w:val="22"/>
            <w:szCs w:val="22"/>
          </w:rPr>
          <w:tab/>
        </w:r>
        <w:r w:rsidRPr="00C738D2">
          <w:rPr>
            <w:rStyle w:val="Hyperlink"/>
            <w:noProof/>
          </w:rPr>
          <w:t>Designated Entity - Modifying DE Details</w:t>
        </w:r>
        <w:r w:rsidRPr="00C738D2">
          <w:rPr>
            <w:noProof/>
            <w:webHidden/>
          </w:rPr>
          <w:tab/>
        </w:r>
        <w:r w:rsidRPr="00232F72">
          <w:rPr>
            <w:noProof/>
            <w:webHidden/>
          </w:rPr>
          <w:fldChar w:fldCharType="begin"/>
        </w:r>
        <w:r w:rsidRPr="00C738D2">
          <w:rPr>
            <w:noProof/>
            <w:webHidden/>
          </w:rPr>
          <w:instrText xml:space="preserve"> PAGEREF _Toc53502076 \h </w:instrText>
        </w:r>
        <w:r w:rsidRPr="00232F72">
          <w:rPr>
            <w:noProof/>
            <w:webHidden/>
          </w:rPr>
        </w:r>
        <w:r w:rsidRPr="00232F72">
          <w:rPr>
            <w:noProof/>
            <w:webHidden/>
          </w:rPr>
          <w:fldChar w:fldCharType="separate"/>
        </w:r>
        <w:r w:rsidR="00FF774D">
          <w:rPr>
            <w:noProof/>
            <w:webHidden/>
          </w:rPr>
          <w:t>17</w:t>
        </w:r>
        <w:r w:rsidRPr="00232F72">
          <w:rPr>
            <w:noProof/>
            <w:webHidden/>
          </w:rPr>
          <w:fldChar w:fldCharType="end"/>
        </w:r>
      </w:hyperlink>
    </w:p>
    <w:p w14:paraId="539573E3" w14:textId="0295279C" w:rsidR="006C7A6A" w:rsidRPr="00C738D2" w:rsidRDefault="006C7A6A">
      <w:pPr>
        <w:pStyle w:val="TOC2"/>
        <w:tabs>
          <w:tab w:val="left" w:pos="950"/>
        </w:tabs>
        <w:rPr>
          <w:rFonts w:ascii="Calibri" w:hAnsi="Calibri"/>
          <w:noProof/>
          <w:sz w:val="22"/>
          <w:szCs w:val="22"/>
        </w:rPr>
      </w:pPr>
      <w:hyperlink w:anchor="_Toc53502077" w:history="1">
        <w:r w:rsidRPr="00C738D2">
          <w:rPr>
            <w:rStyle w:val="Hyperlink"/>
            <w:noProof/>
          </w:rPr>
          <w:t>E.</w:t>
        </w:r>
        <w:r w:rsidRPr="00C738D2">
          <w:rPr>
            <w:rFonts w:ascii="Calibri" w:hAnsi="Calibri"/>
            <w:noProof/>
            <w:sz w:val="22"/>
            <w:szCs w:val="22"/>
          </w:rPr>
          <w:tab/>
        </w:r>
        <w:r w:rsidRPr="00C738D2">
          <w:rPr>
            <w:rStyle w:val="Hyperlink"/>
            <w:noProof/>
          </w:rPr>
          <w:t>Emergency Message Indications</w:t>
        </w:r>
        <w:r w:rsidRPr="00C738D2">
          <w:rPr>
            <w:noProof/>
            <w:webHidden/>
          </w:rPr>
          <w:tab/>
        </w:r>
        <w:r w:rsidRPr="00232F72">
          <w:rPr>
            <w:noProof/>
            <w:webHidden/>
          </w:rPr>
          <w:fldChar w:fldCharType="begin"/>
        </w:r>
        <w:r w:rsidRPr="00C738D2">
          <w:rPr>
            <w:noProof/>
            <w:webHidden/>
          </w:rPr>
          <w:instrText xml:space="preserve"> PAGEREF _Toc53502077 \h </w:instrText>
        </w:r>
        <w:r w:rsidRPr="00232F72">
          <w:rPr>
            <w:noProof/>
            <w:webHidden/>
          </w:rPr>
        </w:r>
        <w:r w:rsidRPr="00232F72">
          <w:rPr>
            <w:noProof/>
            <w:webHidden/>
          </w:rPr>
          <w:fldChar w:fldCharType="separate"/>
        </w:r>
        <w:r w:rsidR="00FF774D">
          <w:rPr>
            <w:noProof/>
            <w:webHidden/>
          </w:rPr>
          <w:t>18</w:t>
        </w:r>
        <w:r w:rsidRPr="00232F72">
          <w:rPr>
            <w:noProof/>
            <w:webHidden/>
          </w:rPr>
          <w:fldChar w:fldCharType="end"/>
        </w:r>
      </w:hyperlink>
    </w:p>
    <w:p w14:paraId="278BB557" w14:textId="1114DA96" w:rsidR="006C7A6A" w:rsidRPr="00C738D2" w:rsidRDefault="006C7A6A">
      <w:pPr>
        <w:pStyle w:val="TOC2"/>
        <w:tabs>
          <w:tab w:val="left" w:pos="950"/>
        </w:tabs>
        <w:rPr>
          <w:rFonts w:ascii="Calibri" w:hAnsi="Calibri"/>
          <w:noProof/>
          <w:sz w:val="22"/>
          <w:szCs w:val="22"/>
        </w:rPr>
      </w:pPr>
      <w:hyperlink w:anchor="_Toc53502078" w:history="1">
        <w:r w:rsidRPr="00C738D2">
          <w:rPr>
            <w:rStyle w:val="Hyperlink"/>
            <w:noProof/>
          </w:rPr>
          <w:t>F.</w:t>
        </w:r>
        <w:r w:rsidRPr="00C738D2">
          <w:rPr>
            <w:rFonts w:ascii="Calibri" w:hAnsi="Calibri"/>
            <w:noProof/>
            <w:sz w:val="22"/>
            <w:szCs w:val="22"/>
          </w:rPr>
          <w:tab/>
        </w:r>
        <w:r w:rsidRPr="00C738D2">
          <w:rPr>
            <w:rStyle w:val="Hyperlink"/>
            <w:noProof/>
          </w:rPr>
          <w:t>Dispatch Instructions</w:t>
        </w:r>
        <w:r w:rsidRPr="00C738D2">
          <w:rPr>
            <w:noProof/>
            <w:webHidden/>
          </w:rPr>
          <w:tab/>
        </w:r>
        <w:r w:rsidRPr="00232F72">
          <w:rPr>
            <w:noProof/>
            <w:webHidden/>
          </w:rPr>
          <w:fldChar w:fldCharType="begin"/>
        </w:r>
        <w:r w:rsidRPr="00C738D2">
          <w:rPr>
            <w:noProof/>
            <w:webHidden/>
          </w:rPr>
          <w:instrText xml:space="preserve"> PAGEREF _Toc53502078 \h </w:instrText>
        </w:r>
        <w:r w:rsidRPr="00232F72">
          <w:rPr>
            <w:noProof/>
            <w:webHidden/>
          </w:rPr>
        </w:r>
        <w:r w:rsidRPr="00232F72">
          <w:rPr>
            <w:noProof/>
            <w:webHidden/>
          </w:rPr>
          <w:fldChar w:fldCharType="separate"/>
        </w:r>
        <w:r w:rsidR="00FF774D">
          <w:rPr>
            <w:noProof/>
            <w:webHidden/>
          </w:rPr>
          <w:t>19</w:t>
        </w:r>
        <w:r w:rsidRPr="00232F72">
          <w:rPr>
            <w:noProof/>
            <w:webHidden/>
          </w:rPr>
          <w:fldChar w:fldCharType="end"/>
        </w:r>
      </w:hyperlink>
    </w:p>
    <w:p w14:paraId="35B89755" w14:textId="2246724C" w:rsidR="006C7A6A" w:rsidRPr="00C738D2" w:rsidRDefault="006C7A6A">
      <w:pPr>
        <w:pStyle w:val="TOC2"/>
        <w:tabs>
          <w:tab w:val="left" w:pos="950"/>
        </w:tabs>
        <w:rPr>
          <w:rFonts w:ascii="Calibri" w:hAnsi="Calibri"/>
          <w:noProof/>
          <w:sz w:val="22"/>
          <w:szCs w:val="22"/>
        </w:rPr>
      </w:pPr>
      <w:hyperlink w:anchor="_Toc53502079" w:history="1">
        <w:r w:rsidRPr="00C738D2">
          <w:rPr>
            <w:rStyle w:val="Hyperlink"/>
            <w:noProof/>
          </w:rPr>
          <w:t>G.</w:t>
        </w:r>
        <w:r w:rsidRPr="00C738D2">
          <w:rPr>
            <w:rFonts w:ascii="Calibri" w:hAnsi="Calibri"/>
            <w:noProof/>
            <w:sz w:val="22"/>
            <w:szCs w:val="22"/>
          </w:rPr>
          <w:tab/>
        </w:r>
        <w:r w:rsidRPr="00C738D2">
          <w:rPr>
            <w:rStyle w:val="Hyperlink"/>
            <w:noProof/>
          </w:rPr>
          <w:t>Operational Considerations</w:t>
        </w:r>
        <w:r w:rsidRPr="00C738D2">
          <w:rPr>
            <w:noProof/>
            <w:webHidden/>
          </w:rPr>
          <w:tab/>
        </w:r>
        <w:r w:rsidRPr="00232F72">
          <w:rPr>
            <w:noProof/>
            <w:webHidden/>
          </w:rPr>
          <w:fldChar w:fldCharType="begin"/>
        </w:r>
        <w:r w:rsidRPr="00C738D2">
          <w:rPr>
            <w:noProof/>
            <w:webHidden/>
          </w:rPr>
          <w:instrText xml:space="preserve"> PAGEREF _Toc53502079 \h </w:instrText>
        </w:r>
        <w:r w:rsidRPr="00232F72">
          <w:rPr>
            <w:noProof/>
            <w:webHidden/>
          </w:rPr>
        </w:r>
        <w:r w:rsidRPr="00232F72">
          <w:rPr>
            <w:noProof/>
            <w:webHidden/>
          </w:rPr>
          <w:fldChar w:fldCharType="separate"/>
        </w:r>
        <w:r w:rsidR="00FF774D">
          <w:rPr>
            <w:noProof/>
            <w:webHidden/>
          </w:rPr>
          <w:t>20</w:t>
        </w:r>
        <w:r w:rsidRPr="00232F72">
          <w:rPr>
            <w:noProof/>
            <w:webHidden/>
          </w:rPr>
          <w:fldChar w:fldCharType="end"/>
        </w:r>
      </w:hyperlink>
    </w:p>
    <w:p w14:paraId="059271B9" w14:textId="00E78CD5" w:rsidR="006C7A6A" w:rsidRPr="00C738D2" w:rsidRDefault="006C7A6A">
      <w:pPr>
        <w:pStyle w:val="TOC2"/>
        <w:tabs>
          <w:tab w:val="left" w:pos="950"/>
        </w:tabs>
        <w:rPr>
          <w:rFonts w:ascii="Calibri" w:hAnsi="Calibri"/>
          <w:noProof/>
          <w:sz w:val="22"/>
          <w:szCs w:val="22"/>
        </w:rPr>
      </w:pPr>
      <w:hyperlink w:anchor="_Toc53502080" w:history="1">
        <w:r w:rsidRPr="00C738D2">
          <w:rPr>
            <w:rStyle w:val="Hyperlink"/>
            <w:noProof/>
          </w:rPr>
          <w:t>H.</w:t>
        </w:r>
        <w:r w:rsidRPr="00C738D2">
          <w:rPr>
            <w:rFonts w:ascii="Calibri" w:hAnsi="Calibri"/>
            <w:noProof/>
            <w:sz w:val="22"/>
            <w:szCs w:val="22"/>
          </w:rPr>
          <w:tab/>
        </w:r>
        <w:r w:rsidRPr="00C738D2">
          <w:rPr>
            <w:rStyle w:val="Hyperlink"/>
            <w:noProof/>
          </w:rPr>
          <w:t>Voltage Control</w:t>
        </w:r>
        <w:r w:rsidRPr="00C738D2">
          <w:rPr>
            <w:noProof/>
            <w:webHidden/>
          </w:rPr>
          <w:tab/>
        </w:r>
        <w:r w:rsidRPr="00232F72">
          <w:rPr>
            <w:noProof/>
            <w:webHidden/>
          </w:rPr>
          <w:fldChar w:fldCharType="begin"/>
        </w:r>
        <w:r w:rsidRPr="00C738D2">
          <w:rPr>
            <w:noProof/>
            <w:webHidden/>
          </w:rPr>
          <w:instrText xml:space="preserve"> PAGEREF _Toc53502080 \h </w:instrText>
        </w:r>
        <w:r w:rsidRPr="00232F72">
          <w:rPr>
            <w:noProof/>
            <w:webHidden/>
          </w:rPr>
        </w:r>
        <w:r w:rsidRPr="00232F72">
          <w:rPr>
            <w:noProof/>
            <w:webHidden/>
          </w:rPr>
          <w:fldChar w:fldCharType="separate"/>
        </w:r>
        <w:r w:rsidR="00FF774D">
          <w:rPr>
            <w:noProof/>
            <w:webHidden/>
          </w:rPr>
          <w:t>21</w:t>
        </w:r>
        <w:r w:rsidRPr="00232F72">
          <w:rPr>
            <w:noProof/>
            <w:webHidden/>
          </w:rPr>
          <w:fldChar w:fldCharType="end"/>
        </w:r>
      </w:hyperlink>
    </w:p>
    <w:p w14:paraId="5E217184" w14:textId="331776BA" w:rsidR="006C7A6A" w:rsidRPr="00C738D2" w:rsidRDefault="006C7A6A">
      <w:pPr>
        <w:pStyle w:val="TOC2"/>
        <w:tabs>
          <w:tab w:val="left" w:pos="950"/>
        </w:tabs>
        <w:rPr>
          <w:rFonts w:ascii="Calibri" w:hAnsi="Calibri"/>
          <w:noProof/>
          <w:sz w:val="22"/>
          <w:szCs w:val="22"/>
        </w:rPr>
      </w:pPr>
      <w:hyperlink w:anchor="_Toc53502081" w:history="1">
        <w:r w:rsidRPr="00C738D2">
          <w:rPr>
            <w:rStyle w:val="Hyperlink"/>
            <w:noProof/>
          </w:rPr>
          <w:t>I.</w:t>
        </w:r>
        <w:r w:rsidRPr="00C738D2">
          <w:rPr>
            <w:rFonts w:ascii="Calibri" w:hAnsi="Calibri"/>
            <w:noProof/>
            <w:sz w:val="22"/>
            <w:szCs w:val="22"/>
          </w:rPr>
          <w:tab/>
        </w:r>
        <w:r w:rsidRPr="00C738D2">
          <w:rPr>
            <w:rStyle w:val="Hyperlink"/>
            <w:noProof/>
          </w:rPr>
          <w:t>Governor Control</w:t>
        </w:r>
        <w:r w:rsidRPr="00C738D2">
          <w:rPr>
            <w:noProof/>
            <w:webHidden/>
          </w:rPr>
          <w:tab/>
        </w:r>
        <w:r w:rsidRPr="00232F72">
          <w:rPr>
            <w:noProof/>
            <w:webHidden/>
          </w:rPr>
          <w:fldChar w:fldCharType="begin"/>
        </w:r>
        <w:r w:rsidRPr="00C738D2">
          <w:rPr>
            <w:noProof/>
            <w:webHidden/>
          </w:rPr>
          <w:instrText xml:space="preserve"> PAGEREF _Toc53502081 \h </w:instrText>
        </w:r>
        <w:r w:rsidRPr="00232F72">
          <w:rPr>
            <w:noProof/>
            <w:webHidden/>
          </w:rPr>
        </w:r>
        <w:r w:rsidRPr="00232F72">
          <w:rPr>
            <w:noProof/>
            <w:webHidden/>
          </w:rPr>
          <w:fldChar w:fldCharType="separate"/>
        </w:r>
        <w:r w:rsidR="00FF774D">
          <w:rPr>
            <w:noProof/>
            <w:webHidden/>
          </w:rPr>
          <w:t>22</w:t>
        </w:r>
        <w:r w:rsidRPr="00232F72">
          <w:rPr>
            <w:noProof/>
            <w:webHidden/>
          </w:rPr>
          <w:fldChar w:fldCharType="end"/>
        </w:r>
      </w:hyperlink>
    </w:p>
    <w:p w14:paraId="440CAE58" w14:textId="7E886192" w:rsidR="006C7A6A" w:rsidRPr="00C738D2" w:rsidRDefault="006C7A6A">
      <w:pPr>
        <w:pStyle w:val="TOC2"/>
        <w:tabs>
          <w:tab w:val="left" w:pos="950"/>
        </w:tabs>
        <w:rPr>
          <w:rFonts w:ascii="Calibri" w:hAnsi="Calibri"/>
          <w:noProof/>
          <w:sz w:val="22"/>
          <w:szCs w:val="22"/>
        </w:rPr>
      </w:pPr>
      <w:hyperlink w:anchor="_Toc53502082" w:history="1">
        <w:r w:rsidRPr="00C738D2">
          <w:rPr>
            <w:rStyle w:val="Hyperlink"/>
            <w:noProof/>
          </w:rPr>
          <w:t>J.</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_Toc53502082 \h </w:instrText>
        </w:r>
        <w:r w:rsidRPr="00232F72">
          <w:rPr>
            <w:noProof/>
            <w:webHidden/>
          </w:rPr>
        </w:r>
        <w:r w:rsidRPr="00232F72">
          <w:rPr>
            <w:noProof/>
            <w:webHidden/>
          </w:rPr>
          <w:fldChar w:fldCharType="separate"/>
        </w:r>
        <w:r w:rsidR="00FF774D">
          <w:rPr>
            <w:noProof/>
            <w:webHidden/>
          </w:rPr>
          <w:t>23</w:t>
        </w:r>
        <w:r w:rsidRPr="00232F72">
          <w:rPr>
            <w:noProof/>
            <w:webHidden/>
          </w:rPr>
          <w:fldChar w:fldCharType="end"/>
        </w:r>
      </w:hyperlink>
    </w:p>
    <w:p w14:paraId="35893432" w14:textId="0BB0C416" w:rsidR="006C7A6A" w:rsidRPr="00C738D2" w:rsidRDefault="006C7A6A">
      <w:pPr>
        <w:pStyle w:val="TOC2"/>
        <w:tabs>
          <w:tab w:val="left" w:pos="950"/>
        </w:tabs>
        <w:rPr>
          <w:rFonts w:ascii="Calibri" w:hAnsi="Calibri"/>
          <w:noProof/>
          <w:sz w:val="22"/>
          <w:szCs w:val="22"/>
        </w:rPr>
      </w:pPr>
      <w:hyperlink w:anchor="_Toc53502083" w:history="1">
        <w:r w:rsidRPr="00C738D2">
          <w:rPr>
            <w:rStyle w:val="Hyperlink"/>
            <w:noProof/>
          </w:rPr>
          <w:t>K.</w:t>
        </w:r>
        <w:r w:rsidRPr="00C738D2">
          <w:rPr>
            <w:rFonts w:ascii="Calibri" w:hAnsi="Calibri"/>
            <w:noProof/>
            <w:sz w:val="22"/>
            <w:szCs w:val="22"/>
          </w:rPr>
          <w:tab/>
        </w:r>
        <w:r w:rsidRPr="00C738D2">
          <w:rPr>
            <w:rStyle w:val="Hyperlink"/>
            <w:noProof/>
          </w:rPr>
          <w:t>System Protection</w:t>
        </w:r>
        <w:r w:rsidRPr="00C738D2">
          <w:rPr>
            <w:noProof/>
            <w:webHidden/>
          </w:rPr>
          <w:tab/>
        </w:r>
        <w:r w:rsidRPr="00232F72">
          <w:rPr>
            <w:noProof/>
            <w:webHidden/>
          </w:rPr>
          <w:fldChar w:fldCharType="begin"/>
        </w:r>
        <w:r w:rsidRPr="00C738D2">
          <w:rPr>
            <w:noProof/>
            <w:webHidden/>
          </w:rPr>
          <w:instrText xml:space="preserve"> PAGEREF _Toc53502083 \h </w:instrText>
        </w:r>
        <w:r w:rsidRPr="00232F72">
          <w:rPr>
            <w:noProof/>
            <w:webHidden/>
          </w:rPr>
        </w:r>
        <w:r w:rsidRPr="00232F72">
          <w:rPr>
            <w:noProof/>
            <w:webHidden/>
          </w:rPr>
          <w:fldChar w:fldCharType="separate"/>
        </w:r>
        <w:r w:rsidR="00FF774D">
          <w:rPr>
            <w:noProof/>
            <w:webHidden/>
          </w:rPr>
          <w:t>24</w:t>
        </w:r>
        <w:r w:rsidRPr="00232F72">
          <w:rPr>
            <w:noProof/>
            <w:webHidden/>
          </w:rPr>
          <w:fldChar w:fldCharType="end"/>
        </w:r>
      </w:hyperlink>
    </w:p>
    <w:p w14:paraId="6BA42DEA" w14:textId="386649DD" w:rsidR="006C7A6A" w:rsidRPr="00C738D2" w:rsidRDefault="006C7A6A">
      <w:pPr>
        <w:pStyle w:val="TOC2"/>
        <w:tabs>
          <w:tab w:val="left" w:pos="950"/>
        </w:tabs>
        <w:rPr>
          <w:rFonts w:ascii="Calibri" w:hAnsi="Calibri"/>
          <w:noProof/>
          <w:sz w:val="22"/>
          <w:szCs w:val="22"/>
        </w:rPr>
      </w:pPr>
      <w:hyperlink w:anchor="_Toc53502084" w:history="1">
        <w:r w:rsidRPr="00C738D2">
          <w:rPr>
            <w:rStyle w:val="Hyperlink"/>
            <w:noProof/>
          </w:rPr>
          <w:t>L.</w:t>
        </w:r>
        <w:r w:rsidRPr="00C738D2">
          <w:rPr>
            <w:rFonts w:ascii="Calibri" w:hAnsi="Calibri"/>
            <w:noProof/>
            <w:sz w:val="22"/>
            <w:szCs w:val="22"/>
          </w:rPr>
          <w:tab/>
        </w:r>
        <w:r w:rsidRPr="00C738D2">
          <w:rPr>
            <w:rStyle w:val="Hyperlink"/>
            <w:noProof/>
          </w:rPr>
          <w:t>Power System Stabilizers</w:t>
        </w:r>
        <w:r w:rsidRPr="00C738D2">
          <w:rPr>
            <w:noProof/>
            <w:webHidden/>
          </w:rPr>
          <w:tab/>
        </w:r>
        <w:r w:rsidRPr="00232F72">
          <w:rPr>
            <w:noProof/>
            <w:webHidden/>
          </w:rPr>
          <w:fldChar w:fldCharType="begin"/>
        </w:r>
        <w:r w:rsidRPr="00C738D2">
          <w:rPr>
            <w:noProof/>
            <w:webHidden/>
          </w:rPr>
          <w:instrText xml:space="preserve"> PAGEREF _Toc53502084 \h </w:instrText>
        </w:r>
        <w:r w:rsidRPr="00232F72">
          <w:rPr>
            <w:noProof/>
            <w:webHidden/>
          </w:rPr>
        </w:r>
        <w:r w:rsidRPr="00232F72">
          <w:rPr>
            <w:noProof/>
            <w:webHidden/>
          </w:rPr>
          <w:fldChar w:fldCharType="separate"/>
        </w:r>
        <w:r w:rsidR="00FF774D">
          <w:rPr>
            <w:noProof/>
            <w:webHidden/>
          </w:rPr>
          <w:t>24</w:t>
        </w:r>
        <w:r w:rsidRPr="00232F72">
          <w:rPr>
            <w:noProof/>
            <w:webHidden/>
          </w:rPr>
          <w:fldChar w:fldCharType="end"/>
        </w:r>
      </w:hyperlink>
    </w:p>
    <w:p w14:paraId="14825C5A" w14:textId="105EAB16" w:rsidR="006C7A6A" w:rsidRPr="00C738D2" w:rsidRDefault="006C7A6A">
      <w:pPr>
        <w:pStyle w:val="TOC2"/>
        <w:tabs>
          <w:tab w:val="left" w:pos="1200"/>
        </w:tabs>
        <w:rPr>
          <w:rFonts w:ascii="Calibri" w:hAnsi="Calibri"/>
          <w:noProof/>
          <w:sz w:val="22"/>
          <w:szCs w:val="22"/>
        </w:rPr>
      </w:pPr>
      <w:hyperlink w:anchor="_Toc53502085" w:history="1">
        <w:r w:rsidRPr="00C738D2">
          <w:rPr>
            <w:rStyle w:val="Hyperlink"/>
            <w:noProof/>
          </w:rPr>
          <w:t>M.</w:t>
        </w:r>
        <w:r w:rsidR="00F94854">
          <w:rPr>
            <w:rFonts w:ascii="Calibri" w:hAnsi="Calibri"/>
            <w:noProof/>
            <w:sz w:val="22"/>
            <w:szCs w:val="22"/>
          </w:rPr>
          <w:t xml:space="preserve">    </w:t>
        </w:r>
        <w:r w:rsidRPr="00C738D2">
          <w:rPr>
            <w:rStyle w:val="Hyperlink"/>
            <w:noProof/>
          </w:rPr>
          <w:t>Blackstart Capability</w:t>
        </w:r>
        <w:r w:rsidRPr="00C738D2">
          <w:rPr>
            <w:noProof/>
            <w:webHidden/>
          </w:rPr>
          <w:tab/>
        </w:r>
        <w:r w:rsidRPr="00232F72">
          <w:rPr>
            <w:noProof/>
            <w:webHidden/>
          </w:rPr>
          <w:fldChar w:fldCharType="begin"/>
        </w:r>
        <w:r w:rsidRPr="00C738D2">
          <w:rPr>
            <w:noProof/>
            <w:webHidden/>
          </w:rPr>
          <w:instrText xml:space="preserve"> PAGEREF _Toc53502085 \h </w:instrText>
        </w:r>
        <w:r w:rsidRPr="00232F72">
          <w:rPr>
            <w:noProof/>
            <w:webHidden/>
          </w:rPr>
        </w:r>
        <w:r w:rsidRPr="00232F72">
          <w:rPr>
            <w:noProof/>
            <w:webHidden/>
          </w:rPr>
          <w:fldChar w:fldCharType="separate"/>
        </w:r>
        <w:r w:rsidR="00FF774D">
          <w:rPr>
            <w:noProof/>
            <w:webHidden/>
          </w:rPr>
          <w:t>25</w:t>
        </w:r>
        <w:r w:rsidRPr="00232F72">
          <w:rPr>
            <w:noProof/>
            <w:webHidden/>
          </w:rPr>
          <w:fldChar w:fldCharType="end"/>
        </w:r>
      </w:hyperlink>
    </w:p>
    <w:p w14:paraId="681DA35D" w14:textId="232515BA" w:rsidR="006C7A6A" w:rsidRPr="00C738D2" w:rsidRDefault="006C7A6A">
      <w:pPr>
        <w:pStyle w:val="TOC2"/>
        <w:tabs>
          <w:tab w:val="left" w:pos="950"/>
        </w:tabs>
        <w:rPr>
          <w:rFonts w:ascii="Calibri" w:hAnsi="Calibri"/>
          <w:noProof/>
          <w:sz w:val="22"/>
          <w:szCs w:val="22"/>
        </w:rPr>
      </w:pPr>
      <w:hyperlink w:anchor="_Toc53502086" w:history="1">
        <w:r w:rsidRPr="00C738D2">
          <w:rPr>
            <w:rStyle w:val="Hyperlink"/>
            <w:noProof/>
          </w:rPr>
          <w:t>N.</w:t>
        </w:r>
        <w:r w:rsidRPr="00C738D2">
          <w:rPr>
            <w:rFonts w:ascii="Calibri" w:hAnsi="Calibri"/>
            <w:noProof/>
            <w:sz w:val="22"/>
            <w:szCs w:val="22"/>
          </w:rPr>
          <w:tab/>
        </w:r>
        <w:r w:rsidRPr="00C738D2">
          <w:rPr>
            <w:rStyle w:val="Hyperlink"/>
            <w:noProof/>
          </w:rPr>
          <w:t>Additional Requirements for Wind Powered Generators</w:t>
        </w:r>
        <w:r w:rsidRPr="00C738D2">
          <w:rPr>
            <w:noProof/>
            <w:webHidden/>
          </w:rPr>
          <w:tab/>
        </w:r>
        <w:r w:rsidRPr="00232F72">
          <w:rPr>
            <w:noProof/>
            <w:webHidden/>
          </w:rPr>
          <w:fldChar w:fldCharType="begin"/>
        </w:r>
        <w:r w:rsidRPr="00C738D2">
          <w:rPr>
            <w:noProof/>
            <w:webHidden/>
          </w:rPr>
          <w:instrText xml:space="preserve"> PAGEREF _Toc53502086 \h </w:instrText>
        </w:r>
        <w:r w:rsidRPr="00232F72">
          <w:rPr>
            <w:noProof/>
            <w:webHidden/>
          </w:rPr>
        </w:r>
        <w:r w:rsidRPr="00232F72">
          <w:rPr>
            <w:noProof/>
            <w:webHidden/>
          </w:rPr>
          <w:fldChar w:fldCharType="separate"/>
        </w:r>
        <w:r w:rsidR="00FF774D">
          <w:rPr>
            <w:noProof/>
            <w:webHidden/>
          </w:rPr>
          <w:t>25</w:t>
        </w:r>
        <w:r w:rsidRPr="00232F72">
          <w:rPr>
            <w:noProof/>
            <w:webHidden/>
          </w:rPr>
          <w:fldChar w:fldCharType="end"/>
        </w:r>
      </w:hyperlink>
    </w:p>
    <w:p w14:paraId="5411093D" w14:textId="2267A018" w:rsidR="006C7A6A" w:rsidRPr="00C738D2" w:rsidRDefault="006C7A6A">
      <w:pPr>
        <w:pStyle w:val="TOC2"/>
        <w:tabs>
          <w:tab w:val="left" w:pos="950"/>
        </w:tabs>
        <w:rPr>
          <w:rFonts w:ascii="Calibri" w:hAnsi="Calibri"/>
          <w:noProof/>
          <w:sz w:val="22"/>
          <w:szCs w:val="22"/>
        </w:rPr>
      </w:pPr>
      <w:hyperlink w:anchor="_Toc53502087" w:history="1">
        <w:r w:rsidRPr="00C738D2">
          <w:rPr>
            <w:rStyle w:val="Hyperlink"/>
            <w:rFonts w:cs="Arial"/>
            <w:noProof/>
          </w:rPr>
          <w:t>O.</w:t>
        </w:r>
        <w:r w:rsidRPr="00C738D2">
          <w:rPr>
            <w:rFonts w:ascii="Calibri" w:hAnsi="Calibri"/>
            <w:noProof/>
            <w:sz w:val="22"/>
            <w:szCs w:val="22"/>
          </w:rPr>
          <w:tab/>
        </w:r>
        <w:r w:rsidRPr="00C738D2">
          <w:rPr>
            <w:rStyle w:val="Hyperlink"/>
            <w:noProof/>
          </w:rPr>
          <w:t>Additional Requirements for Solar Photovoltaic Powered Generators</w:t>
        </w:r>
        <w:r w:rsidRPr="00C738D2">
          <w:rPr>
            <w:noProof/>
            <w:webHidden/>
          </w:rPr>
          <w:tab/>
        </w:r>
        <w:r w:rsidRPr="00232F72">
          <w:rPr>
            <w:noProof/>
            <w:webHidden/>
          </w:rPr>
          <w:fldChar w:fldCharType="begin"/>
        </w:r>
        <w:r w:rsidRPr="00C738D2">
          <w:rPr>
            <w:noProof/>
            <w:webHidden/>
          </w:rPr>
          <w:instrText xml:space="preserve"> PAGEREF _Toc53502087 \h </w:instrText>
        </w:r>
        <w:r w:rsidRPr="00232F72">
          <w:rPr>
            <w:noProof/>
            <w:webHidden/>
          </w:rPr>
        </w:r>
        <w:r w:rsidRPr="00232F72">
          <w:rPr>
            <w:noProof/>
            <w:webHidden/>
          </w:rPr>
          <w:fldChar w:fldCharType="separate"/>
        </w:r>
        <w:r w:rsidR="00FF774D">
          <w:rPr>
            <w:noProof/>
            <w:webHidden/>
          </w:rPr>
          <w:t>25</w:t>
        </w:r>
        <w:r w:rsidRPr="00232F72">
          <w:rPr>
            <w:noProof/>
            <w:webHidden/>
          </w:rPr>
          <w:fldChar w:fldCharType="end"/>
        </w:r>
      </w:hyperlink>
    </w:p>
    <w:p w14:paraId="2C9C5CED" w14:textId="41EF52E0" w:rsidR="006C7A6A" w:rsidRPr="00C738D2" w:rsidRDefault="006C7A6A">
      <w:pPr>
        <w:pStyle w:val="TOC1"/>
        <w:tabs>
          <w:tab w:val="left" w:pos="950"/>
        </w:tabs>
        <w:rPr>
          <w:rFonts w:ascii="Calibri" w:hAnsi="Calibri"/>
          <w:b w:val="0"/>
          <w:noProof/>
          <w:sz w:val="22"/>
          <w:szCs w:val="22"/>
        </w:rPr>
      </w:pPr>
      <w:hyperlink w:anchor="_Toc53502088" w:history="1">
        <w:r w:rsidRPr="00C738D2">
          <w:rPr>
            <w:rStyle w:val="Hyperlink"/>
            <w:noProof/>
          </w:rPr>
          <w:t>III.</w:t>
        </w:r>
        <w:r w:rsidR="000E6926">
          <w:rPr>
            <w:rFonts w:ascii="Calibri" w:hAnsi="Calibri"/>
            <w:b w:val="0"/>
            <w:noProof/>
            <w:sz w:val="22"/>
            <w:szCs w:val="22"/>
          </w:rPr>
          <w:t xml:space="preserve">      </w:t>
        </w:r>
        <w:r w:rsidRPr="00C738D2">
          <w:rPr>
            <w:rStyle w:val="Hyperlink"/>
            <w:noProof/>
          </w:rPr>
          <w:t>TECHNICAL REQUIREMENTS FOR ALTERNATIVE TECHNOLOGY REGULATION RESOURCES (ATRRs)</w:t>
        </w:r>
        <w:r w:rsidRPr="00C738D2">
          <w:rPr>
            <w:noProof/>
            <w:webHidden/>
          </w:rPr>
          <w:tab/>
        </w:r>
        <w:r w:rsidRPr="00232F72">
          <w:rPr>
            <w:noProof/>
            <w:webHidden/>
          </w:rPr>
          <w:fldChar w:fldCharType="begin"/>
        </w:r>
        <w:r w:rsidRPr="00C738D2">
          <w:rPr>
            <w:noProof/>
            <w:webHidden/>
          </w:rPr>
          <w:instrText xml:space="preserve"> PAGEREF _Toc53502088 \h </w:instrText>
        </w:r>
        <w:r w:rsidRPr="00232F72">
          <w:rPr>
            <w:noProof/>
            <w:webHidden/>
          </w:rPr>
        </w:r>
        <w:r w:rsidRPr="00232F72">
          <w:rPr>
            <w:noProof/>
            <w:webHidden/>
          </w:rPr>
          <w:fldChar w:fldCharType="separate"/>
        </w:r>
        <w:r w:rsidR="00FF774D">
          <w:rPr>
            <w:noProof/>
            <w:webHidden/>
          </w:rPr>
          <w:t>26</w:t>
        </w:r>
        <w:r w:rsidRPr="00232F72">
          <w:rPr>
            <w:noProof/>
            <w:webHidden/>
          </w:rPr>
          <w:fldChar w:fldCharType="end"/>
        </w:r>
      </w:hyperlink>
    </w:p>
    <w:p w14:paraId="05A5BBEE" w14:textId="02C0BF96" w:rsidR="006C7A6A" w:rsidRPr="00C738D2" w:rsidRDefault="006C7A6A">
      <w:pPr>
        <w:pStyle w:val="TOC2"/>
        <w:tabs>
          <w:tab w:val="left" w:pos="950"/>
        </w:tabs>
        <w:rPr>
          <w:rFonts w:ascii="Calibri" w:hAnsi="Calibri"/>
          <w:noProof/>
          <w:sz w:val="22"/>
          <w:szCs w:val="22"/>
        </w:rPr>
      </w:pPr>
      <w:hyperlink w:anchor="_Toc53502089" w:history="1">
        <w:r w:rsidRPr="00C738D2">
          <w:rPr>
            <w:rStyle w:val="Hyperlink"/>
            <w:noProof/>
          </w:rPr>
          <w:t>A.</w:t>
        </w:r>
        <w:r w:rsidRPr="00C738D2">
          <w:rPr>
            <w:rFonts w:ascii="Calibri" w:hAnsi="Calibri"/>
            <w:noProof/>
            <w:sz w:val="22"/>
            <w:szCs w:val="22"/>
          </w:rPr>
          <w:tab/>
        </w:r>
        <w:r w:rsidRPr="00C738D2">
          <w:rPr>
            <w:rStyle w:val="Hyperlink"/>
            <w:noProof/>
          </w:rPr>
          <w:t>ATRR Defined</w:t>
        </w:r>
        <w:r w:rsidRPr="00C738D2">
          <w:rPr>
            <w:noProof/>
            <w:webHidden/>
          </w:rPr>
          <w:tab/>
        </w:r>
        <w:r w:rsidRPr="00232F72">
          <w:rPr>
            <w:noProof/>
            <w:webHidden/>
          </w:rPr>
          <w:fldChar w:fldCharType="begin"/>
        </w:r>
        <w:r w:rsidRPr="00C738D2">
          <w:rPr>
            <w:noProof/>
            <w:webHidden/>
          </w:rPr>
          <w:instrText xml:space="preserve"> PAGEREF _Toc53502089 \h </w:instrText>
        </w:r>
        <w:r w:rsidRPr="00232F72">
          <w:rPr>
            <w:noProof/>
            <w:webHidden/>
          </w:rPr>
        </w:r>
        <w:r w:rsidRPr="00232F72">
          <w:rPr>
            <w:noProof/>
            <w:webHidden/>
          </w:rPr>
          <w:fldChar w:fldCharType="separate"/>
        </w:r>
        <w:r w:rsidR="00FF774D">
          <w:rPr>
            <w:noProof/>
            <w:webHidden/>
          </w:rPr>
          <w:t>26</w:t>
        </w:r>
        <w:r w:rsidRPr="00232F72">
          <w:rPr>
            <w:noProof/>
            <w:webHidden/>
          </w:rPr>
          <w:fldChar w:fldCharType="end"/>
        </w:r>
      </w:hyperlink>
    </w:p>
    <w:p w14:paraId="4227460B" w14:textId="25E69872" w:rsidR="006C7A6A" w:rsidRPr="00C738D2" w:rsidRDefault="006C7A6A">
      <w:pPr>
        <w:pStyle w:val="TOC2"/>
        <w:tabs>
          <w:tab w:val="left" w:pos="950"/>
        </w:tabs>
        <w:rPr>
          <w:rFonts w:ascii="Calibri" w:hAnsi="Calibri"/>
          <w:noProof/>
          <w:sz w:val="22"/>
          <w:szCs w:val="22"/>
        </w:rPr>
      </w:pPr>
      <w:hyperlink w:anchor="_Toc53502090" w:history="1">
        <w:r w:rsidRPr="00C738D2">
          <w:rPr>
            <w:rStyle w:val="Hyperlink"/>
            <w:rFonts w:cs="Arial"/>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_Toc53502090 \h </w:instrText>
        </w:r>
        <w:r w:rsidRPr="00232F72">
          <w:rPr>
            <w:noProof/>
            <w:webHidden/>
          </w:rPr>
        </w:r>
        <w:r w:rsidRPr="00232F72">
          <w:rPr>
            <w:noProof/>
            <w:webHidden/>
          </w:rPr>
          <w:fldChar w:fldCharType="separate"/>
        </w:r>
        <w:r w:rsidR="00FF774D">
          <w:rPr>
            <w:noProof/>
            <w:webHidden/>
          </w:rPr>
          <w:t>28</w:t>
        </w:r>
        <w:r w:rsidRPr="00232F72">
          <w:rPr>
            <w:noProof/>
            <w:webHidden/>
          </w:rPr>
          <w:fldChar w:fldCharType="end"/>
        </w:r>
      </w:hyperlink>
    </w:p>
    <w:p w14:paraId="77B6F0C1" w14:textId="499F94DF" w:rsidR="006C7A6A" w:rsidRPr="00C738D2" w:rsidRDefault="006C7A6A">
      <w:pPr>
        <w:pStyle w:val="TOC2"/>
        <w:tabs>
          <w:tab w:val="left" w:pos="950"/>
        </w:tabs>
        <w:rPr>
          <w:rFonts w:ascii="Calibri" w:hAnsi="Calibri"/>
          <w:noProof/>
          <w:sz w:val="22"/>
          <w:szCs w:val="22"/>
        </w:rPr>
      </w:pPr>
      <w:hyperlink w:anchor="_Toc53502091" w:history="1">
        <w:r w:rsidRPr="00C738D2">
          <w:rPr>
            <w:rStyle w:val="Hyperlink"/>
            <w:rFonts w:cs="Arial"/>
            <w:noProof/>
          </w:rPr>
          <w:t>C.</w:t>
        </w:r>
        <w:r w:rsidRPr="00C738D2">
          <w:rPr>
            <w:rFonts w:ascii="Calibri" w:hAnsi="Calibri"/>
            <w:noProof/>
            <w:sz w:val="22"/>
            <w:szCs w:val="22"/>
          </w:rPr>
          <w:tab/>
        </w:r>
        <w:r w:rsidRPr="00C738D2">
          <w:rPr>
            <w:rStyle w:val="Hyperlink"/>
            <w:noProof/>
          </w:rPr>
          <w:t>DE - Performance, Communication and Control</w:t>
        </w:r>
        <w:r w:rsidRPr="00C738D2">
          <w:rPr>
            <w:noProof/>
            <w:webHidden/>
          </w:rPr>
          <w:tab/>
        </w:r>
        <w:r w:rsidRPr="00232F72">
          <w:rPr>
            <w:noProof/>
            <w:webHidden/>
          </w:rPr>
          <w:fldChar w:fldCharType="begin"/>
        </w:r>
        <w:r w:rsidRPr="00C738D2">
          <w:rPr>
            <w:noProof/>
            <w:webHidden/>
          </w:rPr>
          <w:instrText xml:space="preserve"> PAGEREF _Toc53502091 \h </w:instrText>
        </w:r>
        <w:r w:rsidRPr="00232F72">
          <w:rPr>
            <w:noProof/>
            <w:webHidden/>
          </w:rPr>
        </w:r>
        <w:r w:rsidRPr="00232F72">
          <w:rPr>
            <w:noProof/>
            <w:webHidden/>
          </w:rPr>
          <w:fldChar w:fldCharType="separate"/>
        </w:r>
        <w:r w:rsidR="00FF774D">
          <w:rPr>
            <w:noProof/>
            <w:webHidden/>
          </w:rPr>
          <w:t>28</w:t>
        </w:r>
        <w:r w:rsidRPr="00232F72">
          <w:rPr>
            <w:noProof/>
            <w:webHidden/>
          </w:rPr>
          <w:fldChar w:fldCharType="end"/>
        </w:r>
      </w:hyperlink>
    </w:p>
    <w:p w14:paraId="403F175F" w14:textId="61A0DC04" w:rsidR="006C7A6A" w:rsidRPr="00C738D2" w:rsidRDefault="006C7A6A">
      <w:pPr>
        <w:pStyle w:val="TOC2"/>
        <w:tabs>
          <w:tab w:val="left" w:pos="950"/>
        </w:tabs>
        <w:rPr>
          <w:rFonts w:ascii="Calibri" w:hAnsi="Calibri"/>
          <w:noProof/>
          <w:sz w:val="22"/>
          <w:szCs w:val="22"/>
        </w:rPr>
      </w:pPr>
      <w:hyperlink w:anchor="_Toc53502092" w:history="1">
        <w:r w:rsidRPr="00C738D2">
          <w:rPr>
            <w:rStyle w:val="Hyperlink"/>
            <w:noProof/>
          </w:rPr>
          <w:t>D.</w:t>
        </w:r>
        <w:r w:rsidRPr="00C738D2">
          <w:rPr>
            <w:rFonts w:ascii="Calibri" w:hAnsi="Calibri"/>
            <w:noProof/>
            <w:sz w:val="22"/>
            <w:szCs w:val="22"/>
          </w:rPr>
          <w:tab/>
        </w:r>
        <w:r w:rsidRPr="00C738D2">
          <w:rPr>
            <w:rStyle w:val="Hyperlink"/>
            <w:noProof/>
          </w:rPr>
          <w:t>Designated Entity - Modifying DE Details</w:t>
        </w:r>
        <w:r w:rsidRPr="00C738D2">
          <w:rPr>
            <w:noProof/>
            <w:webHidden/>
          </w:rPr>
          <w:tab/>
        </w:r>
        <w:r w:rsidRPr="00232F72">
          <w:rPr>
            <w:noProof/>
            <w:webHidden/>
          </w:rPr>
          <w:fldChar w:fldCharType="begin"/>
        </w:r>
        <w:r w:rsidRPr="00C738D2">
          <w:rPr>
            <w:noProof/>
            <w:webHidden/>
          </w:rPr>
          <w:instrText xml:space="preserve"> PAGEREF _Toc53502092 \h </w:instrText>
        </w:r>
        <w:r w:rsidRPr="00232F72">
          <w:rPr>
            <w:noProof/>
            <w:webHidden/>
          </w:rPr>
        </w:r>
        <w:r w:rsidRPr="00232F72">
          <w:rPr>
            <w:noProof/>
            <w:webHidden/>
          </w:rPr>
          <w:fldChar w:fldCharType="separate"/>
        </w:r>
        <w:r w:rsidR="00FF774D">
          <w:rPr>
            <w:noProof/>
            <w:webHidden/>
          </w:rPr>
          <w:t>30</w:t>
        </w:r>
        <w:r w:rsidRPr="00232F72">
          <w:rPr>
            <w:noProof/>
            <w:webHidden/>
          </w:rPr>
          <w:fldChar w:fldCharType="end"/>
        </w:r>
      </w:hyperlink>
    </w:p>
    <w:p w14:paraId="4F7069B5" w14:textId="7D04A38F" w:rsidR="006C7A6A" w:rsidRPr="00C738D2" w:rsidRDefault="006C7A6A">
      <w:pPr>
        <w:pStyle w:val="TOC2"/>
        <w:tabs>
          <w:tab w:val="left" w:pos="950"/>
        </w:tabs>
        <w:rPr>
          <w:rFonts w:ascii="Calibri" w:hAnsi="Calibri"/>
          <w:noProof/>
          <w:sz w:val="22"/>
          <w:szCs w:val="22"/>
        </w:rPr>
      </w:pPr>
      <w:hyperlink w:anchor="_Toc53502093" w:history="1">
        <w:r w:rsidRPr="00C738D2">
          <w:rPr>
            <w:rStyle w:val="Hyperlink"/>
            <w:noProof/>
          </w:rPr>
          <w:t>E.</w:t>
        </w:r>
        <w:r w:rsidRPr="00C738D2">
          <w:rPr>
            <w:rFonts w:ascii="Calibri" w:hAnsi="Calibri"/>
            <w:noProof/>
            <w:sz w:val="22"/>
            <w:szCs w:val="22"/>
          </w:rPr>
          <w:tab/>
        </w:r>
        <w:r w:rsidRPr="00C738D2">
          <w:rPr>
            <w:rStyle w:val="Hyperlink"/>
            <w:noProof/>
          </w:rPr>
          <w:t>AGC Dispatch Instructions</w:t>
        </w:r>
        <w:r w:rsidRPr="00C738D2">
          <w:rPr>
            <w:noProof/>
            <w:webHidden/>
          </w:rPr>
          <w:tab/>
        </w:r>
        <w:r w:rsidRPr="00232F72">
          <w:rPr>
            <w:noProof/>
            <w:webHidden/>
          </w:rPr>
          <w:fldChar w:fldCharType="begin"/>
        </w:r>
        <w:r w:rsidRPr="00C738D2">
          <w:rPr>
            <w:noProof/>
            <w:webHidden/>
          </w:rPr>
          <w:instrText xml:space="preserve"> PAGEREF _Toc53502093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2694288F" w14:textId="45455685" w:rsidR="006C7A6A" w:rsidRPr="00C738D2" w:rsidRDefault="006C7A6A">
      <w:pPr>
        <w:pStyle w:val="TOC2"/>
        <w:tabs>
          <w:tab w:val="left" w:pos="950"/>
        </w:tabs>
        <w:rPr>
          <w:rFonts w:ascii="Calibri" w:hAnsi="Calibri"/>
          <w:noProof/>
          <w:sz w:val="22"/>
          <w:szCs w:val="22"/>
        </w:rPr>
      </w:pPr>
      <w:hyperlink w:anchor="_Toc53502094" w:history="1">
        <w:r w:rsidRPr="00C738D2">
          <w:rPr>
            <w:rStyle w:val="Hyperlink"/>
            <w:rFonts w:cs="Arial"/>
            <w:noProof/>
          </w:rPr>
          <w:t>F.</w:t>
        </w:r>
        <w:r w:rsidRPr="00C738D2">
          <w:rPr>
            <w:rFonts w:ascii="Calibri" w:hAnsi="Calibri"/>
            <w:noProof/>
            <w:sz w:val="22"/>
            <w:szCs w:val="22"/>
          </w:rPr>
          <w:tab/>
        </w:r>
        <w:r w:rsidRPr="00C738D2">
          <w:rPr>
            <w:rStyle w:val="Hyperlink"/>
            <w:noProof/>
          </w:rPr>
          <w:t>Operational Considerations</w:t>
        </w:r>
        <w:r w:rsidRPr="00C738D2">
          <w:rPr>
            <w:noProof/>
            <w:webHidden/>
          </w:rPr>
          <w:tab/>
        </w:r>
        <w:r w:rsidRPr="00232F72">
          <w:rPr>
            <w:noProof/>
            <w:webHidden/>
          </w:rPr>
          <w:fldChar w:fldCharType="begin"/>
        </w:r>
        <w:r w:rsidRPr="00C738D2">
          <w:rPr>
            <w:noProof/>
            <w:webHidden/>
          </w:rPr>
          <w:instrText xml:space="preserve"> PAGEREF _Toc53502094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1CE4CDB1" w14:textId="0ED3FE26" w:rsidR="006C7A6A" w:rsidRPr="00C738D2" w:rsidRDefault="006C7A6A">
      <w:pPr>
        <w:pStyle w:val="TOC2"/>
        <w:tabs>
          <w:tab w:val="left" w:pos="950"/>
        </w:tabs>
        <w:rPr>
          <w:rFonts w:ascii="Calibri" w:hAnsi="Calibri"/>
          <w:noProof/>
          <w:sz w:val="22"/>
          <w:szCs w:val="22"/>
        </w:rPr>
      </w:pPr>
      <w:hyperlink w:anchor="_Toc53502095" w:history="1">
        <w:r w:rsidRPr="00C738D2">
          <w:rPr>
            <w:rStyle w:val="Hyperlink"/>
            <w:noProof/>
          </w:rPr>
          <w:t>G.</w:t>
        </w:r>
        <w:r w:rsidRPr="00C738D2">
          <w:rPr>
            <w:rFonts w:ascii="Calibri" w:hAnsi="Calibri"/>
            <w:noProof/>
            <w:sz w:val="22"/>
            <w:szCs w:val="22"/>
          </w:rPr>
          <w:tab/>
        </w:r>
        <w:r w:rsidRPr="00C738D2">
          <w:rPr>
            <w:rStyle w:val="Hyperlink"/>
            <w:noProof/>
          </w:rPr>
          <w:t>Voltage Control</w:t>
        </w:r>
        <w:r w:rsidRPr="00C738D2">
          <w:rPr>
            <w:noProof/>
            <w:webHidden/>
          </w:rPr>
          <w:tab/>
        </w:r>
        <w:r w:rsidRPr="00232F72">
          <w:rPr>
            <w:noProof/>
            <w:webHidden/>
          </w:rPr>
          <w:fldChar w:fldCharType="begin"/>
        </w:r>
        <w:r w:rsidRPr="00C738D2">
          <w:rPr>
            <w:noProof/>
            <w:webHidden/>
          </w:rPr>
          <w:instrText xml:space="preserve"> PAGEREF _Toc53502095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10B3CDAE" w14:textId="57BC384C" w:rsidR="006C7A6A" w:rsidRPr="00C738D2" w:rsidRDefault="006C7A6A">
      <w:pPr>
        <w:pStyle w:val="TOC2"/>
        <w:tabs>
          <w:tab w:val="left" w:pos="950"/>
        </w:tabs>
        <w:rPr>
          <w:rFonts w:ascii="Calibri" w:hAnsi="Calibri"/>
          <w:noProof/>
          <w:sz w:val="22"/>
          <w:szCs w:val="22"/>
        </w:rPr>
      </w:pPr>
      <w:hyperlink w:anchor="_Toc53502096" w:history="1">
        <w:r w:rsidRPr="00C738D2">
          <w:rPr>
            <w:rStyle w:val="Hyperlink"/>
            <w:noProof/>
          </w:rPr>
          <w:t>H.</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_Toc53502096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5CE63F89" w14:textId="2DE05A04" w:rsidR="006C7A6A" w:rsidRPr="00C738D2" w:rsidRDefault="006C7A6A">
      <w:pPr>
        <w:pStyle w:val="TOC2"/>
        <w:tabs>
          <w:tab w:val="left" w:pos="950"/>
        </w:tabs>
        <w:rPr>
          <w:rFonts w:ascii="Calibri" w:hAnsi="Calibri"/>
          <w:noProof/>
          <w:sz w:val="22"/>
          <w:szCs w:val="22"/>
        </w:rPr>
      </w:pPr>
      <w:hyperlink w:anchor="_Toc53502097" w:history="1">
        <w:r w:rsidRPr="00C738D2">
          <w:rPr>
            <w:rStyle w:val="Hyperlink"/>
            <w:noProof/>
          </w:rPr>
          <w:t>I.</w:t>
        </w:r>
        <w:r w:rsidRPr="00C738D2">
          <w:rPr>
            <w:rFonts w:ascii="Calibri" w:hAnsi="Calibri"/>
            <w:noProof/>
            <w:sz w:val="22"/>
            <w:szCs w:val="22"/>
          </w:rPr>
          <w:tab/>
        </w:r>
        <w:r w:rsidRPr="00C738D2">
          <w:rPr>
            <w:rStyle w:val="Hyperlink"/>
            <w:noProof/>
          </w:rPr>
          <w:t>System Protection</w:t>
        </w:r>
        <w:r w:rsidRPr="00C738D2">
          <w:rPr>
            <w:noProof/>
            <w:webHidden/>
          </w:rPr>
          <w:tab/>
        </w:r>
        <w:r w:rsidRPr="00232F72">
          <w:rPr>
            <w:noProof/>
            <w:webHidden/>
          </w:rPr>
          <w:fldChar w:fldCharType="begin"/>
        </w:r>
        <w:r w:rsidRPr="00C738D2">
          <w:rPr>
            <w:noProof/>
            <w:webHidden/>
          </w:rPr>
          <w:instrText xml:space="preserve"> PAGEREF _Toc53502097 \h </w:instrText>
        </w:r>
        <w:r w:rsidRPr="00232F72">
          <w:rPr>
            <w:noProof/>
            <w:webHidden/>
          </w:rPr>
        </w:r>
        <w:r w:rsidRPr="00232F72">
          <w:rPr>
            <w:noProof/>
            <w:webHidden/>
          </w:rPr>
          <w:fldChar w:fldCharType="separate"/>
        </w:r>
        <w:r w:rsidR="00FF774D">
          <w:rPr>
            <w:noProof/>
            <w:webHidden/>
          </w:rPr>
          <w:t>32</w:t>
        </w:r>
        <w:r w:rsidRPr="00232F72">
          <w:rPr>
            <w:noProof/>
            <w:webHidden/>
          </w:rPr>
          <w:fldChar w:fldCharType="end"/>
        </w:r>
      </w:hyperlink>
    </w:p>
    <w:p w14:paraId="082054DF" w14:textId="3BBC7EE2" w:rsidR="006C7A6A" w:rsidRPr="00C738D2" w:rsidRDefault="006C7A6A">
      <w:pPr>
        <w:pStyle w:val="TOC1"/>
        <w:tabs>
          <w:tab w:val="left" w:pos="950"/>
        </w:tabs>
        <w:rPr>
          <w:rFonts w:ascii="Calibri" w:hAnsi="Calibri"/>
          <w:b w:val="0"/>
          <w:noProof/>
          <w:sz w:val="22"/>
          <w:szCs w:val="22"/>
        </w:rPr>
      </w:pPr>
      <w:hyperlink w:anchor="_Toc53502098" w:history="1">
        <w:r w:rsidRPr="00C738D2">
          <w:rPr>
            <w:rStyle w:val="Hyperlink"/>
            <w:noProof/>
          </w:rPr>
          <w:t>IV.</w:t>
        </w:r>
        <w:r w:rsidR="000E6926">
          <w:rPr>
            <w:rFonts w:ascii="Calibri" w:hAnsi="Calibri"/>
            <w:b w:val="0"/>
            <w:noProof/>
            <w:sz w:val="22"/>
            <w:szCs w:val="22"/>
          </w:rPr>
          <w:t xml:space="preserve">     </w:t>
        </w:r>
        <w:r w:rsidRPr="00C738D2">
          <w:rPr>
            <w:rStyle w:val="Hyperlink"/>
            <w:noProof/>
          </w:rPr>
          <w:t>TECHNICAL REQUIREMENTS FOR DISPATCHABLE ASSET RELATED DEMANDS (DARDS)</w:t>
        </w:r>
        <w:r w:rsidRPr="00C738D2">
          <w:rPr>
            <w:noProof/>
            <w:webHidden/>
          </w:rPr>
          <w:tab/>
        </w:r>
        <w:r w:rsidRPr="00232F72">
          <w:rPr>
            <w:noProof/>
            <w:webHidden/>
          </w:rPr>
          <w:fldChar w:fldCharType="begin"/>
        </w:r>
        <w:r w:rsidRPr="00C738D2">
          <w:rPr>
            <w:noProof/>
            <w:webHidden/>
          </w:rPr>
          <w:instrText xml:space="preserve"> PAGEREF _Toc53502098 \h </w:instrText>
        </w:r>
        <w:r w:rsidRPr="00232F72">
          <w:rPr>
            <w:noProof/>
            <w:webHidden/>
          </w:rPr>
        </w:r>
        <w:r w:rsidRPr="00232F72">
          <w:rPr>
            <w:noProof/>
            <w:webHidden/>
          </w:rPr>
          <w:fldChar w:fldCharType="separate"/>
        </w:r>
        <w:r w:rsidR="00FF774D">
          <w:rPr>
            <w:noProof/>
            <w:webHidden/>
          </w:rPr>
          <w:t>33</w:t>
        </w:r>
        <w:r w:rsidRPr="00232F72">
          <w:rPr>
            <w:noProof/>
            <w:webHidden/>
          </w:rPr>
          <w:fldChar w:fldCharType="end"/>
        </w:r>
      </w:hyperlink>
    </w:p>
    <w:p w14:paraId="5B64AA47" w14:textId="7D160FAF" w:rsidR="006C7A6A" w:rsidRPr="00C738D2" w:rsidRDefault="006C7A6A">
      <w:pPr>
        <w:pStyle w:val="TOC2"/>
        <w:tabs>
          <w:tab w:val="left" w:pos="950"/>
        </w:tabs>
        <w:rPr>
          <w:rFonts w:ascii="Calibri" w:hAnsi="Calibri"/>
          <w:noProof/>
          <w:sz w:val="22"/>
          <w:szCs w:val="22"/>
        </w:rPr>
      </w:pPr>
      <w:hyperlink w:anchor="_Toc53502099" w:history="1">
        <w:r w:rsidRPr="00C738D2">
          <w:rPr>
            <w:rStyle w:val="Hyperlink"/>
            <w:noProof/>
          </w:rPr>
          <w:t>A.</w:t>
        </w:r>
        <w:r w:rsidRPr="00C738D2">
          <w:rPr>
            <w:rFonts w:ascii="Calibri" w:hAnsi="Calibri"/>
            <w:noProof/>
            <w:sz w:val="22"/>
            <w:szCs w:val="22"/>
          </w:rPr>
          <w:tab/>
        </w:r>
        <w:r w:rsidRPr="00C738D2">
          <w:rPr>
            <w:rStyle w:val="Hyperlink"/>
            <w:noProof/>
          </w:rPr>
          <w:t>DARDs</w:t>
        </w:r>
        <w:r w:rsidRPr="00C738D2">
          <w:rPr>
            <w:noProof/>
            <w:webHidden/>
          </w:rPr>
          <w:tab/>
        </w:r>
        <w:r w:rsidRPr="00232F72">
          <w:rPr>
            <w:noProof/>
            <w:webHidden/>
          </w:rPr>
          <w:fldChar w:fldCharType="begin"/>
        </w:r>
        <w:r w:rsidRPr="00C738D2">
          <w:rPr>
            <w:noProof/>
            <w:webHidden/>
          </w:rPr>
          <w:instrText xml:space="preserve"> PAGEREF _Toc53502099 \h </w:instrText>
        </w:r>
        <w:r w:rsidRPr="00232F72">
          <w:rPr>
            <w:noProof/>
            <w:webHidden/>
          </w:rPr>
        </w:r>
        <w:r w:rsidRPr="00232F72">
          <w:rPr>
            <w:noProof/>
            <w:webHidden/>
          </w:rPr>
          <w:fldChar w:fldCharType="separate"/>
        </w:r>
        <w:r w:rsidR="00FF774D">
          <w:rPr>
            <w:noProof/>
            <w:webHidden/>
          </w:rPr>
          <w:t>33</w:t>
        </w:r>
        <w:r w:rsidRPr="00232F72">
          <w:rPr>
            <w:noProof/>
            <w:webHidden/>
          </w:rPr>
          <w:fldChar w:fldCharType="end"/>
        </w:r>
      </w:hyperlink>
    </w:p>
    <w:p w14:paraId="3FE559A2" w14:textId="7AAFA6C3" w:rsidR="006C7A6A" w:rsidRPr="00C738D2" w:rsidRDefault="006C7A6A">
      <w:pPr>
        <w:pStyle w:val="TOC2"/>
        <w:tabs>
          <w:tab w:val="left" w:pos="950"/>
        </w:tabs>
        <w:rPr>
          <w:rFonts w:ascii="Calibri" w:hAnsi="Calibri"/>
          <w:noProof/>
          <w:sz w:val="22"/>
          <w:szCs w:val="22"/>
        </w:rPr>
      </w:pPr>
      <w:hyperlink w:anchor="_Toc53502100" w:history="1">
        <w:r w:rsidRPr="00C738D2">
          <w:rPr>
            <w:rStyle w:val="Hyperlink"/>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_Toc53502100 \h </w:instrText>
        </w:r>
        <w:r w:rsidRPr="00232F72">
          <w:rPr>
            <w:noProof/>
            <w:webHidden/>
          </w:rPr>
        </w:r>
        <w:r w:rsidRPr="00232F72">
          <w:rPr>
            <w:noProof/>
            <w:webHidden/>
          </w:rPr>
          <w:fldChar w:fldCharType="separate"/>
        </w:r>
        <w:r w:rsidR="00FF774D">
          <w:rPr>
            <w:noProof/>
            <w:webHidden/>
          </w:rPr>
          <w:t>35</w:t>
        </w:r>
        <w:r w:rsidRPr="00232F72">
          <w:rPr>
            <w:noProof/>
            <w:webHidden/>
          </w:rPr>
          <w:fldChar w:fldCharType="end"/>
        </w:r>
      </w:hyperlink>
    </w:p>
    <w:p w14:paraId="5CAC6EA5" w14:textId="17EB32FC" w:rsidR="006C7A6A" w:rsidRPr="00C738D2" w:rsidRDefault="006C7A6A">
      <w:pPr>
        <w:pStyle w:val="TOC2"/>
        <w:tabs>
          <w:tab w:val="left" w:pos="950"/>
        </w:tabs>
        <w:rPr>
          <w:rFonts w:ascii="Calibri" w:hAnsi="Calibri"/>
          <w:noProof/>
          <w:sz w:val="22"/>
          <w:szCs w:val="22"/>
        </w:rPr>
      </w:pPr>
      <w:hyperlink w:anchor="_Toc53502101" w:history="1">
        <w:r w:rsidRPr="00C738D2">
          <w:rPr>
            <w:rStyle w:val="Hyperlink"/>
            <w:noProof/>
          </w:rPr>
          <w:t>C.</w:t>
        </w:r>
        <w:r w:rsidRPr="00C738D2">
          <w:rPr>
            <w:rFonts w:ascii="Calibri" w:hAnsi="Calibri"/>
            <w:noProof/>
            <w:sz w:val="22"/>
            <w:szCs w:val="22"/>
          </w:rPr>
          <w:tab/>
        </w:r>
        <w:r w:rsidRPr="00C738D2">
          <w:rPr>
            <w:rStyle w:val="Hyperlink"/>
            <w:noProof/>
          </w:rPr>
          <w:t>DE - Performance, Communication and Control</w:t>
        </w:r>
        <w:r w:rsidRPr="00C738D2">
          <w:rPr>
            <w:noProof/>
            <w:webHidden/>
          </w:rPr>
          <w:tab/>
        </w:r>
        <w:r w:rsidRPr="00232F72">
          <w:rPr>
            <w:noProof/>
            <w:webHidden/>
          </w:rPr>
          <w:fldChar w:fldCharType="begin"/>
        </w:r>
        <w:r w:rsidRPr="00C738D2">
          <w:rPr>
            <w:noProof/>
            <w:webHidden/>
          </w:rPr>
          <w:instrText xml:space="preserve"> PAGEREF _Toc53502101 \h </w:instrText>
        </w:r>
        <w:r w:rsidRPr="00232F72">
          <w:rPr>
            <w:noProof/>
            <w:webHidden/>
          </w:rPr>
        </w:r>
        <w:r w:rsidRPr="00232F72">
          <w:rPr>
            <w:noProof/>
            <w:webHidden/>
          </w:rPr>
          <w:fldChar w:fldCharType="separate"/>
        </w:r>
        <w:r w:rsidR="00FF774D">
          <w:rPr>
            <w:noProof/>
            <w:webHidden/>
          </w:rPr>
          <w:t>35</w:t>
        </w:r>
        <w:r w:rsidRPr="00232F72">
          <w:rPr>
            <w:noProof/>
            <w:webHidden/>
          </w:rPr>
          <w:fldChar w:fldCharType="end"/>
        </w:r>
      </w:hyperlink>
    </w:p>
    <w:p w14:paraId="5E1DA521" w14:textId="381C2140" w:rsidR="006C7A6A" w:rsidRPr="00C738D2" w:rsidRDefault="006C7A6A">
      <w:pPr>
        <w:pStyle w:val="TOC2"/>
        <w:tabs>
          <w:tab w:val="left" w:pos="950"/>
        </w:tabs>
        <w:rPr>
          <w:rFonts w:ascii="Calibri" w:hAnsi="Calibri"/>
          <w:noProof/>
          <w:sz w:val="22"/>
          <w:szCs w:val="22"/>
        </w:rPr>
      </w:pPr>
      <w:hyperlink w:anchor="_Toc53502102" w:history="1">
        <w:r w:rsidRPr="00C738D2">
          <w:rPr>
            <w:rStyle w:val="Hyperlink"/>
            <w:noProof/>
          </w:rPr>
          <w:t>D.</w:t>
        </w:r>
        <w:r w:rsidRPr="00C738D2">
          <w:rPr>
            <w:rFonts w:ascii="Calibri" w:hAnsi="Calibri"/>
            <w:noProof/>
            <w:sz w:val="22"/>
            <w:szCs w:val="22"/>
          </w:rPr>
          <w:tab/>
        </w:r>
        <w:r w:rsidRPr="00C738D2">
          <w:rPr>
            <w:rStyle w:val="Hyperlink"/>
            <w:noProof/>
          </w:rPr>
          <w:t>Designated Entity - Modifying DE Details</w:t>
        </w:r>
        <w:r w:rsidRPr="00C738D2">
          <w:rPr>
            <w:noProof/>
            <w:webHidden/>
          </w:rPr>
          <w:tab/>
        </w:r>
        <w:r w:rsidRPr="00232F72">
          <w:rPr>
            <w:noProof/>
            <w:webHidden/>
          </w:rPr>
          <w:fldChar w:fldCharType="begin"/>
        </w:r>
        <w:r w:rsidRPr="00C738D2">
          <w:rPr>
            <w:noProof/>
            <w:webHidden/>
          </w:rPr>
          <w:instrText xml:space="preserve"> PAGEREF _Toc53502102 \h </w:instrText>
        </w:r>
        <w:r w:rsidRPr="00232F72">
          <w:rPr>
            <w:noProof/>
            <w:webHidden/>
          </w:rPr>
        </w:r>
        <w:r w:rsidRPr="00232F72">
          <w:rPr>
            <w:noProof/>
            <w:webHidden/>
          </w:rPr>
          <w:fldChar w:fldCharType="separate"/>
        </w:r>
        <w:r w:rsidR="00FF774D">
          <w:rPr>
            <w:noProof/>
            <w:webHidden/>
          </w:rPr>
          <w:t>37</w:t>
        </w:r>
        <w:r w:rsidRPr="00232F72">
          <w:rPr>
            <w:noProof/>
            <w:webHidden/>
          </w:rPr>
          <w:fldChar w:fldCharType="end"/>
        </w:r>
      </w:hyperlink>
    </w:p>
    <w:p w14:paraId="3254C020" w14:textId="392B119F" w:rsidR="006C7A6A" w:rsidRPr="00C738D2" w:rsidRDefault="006C7A6A">
      <w:pPr>
        <w:pStyle w:val="TOC2"/>
        <w:tabs>
          <w:tab w:val="left" w:pos="950"/>
        </w:tabs>
        <w:rPr>
          <w:rFonts w:ascii="Calibri" w:hAnsi="Calibri"/>
          <w:noProof/>
          <w:sz w:val="22"/>
          <w:szCs w:val="22"/>
        </w:rPr>
      </w:pPr>
      <w:hyperlink w:anchor="_Toc53502103" w:history="1">
        <w:r w:rsidRPr="00C738D2">
          <w:rPr>
            <w:rStyle w:val="Hyperlink"/>
            <w:noProof/>
          </w:rPr>
          <w:t>E.</w:t>
        </w:r>
        <w:r w:rsidRPr="00C738D2">
          <w:rPr>
            <w:rFonts w:ascii="Calibri" w:hAnsi="Calibri"/>
            <w:noProof/>
            <w:sz w:val="22"/>
            <w:szCs w:val="22"/>
          </w:rPr>
          <w:tab/>
        </w:r>
        <w:r w:rsidRPr="00C738D2">
          <w:rPr>
            <w:rStyle w:val="Hyperlink"/>
            <w:noProof/>
          </w:rPr>
          <w:t>Emergency Message Indications</w:t>
        </w:r>
        <w:r w:rsidRPr="00C738D2">
          <w:rPr>
            <w:noProof/>
            <w:webHidden/>
          </w:rPr>
          <w:tab/>
        </w:r>
        <w:r w:rsidRPr="00232F72">
          <w:rPr>
            <w:noProof/>
            <w:webHidden/>
          </w:rPr>
          <w:fldChar w:fldCharType="begin"/>
        </w:r>
        <w:r w:rsidRPr="00C738D2">
          <w:rPr>
            <w:noProof/>
            <w:webHidden/>
          </w:rPr>
          <w:instrText xml:space="preserve"> PAGEREF _Toc53502103 \h </w:instrText>
        </w:r>
        <w:r w:rsidRPr="00232F72">
          <w:rPr>
            <w:noProof/>
            <w:webHidden/>
          </w:rPr>
        </w:r>
        <w:r w:rsidRPr="00232F72">
          <w:rPr>
            <w:noProof/>
            <w:webHidden/>
          </w:rPr>
          <w:fldChar w:fldCharType="separate"/>
        </w:r>
        <w:r w:rsidR="00FF774D">
          <w:rPr>
            <w:noProof/>
            <w:webHidden/>
          </w:rPr>
          <w:t>38</w:t>
        </w:r>
        <w:r w:rsidRPr="00232F72">
          <w:rPr>
            <w:noProof/>
            <w:webHidden/>
          </w:rPr>
          <w:fldChar w:fldCharType="end"/>
        </w:r>
      </w:hyperlink>
    </w:p>
    <w:p w14:paraId="785B5CFE" w14:textId="468AB73B" w:rsidR="006C7A6A" w:rsidRPr="00C738D2" w:rsidRDefault="006C7A6A">
      <w:pPr>
        <w:pStyle w:val="TOC2"/>
        <w:tabs>
          <w:tab w:val="left" w:pos="950"/>
        </w:tabs>
        <w:rPr>
          <w:rFonts w:ascii="Calibri" w:hAnsi="Calibri"/>
          <w:noProof/>
          <w:sz w:val="22"/>
          <w:szCs w:val="22"/>
        </w:rPr>
      </w:pPr>
      <w:hyperlink w:anchor="_Toc53502104" w:history="1">
        <w:r w:rsidRPr="00C738D2">
          <w:rPr>
            <w:rStyle w:val="Hyperlink"/>
            <w:noProof/>
          </w:rPr>
          <w:t>F.</w:t>
        </w:r>
        <w:r w:rsidRPr="00C738D2">
          <w:rPr>
            <w:rFonts w:ascii="Calibri" w:hAnsi="Calibri"/>
            <w:noProof/>
            <w:sz w:val="22"/>
            <w:szCs w:val="22"/>
          </w:rPr>
          <w:tab/>
        </w:r>
        <w:r w:rsidRPr="00C738D2">
          <w:rPr>
            <w:rStyle w:val="Hyperlink"/>
            <w:noProof/>
          </w:rPr>
          <w:t>Dispatch Instructions</w:t>
        </w:r>
        <w:r w:rsidRPr="00C738D2">
          <w:rPr>
            <w:noProof/>
            <w:webHidden/>
          </w:rPr>
          <w:tab/>
        </w:r>
        <w:r w:rsidRPr="00232F72">
          <w:rPr>
            <w:noProof/>
            <w:webHidden/>
          </w:rPr>
          <w:fldChar w:fldCharType="begin"/>
        </w:r>
        <w:r w:rsidRPr="00C738D2">
          <w:rPr>
            <w:noProof/>
            <w:webHidden/>
          </w:rPr>
          <w:instrText xml:space="preserve"> PAGEREF _Toc53502104 \h </w:instrText>
        </w:r>
        <w:r w:rsidRPr="00232F72">
          <w:rPr>
            <w:noProof/>
            <w:webHidden/>
          </w:rPr>
        </w:r>
        <w:r w:rsidRPr="00232F72">
          <w:rPr>
            <w:noProof/>
            <w:webHidden/>
          </w:rPr>
          <w:fldChar w:fldCharType="separate"/>
        </w:r>
        <w:r w:rsidR="00FF774D">
          <w:rPr>
            <w:noProof/>
            <w:webHidden/>
          </w:rPr>
          <w:t>38</w:t>
        </w:r>
        <w:r w:rsidRPr="00232F72">
          <w:rPr>
            <w:noProof/>
            <w:webHidden/>
          </w:rPr>
          <w:fldChar w:fldCharType="end"/>
        </w:r>
      </w:hyperlink>
    </w:p>
    <w:p w14:paraId="640B8684" w14:textId="7D57C136" w:rsidR="006C7A6A" w:rsidRPr="00C738D2" w:rsidRDefault="006C7A6A">
      <w:pPr>
        <w:pStyle w:val="TOC2"/>
        <w:tabs>
          <w:tab w:val="left" w:pos="950"/>
        </w:tabs>
        <w:rPr>
          <w:rFonts w:ascii="Calibri" w:hAnsi="Calibri"/>
          <w:noProof/>
          <w:sz w:val="22"/>
          <w:szCs w:val="22"/>
        </w:rPr>
      </w:pPr>
      <w:hyperlink w:anchor="_Toc53502105" w:history="1">
        <w:r w:rsidRPr="00C738D2">
          <w:rPr>
            <w:rStyle w:val="Hyperlink"/>
            <w:noProof/>
          </w:rPr>
          <w:t>G.</w:t>
        </w:r>
        <w:r w:rsidRPr="00C738D2">
          <w:rPr>
            <w:rFonts w:ascii="Calibri" w:hAnsi="Calibri"/>
            <w:noProof/>
            <w:sz w:val="22"/>
            <w:szCs w:val="22"/>
          </w:rPr>
          <w:tab/>
        </w:r>
        <w:r w:rsidRPr="00C738D2">
          <w:rPr>
            <w:rStyle w:val="Hyperlink"/>
            <w:noProof/>
          </w:rPr>
          <w:t>Operational Considerations</w:t>
        </w:r>
        <w:r w:rsidRPr="00C738D2">
          <w:rPr>
            <w:noProof/>
            <w:webHidden/>
          </w:rPr>
          <w:tab/>
        </w:r>
        <w:r w:rsidRPr="00232F72">
          <w:rPr>
            <w:noProof/>
            <w:webHidden/>
          </w:rPr>
          <w:fldChar w:fldCharType="begin"/>
        </w:r>
        <w:r w:rsidRPr="00C738D2">
          <w:rPr>
            <w:noProof/>
            <w:webHidden/>
          </w:rPr>
          <w:instrText xml:space="preserve"> PAGEREF _Toc53502105 \h </w:instrText>
        </w:r>
        <w:r w:rsidRPr="00232F72">
          <w:rPr>
            <w:noProof/>
            <w:webHidden/>
          </w:rPr>
        </w:r>
        <w:r w:rsidRPr="00232F72">
          <w:rPr>
            <w:noProof/>
            <w:webHidden/>
          </w:rPr>
          <w:fldChar w:fldCharType="separate"/>
        </w:r>
        <w:r w:rsidR="00FF774D">
          <w:rPr>
            <w:noProof/>
            <w:webHidden/>
          </w:rPr>
          <w:t>40</w:t>
        </w:r>
        <w:r w:rsidRPr="00232F72">
          <w:rPr>
            <w:noProof/>
            <w:webHidden/>
          </w:rPr>
          <w:fldChar w:fldCharType="end"/>
        </w:r>
      </w:hyperlink>
    </w:p>
    <w:p w14:paraId="293454BD" w14:textId="47B13672" w:rsidR="006C7A6A" w:rsidRPr="00C738D2" w:rsidRDefault="006C7A6A">
      <w:pPr>
        <w:pStyle w:val="TOC2"/>
        <w:tabs>
          <w:tab w:val="left" w:pos="950"/>
        </w:tabs>
        <w:rPr>
          <w:rFonts w:ascii="Calibri" w:hAnsi="Calibri"/>
          <w:noProof/>
          <w:sz w:val="22"/>
          <w:szCs w:val="22"/>
        </w:rPr>
      </w:pPr>
      <w:hyperlink w:anchor="_Toc53502106" w:history="1">
        <w:r w:rsidRPr="00C738D2">
          <w:rPr>
            <w:rStyle w:val="Hyperlink"/>
            <w:noProof/>
          </w:rPr>
          <w:t>H.</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_Toc53502106 \h </w:instrText>
        </w:r>
        <w:r w:rsidRPr="00232F72">
          <w:rPr>
            <w:noProof/>
            <w:webHidden/>
          </w:rPr>
        </w:r>
        <w:r w:rsidRPr="00232F72">
          <w:rPr>
            <w:noProof/>
            <w:webHidden/>
          </w:rPr>
          <w:fldChar w:fldCharType="separate"/>
        </w:r>
        <w:r w:rsidR="00FF774D">
          <w:rPr>
            <w:noProof/>
            <w:webHidden/>
          </w:rPr>
          <w:t>40</w:t>
        </w:r>
        <w:r w:rsidRPr="00232F72">
          <w:rPr>
            <w:noProof/>
            <w:webHidden/>
          </w:rPr>
          <w:fldChar w:fldCharType="end"/>
        </w:r>
      </w:hyperlink>
    </w:p>
    <w:p w14:paraId="57A3A7E2" w14:textId="4DAE7C97" w:rsidR="006C7A6A" w:rsidRPr="00C738D2" w:rsidRDefault="006C7A6A">
      <w:pPr>
        <w:pStyle w:val="TOC1"/>
        <w:tabs>
          <w:tab w:val="left" w:pos="475"/>
        </w:tabs>
        <w:rPr>
          <w:rFonts w:ascii="Calibri" w:hAnsi="Calibri"/>
          <w:b w:val="0"/>
          <w:noProof/>
          <w:sz w:val="22"/>
          <w:szCs w:val="22"/>
        </w:rPr>
      </w:pPr>
      <w:hyperlink w:anchor="_Toc53502107" w:history="1">
        <w:r w:rsidRPr="00C738D2">
          <w:rPr>
            <w:rStyle w:val="Hyperlink"/>
            <w:noProof/>
          </w:rPr>
          <w:t>V.</w:t>
        </w:r>
        <w:r w:rsidRPr="00C738D2">
          <w:rPr>
            <w:rFonts w:ascii="Calibri" w:hAnsi="Calibri"/>
            <w:b w:val="0"/>
            <w:noProof/>
            <w:sz w:val="22"/>
            <w:szCs w:val="22"/>
          </w:rPr>
          <w:tab/>
        </w:r>
        <w:r w:rsidR="000E6926">
          <w:rPr>
            <w:rFonts w:ascii="Calibri" w:hAnsi="Calibri"/>
            <w:b w:val="0"/>
            <w:noProof/>
            <w:sz w:val="22"/>
            <w:szCs w:val="22"/>
          </w:rPr>
          <w:t xml:space="preserve">  </w:t>
        </w:r>
        <w:r w:rsidRPr="00C738D2">
          <w:rPr>
            <w:rStyle w:val="Hyperlink"/>
            <w:noProof/>
          </w:rPr>
          <w:t>TECHNICAL REQUIREMENTS FOR ASSET RELATED DEMANDS (ARDS) (NOT DISPATCHABLE)</w:t>
        </w:r>
        <w:r w:rsidRPr="00C738D2">
          <w:rPr>
            <w:noProof/>
            <w:webHidden/>
          </w:rPr>
          <w:tab/>
        </w:r>
        <w:r w:rsidRPr="00232F72">
          <w:rPr>
            <w:noProof/>
            <w:webHidden/>
          </w:rPr>
          <w:fldChar w:fldCharType="begin"/>
        </w:r>
        <w:r w:rsidRPr="00C738D2">
          <w:rPr>
            <w:noProof/>
            <w:webHidden/>
          </w:rPr>
          <w:instrText xml:space="preserve"> PAGEREF _Toc53502107 \h </w:instrText>
        </w:r>
        <w:r w:rsidRPr="00232F72">
          <w:rPr>
            <w:noProof/>
            <w:webHidden/>
          </w:rPr>
        </w:r>
        <w:r w:rsidRPr="00232F72">
          <w:rPr>
            <w:noProof/>
            <w:webHidden/>
          </w:rPr>
          <w:fldChar w:fldCharType="separate"/>
        </w:r>
        <w:r w:rsidR="00FF774D">
          <w:rPr>
            <w:noProof/>
            <w:webHidden/>
          </w:rPr>
          <w:t>41</w:t>
        </w:r>
        <w:r w:rsidRPr="00232F72">
          <w:rPr>
            <w:noProof/>
            <w:webHidden/>
          </w:rPr>
          <w:fldChar w:fldCharType="end"/>
        </w:r>
      </w:hyperlink>
    </w:p>
    <w:p w14:paraId="3C6C5F0B" w14:textId="0DDD75E9" w:rsidR="006C7A6A" w:rsidRPr="00C738D2" w:rsidRDefault="006C7A6A">
      <w:pPr>
        <w:pStyle w:val="TOC2"/>
        <w:tabs>
          <w:tab w:val="left" w:pos="950"/>
        </w:tabs>
        <w:rPr>
          <w:rFonts w:ascii="Calibri" w:hAnsi="Calibri"/>
          <w:noProof/>
          <w:sz w:val="22"/>
          <w:szCs w:val="22"/>
        </w:rPr>
      </w:pPr>
      <w:hyperlink w:anchor="_Toc53502108" w:history="1">
        <w:r w:rsidRPr="00C738D2">
          <w:rPr>
            <w:rStyle w:val="Hyperlink"/>
            <w:noProof/>
          </w:rPr>
          <w:t>A.</w:t>
        </w:r>
        <w:r w:rsidRPr="00C738D2">
          <w:rPr>
            <w:rFonts w:ascii="Calibri" w:hAnsi="Calibri"/>
            <w:noProof/>
            <w:sz w:val="22"/>
            <w:szCs w:val="22"/>
          </w:rPr>
          <w:tab/>
        </w:r>
        <w:r w:rsidRPr="00C738D2">
          <w:rPr>
            <w:rStyle w:val="Hyperlink"/>
            <w:noProof/>
          </w:rPr>
          <w:t>ARDs (Not Dispatchable)</w:t>
        </w:r>
        <w:r w:rsidRPr="00C738D2">
          <w:rPr>
            <w:noProof/>
            <w:webHidden/>
          </w:rPr>
          <w:tab/>
        </w:r>
        <w:r w:rsidRPr="00232F72">
          <w:rPr>
            <w:noProof/>
            <w:webHidden/>
          </w:rPr>
          <w:fldChar w:fldCharType="begin"/>
        </w:r>
        <w:r w:rsidRPr="00C738D2">
          <w:rPr>
            <w:noProof/>
            <w:webHidden/>
          </w:rPr>
          <w:instrText xml:space="preserve"> PAGEREF _Toc53502108 \h </w:instrText>
        </w:r>
        <w:r w:rsidRPr="00232F72">
          <w:rPr>
            <w:noProof/>
            <w:webHidden/>
          </w:rPr>
        </w:r>
        <w:r w:rsidRPr="00232F72">
          <w:rPr>
            <w:noProof/>
            <w:webHidden/>
          </w:rPr>
          <w:fldChar w:fldCharType="separate"/>
        </w:r>
        <w:r w:rsidR="00FF774D">
          <w:rPr>
            <w:noProof/>
            <w:webHidden/>
          </w:rPr>
          <w:t>41</w:t>
        </w:r>
        <w:r w:rsidRPr="00232F72">
          <w:rPr>
            <w:noProof/>
            <w:webHidden/>
          </w:rPr>
          <w:fldChar w:fldCharType="end"/>
        </w:r>
      </w:hyperlink>
    </w:p>
    <w:p w14:paraId="24870FF3" w14:textId="39B7BE13" w:rsidR="006C7A6A" w:rsidRPr="00C738D2" w:rsidRDefault="006C7A6A">
      <w:pPr>
        <w:pStyle w:val="TOC2"/>
        <w:tabs>
          <w:tab w:val="left" w:pos="950"/>
        </w:tabs>
        <w:rPr>
          <w:rFonts w:ascii="Calibri" w:hAnsi="Calibri"/>
          <w:noProof/>
          <w:sz w:val="22"/>
          <w:szCs w:val="22"/>
        </w:rPr>
      </w:pPr>
      <w:hyperlink w:anchor="_Toc53502109" w:history="1">
        <w:r w:rsidRPr="00C738D2">
          <w:rPr>
            <w:rStyle w:val="Hyperlink"/>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_Toc53502109 \h </w:instrText>
        </w:r>
        <w:r w:rsidRPr="00232F72">
          <w:rPr>
            <w:noProof/>
            <w:webHidden/>
          </w:rPr>
        </w:r>
        <w:r w:rsidRPr="00232F72">
          <w:rPr>
            <w:noProof/>
            <w:webHidden/>
          </w:rPr>
          <w:fldChar w:fldCharType="separate"/>
        </w:r>
        <w:r w:rsidR="00FF774D">
          <w:rPr>
            <w:noProof/>
            <w:webHidden/>
          </w:rPr>
          <w:t>42</w:t>
        </w:r>
        <w:r w:rsidRPr="00232F72">
          <w:rPr>
            <w:noProof/>
            <w:webHidden/>
          </w:rPr>
          <w:fldChar w:fldCharType="end"/>
        </w:r>
      </w:hyperlink>
    </w:p>
    <w:p w14:paraId="6C7BA6C8" w14:textId="7B8608B7" w:rsidR="006C7A6A" w:rsidRPr="00C738D2" w:rsidRDefault="006C7A6A">
      <w:pPr>
        <w:pStyle w:val="TOC2"/>
        <w:tabs>
          <w:tab w:val="left" w:pos="950"/>
        </w:tabs>
        <w:rPr>
          <w:rFonts w:ascii="Calibri" w:hAnsi="Calibri"/>
          <w:noProof/>
          <w:sz w:val="22"/>
          <w:szCs w:val="22"/>
        </w:rPr>
      </w:pPr>
      <w:hyperlink w:anchor="_Toc53502110" w:history="1">
        <w:r w:rsidRPr="00C738D2">
          <w:rPr>
            <w:rStyle w:val="Hyperlink"/>
            <w:noProof/>
          </w:rPr>
          <w:t>C.</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_Toc53502110 \h </w:instrText>
        </w:r>
        <w:r w:rsidRPr="00232F72">
          <w:rPr>
            <w:noProof/>
            <w:webHidden/>
          </w:rPr>
        </w:r>
        <w:r w:rsidRPr="00232F72">
          <w:rPr>
            <w:noProof/>
            <w:webHidden/>
          </w:rPr>
          <w:fldChar w:fldCharType="separate"/>
        </w:r>
        <w:r w:rsidR="00FF774D">
          <w:rPr>
            <w:noProof/>
            <w:webHidden/>
          </w:rPr>
          <w:t>42</w:t>
        </w:r>
        <w:r w:rsidRPr="00232F72">
          <w:rPr>
            <w:noProof/>
            <w:webHidden/>
          </w:rPr>
          <w:fldChar w:fldCharType="end"/>
        </w:r>
      </w:hyperlink>
    </w:p>
    <w:p w14:paraId="5EBA27C3" w14:textId="5E8A2BC5" w:rsidR="006C7A6A" w:rsidRPr="00C738D2" w:rsidRDefault="006C7A6A">
      <w:pPr>
        <w:pStyle w:val="TOC1"/>
        <w:tabs>
          <w:tab w:val="left" w:pos="950"/>
        </w:tabs>
        <w:rPr>
          <w:rFonts w:ascii="Calibri" w:hAnsi="Calibri"/>
          <w:b w:val="0"/>
          <w:noProof/>
          <w:sz w:val="22"/>
          <w:szCs w:val="22"/>
        </w:rPr>
      </w:pPr>
      <w:hyperlink w:anchor="_Toc53502111" w:history="1">
        <w:r w:rsidRPr="00C738D2">
          <w:rPr>
            <w:rStyle w:val="Hyperlink"/>
            <w:noProof/>
          </w:rPr>
          <w:t>VI.</w:t>
        </w:r>
        <w:r w:rsidR="000E6926">
          <w:rPr>
            <w:rFonts w:ascii="Calibri" w:hAnsi="Calibri"/>
            <w:b w:val="0"/>
            <w:noProof/>
            <w:sz w:val="22"/>
            <w:szCs w:val="22"/>
          </w:rPr>
          <w:t xml:space="preserve">      </w:t>
        </w:r>
        <w:r w:rsidRPr="00C738D2">
          <w:rPr>
            <w:rStyle w:val="Hyperlink"/>
            <w:noProof/>
          </w:rPr>
          <w:t>TECHNICAL REQUIREMENTS FOR DEMAND RESPONSE RESOURCES (DRRs)</w:t>
        </w:r>
        <w:r w:rsidR="000E6926">
          <w:rPr>
            <w:rStyle w:val="Hyperlink"/>
            <w:noProof/>
          </w:rPr>
          <w:tab/>
        </w:r>
        <w:r w:rsidRPr="00C738D2">
          <w:rPr>
            <w:noProof/>
            <w:webHidden/>
          </w:rPr>
          <w:tab/>
        </w:r>
        <w:r w:rsidRPr="00232F72">
          <w:rPr>
            <w:noProof/>
            <w:webHidden/>
          </w:rPr>
          <w:fldChar w:fldCharType="begin"/>
        </w:r>
        <w:r w:rsidRPr="00C738D2">
          <w:rPr>
            <w:noProof/>
            <w:webHidden/>
          </w:rPr>
          <w:instrText xml:space="preserve"> PAGEREF _Toc53502111 \h </w:instrText>
        </w:r>
        <w:r w:rsidRPr="00232F72">
          <w:rPr>
            <w:noProof/>
            <w:webHidden/>
          </w:rPr>
        </w:r>
        <w:r w:rsidRPr="00232F72">
          <w:rPr>
            <w:noProof/>
            <w:webHidden/>
          </w:rPr>
          <w:fldChar w:fldCharType="separate"/>
        </w:r>
        <w:r w:rsidR="00FF774D">
          <w:rPr>
            <w:noProof/>
            <w:webHidden/>
          </w:rPr>
          <w:t>43</w:t>
        </w:r>
        <w:r w:rsidRPr="00232F72">
          <w:rPr>
            <w:noProof/>
            <w:webHidden/>
          </w:rPr>
          <w:fldChar w:fldCharType="end"/>
        </w:r>
      </w:hyperlink>
    </w:p>
    <w:p w14:paraId="26944D44" w14:textId="1973184E" w:rsidR="006C7A6A" w:rsidRPr="00C738D2" w:rsidRDefault="006C7A6A">
      <w:pPr>
        <w:pStyle w:val="TOC2"/>
        <w:tabs>
          <w:tab w:val="left" w:pos="950"/>
        </w:tabs>
        <w:rPr>
          <w:rFonts w:ascii="Calibri" w:hAnsi="Calibri"/>
          <w:noProof/>
          <w:sz w:val="22"/>
          <w:szCs w:val="22"/>
        </w:rPr>
      </w:pPr>
      <w:hyperlink w:anchor="_Toc53502112" w:history="1">
        <w:r w:rsidRPr="00C738D2">
          <w:rPr>
            <w:rStyle w:val="Hyperlink"/>
            <w:rFonts w:cs="Arial"/>
            <w:noProof/>
          </w:rPr>
          <w:t>A.</w:t>
        </w:r>
        <w:r w:rsidRPr="00C738D2">
          <w:rPr>
            <w:rFonts w:ascii="Calibri" w:hAnsi="Calibri"/>
            <w:noProof/>
            <w:sz w:val="22"/>
            <w:szCs w:val="22"/>
          </w:rPr>
          <w:tab/>
        </w:r>
        <w:r w:rsidRPr="00C738D2">
          <w:rPr>
            <w:rStyle w:val="Hyperlink"/>
            <w:rFonts w:cs="Arial"/>
            <w:noProof/>
          </w:rPr>
          <w:t>DRR Defined</w:t>
        </w:r>
        <w:r w:rsidRPr="00C738D2">
          <w:rPr>
            <w:noProof/>
            <w:webHidden/>
          </w:rPr>
          <w:tab/>
        </w:r>
        <w:r w:rsidRPr="00232F72">
          <w:rPr>
            <w:noProof/>
            <w:webHidden/>
          </w:rPr>
          <w:fldChar w:fldCharType="begin"/>
        </w:r>
        <w:r w:rsidRPr="00C738D2">
          <w:rPr>
            <w:noProof/>
            <w:webHidden/>
          </w:rPr>
          <w:instrText xml:space="preserve"> PAGEREF _Toc53502112 \h </w:instrText>
        </w:r>
        <w:r w:rsidRPr="00232F72">
          <w:rPr>
            <w:noProof/>
            <w:webHidden/>
          </w:rPr>
        </w:r>
        <w:r w:rsidRPr="00232F72">
          <w:rPr>
            <w:noProof/>
            <w:webHidden/>
          </w:rPr>
          <w:fldChar w:fldCharType="separate"/>
        </w:r>
        <w:r w:rsidR="00FF774D">
          <w:rPr>
            <w:noProof/>
            <w:webHidden/>
          </w:rPr>
          <w:t>43</w:t>
        </w:r>
        <w:r w:rsidRPr="00232F72">
          <w:rPr>
            <w:noProof/>
            <w:webHidden/>
          </w:rPr>
          <w:fldChar w:fldCharType="end"/>
        </w:r>
      </w:hyperlink>
    </w:p>
    <w:p w14:paraId="2264F2FC" w14:textId="6CE416D6" w:rsidR="006C7A6A" w:rsidRPr="00C738D2" w:rsidRDefault="006C7A6A">
      <w:pPr>
        <w:pStyle w:val="TOC2"/>
        <w:tabs>
          <w:tab w:val="left" w:pos="950"/>
        </w:tabs>
        <w:rPr>
          <w:rFonts w:ascii="Calibri" w:hAnsi="Calibri"/>
          <w:noProof/>
          <w:sz w:val="22"/>
          <w:szCs w:val="22"/>
        </w:rPr>
      </w:pPr>
      <w:hyperlink w:anchor="_Toc53502113" w:history="1">
        <w:r w:rsidRPr="00C738D2">
          <w:rPr>
            <w:rStyle w:val="Hyperlink"/>
            <w:rFonts w:cs="Arial"/>
            <w:noProof/>
          </w:rPr>
          <w:t>B.</w:t>
        </w:r>
        <w:r w:rsidRPr="00C738D2">
          <w:rPr>
            <w:rFonts w:ascii="Calibri" w:hAnsi="Calibri"/>
            <w:noProof/>
            <w:sz w:val="22"/>
            <w:szCs w:val="22"/>
          </w:rPr>
          <w:tab/>
        </w:r>
        <w:r w:rsidRPr="00C738D2">
          <w:rPr>
            <w:rStyle w:val="Hyperlink"/>
            <w:rFonts w:cs="Arial"/>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_Toc53502113 \h </w:instrText>
        </w:r>
        <w:r w:rsidRPr="00232F72">
          <w:rPr>
            <w:noProof/>
            <w:webHidden/>
          </w:rPr>
        </w:r>
        <w:r w:rsidRPr="00232F72">
          <w:rPr>
            <w:noProof/>
            <w:webHidden/>
          </w:rPr>
          <w:fldChar w:fldCharType="separate"/>
        </w:r>
        <w:r w:rsidR="00FF774D">
          <w:rPr>
            <w:noProof/>
            <w:webHidden/>
          </w:rPr>
          <w:t>44</w:t>
        </w:r>
        <w:r w:rsidRPr="00232F72">
          <w:rPr>
            <w:noProof/>
            <w:webHidden/>
          </w:rPr>
          <w:fldChar w:fldCharType="end"/>
        </w:r>
      </w:hyperlink>
    </w:p>
    <w:p w14:paraId="15CA79C0" w14:textId="773E961C" w:rsidR="006C7A6A" w:rsidRPr="00C738D2" w:rsidRDefault="006C7A6A">
      <w:pPr>
        <w:pStyle w:val="TOC2"/>
        <w:tabs>
          <w:tab w:val="left" w:pos="950"/>
        </w:tabs>
        <w:rPr>
          <w:rFonts w:ascii="Calibri" w:hAnsi="Calibri"/>
          <w:noProof/>
          <w:sz w:val="22"/>
          <w:szCs w:val="22"/>
        </w:rPr>
      </w:pPr>
      <w:hyperlink w:anchor="_Toc53502114" w:history="1">
        <w:r w:rsidRPr="00C738D2">
          <w:rPr>
            <w:rStyle w:val="Hyperlink"/>
            <w:rFonts w:cs="Arial"/>
            <w:noProof/>
          </w:rPr>
          <w:t>C.</w:t>
        </w:r>
        <w:r w:rsidRPr="00C738D2">
          <w:rPr>
            <w:rFonts w:ascii="Calibri" w:hAnsi="Calibri"/>
            <w:noProof/>
            <w:sz w:val="22"/>
            <w:szCs w:val="22"/>
          </w:rPr>
          <w:tab/>
        </w:r>
        <w:r w:rsidRPr="00C738D2">
          <w:rPr>
            <w:rStyle w:val="Hyperlink"/>
            <w:rFonts w:cs="Arial"/>
            <w:noProof/>
          </w:rPr>
          <w:t>DDE - Performance, Communication and Control</w:t>
        </w:r>
        <w:r w:rsidRPr="00C738D2">
          <w:rPr>
            <w:noProof/>
            <w:webHidden/>
          </w:rPr>
          <w:tab/>
        </w:r>
        <w:r w:rsidRPr="00232F72">
          <w:rPr>
            <w:noProof/>
            <w:webHidden/>
          </w:rPr>
          <w:fldChar w:fldCharType="begin"/>
        </w:r>
        <w:r w:rsidRPr="00C738D2">
          <w:rPr>
            <w:noProof/>
            <w:webHidden/>
          </w:rPr>
          <w:instrText xml:space="preserve"> PAGEREF _Toc53502114 \h </w:instrText>
        </w:r>
        <w:r w:rsidRPr="00232F72">
          <w:rPr>
            <w:noProof/>
            <w:webHidden/>
          </w:rPr>
        </w:r>
        <w:r w:rsidRPr="00232F72">
          <w:rPr>
            <w:noProof/>
            <w:webHidden/>
          </w:rPr>
          <w:fldChar w:fldCharType="separate"/>
        </w:r>
        <w:r w:rsidR="00FF774D">
          <w:rPr>
            <w:noProof/>
            <w:webHidden/>
          </w:rPr>
          <w:t>44</w:t>
        </w:r>
        <w:r w:rsidRPr="00232F72">
          <w:rPr>
            <w:noProof/>
            <w:webHidden/>
          </w:rPr>
          <w:fldChar w:fldCharType="end"/>
        </w:r>
      </w:hyperlink>
    </w:p>
    <w:p w14:paraId="13AD8A2D" w14:textId="38DF7048" w:rsidR="006C7A6A" w:rsidRPr="00C738D2" w:rsidRDefault="006C7A6A">
      <w:pPr>
        <w:pStyle w:val="TOC2"/>
        <w:tabs>
          <w:tab w:val="left" w:pos="950"/>
        </w:tabs>
        <w:rPr>
          <w:rFonts w:ascii="Calibri" w:hAnsi="Calibri"/>
          <w:noProof/>
          <w:sz w:val="22"/>
          <w:szCs w:val="22"/>
        </w:rPr>
      </w:pPr>
      <w:hyperlink w:anchor="_Toc53502115" w:history="1">
        <w:r w:rsidRPr="00C738D2">
          <w:rPr>
            <w:rStyle w:val="Hyperlink"/>
            <w:rFonts w:cs="Arial"/>
            <w:noProof/>
          </w:rPr>
          <w:t>D.</w:t>
        </w:r>
        <w:r w:rsidRPr="00C738D2">
          <w:rPr>
            <w:rFonts w:ascii="Calibri" w:hAnsi="Calibri"/>
            <w:noProof/>
            <w:sz w:val="22"/>
            <w:szCs w:val="22"/>
          </w:rPr>
          <w:tab/>
        </w:r>
        <w:r w:rsidRPr="00C738D2">
          <w:rPr>
            <w:rStyle w:val="Hyperlink"/>
            <w:rFonts w:cs="Arial"/>
            <w:noProof/>
          </w:rPr>
          <w:t>DDE - Modifying DDE Details</w:t>
        </w:r>
        <w:r w:rsidRPr="00C738D2">
          <w:rPr>
            <w:noProof/>
            <w:webHidden/>
          </w:rPr>
          <w:tab/>
        </w:r>
        <w:r w:rsidRPr="00232F72">
          <w:rPr>
            <w:noProof/>
            <w:webHidden/>
          </w:rPr>
          <w:fldChar w:fldCharType="begin"/>
        </w:r>
        <w:r w:rsidRPr="00C738D2">
          <w:rPr>
            <w:noProof/>
            <w:webHidden/>
          </w:rPr>
          <w:instrText xml:space="preserve"> PAGEREF _Toc53502115 \h </w:instrText>
        </w:r>
        <w:r w:rsidRPr="00232F72">
          <w:rPr>
            <w:noProof/>
            <w:webHidden/>
          </w:rPr>
        </w:r>
        <w:r w:rsidRPr="00232F72">
          <w:rPr>
            <w:noProof/>
            <w:webHidden/>
          </w:rPr>
          <w:fldChar w:fldCharType="separate"/>
        </w:r>
        <w:r w:rsidR="00FF774D">
          <w:rPr>
            <w:noProof/>
            <w:webHidden/>
          </w:rPr>
          <w:t>47</w:t>
        </w:r>
        <w:r w:rsidRPr="00232F72">
          <w:rPr>
            <w:noProof/>
            <w:webHidden/>
          </w:rPr>
          <w:fldChar w:fldCharType="end"/>
        </w:r>
      </w:hyperlink>
    </w:p>
    <w:p w14:paraId="039AA882" w14:textId="1F87ECED" w:rsidR="006C7A6A" w:rsidRPr="00C738D2" w:rsidRDefault="006C7A6A">
      <w:pPr>
        <w:pStyle w:val="TOC2"/>
        <w:tabs>
          <w:tab w:val="left" w:pos="950"/>
        </w:tabs>
        <w:rPr>
          <w:rFonts w:ascii="Calibri" w:hAnsi="Calibri"/>
          <w:noProof/>
          <w:sz w:val="22"/>
          <w:szCs w:val="22"/>
        </w:rPr>
      </w:pPr>
      <w:hyperlink w:anchor="_Toc53502116" w:history="1">
        <w:r w:rsidRPr="00C738D2">
          <w:rPr>
            <w:rStyle w:val="Hyperlink"/>
            <w:rFonts w:cs="Arial"/>
            <w:noProof/>
          </w:rPr>
          <w:t>E.</w:t>
        </w:r>
        <w:r w:rsidRPr="00C738D2">
          <w:rPr>
            <w:rFonts w:ascii="Calibri" w:hAnsi="Calibri"/>
            <w:noProof/>
            <w:sz w:val="22"/>
            <w:szCs w:val="22"/>
          </w:rPr>
          <w:tab/>
        </w:r>
        <w:r w:rsidRPr="00C738D2">
          <w:rPr>
            <w:rStyle w:val="Hyperlink"/>
            <w:rFonts w:cs="Arial"/>
            <w:noProof/>
          </w:rPr>
          <w:t>Emergency Message Indications</w:t>
        </w:r>
        <w:r w:rsidRPr="00C738D2">
          <w:rPr>
            <w:noProof/>
            <w:webHidden/>
          </w:rPr>
          <w:tab/>
        </w:r>
        <w:r w:rsidRPr="00232F72">
          <w:rPr>
            <w:noProof/>
            <w:webHidden/>
          </w:rPr>
          <w:fldChar w:fldCharType="begin"/>
        </w:r>
        <w:r w:rsidRPr="00C738D2">
          <w:rPr>
            <w:noProof/>
            <w:webHidden/>
          </w:rPr>
          <w:instrText xml:space="preserve"> PAGEREF _Toc53502116 \h </w:instrText>
        </w:r>
        <w:r w:rsidRPr="00232F72">
          <w:rPr>
            <w:noProof/>
            <w:webHidden/>
          </w:rPr>
        </w:r>
        <w:r w:rsidRPr="00232F72">
          <w:rPr>
            <w:noProof/>
            <w:webHidden/>
          </w:rPr>
          <w:fldChar w:fldCharType="separate"/>
        </w:r>
        <w:r w:rsidR="00FF774D">
          <w:rPr>
            <w:noProof/>
            <w:webHidden/>
          </w:rPr>
          <w:t>47</w:t>
        </w:r>
        <w:r w:rsidRPr="00232F72">
          <w:rPr>
            <w:noProof/>
            <w:webHidden/>
          </w:rPr>
          <w:fldChar w:fldCharType="end"/>
        </w:r>
      </w:hyperlink>
    </w:p>
    <w:p w14:paraId="5F3F33A1" w14:textId="56293904" w:rsidR="006C7A6A" w:rsidRPr="00C738D2" w:rsidRDefault="006C7A6A">
      <w:pPr>
        <w:pStyle w:val="TOC2"/>
        <w:tabs>
          <w:tab w:val="left" w:pos="950"/>
        </w:tabs>
        <w:rPr>
          <w:rFonts w:ascii="Calibri" w:hAnsi="Calibri"/>
          <w:noProof/>
          <w:sz w:val="22"/>
          <w:szCs w:val="22"/>
        </w:rPr>
      </w:pPr>
      <w:hyperlink w:anchor="_Toc53502117" w:history="1">
        <w:r w:rsidRPr="00C738D2">
          <w:rPr>
            <w:rStyle w:val="Hyperlink"/>
            <w:rFonts w:cs="Arial"/>
            <w:noProof/>
          </w:rPr>
          <w:t>F.</w:t>
        </w:r>
        <w:r w:rsidRPr="00C738D2">
          <w:rPr>
            <w:rFonts w:ascii="Calibri" w:hAnsi="Calibri"/>
            <w:noProof/>
            <w:sz w:val="22"/>
            <w:szCs w:val="22"/>
          </w:rPr>
          <w:tab/>
        </w:r>
        <w:r w:rsidRPr="00C738D2">
          <w:rPr>
            <w:rStyle w:val="Hyperlink"/>
            <w:rFonts w:cs="Arial"/>
            <w:noProof/>
          </w:rPr>
          <w:t>Dispatch Instructions</w:t>
        </w:r>
        <w:r w:rsidRPr="00C738D2">
          <w:rPr>
            <w:noProof/>
            <w:webHidden/>
          </w:rPr>
          <w:tab/>
        </w:r>
        <w:r w:rsidRPr="00232F72">
          <w:rPr>
            <w:noProof/>
            <w:webHidden/>
          </w:rPr>
          <w:fldChar w:fldCharType="begin"/>
        </w:r>
        <w:r w:rsidRPr="00C738D2">
          <w:rPr>
            <w:noProof/>
            <w:webHidden/>
          </w:rPr>
          <w:instrText xml:space="preserve"> PAGEREF _Toc53502117 \h </w:instrText>
        </w:r>
        <w:r w:rsidRPr="00232F72">
          <w:rPr>
            <w:noProof/>
            <w:webHidden/>
          </w:rPr>
        </w:r>
        <w:r w:rsidRPr="00232F72">
          <w:rPr>
            <w:noProof/>
            <w:webHidden/>
          </w:rPr>
          <w:fldChar w:fldCharType="separate"/>
        </w:r>
        <w:r w:rsidR="00FF774D">
          <w:rPr>
            <w:noProof/>
            <w:webHidden/>
          </w:rPr>
          <w:t>48</w:t>
        </w:r>
        <w:r w:rsidRPr="00232F72">
          <w:rPr>
            <w:noProof/>
            <w:webHidden/>
          </w:rPr>
          <w:fldChar w:fldCharType="end"/>
        </w:r>
      </w:hyperlink>
    </w:p>
    <w:p w14:paraId="16AC8E5E" w14:textId="0DA472B6" w:rsidR="006C7A6A" w:rsidRPr="00C738D2" w:rsidRDefault="006C7A6A">
      <w:pPr>
        <w:pStyle w:val="TOC1"/>
        <w:tabs>
          <w:tab w:val="left" w:pos="950"/>
        </w:tabs>
        <w:rPr>
          <w:rFonts w:ascii="Calibri" w:hAnsi="Calibri"/>
          <w:b w:val="0"/>
          <w:noProof/>
          <w:sz w:val="22"/>
          <w:szCs w:val="22"/>
        </w:rPr>
      </w:pPr>
      <w:hyperlink w:anchor="_Toc53502118" w:history="1">
        <w:r w:rsidRPr="00C738D2">
          <w:rPr>
            <w:rStyle w:val="Hyperlink"/>
            <w:noProof/>
          </w:rPr>
          <w:t>VII.</w:t>
        </w:r>
        <w:r w:rsidR="000E6926">
          <w:rPr>
            <w:rFonts w:ascii="Calibri" w:hAnsi="Calibri"/>
            <w:b w:val="0"/>
            <w:noProof/>
            <w:sz w:val="22"/>
            <w:szCs w:val="22"/>
          </w:rPr>
          <w:t xml:space="preserve">     </w:t>
        </w:r>
        <w:r w:rsidRPr="00C738D2">
          <w:rPr>
            <w:rStyle w:val="Hyperlink"/>
            <w:noProof/>
          </w:rPr>
          <w:t>TECHNICAL REQUIREMENTS FOR CONTINUOUS STORAGE FACILITIES (CSFs)</w:t>
        </w:r>
        <w:r w:rsidR="000E6926">
          <w:rPr>
            <w:noProof/>
            <w:webHidden/>
          </w:rPr>
          <w:tab/>
        </w:r>
        <w:r w:rsidR="000E6926">
          <w:rPr>
            <w:noProof/>
            <w:webHidden/>
          </w:rPr>
          <w:tab/>
        </w:r>
        <w:r w:rsidRPr="00232F72">
          <w:rPr>
            <w:noProof/>
            <w:webHidden/>
          </w:rPr>
          <w:fldChar w:fldCharType="begin"/>
        </w:r>
        <w:r w:rsidRPr="00C738D2">
          <w:rPr>
            <w:noProof/>
            <w:webHidden/>
          </w:rPr>
          <w:instrText xml:space="preserve"> PAGEREF _Toc53502118 \h </w:instrText>
        </w:r>
        <w:r w:rsidRPr="00232F72">
          <w:rPr>
            <w:noProof/>
            <w:webHidden/>
          </w:rPr>
        </w:r>
        <w:r w:rsidRPr="00232F72">
          <w:rPr>
            <w:noProof/>
            <w:webHidden/>
          </w:rPr>
          <w:fldChar w:fldCharType="separate"/>
        </w:r>
        <w:r w:rsidR="00FF774D">
          <w:rPr>
            <w:noProof/>
            <w:webHidden/>
          </w:rPr>
          <w:t>50</w:t>
        </w:r>
        <w:r w:rsidRPr="00232F72">
          <w:rPr>
            <w:noProof/>
            <w:webHidden/>
          </w:rPr>
          <w:fldChar w:fldCharType="end"/>
        </w:r>
      </w:hyperlink>
    </w:p>
    <w:p w14:paraId="74DE6EAF" w14:textId="136255D8" w:rsidR="006C7A6A" w:rsidRPr="00C738D2" w:rsidRDefault="006C7A6A">
      <w:pPr>
        <w:pStyle w:val="TOC2"/>
        <w:tabs>
          <w:tab w:val="left" w:pos="950"/>
        </w:tabs>
        <w:rPr>
          <w:rFonts w:ascii="Calibri" w:hAnsi="Calibri"/>
          <w:noProof/>
          <w:sz w:val="22"/>
          <w:szCs w:val="22"/>
        </w:rPr>
      </w:pPr>
      <w:hyperlink w:anchor="_Toc53502119" w:history="1">
        <w:r w:rsidRPr="00C738D2">
          <w:rPr>
            <w:rStyle w:val="Hyperlink"/>
            <w:rFonts w:cs="Arial"/>
            <w:noProof/>
          </w:rPr>
          <w:t>A.</w:t>
        </w:r>
        <w:r w:rsidRPr="00C738D2">
          <w:rPr>
            <w:rFonts w:ascii="Calibri" w:hAnsi="Calibri"/>
            <w:noProof/>
            <w:sz w:val="22"/>
            <w:szCs w:val="22"/>
          </w:rPr>
          <w:tab/>
        </w:r>
        <w:r w:rsidRPr="00C738D2">
          <w:rPr>
            <w:rStyle w:val="Hyperlink"/>
            <w:noProof/>
          </w:rPr>
          <w:t>CSF Defined</w:t>
        </w:r>
        <w:r w:rsidRPr="00C738D2">
          <w:rPr>
            <w:noProof/>
            <w:webHidden/>
          </w:rPr>
          <w:tab/>
        </w:r>
        <w:r w:rsidRPr="00232F72">
          <w:rPr>
            <w:noProof/>
            <w:webHidden/>
          </w:rPr>
          <w:fldChar w:fldCharType="begin"/>
        </w:r>
        <w:r w:rsidRPr="00C738D2">
          <w:rPr>
            <w:noProof/>
            <w:webHidden/>
          </w:rPr>
          <w:instrText xml:space="preserve"> PAGEREF _Toc53502119 \h </w:instrText>
        </w:r>
        <w:r w:rsidRPr="00232F72">
          <w:rPr>
            <w:noProof/>
            <w:webHidden/>
          </w:rPr>
        </w:r>
        <w:r w:rsidRPr="00232F72">
          <w:rPr>
            <w:noProof/>
            <w:webHidden/>
          </w:rPr>
          <w:fldChar w:fldCharType="separate"/>
        </w:r>
        <w:r w:rsidR="00FF774D">
          <w:rPr>
            <w:noProof/>
            <w:webHidden/>
          </w:rPr>
          <w:t>50</w:t>
        </w:r>
        <w:r w:rsidRPr="00232F72">
          <w:rPr>
            <w:noProof/>
            <w:webHidden/>
          </w:rPr>
          <w:fldChar w:fldCharType="end"/>
        </w:r>
      </w:hyperlink>
    </w:p>
    <w:p w14:paraId="144914CE" w14:textId="66A4843D" w:rsidR="006C7A6A" w:rsidRPr="00C738D2" w:rsidRDefault="006C7A6A">
      <w:pPr>
        <w:pStyle w:val="TOC2"/>
        <w:tabs>
          <w:tab w:val="left" w:pos="950"/>
        </w:tabs>
        <w:rPr>
          <w:rFonts w:ascii="Calibri" w:hAnsi="Calibri"/>
          <w:noProof/>
          <w:sz w:val="22"/>
          <w:szCs w:val="22"/>
        </w:rPr>
      </w:pPr>
      <w:hyperlink w:anchor="_Toc53502120" w:history="1">
        <w:r w:rsidRPr="00C738D2">
          <w:rPr>
            <w:rStyle w:val="Hyperlink"/>
            <w:rFonts w:cs="Arial"/>
            <w:noProof/>
          </w:rPr>
          <w:t>B.</w:t>
        </w:r>
        <w:r w:rsidRPr="00C738D2">
          <w:rPr>
            <w:rFonts w:ascii="Calibri" w:hAnsi="Calibri"/>
            <w:noProof/>
            <w:sz w:val="22"/>
            <w:szCs w:val="22"/>
          </w:rPr>
          <w:tab/>
        </w:r>
        <w:r w:rsidRPr="00C738D2">
          <w:rPr>
            <w:rStyle w:val="Hyperlink"/>
            <w:rFonts w:cs="Arial"/>
            <w:noProof/>
          </w:rPr>
          <w:t>Designated Entity - Performance, Communication and Control</w:t>
        </w:r>
        <w:r w:rsidRPr="00C738D2">
          <w:rPr>
            <w:noProof/>
            <w:webHidden/>
          </w:rPr>
          <w:tab/>
        </w:r>
        <w:r w:rsidRPr="00232F72">
          <w:rPr>
            <w:noProof/>
            <w:webHidden/>
          </w:rPr>
          <w:fldChar w:fldCharType="begin"/>
        </w:r>
        <w:r w:rsidRPr="00C738D2">
          <w:rPr>
            <w:noProof/>
            <w:webHidden/>
          </w:rPr>
          <w:instrText xml:space="preserve"> PAGEREF _Toc53502120 \h </w:instrText>
        </w:r>
        <w:r w:rsidRPr="00232F72">
          <w:rPr>
            <w:noProof/>
            <w:webHidden/>
          </w:rPr>
        </w:r>
        <w:r w:rsidRPr="00232F72">
          <w:rPr>
            <w:noProof/>
            <w:webHidden/>
          </w:rPr>
          <w:fldChar w:fldCharType="separate"/>
        </w:r>
        <w:r w:rsidR="00FF774D">
          <w:rPr>
            <w:noProof/>
            <w:webHidden/>
          </w:rPr>
          <w:t>50</w:t>
        </w:r>
        <w:r w:rsidRPr="00232F72">
          <w:rPr>
            <w:noProof/>
            <w:webHidden/>
          </w:rPr>
          <w:fldChar w:fldCharType="end"/>
        </w:r>
      </w:hyperlink>
    </w:p>
    <w:p w14:paraId="52AFE599" w14:textId="4348C307" w:rsidR="006C7A6A" w:rsidRPr="00C738D2" w:rsidRDefault="006C7A6A">
      <w:pPr>
        <w:pStyle w:val="TOC2"/>
        <w:tabs>
          <w:tab w:val="left" w:pos="950"/>
        </w:tabs>
        <w:rPr>
          <w:rFonts w:ascii="Calibri" w:hAnsi="Calibri"/>
          <w:noProof/>
          <w:sz w:val="22"/>
          <w:szCs w:val="22"/>
        </w:rPr>
      </w:pPr>
      <w:hyperlink w:anchor="_Toc53502121" w:history="1">
        <w:r w:rsidRPr="00C738D2">
          <w:rPr>
            <w:rStyle w:val="Hyperlink"/>
            <w:rFonts w:cs="Arial"/>
            <w:noProof/>
          </w:rPr>
          <w:t>C.</w:t>
        </w:r>
        <w:r w:rsidRPr="00C738D2">
          <w:rPr>
            <w:rFonts w:ascii="Calibri" w:hAnsi="Calibri"/>
            <w:noProof/>
            <w:sz w:val="22"/>
            <w:szCs w:val="22"/>
          </w:rPr>
          <w:tab/>
        </w:r>
        <w:r w:rsidRPr="00C738D2">
          <w:rPr>
            <w:rStyle w:val="Hyperlink"/>
            <w:rFonts w:cs="Arial"/>
            <w:noProof/>
          </w:rPr>
          <w:t>Dispatch Instructions</w:t>
        </w:r>
        <w:r w:rsidRPr="00C738D2">
          <w:rPr>
            <w:noProof/>
            <w:webHidden/>
          </w:rPr>
          <w:tab/>
        </w:r>
        <w:r w:rsidRPr="00232F72">
          <w:rPr>
            <w:noProof/>
            <w:webHidden/>
          </w:rPr>
          <w:fldChar w:fldCharType="begin"/>
        </w:r>
        <w:r w:rsidRPr="00C738D2">
          <w:rPr>
            <w:noProof/>
            <w:webHidden/>
          </w:rPr>
          <w:instrText xml:space="preserve"> PAGEREF _Toc53502121 \h </w:instrText>
        </w:r>
        <w:r w:rsidRPr="00232F72">
          <w:rPr>
            <w:noProof/>
            <w:webHidden/>
          </w:rPr>
        </w:r>
        <w:r w:rsidRPr="00232F72">
          <w:rPr>
            <w:noProof/>
            <w:webHidden/>
          </w:rPr>
          <w:fldChar w:fldCharType="separate"/>
        </w:r>
        <w:r w:rsidR="00FF774D">
          <w:rPr>
            <w:noProof/>
            <w:webHidden/>
          </w:rPr>
          <w:t>52</w:t>
        </w:r>
        <w:r w:rsidRPr="00232F72">
          <w:rPr>
            <w:noProof/>
            <w:webHidden/>
          </w:rPr>
          <w:fldChar w:fldCharType="end"/>
        </w:r>
      </w:hyperlink>
    </w:p>
    <w:p w14:paraId="4107F25A" w14:textId="08082E6A" w:rsidR="006C7A6A" w:rsidRPr="00C738D2" w:rsidRDefault="006C7A6A">
      <w:pPr>
        <w:pStyle w:val="TOC2"/>
        <w:tabs>
          <w:tab w:val="left" w:pos="950"/>
        </w:tabs>
        <w:rPr>
          <w:rFonts w:ascii="Calibri" w:hAnsi="Calibri"/>
          <w:noProof/>
          <w:sz w:val="22"/>
          <w:szCs w:val="22"/>
        </w:rPr>
      </w:pPr>
      <w:hyperlink w:anchor="_Toc53502122" w:history="1">
        <w:r w:rsidRPr="00C738D2">
          <w:rPr>
            <w:rStyle w:val="Hyperlink"/>
            <w:rFonts w:cs="Arial"/>
            <w:noProof/>
          </w:rPr>
          <w:t>D.</w:t>
        </w:r>
        <w:r w:rsidRPr="00C738D2">
          <w:rPr>
            <w:rFonts w:ascii="Calibri" w:hAnsi="Calibri"/>
            <w:noProof/>
            <w:sz w:val="22"/>
            <w:szCs w:val="22"/>
          </w:rPr>
          <w:tab/>
        </w:r>
        <w:r w:rsidRPr="00C738D2">
          <w:rPr>
            <w:rStyle w:val="Hyperlink"/>
            <w:rFonts w:cs="Arial"/>
            <w:noProof/>
          </w:rPr>
          <w:t>Additional Requirements for CSFs</w:t>
        </w:r>
        <w:r w:rsidRPr="00C738D2">
          <w:rPr>
            <w:noProof/>
            <w:webHidden/>
          </w:rPr>
          <w:tab/>
        </w:r>
        <w:r w:rsidRPr="00232F72">
          <w:rPr>
            <w:noProof/>
            <w:webHidden/>
          </w:rPr>
          <w:fldChar w:fldCharType="begin"/>
        </w:r>
        <w:r w:rsidRPr="00C738D2">
          <w:rPr>
            <w:noProof/>
            <w:webHidden/>
          </w:rPr>
          <w:instrText xml:space="preserve"> PAGEREF _Toc53502122 \h </w:instrText>
        </w:r>
        <w:r w:rsidRPr="00232F72">
          <w:rPr>
            <w:noProof/>
            <w:webHidden/>
          </w:rPr>
        </w:r>
        <w:r w:rsidRPr="00232F72">
          <w:rPr>
            <w:noProof/>
            <w:webHidden/>
          </w:rPr>
          <w:fldChar w:fldCharType="separate"/>
        </w:r>
        <w:r w:rsidR="00FF774D">
          <w:rPr>
            <w:noProof/>
            <w:webHidden/>
          </w:rPr>
          <w:t>52</w:t>
        </w:r>
        <w:r w:rsidRPr="00232F72">
          <w:rPr>
            <w:noProof/>
            <w:webHidden/>
          </w:rPr>
          <w:fldChar w:fldCharType="end"/>
        </w:r>
      </w:hyperlink>
    </w:p>
    <w:p w14:paraId="68E94361" w14:textId="5F877806" w:rsidR="006C7A6A" w:rsidRPr="00C738D2" w:rsidRDefault="006C7A6A">
      <w:pPr>
        <w:pStyle w:val="TOC1"/>
        <w:tabs>
          <w:tab w:val="left" w:pos="950"/>
        </w:tabs>
        <w:rPr>
          <w:rFonts w:ascii="Calibri" w:hAnsi="Calibri"/>
          <w:b w:val="0"/>
          <w:noProof/>
          <w:sz w:val="22"/>
          <w:szCs w:val="22"/>
        </w:rPr>
      </w:pPr>
      <w:hyperlink w:anchor="_Toc53502123" w:history="1">
        <w:r w:rsidRPr="00C738D2">
          <w:rPr>
            <w:rStyle w:val="Hyperlink"/>
            <w:noProof/>
          </w:rPr>
          <w:t>VIII.</w:t>
        </w:r>
        <w:r w:rsidR="000E6926">
          <w:rPr>
            <w:rFonts w:ascii="Calibri" w:hAnsi="Calibri"/>
            <w:b w:val="0"/>
            <w:noProof/>
            <w:sz w:val="22"/>
            <w:szCs w:val="22"/>
          </w:rPr>
          <w:t xml:space="preserve">    </w:t>
        </w:r>
        <w:r w:rsidRPr="00C738D2">
          <w:rPr>
            <w:rStyle w:val="Hyperlink"/>
            <w:noProof/>
          </w:rPr>
          <w:t>AUDITING AND TESTING</w:t>
        </w:r>
        <w:r w:rsidRPr="00C738D2">
          <w:rPr>
            <w:noProof/>
            <w:webHidden/>
          </w:rPr>
          <w:tab/>
        </w:r>
        <w:r w:rsidRPr="00232F72">
          <w:rPr>
            <w:noProof/>
            <w:webHidden/>
          </w:rPr>
          <w:fldChar w:fldCharType="begin"/>
        </w:r>
        <w:r w:rsidRPr="00C738D2">
          <w:rPr>
            <w:noProof/>
            <w:webHidden/>
          </w:rPr>
          <w:instrText xml:space="preserve"> PAGEREF _Toc53502123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57CAD487" w14:textId="09C8E3BB" w:rsidR="006C7A6A" w:rsidRPr="00C738D2" w:rsidRDefault="006C7A6A">
      <w:pPr>
        <w:pStyle w:val="TOC2"/>
        <w:tabs>
          <w:tab w:val="left" w:pos="950"/>
        </w:tabs>
        <w:rPr>
          <w:rFonts w:ascii="Calibri" w:hAnsi="Calibri"/>
          <w:noProof/>
          <w:sz w:val="22"/>
          <w:szCs w:val="22"/>
        </w:rPr>
      </w:pPr>
      <w:hyperlink w:anchor="_Toc53502124" w:history="1">
        <w:r w:rsidRPr="00C738D2">
          <w:rPr>
            <w:rStyle w:val="Hyperlink"/>
            <w:rFonts w:cs="Arial"/>
            <w:noProof/>
          </w:rPr>
          <w:t>A.</w:t>
        </w:r>
        <w:r w:rsidRPr="00C738D2">
          <w:rPr>
            <w:rFonts w:ascii="Calibri" w:hAnsi="Calibri"/>
            <w:noProof/>
            <w:sz w:val="22"/>
            <w:szCs w:val="22"/>
          </w:rPr>
          <w:tab/>
        </w:r>
        <w:r w:rsidRPr="00C738D2">
          <w:rPr>
            <w:rStyle w:val="Hyperlink"/>
            <w:noProof/>
          </w:rPr>
          <w:t>Revenue Metering</w:t>
        </w:r>
        <w:r w:rsidRPr="00C738D2">
          <w:rPr>
            <w:noProof/>
            <w:webHidden/>
          </w:rPr>
          <w:tab/>
        </w:r>
        <w:r w:rsidRPr="00232F72">
          <w:rPr>
            <w:noProof/>
            <w:webHidden/>
          </w:rPr>
          <w:fldChar w:fldCharType="begin"/>
        </w:r>
        <w:r w:rsidRPr="00C738D2">
          <w:rPr>
            <w:noProof/>
            <w:webHidden/>
          </w:rPr>
          <w:instrText xml:space="preserve"> PAGEREF _Toc53502124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1B48154A" w14:textId="5D8716A5" w:rsidR="006C7A6A" w:rsidRPr="00C738D2" w:rsidRDefault="006C7A6A">
      <w:pPr>
        <w:pStyle w:val="TOC2"/>
        <w:tabs>
          <w:tab w:val="left" w:pos="950"/>
        </w:tabs>
        <w:rPr>
          <w:rFonts w:ascii="Calibri" w:hAnsi="Calibri"/>
          <w:noProof/>
          <w:sz w:val="22"/>
          <w:szCs w:val="22"/>
        </w:rPr>
      </w:pPr>
      <w:hyperlink w:anchor="_Toc53502125" w:history="1">
        <w:r w:rsidRPr="00C738D2">
          <w:rPr>
            <w:rStyle w:val="Hyperlink"/>
            <w:noProof/>
          </w:rPr>
          <w:t>B.</w:t>
        </w:r>
        <w:r w:rsidRPr="00C738D2">
          <w:rPr>
            <w:rFonts w:ascii="Calibri" w:hAnsi="Calibri"/>
            <w:noProof/>
            <w:sz w:val="22"/>
            <w:szCs w:val="22"/>
          </w:rPr>
          <w:tab/>
        </w:r>
        <w:r w:rsidRPr="00C738D2">
          <w:rPr>
            <w:rStyle w:val="Hyperlink"/>
            <w:noProof/>
          </w:rPr>
          <w:t>Equipment Maintenance</w:t>
        </w:r>
        <w:r w:rsidRPr="00C738D2">
          <w:rPr>
            <w:noProof/>
            <w:webHidden/>
          </w:rPr>
          <w:tab/>
        </w:r>
        <w:r w:rsidRPr="00232F72">
          <w:rPr>
            <w:noProof/>
            <w:webHidden/>
          </w:rPr>
          <w:fldChar w:fldCharType="begin"/>
        </w:r>
        <w:r w:rsidRPr="00C738D2">
          <w:rPr>
            <w:noProof/>
            <w:webHidden/>
          </w:rPr>
          <w:instrText xml:space="preserve"> PAGEREF _Toc53502125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37656DFB" w14:textId="237DCE77" w:rsidR="006C7A6A" w:rsidRPr="00C738D2" w:rsidRDefault="006C7A6A">
      <w:pPr>
        <w:pStyle w:val="TOC2"/>
        <w:tabs>
          <w:tab w:val="left" w:pos="950"/>
        </w:tabs>
        <w:rPr>
          <w:rFonts w:ascii="Calibri" w:hAnsi="Calibri"/>
          <w:noProof/>
          <w:sz w:val="22"/>
          <w:szCs w:val="22"/>
        </w:rPr>
      </w:pPr>
      <w:hyperlink w:anchor="_Toc53502126" w:history="1">
        <w:r w:rsidRPr="00C738D2">
          <w:rPr>
            <w:rStyle w:val="Hyperlink"/>
            <w:noProof/>
          </w:rPr>
          <w:t>C.</w:t>
        </w:r>
        <w:r w:rsidRPr="00C738D2">
          <w:rPr>
            <w:rFonts w:ascii="Calibri" w:hAnsi="Calibri"/>
            <w:noProof/>
            <w:sz w:val="22"/>
            <w:szCs w:val="22"/>
          </w:rPr>
          <w:tab/>
        </w:r>
        <w:r w:rsidRPr="00C738D2">
          <w:rPr>
            <w:rStyle w:val="Hyperlink"/>
            <w:noProof/>
          </w:rPr>
          <w:t>Protection Systems</w:t>
        </w:r>
        <w:r w:rsidRPr="00C738D2">
          <w:rPr>
            <w:noProof/>
            <w:webHidden/>
          </w:rPr>
          <w:tab/>
        </w:r>
        <w:r w:rsidRPr="00232F72">
          <w:rPr>
            <w:noProof/>
            <w:webHidden/>
          </w:rPr>
          <w:fldChar w:fldCharType="begin"/>
        </w:r>
        <w:r w:rsidRPr="00C738D2">
          <w:rPr>
            <w:noProof/>
            <w:webHidden/>
          </w:rPr>
          <w:instrText xml:space="preserve"> PAGEREF _Toc53502126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49391591" w14:textId="6E8B5494" w:rsidR="006C7A6A" w:rsidRPr="00C738D2" w:rsidRDefault="006C7A6A">
      <w:pPr>
        <w:pStyle w:val="TOC1"/>
        <w:tabs>
          <w:tab w:val="left" w:pos="950"/>
        </w:tabs>
        <w:rPr>
          <w:rFonts w:ascii="Calibri" w:hAnsi="Calibri"/>
          <w:b w:val="0"/>
          <w:noProof/>
          <w:sz w:val="22"/>
          <w:szCs w:val="22"/>
        </w:rPr>
      </w:pPr>
      <w:hyperlink w:anchor="_Toc53502127" w:history="1">
        <w:r w:rsidRPr="00C738D2">
          <w:rPr>
            <w:rStyle w:val="Hyperlink"/>
            <w:noProof/>
          </w:rPr>
          <w:t>IX.</w:t>
        </w:r>
        <w:r w:rsidR="000E6926">
          <w:rPr>
            <w:rFonts w:ascii="Calibri" w:hAnsi="Calibri"/>
            <w:b w:val="0"/>
            <w:noProof/>
            <w:sz w:val="22"/>
            <w:szCs w:val="22"/>
          </w:rPr>
          <w:t xml:space="preserve">    </w:t>
        </w:r>
        <w:r w:rsidRPr="00C738D2">
          <w:rPr>
            <w:rStyle w:val="Hyperlink"/>
            <w:noProof/>
          </w:rPr>
          <w:t>FORMS ADMINISTRATION</w:t>
        </w:r>
        <w:r w:rsidRPr="00C738D2">
          <w:rPr>
            <w:noProof/>
            <w:webHidden/>
          </w:rPr>
          <w:tab/>
        </w:r>
        <w:r w:rsidRPr="00232F72">
          <w:rPr>
            <w:noProof/>
            <w:webHidden/>
          </w:rPr>
          <w:fldChar w:fldCharType="begin"/>
        </w:r>
        <w:r w:rsidRPr="00C738D2">
          <w:rPr>
            <w:noProof/>
            <w:webHidden/>
          </w:rPr>
          <w:instrText xml:space="preserve"> PAGEREF _Toc53502127 \h </w:instrText>
        </w:r>
        <w:r w:rsidRPr="00232F72">
          <w:rPr>
            <w:noProof/>
            <w:webHidden/>
          </w:rPr>
        </w:r>
        <w:r w:rsidRPr="00232F72">
          <w:rPr>
            <w:noProof/>
            <w:webHidden/>
          </w:rPr>
          <w:fldChar w:fldCharType="separate"/>
        </w:r>
        <w:r w:rsidR="00FF774D">
          <w:rPr>
            <w:noProof/>
            <w:webHidden/>
          </w:rPr>
          <w:t>55</w:t>
        </w:r>
        <w:r w:rsidRPr="00232F72">
          <w:rPr>
            <w:noProof/>
            <w:webHidden/>
          </w:rPr>
          <w:fldChar w:fldCharType="end"/>
        </w:r>
      </w:hyperlink>
    </w:p>
    <w:p w14:paraId="2DFD3E48" w14:textId="01E861AD" w:rsidR="006C7A6A" w:rsidRPr="00C738D2" w:rsidRDefault="006C7A6A">
      <w:pPr>
        <w:pStyle w:val="TOC1"/>
        <w:tabs>
          <w:tab w:val="left" w:pos="475"/>
        </w:tabs>
        <w:rPr>
          <w:rFonts w:ascii="Calibri" w:hAnsi="Calibri"/>
          <w:b w:val="0"/>
          <w:noProof/>
          <w:sz w:val="22"/>
          <w:szCs w:val="22"/>
        </w:rPr>
      </w:pPr>
      <w:hyperlink w:anchor="_Toc53502128" w:history="1">
        <w:r w:rsidRPr="00C738D2">
          <w:rPr>
            <w:rStyle w:val="Hyperlink"/>
            <w:noProof/>
          </w:rPr>
          <w:t>X.</w:t>
        </w:r>
        <w:r w:rsidRPr="00C738D2">
          <w:rPr>
            <w:rFonts w:ascii="Calibri" w:hAnsi="Calibri"/>
            <w:b w:val="0"/>
            <w:noProof/>
            <w:sz w:val="22"/>
            <w:szCs w:val="22"/>
          </w:rPr>
          <w:tab/>
        </w:r>
        <w:r w:rsidRPr="00C738D2">
          <w:rPr>
            <w:rStyle w:val="Hyperlink"/>
            <w:noProof/>
          </w:rPr>
          <w:t>TRAINING REQUIREMENTS</w:t>
        </w:r>
        <w:r w:rsidRPr="00C738D2">
          <w:rPr>
            <w:noProof/>
            <w:webHidden/>
          </w:rPr>
          <w:tab/>
        </w:r>
        <w:r w:rsidRPr="00232F72">
          <w:rPr>
            <w:noProof/>
            <w:webHidden/>
          </w:rPr>
          <w:fldChar w:fldCharType="begin"/>
        </w:r>
        <w:r w:rsidRPr="00C738D2">
          <w:rPr>
            <w:noProof/>
            <w:webHidden/>
          </w:rPr>
          <w:instrText xml:space="preserve"> PAGEREF _Toc53502128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674B2B7E" w14:textId="20C79847" w:rsidR="006C7A6A" w:rsidRPr="00C738D2" w:rsidRDefault="006C7A6A">
      <w:pPr>
        <w:pStyle w:val="TOC2"/>
        <w:tabs>
          <w:tab w:val="left" w:pos="950"/>
        </w:tabs>
        <w:rPr>
          <w:rFonts w:ascii="Calibri" w:hAnsi="Calibri"/>
          <w:noProof/>
          <w:sz w:val="22"/>
          <w:szCs w:val="22"/>
        </w:rPr>
      </w:pPr>
      <w:hyperlink w:anchor="_Toc53502129" w:history="1">
        <w:r w:rsidRPr="00C738D2">
          <w:rPr>
            <w:rStyle w:val="Hyperlink"/>
            <w:rFonts w:cs="Arial"/>
            <w:noProof/>
          </w:rPr>
          <w:t>A.</w:t>
        </w:r>
        <w:r w:rsidRPr="00C738D2">
          <w:rPr>
            <w:rFonts w:ascii="Calibri" w:hAnsi="Calibri"/>
            <w:noProof/>
            <w:sz w:val="22"/>
            <w:szCs w:val="22"/>
          </w:rPr>
          <w:tab/>
        </w:r>
        <w:r w:rsidRPr="00C738D2">
          <w:rPr>
            <w:rStyle w:val="Hyperlink"/>
            <w:noProof/>
          </w:rPr>
          <w:t>Applicability</w:t>
        </w:r>
        <w:r w:rsidRPr="00C738D2">
          <w:rPr>
            <w:noProof/>
            <w:webHidden/>
          </w:rPr>
          <w:tab/>
        </w:r>
        <w:r w:rsidRPr="00232F72">
          <w:rPr>
            <w:noProof/>
            <w:webHidden/>
          </w:rPr>
          <w:fldChar w:fldCharType="begin"/>
        </w:r>
        <w:r w:rsidRPr="00C738D2">
          <w:rPr>
            <w:noProof/>
            <w:webHidden/>
          </w:rPr>
          <w:instrText xml:space="preserve"> PAGEREF _Toc53502129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49D06AB9" w14:textId="6DC8496E" w:rsidR="006C7A6A" w:rsidRPr="00C738D2" w:rsidRDefault="006C7A6A">
      <w:pPr>
        <w:pStyle w:val="TOC2"/>
        <w:tabs>
          <w:tab w:val="left" w:pos="950"/>
        </w:tabs>
        <w:rPr>
          <w:rFonts w:ascii="Calibri" w:hAnsi="Calibri"/>
          <w:noProof/>
          <w:sz w:val="22"/>
          <w:szCs w:val="22"/>
        </w:rPr>
      </w:pPr>
      <w:hyperlink w:anchor="_Toc53502130" w:history="1">
        <w:r w:rsidRPr="00C738D2">
          <w:rPr>
            <w:rStyle w:val="Hyperlink"/>
            <w:rFonts w:cs="Arial"/>
            <w:noProof/>
          </w:rPr>
          <w:t>B.</w:t>
        </w:r>
        <w:r w:rsidRPr="00C738D2">
          <w:rPr>
            <w:rFonts w:ascii="Calibri" w:hAnsi="Calibri"/>
            <w:noProof/>
            <w:sz w:val="22"/>
            <w:szCs w:val="22"/>
          </w:rPr>
          <w:tab/>
        </w:r>
        <w:r w:rsidRPr="00C738D2">
          <w:rPr>
            <w:rStyle w:val="Hyperlink"/>
            <w:noProof/>
          </w:rPr>
          <w:t>Required Training Modules</w:t>
        </w:r>
        <w:r w:rsidRPr="00C738D2">
          <w:rPr>
            <w:noProof/>
            <w:webHidden/>
          </w:rPr>
          <w:tab/>
        </w:r>
        <w:r w:rsidRPr="00232F72">
          <w:rPr>
            <w:noProof/>
            <w:webHidden/>
          </w:rPr>
          <w:fldChar w:fldCharType="begin"/>
        </w:r>
        <w:r w:rsidRPr="00C738D2">
          <w:rPr>
            <w:noProof/>
            <w:webHidden/>
          </w:rPr>
          <w:instrText xml:space="preserve"> PAGEREF _Toc53502130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5B9B0EE7" w14:textId="57BFCEF9" w:rsidR="006C7A6A" w:rsidRPr="00C738D2" w:rsidRDefault="006C7A6A">
      <w:pPr>
        <w:pStyle w:val="TOC2"/>
        <w:tabs>
          <w:tab w:val="left" w:pos="950"/>
        </w:tabs>
        <w:rPr>
          <w:rFonts w:ascii="Calibri" w:hAnsi="Calibri"/>
          <w:noProof/>
          <w:sz w:val="22"/>
          <w:szCs w:val="22"/>
        </w:rPr>
      </w:pPr>
      <w:hyperlink w:anchor="_Toc53502131" w:history="1">
        <w:r w:rsidRPr="00C738D2">
          <w:rPr>
            <w:rStyle w:val="Hyperlink"/>
            <w:rFonts w:cs="Arial"/>
            <w:noProof/>
          </w:rPr>
          <w:t>C.</w:t>
        </w:r>
        <w:r w:rsidRPr="00C738D2">
          <w:rPr>
            <w:rFonts w:ascii="Calibri" w:hAnsi="Calibri"/>
            <w:noProof/>
            <w:sz w:val="22"/>
            <w:szCs w:val="22"/>
          </w:rPr>
          <w:tab/>
        </w:r>
        <w:r w:rsidRPr="00C738D2">
          <w:rPr>
            <w:rStyle w:val="Hyperlink"/>
            <w:noProof/>
          </w:rPr>
          <w:t>Initial and Continuing Training Requirements</w:t>
        </w:r>
        <w:r w:rsidRPr="00C738D2">
          <w:rPr>
            <w:noProof/>
            <w:webHidden/>
          </w:rPr>
          <w:tab/>
        </w:r>
        <w:r w:rsidRPr="00232F72">
          <w:rPr>
            <w:noProof/>
            <w:webHidden/>
          </w:rPr>
          <w:fldChar w:fldCharType="begin"/>
        </w:r>
        <w:r w:rsidRPr="00C738D2">
          <w:rPr>
            <w:noProof/>
            <w:webHidden/>
          </w:rPr>
          <w:instrText xml:space="preserve"> PAGEREF _Toc53502131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669789A2" w14:textId="22E2C246" w:rsidR="006C7A6A" w:rsidRPr="00C738D2" w:rsidRDefault="006C7A6A">
      <w:pPr>
        <w:pStyle w:val="TOC2"/>
        <w:tabs>
          <w:tab w:val="left" w:pos="950"/>
        </w:tabs>
        <w:rPr>
          <w:rFonts w:ascii="Calibri" w:hAnsi="Calibri"/>
          <w:noProof/>
          <w:sz w:val="22"/>
          <w:szCs w:val="22"/>
        </w:rPr>
      </w:pPr>
      <w:hyperlink w:anchor="_Toc53502132" w:history="1">
        <w:r w:rsidRPr="00C738D2">
          <w:rPr>
            <w:rStyle w:val="Hyperlink"/>
            <w:rFonts w:cs="Arial"/>
            <w:noProof/>
          </w:rPr>
          <w:t>D.</w:t>
        </w:r>
        <w:r w:rsidRPr="00C738D2">
          <w:rPr>
            <w:rFonts w:ascii="Calibri" w:hAnsi="Calibri"/>
            <w:noProof/>
            <w:sz w:val="22"/>
            <w:szCs w:val="22"/>
          </w:rPr>
          <w:tab/>
        </w:r>
        <w:r w:rsidRPr="00C738D2">
          <w:rPr>
            <w:rStyle w:val="Hyperlink"/>
            <w:noProof/>
          </w:rPr>
          <w:t>Completing Required Training</w:t>
        </w:r>
        <w:r w:rsidRPr="00C738D2">
          <w:rPr>
            <w:noProof/>
            <w:webHidden/>
          </w:rPr>
          <w:tab/>
        </w:r>
        <w:r w:rsidRPr="00232F72">
          <w:rPr>
            <w:noProof/>
            <w:webHidden/>
          </w:rPr>
          <w:fldChar w:fldCharType="begin"/>
        </w:r>
        <w:r w:rsidRPr="00C738D2">
          <w:rPr>
            <w:noProof/>
            <w:webHidden/>
          </w:rPr>
          <w:instrText xml:space="preserve"> PAGEREF _Toc53502132 \h </w:instrText>
        </w:r>
        <w:r w:rsidRPr="00232F72">
          <w:rPr>
            <w:noProof/>
            <w:webHidden/>
          </w:rPr>
        </w:r>
        <w:r w:rsidRPr="00232F72">
          <w:rPr>
            <w:noProof/>
            <w:webHidden/>
          </w:rPr>
          <w:fldChar w:fldCharType="separate"/>
        </w:r>
        <w:r w:rsidR="00FF774D">
          <w:rPr>
            <w:noProof/>
            <w:webHidden/>
          </w:rPr>
          <w:t>57</w:t>
        </w:r>
        <w:r w:rsidRPr="00232F72">
          <w:rPr>
            <w:noProof/>
            <w:webHidden/>
          </w:rPr>
          <w:fldChar w:fldCharType="end"/>
        </w:r>
      </w:hyperlink>
    </w:p>
    <w:p w14:paraId="5E880443" w14:textId="70258AC2" w:rsidR="006C7A6A" w:rsidRPr="00C738D2" w:rsidRDefault="006C7A6A">
      <w:pPr>
        <w:pStyle w:val="TOC1"/>
        <w:rPr>
          <w:rFonts w:ascii="Calibri" w:hAnsi="Calibri"/>
          <w:b w:val="0"/>
          <w:noProof/>
          <w:sz w:val="22"/>
          <w:szCs w:val="22"/>
        </w:rPr>
      </w:pPr>
      <w:hyperlink w:anchor="_Toc53502133" w:history="1">
        <w:r w:rsidRPr="00C738D2">
          <w:rPr>
            <w:rStyle w:val="Hyperlink"/>
            <w:noProof/>
          </w:rPr>
          <w:t>OP-14 Revision History</w:t>
        </w:r>
        <w:r w:rsidRPr="00C738D2">
          <w:rPr>
            <w:noProof/>
            <w:webHidden/>
          </w:rPr>
          <w:tab/>
        </w:r>
        <w:r w:rsidRPr="00232F72">
          <w:rPr>
            <w:noProof/>
            <w:webHidden/>
          </w:rPr>
          <w:fldChar w:fldCharType="begin"/>
        </w:r>
        <w:r w:rsidRPr="00C738D2">
          <w:rPr>
            <w:noProof/>
            <w:webHidden/>
          </w:rPr>
          <w:instrText xml:space="preserve"> PAGEREF _Toc53502133 \h </w:instrText>
        </w:r>
        <w:r w:rsidRPr="00232F72">
          <w:rPr>
            <w:noProof/>
            <w:webHidden/>
          </w:rPr>
        </w:r>
        <w:r w:rsidRPr="00232F72">
          <w:rPr>
            <w:noProof/>
            <w:webHidden/>
          </w:rPr>
          <w:fldChar w:fldCharType="separate"/>
        </w:r>
        <w:r w:rsidR="00FF774D">
          <w:rPr>
            <w:noProof/>
            <w:webHidden/>
          </w:rPr>
          <w:t>58</w:t>
        </w:r>
        <w:r w:rsidRPr="00232F72">
          <w:rPr>
            <w:noProof/>
            <w:webHidden/>
          </w:rPr>
          <w:fldChar w:fldCharType="end"/>
        </w:r>
      </w:hyperlink>
    </w:p>
    <w:p w14:paraId="2D4249D8" w14:textId="59821268" w:rsidR="008A6D8F" w:rsidRPr="00C738D2" w:rsidRDefault="008A6D8F">
      <w:r w:rsidRPr="00C738D2">
        <w:fldChar w:fldCharType="end"/>
      </w:r>
    </w:p>
    <w:p w14:paraId="6317A148" w14:textId="77777777" w:rsidR="00311396" w:rsidRPr="00C738D2" w:rsidRDefault="00311396" w:rsidP="00A95C04">
      <w:pPr>
        <w:spacing w:before="100" w:after="100"/>
        <w:rPr>
          <w:rFonts w:ascii="Arial" w:hAnsi="Arial" w:cs="Arial"/>
          <w:szCs w:val="24"/>
        </w:rPr>
      </w:pPr>
    </w:p>
    <w:p w14:paraId="1C9341BE" w14:textId="77777777" w:rsidR="00311396" w:rsidRPr="00C738D2" w:rsidRDefault="00311396" w:rsidP="00A95C04">
      <w:pPr>
        <w:spacing w:before="100" w:after="100"/>
        <w:rPr>
          <w:rFonts w:ascii="Arial" w:hAnsi="Arial" w:cs="Arial"/>
          <w:szCs w:val="24"/>
        </w:rPr>
      </w:pPr>
    </w:p>
    <w:p w14:paraId="584DCFCB" w14:textId="77777777" w:rsidR="009E2237" w:rsidRPr="00C738D2" w:rsidRDefault="009E2237" w:rsidP="007E1F57">
      <w:pPr>
        <w:pStyle w:val="DocumentText"/>
        <w:rPr>
          <w:sz w:val="2"/>
        </w:rPr>
      </w:pPr>
      <w:r w:rsidRPr="00C738D2">
        <w:br w:type="page"/>
      </w:r>
    </w:p>
    <w:p w14:paraId="3C297A4F" w14:textId="77777777" w:rsidR="008F4E32" w:rsidRPr="00C738D2" w:rsidRDefault="008F4E32" w:rsidP="00BC397E">
      <w:pPr>
        <w:pStyle w:val="Heading1"/>
        <w:numPr>
          <w:ilvl w:val="0"/>
          <w:numId w:val="0"/>
        </w:numPr>
        <w:spacing w:before="0" w:after="160"/>
        <w:ind w:left="-274"/>
      </w:pPr>
      <w:bookmarkStart w:id="7" w:name="_Toc53502067"/>
      <w:r w:rsidRPr="00C738D2">
        <w:lastRenderedPageBreak/>
        <w:t>References</w:t>
      </w:r>
      <w:bookmarkEnd w:id="7"/>
    </w:p>
    <w:tbl>
      <w:tblPr>
        <w:tblW w:w="9761" w:type="dxa"/>
        <w:jc w:val="center"/>
        <w:tblLayout w:type="fixed"/>
        <w:tblLook w:val="0000" w:firstRow="0" w:lastRow="0" w:firstColumn="0" w:lastColumn="0" w:noHBand="0" w:noVBand="0"/>
      </w:tblPr>
      <w:tblGrid>
        <w:gridCol w:w="326"/>
        <w:gridCol w:w="9435"/>
      </w:tblGrid>
      <w:tr w:rsidR="007132E3" w:rsidRPr="00C738D2" w14:paraId="06A6F382" w14:textId="77777777" w:rsidTr="001D4185">
        <w:trPr>
          <w:jc w:val="center"/>
        </w:trPr>
        <w:tc>
          <w:tcPr>
            <w:tcW w:w="326" w:type="dxa"/>
          </w:tcPr>
          <w:p w14:paraId="63579D26" w14:textId="77777777" w:rsidR="007132E3" w:rsidRPr="00C738D2" w:rsidRDefault="007132E3" w:rsidP="00C82C87">
            <w:pPr>
              <w:numPr>
                <w:ilvl w:val="0"/>
                <w:numId w:val="5"/>
              </w:numPr>
              <w:spacing w:before="100" w:after="100"/>
              <w:rPr>
                <w:rFonts w:ascii="Arial" w:hAnsi="Arial" w:cs="Arial"/>
                <w:szCs w:val="24"/>
              </w:rPr>
            </w:pPr>
          </w:p>
        </w:tc>
        <w:tc>
          <w:tcPr>
            <w:tcW w:w="9435" w:type="dxa"/>
          </w:tcPr>
          <w:p w14:paraId="3334AB93" w14:textId="2EFAA7DA" w:rsidR="007132E3" w:rsidRPr="00C738D2" w:rsidRDefault="007132E3"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Inc. Transmission, Markets, and Services Tariff, Section I - General Terms and Conditions</w:t>
            </w:r>
          </w:p>
        </w:tc>
      </w:tr>
      <w:tr w:rsidR="008F4E32" w:rsidRPr="00C738D2" w14:paraId="20AEFB32" w14:textId="77777777" w:rsidTr="001D4185">
        <w:trPr>
          <w:jc w:val="center"/>
        </w:trPr>
        <w:tc>
          <w:tcPr>
            <w:tcW w:w="326" w:type="dxa"/>
          </w:tcPr>
          <w:p w14:paraId="1E460131" w14:textId="77777777" w:rsidR="008F4E32" w:rsidRPr="00C738D2" w:rsidRDefault="008F4E32" w:rsidP="00C82C87">
            <w:pPr>
              <w:numPr>
                <w:ilvl w:val="0"/>
                <w:numId w:val="5"/>
              </w:numPr>
              <w:spacing w:before="100" w:after="100"/>
              <w:rPr>
                <w:rFonts w:ascii="Arial" w:hAnsi="Arial" w:cs="Arial"/>
                <w:szCs w:val="24"/>
              </w:rPr>
            </w:pPr>
          </w:p>
        </w:tc>
        <w:tc>
          <w:tcPr>
            <w:tcW w:w="9435" w:type="dxa"/>
          </w:tcPr>
          <w:p w14:paraId="7EA87C21" w14:textId="0747AC76" w:rsidR="008F4E32" w:rsidRPr="00C738D2" w:rsidRDefault="00413837" w:rsidP="009F5228">
            <w:pPr>
              <w:numPr>
                <w:ilvl w:val="0"/>
                <w:numId w:val="191"/>
              </w:numPr>
              <w:spacing w:before="100" w:after="100"/>
              <w:ind w:left="399" w:hanging="450"/>
              <w:rPr>
                <w:rFonts w:ascii="Arial" w:hAnsi="Arial" w:cs="Arial"/>
                <w:szCs w:val="24"/>
              </w:rPr>
            </w:pPr>
            <w:r w:rsidRPr="00C738D2">
              <w:rPr>
                <w:rFonts w:ascii="Arial" w:hAnsi="Arial" w:cs="Arial"/>
                <w:szCs w:val="24"/>
              </w:rPr>
              <w:t>ISO New England Inc. Transmission, Markets</w:t>
            </w:r>
            <w:r w:rsidR="001B109F" w:rsidRPr="00C738D2">
              <w:rPr>
                <w:rFonts w:ascii="Arial" w:hAnsi="Arial" w:cs="Arial"/>
                <w:szCs w:val="24"/>
              </w:rPr>
              <w:t>,</w:t>
            </w:r>
            <w:r w:rsidRPr="00C738D2">
              <w:rPr>
                <w:rFonts w:ascii="Arial" w:hAnsi="Arial" w:cs="Arial"/>
                <w:szCs w:val="24"/>
              </w:rPr>
              <w:t xml:space="preserve"> and Services Tariff</w:t>
            </w:r>
            <w:r w:rsidR="00176330" w:rsidRPr="00C738D2">
              <w:rPr>
                <w:rFonts w:ascii="Arial" w:hAnsi="Arial" w:cs="Arial"/>
                <w:szCs w:val="24"/>
              </w:rPr>
              <w:t>,</w:t>
            </w:r>
            <w:r w:rsidRPr="00C738D2">
              <w:rPr>
                <w:rFonts w:ascii="Arial" w:hAnsi="Arial" w:cs="Arial"/>
                <w:szCs w:val="24"/>
              </w:rPr>
              <w:t xml:space="preserve"> Section III</w:t>
            </w:r>
            <w:r w:rsidR="009F5228" w:rsidRPr="00C738D2">
              <w:rPr>
                <w:rFonts w:ascii="Arial" w:hAnsi="Arial" w:cs="Arial"/>
                <w:szCs w:val="24"/>
              </w:rPr>
              <w:t xml:space="preserve"> - </w:t>
            </w:r>
            <w:r w:rsidRPr="00C738D2">
              <w:rPr>
                <w:rFonts w:ascii="Arial" w:hAnsi="Arial" w:cs="Arial"/>
                <w:szCs w:val="24"/>
              </w:rPr>
              <w:t>Market Rule 1 - Standard Market Design (Market Rule 1)</w:t>
            </w:r>
          </w:p>
        </w:tc>
      </w:tr>
      <w:tr w:rsidR="008F4E32" w:rsidRPr="00C738D2" w14:paraId="68EB5C56" w14:textId="77777777" w:rsidTr="001D4185">
        <w:trPr>
          <w:jc w:val="center"/>
        </w:trPr>
        <w:tc>
          <w:tcPr>
            <w:tcW w:w="326" w:type="dxa"/>
          </w:tcPr>
          <w:p w14:paraId="73E774B8" w14:textId="77777777" w:rsidR="008F4E32" w:rsidRPr="00C738D2" w:rsidRDefault="008F4E32" w:rsidP="00C82C87">
            <w:pPr>
              <w:numPr>
                <w:ilvl w:val="0"/>
                <w:numId w:val="5"/>
              </w:numPr>
              <w:spacing w:before="100" w:after="100"/>
              <w:rPr>
                <w:rFonts w:ascii="Arial" w:hAnsi="Arial" w:cs="Arial"/>
                <w:szCs w:val="24"/>
              </w:rPr>
            </w:pPr>
          </w:p>
        </w:tc>
        <w:tc>
          <w:tcPr>
            <w:tcW w:w="9435" w:type="dxa"/>
          </w:tcPr>
          <w:p w14:paraId="1175A298" w14:textId="0B50FBA7" w:rsidR="008F4E32"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Manual for Market Operations Manual M-11 (Manual 11)</w:t>
            </w:r>
          </w:p>
        </w:tc>
      </w:tr>
      <w:tr w:rsidR="00413837" w:rsidRPr="00C738D2" w14:paraId="340EE7C3" w14:textId="77777777" w:rsidTr="001D4185">
        <w:trPr>
          <w:jc w:val="center"/>
        </w:trPr>
        <w:tc>
          <w:tcPr>
            <w:tcW w:w="326" w:type="dxa"/>
          </w:tcPr>
          <w:p w14:paraId="2842352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EFDA77C"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Manual for </w:t>
            </w:r>
            <w:r w:rsidR="00B0221C" w:rsidRPr="00C738D2">
              <w:rPr>
                <w:rFonts w:ascii="Arial" w:hAnsi="Arial" w:cs="Arial"/>
                <w:szCs w:val="24"/>
              </w:rPr>
              <w:t xml:space="preserve">the </w:t>
            </w:r>
            <w:r w:rsidRPr="00C738D2">
              <w:rPr>
                <w:rFonts w:ascii="Arial" w:hAnsi="Arial" w:cs="Arial"/>
                <w:szCs w:val="24"/>
              </w:rPr>
              <w:t>Forward Capacity Market</w:t>
            </w:r>
            <w:r w:rsidR="00C7599E" w:rsidRPr="00C738D2">
              <w:rPr>
                <w:rFonts w:ascii="Arial" w:hAnsi="Arial" w:cs="Arial"/>
                <w:szCs w:val="24"/>
              </w:rPr>
              <w:t xml:space="preserve"> (FCM)</w:t>
            </w:r>
            <w:r w:rsidRPr="00C738D2">
              <w:rPr>
                <w:rFonts w:ascii="Arial" w:hAnsi="Arial" w:cs="Arial"/>
                <w:szCs w:val="24"/>
              </w:rPr>
              <w:t xml:space="preserve"> Manual M-20 (Manual 20)</w:t>
            </w:r>
          </w:p>
        </w:tc>
      </w:tr>
      <w:tr w:rsidR="00413837" w:rsidRPr="00C738D2" w14:paraId="025D7D63" w14:textId="77777777" w:rsidTr="001D4185">
        <w:trPr>
          <w:jc w:val="center"/>
        </w:trPr>
        <w:tc>
          <w:tcPr>
            <w:tcW w:w="326" w:type="dxa"/>
          </w:tcPr>
          <w:p w14:paraId="3ADDE1A8"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D26BE40" w14:textId="50B5BD88" w:rsidR="00E23152"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Manual for Registration and Performance Auditing </w:t>
            </w:r>
            <w:r w:rsidR="00B0221C" w:rsidRPr="00C738D2">
              <w:rPr>
                <w:rFonts w:ascii="Arial" w:hAnsi="Arial" w:cs="Arial"/>
                <w:szCs w:val="24"/>
              </w:rPr>
              <w:t xml:space="preserve">Manual </w:t>
            </w:r>
            <w:r w:rsidRPr="00C738D2">
              <w:rPr>
                <w:rFonts w:ascii="Arial" w:hAnsi="Arial" w:cs="Arial"/>
                <w:szCs w:val="24"/>
              </w:rPr>
              <w:t>M-RPA</w:t>
            </w:r>
            <w:r w:rsidR="007132E3" w:rsidRPr="00C738D2">
              <w:rPr>
                <w:rFonts w:ascii="Arial" w:hAnsi="Arial" w:cs="Arial"/>
                <w:szCs w:val="24"/>
              </w:rPr>
              <w:t xml:space="preserve"> (M-RPA)</w:t>
            </w:r>
          </w:p>
        </w:tc>
      </w:tr>
      <w:tr w:rsidR="00413837" w:rsidRPr="00C738D2" w14:paraId="265058FA" w14:textId="3BB9F5BD" w:rsidTr="001D4185">
        <w:trPr>
          <w:jc w:val="center"/>
        </w:trPr>
        <w:tc>
          <w:tcPr>
            <w:tcW w:w="326" w:type="dxa"/>
          </w:tcPr>
          <w:p w14:paraId="579FF43D" w14:textId="10A4921F" w:rsidR="00413837" w:rsidRPr="00C738D2" w:rsidRDefault="00413837" w:rsidP="00C82C87">
            <w:pPr>
              <w:numPr>
                <w:ilvl w:val="0"/>
                <w:numId w:val="5"/>
              </w:numPr>
              <w:spacing w:before="100" w:after="100"/>
              <w:rPr>
                <w:rFonts w:ascii="Arial" w:hAnsi="Arial" w:cs="Arial"/>
                <w:szCs w:val="24"/>
              </w:rPr>
            </w:pPr>
          </w:p>
        </w:tc>
        <w:tc>
          <w:tcPr>
            <w:tcW w:w="9435" w:type="dxa"/>
          </w:tcPr>
          <w:p w14:paraId="2E69A79F" w14:textId="4FDA28EB" w:rsidR="00413837" w:rsidRPr="00C738D2" w:rsidRDefault="00413837" w:rsidP="001D4185">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Manual for Measurement and Verification of </w:t>
            </w:r>
            <w:r w:rsidR="003B225D" w:rsidRPr="00C738D2">
              <w:rPr>
                <w:rFonts w:ascii="Arial" w:hAnsi="Arial" w:cs="Arial"/>
                <w:szCs w:val="24"/>
              </w:rPr>
              <w:t xml:space="preserve">On-Peak </w:t>
            </w:r>
            <w:r w:rsidRPr="00C738D2">
              <w:rPr>
                <w:rFonts w:ascii="Arial" w:hAnsi="Arial" w:cs="Arial"/>
                <w:szCs w:val="24"/>
              </w:rPr>
              <w:t xml:space="preserve">Demand </w:t>
            </w:r>
            <w:r w:rsidR="003B225D" w:rsidRPr="00C738D2">
              <w:rPr>
                <w:rFonts w:ascii="Arial" w:hAnsi="Arial" w:cs="Arial"/>
                <w:szCs w:val="24"/>
              </w:rPr>
              <w:t>Resources and Seasonal Peak</w:t>
            </w:r>
            <w:r w:rsidRPr="00C738D2">
              <w:rPr>
                <w:rFonts w:ascii="Arial" w:hAnsi="Arial" w:cs="Arial"/>
                <w:szCs w:val="24"/>
              </w:rPr>
              <w:t xml:space="preserve"> Demand Resources </w:t>
            </w:r>
            <w:r w:rsidR="00B0221C" w:rsidRPr="00C738D2">
              <w:rPr>
                <w:rFonts w:ascii="Arial" w:hAnsi="Arial" w:cs="Arial"/>
                <w:szCs w:val="24"/>
              </w:rPr>
              <w:t xml:space="preserve">Manual </w:t>
            </w:r>
            <w:r w:rsidR="009F5228" w:rsidRPr="00C738D2">
              <w:rPr>
                <w:rFonts w:ascii="Arial" w:hAnsi="Arial" w:cs="Arial"/>
                <w:szCs w:val="24"/>
              </w:rPr>
              <w:t>(</w:t>
            </w:r>
            <w:r w:rsidRPr="00C738D2">
              <w:rPr>
                <w:rFonts w:ascii="Arial" w:hAnsi="Arial" w:cs="Arial"/>
                <w:szCs w:val="24"/>
              </w:rPr>
              <w:t>M-MVDR</w:t>
            </w:r>
            <w:r w:rsidR="009F5228" w:rsidRPr="00C738D2">
              <w:rPr>
                <w:rFonts w:ascii="Arial" w:hAnsi="Arial" w:cs="Arial"/>
                <w:szCs w:val="24"/>
              </w:rPr>
              <w:t>)</w:t>
            </w:r>
          </w:p>
        </w:tc>
      </w:tr>
      <w:tr w:rsidR="00413837" w:rsidRPr="00C738D2" w14:paraId="2A62D7A0" w14:textId="77777777" w:rsidTr="001D4185">
        <w:trPr>
          <w:jc w:val="center"/>
        </w:trPr>
        <w:tc>
          <w:tcPr>
            <w:tcW w:w="326" w:type="dxa"/>
          </w:tcPr>
          <w:p w14:paraId="73723CF8"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099E13F"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1 - Central Dispatch Operating Responsibilities and Authority (OP-1)</w:t>
            </w:r>
          </w:p>
        </w:tc>
      </w:tr>
      <w:tr w:rsidR="00413837" w:rsidRPr="00C738D2" w14:paraId="5ACBCC34" w14:textId="77777777" w:rsidTr="001D4185">
        <w:trPr>
          <w:jc w:val="center"/>
        </w:trPr>
        <w:tc>
          <w:tcPr>
            <w:tcW w:w="326" w:type="dxa"/>
          </w:tcPr>
          <w:p w14:paraId="2CF6CF46"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137A6D9D"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2 - Maintenance of Communications, Computers, Metering and Computer Support Equipment (OP-2)</w:t>
            </w:r>
          </w:p>
        </w:tc>
      </w:tr>
      <w:tr w:rsidR="00413837" w:rsidRPr="00C738D2" w14:paraId="50D09953" w14:textId="77777777" w:rsidTr="001D4185">
        <w:trPr>
          <w:jc w:val="center"/>
        </w:trPr>
        <w:tc>
          <w:tcPr>
            <w:tcW w:w="326" w:type="dxa"/>
          </w:tcPr>
          <w:p w14:paraId="5765D6DF"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8F1016D"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3 - Transmission Outage Scheduling (OP-3)</w:t>
            </w:r>
          </w:p>
        </w:tc>
      </w:tr>
      <w:tr w:rsidR="00413837" w:rsidRPr="00C738D2" w14:paraId="7DD3C68D" w14:textId="77777777" w:rsidTr="001D4185">
        <w:trPr>
          <w:jc w:val="center"/>
        </w:trPr>
        <w:tc>
          <w:tcPr>
            <w:tcW w:w="326" w:type="dxa"/>
          </w:tcPr>
          <w:p w14:paraId="6D96E030"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502385E0"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4 - Action During a Capacity Deficiency (OP-4)</w:t>
            </w:r>
          </w:p>
        </w:tc>
      </w:tr>
      <w:tr w:rsidR="00413837" w:rsidRPr="00C738D2" w14:paraId="32D31CA8" w14:textId="77777777" w:rsidTr="001D4185">
        <w:trPr>
          <w:jc w:val="center"/>
        </w:trPr>
        <w:tc>
          <w:tcPr>
            <w:tcW w:w="326" w:type="dxa"/>
          </w:tcPr>
          <w:p w14:paraId="407509CE"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50603F8" w14:textId="74F6BFC1" w:rsidR="00413837" w:rsidRPr="00C738D2" w:rsidRDefault="00413837" w:rsidP="006C6600">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 5 </w:t>
            </w:r>
            <w:r w:rsidR="00EF4315" w:rsidRPr="00C738D2">
              <w:rPr>
                <w:rFonts w:ascii="Arial" w:hAnsi="Arial" w:cs="Arial"/>
                <w:szCs w:val="24"/>
              </w:rPr>
              <w:t>-</w:t>
            </w:r>
            <w:r w:rsidRPr="00C738D2">
              <w:rPr>
                <w:rFonts w:ascii="Arial" w:hAnsi="Arial" w:cs="Arial"/>
                <w:szCs w:val="24"/>
              </w:rPr>
              <w:t xml:space="preserve"> </w:t>
            </w:r>
            <w:r w:rsidR="006817DF" w:rsidRPr="00C738D2">
              <w:rPr>
                <w:rFonts w:ascii="Arial" w:hAnsi="Arial" w:cs="Arial"/>
                <w:szCs w:val="24"/>
              </w:rPr>
              <w:t>Resource</w:t>
            </w:r>
            <w:r w:rsidRPr="00C738D2">
              <w:rPr>
                <w:rFonts w:ascii="Arial" w:hAnsi="Arial" w:cs="Arial"/>
                <w:szCs w:val="24"/>
              </w:rPr>
              <w:t xml:space="preserve"> Maintenance and Outage Scheduling (OP-5)</w:t>
            </w:r>
          </w:p>
        </w:tc>
      </w:tr>
      <w:tr w:rsidR="00413837" w:rsidRPr="00C738D2" w14:paraId="742FAEEE" w14:textId="77777777" w:rsidTr="001D4185">
        <w:trPr>
          <w:jc w:val="center"/>
        </w:trPr>
        <w:tc>
          <w:tcPr>
            <w:tcW w:w="326" w:type="dxa"/>
          </w:tcPr>
          <w:p w14:paraId="67FF318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441BA903"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8 - Operating Reserve and Regulation (OP-8)</w:t>
            </w:r>
          </w:p>
        </w:tc>
      </w:tr>
      <w:tr w:rsidR="00413837" w:rsidRPr="00C738D2" w14:paraId="295B1D24" w14:textId="77777777" w:rsidTr="001D4185">
        <w:trPr>
          <w:jc w:val="center"/>
        </w:trPr>
        <w:tc>
          <w:tcPr>
            <w:tcW w:w="326" w:type="dxa"/>
          </w:tcPr>
          <w:p w14:paraId="6456CE4E"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1356B1D"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No.11 - </w:t>
            </w:r>
            <w:proofErr w:type="spellStart"/>
            <w:r w:rsidRPr="00C738D2">
              <w:rPr>
                <w:rFonts w:ascii="Arial" w:hAnsi="Arial" w:cs="Arial"/>
                <w:szCs w:val="24"/>
              </w:rPr>
              <w:t>Blackstart</w:t>
            </w:r>
            <w:proofErr w:type="spellEnd"/>
            <w:r w:rsidRPr="00C738D2">
              <w:rPr>
                <w:rFonts w:ascii="Arial" w:hAnsi="Arial" w:cs="Arial"/>
                <w:szCs w:val="24"/>
              </w:rPr>
              <w:t xml:space="preserve"> Resource Administration (OP-11)</w:t>
            </w:r>
          </w:p>
        </w:tc>
      </w:tr>
      <w:tr w:rsidR="00413837" w:rsidRPr="00C738D2" w14:paraId="2274C250" w14:textId="77777777" w:rsidTr="001D4185">
        <w:trPr>
          <w:jc w:val="center"/>
        </w:trPr>
        <w:tc>
          <w:tcPr>
            <w:tcW w:w="326" w:type="dxa"/>
          </w:tcPr>
          <w:p w14:paraId="2779AD3F"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1F80216"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 12 - Voltage and Reactive Control </w:t>
            </w:r>
            <w:r w:rsidR="007E050F" w:rsidRPr="00C738D2">
              <w:rPr>
                <w:rFonts w:ascii="Arial" w:hAnsi="Arial" w:cs="Arial"/>
                <w:szCs w:val="24"/>
              </w:rPr>
              <w:br/>
            </w:r>
            <w:r w:rsidRPr="00C738D2">
              <w:rPr>
                <w:rFonts w:ascii="Arial" w:hAnsi="Arial" w:cs="Arial"/>
                <w:szCs w:val="24"/>
              </w:rPr>
              <w:t>(OP-12)</w:t>
            </w:r>
          </w:p>
        </w:tc>
      </w:tr>
      <w:tr w:rsidR="00413837" w:rsidRPr="00C738D2" w14:paraId="39E20B2B" w14:textId="77777777" w:rsidTr="001D4185">
        <w:trPr>
          <w:jc w:val="center"/>
        </w:trPr>
        <w:tc>
          <w:tcPr>
            <w:tcW w:w="326" w:type="dxa"/>
          </w:tcPr>
          <w:p w14:paraId="744F3301"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1D64AA32"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 16 - Transmission System Data </w:t>
            </w:r>
            <w:r w:rsidR="00EF4315" w:rsidRPr="00C738D2">
              <w:rPr>
                <w:rFonts w:ascii="Arial" w:hAnsi="Arial" w:cs="Arial"/>
                <w:szCs w:val="24"/>
              </w:rPr>
              <w:br/>
            </w:r>
            <w:r w:rsidRPr="00C738D2">
              <w:rPr>
                <w:rFonts w:ascii="Arial" w:hAnsi="Arial" w:cs="Arial"/>
                <w:szCs w:val="24"/>
              </w:rPr>
              <w:t>(OP-16)</w:t>
            </w:r>
          </w:p>
        </w:tc>
      </w:tr>
      <w:tr w:rsidR="00413837" w:rsidRPr="00C738D2" w14:paraId="09B57D7A" w14:textId="77777777" w:rsidTr="001D4185">
        <w:trPr>
          <w:jc w:val="center"/>
        </w:trPr>
        <w:tc>
          <w:tcPr>
            <w:tcW w:w="326" w:type="dxa"/>
          </w:tcPr>
          <w:p w14:paraId="2FD343A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56D6CE4E"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18 - Metering and Telemetering Criteria (OP-18)</w:t>
            </w:r>
          </w:p>
        </w:tc>
      </w:tr>
      <w:tr w:rsidR="00413837" w:rsidRPr="00C738D2" w14:paraId="2480C3C3" w14:textId="77777777" w:rsidTr="001D4185">
        <w:trPr>
          <w:jc w:val="center"/>
        </w:trPr>
        <w:tc>
          <w:tcPr>
            <w:tcW w:w="326" w:type="dxa"/>
          </w:tcPr>
          <w:p w14:paraId="129B5D7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D5D0474" w14:textId="3CD2E3C0"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Master/Local Control Center Procedure No. 1 </w:t>
            </w:r>
            <w:r w:rsidR="00EF4315" w:rsidRPr="00C738D2">
              <w:rPr>
                <w:rFonts w:ascii="Arial" w:hAnsi="Arial" w:cs="Arial"/>
                <w:szCs w:val="24"/>
              </w:rPr>
              <w:t>-</w:t>
            </w:r>
            <w:r w:rsidRPr="00C738D2">
              <w:rPr>
                <w:rFonts w:ascii="Arial" w:hAnsi="Arial" w:cs="Arial"/>
                <w:szCs w:val="24"/>
              </w:rPr>
              <w:t xml:space="preserve"> Nuclear Plant Transmission Operations (M/LCC 1</w:t>
            </w:r>
            <w:r w:rsidR="0036217D" w:rsidRPr="00C738D2">
              <w:rPr>
                <w:rFonts w:ascii="Arial" w:hAnsi="Arial" w:cs="Arial"/>
                <w:szCs w:val="24"/>
              </w:rPr>
              <w:t>)</w:t>
            </w:r>
          </w:p>
        </w:tc>
      </w:tr>
      <w:tr w:rsidR="00413837" w:rsidRPr="00C738D2" w14:paraId="3B06E2ED" w14:textId="77777777" w:rsidTr="001D4185">
        <w:trPr>
          <w:jc w:val="center"/>
        </w:trPr>
        <w:tc>
          <w:tcPr>
            <w:tcW w:w="326" w:type="dxa"/>
          </w:tcPr>
          <w:p w14:paraId="7AE2DFC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CB01AF4"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Master/Local Control Center Procedure No. 8 - Coordination of Generator Voltage Regulator and Power System Stabilizer Outages (M/LCC 8)</w:t>
            </w:r>
          </w:p>
        </w:tc>
      </w:tr>
      <w:tr w:rsidR="00413837" w:rsidRPr="00C738D2" w14:paraId="60D9FD54" w14:textId="77777777" w:rsidTr="001D4185">
        <w:trPr>
          <w:jc w:val="center"/>
        </w:trPr>
        <w:tc>
          <w:tcPr>
            <w:tcW w:w="326" w:type="dxa"/>
          </w:tcPr>
          <w:p w14:paraId="123C6150"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316DEAEB"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Master/Local Control Center Procedure No. 10 - Generator Governor Control and Operation (M/LCC 10</w:t>
            </w:r>
            <w:r w:rsidR="0036217D" w:rsidRPr="00C738D2">
              <w:rPr>
                <w:rFonts w:ascii="Arial" w:hAnsi="Arial" w:cs="Arial"/>
                <w:szCs w:val="24"/>
              </w:rPr>
              <w:t>)</w:t>
            </w:r>
          </w:p>
        </w:tc>
      </w:tr>
      <w:tr w:rsidR="00413837" w:rsidRPr="00C738D2" w14:paraId="33E85073" w14:textId="77777777" w:rsidTr="001D4185">
        <w:trPr>
          <w:trHeight w:val="576"/>
          <w:jc w:val="center"/>
        </w:trPr>
        <w:tc>
          <w:tcPr>
            <w:tcW w:w="326" w:type="dxa"/>
          </w:tcPr>
          <w:p w14:paraId="25D8760E"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C35B832" w14:textId="3A285EBD" w:rsidR="00413837" w:rsidRPr="00C738D2" w:rsidRDefault="00CC3844" w:rsidP="007F4939">
            <w:pPr>
              <w:numPr>
                <w:ilvl w:val="0"/>
                <w:numId w:val="191"/>
              </w:numPr>
              <w:spacing w:before="100" w:after="100"/>
              <w:ind w:left="399" w:hanging="450"/>
              <w:rPr>
                <w:rFonts w:ascii="Arial" w:hAnsi="Arial" w:cs="Arial"/>
                <w:szCs w:val="24"/>
              </w:rPr>
            </w:pPr>
            <w:r w:rsidRPr="00C738D2">
              <w:rPr>
                <w:rFonts w:ascii="Arial" w:hAnsi="Arial" w:cs="Arial"/>
                <w:szCs w:val="24"/>
              </w:rPr>
              <w:t>NPCC Regional Reliability Reference Directory # 2 - Emergency Operation (NPCC Directory #2)</w:t>
            </w:r>
          </w:p>
        </w:tc>
      </w:tr>
      <w:tr w:rsidR="00413837" w:rsidRPr="00C738D2" w14:paraId="701D9B6A" w14:textId="77777777" w:rsidTr="001D4185">
        <w:trPr>
          <w:jc w:val="center"/>
        </w:trPr>
        <w:tc>
          <w:tcPr>
            <w:tcW w:w="326" w:type="dxa"/>
          </w:tcPr>
          <w:p w14:paraId="7263100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5D6B1551"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NPCC Regional Reliability Reference Directory # 4 - Bulk Power System Protection Criteria (NPCC Directory #4)</w:t>
            </w:r>
          </w:p>
        </w:tc>
      </w:tr>
      <w:tr w:rsidR="00413837" w:rsidRPr="00C738D2" w14:paraId="538E3704" w14:textId="77777777" w:rsidTr="001D4185">
        <w:trPr>
          <w:jc w:val="center"/>
        </w:trPr>
        <w:tc>
          <w:tcPr>
            <w:tcW w:w="326" w:type="dxa"/>
          </w:tcPr>
          <w:p w14:paraId="61CFE831"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00B7B84"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North American Electric Reliability Corporation (NERC) Reliability Standards</w:t>
            </w:r>
          </w:p>
        </w:tc>
      </w:tr>
      <w:tr w:rsidR="009F5228" w:rsidRPr="00C738D2" w14:paraId="5EE10A26" w14:textId="77777777" w:rsidTr="001D4185">
        <w:trPr>
          <w:jc w:val="center"/>
        </w:trPr>
        <w:tc>
          <w:tcPr>
            <w:tcW w:w="326" w:type="dxa"/>
          </w:tcPr>
          <w:p w14:paraId="43C6800C" w14:textId="77777777" w:rsidR="009F5228" w:rsidRPr="00C738D2" w:rsidRDefault="009F5228" w:rsidP="00C82C87">
            <w:pPr>
              <w:numPr>
                <w:ilvl w:val="0"/>
                <w:numId w:val="5"/>
              </w:numPr>
              <w:spacing w:before="100" w:after="100"/>
              <w:rPr>
                <w:rFonts w:ascii="Arial" w:hAnsi="Arial" w:cs="Arial"/>
                <w:szCs w:val="24"/>
              </w:rPr>
            </w:pPr>
          </w:p>
        </w:tc>
        <w:tc>
          <w:tcPr>
            <w:tcW w:w="9435" w:type="dxa"/>
          </w:tcPr>
          <w:p w14:paraId="312B22C1" w14:textId="50B196DE" w:rsidR="009F5228" w:rsidRPr="00C738D2" w:rsidRDefault="009F5228" w:rsidP="009F5228">
            <w:pPr>
              <w:numPr>
                <w:ilvl w:val="0"/>
                <w:numId w:val="191"/>
              </w:numPr>
              <w:spacing w:before="100" w:after="100"/>
              <w:ind w:left="399" w:hanging="450"/>
              <w:rPr>
                <w:rFonts w:ascii="Arial" w:hAnsi="Arial" w:cs="Arial"/>
                <w:szCs w:val="24"/>
              </w:rPr>
            </w:pPr>
            <w:r w:rsidRPr="00C738D2">
              <w:rPr>
                <w:rFonts w:ascii="Arial" w:hAnsi="Arial" w:cs="Arial"/>
                <w:szCs w:val="24"/>
              </w:rPr>
              <w:t xml:space="preserve">North American Electric Reliability Corporation (NERC) Glossary of Terms </w:t>
            </w:r>
            <w:r w:rsidR="008F3281" w:rsidRPr="00C738D2">
              <w:rPr>
                <w:rFonts w:ascii="Arial" w:hAnsi="Arial" w:cs="Arial"/>
                <w:szCs w:val="24"/>
              </w:rPr>
              <w:t>Used in NERC Reliability Standards</w:t>
            </w:r>
          </w:p>
        </w:tc>
      </w:tr>
      <w:tr w:rsidR="00413837" w:rsidRPr="00C738D2" w14:paraId="55E3CA46" w14:textId="77777777" w:rsidTr="001D4185">
        <w:trPr>
          <w:jc w:val="center"/>
        </w:trPr>
        <w:tc>
          <w:tcPr>
            <w:tcW w:w="326" w:type="dxa"/>
          </w:tcPr>
          <w:p w14:paraId="11E179E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120E9E83"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Participants Agreement</w:t>
            </w:r>
          </w:p>
        </w:tc>
      </w:tr>
      <w:tr w:rsidR="00413837" w:rsidRPr="00C738D2" w14:paraId="064BC419" w14:textId="77777777" w:rsidTr="001D4185">
        <w:trPr>
          <w:jc w:val="center"/>
        </w:trPr>
        <w:tc>
          <w:tcPr>
            <w:tcW w:w="326" w:type="dxa"/>
          </w:tcPr>
          <w:p w14:paraId="1ED3D29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3F42F207"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Transmission Operating Agreement</w:t>
            </w:r>
            <w:r w:rsidR="00B0221C" w:rsidRPr="00C738D2">
              <w:rPr>
                <w:rFonts w:ascii="Arial" w:hAnsi="Arial" w:cs="Arial"/>
                <w:szCs w:val="24"/>
              </w:rPr>
              <w:t>s</w:t>
            </w:r>
          </w:p>
        </w:tc>
      </w:tr>
      <w:tr w:rsidR="00413837" w:rsidRPr="00C738D2" w14:paraId="6C577C42" w14:textId="77777777" w:rsidTr="001D4185">
        <w:trPr>
          <w:jc w:val="center"/>
        </w:trPr>
        <w:tc>
          <w:tcPr>
            <w:tcW w:w="326" w:type="dxa"/>
          </w:tcPr>
          <w:p w14:paraId="23AEA67C"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E35ADBF"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Merchant Transmission Operating Agreements</w:t>
            </w:r>
          </w:p>
        </w:tc>
      </w:tr>
      <w:tr w:rsidR="00667715" w:rsidRPr="00C738D2" w14:paraId="642BC86E" w14:textId="77777777" w:rsidTr="001D4185">
        <w:trPr>
          <w:jc w:val="center"/>
        </w:trPr>
        <w:tc>
          <w:tcPr>
            <w:tcW w:w="326" w:type="dxa"/>
          </w:tcPr>
          <w:p w14:paraId="7346E430" w14:textId="77777777" w:rsidR="00667715" w:rsidRPr="00C738D2" w:rsidRDefault="00667715" w:rsidP="00C82C87">
            <w:pPr>
              <w:numPr>
                <w:ilvl w:val="0"/>
                <w:numId w:val="5"/>
              </w:numPr>
              <w:spacing w:before="100" w:after="100"/>
              <w:rPr>
                <w:rFonts w:ascii="Arial" w:hAnsi="Arial" w:cs="Arial"/>
                <w:szCs w:val="24"/>
              </w:rPr>
            </w:pPr>
          </w:p>
        </w:tc>
        <w:tc>
          <w:tcPr>
            <w:tcW w:w="9435" w:type="dxa"/>
          </w:tcPr>
          <w:p w14:paraId="01ACFB27" w14:textId="394C5AAF" w:rsidR="00667715" w:rsidRPr="00C738D2" w:rsidRDefault="00667715" w:rsidP="00F914CA">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Compliance Bulletin - MOD-026, MOD-027 &amp; Tariff Provision of Validated Dynamics Models to </w:t>
            </w:r>
            <w:r w:rsidR="00993E19" w:rsidRPr="00C738D2">
              <w:rPr>
                <w:rFonts w:ascii="Arial" w:hAnsi="Arial" w:cs="Arial"/>
                <w:szCs w:val="24"/>
              </w:rPr>
              <w:t xml:space="preserve">ISO </w:t>
            </w:r>
            <w:r w:rsidRPr="00C738D2">
              <w:rPr>
                <w:rFonts w:ascii="Arial" w:hAnsi="Arial" w:cs="Arial"/>
                <w:szCs w:val="24"/>
              </w:rPr>
              <w:t>New England</w:t>
            </w:r>
          </w:p>
        </w:tc>
      </w:tr>
      <w:tr w:rsidR="00FC021A" w:rsidRPr="00C738D2" w14:paraId="6923E66D" w14:textId="77777777" w:rsidTr="001D4185">
        <w:trPr>
          <w:jc w:val="center"/>
        </w:trPr>
        <w:tc>
          <w:tcPr>
            <w:tcW w:w="326" w:type="dxa"/>
          </w:tcPr>
          <w:p w14:paraId="7EB505D1" w14:textId="77777777" w:rsidR="00FC021A" w:rsidRPr="00C738D2" w:rsidRDefault="00FC021A" w:rsidP="00C82C87">
            <w:pPr>
              <w:numPr>
                <w:ilvl w:val="0"/>
                <w:numId w:val="5"/>
              </w:numPr>
              <w:spacing w:before="100" w:after="100"/>
              <w:rPr>
                <w:rFonts w:ascii="Arial" w:hAnsi="Arial" w:cs="Arial"/>
                <w:szCs w:val="24"/>
              </w:rPr>
            </w:pPr>
          </w:p>
        </w:tc>
        <w:tc>
          <w:tcPr>
            <w:tcW w:w="9435" w:type="dxa"/>
          </w:tcPr>
          <w:p w14:paraId="01AD1C50" w14:textId="714E1DE5" w:rsidR="00FC021A" w:rsidRPr="00C738D2" w:rsidRDefault="00FC021A" w:rsidP="00C204CD">
            <w:pPr>
              <w:numPr>
                <w:ilvl w:val="0"/>
                <w:numId w:val="191"/>
              </w:numPr>
              <w:spacing w:before="100" w:after="100"/>
              <w:ind w:left="399" w:hanging="450"/>
              <w:rPr>
                <w:rFonts w:ascii="Arial" w:hAnsi="Arial" w:cs="Arial"/>
                <w:szCs w:val="24"/>
              </w:rPr>
            </w:pPr>
            <w:r w:rsidRPr="00C738D2">
              <w:rPr>
                <w:rFonts w:ascii="Arial" w:hAnsi="Arial" w:cs="Arial"/>
                <w:szCs w:val="24"/>
              </w:rPr>
              <w:t>ISO</w:t>
            </w:r>
            <w:r w:rsidR="00F914CA" w:rsidRPr="00C738D2">
              <w:rPr>
                <w:rFonts w:ascii="Arial" w:hAnsi="Arial" w:cs="Arial"/>
                <w:szCs w:val="24"/>
              </w:rPr>
              <w:t xml:space="preserve"> </w:t>
            </w:r>
            <w:r w:rsidR="008D5FE0" w:rsidRPr="00C738D2">
              <w:rPr>
                <w:rFonts w:ascii="Arial" w:hAnsi="Arial" w:cs="Arial"/>
                <w:szCs w:val="24"/>
              </w:rPr>
              <w:t xml:space="preserve">New England Compliance Bulletin - </w:t>
            </w:r>
            <w:r w:rsidR="00F914CA" w:rsidRPr="00C738D2">
              <w:rPr>
                <w:rFonts w:ascii="Arial" w:hAnsi="Arial" w:cs="Arial"/>
                <w:szCs w:val="24"/>
              </w:rPr>
              <w:t>MOD-032</w:t>
            </w:r>
            <w:r w:rsidR="008D5FE0" w:rsidRPr="00C738D2">
              <w:rPr>
                <w:rFonts w:ascii="Arial" w:hAnsi="Arial" w:cs="Arial"/>
                <w:szCs w:val="24"/>
              </w:rPr>
              <w:t xml:space="preserve"> </w:t>
            </w:r>
            <w:r w:rsidR="00993E19" w:rsidRPr="00C738D2">
              <w:rPr>
                <w:rFonts w:ascii="Arial" w:hAnsi="Arial" w:cs="Arial"/>
                <w:szCs w:val="24"/>
              </w:rPr>
              <w:t xml:space="preserve">and ISO New </w:t>
            </w:r>
            <w:r w:rsidR="00103641" w:rsidRPr="00C738D2">
              <w:rPr>
                <w:rFonts w:ascii="Arial" w:hAnsi="Arial" w:cs="Arial"/>
                <w:szCs w:val="24"/>
              </w:rPr>
              <w:t>England’s Model</w:t>
            </w:r>
            <w:r w:rsidR="008D5FE0" w:rsidRPr="00C738D2">
              <w:rPr>
                <w:rFonts w:ascii="Arial" w:hAnsi="Arial" w:cs="Arial"/>
                <w:szCs w:val="24"/>
              </w:rPr>
              <w:t xml:space="preserve"> Data Requirements and Reporting Procedures</w:t>
            </w:r>
          </w:p>
        </w:tc>
      </w:tr>
    </w:tbl>
    <w:p w14:paraId="214BDABD" w14:textId="77777777" w:rsidR="00A95C04" w:rsidRPr="00C738D2" w:rsidRDefault="00A95C04" w:rsidP="00A95C04">
      <w:pPr>
        <w:pStyle w:val="Heading1"/>
        <w:numPr>
          <w:ilvl w:val="0"/>
          <w:numId w:val="0"/>
        </w:numPr>
        <w:spacing w:after="160"/>
        <w:ind w:left="-270"/>
      </w:pPr>
      <w:bookmarkStart w:id="8" w:name="_Toc53502068"/>
      <w:r w:rsidRPr="00C738D2">
        <w:t>Appendices</w:t>
      </w:r>
      <w:bookmarkEnd w:id="8"/>
    </w:p>
    <w:tbl>
      <w:tblPr>
        <w:tblW w:w="0" w:type="auto"/>
        <w:jc w:val="center"/>
        <w:tblLayout w:type="fixed"/>
        <w:tblLook w:val="0000" w:firstRow="0" w:lastRow="0" w:firstColumn="0" w:lastColumn="0" w:noHBand="0" w:noVBand="0"/>
      </w:tblPr>
      <w:tblGrid>
        <w:gridCol w:w="236"/>
        <w:gridCol w:w="9541"/>
      </w:tblGrid>
      <w:tr w:rsidR="00A95C04" w:rsidRPr="00C738D2" w14:paraId="53F6EA94" w14:textId="77777777" w:rsidTr="00250CDB">
        <w:trPr>
          <w:jc w:val="center"/>
        </w:trPr>
        <w:tc>
          <w:tcPr>
            <w:tcW w:w="236" w:type="dxa"/>
          </w:tcPr>
          <w:p w14:paraId="761347CB" w14:textId="77777777" w:rsidR="00A95C04" w:rsidRPr="00C738D2" w:rsidRDefault="00A95C04" w:rsidP="008A6D8F">
            <w:pPr>
              <w:spacing w:before="100" w:after="100"/>
              <w:rPr>
                <w:rFonts w:ascii="Arial" w:hAnsi="Arial" w:cs="Arial"/>
                <w:szCs w:val="24"/>
              </w:rPr>
            </w:pPr>
          </w:p>
        </w:tc>
        <w:tc>
          <w:tcPr>
            <w:tcW w:w="9541" w:type="dxa"/>
          </w:tcPr>
          <w:p w14:paraId="5CB62D5B" w14:textId="39273CA9" w:rsidR="00A95C04" w:rsidRPr="00C738D2" w:rsidRDefault="00CC3844" w:rsidP="00EF4315">
            <w:pPr>
              <w:tabs>
                <w:tab w:val="left" w:pos="1485"/>
              </w:tabs>
              <w:spacing w:before="100" w:after="100"/>
              <w:ind w:left="1485" w:hanging="1485"/>
              <w:rPr>
                <w:rFonts w:ascii="Arial" w:hAnsi="Arial" w:cs="Arial"/>
                <w:szCs w:val="24"/>
              </w:rPr>
            </w:pPr>
            <w:r w:rsidRPr="00C738D2">
              <w:rPr>
                <w:rFonts w:ascii="Arial" w:hAnsi="Arial" w:cs="Arial"/>
                <w:szCs w:val="24"/>
              </w:rPr>
              <w:t xml:space="preserve">Appendix A - Explanation of Terms and Instructions for Data </w:t>
            </w:r>
            <w:r w:rsidR="009F5228" w:rsidRPr="00C738D2">
              <w:rPr>
                <w:rFonts w:ascii="Arial" w:hAnsi="Arial" w:cs="Arial"/>
                <w:szCs w:val="24"/>
              </w:rPr>
              <w:t>P</w:t>
            </w:r>
            <w:r w:rsidRPr="00C738D2">
              <w:rPr>
                <w:rFonts w:ascii="Arial" w:hAnsi="Arial" w:cs="Arial"/>
                <w:szCs w:val="24"/>
              </w:rPr>
              <w:t>reparation of ISO New England Form NX-12, Generator Technical Data</w:t>
            </w:r>
          </w:p>
        </w:tc>
      </w:tr>
      <w:tr w:rsidR="00A95C04" w:rsidRPr="00C738D2" w14:paraId="73F3910E" w14:textId="77777777" w:rsidTr="00250CDB">
        <w:trPr>
          <w:jc w:val="center"/>
        </w:trPr>
        <w:tc>
          <w:tcPr>
            <w:tcW w:w="236" w:type="dxa"/>
          </w:tcPr>
          <w:p w14:paraId="42920688" w14:textId="77777777" w:rsidR="00A95C04" w:rsidRPr="00C738D2" w:rsidRDefault="00A95C04" w:rsidP="008A6D8F">
            <w:pPr>
              <w:spacing w:before="100" w:after="100"/>
              <w:rPr>
                <w:rFonts w:ascii="Arial" w:hAnsi="Arial" w:cs="Arial"/>
                <w:szCs w:val="24"/>
              </w:rPr>
            </w:pPr>
          </w:p>
        </w:tc>
        <w:tc>
          <w:tcPr>
            <w:tcW w:w="9541" w:type="dxa"/>
          </w:tcPr>
          <w:p w14:paraId="77117648" w14:textId="2557BA2B" w:rsidR="00A95C04" w:rsidRPr="00C738D2" w:rsidRDefault="00CC3844" w:rsidP="0010359E">
            <w:pPr>
              <w:tabs>
                <w:tab w:val="left" w:pos="1485"/>
              </w:tabs>
              <w:spacing w:before="100" w:after="100"/>
              <w:ind w:left="1485" w:hanging="1485"/>
              <w:rPr>
                <w:rFonts w:ascii="Arial" w:hAnsi="Arial" w:cs="Arial"/>
                <w:szCs w:val="24"/>
              </w:rPr>
            </w:pPr>
            <w:r w:rsidRPr="00C738D2">
              <w:rPr>
                <w:rFonts w:ascii="Arial" w:hAnsi="Arial" w:cs="Arial"/>
                <w:szCs w:val="24"/>
              </w:rPr>
              <w:t xml:space="preserve">Appendix B - </w:t>
            </w:r>
            <w:del w:id="9" w:author="McLaughlin, Troy" w:date="2024-08-22T14:43:00Z">
              <w:r w:rsidRPr="00C738D2" w:rsidDel="0010359E">
                <w:rPr>
                  <w:rFonts w:ascii="Arial" w:hAnsi="Arial" w:cs="Arial"/>
                  <w:szCs w:val="24"/>
                </w:rPr>
                <w:delText xml:space="preserve">Generator </w:delText>
              </w:r>
            </w:del>
            <w:ins w:id="10" w:author="McLaughlin, Troy" w:date="2024-08-22T14:43:00Z">
              <w:r w:rsidR="0010359E">
                <w:rPr>
                  <w:rFonts w:ascii="Arial" w:hAnsi="Arial" w:cs="Arial"/>
                  <w:szCs w:val="24"/>
                </w:rPr>
                <w:t>Resource</w:t>
              </w:r>
              <w:r w:rsidR="0010359E" w:rsidRPr="00C738D2">
                <w:rPr>
                  <w:rFonts w:ascii="Arial" w:hAnsi="Arial" w:cs="Arial"/>
                  <w:szCs w:val="24"/>
                </w:rPr>
                <w:t xml:space="preserve"> </w:t>
              </w:r>
            </w:ins>
            <w:r w:rsidRPr="00C738D2">
              <w:rPr>
                <w:rFonts w:ascii="Arial" w:hAnsi="Arial" w:cs="Arial"/>
                <w:szCs w:val="24"/>
              </w:rPr>
              <w:t>Reactive</w:t>
            </w:r>
            <w:ins w:id="11" w:author="McLaughlin, Troy" w:date="2024-08-22T14:43:00Z">
              <w:r w:rsidR="0010359E">
                <w:rPr>
                  <w:rFonts w:ascii="Arial" w:hAnsi="Arial" w:cs="Arial"/>
                  <w:szCs w:val="24"/>
                </w:rPr>
                <w:t xml:space="preserve"> Capability</w:t>
              </w:r>
            </w:ins>
            <w:r w:rsidRPr="00C738D2">
              <w:rPr>
                <w:rFonts w:ascii="Arial" w:hAnsi="Arial" w:cs="Arial"/>
                <w:szCs w:val="24"/>
              </w:rPr>
              <w:t xml:space="preserve"> Data Explanation of Terms and Instructions for Data Preparation for ISO Form NX-12D</w:t>
            </w:r>
          </w:p>
        </w:tc>
      </w:tr>
      <w:tr w:rsidR="00CC3844" w:rsidRPr="00C738D2" w14:paraId="0798D636" w14:textId="77777777" w:rsidTr="00250CDB">
        <w:trPr>
          <w:jc w:val="center"/>
        </w:trPr>
        <w:tc>
          <w:tcPr>
            <w:tcW w:w="236" w:type="dxa"/>
          </w:tcPr>
          <w:p w14:paraId="6210AB50" w14:textId="77777777" w:rsidR="00CC3844" w:rsidRPr="00C738D2" w:rsidRDefault="00CC3844" w:rsidP="008A6D8F">
            <w:pPr>
              <w:spacing w:before="100" w:after="100"/>
              <w:rPr>
                <w:rFonts w:ascii="Arial" w:hAnsi="Arial" w:cs="Arial"/>
                <w:szCs w:val="24"/>
              </w:rPr>
            </w:pPr>
          </w:p>
        </w:tc>
        <w:tc>
          <w:tcPr>
            <w:tcW w:w="9541" w:type="dxa"/>
          </w:tcPr>
          <w:p w14:paraId="34890530" w14:textId="4D297404" w:rsidR="00CC3844" w:rsidRPr="00C738D2" w:rsidRDefault="00CC3844" w:rsidP="00052F92">
            <w:pPr>
              <w:spacing w:before="100" w:after="100"/>
              <w:ind w:left="1485" w:hanging="1485"/>
              <w:rPr>
                <w:rFonts w:ascii="Arial" w:hAnsi="Arial" w:cs="Arial"/>
                <w:szCs w:val="24"/>
              </w:rPr>
            </w:pPr>
            <w:r w:rsidRPr="00C738D2">
              <w:rPr>
                <w:rFonts w:ascii="Arial" w:hAnsi="Arial" w:cs="Arial"/>
                <w:szCs w:val="24"/>
              </w:rPr>
              <w:t xml:space="preserve">Appendix C </w:t>
            </w:r>
            <w:r w:rsidR="00052F92" w:rsidRPr="00C738D2">
              <w:rPr>
                <w:rFonts w:ascii="Arial" w:hAnsi="Arial" w:cs="Arial"/>
                <w:szCs w:val="24"/>
              </w:rPr>
              <w:t>- Retired (</w:t>
            </w:r>
            <w:r w:rsidR="008F3281" w:rsidRPr="00C738D2">
              <w:rPr>
                <w:rFonts w:ascii="Arial" w:hAnsi="Arial" w:cs="Arial"/>
                <w:szCs w:val="24"/>
              </w:rPr>
              <w:t>06/27</w:t>
            </w:r>
            <w:r w:rsidR="00052F92" w:rsidRPr="00C738D2">
              <w:rPr>
                <w:rFonts w:ascii="Arial" w:hAnsi="Arial" w:cs="Arial"/>
                <w:szCs w:val="24"/>
              </w:rPr>
              <w:t xml:space="preserve">/18) </w:t>
            </w:r>
          </w:p>
        </w:tc>
      </w:tr>
      <w:tr w:rsidR="00CC3844" w:rsidRPr="00C738D2" w14:paraId="3FA0A090" w14:textId="77777777" w:rsidTr="00250CDB">
        <w:trPr>
          <w:jc w:val="center"/>
        </w:trPr>
        <w:tc>
          <w:tcPr>
            <w:tcW w:w="236" w:type="dxa"/>
          </w:tcPr>
          <w:p w14:paraId="0D5E8BF2" w14:textId="77777777" w:rsidR="00CC3844" w:rsidRPr="00C738D2" w:rsidRDefault="00CC3844" w:rsidP="008A6D8F">
            <w:pPr>
              <w:spacing w:before="100" w:after="100"/>
              <w:rPr>
                <w:rFonts w:ascii="Arial" w:hAnsi="Arial" w:cs="Arial"/>
                <w:szCs w:val="24"/>
              </w:rPr>
            </w:pPr>
          </w:p>
        </w:tc>
        <w:tc>
          <w:tcPr>
            <w:tcW w:w="9541" w:type="dxa"/>
          </w:tcPr>
          <w:p w14:paraId="7F2B6A79" w14:textId="77777777" w:rsidR="00CC3844" w:rsidRPr="00C738D2" w:rsidRDefault="00CC3844" w:rsidP="00EF4315">
            <w:pPr>
              <w:tabs>
                <w:tab w:val="left" w:pos="1485"/>
              </w:tabs>
              <w:spacing w:before="100" w:after="100"/>
              <w:ind w:left="1485" w:hanging="1485"/>
              <w:rPr>
                <w:rFonts w:ascii="Arial" w:hAnsi="Arial" w:cs="Arial"/>
                <w:szCs w:val="24"/>
              </w:rPr>
            </w:pPr>
            <w:r w:rsidRPr="00C738D2">
              <w:rPr>
                <w:rFonts w:ascii="Arial" w:hAnsi="Arial" w:cs="Arial"/>
                <w:szCs w:val="24"/>
              </w:rPr>
              <w:t>Appendix D - Resources Requiring Communications Independent of the Public Switched Network</w:t>
            </w:r>
          </w:p>
        </w:tc>
      </w:tr>
      <w:tr w:rsidR="00CC3844" w:rsidRPr="00C738D2" w14:paraId="1E52D890" w14:textId="77777777" w:rsidTr="00250CDB">
        <w:trPr>
          <w:jc w:val="center"/>
        </w:trPr>
        <w:tc>
          <w:tcPr>
            <w:tcW w:w="236" w:type="dxa"/>
          </w:tcPr>
          <w:p w14:paraId="103C90DA" w14:textId="77777777" w:rsidR="00CC3844" w:rsidRPr="00C738D2" w:rsidRDefault="00CC3844" w:rsidP="008A6D8F">
            <w:pPr>
              <w:spacing w:before="100" w:after="100"/>
              <w:rPr>
                <w:rFonts w:ascii="Arial" w:hAnsi="Arial" w:cs="Arial"/>
                <w:szCs w:val="24"/>
              </w:rPr>
            </w:pPr>
          </w:p>
        </w:tc>
        <w:tc>
          <w:tcPr>
            <w:tcW w:w="9541" w:type="dxa"/>
          </w:tcPr>
          <w:p w14:paraId="7E8DBB2E" w14:textId="54BC97F2" w:rsidR="00CC3844" w:rsidRPr="00C738D2" w:rsidRDefault="00CC3844" w:rsidP="0010359E">
            <w:pPr>
              <w:tabs>
                <w:tab w:val="left" w:pos="1485"/>
              </w:tabs>
              <w:spacing w:before="100" w:after="100"/>
              <w:ind w:left="1485" w:hanging="1485"/>
              <w:rPr>
                <w:rFonts w:ascii="Arial" w:hAnsi="Arial" w:cs="Arial"/>
                <w:szCs w:val="24"/>
              </w:rPr>
            </w:pPr>
            <w:r w:rsidRPr="00C738D2">
              <w:rPr>
                <w:rFonts w:ascii="Arial" w:hAnsi="Arial" w:cs="Arial"/>
                <w:szCs w:val="24"/>
              </w:rPr>
              <w:t>Appendix E - Explanation of Terms and Instructions for Data Preparation of ISO New England Form NX-12E, Asset Related Demands Technical Data</w:t>
            </w:r>
          </w:p>
        </w:tc>
      </w:tr>
      <w:tr w:rsidR="00CC3844" w:rsidRPr="00C738D2" w14:paraId="7FFA05A1" w14:textId="77777777" w:rsidTr="00250CDB">
        <w:trPr>
          <w:jc w:val="center"/>
        </w:trPr>
        <w:tc>
          <w:tcPr>
            <w:tcW w:w="236" w:type="dxa"/>
          </w:tcPr>
          <w:p w14:paraId="6B4AC1BC" w14:textId="77777777" w:rsidR="00CC3844" w:rsidRPr="00C738D2" w:rsidRDefault="00CC3844" w:rsidP="008A6D8F">
            <w:pPr>
              <w:spacing w:before="100" w:after="100"/>
              <w:rPr>
                <w:rFonts w:ascii="Arial" w:hAnsi="Arial" w:cs="Arial"/>
                <w:szCs w:val="24"/>
              </w:rPr>
            </w:pPr>
          </w:p>
        </w:tc>
        <w:tc>
          <w:tcPr>
            <w:tcW w:w="9541" w:type="dxa"/>
          </w:tcPr>
          <w:p w14:paraId="2DF736B2" w14:textId="77777777" w:rsidR="00CC3844" w:rsidRPr="00C738D2" w:rsidRDefault="00CC3844" w:rsidP="008A6D8F">
            <w:pPr>
              <w:spacing w:before="100" w:after="100"/>
              <w:rPr>
                <w:rFonts w:ascii="Arial" w:hAnsi="Arial" w:cs="Arial"/>
                <w:szCs w:val="24"/>
              </w:rPr>
            </w:pPr>
            <w:r w:rsidRPr="00C738D2">
              <w:rPr>
                <w:rFonts w:ascii="Arial" w:hAnsi="Arial" w:cs="Arial"/>
                <w:szCs w:val="24"/>
              </w:rPr>
              <w:t>Appendix F - Wind Plant Operator Guide</w:t>
            </w:r>
          </w:p>
        </w:tc>
      </w:tr>
      <w:tr w:rsidR="006817DF" w:rsidRPr="00C738D2" w14:paraId="1616A695" w14:textId="77777777" w:rsidTr="00250CDB">
        <w:trPr>
          <w:jc w:val="center"/>
        </w:trPr>
        <w:tc>
          <w:tcPr>
            <w:tcW w:w="236" w:type="dxa"/>
          </w:tcPr>
          <w:p w14:paraId="35B6EFD1" w14:textId="77777777" w:rsidR="006817DF" w:rsidRPr="00C738D2" w:rsidRDefault="006817DF" w:rsidP="008A6D8F">
            <w:pPr>
              <w:spacing w:before="100" w:after="100"/>
              <w:rPr>
                <w:rFonts w:ascii="Arial" w:hAnsi="Arial" w:cs="Arial"/>
                <w:szCs w:val="24"/>
              </w:rPr>
            </w:pPr>
          </w:p>
        </w:tc>
        <w:tc>
          <w:tcPr>
            <w:tcW w:w="9541" w:type="dxa"/>
          </w:tcPr>
          <w:p w14:paraId="461B0835" w14:textId="77777777" w:rsidR="006817DF" w:rsidRPr="00C738D2" w:rsidRDefault="006817DF" w:rsidP="00EF4315">
            <w:pPr>
              <w:tabs>
                <w:tab w:val="left" w:pos="1485"/>
              </w:tabs>
              <w:spacing w:before="100" w:after="100"/>
              <w:ind w:left="1485" w:hanging="1485"/>
              <w:rPr>
                <w:rFonts w:ascii="Arial" w:hAnsi="Arial" w:cs="Arial"/>
                <w:szCs w:val="24"/>
              </w:rPr>
            </w:pPr>
            <w:r w:rsidRPr="00C738D2">
              <w:rPr>
                <w:rFonts w:ascii="Arial" w:hAnsi="Arial" w:cs="Arial"/>
                <w:szCs w:val="24"/>
              </w:rPr>
              <w:t>Appendix G - Explanation</w:t>
            </w:r>
            <w:r w:rsidRPr="00C738D2">
              <w:rPr>
                <w:rFonts w:ascii="Arial" w:hAnsi="Arial" w:cs="Arial"/>
              </w:rPr>
              <w:t xml:space="preserve"> of Terms and Instructions for Data Preparation of ISO New England Form NX-12G, Alternative Technology Regulation Resource Technical Data</w:t>
            </w:r>
          </w:p>
        </w:tc>
      </w:tr>
      <w:tr w:rsidR="00E347FC" w:rsidRPr="00C738D2" w14:paraId="498C1321" w14:textId="77777777" w:rsidTr="00250CDB">
        <w:trPr>
          <w:jc w:val="center"/>
        </w:trPr>
        <w:tc>
          <w:tcPr>
            <w:tcW w:w="236" w:type="dxa"/>
          </w:tcPr>
          <w:p w14:paraId="1A8CF016" w14:textId="77777777" w:rsidR="00E347FC" w:rsidRPr="00C738D2" w:rsidRDefault="00E347FC" w:rsidP="008A6D8F">
            <w:pPr>
              <w:spacing w:before="100" w:after="100"/>
              <w:rPr>
                <w:rFonts w:ascii="Arial" w:hAnsi="Arial" w:cs="Arial"/>
                <w:szCs w:val="24"/>
              </w:rPr>
            </w:pPr>
          </w:p>
        </w:tc>
        <w:tc>
          <w:tcPr>
            <w:tcW w:w="9541" w:type="dxa"/>
          </w:tcPr>
          <w:p w14:paraId="2BE3499F" w14:textId="72278634" w:rsidR="00E347FC" w:rsidRPr="00C738D2" w:rsidRDefault="00E347FC" w:rsidP="008A5601">
            <w:pPr>
              <w:tabs>
                <w:tab w:val="left" w:pos="1485"/>
              </w:tabs>
              <w:spacing w:before="100" w:after="100"/>
              <w:ind w:left="1485" w:hanging="1485"/>
              <w:rPr>
                <w:rFonts w:ascii="Arial" w:hAnsi="Arial" w:cs="Arial"/>
                <w:szCs w:val="24"/>
              </w:rPr>
            </w:pPr>
            <w:r w:rsidRPr="00C738D2">
              <w:rPr>
                <w:rFonts w:ascii="Arial" w:hAnsi="Arial" w:cs="Arial"/>
                <w:szCs w:val="24"/>
              </w:rPr>
              <w:t xml:space="preserve">Appendix H - </w:t>
            </w:r>
            <w:r w:rsidR="008A5601" w:rsidRPr="00C738D2">
              <w:rPr>
                <w:rFonts w:ascii="Arial" w:hAnsi="Arial" w:cs="Arial"/>
                <w:szCs w:val="24"/>
              </w:rPr>
              <w:t>Solar Plant Operator Guide</w:t>
            </w:r>
          </w:p>
        </w:tc>
      </w:tr>
      <w:tr w:rsidR="00E347FC" w:rsidRPr="00C738D2" w14:paraId="0884C30A" w14:textId="77777777" w:rsidTr="00250CDB">
        <w:trPr>
          <w:jc w:val="center"/>
        </w:trPr>
        <w:tc>
          <w:tcPr>
            <w:tcW w:w="236" w:type="dxa"/>
          </w:tcPr>
          <w:p w14:paraId="1DA7C789" w14:textId="77777777" w:rsidR="00E347FC" w:rsidRPr="00C738D2" w:rsidRDefault="00E347FC" w:rsidP="008A6D8F">
            <w:pPr>
              <w:spacing w:before="100" w:after="100"/>
              <w:rPr>
                <w:rFonts w:ascii="Arial" w:hAnsi="Arial" w:cs="Arial"/>
                <w:szCs w:val="24"/>
              </w:rPr>
            </w:pPr>
          </w:p>
        </w:tc>
        <w:tc>
          <w:tcPr>
            <w:tcW w:w="9541" w:type="dxa"/>
          </w:tcPr>
          <w:p w14:paraId="489EA09F" w14:textId="07158ECD" w:rsidR="00E347FC" w:rsidRPr="00C738D2" w:rsidRDefault="00E347FC" w:rsidP="00EF4315">
            <w:pPr>
              <w:tabs>
                <w:tab w:val="left" w:pos="1485"/>
              </w:tabs>
              <w:spacing w:before="100" w:after="100"/>
              <w:ind w:left="1485" w:hanging="1485"/>
              <w:rPr>
                <w:rFonts w:ascii="Arial" w:hAnsi="Arial" w:cs="Arial"/>
                <w:szCs w:val="24"/>
              </w:rPr>
            </w:pPr>
            <w:r w:rsidRPr="00C738D2">
              <w:rPr>
                <w:rFonts w:ascii="Arial" w:hAnsi="Arial" w:cs="Arial"/>
                <w:szCs w:val="24"/>
              </w:rPr>
              <w:t>Appendix I - Continuous Storage Facility Operator Guide</w:t>
            </w:r>
          </w:p>
        </w:tc>
      </w:tr>
    </w:tbl>
    <w:p w14:paraId="16D8CEFB" w14:textId="77777777" w:rsidR="009E2237" w:rsidRPr="00C738D2" w:rsidRDefault="008F4E32" w:rsidP="00746798">
      <w:pPr>
        <w:pStyle w:val="Heading1"/>
        <w:numPr>
          <w:ilvl w:val="0"/>
          <w:numId w:val="117"/>
        </w:numPr>
      </w:pPr>
      <w:bookmarkStart w:id="12" w:name="_Toc511206720"/>
      <w:bookmarkStart w:id="13" w:name="_Toc511208090"/>
      <w:bookmarkStart w:id="14" w:name="_Toc529355111"/>
      <w:bookmarkEnd w:id="12"/>
      <w:bookmarkEnd w:id="13"/>
      <w:bookmarkEnd w:id="14"/>
      <w:r w:rsidRPr="00C738D2">
        <w:rPr>
          <w:rFonts w:cs="Arial"/>
          <w:szCs w:val="24"/>
        </w:rPr>
        <w:br w:type="page"/>
      </w:r>
      <w:bookmarkStart w:id="15" w:name="_Toc53502069"/>
      <w:r w:rsidR="00A95C04" w:rsidRPr="00C738D2">
        <w:lastRenderedPageBreak/>
        <w:t>INTRODUCTION</w:t>
      </w:r>
      <w:bookmarkEnd w:id="15"/>
    </w:p>
    <w:tbl>
      <w:tblPr>
        <w:tblW w:w="9777" w:type="dxa"/>
        <w:jc w:val="center"/>
        <w:tblLayout w:type="fixed"/>
        <w:tblLook w:val="0000" w:firstRow="0" w:lastRow="0" w:firstColumn="0" w:lastColumn="0" w:noHBand="0" w:noVBand="0"/>
      </w:tblPr>
      <w:tblGrid>
        <w:gridCol w:w="236"/>
        <w:gridCol w:w="9541"/>
      </w:tblGrid>
      <w:tr w:rsidR="00D22B76" w:rsidRPr="00C738D2" w14:paraId="137FBCDA" w14:textId="77777777" w:rsidTr="00D80276">
        <w:trPr>
          <w:jc w:val="center"/>
        </w:trPr>
        <w:tc>
          <w:tcPr>
            <w:tcW w:w="236" w:type="dxa"/>
          </w:tcPr>
          <w:p w14:paraId="16892936" w14:textId="77777777" w:rsidR="00D22B76" w:rsidRPr="00C738D2" w:rsidRDefault="00D22B76" w:rsidP="008F4E32">
            <w:pPr>
              <w:pStyle w:val="DocumentText"/>
              <w:spacing w:before="160"/>
            </w:pPr>
          </w:p>
        </w:tc>
        <w:tc>
          <w:tcPr>
            <w:tcW w:w="9541" w:type="dxa"/>
          </w:tcPr>
          <w:p w14:paraId="26FEAEAC" w14:textId="77777777" w:rsidR="00D22B76" w:rsidRPr="00C738D2" w:rsidRDefault="00A95C04" w:rsidP="00250CDB">
            <w:pPr>
              <w:pStyle w:val="Heading2"/>
              <w:spacing w:before="160"/>
              <w:ind w:hanging="130"/>
            </w:pPr>
            <w:bookmarkStart w:id="16" w:name="_Toc53502070"/>
            <w:r w:rsidRPr="00C738D2">
              <w:t>Background</w:t>
            </w:r>
            <w:bookmarkEnd w:id="16"/>
          </w:p>
        </w:tc>
      </w:tr>
      <w:tr w:rsidR="008F4E32" w:rsidRPr="00C738D2" w14:paraId="402BBE48" w14:textId="77777777" w:rsidTr="00D80276">
        <w:trPr>
          <w:jc w:val="center"/>
        </w:trPr>
        <w:tc>
          <w:tcPr>
            <w:tcW w:w="236" w:type="dxa"/>
          </w:tcPr>
          <w:p w14:paraId="267CABCC" w14:textId="77777777" w:rsidR="008F4E32" w:rsidRPr="00C738D2" w:rsidRDefault="008F4E32" w:rsidP="008A6D8F">
            <w:pPr>
              <w:spacing w:before="100" w:after="100"/>
              <w:rPr>
                <w:rFonts w:ascii="Arial" w:hAnsi="Arial" w:cs="Arial"/>
                <w:szCs w:val="24"/>
              </w:rPr>
            </w:pPr>
            <w:bookmarkStart w:id="17" w:name="_Toc317755158"/>
          </w:p>
        </w:tc>
        <w:tc>
          <w:tcPr>
            <w:tcW w:w="9541" w:type="dxa"/>
          </w:tcPr>
          <w:p w14:paraId="17D77838" w14:textId="55BE905E" w:rsidR="008F4E32" w:rsidRPr="00C738D2" w:rsidRDefault="00A95C04" w:rsidP="00F253C1">
            <w:pPr>
              <w:numPr>
                <w:ilvl w:val="0"/>
                <w:numId w:val="223"/>
              </w:numPr>
              <w:tabs>
                <w:tab w:val="left" w:pos="1395"/>
              </w:tabs>
              <w:spacing w:before="100" w:after="100"/>
              <w:ind w:left="1452"/>
              <w:rPr>
                <w:rFonts w:ascii="Arial" w:hAnsi="Arial" w:cs="Arial"/>
                <w:szCs w:val="24"/>
              </w:rPr>
            </w:pPr>
            <w:r w:rsidRPr="00C738D2">
              <w:rPr>
                <w:rFonts w:ascii="Arial" w:hAnsi="Arial" w:cs="Arial"/>
                <w:szCs w:val="24"/>
              </w:rPr>
              <w:t xml:space="preserve">This Operating Procedure (OP) describes the minimum technical requirements for </w:t>
            </w:r>
            <w:r w:rsidR="0036217D" w:rsidRPr="00C738D2">
              <w:rPr>
                <w:rFonts w:ascii="Arial" w:hAnsi="Arial" w:cs="Arial"/>
                <w:szCs w:val="24"/>
              </w:rPr>
              <w:t xml:space="preserve">defined </w:t>
            </w:r>
            <w:r w:rsidR="007132E3" w:rsidRPr="00C738D2">
              <w:rPr>
                <w:rFonts w:ascii="Arial" w:hAnsi="Arial" w:cs="Arial"/>
                <w:szCs w:val="24"/>
              </w:rPr>
              <w:t>g</w:t>
            </w:r>
            <w:r w:rsidRPr="00C738D2">
              <w:rPr>
                <w:rFonts w:ascii="Arial" w:hAnsi="Arial" w:cs="Arial"/>
                <w:szCs w:val="24"/>
              </w:rPr>
              <w:t>enerator</w:t>
            </w:r>
            <w:r w:rsidR="007132E3" w:rsidRPr="00C738D2">
              <w:rPr>
                <w:rFonts w:ascii="Arial" w:hAnsi="Arial" w:cs="Arial"/>
                <w:szCs w:val="24"/>
              </w:rPr>
              <w:t xml:space="preserve"> unit</w:t>
            </w:r>
            <w:r w:rsidR="0036217D" w:rsidRPr="00C738D2">
              <w:rPr>
                <w:rFonts w:ascii="Arial" w:hAnsi="Arial" w:cs="Arial"/>
                <w:szCs w:val="24"/>
              </w:rPr>
              <w:t>s</w:t>
            </w:r>
            <w:r w:rsidR="007132E3" w:rsidRPr="00C738D2">
              <w:rPr>
                <w:rFonts w:ascii="Arial" w:hAnsi="Arial" w:cs="Arial"/>
                <w:szCs w:val="24"/>
              </w:rPr>
              <w:t xml:space="preserve"> described in Section II.A.2 of this OP which are referred to as “Generators” for purposes of this OP</w:t>
            </w:r>
            <w:r w:rsidRPr="00C738D2">
              <w:rPr>
                <w:rFonts w:ascii="Arial" w:hAnsi="Arial" w:cs="Arial"/>
                <w:szCs w:val="24"/>
              </w:rPr>
              <w:t>,</w:t>
            </w:r>
            <w:r w:rsidR="0036217D" w:rsidRPr="00C738D2">
              <w:rPr>
                <w:rFonts w:ascii="Arial" w:hAnsi="Arial" w:cs="Arial"/>
                <w:szCs w:val="24"/>
              </w:rPr>
              <w:t xml:space="preserve"> Settlement Only </w:t>
            </w:r>
            <w:r w:rsidR="00F914CA" w:rsidRPr="00C738D2">
              <w:rPr>
                <w:rFonts w:ascii="Arial" w:hAnsi="Arial" w:cs="Arial"/>
                <w:szCs w:val="24"/>
              </w:rPr>
              <w:t>Resources/</w:t>
            </w:r>
            <w:r w:rsidR="0036217D" w:rsidRPr="00C738D2">
              <w:rPr>
                <w:rFonts w:ascii="Arial" w:hAnsi="Arial" w:cs="Arial"/>
                <w:szCs w:val="24"/>
              </w:rPr>
              <w:t>Generators (SOGs)</w:t>
            </w:r>
            <w:r w:rsidR="00176330" w:rsidRPr="00C738D2">
              <w:rPr>
                <w:rFonts w:ascii="Arial" w:hAnsi="Arial" w:cs="Arial"/>
                <w:szCs w:val="24"/>
              </w:rPr>
              <w:t>,</w:t>
            </w:r>
            <w:r w:rsidRPr="00C738D2">
              <w:rPr>
                <w:rFonts w:ascii="Arial" w:hAnsi="Arial" w:cs="Arial"/>
                <w:szCs w:val="24"/>
              </w:rPr>
              <w:t xml:space="preserve"> </w:t>
            </w:r>
            <w:r w:rsidR="0036217D" w:rsidRPr="00C738D2">
              <w:rPr>
                <w:rFonts w:ascii="Arial" w:hAnsi="Arial" w:cs="Arial"/>
                <w:szCs w:val="24"/>
              </w:rPr>
              <w:t>Alternative Technology Regulation Resources (ATRRs)</w:t>
            </w:r>
            <w:r w:rsidR="00E347FC" w:rsidRPr="00C738D2">
              <w:rPr>
                <w:rFonts w:ascii="Arial" w:hAnsi="Arial" w:cs="Arial"/>
                <w:szCs w:val="24"/>
              </w:rPr>
              <w:t>, Asset Related Demands (ARDs)</w:t>
            </w:r>
            <w:r w:rsidR="00E347FC" w:rsidRPr="00C738D2">
              <w:rPr>
                <w:rStyle w:val="FootnoteReference"/>
                <w:rFonts w:ascii="Arial" w:hAnsi="Arial" w:cs="Arial"/>
                <w:szCs w:val="24"/>
              </w:rPr>
              <w:footnoteReference w:id="2"/>
            </w:r>
            <w:r w:rsidR="00E347FC" w:rsidRPr="00C738D2">
              <w:rPr>
                <w:rFonts w:ascii="Arial" w:hAnsi="Arial" w:cs="Arial"/>
                <w:szCs w:val="24"/>
              </w:rPr>
              <w:t>, Demand Response Resources (DRRs) and Continuous Storage Facilities (CSFs)</w:t>
            </w:r>
            <w:r w:rsidR="0036217D" w:rsidRPr="00C738D2">
              <w:rPr>
                <w:rFonts w:ascii="Arial" w:hAnsi="Arial" w:cs="Arial"/>
                <w:szCs w:val="24"/>
              </w:rPr>
              <w:t xml:space="preserve"> </w:t>
            </w:r>
            <w:r w:rsidRPr="00C738D2">
              <w:rPr>
                <w:rFonts w:ascii="Arial" w:hAnsi="Arial" w:cs="Arial"/>
                <w:szCs w:val="24"/>
              </w:rPr>
              <w:t>under the control</w:t>
            </w:r>
            <w:r w:rsidR="0036217D" w:rsidRPr="00C738D2">
              <w:rPr>
                <w:rFonts w:ascii="Arial" w:hAnsi="Arial" w:cs="Arial"/>
                <w:szCs w:val="24"/>
              </w:rPr>
              <w:t>/jurisdiction</w:t>
            </w:r>
            <w:r w:rsidRPr="00C738D2">
              <w:rPr>
                <w:rFonts w:ascii="Arial" w:hAnsi="Arial" w:cs="Arial"/>
                <w:szCs w:val="24"/>
              </w:rPr>
              <w:t xml:space="preserve"> of ISO New England Inc. (ISO).  </w:t>
            </w:r>
            <w:r w:rsidR="0036217D" w:rsidRPr="00C738D2">
              <w:rPr>
                <w:rFonts w:ascii="Arial" w:hAnsi="Arial" w:cs="Arial"/>
                <w:szCs w:val="24"/>
              </w:rPr>
              <w:t xml:space="preserve">For the purposes of this </w:t>
            </w:r>
            <w:r w:rsidR="007132E3" w:rsidRPr="00C738D2">
              <w:rPr>
                <w:rFonts w:ascii="Arial" w:hAnsi="Arial" w:cs="Arial"/>
                <w:szCs w:val="24"/>
              </w:rPr>
              <w:t>OP</w:t>
            </w:r>
            <w:r w:rsidR="0036217D" w:rsidRPr="00C738D2">
              <w:rPr>
                <w:rFonts w:ascii="Arial" w:hAnsi="Arial" w:cs="Arial"/>
                <w:szCs w:val="24"/>
              </w:rPr>
              <w:t xml:space="preserve">, </w:t>
            </w:r>
            <w:r w:rsidR="007132E3" w:rsidRPr="00C738D2">
              <w:rPr>
                <w:rFonts w:ascii="Arial" w:hAnsi="Arial" w:cs="Arial"/>
                <w:szCs w:val="24"/>
              </w:rPr>
              <w:t>“</w:t>
            </w:r>
            <w:r w:rsidR="0036217D" w:rsidRPr="00C738D2">
              <w:rPr>
                <w:rFonts w:ascii="Arial" w:hAnsi="Arial" w:cs="Arial"/>
                <w:szCs w:val="24"/>
              </w:rPr>
              <w:t>under the control/jurisdiction of ISO</w:t>
            </w:r>
            <w:r w:rsidR="007132E3" w:rsidRPr="00C738D2">
              <w:rPr>
                <w:rFonts w:ascii="Arial" w:hAnsi="Arial" w:cs="Arial"/>
                <w:szCs w:val="24"/>
              </w:rPr>
              <w:t>”</w:t>
            </w:r>
            <w:r w:rsidR="0036217D" w:rsidRPr="00C738D2">
              <w:rPr>
                <w:rFonts w:ascii="Arial" w:hAnsi="Arial" w:cs="Arial"/>
                <w:szCs w:val="24"/>
              </w:rPr>
              <w:t xml:space="preserve"> is defined as: </w:t>
            </w:r>
            <w:r w:rsidR="00B9789C" w:rsidRPr="00C738D2">
              <w:rPr>
                <w:rFonts w:ascii="Arial" w:hAnsi="Arial" w:cs="Arial"/>
                <w:szCs w:val="24"/>
              </w:rPr>
              <w:t xml:space="preserve"> </w:t>
            </w:r>
          </w:p>
        </w:tc>
      </w:tr>
      <w:tr w:rsidR="007132E3" w:rsidRPr="00C738D2" w14:paraId="292C0876" w14:textId="77777777" w:rsidTr="00D80276">
        <w:trPr>
          <w:jc w:val="center"/>
        </w:trPr>
        <w:tc>
          <w:tcPr>
            <w:tcW w:w="236" w:type="dxa"/>
          </w:tcPr>
          <w:p w14:paraId="20ADD16C" w14:textId="77777777" w:rsidR="007132E3" w:rsidRPr="00C738D2" w:rsidRDefault="007132E3" w:rsidP="008A6D8F">
            <w:pPr>
              <w:spacing w:before="100" w:after="100"/>
              <w:rPr>
                <w:rFonts w:ascii="Arial" w:hAnsi="Arial" w:cs="Arial"/>
                <w:szCs w:val="24"/>
              </w:rPr>
            </w:pPr>
          </w:p>
        </w:tc>
        <w:tc>
          <w:tcPr>
            <w:tcW w:w="9541" w:type="dxa"/>
          </w:tcPr>
          <w:p w14:paraId="4747D10F" w14:textId="4D2B8EF8" w:rsidR="007132E3" w:rsidRPr="00C738D2" w:rsidRDefault="007132E3" w:rsidP="00C44D0C">
            <w:pPr>
              <w:numPr>
                <w:ilvl w:val="0"/>
                <w:numId w:val="349"/>
              </w:numPr>
              <w:tabs>
                <w:tab w:val="left" w:pos="1755"/>
              </w:tabs>
              <w:spacing w:before="100" w:after="100"/>
              <w:ind w:left="1755"/>
              <w:rPr>
                <w:rFonts w:ascii="Arial" w:hAnsi="Arial" w:cs="Arial"/>
                <w:szCs w:val="24"/>
              </w:rPr>
            </w:pPr>
            <w:r w:rsidRPr="00C738D2">
              <w:rPr>
                <w:rFonts w:ascii="Arial" w:hAnsi="Arial" w:cs="Arial"/>
                <w:szCs w:val="24"/>
              </w:rPr>
              <w:t>an individual or aggregated asset/resource/unit/facility classification meeting the technical criteria as stipulated in Sections II, III, IV, V</w:t>
            </w:r>
            <w:r w:rsidR="00E347FC" w:rsidRPr="00C738D2">
              <w:rPr>
                <w:rFonts w:ascii="Arial" w:hAnsi="Arial" w:cs="Arial"/>
                <w:szCs w:val="24"/>
              </w:rPr>
              <w:t>,</w:t>
            </w:r>
            <w:r w:rsidRPr="00C738D2">
              <w:rPr>
                <w:rFonts w:ascii="Arial" w:hAnsi="Arial" w:cs="Arial"/>
                <w:szCs w:val="24"/>
              </w:rPr>
              <w:t xml:space="preserve"> VI </w:t>
            </w:r>
            <w:r w:rsidR="00E347FC" w:rsidRPr="00C738D2">
              <w:rPr>
                <w:rFonts w:ascii="Arial" w:hAnsi="Arial" w:cs="Arial"/>
                <w:szCs w:val="24"/>
              </w:rPr>
              <w:t xml:space="preserve">or VII </w:t>
            </w:r>
            <w:r w:rsidRPr="00C738D2">
              <w:rPr>
                <w:rFonts w:ascii="Arial" w:hAnsi="Arial" w:cs="Arial"/>
                <w:szCs w:val="24"/>
              </w:rPr>
              <w:t>as applicable, or</w:t>
            </w:r>
          </w:p>
        </w:tc>
      </w:tr>
      <w:tr w:rsidR="007132E3" w:rsidRPr="00C738D2" w14:paraId="2B2C5303" w14:textId="77777777" w:rsidTr="00D80276">
        <w:trPr>
          <w:jc w:val="center"/>
        </w:trPr>
        <w:tc>
          <w:tcPr>
            <w:tcW w:w="236" w:type="dxa"/>
          </w:tcPr>
          <w:p w14:paraId="45A4FFF8" w14:textId="77777777" w:rsidR="007132E3" w:rsidRPr="00C738D2" w:rsidRDefault="007132E3" w:rsidP="008A6D8F">
            <w:pPr>
              <w:spacing w:before="100" w:after="100"/>
              <w:rPr>
                <w:rFonts w:ascii="Arial" w:hAnsi="Arial" w:cs="Arial"/>
                <w:szCs w:val="24"/>
              </w:rPr>
            </w:pPr>
          </w:p>
        </w:tc>
        <w:tc>
          <w:tcPr>
            <w:tcW w:w="9541" w:type="dxa"/>
          </w:tcPr>
          <w:p w14:paraId="65FCB804" w14:textId="20187A28" w:rsidR="007132E3" w:rsidRPr="00C738D2" w:rsidRDefault="007132E3" w:rsidP="007132E3">
            <w:pPr>
              <w:numPr>
                <w:ilvl w:val="0"/>
                <w:numId w:val="349"/>
              </w:numPr>
              <w:tabs>
                <w:tab w:val="left" w:pos="1755"/>
              </w:tabs>
              <w:spacing w:before="100" w:after="100"/>
              <w:ind w:left="1755"/>
              <w:rPr>
                <w:rFonts w:ascii="Arial" w:hAnsi="Arial" w:cs="Arial"/>
                <w:szCs w:val="24"/>
              </w:rPr>
            </w:pPr>
            <w:r w:rsidRPr="00C738D2">
              <w:rPr>
                <w:rFonts w:ascii="Arial" w:hAnsi="Arial" w:cs="Arial"/>
                <w:szCs w:val="24"/>
              </w:rPr>
              <w:t>is participating in the wholesale electric market.</w:t>
            </w:r>
          </w:p>
        </w:tc>
      </w:tr>
      <w:tr w:rsidR="007132E3" w:rsidRPr="00C738D2" w14:paraId="7431819C" w14:textId="77777777" w:rsidTr="00D80276">
        <w:trPr>
          <w:jc w:val="center"/>
        </w:trPr>
        <w:tc>
          <w:tcPr>
            <w:tcW w:w="236" w:type="dxa"/>
          </w:tcPr>
          <w:p w14:paraId="68796BCD" w14:textId="77777777" w:rsidR="007132E3" w:rsidRPr="00C738D2" w:rsidRDefault="007132E3" w:rsidP="008A6D8F">
            <w:pPr>
              <w:spacing w:before="100" w:after="100"/>
              <w:rPr>
                <w:rFonts w:ascii="Arial" w:hAnsi="Arial" w:cs="Arial"/>
                <w:szCs w:val="24"/>
              </w:rPr>
            </w:pPr>
          </w:p>
        </w:tc>
        <w:tc>
          <w:tcPr>
            <w:tcW w:w="9541" w:type="dxa"/>
          </w:tcPr>
          <w:p w14:paraId="15298073" w14:textId="02E66859" w:rsidR="007132E3" w:rsidRPr="00C738D2" w:rsidRDefault="007132E3" w:rsidP="00F253C1">
            <w:pPr>
              <w:numPr>
                <w:ilvl w:val="0"/>
                <w:numId w:val="223"/>
              </w:numPr>
              <w:tabs>
                <w:tab w:val="left" w:pos="1395"/>
              </w:tabs>
              <w:spacing w:before="100" w:after="100"/>
              <w:ind w:left="1452"/>
              <w:rPr>
                <w:rFonts w:ascii="Arial" w:hAnsi="Arial" w:cs="Arial"/>
                <w:szCs w:val="24"/>
              </w:rPr>
            </w:pPr>
            <w:r w:rsidRPr="00C738D2">
              <w:rPr>
                <w:rFonts w:ascii="Arial" w:hAnsi="Arial" w:cs="Arial"/>
                <w:szCs w:val="24"/>
              </w:rPr>
              <w:t xml:space="preserve">This OP addresses technical requirements, and </w:t>
            </w:r>
            <w:r w:rsidRPr="00C738D2">
              <w:rPr>
                <w:rFonts w:ascii="Arial" w:hAnsi="Arial" w:cs="Arial"/>
                <w:b/>
                <w:szCs w:val="24"/>
              </w:rPr>
              <w:t>not</w:t>
            </w:r>
            <w:r w:rsidRPr="00C738D2">
              <w:rPr>
                <w:rFonts w:ascii="Arial" w:hAnsi="Arial" w:cs="Arial"/>
                <w:szCs w:val="24"/>
              </w:rPr>
              <w:t xml:space="preserve"> the Offer Data associated with these resources for submission to the </w:t>
            </w:r>
            <w:r w:rsidR="002323CF" w:rsidRPr="00C738D2">
              <w:rPr>
                <w:rFonts w:ascii="Arial" w:hAnsi="Arial" w:cs="Arial"/>
                <w:szCs w:val="24"/>
              </w:rPr>
              <w:t xml:space="preserve">New England </w:t>
            </w:r>
            <w:r w:rsidRPr="00C738D2">
              <w:rPr>
                <w:rFonts w:ascii="Arial" w:hAnsi="Arial" w:cs="Arial"/>
                <w:szCs w:val="24"/>
              </w:rPr>
              <w:t>Market</w:t>
            </w:r>
            <w:r w:rsidR="002323CF" w:rsidRPr="00C738D2">
              <w:rPr>
                <w:rFonts w:ascii="Arial" w:hAnsi="Arial" w:cs="Arial"/>
                <w:szCs w:val="24"/>
              </w:rPr>
              <w:t>s</w:t>
            </w:r>
            <w:r w:rsidRPr="00C738D2">
              <w:rPr>
                <w:rFonts w:ascii="Arial" w:hAnsi="Arial" w:cs="Arial"/>
                <w:szCs w:val="24"/>
              </w:rPr>
              <w:t>, that may include parameters of a technical nature.  This OP is meant to assure, in conjunction with the market structures that the Bulk Electric System (BES)</w:t>
            </w:r>
            <w:r w:rsidR="002323CF" w:rsidRPr="00C738D2">
              <w:rPr>
                <w:rStyle w:val="FootnoteReference"/>
                <w:rFonts w:ascii="Arial" w:hAnsi="Arial" w:cs="Arial"/>
                <w:szCs w:val="24"/>
              </w:rPr>
              <w:footnoteReference w:id="3"/>
            </w:r>
            <w:r w:rsidRPr="00C738D2">
              <w:rPr>
                <w:rFonts w:ascii="Arial" w:hAnsi="Arial" w:cs="Arial"/>
                <w:szCs w:val="24"/>
              </w:rPr>
              <w:t xml:space="preserve"> of the New England Reliability Coordinator Area/Balancing Authority Area (RCA/BAA) conforms to proper standards of reliability.  This OP is also meant to establish technical requirements to verify that each Generator, </w:t>
            </w:r>
            <w:r w:rsidR="00E347FC" w:rsidRPr="00C738D2">
              <w:rPr>
                <w:rFonts w:ascii="Arial" w:hAnsi="Arial" w:cs="Arial"/>
                <w:szCs w:val="24"/>
              </w:rPr>
              <w:t>ATRR, ARD, DRR, and CSF</w:t>
            </w:r>
            <w:r w:rsidRPr="00C738D2">
              <w:rPr>
                <w:rFonts w:ascii="Arial" w:hAnsi="Arial" w:cs="Arial"/>
                <w:szCs w:val="24"/>
              </w:rPr>
              <w:t xml:space="preserve"> has accurate metered data available for ISO dispatch control and </w:t>
            </w:r>
            <w:r w:rsidR="002323CF" w:rsidRPr="00C738D2">
              <w:rPr>
                <w:rFonts w:ascii="Arial" w:hAnsi="Arial" w:cs="Arial"/>
                <w:szCs w:val="24"/>
              </w:rPr>
              <w:t>s</w:t>
            </w:r>
            <w:r w:rsidRPr="00C738D2">
              <w:rPr>
                <w:rFonts w:ascii="Arial" w:hAnsi="Arial" w:cs="Arial"/>
                <w:szCs w:val="24"/>
              </w:rPr>
              <w:t>ettlement.</w:t>
            </w:r>
          </w:p>
        </w:tc>
      </w:tr>
      <w:tr w:rsidR="008F4E32" w:rsidRPr="00C738D2" w14:paraId="770231D5" w14:textId="77777777" w:rsidTr="00D80276">
        <w:trPr>
          <w:jc w:val="center"/>
        </w:trPr>
        <w:tc>
          <w:tcPr>
            <w:tcW w:w="236" w:type="dxa"/>
          </w:tcPr>
          <w:p w14:paraId="692FA400" w14:textId="77777777" w:rsidR="008F4E32" w:rsidRPr="00C738D2" w:rsidRDefault="008F4E32" w:rsidP="008F4E32">
            <w:pPr>
              <w:pStyle w:val="DocumentText"/>
            </w:pPr>
          </w:p>
        </w:tc>
        <w:tc>
          <w:tcPr>
            <w:tcW w:w="9541" w:type="dxa"/>
          </w:tcPr>
          <w:p w14:paraId="63B377A7" w14:textId="77777777" w:rsidR="008F4E32" w:rsidRPr="00C738D2" w:rsidRDefault="00A95C04" w:rsidP="00250CDB">
            <w:pPr>
              <w:pStyle w:val="Heading2"/>
              <w:spacing w:before="160"/>
              <w:ind w:hanging="130"/>
            </w:pPr>
            <w:bookmarkStart w:id="18" w:name="_Toc53502071"/>
            <w:r w:rsidRPr="00C738D2">
              <w:t>Standards</w:t>
            </w:r>
            <w:bookmarkEnd w:id="18"/>
          </w:p>
        </w:tc>
      </w:tr>
      <w:tr w:rsidR="00A95C04" w:rsidRPr="00C738D2" w14:paraId="69B0B190" w14:textId="77777777" w:rsidTr="00D80276">
        <w:trPr>
          <w:jc w:val="center"/>
        </w:trPr>
        <w:tc>
          <w:tcPr>
            <w:tcW w:w="236" w:type="dxa"/>
          </w:tcPr>
          <w:p w14:paraId="2A3EB55C" w14:textId="77777777" w:rsidR="00A95C04" w:rsidRPr="00C738D2" w:rsidRDefault="00A95C04" w:rsidP="008A6D8F">
            <w:pPr>
              <w:spacing w:before="100" w:after="100"/>
              <w:rPr>
                <w:rFonts w:ascii="Arial" w:hAnsi="Arial" w:cs="Arial"/>
                <w:szCs w:val="24"/>
              </w:rPr>
            </w:pPr>
          </w:p>
        </w:tc>
        <w:tc>
          <w:tcPr>
            <w:tcW w:w="9541" w:type="dxa"/>
          </w:tcPr>
          <w:p w14:paraId="42C0635D" w14:textId="49E84E20" w:rsidR="00A95C04" w:rsidRPr="00C738D2" w:rsidRDefault="00A95C04" w:rsidP="00E347FC">
            <w:pPr>
              <w:numPr>
                <w:ilvl w:val="0"/>
                <w:numId w:val="224"/>
              </w:numPr>
              <w:tabs>
                <w:tab w:val="left" w:pos="1395"/>
              </w:tabs>
              <w:spacing w:before="100" w:after="100"/>
              <w:ind w:left="1395"/>
              <w:rPr>
                <w:rFonts w:ascii="Arial" w:hAnsi="Arial" w:cs="Arial"/>
                <w:szCs w:val="24"/>
              </w:rPr>
            </w:pPr>
            <w:r w:rsidRPr="00C738D2">
              <w:rPr>
                <w:rFonts w:ascii="Arial" w:hAnsi="Arial" w:cs="Arial"/>
                <w:szCs w:val="24"/>
              </w:rPr>
              <w:t>Compliance with all applicable ISO OPs is the responsibility of</w:t>
            </w:r>
            <w:r w:rsidR="00E347FC" w:rsidRPr="00C738D2">
              <w:rPr>
                <w:rFonts w:ascii="Arial" w:hAnsi="Arial" w:cs="Arial"/>
                <w:szCs w:val="24"/>
              </w:rPr>
              <w:t xml:space="preserve"> the Lead Market Participant (Lead MP) for the Generator, ATRR, ARD, DRR and CSF.  In the case of a Generator, the Lead MP as used in the ISO OPs is the Lead MP for the Generator Asset and </w:t>
            </w:r>
            <w:r w:rsidR="00E347FC" w:rsidRPr="00C738D2">
              <w:rPr>
                <w:rFonts w:ascii="Arial" w:hAnsi="Arial" w:cs="Arial"/>
                <w:b/>
                <w:szCs w:val="24"/>
              </w:rPr>
              <w:t>not</w:t>
            </w:r>
            <w:r w:rsidR="00E347FC" w:rsidRPr="00C738D2">
              <w:rPr>
                <w:rFonts w:ascii="Arial" w:hAnsi="Arial" w:cs="Arial"/>
                <w:szCs w:val="24"/>
              </w:rPr>
              <w:t xml:space="preserve"> the Lead MP for the Generating Capacity Resource.</w:t>
            </w:r>
          </w:p>
        </w:tc>
      </w:tr>
      <w:tr w:rsidR="009F5228" w:rsidRPr="00C738D2" w14:paraId="296CFF60" w14:textId="77777777" w:rsidTr="00D80276">
        <w:trPr>
          <w:jc w:val="center"/>
        </w:trPr>
        <w:tc>
          <w:tcPr>
            <w:tcW w:w="236" w:type="dxa"/>
          </w:tcPr>
          <w:p w14:paraId="414644DD" w14:textId="77777777" w:rsidR="009F5228" w:rsidRPr="00C738D2" w:rsidRDefault="009F5228" w:rsidP="008A6D8F">
            <w:pPr>
              <w:spacing w:before="100" w:after="100"/>
              <w:rPr>
                <w:rFonts w:ascii="Arial" w:hAnsi="Arial" w:cs="Arial"/>
                <w:szCs w:val="24"/>
              </w:rPr>
            </w:pPr>
          </w:p>
        </w:tc>
        <w:tc>
          <w:tcPr>
            <w:tcW w:w="9541" w:type="dxa"/>
          </w:tcPr>
          <w:p w14:paraId="3FCCA89A" w14:textId="5374A77E" w:rsidR="009F5228" w:rsidRPr="00C738D2" w:rsidRDefault="009F5228" w:rsidP="007307D6">
            <w:pPr>
              <w:tabs>
                <w:tab w:val="left" w:pos="1395"/>
              </w:tabs>
              <w:spacing w:before="100" w:after="100"/>
              <w:ind w:left="1395"/>
              <w:rPr>
                <w:rFonts w:ascii="Arial" w:hAnsi="Arial" w:cs="Arial"/>
                <w:szCs w:val="24"/>
              </w:rPr>
            </w:pPr>
            <w:r w:rsidRPr="00C738D2">
              <w:rPr>
                <w:rFonts w:ascii="Arial" w:hAnsi="Arial" w:cs="Arial"/>
                <w:szCs w:val="24"/>
              </w:rPr>
              <w:t>The Lead MP is responsible for identifying a Designated Entity (DE) or a Demand Designated Entity (DDE)</w:t>
            </w:r>
            <w:r w:rsidR="00E347FC" w:rsidRPr="00C738D2">
              <w:rPr>
                <w:rFonts w:ascii="Arial" w:hAnsi="Arial" w:cs="Arial"/>
                <w:szCs w:val="24"/>
              </w:rPr>
              <w:t>, as applicable, for each of its resources</w:t>
            </w:r>
            <w:r w:rsidRPr="00C738D2">
              <w:rPr>
                <w:rFonts w:ascii="Arial" w:hAnsi="Arial" w:cs="Arial"/>
                <w:szCs w:val="24"/>
              </w:rPr>
              <w:t xml:space="preserve">. </w:t>
            </w:r>
            <w:r w:rsidR="00E95B5B" w:rsidRPr="00E95B5B">
              <w:rPr>
                <w:rFonts w:ascii="Arial" w:hAnsi="Arial" w:cs="Arial"/>
                <w:szCs w:val="24"/>
              </w:rPr>
              <w:t>The Lead MP shall identify a DE or DDE that has entered into eith</w:t>
            </w:r>
            <w:r w:rsidR="007307D6">
              <w:rPr>
                <w:rFonts w:ascii="Arial" w:hAnsi="Arial" w:cs="Arial"/>
                <w:szCs w:val="24"/>
              </w:rPr>
              <w:t>er a Market Participant Service</w:t>
            </w:r>
            <w:r w:rsidR="00E95B5B" w:rsidRPr="00E95B5B">
              <w:rPr>
                <w:rFonts w:ascii="Arial" w:hAnsi="Arial" w:cs="Arial"/>
                <w:szCs w:val="24"/>
              </w:rPr>
              <w:t xml:space="preserve"> Agreement (MPSA) or a DE/DDE Agreement with the ISO. DEs/DDEs that have not entered into either an MPSA or a DE/DDE Agreement with the ISO cannot be the DE/DDE for the Lead MPs’ resource(s</w:t>
            </w:r>
            <w:proofErr w:type="gramStart"/>
            <w:r w:rsidR="00E95B5B" w:rsidRPr="00E95B5B">
              <w:rPr>
                <w:rFonts w:ascii="Arial" w:hAnsi="Arial" w:cs="Arial"/>
                <w:szCs w:val="24"/>
              </w:rPr>
              <w:t>).</w:t>
            </w:r>
            <w:r w:rsidR="005804E0">
              <w:rPr>
                <w:rFonts w:ascii="Arial" w:hAnsi="Arial" w:cs="Arial"/>
                <w:szCs w:val="24"/>
              </w:rPr>
              <w:t>A</w:t>
            </w:r>
            <w:proofErr w:type="gramEnd"/>
            <w:r w:rsidRPr="00C738D2">
              <w:rPr>
                <w:rFonts w:ascii="Arial" w:hAnsi="Arial" w:cs="Arial"/>
                <w:szCs w:val="24"/>
              </w:rPr>
              <w:t xml:space="preserve"> Lead MP is always ultimately responsible for all requirements and obligations assigned to a DE or DDE that is performing functions for that Lead MP.  Each Lead MP shall also comply with all </w:t>
            </w:r>
            <w:r w:rsidRPr="00C738D2">
              <w:rPr>
                <w:rFonts w:ascii="Arial" w:hAnsi="Arial" w:cs="Arial"/>
                <w:szCs w:val="24"/>
              </w:rPr>
              <w:lastRenderedPageBreak/>
              <w:t>applicable Northeast Power Coordinating Council Inc. (NPCC) and North American Electric Reliability Corporation (NERC) requirements.  It is also expected that all elements specified in this OP will be operated utilizing Good Utility Practice including making resources available for service as soon as possible after failures of equipment.</w:t>
            </w:r>
          </w:p>
        </w:tc>
      </w:tr>
    </w:tbl>
    <w:p w14:paraId="66F74CEB" w14:textId="198AE39F" w:rsidR="009F5228" w:rsidRPr="00C738D2" w:rsidRDefault="009F5228" w:rsidP="009F5228">
      <w:bookmarkStart w:id="19" w:name="_Toc317755171"/>
      <w:bookmarkEnd w:id="17"/>
      <w:r w:rsidRPr="00C738D2">
        <w:lastRenderedPageBreak/>
        <w:continuationSeparator/>
      </w:r>
    </w:p>
    <w:p w14:paraId="11E8C67B" w14:textId="6A6EEA88" w:rsidR="00A95C04" w:rsidRPr="00C738D2" w:rsidRDefault="00C44D0C" w:rsidP="00C44D0C">
      <w:pPr>
        <w:pStyle w:val="Heading1"/>
        <w:numPr>
          <w:ilvl w:val="0"/>
          <w:numId w:val="117"/>
        </w:numPr>
      </w:pPr>
      <w:bookmarkStart w:id="20" w:name="_Toc529355115"/>
      <w:bookmarkStart w:id="21" w:name="_Toc529355116"/>
      <w:bookmarkStart w:id="22" w:name="_Toc53502072"/>
      <w:bookmarkEnd w:id="20"/>
      <w:bookmarkEnd w:id="21"/>
      <w:r w:rsidRPr="00C738D2">
        <w:t>TECHNICAL REQUIREMENTS FOR GENERATORS</w:t>
      </w:r>
      <w:bookmarkEnd w:id="22"/>
    </w:p>
    <w:tbl>
      <w:tblPr>
        <w:tblW w:w="11082" w:type="dxa"/>
        <w:jc w:val="center"/>
        <w:tblLayout w:type="fixed"/>
        <w:tblLook w:val="0000" w:firstRow="0" w:lastRow="0" w:firstColumn="0" w:lastColumn="0" w:noHBand="0" w:noVBand="0"/>
      </w:tblPr>
      <w:tblGrid>
        <w:gridCol w:w="270"/>
        <w:gridCol w:w="9507"/>
        <w:gridCol w:w="1305"/>
      </w:tblGrid>
      <w:tr w:rsidR="00A95C04" w:rsidRPr="00C738D2" w14:paraId="0A6CF8D4" w14:textId="77777777" w:rsidTr="001D4185">
        <w:trPr>
          <w:gridAfter w:val="1"/>
          <w:wAfter w:w="1305" w:type="dxa"/>
          <w:jc w:val="center"/>
        </w:trPr>
        <w:tc>
          <w:tcPr>
            <w:tcW w:w="270" w:type="dxa"/>
          </w:tcPr>
          <w:p w14:paraId="36D8D828" w14:textId="77777777" w:rsidR="00A95C04" w:rsidRPr="00C738D2" w:rsidRDefault="00A95C04" w:rsidP="008A6D8F">
            <w:pPr>
              <w:spacing w:before="100" w:after="100"/>
              <w:rPr>
                <w:rFonts w:ascii="Arial" w:hAnsi="Arial" w:cs="Arial"/>
                <w:szCs w:val="24"/>
              </w:rPr>
            </w:pPr>
          </w:p>
        </w:tc>
        <w:tc>
          <w:tcPr>
            <w:tcW w:w="9507" w:type="dxa"/>
          </w:tcPr>
          <w:p w14:paraId="37E940F0" w14:textId="516A579E" w:rsidR="00A95C04" w:rsidRPr="00C738D2" w:rsidRDefault="00A95C04" w:rsidP="002323CF">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a Generator </w:t>
            </w:r>
            <w:r w:rsidR="002323CF" w:rsidRPr="00C738D2">
              <w:rPr>
                <w:rFonts w:ascii="Arial" w:hAnsi="Arial" w:cs="Arial"/>
                <w:szCs w:val="24"/>
              </w:rPr>
              <w:t xml:space="preserve">shall </w:t>
            </w:r>
            <w:r w:rsidRPr="00C738D2">
              <w:rPr>
                <w:rFonts w:ascii="Arial" w:hAnsi="Arial" w:cs="Arial"/>
                <w:szCs w:val="24"/>
              </w:rPr>
              <w:t xml:space="preserve">meet to be considered </w:t>
            </w:r>
            <w:r w:rsidR="0017125F" w:rsidRPr="00C738D2">
              <w:rPr>
                <w:rFonts w:ascii="Arial" w:hAnsi="Arial" w:cs="Arial"/>
                <w:szCs w:val="24"/>
              </w:rPr>
              <w:t>for</w:t>
            </w:r>
            <w:r w:rsidRPr="00C738D2">
              <w:rPr>
                <w:rFonts w:ascii="Arial" w:hAnsi="Arial" w:cs="Arial"/>
                <w:szCs w:val="24"/>
              </w:rPr>
              <w:t xml:space="preserve"> offer</w:t>
            </w:r>
            <w:r w:rsidR="0017125F" w:rsidRPr="00C738D2">
              <w:rPr>
                <w:rFonts w:ascii="Arial" w:hAnsi="Arial" w:cs="Arial"/>
                <w:szCs w:val="24"/>
              </w:rPr>
              <w:t xml:space="preserve">, dispatch and </w:t>
            </w:r>
            <w:r w:rsidR="009B789F" w:rsidRPr="00C738D2">
              <w:rPr>
                <w:rFonts w:ascii="Arial" w:hAnsi="Arial" w:cs="Arial"/>
                <w:szCs w:val="24"/>
              </w:rPr>
              <w:t>s</w:t>
            </w:r>
            <w:r w:rsidR="0017125F" w:rsidRPr="00C738D2">
              <w:rPr>
                <w:rFonts w:ascii="Arial" w:hAnsi="Arial" w:cs="Arial"/>
                <w:szCs w:val="24"/>
              </w:rPr>
              <w:t>ettlement</w:t>
            </w:r>
            <w:r w:rsidRPr="00C738D2">
              <w:rPr>
                <w:rFonts w:ascii="Arial" w:hAnsi="Arial" w:cs="Arial"/>
                <w:szCs w:val="24"/>
              </w:rPr>
              <w:t xml:space="preserve">.  Generators </w:t>
            </w:r>
            <w:r w:rsidR="002323CF" w:rsidRPr="00C738D2">
              <w:rPr>
                <w:rFonts w:ascii="Arial" w:hAnsi="Arial" w:cs="Arial"/>
                <w:szCs w:val="24"/>
              </w:rPr>
              <w:t xml:space="preserve">shall </w:t>
            </w:r>
            <w:r w:rsidR="008A0410" w:rsidRPr="00C738D2">
              <w:rPr>
                <w:rFonts w:ascii="Arial" w:hAnsi="Arial" w:cs="Arial"/>
                <w:szCs w:val="24"/>
              </w:rPr>
              <w:t xml:space="preserve">also </w:t>
            </w:r>
            <w:r w:rsidRPr="00C738D2">
              <w:rPr>
                <w:rFonts w:ascii="Arial" w:hAnsi="Arial" w:cs="Arial"/>
                <w:szCs w:val="24"/>
              </w:rPr>
              <w:t xml:space="preserve">meet the eligibility requirements of </w:t>
            </w:r>
            <w:r w:rsidR="002323CF" w:rsidRPr="00C738D2">
              <w:rPr>
                <w:rFonts w:ascii="Arial" w:hAnsi="Arial" w:cs="Arial"/>
                <w:szCs w:val="24"/>
              </w:rPr>
              <w:t xml:space="preserve">Section III of the </w:t>
            </w:r>
            <w:r w:rsidRPr="00C738D2">
              <w:rPr>
                <w:rFonts w:ascii="Arial" w:hAnsi="Arial" w:cs="Arial"/>
                <w:szCs w:val="24"/>
              </w:rPr>
              <w:t>ISO New England Inc. Transmission, Markets</w:t>
            </w:r>
            <w:r w:rsidR="00EA53BC" w:rsidRPr="00C738D2">
              <w:rPr>
                <w:rFonts w:ascii="Arial" w:hAnsi="Arial" w:cs="Arial"/>
                <w:szCs w:val="24"/>
              </w:rPr>
              <w:t>,</w:t>
            </w:r>
            <w:r w:rsidRPr="00C738D2">
              <w:rPr>
                <w:rFonts w:ascii="Arial" w:hAnsi="Arial" w:cs="Arial"/>
                <w:szCs w:val="24"/>
              </w:rPr>
              <w:t xml:space="preserve"> and Services Tariff </w:t>
            </w:r>
            <w:r w:rsidR="002323CF" w:rsidRPr="00C738D2">
              <w:rPr>
                <w:rFonts w:ascii="Arial" w:hAnsi="Arial" w:cs="Arial"/>
                <w:szCs w:val="24"/>
              </w:rPr>
              <w:t>(ISO Tariff) and</w:t>
            </w:r>
            <w:r w:rsidRPr="00C738D2">
              <w:rPr>
                <w:rFonts w:ascii="Arial" w:hAnsi="Arial" w:cs="Arial"/>
                <w:szCs w:val="24"/>
              </w:rPr>
              <w:t xml:space="preserve"> ISO New England Manuals</w:t>
            </w:r>
            <w:r w:rsidR="002323CF" w:rsidRPr="00C738D2">
              <w:rPr>
                <w:rFonts w:ascii="Arial" w:hAnsi="Arial" w:cs="Arial"/>
                <w:szCs w:val="24"/>
              </w:rPr>
              <w:t xml:space="preserve"> (ISO Manuals)</w:t>
            </w:r>
            <w:r w:rsidRPr="00C738D2">
              <w:rPr>
                <w:rFonts w:ascii="Arial" w:hAnsi="Arial" w:cs="Arial"/>
                <w:szCs w:val="24"/>
              </w:rPr>
              <w:t xml:space="preserve"> to offer into the </w:t>
            </w:r>
            <w:r w:rsidR="002323CF" w:rsidRPr="00C738D2">
              <w:rPr>
                <w:rFonts w:ascii="Arial" w:hAnsi="Arial" w:cs="Arial"/>
                <w:szCs w:val="24"/>
              </w:rPr>
              <w:t xml:space="preserve">New England </w:t>
            </w:r>
            <w:r w:rsidRPr="00C738D2">
              <w:rPr>
                <w:rFonts w:ascii="Arial" w:hAnsi="Arial" w:cs="Arial"/>
                <w:szCs w:val="24"/>
              </w:rPr>
              <w:t>Markets.</w:t>
            </w:r>
          </w:p>
        </w:tc>
      </w:tr>
      <w:tr w:rsidR="006817DF" w:rsidRPr="00C738D2" w14:paraId="6FC3F01D" w14:textId="77777777" w:rsidTr="001D4185">
        <w:trPr>
          <w:gridAfter w:val="1"/>
          <w:wAfter w:w="1305" w:type="dxa"/>
          <w:jc w:val="center"/>
        </w:trPr>
        <w:tc>
          <w:tcPr>
            <w:tcW w:w="270" w:type="dxa"/>
          </w:tcPr>
          <w:p w14:paraId="74A94A39" w14:textId="77777777" w:rsidR="006817DF" w:rsidRPr="00C738D2" w:rsidRDefault="006817DF" w:rsidP="008A6D8F">
            <w:pPr>
              <w:spacing w:before="100" w:after="100"/>
              <w:rPr>
                <w:rFonts w:ascii="Arial" w:hAnsi="Arial" w:cs="Arial"/>
                <w:szCs w:val="24"/>
              </w:rPr>
            </w:pPr>
          </w:p>
        </w:tc>
        <w:tc>
          <w:tcPr>
            <w:tcW w:w="9507" w:type="dxa"/>
          </w:tcPr>
          <w:p w14:paraId="1D9171B5" w14:textId="7DC29E7C" w:rsidR="006817DF" w:rsidRPr="00C738D2" w:rsidRDefault="006817DF" w:rsidP="00E347FC">
            <w:pPr>
              <w:spacing w:before="100" w:after="100"/>
              <w:ind w:left="669"/>
              <w:rPr>
                <w:rFonts w:ascii="Arial" w:hAnsi="Arial" w:cs="Arial"/>
                <w:szCs w:val="24"/>
              </w:rPr>
            </w:pPr>
            <w:bookmarkStart w:id="23" w:name="_Toc375296396"/>
            <w:r w:rsidRPr="00C738D2">
              <w:rPr>
                <w:rFonts w:ascii="Arial" w:hAnsi="Arial" w:cs="Arial"/>
              </w:rPr>
              <w:t>Criteria used to define registration options outlined in Section II.A.2 shall be used for all generating facilities</w:t>
            </w:r>
            <w:r w:rsidR="00E44BD6" w:rsidRPr="00C738D2">
              <w:rPr>
                <w:rFonts w:ascii="Arial" w:hAnsi="Arial" w:cs="Arial"/>
              </w:rPr>
              <w:t xml:space="preserve">. </w:t>
            </w:r>
            <w:r w:rsidR="00B9789C" w:rsidRPr="00C738D2">
              <w:rPr>
                <w:rFonts w:ascii="Arial" w:hAnsi="Arial" w:cs="Arial"/>
              </w:rPr>
              <w:t xml:space="preserve"> </w:t>
            </w:r>
            <w:r w:rsidR="00EF4315" w:rsidRPr="00C738D2">
              <w:rPr>
                <w:rFonts w:ascii="Arial" w:hAnsi="Arial" w:cs="Arial"/>
              </w:rPr>
              <w:t>A</w:t>
            </w:r>
            <w:r w:rsidR="00E347FC" w:rsidRPr="00C738D2">
              <w:rPr>
                <w:rFonts w:ascii="Arial" w:hAnsi="Arial" w:cs="Arial"/>
              </w:rPr>
              <w:t>ll</w:t>
            </w:r>
            <w:r w:rsidR="00EF4315" w:rsidRPr="00C738D2">
              <w:rPr>
                <w:rFonts w:ascii="Arial" w:hAnsi="Arial" w:cs="Arial"/>
              </w:rPr>
              <w:t xml:space="preserve"> </w:t>
            </w:r>
            <w:r w:rsidR="009F5228" w:rsidRPr="00C738D2">
              <w:rPr>
                <w:rFonts w:ascii="Arial" w:hAnsi="Arial" w:cs="Arial"/>
              </w:rPr>
              <w:t>r</w:t>
            </w:r>
            <w:r w:rsidRPr="00C738D2">
              <w:rPr>
                <w:rFonts w:ascii="Arial" w:hAnsi="Arial" w:cs="Arial"/>
              </w:rPr>
              <w:t xml:space="preserve">egistered </w:t>
            </w:r>
            <w:r w:rsidR="00EF4315" w:rsidRPr="00C738D2">
              <w:rPr>
                <w:rFonts w:ascii="Arial" w:hAnsi="Arial" w:cs="Arial"/>
              </w:rPr>
              <w:t>SOG</w:t>
            </w:r>
            <w:r w:rsidR="00E347FC" w:rsidRPr="00C738D2">
              <w:rPr>
                <w:rFonts w:ascii="Arial" w:hAnsi="Arial" w:cs="Arial"/>
              </w:rPr>
              <w:t xml:space="preserve">s shall comply with the registration requirements of Section II.A.2 of this OP on or before </w:t>
            </w:r>
            <w:r w:rsidR="00351932" w:rsidRPr="00C738D2">
              <w:rPr>
                <w:rFonts w:ascii="Arial" w:hAnsi="Arial" w:cs="Arial"/>
              </w:rPr>
              <w:t>January 1, 2021</w:t>
            </w:r>
            <w:r w:rsidRPr="00C738D2">
              <w:rPr>
                <w:rFonts w:ascii="Arial" w:hAnsi="Arial" w:cs="Arial"/>
              </w:rPr>
              <w:t>.</w:t>
            </w:r>
            <w:bookmarkEnd w:id="23"/>
          </w:p>
        </w:tc>
      </w:tr>
      <w:tr w:rsidR="00A95C04" w:rsidRPr="00C738D2" w14:paraId="5C021FBD" w14:textId="77777777" w:rsidTr="001D4185">
        <w:trPr>
          <w:gridAfter w:val="1"/>
          <w:wAfter w:w="1305" w:type="dxa"/>
          <w:jc w:val="center"/>
        </w:trPr>
        <w:tc>
          <w:tcPr>
            <w:tcW w:w="270" w:type="dxa"/>
          </w:tcPr>
          <w:p w14:paraId="4ADF6DB0" w14:textId="77777777" w:rsidR="00A95C04" w:rsidRPr="00C738D2" w:rsidRDefault="00A95C04" w:rsidP="00A95C04">
            <w:pPr>
              <w:pStyle w:val="DocumentText"/>
              <w:spacing w:before="160"/>
            </w:pPr>
          </w:p>
        </w:tc>
        <w:tc>
          <w:tcPr>
            <w:tcW w:w="9507" w:type="dxa"/>
          </w:tcPr>
          <w:p w14:paraId="787FDB04" w14:textId="77777777" w:rsidR="00A95C04" w:rsidRPr="00C738D2" w:rsidRDefault="00A95C04" w:rsidP="00250CDB">
            <w:pPr>
              <w:pStyle w:val="Heading2"/>
              <w:numPr>
                <w:ilvl w:val="1"/>
                <w:numId w:val="131"/>
              </w:numPr>
              <w:tabs>
                <w:tab w:val="clear" w:pos="720"/>
                <w:tab w:val="num" w:pos="1035"/>
              </w:tabs>
              <w:spacing w:before="160"/>
              <w:ind w:left="1037" w:hanging="360"/>
            </w:pPr>
            <w:bookmarkStart w:id="24" w:name="_Toc53502073"/>
            <w:r w:rsidRPr="00C738D2">
              <w:t>Generator Defined</w:t>
            </w:r>
            <w:bookmarkEnd w:id="24"/>
          </w:p>
        </w:tc>
      </w:tr>
      <w:tr w:rsidR="00A95C04" w:rsidRPr="00C738D2" w14:paraId="2BF9FEC1" w14:textId="77777777" w:rsidTr="001D4185">
        <w:trPr>
          <w:gridAfter w:val="1"/>
          <w:wAfter w:w="1305" w:type="dxa"/>
          <w:jc w:val="center"/>
        </w:trPr>
        <w:tc>
          <w:tcPr>
            <w:tcW w:w="270" w:type="dxa"/>
          </w:tcPr>
          <w:p w14:paraId="58887617" w14:textId="77777777" w:rsidR="00A95C04" w:rsidRPr="00C738D2" w:rsidRDefault="00A95C04" w:rsidP="008A6D8F">
            <w:pPr>
              <w:spacing w:before="100" w:after="100"/>
              <w:rPr>
                <w:rFonts w:ascii="Arial" w:hAnsi="Arial" w:cs="Arial"/>
                <w:szCs w:val="24"/>
              </w:rPr>
            </w:pPr>
          </w:p>
        </w:tc>
        <w:tc>
          <w:tcPr>
            <w:tcW w:w="9507" w:type="dxa"/>
          </w:tcPr>
          <w:p w14:paraId="062747CC" w14:textId="042962B4" w:rsidR="00A95C04" w:rsidRPr="00C738D2" w:rsidRDefault="00A95C04" w:rsidP="0023571C">
            <w:pPr>
              <w:numPr>
                <w:ilvl w:val="0"/>
                <w:numId w:val="6"/>
              </w:numPr>
              <w:spacing w:before="100" w:after="100"/>
              <w:ind w:left="1389"/>
              <w:rPr>
                <w:rFonts w:ascii="Arial" w:hAnsi="Arial" w:cs="Arial"/>
                <w:szCs w:val="24"/>
              </w:rPr>
            </w:pPr>
            <w:r w:rsidRPr="00C738D2">
              <w:rPr>
                <w:rFonts w:ascii="Arial" w:hAnsi="Arial" w:cs="Arial"/>
                <w:szCs w:val="24"/>
              </w:rPr>
              <w:t xml:space="preserve">A Generator </w:t>
            </w:r>
            <w:r w:rsidR="002323CF" w:rsidRPr="00C738D2">
              <w:rPr>
                <w:rFonts w:ascii="Arial" w:hAnsi="Arial" w:cs="Arial"/>
                <w:szCs w:val="24"/>
              </w:rPr>
              <w:t xml:space="preserve">shall </w:t>
            </w:r>
            <w:r w:rsidRPr="00C738D2">
              <w:rPr>
                <w:rFonts w:ascii="Arial" w:hAnsi="Arial" w:cs="Arial"/>
                <w:szCs w:val="24"/>
              </w:rPr>
              <w:t>be defined consistently for all ISO applications</w:t>
            </w:r>
            <w:r w:rsidR="00FC021A" w:rsidRPr="00C738D2">
              <w:rPr>
                <w:rFonts w:ascii="Arial" w:hAnsi="Arial" w:cs="Arial"/>
                <w:szCs w:val="24"/>
              </w:rPr>
              <w:t xml:space="preserve"> for the purposes of offer, dispatch and </w:t>
            </w:r>
            <w:r w:rsidR="002323CF" w:rsidRPr="00C738D2">
              <w:rPr>
                <w:rFonts w:ascii="Arial" w:hAnsi="Arial" w:cs="Arial"/>
                <w:szCs w:val="24"/>
              </w:rPr>
              <w:t>s</w:t>
            </w:r>
            <w:r w:rsidR="00FC021A" w:rsidRPr="00C738D2">
              <w:rPr>
                <w:rFonts w:ascii="Arial" w:hAnsi="Arial" w:cs="Arial"/>
                <w:szCs w:val="24"/>
              </w:rPr>
              <w:t xml:space="preserve">ettlement.  </w:t>
            </w:r>
            <w:r w:rsidR="00FC021A" w:rsidRPr="00C738D2">
              <w:rPr>
                <w:rFonts w:ascii="Arial" w:hAnsi="Arial" w:cs="Arial"/>
              </w:rPr>
              <w:t>Defined Generators are represented in the ISO Energy Management System (EMS)</w:t>
            </w:r>
            <w:r w:rsidR="00FC021A" w:rsidRPr="00C738D2">
              <w:rPr>
                <w:rFonts w:ascii="Arial" w:hAnsi="Arial" w:cs="Arial"/>
                <w:szCs w:val="24"/>
              </w:rPr>
              <w:t xml:space="preserve"> and </w:t>
            </w:r>
            <w:r w:rsidRPr="00C738D2">
              <w:rPr>
                <w:rFonts w:ascii="Arial" w:hAnsi="Arial" w:cs="Arial"/>
                <w:szCs w:val="24"/>
              </w:rPr>
              <w:t>shall communicate with ISO through its approved DE.</w:t>
            </w:r>
          </w:p>
        </w:tc>
      </w:tr>
      <w:tr w:rsidR="006817DF" w:rsidRPr="00C738D2" w14:paraId="31B42E46" w14:textId="77777777" w:rsidTr="001D4185">
        <w:trPr>
          <w:gridAfter w:val="1"/>
          <w:wAfter w:w="1305" w:type="dxa"/>
          <w:jc w:val="center"/>
        </w:trPr>
        <w:tc>
          <w:tcPr>
            <w:tcW w:w="270" w:type="dxa"/>
          </w:tcPr>
          <w:p w14:paraId="30AEFAF2" w14:textId="77777777" w:rsidR="006817DF" w:rsidRPr="00C738D2" w:rsidRDefault="006817DF" w:rsidP="008A6D8F">
            <w:pPr>
              <w:spacing w:before="100" w:after="100"/>
              <w:rPr>
                <w:rFonts w:ascii="Arial" w:hAnsi="Arial" w:cs="Arial"/>
                <w:szCs w:val="24"/>
              </w:rPr>
            </w:pPr>
          </w:p>
        </w:tc>
        <w:tc>
          <w:tcPr>
            <w:tcW w:w="9507" w:type="dxa"/>
          </w:tcPr>
          <w:p w14:paraId="43DDDEAB" w14:textId="7AD7F29D" w:rsidR="006817DF" w:rsidRPr="00C738D2" w:rsidRDefault="006817DF" w:rsidP="00C24981">
            <w:pPr>
              <w:numPr>
                <w:ilvl w:val="0"/>
                <w:numId w:val="225"/>
              </w:numPr>
              <w:tabs>
                <w:tab w:val="left" w:pos="1755"/>
              </w:tabs>
              <w:spacing w:before="100" w:after="100"/>
              <w:ind w:left="1755"/>
              <w:rPr>
                <w:rFonts w:ascii="Arial" w:hAnsi="Arial" w:cs="Arial"/>
                <w:szCs w:val="24"/>
              </w:rPr>
            </w:pPr>
            <w:r w:rsidRPr="00C738D2">
              <w:rPr>
                <w:rFonts w:ascii="Arial" w:hAnsi="Arial" w:cs="Arial"/>
              </w:rPr>
              <w:t>To define a new Generator, a minimum of one hundred and twenty (120) calendar days</w:t>
            </w:r>
            <w:r w:rsidR="005D0E6C" w:rsidRPr="00C738D2">
              <w:rPr>
                <w:rFonts w:ascii="Arial" w:hAnsi="Arial" w:cs="Arial"/>
              </w:rPr>
              <w:t>’</w:t>
            </w:r>
            <w:r w:rsidRPr="00C738D2">
              <w:rPr>
                <w:rFonts w:ascii="Arial" w:hAnsi="Arial" w:cs="Arial"/>
              </w:rPr>
              <w:t xml:space="preserve"> advance notice to ISO is required.  To change data for an existing Generator definition, a minimum of seven (7) calendar days</w:t>
            </w:r>
            <w:r w:rsidR="005D0E6C" w:rsidRPr="00C738D2">
              <w:rPr>
                <w:rFonts w:ascii="Arial" w:hAnsi="Arial" w:cs="Arial"/>
              </w:rPr>
              <w:t>’</w:t>
            </w:r>
            <w:r w:rsidRPr="00C738D2">
              <w:rPr>
                <w:rFonts w:ascii="Arial" w:hAnsi="Arial" w:cs="Arial"/>
              </w:rPr>
              <w:t xml:space="preserve"> advance notice to ISO is required.  The advance notice period commences upon ISO receipt of the </w:t>
            </w:r>
            <w:r w:rsidR="00E25E04" w:rsidRPr="00C738D2">
              <w:rPr>
                <w:rFonts w:ascii="Arial" w:hAnsi="Arial" w:cs="Arial"/>
              </w:rPr>
              <w:t>data</w:t>
            </w:r>
            <w:r w:rsidRPr="00C738D2">
              <w:rPr>
                <w:rFonts w:ascii="Arial" w:hAnsi="Arial" w:cs="Arial"/>
              </w:rPr>
              <w:t xml:space="preserve"> detailed in Section II.A.6 of this OP.</w:t>
            </w:r>
          </w:p>
        </w:tc>
      </w:tr>
      <w:tr w:rsidR="006817DF" w:rsidRPr="00C738D2" w14:paraId="5D5BE222" w14:textId="77777777" w:rsidTr="001D4185">
        <w:trPr>
          <w:gridAfter w:val="1"/>
          <w:wAfter w:w="1305" w:type="dxa"/>
          <w:jc w:val="center"/>
        </w:trPr>
        <w:tc>
          <w:tcPr>
            <w:tcW w:w="270" w:type="dxa"/>
          </w:tcPr>
          <w:p w14:paraId="685FF956" w14:textId="77777777" w:rsidR="006817DF" w:rsidRPr="00C738D2" w:rsidRDefault="006817DF" w:rsidP="008A6D8F">
            <w:pPr>
              <w:spacing w:before="100" w:after="100"/>
              <w:rPr>
                <w:rFonts w:ascii="Arial" w:hAnsi="Arial" w:cs="Arial"/>
                <w:szCs w:val="24"/>
              </w:rPr>
            </w:pPr>
          </w:p>
        </w:tc>
        <w:tc>
          <w:tcPr>
            <w:tcW w:w="9507" w:type="dxa"/>
          </w:tcPr>
          <w:p w14:paraId="44ED4424" w14:textId="7E23C973" w:rsidR="006817DF" w:rsidRPr="00C738D2" w:rsidRDefault="00E347FC" w:rsidP="00E347FC">
            <w:pPr>
              <w:numPr>
                <w:ilvl w:val="0"/>
                <w:numId w:val="6"/>
              </w:numPr>
              <w:spacing w:before="100" w:after="100"/>
              <w:ind w:left="1389"/>
              <w:rPr>
                <w:rFonts w:ascii="Arial" w:hAnsi="Arial" w:cs="Arial"/>
                <w:szCs w:val="24"/>
              </w:rPr>
            </w:pPr>
            <w:r w:rsidRPr="00C738D2">
              <w:rPr>
                <w:rFonts w:ascii="Arial" w:hAnsi="Arial" w:cs="Arial"/>
              </w:rPr>
              <w:t>Except as provided for in Sections II.A.3 and II.A.4 below, t</w:t>
            </w:r>
            <w:r w:rsidR="00AF0E08" w:rsidRPr="00C738D2">
              <w:rPr>
                <w:rFonts w:ascii="Arial" w:hAnsi="Arial" w:cs="Arial"/>
              </w:rPr>
              <w:t xml:space="preserve">he registration options for a generating facility </w:t>
            </w:r>
            <w:r w:rsidRPr="00C738D2">
              <w:rPr>
                <w:rFonts w:ascii="Arial" w:hAnsi="Arial" w:cs="Arial"/>
              </w:rPr>
              <w:t>are as follows:</w:t>
            </w:r>
          </w:p>
        </w:tc>
      </w:tr>
      <w:tr w:rsidR="006817DF" w:rsidRPr="00C738D2" w14:paraId="57AB64C5" w14:textId="77777777" w:rsidTr="001D4185">
        <w:trPr>
          <w:gridAfter w:val="1"/>
          <w:wAfter w:w="1305" w:type="dxa"/>
          <w:jc w:val="center"/>
        </w:trPr>
        <w:tc>
          <w:tcPr>
            <w:tcW w:w="270" w:type="dxa"/>
          </w:tcPr>
          <w:p w14:paraId="28FF1003" w14:textId="77777777" w:rsidR="006817DF" w:rsidRPr="00C738D2" w:rsidRDefault="006817DF" w:rsidP="007F79D2">
            <w:pPr>
              <w:spacing w:before="100" w:after="100"/>
              <w:rPr>
                <w:rFonts w:ascii="Arial" w:hAnsi="Arial" w:cs="Arial"/>
                <w:szCs w:val="24"/>
              </w:rPr>
            </w:pPr>
          </w:p>
        </w:tc>
        <w:tc>
          <w:tcPr>
            <w:tcW w:w="9507" w:type="dxa"/>
          </w:tcPr>
          <w:p w14:paraId="5C161EE0" w14:textId="77777777" w:rsidR="006817DF" w:rsidRPr="00C738D2" w:rsidRDefault="006817DF" w:rsidP="00C234E4">
            <w:pPr>
              <w:numPr>
                <w:ilvl w:val="0"/>
                <w:numId w:val="226"/>
              </w:numPr>
              <w:tabs>
                <w:tab w:val="left" w:pos="1755"/>
              </w:tabs>
              <w:spacing w:before="100" w:after="100"/>
              <w:ind w:left="1755"/>
              <w:rPr>
                <w:rFonts w:ascii="Arial" w:hAnsi="Arial" w:cs="Arial"/>
                <w:szCs w:val="24"/>
              </w:rPr>
            </w:pPr>
            <w:r w:rsidRPr="00C738D2">
              <w:rPr>
                <w:rFonts w:ascii="Arial" w:hAnsi="Arial" w:cs="Arial"/>
              </w:rPr>
              <w:t>A generating facility (of any size) interconnected at 115</w:t>
            </w:r>
            <w:r w:rsidR="00C234E4" w:rsidRPr="00C738D2">
              <w:rPr>
                <w:rFonts w:ascii="Arial" w:hAnsi="Arial" w:cs="Arial"/>
              </w:rPr>
              <w:t xml:space="preserve"> </w:t>
            </w:r>
            <w:r w:rsidRPr="00C738D2">
              <w:rPr>
                <w:rFonts w:ascii="Arial" w:hAnsi="Arial" w:cs="Arial"/>
              </w:rPr>
              <w:t>kV or above</w:t>
            </w:r>
            <w:r w:rsidR="00C234E4" w:rsidRPr="00C738D2">
              <w:rPr>
                <w:rFonts w:ascii="Arial" w:hAnsi="Arial" w:cs="Arial"/>
              </w:rPr>
              <w:t xml:space="preserve"> shall register as a Generator.</w:t>
            </w:r>
          </w:p>
        </w:tc>
      </w:tr>
      <w:tr w:rsidR="006817DF" w:rsidRPr="00C738D2" w14:paraId="451B8E99" w14:textId="77777777" w:rsidTr="001D4185">
        <w:trPr>
          <w:gridAfter w:val="1"/>
          <w:wAfter w:w="1305" w:type="dxa"/>
          <w:jc w:val="center"/>
        </w:trPr>
        <w:tc>
          <w:tcPr>
            <w:tcW w:w="270" w:type="dxa"/>
          </w:tcPr>
          <w:p w14:paraId="6545BAE5" w14:textId="77777777" w:rsidR="006817DF" w:rsidRPr="00C738D2" w:rsidRDefault="006817DF" w:rsidP="007F79D2">
            <w:pPr>
              <w:spacing w:before="100" w:after="100"/>
              <w:rPr>
                <w:rFonts w:ascii="Arial" w:hAnsi="Arial" w:cs="Arial"/>
                <w:szCs w:val="24"/>
              </w:rPr>
            </w:pPr>
          </w:p>
        </w:tc>
        <w:tc>
          <w:tcPr>
            <w:tcW w:w="9507" w:type="dxa"/>
          </w:tcPr>
          <w:p w14:paraId="3F1FE185" w14:textId="498374E9" w:rsidR="006817DF" w:rsidRPr="00C738D2" w:rsidRDefault="006817DF" w:rsidP="00C24981">
            <w:pPr>
              <w:numPr>
                <w:ilvl w:val="0"/>
                <w:numId w:val="226"/>
              </w:numPr>
              <w:tabs>
                <w:tab w:val="left" w:pos="1755"/>
              </w:tabs>
              <w:spacing w:before="100" w:after="100"/>
              <w:ind w:left="1755"/>
              <w:rPr>
                <w:rFonts w:ascii="Arial" w:hAnsi="Arial" w:cs="Arial"/>
                <w:szCs w:val="24"/>
              </w:rPr>
            </w:pPr>
            <w:r w:rsidRPr="00C738D2">
              <w:rPr>
                <w:rFonts w:ascii="Arial" w:hAnsi="Arial" w:cs="Arial"/>
              </w:rPr>
              <w:t xml:space="preserve">A generating facility of </w:t>
            </w:r>
            <w:r w:rsidR="00EF4315" w:rsidRPr="00C738D2">
              <w:rPr>
                <w:rFonts w:ascii="Arial" w:hAnsi="Arial" w:cs="Arial"/>
              </w:rPr>
              <w:t>five (</w:t>
            </w:r>
            <w:r w:rsidRPr="00C738D2">
              <w:rPr>
                <w:rFonts w:ascii="Arial" w:hAnsi="Arial" w:cs="Arial"/>
              </w:rPr>
              <w:t>5</w:t>
            </w:r>
            <w:r w:rsidR="00EF4315" w:rsidRPr="00C738D2">
              <w:rPr>
                <w:rFonts w:ascii="Arial" w:hAnsi="Arial" w:cs="Arial"/>
              </w:rPr>
              <w:t>)</w:t>
            </w:r>
            <w:r w:rsidR="00C234E4" w:rsidRPr="00C738D2">
              <w:rPr>
                <w:rFonts w:ascii="Arial" w:hAnsi="Arial" w:cs="Arial"/>
              </w:rPr>
              <w:t xml:space="preserve"> </w:t>
            </w:r>
            <w:r w:rsidRPr="00C738D2">
              <w:rPr>
                <w:rFonts w:ascii="Arial" w:hAnsi="Arial" w:cs="Arial"/>
              </w:rPr>
              <w:t xml:space="preserve">MW or greater interconnected below </w:t>
            </w:r>
            <w:r w:rsidR="00EF4315" w:rsidRPr="00C738D2">
              <w:rPr>
                <w:rFonts w:ascii="Arial" w:hAnsi="Arial" w:cs="Arial"/>
              </w:rPr>
              <w:br/>
            </w:r>
            <w:r w:rsidRPr="00C738D2">
              <w:rPr>
                <w:rFonts w:ascii="Arial" w:hAnsi="Arial" w:cs="Arial"/>
              </w:rPr>
              <w:t>115</w:t>
            </w:r>
            <w:r w:rsidR="00C234E4" w:rsidRPr="00C738D2">
              <w:rPr>
                <w:rFonts w:ascii="Arial" w:hAnsi="Arial" w:cs="Arial"/>
              </w:rPr>
              <w:t xml:space="preserve"> </w:t>
            </w:r>
            <w:r w:rsidRPr="00C738D2">
              <w:rPr>
                <w:rFonts w:ascii="Arial" w:hAnsi="Arial" w:cs="Arial"/>
              </w:rPr>
              <w:t>kV</w:t>
            </w:r>
            <w:r w:rsidR="00C234E4" w:rsidRPr="00C738D2">
              <w:rPr>
                <w:rFonts w:ascii="Arial" w:hAnsi="Arial" w:cs="Arial"/>
              </w:rPr>
              <w:t xml:space="preserve"> shall register as a Generator</w:t>
            </w:r>
            <w:r w:rsidR="005D0E6C" w:rsidRPr="00C738D2">
              <w:rPr>
                <w:rFonts w:ascii="Arial" w:hAnsi="Arial" w:cs="Arial"/>
              </w:rPr>
              <w:t>.</w:t>
            </w:r>
          </w:p>
        </w:tc>
      </w:tr>
      <w:tr w:rsidR="006817DF" w:rsidRPr="00C738D2" w14:paraId="6F458EED" w14:textId="77777777" w:rsidTr="001D4185">
        <w:trPr>
          <w:gridAfter w:val="1"/>
          <w:wAfter w:w="1305" w:type="dxa"/>
          <w:jc w:val="center"/>
        </w:trPr>
        <w:tc>
          <w:tcPr>
            <w:tcW w:w="270" w:type="dxa"/>
          </w:tcPr>
          <w:p w14:paraId="4D3A50E8" w14:textId="77777777" w:rsidR="006817DF" w:rsidRPr="00C738D2" w:rsidRDefault="006817DF" w:rsidP="007F79D2">
            <w:pPr>
              <w:spacing w:before="100" w:after="100"/>
              <w:rPr>
                <w:rFonts w:ascii="Arial" w:hAnsi="Arial" w:cs="Arial"/>
                <w:szCs w:val="24"/>
              </w:rPr>
            </w:pPr>
          </w:p>
        </w:tc>
        <w:tc>
          <w:tcPr>
            <w:tcW w:w="9507" w:type="dxa"/>
          </w:tcPr>
          <w:p w14:paraId="513EBF81" w14:textId="1309423B" w:rsidR="006817DF" w:rsidRPr="00C738D2" w:rsidRDefault="006817DF" w:rsidP="00E347FC">
            <w:pPr>
              <w:numPr>
                <w:ilvl w:val="0"/>
                <w:numId w:val="226"/>
              </w:numPr>
              <w:tabs>
                <w:tab w:val="left" w:pos="1755"/>
              </w:tabs>
              <w:spacing w:before="100" w:after="100"/>
              <w:ind w:left="1755"/>
              <w:rPr>
                <w:rFonts w:ascii="Arial" w:hAnsi="Arial" w:cs="Arial"/>
                <w:szCs w:val="24"/>
              </w:rPr>
            </w:pPr>
            <w:r w:rsidRPr="00C738D2">
              <w:rPr>
                <w:rFonts w:ascii="Arial" w:hAnsi="Arial" w:cs="Arial"/>
              </w:rPr>
              <w:t xml:space="preserve">A generating facility </w:t>
            </w:r>
            <w:r w:rsidR="00E347FC" w:rsidRPr="00C738D2">
              <w:rPr>
                <w:rFonts w:ascii="Arial" w:hAnsi="Arial" w:cs="Arial"/>
              </w:rPr>
              <w:t xml:space="preserve">that is at least </w:t>
            </w:r>
            <w:r w:rsidR="00EF4315" w:rsidRPr="00C738D2">
              <w:rPr>
                <w:rFonts w:ascii="Arial" w:hAnsi="Arial" w:cs="Arial"/>
              </w:rPr>
              <w:t>one (</w:t>
            </w:r>
            <w:r w:rsidRPr="00C738D2">
              <w:rPr>
                <w:rFonts w:ascii="Arial" w:hAnsi="Arial" w:cs="Arial"/>
              </w:rPr>
              <w:t>1</w:t>
            </w:r>
            <w:r w:rsidR="00EF4315" w:rsidRPr="00C738D2">
              <w:rPr>
                <w:rFonts w:ascii="Arial" w:hAnsi="Arial" w:cs="Arial"/>
              </w:rPr>
              <w:t>)</w:t>
            </w:r>
            <w:r w:rsidR="00C234E4" w:rsidRPr="00C738D2">
              <w:rPr>
                <w:rFonts w:ascii="Arial" w:hAnsi="Arial" w:cs="Arial"/>
              </w:rPr>
              <w:t xml:space="preserve"> </w:t>
            </w:r>
            <w:r w:rsidRPr="00C738D2">
              <w:rPr>
                <w:rFonts w:ascii="Arial" w:hAnsi="Arial" w:cs="Arial"/>
              </w:rPr>
              <w:t xml:space="preserve">MW and less than </w:t>
            </w:r>
            <w:r w:rsidR="00EF4315" w:rsidRPr="00C738D2">
              <w:rPr>
                <w:rFonts w:ascii="Arial" w:hAnsi="Arial" w:cs="Arial"/>
              </w:rPr>
              <w:t>five (</w:t>
            </w:r>
            <w:r w:rsidRPr="00C738D2">
              <w:rPr>
                <w:rFonts w:ascii="Arial" w:hAnsi="Arial" w:cs="Arial"/>
              </w:rPr>
              <w:t>5</w:t>
            </w:r>
            <w:r w:rsidR="00EF4315" w:rsidRPr="00C738D2">
              <w:rPr>
                <w:rFonts w:ascii="Arial" w:hAnsi="Arial" w:cs="Arial"/>
              </w:rPr>
              <w:t>)</w:t>
            </w:r>
            <w:r w:rsidR="00C234E4" w:rsidRPr="00C738D2">
              <w:rPr>
                <w:rFonts w:ascii="Arial" w:hAnsi="Arial" w:cs="Arial"/>
              </w:rPr>
              <w:t xml:space="preserve"> </w:t>
            </w:r>
            <w:r w:rsidRPr="00C738D2">
              <w:rPr>
                <w:rFonts w:ascii="Arial" w:hAnsi="Arial" w:cs="Arial"/>
              </w:rPr>
              <w:t>MW interconnected below 115</w:t>
            </w:r>
            <w:r w:rsidR="00C234E4" w:rsidRPr="00C738D2">
              <w:rPr>
                <w:rFonts w:ascii="Arial" w:hAnsi="Arial" w:cs="Arial"/>
              </w:rPr>
              <w:t xml:space="preserve"> </w:t>
            </w:r>
            <w:r w:rsidRPr="00C738D2">
              <w:rPr>
                <w:rFonts w:ascii="Arial" w:hAnsi="Arial" w:cs="Arial"/>
              </w:rPr>
              <w:t>kV:</w:t>
            </w:r>
          </w:p>
        </w:tc>
      </w:tr>
      <w:tr w:rsidR="006817DF" w:rsidRPr="00C738D2" w14:paraId="69B4FC7B" w14:textId="77777777" w:rsidTr="001D4185">
        <w:trPr>
          <w:gridAfter w:val="1"/>
          <w:wAfter w:w="1305" w:type="dxa"/>
          <w:jc w:val="center"/>
        </w:trPr>
        <w:tc>
          <w:tcPr>
            <w:tcW w:w="270" w:type="dxa"/>
          </w:tcPr>
          <w:p w14:paraId="5A891CD9" w14:textId="77777777" w:rsidR="006817DF" w:rsidRPr="00C738D2" w:rsidRDefault="006817DF" w:rsidP="007F79D2">
            <w:pPr>
              <w:spacing w:before="100" w:after="100"/>
              <w:rPr>
                <w:rFonts w:ascii="Arial" w:hAnsi="Arial" w:cs="Arial"/>
                <w:szCs w:val="24"/>
              </w:rPr>
            </w:pPr>
          </w:p>
        </w:tc>
        <w:tc>
          <w:tcPr>
            <w:tcW w:w="9507" w:type="dxa"/>
          </w:tcPr>
          <w:p w14:paraId="59248952" w14:textId="5C57561D" w:rsidR="006817DF" w:rsidRPr="00C738D2" w:rsidRDefault="00511EF5" w:rsidP="000D0340">
            <w:pPr>
              <w:numPr>
                <w:ilvl w:val="0"/>
                <w:numId w:val="309"/>
              </w:numPr>
              <w:tabs>
                <w:tab w:val="left" w:pos="2115"/>
              </w:tabs>
              <w:spacing w:before="100" w:after="100"/>
              <w:rPr>
                <w:rFonts w:ascii="Arial" w:hAnsi="Arial" w:cs="Arial"/>
              </w:rPr>
            </w:pPr>
            <w:r w:rsidRPr="00C738D2">
              <w:rPr>
                <w:rFonts w:ascii="Arial" w:hAnsi="Arial" w:cs="Arial"/>
              </w:rPr>
              <w:t>May</w:t>
            </w:r>
            <w:r w:rsidR="00C234E4" w:rsidRPr="00C738D2">
              <w:rPr>
                <w:rFonts w:ascii="Arial" w:hAnsi="Arial" w:cs="Arial"/>
              </w:rPr>
              <w:t xml:space="preserve"> register as a Generator</w:t>
            </w:r>
          </w:p>
        </w:tc>
      </w:tr>
      <w:tr w:rsidR="00511EF5" w:rsidRPr="00C738D2" w14:paraId="6F25947A" w14:textId="77777777" w:rsidTr="001D4185">
        <w:trPr>
          <w:gridAfter w:val="1"/>
          <w:wAfter w:w="1305" w:type="dxa"/>
          <w:jc w:val="center"/>
        </w:trPr>
        <w:tc>
          <w:tcPr>
            <w:tcW w:w="270" w:type="dxa"/>
          </w:tcPr>
          <w:p w14:paraId="5F46F7E3" w14:textId="77777777" w:rsidR="00511EF5" w:rsidRPr="00C738D2" w:rsidRDefault="00511EF5" w:rsidP="007F79D2">
            <w:pPr>
              <w:spacing w:before="100" w:after="100"/>
              <w:rPr>
                <w:rFonts w:ascii="Arial" w:hAnsi="Arial" w:cs="Arial"/>
                <w:szCs w:val="24"/>
              </w:rPr>
            </w:pPr>
          </w:p>
        </w:tc>
        <w:tc>
          <w:tcPr>
            <w:tcW w:w="9507" w:type="dxa"/>
          </w:tcPr>
          <w:p w14:paraId="40A0AD4F" w14:textId="65A6D7BD" w:rsidR="00511EF5" w:rsidRPr="00C738D2" w:rsidRDefault="00511EF5" w:rsidP="000D0340">
            <w:pPr>
              <w:numPr>
                <w:ilvl w:val="0"/>
                <w:numId w:val="309"/>
              </w:numPr>
              <w:tabs>
                <w:tab w:val="left" w:pos="2115"/>
              </w:tabs>
              <w:spacing w:before="100" w:after="100"/>
              <w:rPr>
                <w:rFonts w:ascii="Arial" w:hAnsi="Arial" w:cs="Arial"/>
              </w:rPr>
            </w:pPr>
            <w:r w:rsidRPr="00C738D2">
              <w:rPr>
                <w:rFonts w:ascii="Arial" w:hAnsi="Arial" w:cs="Arial"/>
              </w:rPr>
              <w:t xml:space="preserve">May register as a </w:t>
            </w:r>
            <w:r w:rsidR="00EF4315" w:rsidRPr="00C738D2">
              <w:rPr>
                <w:rFonts w:ascii="Arial" w:hAnsi="Arial" w:cs="Arial"/>
              </w:rPr>
              <w:t>SOG</w:t>
            </w:r>
            <w:r w:rsidRPr="00C738D2">
              <w:rPr>
                <w:rFonts w:ascii="Arial" w:hAnsi="Arial" w:cs="Arial"/>
              </w:rPr>
              <w:t xml:space="preserve"> or</w:t>
            </w:r>
          </w:p>
        </w:tc>
      </w:tr>
      <w:tr w:rsidR="00511EF5" w:rsidRPr="00C738D2" w14:paraId="0BA078E7" w14:textId="77777777" w:rsidTr="001D4185">
        <w:trPr>
          <w:gridAfter w:val="1"/>
          <w:wAfter w:w="1305" w:type="dxa"/>
          <w:jc w:val="center"/>
        </w:trPr>
        <w:tc>
          <w:tcPr>
            <w:tcW w:w="270" w:type="dxa"/>
          </w:tcPr>
          <w:p w14:paraId="0FBDF1ED" w14:textId="77777777" w:rsidR="00511EF5" w:rsidRPr="00C738D2" w:rsidRDefault="00511EF5" w:rsidP="007F79D2">
            <w:pPr>
              <w:spacing w:before="100" w:after="100"/>
              <w:rPr>
                <w:rFonts w:ascii="Arial" w:hAnsi="Arial" w:cs="Arial"/>
                <w:szCs w:val="24"/>
              </w:rPr>
            </w:pPr>
          </w:p>
        </w:tc>
        <w:tc>
          <w:tcPr>
            <w:tcW w:w="9507" w:type="dxa"/>
          </w:tcPr>
          <w:p w14:paraId="04F6D044" w14:textId="26A7EF12" w:rsidR="00511EF5" w:rsidRPr="00C738D2" w:rsidRDefault="00511EF5" w:rsidP="00E16FB3">
            <w:pPr>
              <w:numPr>
                <w:ilvl w:val="0"/>
                <w:numId w:val="309"/>
              </w:numPr>
              <w:tabs>
                <w:tab w:val="left" w:pos="2115"/>
              </w:tabs>
              <w:spacing w:before="100" w:after="100"/>
              <w:rPr>
                <w:rFonts w:ascii="Arial" w:hAnsi="Arial" w:cs="Arial"/>
              </w:rPr>
            </w:pPr>
            <w:r w:rsidRPr="00C738D2">
              <w:rPr>
                <w:rFonts w:ascii="Arial" w:hAnsi="Arial" w:cs="Arial"/>
              </w:rPr>
              <w:t xml:space="preserve">May elect to </w:t>
            </w:r>
            <w:r w:rsidR="00232668" w:rsidRPr="00C738D2">
              <w:rPr>
                <w:rFonts w:ascii="Arial" w:hAnsi="Arial" w:cs="Arial"/>
                <w:b/>
              </w:rPr>
              <w:t>not</w:t>
            </w:r>
            <w:r w:rsidR="00232668" w:rsidRPr="00C738D2">
              <w:rPr>
                <w:rFonts w:ascii="Arial" w:hAnsi="Arial" w:cs="Arial"/>
              </w:rPr>
              <w:t xml:space="preserve"> register</w:t>
            </w:r>
            <w:r w:rsidR="00E347FC" w:rsidRPr="00C738D2">
              <w:rPr>
                <w:rFonts w:ascii="Arial" w:hAnsi="Arial" w:cs="Arial"/>
              </w:rPr>
              <w:t>, or to register as an ATRR only,</w:t>
            </w:r>
            <w:r w:rsidR="00E25E04" w:rsidRPr="00C738D2">
              <w:rPr>
                <w:rFonts w:ascii="Arial" w:hAnsi="Arial" w:cs="Arial"/>
              </w:rPr>
              <w:t xml:space="preserve"> if </w:t>
            </w:r>
            <w:r w:rsidR="00E25E04" w:rsidRPr="00C738D2">
              <w:rPr>
                <w:rFonts w:ascii="Arial" w:hAnsi="Arial" w:cs="Arial"/>
                <w:b/>
              </w:rPr>
              <w:t>not</w:t>
            </w:r>
            <w:r w:rsidR="00E25E04" w:rsidRPr="00C738D2">
              <w:rPr>
                <w:rFonts w:ascii="Arial" w:hAnsi="Arial" w:cs="Arial"/>
              </w:rPr>
              <w:t xml:space="preserve"> participat</w:t>
            </w:r>
            <w:r w:rsidR="0017125F" w:rsidRPr="00C738D2">
              <w:rPr>
                <w:rFonts w:ascii="Arial" w:hAnsi="Arial" w:cs="Arial"/>
              </w:rPr>
              <w:t>ing</w:t>
            </w:r>
            <w:r w:rsidR="00E25E04" w:rsidRPr="00C738D2">
              <w:rPr>
                <w:rFonts w:ascii="Arial" w:hAnsi="Arial" w:cs="Arial"/>
              </w:rPr>
              <w:t xml:space="preserve"> in any </w:t>
            </w:r>
            <w:r w:rsidR="00E16FB3" w:rsidRPr="00C738D2">
              <w:rPr>
                <w:rFonts w:ascii="Arial" w:hAnsi="Arial" w:cs="Arial"/>
              </w:rPr>
              <w:t>New England</w:t>
            </w:r>
            <w:r w:rsidR="00E25E04" w:rsidRPr="00C738D2">
              <w:rPr>
                <w:rFonts w:ascii="Arial" w:hAnsi="Arial" w:cs="Arial"/>
              </w:rPr>
              <w:t xml:space="preserve"> </w:t>
            </w:r>
            <w:r w:rsidR="00E16FB3" w:rsidRPr="00C738D2">
              <w:rPr>
                <w:rFonts w:ascii="Arial" w:hAnsi="Arial" w:cs="Arial"/>
              </w:rPr>
              <w:t>M</w:t>
            </w:r>
            <w:r w:rsidR="00E25E04" w:rsidRPr="00C738D2">
              <w:rPr>
                <w:rFonts w:ascii="Arial" w:hAnsi="Arial" w:cs="Arial"/>
              </w:rPr>
              <w:t>arkets other than as a load reducer</w:t>
            </w:r>
            <w:r w:rsidR="00BC6DD7" w:rsidRPr="00C738D2">
              <w:rPr>
                <w:rFonts w:ascii="Arial" w:hAnsi="Arial" w:cs="Arial"/>
              </w:rPr>
              <w:t xml:space="preserve"> or regulation provider</w:t>
            </w:r>
          </w:p>
        </w:tc>
      </w:tr>
      <w:tr w:rsidR="0017125F" w:rsidRPr="00C738D2" w14:paraId="24C52D46" w14:textId="77777777" w:rsidTr="001D4185">
        <w:trPr>
          <w:gridAfter w:val="1"/>
          <w:wAfter w:w="1305" w:type="dxa"/>
          <w:jc w:val="center"/>
        </w:trPr>
        <w:tc>
          <w:tcPr>
            <w:tcW w:w="270" w:type="dxa"/>
          </w:tcPr>
          <w:p w14:paraId="264AF23D" w14:textId="77777777" w:rsidR="0017125F" w:rsidRPr="00C738D2" w:rsidRDefault="0017125F" w:rsidP="008A6D8F">
            <w:pPr>
              <w:spacing w:before="100" w:after="100"/>
              <w:rPr>
                <w:rFonts w:ascii="Arial" w:hAnsi="Arial" w:cs="Arial"/>
                <w:szCs w:val="24"/>
              </w:rPr>
            </w:pPr>
          </w:p>
        </w:tc>
        <w:tc>
          <w:tcPr>
            <w:tcW w:w="9507" w:type="dxa"/>
          </w:tcPr>
          <w:p w14:paraId="243BCA1B" w14:textId="77777777" w:rsidR="0017125F" w:rsidRPr="00C738D2" w:rsidRDefault="0017125F" w:rsidP="0017125F">
            <w:pPr>
              <w:numPr>
                <w:ilvl w:val="0"/>
                <w:numId w:val="226"/>
              </w:numPr>
              <w:tabs>
                <w:tab w:val="left" w:pos="1755"/>
              </w:tabs>
              <w:spacing w:before="100" w:after="100"/>
              <w:ind w:left="1755"/>
              <w:rPr>
                <w:rFonts w:ascii="Arial" w:hAnsi="Arial" w:cs="Arial"/>
              </w:rPr>
            </w:pPr>
            <w:r w:rsidRPr="00C738D2">
              <w:rPr>
                <w:rFonts w:ascii="Arial" w:hAnsi="Arial" w:cs="Arial"/>
              </w:rPr>
              <w:t xml:space="preserve">A generating facility less than </w:t>
            </w:r>
            <w:r w:rsidR="00EF4315" w:rsidRPr="00C738D2">
              <w:rPr>
                <w:rFonts w:ascii="Arial" w:hAnsi="Arial" w:cs="Arial"/>
              </w:rPr>
              <w:t>one (</w:t>
            </w:r>
            <w:r w:rsidRPr="00C738D2">
              <w:rPr>
                <w:rFonts w:ascii="Arial" w:hAnsi="Arial" w:cs="Arial"/>
              </w:rPr>
              <w:t>1</w:t>
            </w:r>
            <w:r w:rsidR="00EF4315" w:rsidRPr="00C738D2">
              <w:rPr>
                <w:rFonts w:ascii="Arial" w:hAnsi="Arial" w:cs="Arial"/>
              </w:rPr>
              <w:t xml:space="preserve">) </w:t>
            </w:r>
            <w:r w:rsidRPr="00C738D2">
              <w:rPr>
                <w:rFonts w:ascii="Arial" w:hAnsi="Arial" w:cs="Arial"/>
              </w:rPr>
              <w:t xml:space="preserve">MW interconnected below </w:t>
            </w:r>
            <w:r w:rsidR="00EF4315" w:rsidRPr="00C738D2">
              <w:rPr>
                <w:rFonts w:ascii="Arial" w:hAnsi="Arial" w:cs="Arial"/>
              </w:rPr>
              <w:br/>
            </w:r>
            <w:r w:rsidRPr="00C738D2">
              <w:rPr>
                <w:rFonts w:ascii="Arial" w:hAnsi="Arial" w:cs="Arial"/>
              </w:rPr>
              <w:t>115</w:t>
            </w:r>
            <w:r w:rsidR="00C234E4" w:rsidRPr="00C738D2">
              <w:rPr>
                <w:rFonts w:ascii="Arial" w:hAnsi="Arial" w:cs="Arial"/>
              </w:rPr>
              <w:t xml:space="preserve"> </w:t>
            </w:r>
            <w:r w:rsidRPr="00C738D2">
              <w:rPr>
                <w:rFonts w:ascii="Arial" w:hAnsi="Arial" w:cs="Arial"/>
              </w:rPr>
              <w:t>kV:</w:t>
            </w:r>
          </w:p>
        </w:tc>
      </w:tr>
      <w:tr w:rsidR="0017125F" w:rsidRPr="00C738D2" w14:paraId="7AE50A77" w14:textId="77777777" w:rsidTr="001D4185">
        <w:trPr>
          <w:gridAfter w:val="1"/>
          <w:wAfter w:w="1305" w:type="dxa"/>
          <w:jc w:val="center"/>
        </w:trPr>
        <w:tc>
          <w:tcPr>
            <w:tcW w:w="270" w:type="dxa"/>
          </w:tcPr>
          <w:p w14:paraId="3B66AA80" w14:textId="77777777" w:rsidR="0017125F" w:rsidRPr="00C738D2" w:rsidRDefault="0017125F" w:rsidP="008A6D8F">
            <w:pPr>
              <w:spacing w:before="100" w:after="100"/>
              <w:rPr>
                <w:rFonts w:ascii="Arial" w:hAnsi="Arial" w:cs="Arial"/>
                <w:szCs w:val="24"/>
              </w:rPr>
            </w:pPr>
          </w:p>
        </w:tc>
        <w:tc>
          <w:tcPr>
            <w:tcW w:w="9507" w:type="dxa"/>
          </w:tcPr>
          <w:p w14:paraId="6CA7C2B2" w14:textId="05655681" w:rsidR="0017125F" w:rsidRPr="00C738D2" w:rsidRDefault="00FF0730" w:rsidP="002D1736">
            <w:pPr>
              <w:numPr>
                <w:ilvl w:val="0"/>
                <w:numId w:val="309"/>
              </w:numPr>
              <w:tabs>
                <w:tab w:val="left" w:pos="2115"/>
              </w:tabs>
              <w:spacing w:before="100" w:after="100"/>
              <w:rPr>
                <w:rFonts w:ascii="Arial" w:hAnsi="Arial" w:cs="Arial"/>
              </w:rPr>
            </w:pPr>
            <w:r w:rsidRPr="00C738D2">
              <w:rPr>
                <w:rFonts w:ascii="Arial" w:hAnsi="Arial" w:cs="Arial"/>
              </w:rPr>
              <w:t xml:space="preserve">May register as a </w:t>
            </w:r>
            <w:r w:rsidR="00EF4315" w:rsidRPr="00C738D2">
              <w:rPr>
                <w:rFonts w:ascii="Arial" w:hAnsi="Arial" w:cs="Arial"/>
              </w:rPr>
              <w:t>SOG</w:t>
            </w:r>
            <w:r w:rsidR="0017125F" w:rsidRPr="00C738D2">
              <w:rPr>
                <w:rFonts w:ascii="Arial" w:hAnsi="Arial" w:cs="Arial"/>
              </w:rPr>
              <w:t xml:space="preserve"> or</w:t>
            </w:r>
          </w:p>
        </w:tc>
      </w:tr>
      <w:tr w:rsidR="0017125F" w:rsidRPr="00C738D2" w14:paraId="520690F5" w14:textId="77777777" w:rsidTr="001D4185">
        <w:trPr>
          <w:gridAfter w:val="1"/>
          <w:wAfter w:w="1305" w:type="dxa"/>
          <w:jc w:val="center"/>
        </w:trPr>
        <w:tc>
          <w:tcPr>
            <w:tcW w:w="270" w:type="dxa"/>
          </w:tcPr>
          <w:p w14:paraId="3FCF7556" w14:textId="77777777" w:rsidR="0017125F" w:rsidRPr="00C738D2" w:rsidRDefault="0017125F" w:rsidP="008A6D8F">
            <w:pPr>
              <w:spacing w:before="100" w:after="100"/>
              <w:rPr>
                <w:rFonts w:ascii="Arial" w:hAnsi="Arial" w:cs="Arial"/>
                <w:szCs w:val="24"/>
              </w:rPr>
            </w:pPr>
          </w:p>
        </w:tc>
        <w:tc>
          <w:tcPr>
            <w:tcW w:w="9507" w:type="dxa"/>
          </w:tcPr>
          <w:p w14:paraId="14D532B2" w14:textId="778C290F" w:rsidR="0017125F" w:rsidRPr="00C738D2" w:rsidRDefault="0017125F" w:rsidP="001513FF">
            <w:pPr>
              <w:numPr>
                <w:ilvl w:val="0"/>
                <w:numId w:val="309"/>
              </w:numPr>
              <w:tabs>
                <w:tab w:val="left" w:pos="2115"/>
              </w:tabs>
              <w:spacing w:before="100" w:after="100"/>
              <w:rPr>
                <w:rFonts w:ascii="Arial" w:hAnsi="Arial" w:cs="Arial"/>
              </w:rPr>
            </w:pPr>
            <w:r w:rsidRPr="00C738D2">
              <w:rPr>
                <w:rFonts w:ascii="Arial" w:hAnsi="Arial" w:cs="Arial"/>
              </w:rPr>
              <w:t xml:space="preserve">May elect to </w:t>
            </w:r>
            <w:r w:rsidRPr="00C738D2">
              <w:rPr>
                <w:rFonts w:ascii="Arial" w:hAnsi="Arial" w:cs="Arial"/>
                <w:b/>
              </w:rPr>
              <w:t>not</w:t>
            </w:r>
            <w:r w:rsidRPr="00C738D2">
              <w:rPr>
                <w:rFonts w:ascii="Arial" w:hAnsi="Arial" w:cs="Arial"/>
              </w:rPr>
              <w:t xml:space="preserve"> register</w:t>
            </w:r>
            <w:r w:rsidR="00BC6DD7" w:rsidRPr="00C738D2">
              <w:rPr>
                <w:rFonts w:ascii="Arial" w:hAnsi="Arial" w:cs="Arial"/>
              </w:rPr>
              <w:t>, or to register as</w:t>
            </w:r>
            <w:ins w:id="25" w:author="Bill H" w:date="2024-08-13T12:46:00Z">
              <w:r w:rsidR="001513FF">
                <w:rPr>
                  <w:rFonts w:ascii="Arial" w:hAnsi="Arial" w:cs="Arial"/>
                </w:rPr>
                <w:t xml:space="preserve"> part of</w:t>
              </w:r>
            </w:ins>
            <w:r w:rsidR="00BC6DD7" w:rsidRPr="00C738D2">
              <w:rPr>
                <w:rFonts w:ascii="Arial" w:hAnsi="Arial" w:cs="Arial"/>
              </w:rPr>
              <w:t xml:space="preserve"> an</w:t>
            </w:r>
            <w:ins w:id="26" w:author="Bill H" w:date="2024-08-13T12:46:00Z">
              <w:r w:rsidR="001513FF">
                <w:rPr>
                  <w:rFonts w:ascii="Arial" w:hAnsi="Arial" w:cs="Arial"/>
                </w:rPr>
                <w:t xml:space="preserve"> </w:t>
              </w:r>
              <w:del w:id="27" w:author="Lutenegger, Jaren" w:date="2024-12-19T17:49:00Z" w16du:dateUtc="2024-12-19T22:49:00Z">
                <w:r w:rsidR="001513FF" w:rsidDel="007A3DCB">
                  <w:rPr>
                    <w:rFonts w:ascii="Arial" w:hAnsi="Arial" w:cs="Arial"/>
                  </w:rPr>
                  <w:delText>A</w:delText>
                </w:r>
              </w:del>
            </w:ins>
            <w:ins w:id="28" w:author="Lutenegger, Jaren" w:date="2024-12-19T17:49:00Z" w16du:dateUtc="2024-12-19T22:49:00Z">
              <w:r w:rsidR="007A3DCB">
                <w:rPr>
                  <w:rFonts w:ascii="Arial" w:hAnsi="Arial" w:cs="Arial"/>
                </w:rPr>
                <w:t>a</w:t>
              </w:r>
            </w:ins>
            <w:ins w:id="29" w:author="Bill H" w:date="2024-08-13T12:46:00Z">
              <w:r w:rsidR="001513FF">
                <w:rPr>
                  <w:rFonts w:ascii="Arial" w:hAnsi="Arial" w:cs="Arial"/>
                </w:rPr>
                <w:t>ggregated</w:t>
              </w:r>
            </w:ins>
            <w:r w:rsidR="00BC6DD7" w:rsidRPr="00C738D2">
              <w:rPr>
                <w:rFonts w:ascii="Arial" w:hAnsi="Arial" w:cs="Arial"/>
              </w:rPr>
              <w:t xml:space="preserve"> ATRR</w:t>
            </w:r>
            <w:ins w:id="30" w:author="Lutenegger, Jaren" w:date="2024-08-23T13:12:00Z" w16du:dateUtc="2024-08-23T17:12:00Z">
              <w:r w:rsidR="00A3723A">
                <w:rPr>
                  <w:rFonts w:ascii="Arial" w:hAnsi="Arial" w:cs="Arial"/>
                </w:rPr>
                <w:t xml:space="preserve"> greater than one (1) MW</w:t>
              </w:r>
            </w:ins>
            <w:r w:rsidR="00BC6DD7" w:rsidRPr="00C738D2">
              <w:rPr>
                <w:rFonts w:ascii="Arial" w:hAnsi="Arial" w:cs="Arial"/>
              </w:rPr>
              <w:t xml:space="preserve"> only</w:t>
            </w:r>
            <w:ins w:id="31" w:author="Bill H" w:date="2024-08-13T12:47:00Z">
              <w:r w:rsidR="001513FF">
                <w:rPr>
                  <w:rFonts w:ascii="Arial" w:hAnsi="Arial" w:cs="Arial"/>
                </w:rPr>
                <w:t>,</w:t>
              </w:r>
              <w:del w:id="32" w:author="Lutenegger, Jaren" w:date="2024-08-23T13:07:00Z" w16du:dateUtc="2024-08-23T17:07:00Z">
                <w:r w:rsidR="001513FF" w:rsidDel="00A3723A">
                  <w:rPr>
                    <w:rFonts w:ascii="Arial" w:hAnsi="Arial" w:cs="Arial"/>
                  </w:rPr>
                  <w:delText>or to register as Continuous</w:delText>
                </w:r>
              </w:del>
            </w:ins>
            <w:ins w:id="33" w:author="Bill H" w:date="2024-08-13T12:48:00Z">
              <w:del w:id="34" w:author="Lutenegger, Jaren" w:date="2024-08-23T13:07:00Z" w16du:dateUtc="2024-08-23T17:07:00Z">
                <w:r w:rsidR="001513FF" w:rsidDel="00A3723A">
                  <w:rPr>
                    <w:rFonts w:ascii="Arial" w:hAnsi="Arial" w:cs="Arial"/>
                  </w:rPr>
                  <w:delText xml:space="preserve"> Storage Facility</w:delText>
                </w:r>
              </w:del>
            </w:ins>
            <w:ins w:id="35" w:author="Bill H" w:date="2024-08-13T12:47:00Z">
              <w:del w:id="36" w:author="Lutenegger, Jaren" w:date="2024-08-23T13:07:00Z" w16du:dateUtc="2024-08-23T17:07:00Z">
                <w:r w:rsidR="001513FF" w:rsidDel="00A3723A">
                  <w:rPr>
                    <w:rFonts w:ascii="Arial" w:hAnsi="Arial" w:cs="Arial"/>
                  </w:rPr>
                  <w:delText xml:space="preserve"> or Binary Sto</w:delText>
                </w:r>
              </w:del>
            </w:ins>
            <w:ins w:id="37" w:author="Bill H" w:date="2024-08-13T12:48:00Z">
              <w:del w:id="38" w:author="Lutenegger, Jaren" w:date="2024-08-23T13:07:00Z" w16du:dateUtc="2024-08-23T17:07:00Z">
                <w:r w:rsidR="001513FF" w:rsidDel="00A3723A">
                  <w:rPr>
                    <w:rFonts w:ascii="Arial" w:hAnsi="Arial" w:cs="Arial"/>
                  </w:rPr>
                  <w:delText>rage Facility</w:delText>
                </w:r>
              </w:del>
            </w:ins>
            <w:del w:id="39" w:author="Bill H" w:date="2024-09-13T10:11:00Z" w16du:dateUtc="2024-09-13T14:11:00Z">
              <w:r w:rsidR="00BC6DD7" w:rsidRPr="00C738D2" w:rsidDel="009333F0">
                <w:rPr>
                  <w:rFonts w:ascii="Arial" w:hAnsi="Arial" w:cs="Arial"/>
                </w:rPr>
                <w:delText>,</w:delText>
              </w:r>
            </w:del>
            <w:r w:rsidRPr="00C738D2">
              <w:rPr>
                <w:rFonts w:ascii="Arial" w:hAnsi="Arial" w:cs="Arial"/>
              </w:rPr>
              <w:t xml:space="preserve"> if </w:t>
            </w:r>
            <w:r w:rsidRPr="00C738D2">
              <w:rPr>
                <w:rFonts w:ascii="Arial" w:hAnsi="Arial" w:cs="Arial"/>
                <w:b/>
              </w:rPr>
              <w:t>not</w:t>
            </w:r>
            <w:r w:rsidRPr="00C738D2">
              <w:rPr>
                <w:rFonts w:ascii="Arial" w:hAnsi="Arial" w:cs="Arial"/>
              </w:rPr>
              <w:t xml:space="preserve"> participating in any </w:t>
            </w:r>
            <w:r w:rsidR="00E16FB3" w:rsidRPr="00C738D2">
              <w:rPr>
                <w:rFonts w:ascii="Arial" w:hAnsi="Arial" w:cs="Arial"/>
              </w:rPr>
              <w:t>New England</w:t>
            </w:r>
            <w:r w:rsidRPr="00C738D2">
              <w:rPr>
                <w:rFonts w:ascii="Arial" w:hAnsi="Arial" w:cs="Arial"/>
              </w:rPr>
              <w:t xml:space="preserve"> </w:t>
            </w:r>
            <w:r w:rsidR="00E16FB3" w:rsidRPr="00C738D2">
              <w:rPr>
                <w:rFonts w:ascii="Arial" w:hAnsi="Arial" w:cs="Arial"/>
              </w:rPr>
              <w:t>M</w:t>
            </w:r>
            <w:r w:rsidRPr="00C738D2">
              <w:rPr>
                <w:rFonts w:ascii="Arial" w:hAnsi="Arial" w:cs="Arial"/>
              </w:rPr>
              <w:t>arkets other than as a load reducer</w:t>
            </w:r>
            <w:r w:rsidR="00BC6DD7" w:rsidRPr="00C738D2">
              <w:rPr>
                <w:rFonts w:ascii="Arial" w:hAnsi="Arial" w:cs="Arial"/>
              </w:rPr>
              <w:t xml:space="preserve"> or regulation provider</w:t>
            </w:r>
          </w:p>
        </w:tc>
      </w:tr>
      <w:tr w:rsidR="00BC6DD7" w:rsidRPr="00C738D2" w14:paraId="445CB04D" w14:textId="77777777" w:rsidTr="001D4185">
        <w:trPr>
          <w:gridAfter w:val="1"/>
          <w:wAfter w:w="1305" w:type="dxa"/>
          <w:jc w:val="center"/>
        </w:trPr>
        <w:tc>
          <w:tcPr>
            <w:tcW w:w="270" w:type="dxa"/>
          </w:tcPr>
          <w:p w14:paraId="5704ABB5" w14:textId="77777777" w:rsidR="00BC6DD7" w:rsidRPr="00C738D2" w:rsidRDefault="00BC6DD7" w:rsidP="00FC021A">
            <w:pPr>
              <w:spacing w:before="100" w:after="100"/>
              <w:rPr>
                <w:rFonts w:ascii="Arial" w:hAnsi="Arial" w:cs="Arial"/>
                <w:szCs w:val="24"/>
              </w:rPr>
            </w:pPr>
          </w:p>
        </w:tc>
        <w:tc>
          <w:tcPr>
            <w:tcW w:w="9507" w:type="dxa"/>
          </w:tcPr>
          <w:p w14:paraId="693C2B79" w14:textId="311DB268" w:rsidR="00BC6DD7" w:rsidRPr="00C738D2" w:rsidRDefault="00BC6DD7" w:rsidP="00D80276">
            <w:pPr>
              <w:numPr>
                <w:ilvl w:val="0"/>
                <w:numId w:val="6"/>
              </w:numPr>
              <w:spacing w:before="100" w:after="100"/>
              <w:ind w:left="1389"/>
              <w:rPr>
                <w:rFonts w:ascii="Arial" w:hAnsi="Arial" w:cs="Arial"/>
              </w:rPr>
            </w:pPr>
            <w:r w:rsidRPr="00C738D2">
              <w:rPr>
                <w:rFonts w:ascii="Arial" w:hAnsi="Arial" w:cs="Arial"/>
              </w:rPr>
              <w:t>A generating facility that meets the Distributed Generation Definition:</w:t>
            </w:r>
          </w:p>
        </w:tc>
      </w:tr>
      <w:tr w:rsidR="00BC6DD7" w:rsidRPr="00C738D2" w14:paraId="7D00BEB8" w14:textId="77777777" w:rsidTr="001D4185">
        <w:trPr>
          <w:gridAfter w:val="1"/>
          <w:wAfter w:w="1305" w:type="dxa"/>
          <w:jc w:val="center"/>
        </w:trPr>
        <w:tc>
          <w:tcPr>
            <w:tcW w:w="270" w:type="dxa"/>
          </w:tcPr>
          <w:p w14:paraId="332826C8" w14:textId="77777777" w:rsidR="00BC6DD7" w:rsidRPr="00C738D2" w:rsidRDefault="00BC6DD7" w:rsidP="00FC021A">
            <w:pPr>
              <w:spacing w:before="100" w:after="100"/>
              <w:rPr>
                <w:rFonts w:ascii="Arial" w:hAnsi="Arial" w:cs="Arial"/>
                <w:szCs w:val="24"/>
              </w:rPr>
            </w:pPr>
          </w:p>
        </w:tc>
        <w:tc>
          <w:tcPr>
            <w:tcW w:w="9507" w:type="dxa"/>
          </w:tcPr>
          <w:p w14:paraId="26649DA6" w14:textId="3E7167DE" w:rsidR="00BC6DD7" w:rsidRPr="00C738D2" w:rsidRDefault="00BC6DD7" w:rsidP="00D80276">
            <w:pPr>
              <w:numPr>
                <w:ilvl w:val="0"/>
                <w:numId w:val="370"/>
              </w:numPr>
              <w:spacing w:before="100" w:after="100"/>
              <w:rPr>
                <w:rFonts w:ascii="Arial" w:hAnsi="Arial" w:cs="Arial"/>
              </w:rPr>
            </w:pPr>
            <w:r w:rsidRPr="00C738D2">
              <w:rPr>
                <w:rFonts w:ascii="Arial" w:hAnsi="Arial" w:cs="Arial"/>
              </w:rPr>
              <w:t>May register pursuant to Section II.A.2 above</w:t>
            </w:r>
          </w:p>
        </w:tc>
      </w:tr>
      <w:tr w:rsidR="00BC6DD7" w:rsidRPr="00C738D2" w14:paraId="16ECD416" w14:textId="77777777" w:rsidTr="001D4185">
        <w:trPr>
          <w:gridAfter w:val="1"/>
          <w:wAfter w:w="1305" w:type="dxa"/>
          <w:jc w:val="center"/>
        </w:trPr>
        <w:tc>
          <w:tcPr>
            <w:tcW w:w="270" w:type="dxa"/>
          </w:tcPr>
          <w:p w14:paraId="18546A22" w14:textId="77777777" w:rsidR="00BC6DD7" w:rsidRPr="00C738D2" w:rsidRDefault="00BC6DD7" w:rsidP="00FC021A">
            <w:pPr>
              <w:spacing w:before="100" w:after="100"/>
              <w:rPr>
                <w:rFonts w:ascii="Arial" w:hAnsi="Arial" w:cs="Arial"/>
                <w:szCs w:val="24"/>
              </w:rPr>
            </w:pPr>
          </w:p>
        </w:tc>
        <w:tc>
          <w:tcPr>
            <w:tcW w:w="9507" w:type="dxa"/>
          </w:tcPr>
          <w:p w14:paraId="79784B47" w14:textId="51E8BB15" w:rsidR="00BC6DD7" w:rsidRPr="00C738D2" w:rsidRDefault="00BC6DD7" w:rsidP="00BC6DD7">
            <w:pPr>
              <w:numPr>
                <w:ilvl w:val="0"/>
                <w:numId w:val="370"/>
              </w:numPr>
              <w:spacing w:before="100" w:after="100"/>
              <w:rPr>
                <w:rFonts w:ascii="Arial" w:hAnsi="Arial" w:cs="Arial"/>
              </w:rPr>
            </w:pPr>
            <w:r w:rsidRPr="00C738D2">
              <w:rPr>
                <w:rFonts w:ascii="Arial" w:hAnsi="Arial" w:cs="Arial"/>
              </w:rPr>
              <w:t>May register as a component of a DRR, On-Peak Demand Resource, or Seasonal Peak Demand Resource or</w:t>
            </w:r>
          </w:p>
        </w:tc>
      </w:tr>
      <w:tr w:rsidR="00BC6DD7" w:rsidRPr="00C738D2" w14:paraId="7FDE89A7" w14:textId="77777777" w:rsidTr="001D4185">
        <w:trPr>
          <w:gridAfter w:val="1"/>
          <w:wAfter w:w="1305" w:type="dxa"/>
          <w:jc w:val="center"/>
        </w:trPr>
        <w:tc>
          <w:tcPr>
            <w:tcW w:w="270" w:type="dxa"/>
          </w:tcPr>
          <w:p w14:paraId="46AC6466" w14:textId="77777777" w:rsidR="00BC6DD7" w:rsidRPr="00C738D2" w:rsidRDefault="00BC6DD7" w:rsidP="00FC021A">
            <w:pPr>
              <w:spacing w:before="100" w:after="100"/>
              <w:rPr>
                <w:rFonts w:ascii="Arial" w:hAnsi="Arial" w:cs="Arial"/>
                <w:szCs w:val="24"/>
              </w:rPr>
            </w:pPr>
          </w:p>
        </w:tc>
        <w:tc>
          <w:tcPr>
            <w:tcW w:w="9507" w:type="dxa"/>
          </w:tcPr>
          <w:p w14:paraId="5E9471CC" w14:textId="0F11ED23" w:rsidR="00BC6DD7" w:rsidRPr="00C738D2" w:rsidRDefault="00BC6DD7" w:rsidP="00BC6DD7">
            <w:pPr>
              <w:numPr>
                <w:ilvl w:val="0"/>
                <w:numId w:val="370"/>
              </w:numPr>
              <w:spacing w:before="100" w:after="100"/>
              <w:rPr>
                <w:rFonts w:ascii="Arial" w:hAnsi="Arial" w:cs="Arial"/>
              </w:rPr>
            </w:pPr>
            <w:r w:rsidRPr="00C738D2">
              <w:rPr>
                <w:rFonts w:ascii="Arial" w:hAnsi="Arial" w:cs="Arial"/>
              </w:rPr>
              <w:t xml:space="preserve">May elect to </w:t>
            </w:r>
            <w:r w:rsidRPr="00C738D2">
              <w:rPr>
                <w:rFonts w:ascii="Arial" w:hAnsi="Arial" w:cs="Arial"/>
                <w:b/>
              </w:rPr>
              <w:t>not</w:t>
            </w:r>
            <w:r w:rsidRPr="00C738D2">
              <w:rPr>
                <w:rFonts w:ascii="Arial" w:hAnsi="Arial" w:cs="Arial"/>
              </w:rPr>
              <w:t xml:space="preserve"> register, or to register as an ATRR only, if </w:t>
            </w:r>
            <w:r w:rsidRPr="00C738D2">
              <w:rPr>
                <w:rFonts w:ascii="Arial" w:hAnsi="Arial" w:cs="Arial"/>
                <w:b/>
              </w:rPr>
              <w:t>not</w:t>
            </w:r>
            <w:r w:rsidRPr="00C738D2">
              <w:rPr>
                <w:rFonts w:ascii="Arial" w:hAnsi="Arial" w:cs="Arial"/>
              </w:rPr>
              <w:t xml:space="preserve"> participating in any New England Markets other than as a load reducer or regulation provider</w:t>
            </w:r>
          </w:p>
        </w:tc>
      </w:tr>
      <w:tr w:rsidR="00BC6DD7" w:rsidRPr="00C738D2" w14:paraId="3CC813C1" w14:textId="77777777" w:rsidTr="001D4185">
        <w:trPr>
          <w:gridAfter w:val="1"/>
          <w:wAfter w:w="1305" w:type="dxa"/>
          <w:jc w:val="center"/>
        </w:trPr>
        <w:tc>
          <w:tcPr>
            <w:tcW w:w="270" w:type="dxa"/>
          </w:tcPr>
          <w:p w14:paraId="375A4DAA" w14:textId="77777777" w:rsidR="00BC6DD7" w:rsidRPr="00C738D2" w:rsidRDefault="00BC6DD7" w:rsidP="00FC021A">
            <w:pPr>
              <w:spacing w:before="100" w:after="100"/>
              <w:rPr>
                <w:rFonts w:ascii="Arial" w:hAnsi="Arial" w:cs="Arial"/>
                <w:szCs w:val="24"/>
              </w:rPr>
            </w:pPr>
          </w:p>
        </w:tc>
        <w:tc>
          <w:tcPr>
            <w:tcW w:w="9507" w:type="dxa"/>
          </w:tcPr>
          <w:p w14:paraId="1E6250F2" w14:textId="597B39E6" w:rsidR="00BC6DD7" w:rsidRPr="00C738D2" w:rsidRDefault="0023571C" w:rsidP="00BC6DD7">
            <w:pPr>
              <w:numPr>
                <w:ilvl w:val="0"/>
                <w:numId w:val="6"/>
              </w:numPr>
              <w:spacing w:before="100" w:after="100"/>
              <w:ind w:left="1389"/>
              <w:rPr>
                <w:rFonts w:ascii="Arial" w:hAnsi="Arial" w:cs="Arial"/>
              </w:rPr>
            </w:pPr>
            <w:r w:rsidRPr="00C738D2">
              <w:rPr>
                <w:rFonts w:ascii="Arial" w:hAnsi="Arial" w:cs="Arial"/>
              </w:rPr>
              <w:t>A generating facilit</w:t>
            </w:r>
            <w:r w:rsidR="00BC6DD7" w:rsidRPr="00C738D2">
              <w:rPr>
                <w:rFonts w:ascii="Arial" w:hAnsi="Arial" w:cs="Arial"/>
              </w:rPr>
              <w:t>y that opts to register as part of an Electric Storage Facility shall register as a Generator.</w:t>
            </w:r>
          </w:p>
        </w:tc>
      </w:tr>
      <w:tr w:rsidR="00BC6DD7" w:rsidRPr="00C738D2" w14:paraId="47C420F0" w14:textId="77777777" w:rsidTr="001D4185">
        <w:trPr>
          <w:gridAfter w:val="1"/>
          <w:wAfter w:w="1305" w:type="dxa"/>
          <w:jc w:val="center"/>
        </w:trPr>
        <w:tc>
          <w:tcPr>
            <w:tcW w:w="270" w:type="dxa"/>
          </w:tcPr>
          <w:p w14:paraId="5B3F347E" w14:textId="77777777" w:rsidR="00BC6DD7" w:rsidRPr="00C738D2" w:rsidRDefault="00BC6DD7" w:rsidP="00FC021A">
            <w:pPr>
              <w:spacing w:before="100" w:after="100"/>
              <w:rPr>
                <w:rFonts w:ascii="Arial" w:hAnsi="Arial" w:cs="Arial"/>
                <w:szCs w:val="24"/>
              </w:rPr>
            </w:pPr>
          </w:p>
        </w:tc>
        <w:tc>
          <w:tcPr>
            <w:tcW w:w="9507" w:type="dxa"/>
          </w:tcPr>
          <w:p w14:paraId="22CDAF20" w14:textId="1EAFCF6C" w:rsidR="00BC6DD7" w:rsidRPr="00C738D2" w:rsidRDefault="00BC6DD7" w:rsidP="00BC6DD7">
            <w:pPr>
              <w:numPr>
                <w:ilvl w:val="0"/>
                <w:numId w:val="6"/>
              </w:numPr>
              <w:spacing w:before="100" w:after="100"/>
              <w:ind w:left="1389"/>
              <w:rPr>
                <w:rFonts w:ascii="Arial" w:hAnsi="Arial" w:cs="Arial"/>
              </w:rPr>
            </w:pPr>
            <w:r w:rsidRPr="00C738D2">
              <w:rPr>
                <w:rFonts w:ascii="Arial" w:hAnsi="Arial" w:cs="Arial"/>
                <w:b/>
              </w:rPr>
              <w:t>Neither</w:t>
            </w:r>
            <w:r w:rsidRPr="00C738D2">
              <w:rPr>
                <w:rFonts w:ascii="Arial" w:hAnsi="Arial" w:cs="Arial"/>
              </w:rPr>
              <w:t xml:space="preserve"> a Generator </w:t>
            </w:r>
            <w:r w:rsidRPr="00C738D2">
              <w:rPr>
                <w:rFonts w:ascii="Arial" w:hAnsi="Arial" w:cs="Arial"/>
                <w:b/>
              </w:rPr>
              <w:t>nor</w:t>
            </w:r>
            <w:r w:rsidRPr="00C738D2">
              <w:rPr>
                <w:rFonts w:ascii="Arial" w:hAnsi="Arial" w:cs="Arial"/>
              </w:rPr>
              <w:t xml:space="preserve"> </w:t>
            </w:r>
            <w:r w:rsidR="003A2DB4">
              <w:rPr>
                <w:rFonts w:ascii="Arial" w:hAnsi="Arial" w:cs="Arial"/>
              </w:rPr>
              <w:t>a</w:t>
            </w:r>
            <w:r w:rsidR="003A2DB4" w:rsidRPr="00C738D2">
              <w:rPr>
                <w:rFonts w:ascii="Arial" w:hAnsi="Arial" w:cs="Arial"/>
              </w:rPr>
              <w:t>n</w:t>
            </w:r>
            <w:r w:rsidRPr="00C738D2">
              <w:rPr>
                <w:rFonts w:ascii="Arial" w:hAnsi="Arial" w:cs="Arial"/>
              </w:rPr>
              <w:t xml:space="preserve"> SOG may be registered at the same end-use customer facility as a Demand Response Asset unless the Generator or SOG is separately metered and reported and its output does </w:t>
            </w:r>
            <w:r w:rsidRPr="00C738D2">
              <w:rPr>
                <w:rFonts w:ascii="Arial" w:hAnsi="Arial" w:cs="Arial"/>
                <w:b/>
              </w:rPr>
              <w:t>not</w:t>
            </w:r>
            <w:r w:rsidRPr="00C738D2">
              <w:rPr>
                <w:rFonts w:ascii="Arial" w:hAnsi="Arial" w:cs="Arial"/>
              </w:rPr>
              <w:t xml:space="preserve"> reduce the load reported at the Retail Delivery Point of the Demand Response Asset.</w:t>
            </w:r>
          </w:p>
        </w:tc>
      </w:tr>
      <w:tr w:rsidR="00AF0E08" w:rsidRPr="00C738D2" w14:paraId="440690C1" w14:textId="77777777" w:rsidTr="001D4185">
        <w:trPr>
          <w:gridAfter w:val="1"/>
          <w:wAfter w:w="1305" w:type="dxa"/>
          <w:jc w:val="center"/>
        </w:trPr>
        <w:tc>
          <w:tcPr>
            <w:tcW w:w="270" w:type="dxa"/>
          </w:tcPr>
          <w:p w14:paraId="60F3ECFB" w14:textId="77777777" w:rsidR="00AF0E08" w:rsidRPr="00C738D2" w:rsidRDefault="00AF0E08" w:rsidP="00FC021A">
            <w:pPr>
              <w:spacing w:before="100" w:after="100"/>
              <w:rPr>
                <w:rFonts w:ascii="Arial" w:hAnsi="Arial" w:cs="Arial"/>
                <w:szCs w:val="24"/>
              </w:rPr>
            </w:pPr>
          </w:p>
        </w:tc>
        <w:tc>
          <w:tcPr>
            <w:tcW w:w="9507" w:type="dxa"/>
          </w:tcPr>
          <w:p w14:paraId="08D73B32" w14:textId="39B1A1E4" w:rsidR="00AF0E08" w:rsidRPr="00C738D2" w:rsidRDefault="00943897" w:rsidP="00D80276">
            <w:pPr>
              <w:numPr>
                <w:ilvl w:val="0"/>
                <w:numId w:val="6"/>
              </w:numPr>
              <w:spacing w:before="100" w:after="100"/>
              <w:ind w:left="1389"/>
              <w:rPr>
                <w:rFonts w:ascii="Arial" w:hAnsi="Arial" w:cs="Arial"/>
              </w:rPr>
            </w:pPr>
            <w:r w:rsidRPr="00C738D2">
              <w:rPr>
                <w:rFonts w:ascii="Arial" w:hAnsi="Arial" w:cs="Arial"/>
              </w:rPr>
              <w:t xml:space="preserve">For the purpose of this </w:t>
            </w:r>
            <w:r w:rsidR="005D0E6C" w:rsidRPr="00C738D2">
              <w:rPr>
                <w:rFonts w:ascii="Arial" w:hAnsi="Arial" w:cs="Arial"/>
              </w:rPr>
              <w:t>OP</w:t>
            </w:r>
            <w:r w:rsidR="00AF0E08" w:rsidRPr="00C738D2">
              <w:rPr>
                <w:rFonts w:ascii="Arial" w:hAnsi="Arial" w:cs="Arial"/>
              </w:rPr>
              <w:t xml:space="preserve">, the aggregated maximum net output at or above 0 degrees F and interconnection voltage of a generating facility </w:t>
            </w:r>
            <w:r w:rsidRPr="00C738D2">
              <w:rPr>
                <w:rFonts w:ascii="Arial" w:hAnsi="Arial" w:cs="Arial"/>
              </w:rPr>
              <w:t xml:space="preserve">measured at the point at which the generating facility interconnects to the existing system </w:t>
            </w:r>
            <w:r w:rsidR="00AF0E08" w:rsidRPr="00C738D2">
              <w:rPr>
                <w:rFonts w:ascii="Arial" w:hAnsi="Arial" w:cs="Arial"/>
              </w:rPr>
              <w:t xml:space="preserve">are used to determine registration options.  </w:t>
            </w:r>
          </w:p>
        </w:tc>
      </w:tr>
      <w:tr w:rsidR="00FC021A" w:rsidRPr="00C738D2" w14:paraId="33C813D1" w14:textId="77777777" w:rsidTr="001D4185">
        <w:trPr>
          <w:gridAfter w:val="1"/>
          <w:wAfter w:w="1305" w:type="dxa"/>
          <w:jc w:val="center"/>
        </w:trPr>
        <w:tc>
          <w:tcPr>
            <w:tcW w:w="270" w:type="dxa"/>
          </w:tcPr>
          <w:p w14:paraId="4AEC20AB" w14:textId="77777777" w:rsidR="00FC021A" w:rsidRPr="00C738D2" w:rsidRDefault="00FC021A" w:rsidP="00FC021A">
            <w:pPr>
              <w:spacing w:before="100" w:after="100"/>
              <w:rPr>
                <w:rFonts w:ascii="Arial" w:hAnsi="Arial" w:cs="Arial"/>
                <w:szCs w:val="24"/>
              </w:rPr>
            </w:pPr>
          </w:p>
        </w:tc>
        <w:tc>
          <w:tcPr>
            <w:tcW w:w="9507" w:type="dxa"/>
          </w:tcPr>
          <w:p w14:paraId="5FAE10D1" w14:textId="61CD816C" w:rsidR="00FC021A" w:rsidRPr="00C738D2" w:rsidRDefault="00943897" w:rsidP="00D80276">
            <w:pPr>
              <w:numPr>
                <w:ilvl w:val="0"/>
                <w:numId w:val="6"/>
              </w:numPr>
              <w:spacing w:before="100" w:after="100"/>
              <w:ind w:left="1389"/>
              <w:rPr>
                <w:rFonts w:ascii="Arial" w:hAnsi="Arial" w:cs="Arial"/>
              </w:rPr>
            </w:pPr>
            <w:r w:rsidRPr="00C738D2">
              <w:rPr>
                <w:rFonts w:ascii="Arial" w:hAnsi="Arial" w:cs="Arial"/>
              </w:rPr>
              <w:t>For dispersed power generating facilities or distributed energy resources (excluding load reducers) that are interconnecting to the existing system through a common point of connection (e.g., a common collector or an express feeder), the following applies:</w:t>
            </w:r>
          </w:p>
        </w:tc>
      </w:tr>
      <w:tr w:rsidR="00FC021A" w:rsidRPr="00C738D2" w14:paraId="6B02D784" w14:textId="77777777" w:rsidTr="001D4185">
        <w:trPr>
          <w:gridAfter w:val="1"/>
          <w:wAfter w:w="1305" w:type="dxa"/>
          <w:jc w:val="center"/>
        </w:trPr>
        <w:tc>
          <w:tcPr>
            <w:tcW w:w="270" w:type="dxa"/>
          </w:tcPr>
          <w:p w14:paraId="1DAD165D" w14:textId="77777777" w:rsidR="00FC021A" w:rsidRPr="00C738D2" w:rsidRDefault="00FC021A" w:rsidP="00FC021A">
            <w:pPr>
              <w:pStyle w:val="DocumentText"/>
              <w:rPr>
                <w:rFonts w:ascii="Arial" w:hAnsi="Arial" w:cs="Arial"/>
              </w:rPr>
            </w:pPr>
          </w:p>
        </w:tc>
        <w:tc>
          <w:tcPr>
            <w:tcW w:w="9507" w:type="dxa"/>
          </w:tcPr>
          <w:p w14:paraId="143FB4AC" w14:textId="508D7586" w:rsidR="00FC021A" w:rsidRPr="00C738D2" w:rsidRDefault="00943897" w:rsidP="00AA1B14">
            <w:pPr>
              <w:numPr>
                <w:ilvl w:val="0"/>
                <w:numId w:val="371"/>
              </w:numPr>
              <w:tabs>
                <w:tab w:val="left" w:pos="1755"/>
              </w:tabs>
              <w:spacing w:before="100" w:after="100"/>
              <w:ind w:left="1755"/>
              <w:rPr>
                <w:rFonts w:ascii="Arial" w:hAnsi="Arial" w:cs="Arial"/>
              </w:rPr>
            </w:pPr>
            <w:r w:rsidRPr="00C738D2">
              <w:rPr>
                <w:rFonts w:ascii="Arial" w:hAnsi="Arial" w:cs="Arial"/>
              </w:rPr>
              <w:t xml:space="preserve">For purposes of this </w:t>
            </w:r>
            <w:r w:rsidR="005D0E6C" w:rsidRPr="00C738D2">
              <w:rPr>
                <w:rFonts w:ascii="Arial" w:hAnsi="Arial" w:cs="Arial"/>
              </w:rPr>
              <w:t>OP</w:t>
            </w:r>
            <w:r w:rsidRPr="00C738D2">
              <w:rPr>
                <w:rFonts w:ascii="Arial" w:hAnsi="Arial" w:cs="Arial"/>
              </w:rPr>
              <w:t xml:space="preserve">, a common collector is a system, usually operating at distribution or sub-transmission voltage levels, designed primarily for interconnecting capacity to a common point of connection on an existing transmission or distribution element.  Where the existing point of connection is a substation, the interconnection facilities are commonly referred to as an express feeder.  An express feeder by definition serves </w:t>
            </w:r>
            <w:r w:rsidRPr="00C738D2">
              <w:rPr>
                <w:rFonts w:ascii="Arial" w:hAnsi="Arial" w:cs="Arial"/>
                <w:b/>
              </w:rPr>
              <w:t>no</w:t>
            </w:r>
            <w:r w:rsidRPr="00C738D2">
              <w:rPr>
                <w:rFonts w:ascii="Arial" w:hAnsi="Arial" w:cs="Arial"/>
              </w:rPr>
              <w:t xml:space="preserve"> load other than that associated with the </w:t>
            </w:r>
            <w:r w:rsidRPr="00C738D2">
              <w:rPr>
                <w:rFonts w:ascii="Arial" w:hAnsi="Arial" w:cs="Arial"/>
              </w:rPr>
              <w:lastRenderedPageBreak/>
              <w:t>interconnected dispersed power generating facilities or distributed energy resource.</w:t>
            </w:r>
          </w:p>
        </w:tc>
      </w:tr>
      <w:tr w:rsidR="00FC021A" w:rsidRPr="00C738D2" w14:paraId="08C2CFF8" w14:textId="77777777" w:rsidTr="001D4185">
        <w:trPr>
          <w:gridAfter w:val="1"/>
          <w:wAfter w:w="1305" w:type="dxa"/>
          <w:jc w:val="center"/>
        </w:trPr>
        <w:tc>
          <w:tcPr>
            <w:tcW w:w="270" w:type="dxa"/>
          </w:tcPr>
          <w:p w14:paraId="6712C329" w14:textId="77777777" w:rsidR="00FC021A" w:rsidRPr="00C738D2" w:rsidRDefault="00FC021A" w:rsidP="00FC021A">
            <w:pPr>
              <w:pStyle w:val="DocumentText"/>
              <w:rPr>
                <w:rFonts w:ascii="Arial" w:hAnsi="Arial" w:cs="Arial"/>
              </w:rPr>
            </w:pPr>
          </w:p>
        </w:tc>
        <w:tc>
          <w:tcPr>
            <w:tcW w:w="9507" w:type="dxa"/>
          </w:tcPr>
          <w:p w14:paraId="55D5DE6D" w14:textId="3F90E095" w:rsidR="00FC021A" w:rsidRPr="00C738D2" w:rsidRDefault="00943897" w:rsidP="006E2613">
            <w:pPr>
              <w:numPr>
                <w:ilvl w:val="0"/>
                <w:numId w:val="371"/>
              </w:numPr>
              <w:tabs>
                <w:tab w:val="left" w:pos="1755"/>
              </w:tabs>
              <w:spacing w:before="100" w:after="100"/>
              <w:ind w:left="1780"/>
              <w:rPr>
                <w:rFonts w:ascii="Arial" w:hAnsi="Arial" w:cs="Arial"/>
              </w:rPr>
            </w:pPr>
            <w:r w:rsidRPr="00C738D2">
              <w:rPr>
                <w:rFonts w:ascii="Arial" w:hAnsi="Arial" w:cs="Arial"/>
              </w:rPr>
              <w:t>Where multiple dispersed power generating facilities or distributed energy resources are connecting to the existing system through a common point of connection</w:t>
            </w:r>
            <w:r w:rsidR="00E31E9B" w:rsidRPr="00C738D2">
              <w:rPr>
                <w:rFonts w:ascii="Arial" w:hAnsi="Arial" w:cs="Arial"/>
              </w:rPr>
              <w:t xml:space="preserve"> at the same time</w:t>
            </w:r>
            <w:r w:rsidRPr="00C738D2">
              <w:rPr>
                <w:rFonts w:ascii="Arial" w:hAnsi="Arial" w:cs="Arial"/>
              </w:rPr>
              <w:t>, all generating facilities/resources (excluding load reducers) interconnected at the common collector or express feeder system will be aggregated for the determination of the less than five (5) MW eligibility threshold.</w:t>
            </w:r>
            <w:r w:rsidR="00E3133E" w:rsidRPr="00C738D2">
              <w:rPr>
                <w:rFonts w:ascii="Arial" w:hAnsi="Arial" w:cs="Arial"/>
              </w:rPr>
              <w:t xml:space="preserve"> </w:t>
            </w:r>
            <w:r w:rsidRPr="00C738D2">
              <w:rPr>
                <w:rFonts w:ascii="Arial" w:hAnsi="Arial" w:cs="Arial"/>
              </w:rPr>
              <w:t xml:space="preserve"> However, a new dispersed power generating facility or distributed energy resource seeking to interconnect at the same common collector or express feeder system as other dispersed power generating facilities or distributed energy resources will </w:t>
            </w:r>
            <w:r w:rsidRPr="00C738D2">
              <w:rPr>
                <w:rFonts w:ascii="Arial" w:hAnsi="Arial" w:cs="Arial"/>
                <w:b/>
              </w:rPr>
              <w:t>not</w:t>
            </w:r>
            <w:r w:rsidRPr="00C738D2">
              <w:rPr>
                <w:rFonts w:ascii="Arial" w:hAnsi="Arial" w:cs="Arial"/>
              </w:rPr>
              <w:t xml:space="preserve"> be aggregated for the purposes of determining the less than five (5) MW eligibility threshold if both of the following conditions are met:</w:t>
            </w:r>
          </w:p>
        </w:tc>
      </w:tr>
      <w:tr w:rsidR="00FC021A" w:rsidRPr="00C738D2" w14:paraId="734807FC" w14:textId="77777777" w:rsidTr="001D4185">
        <w:trPr>
          <w:gridAfter w:val="1"/>
          <w:wAfter w:w="1305" w:type="dxa"/>
          <w:jc w:val="center"/>
        </w:trPr>
        <w:tc>
          <w:tcPr>
            <w:tcW w:w="270" w:type="dxa"/>
          </w:tcPr>
          <w:p w14:paraId="34B124CD" w14:textId="77777777" w:rsidR="00FC021A" w:rsidRPr="00C738D2" w:rsidRDefault="00FC021A" w:rsidP="00FC021A">
            <w:pPr>
              <w:pStyle w:val="DocumentText"/>
              <w:rPr>
                <w:rFonts w:ascii="Arial" w:hAnsi="Arial" w:cs="Arial"/>
              </w:rPr>
            </w:pPr>
          </w:p>
        </w:tc>
        <w:tc>
          <w:tcPr>
            <w:tcW w:w="9507" w:type="dxa"/>
          </w:tcPr>
          <w:p w14:paraId="0ADD9FCC" w14:textId="79DBF1C8" w:rsidR="00FC021A" w:rsidRPr="00C738D2" w:rsidRDefault="00943897" w:rsidP="006E2613">
            <w:pPr>
              <w:numPr>
                <w:ilvl w:val="0"/>
                <w:numId w:val="372"/>
              </w:numPr>
              <w:tabs>
                <w:tab w:val="left" w:pos="2860"/>
              </w:tabs>
              <w:spacing w:before="100" w:after="100"/>
              <w:ind w:left="2230" w:hanging="450"/>
              <w:rPr>
                <w:rFonts w:ascii="Arial" w:hAnsi="Arial" w:cs="Arial"/>
              </w:rPr>
            </w:pPr>
            <w:r w:rsidRPr="00C738D2">
              <w:rPr>
                <w:rFonts w:ascii="Arial" w:hAnsi="Arial" w:cs="Arial"/>
              </w:rPr>
              <w:t xml:space="preserve">the other generating facilities or distributed energy resources on the common collector or express feeder system are existing, which, for purposes of this </w:t>
            </w:r>
            <w:r w:rsidR="005D0E6C" w:rsidRPr="00C738D2">
              <w:rPr>
                <w:rFonts w:ascii="Arial" w:hAnsi="Arial" w:cs="Arial"/>
              </w:rPr>
              <w:t>OP</w:t>
            </w:r>
            <w:r w:rsidRPr="00C738D2">
              <w:rPr>
                <w:rFonts w:ascii="Arial" w:hAnsi="Arial" w:cs="Arial"/>
              </w:rPr>
              <w:t xml:space="preserve"> means, with executed interconnection agreements in place; and</w:t>
            </w:r>
          </w:p>
        </w:tc>
      </w:tr>
      <w:tr w:rsidR="00FC021A" w:rsidRPr="00C738D2" w14:paraId="5E8A14E8" w14:textId="77777777" w:rsidTr="001D4185">
        <w:trPr>
          <w:gridAfter w:val="1"/>
          <w:wAfter w:w="1305" w:type="dxa"/>
          <w:jc w:val="center"/>
        </w:trPr>
        <w:tc>
          <w:tcPr>
            <w:tcW w:w="270" w:type="dxa"/>
          </w:tcPr>
          <w:p w14:paraId="2D673533" w14:textId="77777777" w:rsidR="00FC021A" w:rsidRPr="00C738D2" w:rsidRDefault="00FC021A" w:rsidP="00FC021A">
            <w:pPr>
              <w:pStyle w:val="DocumentText"/>
              <w:rPr>
                <w:rFonts w:ascii="Arial" w:hAnsi="Arial" w:cs="Arial"/>
              </w:rPr>
            </w:pPr>
          </w:p>
        </w:tc>
        <w:tc>
          <w:tcPr>
            <w:tcW w:w="9507" w:type="dxa"/>
          </w:tcPr>
          <w:p w14:paraId="6B70B985" w14:textId="0F26030A" w:rsidR="00FC021A" w:rsidRPr="00C738D2" w:rsidRDefault="00943897" w:rsidP="006E2613">
            <w:pPr>
              <w:numPr>
                <w:ilvl w:val="0"/>
                <w:numId w:val="372"/>
              </w:numPr>
              <w:tabs>
                <w:tab w:val="left" w:pos="2295"/>
              </w:tabs>
              <w:spacing w:before="100" w:after="100"/>
              <w:ind w:left="2230"/>
              <w:rPr>
                <w:rFonts w:ascii="Arial" w:hAnsi="Arial" w:cs="Arial"/>
              </w:rPr>
            </w:pPr>
            <w:r w:rsidRPr="00C738D2">
              <w:rPr>
                <w:rFonts w:ascii="Arial" w:hAnsi="Arial" w:cs="Arial"/>
              </w:rPr>
              <w:t xml:space="preserve">the new dispersed power generating facility or distributed energy resource is </w:t>
            </w:r>
            <w:r w:rsidRPr="00C738D2">
              <w:rPr>
                <w:rFonts w:ascii="Arial" w:hAnsi="Arial" w:cs="Arial"/>
                <w:b/>
              </w:rPr>
              <w:t>not</w:t>
            </w:r>
            <w:r w:rsidRPr="00C738D2">
              <w:rPr>
                <w:rFonts w:ascii="Arial" w:hAnsi="Arial" w:cs="Arial"/>
              </w:rPr>
              <w:t xml:space="preserve"> an Affiliate of the existing generating facilities or distributed energy resources on the common collector or express feeder system at the time of the interconnection request submittal</w:t>
            </w:r>
          </w:p>
        </w:tc>
      </w:tr>
      <w:tr w:rsidR="00E31E9B" w:rsidRPr="00C738D2" w14:paraId="1A1DBDA9" w14:textId="77777777" w:rsidTr="001D4185">
        <w:trPr>
          <w:gridAfter w:val="1"/>
          <w:wAfter w:w="1305" w:type="dxa"/>
          <w:jc w:val="center"/>
        </w:trPr>
        <w:tc>
          <w:tcPr>
            <w:tcW w:w="270" w:type="dxa"/>
          </w:tcPr>
          <w:p w14:paraId="7250F034" w14:textId="77777777" w:rsidR="00E31E9B" w:rsidRPr="00C738D2" w:rsidRDefault="00E31E9B" w:rsidP="00FC021A">
            <w:pPr>
              <w:pStyle w:val="DocumentText"/>
              <w:rPr>
                <w:rFonts w:ascii="Arial" w:hAnsi="Arial" w:cs="Arial"/>
              </w:rPr>
            </w:pPr>
          </w:p>
        </w:tc>
        <w:tc>
          <w:tcPr>
            <w:tcW w:w="9507" w:type="dxa"/>
          </w:tcPr>
          <w:p w14:paraId="261BF89F" w14:textId="77DB24DD" w:rsidR="00E31E9B" w:rsidRPr="00C738D2" w:rsidRDefault="00E31E9B" w:rsidP="00D80276">
            <w:pPr>
              <w:numPr>
                <w:ilvl w:val="0"/>
                <w:numId w:val="371"/>
              </w:numPr>
              <w:tabs>
                <w:tab w:val="left" w:pos="1755"/>
              </w:tabs>
              <w:spacing w:before="100" w:after="100"/>
              <w:ind w:left="1755"/>
              <w:rPr>
                <w:rFonts w:ascii="Arial" w:hAnsi="Arial" w:cs="Arial"/>
              </w:rPr>
            </w:pPr>
            <w:r w:rsidRPr="00C738D2">
              <w:rPr>
                <w:rFonts w:ascii="Arial" w:hAnsi="Arial" w:cs="Arial"/>
              </w:rPr>
              <w:t xml:space="preserve">The ISO may waive aggregation of </w:t>
            </w:r>
            <w:r w:rsidR="00DF2BB0" w:rsidRPr="00C738D2">
              <w:rPr>
                <w:rFonts w:ascii="Arial" w:hAnsi="Arial" w:cs="Arial"/>
              </w:rPr>
              <w:t xml:space="preserve">an </w:t>
            </w:r>
            <w:r w:rsidRPr="00C738D2">
              <w:rPr>
                <w:rFonts w:ascii="Arial" w:hAnsi="Arial" w:cs="Arial"/>
              </w:rPr>
              <w:t>unaffiliated generating facility/resource that would otherwise be aggregated pursuant to Section II.A.</w:t>
            </w:r>
            <w:r w:rsidR="00494997" w:rsidRPr="00C738D2">
              <w:rPr>
                <w:rFonts w:ascii="Arial" w:hAnsi="Arial" w:cs="Arial"/>
              </w:rPr>
              <w:t>2.</w:t>
            </w:r>
            <w:r w:rsidRPr="00C738D2">
              <w:rPr>
                <w:rFonts w:ascii="Arial" w:hAnsi="Arial" w:cs="Arial"/>
              </w:rPr>
              <w:t xml:space="preserve">f, if the ISO determines that </w:t>
            </w:r>
            <w:r w:rsidRPr="00C738D2">
              <w:rPr>
                <w:rFonts w:ascii="Arial" w:hAnsi="Arial" w:cs="Arial"/>
                <w:b/>
              </w:rPr>
              <w:t>not</w:t>
            </w:r>
            <w:r w:rsidRPr="00C738D2">
              <w:rPr>
                <w:rFonts w:ascii="Arial" w:hAnsi="Arial" w:cs="Arial"/>
              </w:rPr>
              <w:t xml:space="preserve"> aggregating the unaffiliated generating facility/resource is acceptable from a reliability perspective</w:t>
            </w:r>
            <w:r w:rsidR="00DF2BB0" w:rsidRPr="00C738D2">
              <w:rPr>
                <w:rFonts w:ascii="Arial" w:hAnsi="Arial" w:cs="Arial"/>
              </w:rPr>
              <w:t>.</w:t>
            </w:r>
          </w:p>
        </w:tc>
      </w:tr>
      <w:tr w:rsidR="00943897" w:rsidRPr="00C738D2" w14:paraId="5377321E" w14:textId="77777777" w:rsidTr="001D4185">
        <w:trPr>
          <w:gridAfter w:val="1"/>
          <w:wAfter w:w="1305" w:type="dxa"/>
          <w:jc w:val="center"/>
        </w:trPr>
        <w:tc>
          <w:tcPr>
            <w:tcW w:w="270" w:type="dxa"/>
          </w:tcPr>
          <w:p w14:paraId="0201C454" w14:textId="77777777" w:rsidR="00943897" w:rsidRPr="00C738D2" w:rsidRDefault="00943897" w:rsidP="00FC021A">
            <w:pPr>
              <w:pStyle w:val="DocumentText"/>
              <w:rPr>
                <w:rFonts w:ascii="Arial" w:hAnsi="Arial" w:cs="Arial"/>
              </w:rPr>
            </w:pPr>
          </w:p>
        </w:tc>
        <w:tc>
          <w:tcPr>
            <w:tcW w:w="9507" w:type="dxa"/>
          </w:tcPr>
          <w:p w14:paraId="18D58C61" w14:textId="08151793" w:rsidR="00943897" w:rsidRPr="00C738D2" w:rsidRDefault="00943897" w:rsidP="00E16FB3">
            <w:pPr>
              <w:numPr>
                <w:ilvl w:val="0"/>
                <w:numId w:val="305"/>
              </w:numPr>
              <w:tabs>
                <w:tab w:val="left" w:pos="2205"/>
              </w:tabs>
              <w:spacing w:before="100" w:after="100"/>
              <w:ind w:left="2205" w:hanging="450"/>
              <w:rPr>
                <w:rFonts w:ascii="Arial" w:hAnsi="Arial" w:cs="Arial"/>
              </w:rPr>
            </w:pPr>
            <w:r w:rsidRPr="00C738D2">
              <w:rPr>
                <w:rFonts w:ascii="Arial" w:hAnsi="Arial" w:cs="Arial"/>
              </w:rPr>
              <w:t xml:space="preserve">ISO </w:t>
            </w:r>
            <w:r w:rsidR="00E16FB3" w:rsidRPr="00C738D2">
              <w:rPr>
                <w:rFonts w:ascii="Arial" w:hAnsi="Arial" w:cs="Arial"/>
              </w:rPr>
              <w:t xml:space="preserve">shall </w:t>
            </w:r>
            <w:r w:rsidRPr="00C738D2">
              <w:rPr>
                <w:rFonts w:ascii="Arial" w:hAnsi="Arial" w:cs="Arial"/>
              </w:rPr>
              <w:t xml:space="preserve">consider project information included in the Generation Notification Form or Proposed Plan Application submitted pursuant to Section I.3.9 of the </w:t>
            </w:r>
            <w:r w:rsidR="00E96C41" w:rsidRPr="00C738D2">
              <w:rPr>
                <w:rFonts w:ascii="Arial" w:hAnsi="Arial" w:cs="Arial"/>
              </w:rPr>
              <w:t xml:space="preserve">ISO </w:t>
            </w:r>
            <w:r w:rsidRPr="00C738D2">
              <w:rPr>
                <w:rFonts w:ascii="Arial" w:hAnsi="Arial" w:cs="Arial"/>
              </w:rPr>
              <w:t>Tariff to determine if multiple points of connection are present.</w:t>
            </w:r>
          </w:p>
        </w:tc>
      </w:tr>
      <w:tr w:rsidR="00A95C04" w:rsidRPr="00C738D2" w14:paraId="1223E059" w14:textId="77777777" w:rsidTr="001D4185">
        <w:trPr>
          <w:gridAfter w:val="1"/>
          <w:wAfter w:w="1305" w:type="dxa"/>
          <w:jc w:val="center"/>
        </w:trPr>
        <w:tc>
          <w:tcPr>
            <w:tcW w:w="270" w:type="dxa"/>
          </w:tcPr>
          <w:p w14:paraId="1ECA8151" w14:textId="77777777" w:rsidR="00A95C04" w:rsidRPr="00C738D2" w:rsidRDefault="00A95C04" w:rsidP="008A6D8F">
            <w:pPr>
              <w:spacing w:before="100" w:after="100"/>
              <w:rPr>
                <w:rFonts w:ascii="Arial" w:hAnsi="Arial" w:cs="Arial"/>
                <w:szCs w:val="24"/>
              </w:rPr>
            </w:pPr>
          </w:p>
        </w:tc>
        <w:tc>
          <w:tcPr>
            <w:tcW w:w="9507" w:type="dxa"/>
          </w:tcPr>
          <w:p w14:paraId="59CFC0CA" w14:textId="0E3FB63E" w:rsidR="00A95C04" w:rsidRPr="00C738D2" w:rsidRDefault="0017125F" w:rsidP="009F5228">
            <w:pPr>
              <w:numPr>
                <w:ilvl w:val="0"/>
                <w:numId w:val="6"/>
              </w:numPr>
              <w:spacing w:before="100" w:after="100"/>
              <w:ind w:left="1389"/>
              <w:rPr>
                <w:rFonts w:ascii="Arial" w:hAnsi="Arial" w:cs="Arial"/>
                <w:szCs w:val="24"/>
              </w:rPr>
            </w:pPr>
            <w:r w:rsidRPr="00C738D2">
              <w:rPr>
                <w:rFonts w:ascii="Arial" w:hAnsi="Arial" w:cs="Arial"/>
                <w:szCs w:val="24"/>
              </w:rPr>
              <w:t>A Lead MP may combine generat</w:t>
            </w:r>
            <w:r w:rsidR="00FC021A" w:rsidRPr="00C738D2">
              <w:rPr>
                <w:rFonts w:ascii="Arial" w:hAnsi="Arial" w:cs="Arial"/>
                <w:szCs w:val="24"/>
              </w:rPr>
              <w:t>or</w:t>
            </w:r>
            <w:r w:rsidRPr="00C738D2">
              <w:rPr>
                <w:rFonts w:ascii="Arial" w:hAnsi="Arial" w:cs="Arial"/>
                <w:szCs w:val="24"/>
              </w:rPr>
              <w:t xml:space="preserve"> units to form a defined Generator subject to Section II.C</w:t>
            </w:r>
            <w:r w:rsidR="005D0E6C" w:rsidRPr="00C738D2">
              <w:rPr>
                <w:rFonts w:ascii="Arial" w:hAnsi="Arial" w:cs="Arial"/>
                <w:szCs w:val="24"/>
              </w:rPr>
              <w:t xml:space="preserve"> of this OP</w:t>
            </w:r>
            <w:r w:rsidRPr="00C738D2">
              <w:rPr>
                <w:rFonts w:ascii="Arial" w:hAnsi="Arial" w:cs="Arial"/>
                <w:szCs w:val="24"/>
              </w:rPr>
              <w:t xml:space="preserve"> - Designated Entity - Performance, Communication and Control</w:t>
            </w:r>
            <w:r w:rsidR="00730D39" w:rsidRPr="00C738D2">
              <w:rPr>
                <w:rFonts w:ascii="Arial" w:hAnsi="Arial" w:cs="Arial"/>
                <w:szCs w:val="24"/>
              </w:rPr>
              <w:t>.</w:t>
            </w:r>
            <w:r w:rsidRPr="00C738D2">
              <w:rPr>
                <w:rFonts w:ascii="Arial" w:hAnsi="Arial" w:cs="Arial"/>
              </w:rPr>
              <w:t xml:space="preserve"> </w:t>
            </w:r>
            <w:r w:rsidR="00FC021A" w:rsidRPr="00C738D2">
              <w:rPr>
                <w:rFonts w:ascii="Arial" w:hAnsi="Arial" w:cs="Arial"/>
              </w:rPr>
              <w:t xml:space="preserve"> </w:t>
            </w:r>
            <w:r w:rsidR="00730D39" w:rsidRPr="00C738D2">
              <w:rPr>
                <w:rFonts w:ascii="Arial" w:hAnsi="Arial" w:cs="Arial"/>
              </w:rPr>
              <w:t>Examples of</w:t>
            </w:r>
            <w:r w:rsidR="00511EF5" w:rsidRPr="00C738D2">
              <w:rPr>
                <w:rFonts w:ascii="Arial" w:hAnsi="Arial" w:cs="Arial"/>
              </w:rPr>
              <w:t xml:space="preserve"> a</w:t>
            </w:r>
            <w:r w:rsidR="00A95C04" w:rsidRPr="00C738D2">
              <w:rPr>
                <w:rFonts w:ascii="Arial" w:hAnsi="Arial" w:cs="Arial"/>
                <w:szCs w:val="24"/>
              </w:rPr>
              <w:t xml:space="preserve"> defined Generator, composed of multiple generat</w:t>
            </w:r>
            <w:r w:rsidR="00FC021A" w:rsidRPr="00C738D2">
              <w:rPr>
                <w:rFonts w:ascii="Arial" w:hAnsi="Arial" w:cs="Arial"/>
                <w:szCs w:val="24"/>
              </w:rPr>
              <w:t>or</w:t>
            </w:r>
            <w:r w:rsidR="00A95C04" w:rsidRPr="00C738D2">
              <w:rPr>
                <w:rFonts w:ascii="Arial" w:hAnsi="Arial" w:cs="Arial"/>
                <w:szCs w:val="24"/>
              </w:rPr>
              <w:t xml:space="preserve"> units, </w:t>
            </w:r>
            <w:proofErr w:type="gramStart"/>
            <w:r w:rsidR="00730D39" w:rsidRPr="00C738D2">
              <w:rPr>
                <w:rFonts w:ascii="Arial" w:hAnsi="Arial" w:cs="Arial"/>
                <w:szCs w:val="24"/>
              </w:rPr>
              <w:t>include:</w:t>
            </w:r>
            <w:proofErr w:type="gramEnd"/>
            <w:r w:rsidR="00A95C04" w:rsidRPr="00C738D2">
              <w:rPr>
                <w:rFonts w:ascii="Arial" w:hAnsi="Arial" w:cs="Arial"/>
                <w:szCs w:val="24"/>
              </w:rPr>
              <w:t xml:space="preserve"> multi-unit hydro stations</w:t>
            </w:r>
            <w:r w:rsidR="00730D39" w:rsidRPr="00C738D2">
              <w:rPr>
                <w:rFonts w:ascii="Arial" w:hAnsi="Arial" w:cs="Arial"/>
                <w:szCs w:val="24"/>
              </w:rPr>
              <w:t>, solar farms, wind farms</w:t>
            </w:r>
            <w:r w:rsidR="00A95C04" w:rsidRPr="00C738D2">
              <w:rPr>
                <w:rFonts w:ascii="Arial" w:hAnsi="Arial" w:cs="Arial"/>
                <w:szCs w:val="24"/>
              </w:rPr>
              <w:t xml:space="preserve"> and most combined</w:t>
            </w:r>
            <w:r w:rsidR="00072558" w:rsidRPr="00C738D2">
              <w:rPr>
                <w:rFonts w:ascii="Arial" w:hAnsi="Arial" w:cs="Arial"/>
                <w:szCs w:val="24"/>
              </w:rPr>
              <w:t>-</w:t>
            </w:r>
            <w:r w:rsidR="00A95C04" w:rsidRPr="00C738D2">
              <w:rPr>
                <w:rFonts w:ascii="Arial" w:hAnsi="Arial" w:cs="Arial"/>
                <w:szCs w:val="24"/>
              </w:rPr>
              <w:t xml:space="preserve">cycle units.  A </w:t>
            </w:r>
            <w:r w:rsidR="00232668" w:rsidRPr="00C738D2">
              <w:rPr>
                <w:rFonts w:ascii="Arial" w:hAnsi="Arial" w:cs="Arial"/>
                <w:szCs w:val="24"/>
              </w:rPr>
              <w:t xml:space="preserve">Lead </w:t>
            </w:r>
            <w:r w:rsidR="00A95C04" w:rsidRPr="00C738D2">
              <w:rPr>
                <w:rFonts w:ascii="Arial" w:hAnsi="Arial" w:cs="Arial"/>
                <w:szCs w:val="24"/>
              </w:rPr>
              <w:t>MP</w:t>
            </w:r>
            <w:r w:rsidR="00B9789C" w:rsidRPr="00C738D2">
              <w:rPr>
                <w:rFonts w:ascii="Arial" w:hAnsi="Arial" w:cs="Arial"/>
                <w:szCs w:val="24"/>
              </w:rPr>
              <w:t>’</w:t>
            </w:r>
            <w:r w:rsidR="00730D39" w:rsidRPr="00C738D2">
              <w:rPr>
                <w:rFonts w:ascii="Arial" w:hAnsi="Arial" w:cs="Arial"/>
                <w:szCs w:val="24"/>
              </w:rPr>
              <w:t>s</w:t>
            </w:r>
            <w:r w:rsidR="00A95C04" w:rsidRPr="00C738D2">
              <w:rPr>
                <w:rFonts w:ascii="Arial" w:hAnsi="Arial" w:cs="Arial"/>
                <w:szCs w:val="24"/>
              </w:rPr>
              <w:t xml:space="preserve"> right to combine physical generat</w:t>
            </w:r>
            <w:r w:rsidR="00FC021A" w:rsidRPr="00C738D2">
              <w:rPr>
                <w:rFonts w:ascii="Arial" w:hAnsi="Arial" w:cs="Arial"/>
                <w:szCs w:val="24"/>
              </w:rPr>
              <w:t>or</w:t>
            </w:r>
            <w:r w:rsidR="00A95C04" w:rsidRPr="00C738D2">
              <w:rPr>
                <w:rFonts w:ascii="Arial" w:hAnsi="Arial" w:cs="Arial"/>
                <w:szCs w:val="24"/>
              </w:rPr>
              <w:t xml:space="preserve"> units to create a Generator for </w:t>
            </w:r>
            <w:r w:rsidR="009F5228" w:rsidRPr="00C738D2">
              <w:rPr>
                <w:rFonts w:ascii="Arial" w:hAnsi="Arial" w:cs="Arial"/>
                <w:szCs w:val="24"/>
              </w:rPr>
              <w:t>offer</w:t>
            </w:r>
            <w:r w:rsidR="00A95C04" w:rsidRPr="00C738D2">
              <w:rPr>
                <w:rFonts w:ascii="Arial" w:hAnsi="Arial" w:cs="Arial"/>
                <w:szCs w:val="24"/>
              </w:rPr>
              <w:t xml:space="preserve">, dispatch and </w:t>
            </w:r>
            <w:r w:rsidR="005D0E6C" w:rsidRPr="00C738D2">
              <w:rPr>
                <w:rFonts w:ascii="Arial" w:hAnsi="Arial" w:cs="Arial"/>
                <w:szCs w:val="24"/>
              </w:rPr>
              <w:t>s</w:t>
            </w:r>
            <w:r w:rsidR="00A95C04" w:rsidRPr="00C738D2">
              <w:rPr>
                <w:rFonts w:ascii="Arial" w:hAnsi="Arial" w:cs="Arial"/>
                <w:szCs w:val="24"/>
              </w:rPr>
              <w:t>ettlement is governed by the following rules:</w:t>
            </w:r>
          </w:p>
        </w:tc>
      </w:tr>
      <w:tr w:rsidR="009E4BDB" w:rsidRPr="00C738D2" w14:paraId="10B8D2C2" w14:textId="77777777" w:rsidTr="001D4185">
        <w:trPr>
          <w:gridAfter w:val="1"/>
          <w:wAfter w:w="1305" w:type="dxa"/>
          <w:jc w:val="center"/>
        </w:trPr>
        <w:tc>
          <w:tcPr>
            <w:tcW w:w="270" w:type="dxa"/>
          </w:tcPr>
          <w:p w14:paraId="05627D71" w14:textId="77777777" w:rsidR="009E4BDB" w:rsidRPr="00C738D2" w:rsidRDefault="009E4BDB" w:rsidP="008A6D8F">
            <w:pPr>
              <w:spacing w:before="100" w:after="100"/>
              <w:rPr>
                <w:rFonts w:ascii="Arial" w:hAnsi="Arial" w:cs="Arial"/>
                <w:szCs w:val="24"/>
              </w:rPr>
            </w:pPr>
          </w:p>
        </w:tc>
        <w:tc>
          <w:tcPr>
            <w:tcW w:w="9507" w:type="dxa"/>
          </w:tcPr>
          <w:p w14:paraId="2E7319FD" w14:textId="39E7335F" w:rsidR="009E4BDB" w:rsidRPr="00C738D2" w:rsidRDefault="009E4BDB" w:rsidP="005D0E6C">
            <w:pPr>
              <w:numPr>
                <w:ilvl w:val="0"/>
                <w:numId w:val="41"/>
              </w:numPr>
              <w:tabs>
                <w:tab w:val="left" w:pos="1749"/>
              </w:tabs>
              <w:spacing w:before="100" w:after="100"/>
              <w:rPr>
                <w:rFonts w:ascii="Arial" w:hAnsi="Arial" w:cs="Arial"/>
                <w:szCs w:val="24"/>
              </w:rPr>
            </w:pPr>
            <w:r w:rsidRPr="00C738D2">
              <w:rPr>
                <w:rFonts w:ascii="Arial" w:hAnsi="Arial" w:cs="Arial"/>
                <w:szCs w:val="24"/>
              </w:rPr>
              <w:t>Generat</w:t>
            </w:r>
            <w:r w:rsidR="00FC021A" w:rsidRPr="00C738D2">
              <w:rPr>
                <w:rFonts w:ascii="Arial" w:hAnsi="Arial" w:cs="Arial"/>
                <w:szCs w:val="24"/>
              </w:rPr>
              <w:t>or</w:t>
            </w:r>
            <w:r w:rsidRPr="00C738D2">
              <w:rPr>
                <w:rFonts w:ascii="Arial" w:hAnsi="Arial" w:cs="Arial"/>
                <w:szCs w:val="24"/>
              </w:rPr>
              <w:t xml:space="preserve"> units being combined </w:t>
            </w:r>
            <w:r w:rsidR="005D0E6C" w:rsidRPr="00C738D2">
              <w:rPr>
                <w:rFonts w:ascii="Arial" w:hAnsi="Arial" w:cs="Arial"/>
                <w:szCs w:val="24"/>
              </w:rPr>
              <w:t xml:space="preserve">shall </w:t>
            </w:r>
            <w:r w:rsidRPr="00C738D2">
              <w:rPr>
                <w:rFonts w:ascii="Arial" w:hAnsi="Arial" w:cs="Arial"/>
                <w:szCs w:val="24"/>
              </w:rPr>
              <w:t>either be at the same physical site or be part of a project that, by its technical nature, requires coordinated control of the various units being combined to form a Generator.</w:t>
            </w:r>
          </w:p>
        </w:tc>
      </w:tr>
      <w:tr w:rsidR="009E4BDB" w:rsidRPr="00C738D2" w14:paraId="31866721" w14:textId="77777777" w:rsidTr="001D4185">
        <w:trPr>
          <w:gridAfter w:val="1"/>
          <w:wAfter w:w="1305" w:type="dxa"/>
          <w:jc w:val="center"/>
        </w:trPr>
        <w:tc>
          <w:tcPr>
            <w:tcW w:w="270" w:type="dxa"/>
          </w:tcPr>
          <w:p w14:paraId="1D7A19C5" w14:textId="77777777" w:rsidR="009E4BDB" w:rsidRPr="00C738D2" w:rsidRDefault="009E4BDB" w:rsidP="008A6D8F">
            <w:pPr>
              <w:spacing w:before="100" w:after="100"/>
              <w:rPr>
                <w:rFonts w:ascii="Arial" w:hAnsi="Arial" w:cs="Arial"/>
                <w:szCs w:val="24"/>
              </w:rPr>
            </w:pPr>
          </w:p>
        </w:tc>
        <w:tc>
          <w:tcPr>
            <w:tcW w:w="9507" w:type="dxa"/>
          </w:tcPr>
          <w:p w14:paraId="703B645E" w14:textId="26E4A40A" w:rsidR="009E4BDB" w:rsidRPr="00C738D2" w:rsidRDefault="00730D39" w:rsidP="0017125F">
            <w:pPr>
              <w:numPr>
                <w:ilvl w:val="0"/>
                <w:numId w:val="41"/>
              </w:numPr>
              <w:tabs>
                <w:tab w:val="left" w:pos="1749"/>
              </w:tabs>
              <w:spacing w:before="100" w:after="100"/>
              <w:rPr>
                <w:rFonts w:ascii="Arial" w:hAnsi="Arial" w:cs="Arial"/>
                <w:szCs w:val="24"/>
              </w:rPr>
            </w:pPr>
            <w:r w:rsidRPr="00C738D2">
              <w:rPr>
                <w:rFonts w:ascii="Arial" w:hAnsi="Arial" w:cs="Arial"/>
              </w:rPr>
              <w:t>For a Generator that is a composite of multiple physical generat</w:t>
            </w:r>
            <w:r w:rsidR="00FC021A" w:rsidRPr="00C738D2">
              <w:rPr>
                <w:rFonts w:ascii="Arial" w:hAnsi="Arial" w:cs="Arial"/>
              </w:rPr>
              <w:t>or</w:t>
            </w:r>
            <w:r w:rsidRPr="00C738D2">
              <w:rPr>
                <w:rFonts w:ascii="Arial" w:hAnsi="Arial" w:cs="Arial"/>
              </w:rPr>
              <w:t xml:space="preserve"> units, only the defined Generator will be represented, acted upon or allowed to transact in the various </w:t>
            </w:r>
            <w:r w:rsidR="005D0E6C" w:rsidRPr="00C738D2">
              <w:rPr>
                <w:rFonts w:ascii="Arial" w:hAnsi="Arial" w:cs="Arial"/>
              </w:rPr>
              <w:t xml:space="preserve">New England </w:t>
            </w:r>
            <w:r w:rsidRPr="00C738D2">
              <w:rPr>
                <w:rFonts w:ascii="Arial" w:hAnsi="Arial" w:cs="Arial"/>
              </w:rPr>
              <w:t xml:space="preserve">Markets.  </w:t>
            </w:r>
          </w:p>
        </w:tc>
      </w:tr>
      <w:tr w:rsidR="009E4BDB" w:rsidRPr="00C738D2" w14:paraId="234026A4" w14:textId="77777777" w:rsidTr="001D4185">
        <w:trPr>
          <w:gridAfter w:val="1"/>
          <w:wAfter w:w="1305" w:type="dxa"/>
          <w:jc w:val="center"/>
        </w:trPr>
        <w:tc>
          <w:tcPr>
            <w:tcW w:w="270" w:type="dxa"/>
          </w:tcPr>
          <w:p w14:paraId="0C2F35EF" w14:textId="77777777" w:rsidR="009E4BDB" w:rsidRPr="00C738D2" w:rsidRDefault="009E4BDB" w:rsidP="008A6D8F">
            <w:pPr>
              <w:spacing w:before="100" w:after="100"/>
              <w:rPr>
                <w:rFonts w:ascii="Arial" w:hAnsi="Arial" w:cs="Arial"/>
                <w:szCs w:val="24"/>
              </w:rPr>
            </w:pPr>
          </w:p>
        </w:tc>
        <w:tc>
          <w:tcPr>
            <w:tcW w:w="9507" w:type="dxa"/>
          </w:tcPr>
          <w:p w14:paraId="0A34B63E" w14:textId="75AA8539" w:rsidR="009E4BDB" w:rsidRPr="00C738D2" w:rsidRDefault="009E4BDB" w:rsidP="005D0E6C">
            <w:pPr>
              <w:numPr>
                <w:ilvl w:val="0"/>
                <w:numId w:val="41"/>
              </w:numPr>
              <w:tabs>
                <w:tab w:val="left" w:pos="1749"/>
              </w:tabs>
              <w:spacing w:before="100" w:after="100"/>
              <w:rPr>
                <w:rFonts w:ascii="Arial" w:hAnsi="Arial" w:cs="Arial"/>
                <w:szCs w:val="24"/>
              </w:rPr>
            </w:pPr>
            <w:r w:rsidRPr="00C738D2">
              <w:rPr>
                <w:rFonts w:ascii="Arial" w:hAnsi="Arial" w:cs="Arial"/>
                <w:szCs w:val="24"/>
              </w:rPr>
              <w:t xml:space="preserve">ISO </w:t>
            </w:r>
            <w:r w:rsidR="005D0E6C" w:rsidRPr="00C738D2">
              <w:rPr>
                <w:rFonts w:ascii="Arial" w:hAnsi="Arial" w:cs="Arial"/>
                <w:szCs w:val="24"/>
              </w:rPr>
              <w:t xml:space="preserve">shall </w:t>
            </w:r>
            <w:r w:rsidRPr="00C738D2">
              <w:rPr>
                <w:rFonts w:ascii="Arial" w:hAnsi="Arial" w:cs="Arial"/>
                <w:szCs w:val="24"/>
              </w:rPr>
              <w:t>determine if generat</w:t>
            </w:r>
            <w:r w:rsidR="00FC021A" w:rsidRPr="00C738D2">
              <w:rPr>
                <w:rFonts w:ascii="Arial" w:hAnsi="Arial" w:cs="Arial"/>
                <w:szCs w:val="24"/>
              </w:rPr>
              <w:t>or</w:t>
            </w:r>
            <w:r w:rsidRPr="00C738D2">
              <w:rPr>
                <w:rFonts w:ascii="Arial" w:hAnsi="Arial" w:cs="Arial"/>
                <w:szCs w:val="24"/>
              </w:rPr>
              <w:t xml:space="preserve"> units located on different electrical buses may be combined and defined as a Generator</w:t>
            </w:r>
            <w:r w:rsidR="005E75E8" w:rsidRPr="00C738D2">
              <w:rPr>
                <w:rFonts w:ascii="Arial" w:hAnsi="Arial" w:cs="Arial"/>
                <w:szCs w:val="24"/>
              </w:rPr>
              <w:t>.</w:t>
            </w:r>
          </w:p>
        </w:tc>
      </w:tr>
      <w:tr w:rsidR="009E4BDB" w:rsidRPr="00C738D2" w14:paraId="04A24479" w14:textId="77777777" w:rsidTr="001D4185">
        <w:trPr>
          <w:gridAfter w:val="1"/>
          <w:wAfter w:w="1305" w:type="dxa"/>
          <w:jc w:val="center"/>
        </w:trPr>
        <w:tc>
          <w:tcPr>
            <w:tcW w:w="270" w:type="dxa"/>
          </w:tcPr>
          <w:p w14:paraId="6F172B4E" w14:textId="77777777" w:rsidR="009E4BDB" w:rsidRPr="00C738D2" w:rsidRDefault="009E4BDB" w:rsidP="008A6D8F">
            <w:pPr>
              <w:spacing w:before="100" w:after="100"/>
              <w:rPr>
                <w:rFonts w:ascii="Arial" w:hAnsi="Arial" w:cs="Arial"/>
                <w:szCs w:val="24"/>
              </w:rPr>
            </w:pPr>
          </w:p>
        </w:tc>
        <w:tc>
          <w:tcPr>
            <w:tcW w:w="9507" w:type="dxa"/>
          </w:tcPr>
          <w:p w14:paraId="66E54559" w14:textId="29C5C103" w:rsidR="009E4BDB" w:rsidRPr="00C738D2" w:rsidRDefault="009E4BDB" w:rsidP="005D0E6C">
            <w:pPr>
              <w:numPr>
                <w:ilvl w:val="0"/>
                <w:numId w:val="41"/>
              </w:numPr>
              <w:tabs>
                <w:tab w:val="left" w:pos="1749"/>
              </w:tabs>
              <w:spacing w:before="100" w:after="100"/>
              <w:rPr>
                <w:rFonts w:ascii="Arial" w:hAnsi="Arial" w:cs="Arial"/>
                <w:szCs w:val="24"/>
              </w:rPr>
            </w:pPr>
            <w:r w:rsidRPr="00C738D2">
              <w:rPr>
                <w:rFonts w:ascii="Arial" w:hAnsi="Arial" w:cs="Arial"/>
                <w:szCs w:val="24"/>
              </w:rPr>
              <w:t xml:space="preserve">ISO </w:t>
            </w:r>
            <w:r w:rsidR="005D0E6C" w:rsidRPr="00C738D2">
              <w:rPr>
                <w:rFonts w:ascii="Arial" w:hAnsi="Arial" w:cs="Arial"/>
                <w:szCs w:val="24"/>
              </w:rPr>
              <w:t xml:space="preserve">shall </w:t>
            </w:r>
            <w:r w:rsidRPr="00C738D2">
              <w:rPr>
                <w:rFonts w:ascii="Arial" w:hAnsi="Arial" w:cs="Arial"/>
                <w:szCs w:val="24"/>
              </w:rPr>
              <w:t>consider if such a combination of generat</w:t>
            </w:r>
            <w:r w:rsidR="00FC021A" w:rsidRPr="00C738D2">
              <w:rPr>
                <w:rFonts w:ascii="Arial" w:hAnsi="Arial" w:cs="Arial"/>
                <w:szCs w:val="24"/>
              </w:rPr>
              <w:t>or</w:t>
            </w:r>
            <w:r w:rsidRPr="00C738D2">
              <w:rPr>
                <w:rFonts w:ascii="Arial" w:hAnsi="Arial" w:cs="Arial"/>
                <w:szCs w:val="24"/>
              </w:rPr>
              <w:t xml:space="preserve"> units interferes with effective control of probable constraints or accurate determination of system losses, Operating Reserve and Regulation capabilities.  The appropriateness of these combinations will be reviewed on a continuing basis.</w:t>
            </w:r>
          </w:p>
        </w:tc>
      </w:tr>
      <w:tr w:rsidR="00413837" w:rsidRPr="00C738D2" w14:paraId="08A4AA63" w14:textId="77777777" w:rsidTr="001D4185">
        <w:trPr>
          <w:gridAfter w:val="1"/>
          <w:wAfter w:w="1305" w:type="dxa"/>
          <w:jc w:val="center"/>
        </w:trPr>
        <w:tc>
          <w:tcPr>
            <w:tcW w:w="270" w:type="dxa"/>
          </w:tcPr>
          <w:p w14:paraId="602980F7" w14:textId="77777777" w:rsidR="00413837" w:rsidRPr="00C738D2" w:rsidRDefault="00413837" w:rsidP="008A6D8F">
            <w:pPr>
              <w:spacing w:before="100" w:after="100"/>
              <w:rPr>
                <w:rFonts w:ascii="Arial" w:hAnsi="Arial" w:cs="Arial"/>
                <w:szCs w:val="24"/>
              </w:rPr>
            </w:pPr>
          </w:p>
        </w:tc>
        <w:tc>
          <w:tcPr>
            <w:tcW w:w="9507" w:type="dxa"/>
          </w:tcPr>
          <w:p w14:paraId="3345679C" w14:textId="6FCF19EC" w:rsidR="00413837" w:rsidRPr="00C738D2" w:rsidRDefault="00730D39" w:rsidP="00DF2FEA">
            <w:pPr>
              <w:numPr>
                <w:ilvl w:val="0"/>
                <w:numId w:val="6"/>
              </w:numPr>
              <w:spacing w:before="100" w:after="100"/>
              <w:ind w:left="1389"/>
              <w:rPr>
                <w:rFonts w:ascii="Arial" w:hAnsi="Arial" w:cs="Arial"/>
                <w:szCs w:val="24"/>
              </w:rPr>
            </w:pPr>
            <w:r w:rsidRPr="00C738D2">
              <w:rPr>
                <w:rFonts w:ascii="Arial" w:hAnsi="Arial" w:cs="Arial"/>
                <w:szCs w:val="24"/>
              </w:rPr>
              <w:t>Price o</w:t>
            </w:r>
            <w:r w:rsidR="00413837" w:rsidRPr="00C738D2">
              <w:rPr>
                <w:rFonts w:ascii="Arial" w:hAnsi="Arial" w:cs="Arial"/>
                <w:szCs w:val="24"/>
              </w:rPr>
              <w:t xml:space="preserve">ffers </w:t>
            </w:r>
            <w:r w:rsidR="00902469" w:rsidRPr="00C738D2">
              <w:rPr>
                <w:rFonts w:ascii="Arial" w:hAnsi="Arial" w:cs="Arial"/>
                <w:szCs w:val="24"/>
              </w:rPr>
              <w:t xml:space="preserve">for generation supply </w:t>
            </w:r>
            <w:r w:rsidR="00391186" w:rsidRPr="00C738D2">
              <w:rPr>
                <w:rFonts w:ascii="Arial" w:hAnsi="Arial" w:cs="Arial"/>
                <w:szCs w:val="24"/>
              </w:rPr>
              <w:t xml:space="preserve">shall </w:t>
            </w:r>
            <w:r w:rsidR="00413837" w:rsidRPr="00C738D2">
              <w:rPr>
                <w:rFonts w:ascii="Arial" w:hAnsi="Arial" w:cs="Arial"/>
                <w:szCs w:val="24"/>
              </w:rPr>
              <w:t>only be submitted for a defined Generator.</w:t>
            </w:r>
          </w:p>
        </w:tc>
      </w:tr>
      <w:tr w:rsidR="009E4BDB" w:rsidRPr="00C738D2" w14:paraId="080C2C58" w14:textId="02FCF002" w:rsidTr="001D4185">
        <w:trPr>
          <w:gridAfter w:val="1"/>
          <w:wAfter w:w="1305" w:type="dxa"/>
          <w:jc w:val="center"/>
        </w:trPr>
        <w:tc>
          <w:tcPr>
            <w:tcW w:w="270" w:type="dxa"/>
          </w:tcPr>
          <w:p w14:paraId="30293BDB" w14:textId="755A1160" w:rsidR="009E4BDB" w:rsidRPr="00C738D2" w:rsidRDefault="009E4BDB" w:rsidP="008A6D8F">
            <w:pPr>
              <w:spacing w:before="100" w:after="100"/>
              <w:rPr>
                <w:rFonts w:ascii="Arial" w:hAnsi="Arial" w:cs="Arial"/>
                <w:szCs w:val="24"/>
              </w:rPr>
            </w:pPr>
          </w:p>
        </w:tc>
        <w:tc>
          <w:tcPr>
            <w:tcW w:w="9507" w:type="dxa"/>
          </w:tcPr>
          <w:p w14:paraId="38EA1AA0" w14:textId="304C87A7" w:rsidR="009E4BDB" w:rsidRPr="00C738D2" w:rsidRDefault="00413837" w:rsidP="00391186">
            <w:pPr>
              <w:numPr>
                <w:ilvl w:val="0"/>
                <w:numId w:val="6"/>
              </w:numPr>
              <w:spacing w:before="100" w:after="100"/>
              <w:ind w:left="1389"/>
              <w:rPr>
                <w:rFonts w:ascii="Arial" w:hAnsi="Arial" w:cs="Arial"/>
                <w:szCs w:val="24"/>
              </w:rPr>
            </w:pPr>
            <w:r w:rsidRPr="00C738D2">
              <w:rPr>
                <w:rFonts w:ascii="Arial" w:hAnsi="Arial" w:cs="Arial"/>
                <w:szCs w:val="24"/>
              </w:rPr>
              <w:t xml:space="preserve">ISO </w:t>
            </w:r>
            <w:r w:rsidR="00391186" w:rsidRPr="00C738D2">
              <w:rPr>
                <w:rFonts w:ascii="Arial" w:hAnsi="Arial" w:cs="Arial"/>
                <w:szCs w:val="24"/>
              </w:rPr>
              <w:t xml:space="preserve">shall </w:t>
            </w:r>
            <w:r w:rsidRPr="00C738D2">
              <w:rPr>
                <w:rFonts w:ascii="Arial" w:hAnsi="Arial" w:cs="Arial"/>
                <w:szCs w:val="24"/>
              </w:rPr>
              <w:t xml:space="preserve">only perform </w:t>
            </w:r>
            <w:r w:rsidR="004E0F11" w:rsidRPr="00C738D2">
              <w:rPr>
                <w:rFonts w:ascii="Arial" w:hAnsi="Arial" w:cs="Arial"/>
                <w:szCs w:val="24"/>
              </w:rPr>
              <w:t>s</w:t>
            </w:r>
            <w:r w:rsidRPr="00C738D2">
              <w:rPr>
                <w:rFonts w:ascii="Arial" w:hAnsi="Arial" w:cs="Arial"/>
                <w:szCs w:val="24"/>
              </w:rPr>
              <w:t xml:space="preserve">ettlement functions for </w:t>
            </w:r>
            <w:r w:rsidR="00902469" w:rsidRPr="00C738D2">
              <w:rPr>
                <w:rFonts w:ascii="Arial" w:hAnsi="Arial" w:cs="Arial"/>
                <w:szCs w:val="24"/>
              </w:rPr>
              <w:t xml:space="preserve">generation supply for </w:t>
            </w:r>
            <w:r w:rsidRPr="00C738D2">
              <w:rPr>
                <w:rFonts w:ascii="Arial" w:hAnsi="Arial" w:cs="Arial"/>
                <w:szCs w:val="24"/>
              </w:rPr>
              <w:t>defined Generator</w:t>
            </w:r>
            <w:r w:rsidR="00730D39" w:rsidRPr="00C738D2">
              <w:rPr>
                <w:rFonts w:ascii="Arial" w:hAnsi="Arial" w:cs="Arial"/>
                <w:szCs w:val="24"/>
              </w:rPr>
              <w:t>s</w:t>
            </w:r>
            <w:r w:rsidRPr="00C738D2">
              <w:rPr>
                <w:rFonts w:ascii="Arial" w:hAnsi="Arial" w:cs="Arial"/>
                <w:szCs w:val="24"/>
              </w:rPr>
              <w:t xml:space="preserve"> and </w:t>
            </w:r>
            <w:r w:rsidR="00EF4315" w:rsidRPr="00C738D2">
              <w:rPr>
                <w:rFonts w:ascii="Arial" w:hAnsi="Arial" w:cs="Arial"/>
                <w:szCs w:val="24"/>
              </w:rPr>
              <w:t>SOG</w:t>
            </w:r>
            <w:r w:rsidR="00B0221C" w:rsidRPr="00C738D2">
              <w:rPr>
                <w:rFonts w:ascii="Arial" w:hAnsi="Arial" w:cs="Arial"/>
                <w:szCs w:val="24"/>
              </w:rPr>
              <w:t>s</w:t>
            </w:r>
            <w:r w:rsidR="00B9789C" w:rsidRPr="00C738D2">
              <w:rPr>
                <w:rFonts w:ascii="Arial" w:hAnsi="Arial" w:cs="Arial"/>
                <w:szCs w:val="24"/>
              </w:rPr>
              <w:t>.</w:t>
            </w:r>
          </w:p>
        </w:tc>
      </w:tr>
      <w:tr w:rsidR="009E4BDB" w:rsidRPr="00C738D2" w14:paraId="6BB56C13" w14:textId="77777777" w:rsidTr="001D4185">
        <w:trPr>
          <w:gridAfter w:val="1"/>
          <w:wAfter w:w="1305" w:type="dxa"/>
          <w:jc w:val="center"/>
        </w:trPr>
        <w:tc>
          <w:tcPr>
            <w:tcW w:w="270" w:type="dxa"/>
          </w:tcPr>
          <w:p w14:paraId="560DD2A1" w14:textId="77777777" w:rsidR="009E4BDB" w:rsidRPr="00C738D2" w:rsidRDefault="009E4BDB" w:rsidP="008A6D8F">
            <w:pPr>
              <w:spacing w:before="100" w:after="100"/>
              <w:rPr>
                <w:rFonts w:ascii="Arial" w:hAnsi="Arial" w:cs="Arial"/>
                <w:szCs w:val="24"/>
              </w:rPr>
            </w:pPr>
          </w:p>
        </w:tc>
        <w:tc>
          <w:tcPr>
            <w:tcW w:w="9507" w:type="dxa"/>
          </w:tcPr>
          <w:p w14:paraId="6B566033" w14:textId="3D3F11CF" w:rsidR="009E4BDB" w:rsidRPr="00C738D2" w:rsidRDefault="00413837" w:rsidP="00E96C41">
            <w:pPr>
              <w:numPr>
                <w:ilvl w:val="0"/>
                <w:numId w:val="6"/>
              </w:numPr>
              <w:spacing w:before="100" w:after="100"/>
              <w:ind w:left="1389"/>
              <w:rPr>
                <w:rFonts w:ascii="Arial" w:hAnsi="Arial" w:cs="Arial"/>
                <w:szCs w:val="24"/>
              </w:rPr>
            </w:pPr>
            <w:r w:rsidRPr="00C738D2">
              <w:rPr>
                <w:rFonts w:ascii="Arial" w:hAnsi="Arial" w:cs="Arial"/>
                <w:szCs w:val="24"/>
              </w:rPr>
              <w:t xml:space="preserve">To define a Generator, the Lead MP </w:t>
            </w:r>
            <w:r w:rsidR="00391186" w:rsidRPr="00C738D2">
              <w:rPr>
                <w:rFonts w:ascii="Arial" w:hAnsi="Arial" w:cs="Arial"/>
                <w:szCs w:val="24"/>
              </w:rPr>
              <w:t>shall</w:t>
            </w:r>
            <w:r w:rsidRPr="00C738D2">
              <w:rPr>
                <w:rFonts w:ascii="Arial" w:hAnsi="Arial" w:cs="Arial"/>
                <w:szCs w:val="24"/>
              </w:rPr>
              <w:t xml:space="preserve"> submit any technical data with respect to a Generator that ISO determines to be necessary for ISO to carry out its responsibility of reliably and efficiently operating the power system.  The Lead MP </w:t>
            </w:r>
            <w:r w:rsidR="00391186" w:rsidRPr="00C738D2">
              <w:rPr>
                <w:rFonts w:ascii="Arial" w:hAnsi="Arial" w:cs="Arial"/>
                <w:szCs w:val="24"/>
              </w:rPr>
              <w:t>shall</w:t>
            </w:r>
            <w:r w:rsidRPr="00C738D2">
              <w:rPr>
                <w:rFonts w:ascii="Arial" w:hAnsi="Arial" w:cs="Arial"/>
                <w:szCs w:val="24"/>
              </w:rPr>
              <w:t xml:space="preserve"> submit the technical data for each physical component of a unit </w:t>
            </w:r>
            <w:r w:rsidR="004E0F11" w:rsidRPr="00C738D2">
              <w:rPr>
                <w:rFonts w:ascii="Arial" w:hAnsi="Arial" w:cs="Arial"/>
                <w:szCs w:val="24"/>
              </w:rPr>
              <w:t xml:space="preserve">regardless </w:t>
            </w:r>
            <w:r w:rsidRPr="00C738D2">
              <w:rPr>
                <w:rFonts w:ascii="Arial" w:hAnsi="Arial" w:cs="Arial"/>
                <w:szCs w:val="24"/>
              </w:rPr>
              <w:t xml:space="preserve">of it </w:t>
            </w:r>
            <w:r w:rsidR="004E0F11" w:rsidRPr="00C738D2">
              <w:rPr>
                <w:rFonts w:ascii="Arial" w:hAnsi="Arial" w:cs="Arial"/>
                <w:szCs w:val="24"/>
              </w:rPr>
              <w:t>being</w:t>
            </w:r>
            <w:r w:rsidRPr="00C738D2">
              <w:rPr>
                <w:rFonts w:ascii="Arial" w:hAnsi="Arial" w:cs="Arial"/>
                <w:szCs w:val="24"/>
              </w:rPr>
              <w:t xml:space="preserve"> modeled as a single unit or as multiple aggregations of the physical components of the unit, such as </w:t>
            </w:r>
            <w:r w:rsidR="00FC4D02" w:rsidRPr="00C738D2">
              <w:rPr>
                <w:rFonts w:ascii="Arial" w:hAnsi="Arial" w:cs="Arial"/>
                <w:szCs w:val="24"/>
              </w:rPr>
              <w:t xml:space="preserve">is </w:t>
            </w:r>
            <w:r w:rsidRPr="00C738D2">
              <w:rPr>
                <w:rFonts w:ascii="Arial" w:hAnsi="Arial" w:cs="Arial"/>
                <w:szCs w:val="24"/>
              </w:rPr>
              <w:t>the case with some hydro units and combined</w:t>
            </w:r>
            <w:r w:rsidR="00072558" w:rsidRPr="00C738D2">
              <w:rPr>
                <w:rFonts w:ascii="Arial" w:hAnsi="Arial" w:cs="Arial"/>
                <w:szCs w:val="24"/>
              </w:rPr>
              <w:t>-</w:t>
            </w:r>
            <w:r w:rsidRPr="00C738D2">
              <w:rPr>
                <w:rFonts w:ascii="Arial" w:hAnsi="Arial" w:cs="Arial"/>
                <w:szCs w:val="24"/>
              </w:rPr>
              <w:t xml:space="preserve">cycle units.  The Lead MP </w:t>
            </w:r>
            <w:r w:rsidR="00391186" w:rsidRPr="00C738D2">
              <w:rPr>
                <w:rFonts w:ascii="Arial" w:hAnsi="Arial" w:cs="Arial"/>
                <w:szCs w:val="24"/>
              </w:rPr>
              <w:t xml:space="preserve">shall </w:t>
            </w:r>
            <w:r w:rsidRPr="00C738D2">
              <w:rPr>
                <w:rFonts w:ascii="Arial" w:hAnsi="Arial" w:cs="Arial"/>
                <w:szCs w:val="24"/>
              </w:rPr>
              <w:t xml:space="preserve">submit and maintain all requested data </w:t>
            </w:r>
            <w:r w:rsidR="00B0221C" w:rsidRPr="00C738D2">
              <w:rPr>
                <w:rFonts w:ascii="Arial" w:hAnsi="Arial" w:cs="Arial"/>
                <w:szCs w:val="24"/>
              </w:rPr>
              <w:t xml:space="preserve">for </w:t>
            </w:r>
            <w:r w:rsidRPr="00C738D2">
              <w:rPr>
                <w:rFonts w:ascii="Arial" w:hAnsi="Arial" w:cs="Arial"/>
                <w:szCs w:val="24"/>
              </w:rPr>
              <w:t xml:space="preserve">the Generator.  </w:t>
            </w:r>
            <w:r w:rsidR="00AA7EE8" w:rsidRPr="00C738D2">
              <w:rPr>
                <w:rFonts w:ascii="Arial" w:hAnsi="Arial" w:cs="Arial"/>
                <w:szCs w:val="24"/>
              </w:rPr>
              <w:t>A</w:t>
            </w:r>
            <w:r w:rsidRPr="00C738D2">
              <w:rPr>
                <w:rFonts w:ascii="Arial" w:hAnsi="Arial" w:cs="Arial"/>
                <w:szCs w:val="24"/>
              </w:rPr>
              <w:t xml:space="preserve"> defined Generator </w:t>
            </w:r>
            <w:r w:rsidR="004E0F11" w:rsidRPr="00C738D2">
              <w:rPr>
                <w:rFonts w:ascii="Arial" w:hAnsi="Arial" w:cs="Arial"/>
                <w:szCs w:val="24"/>
              </w:rPr>
              <w:t xml:space="preserve">shall </w:t>
            </w:r>
            <w:r w:rsidRPr="00C738D2">
              <w:rPr>
                <w:rFonts w:ascii="Arial" w:hAnsi="Arial" w:cs="Arial"/>
                <w:szCs w:val="24"/>
              </w:rPr>
              <w:t xml:space="preserve">have an approved DE, provide all required data and have all required communications equipment in place and tested in accordance with ISO </w:t>
            </w:r>
            <w:r w:rsidR="009E5AAB" w:rsidRPr="00C738D2">
              <w:rPr>
                <w:rFonts w:ascii="Arial" w:hAnsi="Arial" w:cs="Arial"/>
                <w:szCs w:val="24"/>
              </w:rPr>
              <w:t>p</w:t>
            </w:r>
            <w:r w:rsidRPr="00C738D2">
              <w:rPr>
                <w:rFonts w:ascii="Arial" w:hAnsi="Arial" w:cs="Arial"/>
                <w:szCs w:val="24"/>
              </w:rPr>
              <w:t xml:space="preserve">rocedures prior to being available for dispatch.  The Lead MP </w:t>
            </w:r>
            <w:r w:rsidR="00391186" w:rsidRPr="00C738D2">
              <w:rPr>
                <w:rFonts w:ascii="Arial" w:hAnsi="Arial" w:cs="Arial"/>
                <w:szCs w:val="24"/>
              </w:rPr>
              <w:t>shall</w:t>
            </w:r>
            <w:r w:rsidRPr="00C738D2">
              <w:rPr>
                <w:rFonts w:ascii="Arial" w:hAnsi="Arial" w:cs="Arial"/>
                <w:szCs w:val="24"/>
              </w:rPr>
              <w:t xml:space="preserve"> identify the DE.  </w:t>
            </w:r>
            <w:r w:rsidR="00232668" w:rsidRPr="00C738D2">
              <w:rPr>
                <w:rFonts w:ascii="Arial" w:hAnsi="Arial" w:cs="Arial"/>
                <w:szCs w:val="24"/>
              </w:rPr>
              <w:t xml:space="preserve">The Lead MP </w:t>
            </w:r>
            <w:r w:rsidR="00391186" w:rsidRPr="00C738D2">
              <w:rPr>
                <w:rFonts w:ascii="Arial" w:hAnsi="Arial" w:cs="Arial"/>
                <w:szCs w:val="24"/>
              </w:rPr>
              <w:t xml:space="preserve">shall </w:t>
            </w:r>
            <w:r w:rsidR="00232668" w:rsidRPr="00C738D2">
              <w:rPr>
                <w:rFonts w:ascii="Arial" w:hAnsi="Arial" w:cs="Arial"/>
                <w:szCs w:val="24"/>
              </w:rPr>
              <w:t>communicate to ISO through the identified DE</w:t>
            </w:r>
            <w:r w:rsidR="00E25E04" w:rsidRPr="00C738D2">
              <w:rPr>
                <w:rFonts w:ascii="Arial" w:hAnsi="Arial" w:cs="Arial"/>
                <w:szCs w:val="24"/>
              </w:rPr>
              <w:t xml:space="preserve"> for dispatch related matters</w:t>
            </w:r>
            <w:r w:rsidR="00232668" w:rsidRPr="00C738D2">
              <w:rPr>
                <w:rFonts w:ascii="Arial" w:hAnsi="Arial" w:cs="Arial"/>
                <w:szCs w:val="24"/>
              </w:rPr>
              <w:t xml:space="preserve">.  </w:t>
            </w:r>
            <w:r w:rsidRPr="00C738D2">
              <w:rPr>
                <w:rFonts w:ascii="Arial" w:hAnsi="Arial" w:cs="Arial"/>
                <w:szCs w:val="24"/>
              </w:rPr>
              <w:t xml:space="preserve">The data </w:t>
            </w:r>
            <w:r w:rsidR="00391186" w:rsidRPr="00C738D2">
              <w:rPr>
                <w:rFonts w:ascii="Arial" w:hAnsi="Arial" w:cs="Arial"/>
                <w:szCs w:val="24"/>
              </w:rPr>
              <w:t xml:space="preserve">shall </w:t>
            </w:r>
            <w:r w:rsidRPr="00C738D2">
              <w:rPr>
                <w:rFonts w:ascii="Arial" w:hAnsi="Arial" w:cs="Arial"/>
                <w:szCs w:val="24"/>
              </w:rPr>
              <w:t xml:space="preserve">include, but may </w:t>
            </w:r>
            <w:r w:rsidRPr="00C738D2">
              <w:rPr>
                <w:rFonts w:ascii="Arial" w:hAnsi="Arial" w:cs="Arial"/>
                <w:b/>
                <w:szCs w:val="24"/>
              </w:rPr>
              <w:t>not</w:t>
            </w:r>
            <w:r w:rsidRPr="00C738D2">
              <w:rPr>
                <w:rFonts w:ascii="Arial" w:hAnsi="Arial" w:cs="Arial"/>
                <w:szCs w:val="24"/>
              </w:rPr>
              <w:t xml:space="preserve"> be limited to, the following, as necessary:</w:t>
            </w:r>
          </w:p>
        </w:tc>
      </w:tr>
      <w:tr w:rsidR="00CC3844" w:rsidRPr="00C738D2" w14:paraId="2D7BB86A" w14:textId="77777777" w:rsidTr="001D4185">
        <w:trPr>
          <w:gridAfter w:val="1"/>
          <w:wAfter w:w="1305" w:type="dxa"/>
          <w:jc w:val="center"/>
        </w:trPr>
        <w:tc>
          <w:tcPr>
            <w:tcW w:w="270" w:type="dxa"/>
          </w:tcPr>
          <w:p w14:paraId="2A001628" w14:textId="77777777" w:rsidR="00CC3844" w:rsidRPr="00C738D2" w:rsidRDefault="00CC3844" w:rsidP="008A6D8F">
            <w:pPr>
              <w:spacing w:before="100" w:after="100"/>
              <w:rPr>
                <w:rFonts w:ascii="Arial" w:hAnsi="Arial" w:cs="Arial"/>
                <w:szCs w:val="24"/>
              </w:rPr>
            </w:pPr>
          </w:p>
        </w:tc>
        <w:tc>
          <w:tcPr>
            <w:tcW w:w="9507" w:type="dxa"/>
          </w:tcPr>
          <w:p w14:paraId="605EBCBE" w14:textId="0B159DAC" w:rsidR="00CC3844" w:rsidRPr="00C738D2" w:rsidRDefault="0055322D" w:rsidP="009E5AAB">
            <w:pPr>
              <w:numPr>
                <w:ilvl w:val="0"/>
                <w:numId w:val="308"/>
              </w:numPr>
              <w:tabs>
                <w:tab w:val="left" w:pos="1749"/>
              </w:tabs>
              <w:spacing w:before="100" w:after="100"/>
              <w:rPr>
                <w:rFonts w:ascii="Arial" w:hAnsi="Arial" w:cs="Arial"/>
                <w:szCs w:val="24"/>
              </w:rPr>
            </w:pPr>
            <w:r>
              <w:rPr>
                <w:rFonts w:ascii="Arial" w:hAnsi="Arial" w:cs="Arial"/>
                <w:szCs w:val="24"/>
              </w:rPr>
              <w:t xml:space="preserve">Form NX-12, </w:t>
            </w:r>
            <w:r w:rsidR="00CC3844" w:rsidRPr="00C738D2">
              <w:rPr>
                <w:rFonts w:ascii="Arial" w:hAnsi="Arial" w:cs="Arial"/>
                <w:szCs w:val="24"/>
              </w:rPr>
              <w:t>Generator Technical Data</w:t>
            </w:r>
            <w:r w:rsidR="00DB66F1">
              <w:rPr>
                <w:rFonts w:ascii="Arial" w:hAnsi="Arial" w:cs="Arial"/>
                <w:szCs w:val="24"/>
              </w:rPr>
              <w:t xml:space="preserve"> </w:t>
            </w:r>
            <w:r>
              <w:rPr>
                <w:rFonts w:ascii="Arial" w:hAnsi="Arial" w:cs="Arial"/>
                <w:szCs w:val="24"/>
              </w:rPr>
              <w:t>(NX-12)</w:t>
            </w:r>
            <w:r w:rsidR="00CC3844" w:rsidRPr="00C738D2">
              <w:rPr>
                <w:rFonts w:ascii="Arial" w:hAnsi="Arial" w:cs="Arial"/>
                <w:szCs w:val="24"/>
              </w:rPr>
              <w:t xml:space="preserve"> per Appendix A of this </w:t>
            </w:r>
            <w:r w:rsidR="009E5AAB" w:rsidRPr="00C738D2">
              <w:rPr>
                <w:rFonts w:ascii="Arial" w:hAnsi="Arial" w:cs="Arial"/>
                <w:szCs w:val="24"/>
              </w:rPr>
              <w:t>OP</w:t>
            </w:r>
          </w:p>
        </w:tc>
      </w:tr>
      <w:tr w:rsidR="00CC3844" w:rsidRPr="00C738D2" w14:paraId="7E81D30E" w14:textId="77777777" w:rsidTr="001D4185">
        <w:trPr>
          <w:gridAfter w:val="1"/>
          <w:wAfter w:w="1305" w:type="dxa"/>
          <w:jc w:val="center"/>
        </w:trPr>
        <w:tc>
          <w:tcPr>
            <w:tcW w:w="270" w:type="dxa"/>
          </w:tcPr>
          <w:p w14:paraId="7E5E89DA" w14:textId="77777777" w:rsidR="00CC3844" w:rsidRPr="00C738D2" w:rsidRDefault="00CC3844" w:rsidP="008A6D8F">
            <w:pPr>
              <w:spacing w:before="100" w:after="100"/>
              <w:rPr>
                <w:rFonts w:ascii="Arial" w:hAnsi="Arial" w:cs="Arial"/>
                <w:szCs w:val="24"/>
              </w:rPr>
            </w:pPr>
          </w:p>
        </w:tc>
        <w:tc>
          <w:tcPr>
            <w:tcW w:w="9507" w:type="dxa"/>
          </w:tcPr>
          <w:p w14:paraId="0BDB7E1D" w14:textId="0C8665FE"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Form NX-12D, Generator Reactive Data</w:t>
            </w:r>
            <w:r w:rsidR="009E5AAB" w:rsidRPr="00C738D2">
              <w:rPr>
                <w:rFonts w:ascii="Arial" w:hAnsi="Arial" w:cs="Arial"/>
                <w:szCs w:val="24"/>
              </w:rPr>
              <w:t xml:space="preserve"> (NX-12D)</w:t>
            </w:r>
            <w:r w:rsidRPr="00C738D2">
              <w:rPr>
                <w:rFonts w:ascii="Arial" w:hAnsi="Arial" w:cs="Arial"/>
                <w:szCs w:val="24"/>
              </w:rPr>
              <w:t>, per Appendix B of this OP and as summarized in Appendix B of ISO New England Operating Procedure No. 12, Voltage and Reactive Control (OP-12)</w:t>
            </w:r>
          </w:p>
        </w:tc>
      </w:tr>
      <w:tr w:rsidR="00CC3844" w:rsidRPr="00C738D2" w14:paraId="256E1080" w14:textId="77777777" w:rsidTr="001D4185">
        <w:trPr>
          <w:gridAfter w:val="1"/>
          <w:wAfter w:w="1305" w:type="dxa"/>
          <w:jc w:val="center"/>
        </w:trPr>
        <w:tc>
          <w:tcPr>
            <w:tcW w:w="270" w:type="dxa"/>
          </w:tcPr>
          <w:p w14:paraId="558ACCF3" w14:textId="77777777" w:rsidR="00CC3844" w:rsidRPr="00C738D2" w:rsidRDefault="00CC3844" w:rsidP="008A6D8F">
            <w:pPr>
              <w:spacing w:before="100" w:after="100"/>
              <w:rPr>
                <w:rFonts w:ascii="Arial" w:hAnsi="Arial" w:cs="Arial"/>
                <w:szCs w:val="24"/>
              </w:rPr>
            </w:pPr>
          </w:p>
        </w:tc>
        <w:tc>
          <w:tcPr>
            <w:tcW w:w="9507" w:type="dxa"/>
          </w:tcPr>
          <w:p w14:paraId="48E572B3" w14:textId="77777777"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NX-9 data per ISO New England Operating Procedure No. 16, Transmission System Data (OP-16)</w:t>
            </w:r>
          </w:p>
        </w:tc>
      </w:tr>
      <w:tr w:rsidR="00CC3844" w:rsidRPr="00C738D2" w14:paraId="3BD47CB4" w14:textId="77777777" w:rsidTr="001D4185">
        <w:trPr>
          <w:gridAfter w:val="1"/>
          <w:wAfter w:w="1305" w:type="dxa"/>
          <w:jc w:val="center"/>
        </w:trPr>
        <w:tc>
          <w:tcPr>
            <w:tcW w:w="270" w:type="dxa"/>
          </w:tcPr>
          <w:p w14:paraId="0A7BBF51" w14:textId="77777777" w:rsidR="00CC3844" w:rsidRPr="00C738D2" w:rsidRDefault="00CC3844" w:rsidP="008A6D8F">
            <w:pPr>
              <w:spacing w:before="100" w:after="100"/>
              <w:rPr>
                <w:rFonts w:ascii="Arial" w:hAnsi="Arial" w:cs="Arial"/>
                <w:szCs w:val="24"/>
              </w:rPr>
            </w:pPr>
          </w:p>
        </w:tc>
        <w:tc>
          <w:tcPr>
            <w:tcW w:w="9507" w:type="dxa"/>
          </w:tcPr>
          <w:p w14:paraId="48673E79" w14:textId="58473CFF" w:rsidR="00CC3844" w:rsidRPr="00C738D2" w:rsidRDefault="00CC3844" w:rsidP="00393FDE">
            <w:pPr>
              <w:numPr>
                <w:ilvl w:val="0"/>
                <w:numId w:val="308"/>
              </w:numPr>
              <w:tabs>
                <w:tab w:val="left" w:pos="1749"/>
              </w:tabs>
              <w:spacing w:before="100" w:after="100"/>
              <w:rPr>
                <w:rFonts w:ascii="Arial" w:hAnsi="Arial" w:cs="Arial"/>
                <w:szCs w:val="24"/>
              </w:rPr>
            </w:pPr>
            <w:r w:rsidRPr="00C738D2">
              <w:rPr>
                <w:rFonts w:ascii="Arial" w:hAnsi="Arial" w:cs="Arial"/>
                <w:szCs w:val="24"/>
              </w:rPr>
              <w:t>Form NX-9B, Transformer-</w:t>
            </w:r>
            <w:r w:rsidR="006A2CB0" w:rsidRPr="00C738D2">
              <w:rPr>
                <w:rFonts w:ascii="Arial" w:hAnsi="Arial" w:cs="Arial"/>
                <w:szCs w:val="24"/>
              </w:rPr>
              <w:t>FIXED</w:t>
            </w:r>
            <w:r w:rsidRPr="00C738D2">
              <w:rPr>
                <w:rFonts w:ascii="Arial" w:hAnsi="Arial" w:cs="Arial"/>
                <w:szCs w:val="24"/>
              </w:rPr>
              <w:t>/GSU/TCUL</w:t>
            </w:r>
            <w:r w:rsidR="006A2CB0" w:rsidRPr="00C738D2">
              <w:rPr>
                <w:rStyle w:val="FootnoteReference"/>
                <w:rFonts w:ascii="Arial" w:hAnsi="Arial" w:cs="Arial"/>
                <w:szCs w:val="24"/>
              </w:rPr>
              <w:footnoteReference w:id="4"/>
            </w:r>
            <w:r w:rsidRPr="00C738D2">
              <w:rPr>
                <w:rFonts w:ascii="Arial" w:hAnsi="Arial" w:cs="Arial"/>
                <w:szCs w:val="24"/>
              </w:rPr>
              <w:t xml:space="preserve"> per OP-16</w:t>
            </w:r>
          </w:p>
        </w:tc>
      </w:tr>
      <w:tr w:rsidR="00CC3844" w:rsidRPr="00C738D2" w14:paraId="3199D6CC" w14:textId="77777777" w:rsidTr="001D4185">
        <w:trPr>
          <w:gridAfter w:val="1"/>
          <w:wAfter w:w="1305" w:type="dxa"/>
          <w:jc w:val="center"/>
        </w:trPr>
        <w:tc>
          <w:tcPr>
            <w:tcW w:w="270" w:type="dxa"/>
          </w:tcPr>
          <w:p w14:paraId="61C0C993" w14:textId="77777777" w:rsidR="00CC3844" w:rsidRPr="00C738D2" w:rsidRDefault="00CC3844" w:rsidP="008A6D8F">
            <w:pPr>
              <w:spacing w:before="100" w:after="100"/>
              <w:rPr>
                <w:rFonts w:ascii="Arial" w:hAnsi="Arial" w:cs="Arial"/>
                <w:szCs w:val="24"/>
              </w:rPr>
            </w:pPr>
          </w:p>
        </w:tc>
        <w:tc>
          <w:tcPr>
            <w:tcW w:w="9507" w:type="dxa"/>
          </w:tcPr>
          <w:p w14:paraId="3C01F17B" w14:textId="52263465"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 xml:space="preserve">Form NX-9D, </w:t>
            </w:r>
            <w:r w:rsidR="006A2CB0" w:rsidRPr="00C738D2">
              <w:rPr>
                <w:rFonts w:ascii="Arial" w:hAnsi="Arial" w:cs="Arial"/>
                <w:szCs w:val="24"/>
              </w:rPr>
              <w:t xml:space="preserve">Static </w:t>
            </w:r>
            <w:r w:rsidRPr="00C738D2">
              <w:rPr>
                <w:rFonts w:ascii="Arial" w:hAnsi="Arial" w:cs="Arial"/>
                <w:szCs w:val="24"/>
              </w:rPr>
              <w:t>Capacitor/Reactor</w:t>
            </w:r>
            <w:r w:rsidR="006A2CB0" w:rsidRPr="00C738D2">
              <w:rPr>
                <w:rStyle w:val="FootnoteReference"/>
                <w:rFonts w:ascii="Arial" w:hAnsi="Arial" w:cs="Arial"/>
                <w:szCs w:val="24"/>
              </w:rPr>
              <w:footnoteReference w:id="5"/>
            </w:r>
            <w:r w:rsidRPr="00C738D2">
              <w:rPr>
                <w:rFonts w:ascii="Arial" w:hAnsi="Arial" w:cs="Arial"/>
                <w:szCs w:val="24"/>
              </w:rPr>
              <w:t xml:space="preserve"> per OP-16</w:t>
            </w:r>
          </w:p>
        </w:tc>
      </w:tr>
      <w:tr w:rsidR="0086798D" w:rsidRPr="00C738D2" w14:paraId="7A826AA9" w14:textId="77777777" w:rsidTr="001D4185">
        <w:trPr>
          <w:gridAfter w:val="1"/>
          <w:wAfter w:w="1305" w:type="dxa"/>
          <w:jc w:val="center"/>
        </w:trPr>
        <w:tc>
          <w:tcPr>
            <w:tcW w:w="270" w:type="dxa"/>
          </w:tcPr>
          <w:p w14:paraId="75D22526" w14:textId="77777777" w:rsidR="0086798D" w:rsidRPr="00C738D2" w:rsidRDefault="0086798D" w:rsidP="008A6D8F">
            <w:pPr>
              <w:spacing w:before="100" w:after="100"/>
              <w:rPr>
                <w:rFonts w:ascii="Arial" w:hAnsi="Arial" w:cs="Arial"/>
                <w:szCs w:val="24"/>
              </w:rPr>
            </w:pPr>
          </w:p>
        </w:tc>
        <w:tc>
          <w:tcPr>
            <w:tcW w:w="9507" w:type="dxa"/>
          </w:tcPr>
          <w:p w14:paraId="19E8293B" w14:textId="77777777" w:rsidR="0086798D" w:rsidRPr="00C738D2" w:rsidRDefault="0086798D"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Short circuit data per OP-16</w:t>
            </w:r>
          </w:p>
        </w:tc>
      </w:tr>
      <w:tr w:rsidR="00CC3844" w:rsidRPr="00C738D2" w14:paraId="64548508" w14:textId="77777777" w:rsidTr="001D4185">
        <w:trPr>
          <w:gridAfter w:val="1"/>
          <w:wAfter w:w="1305" w:type="dxa"/>
          <w:jc w:val="center"/>
        </w:trPr>
        <w:tc>
          <w:tcPr>
            <w:tcW w:w="270" w:type="dxa"/>
          </w:tcPr>
          <w:p w14:paraId="7842D85E" w14:textId="77777777" w:rsidR="00CC3844" w:rsidRPr="00C738D2" w:rsidRDefault="00CC3844" w:rsidP="008A6D8F">
            <w:pPr>
              <w:spacing w:before="100" w:after="100"/>
              <w:rPr>
                <w:rFonts w:ascii="Arial" w:hAnsi="Arial" w:cs="Arial"/>
                <w:szCs w:val="24"/>
              </w:rPr>
            </w:pPr>
          </w:p>
        </w:tc>
        <w:tc>
          <w:tcPr>
            <w:tcW w:w="9507" w:type="dxa"/>
          </w:tcPr>
          <w:p w14:paraId="37737B78" w14:textId="77777777"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Station one-line diagrams</w:t>
            </w:r>
          </w:p>
        </w:tc>
      </w:tr>
      <w:tr w:rsidR="00CC3844" w:rsidRPr="00C738D2" w14:paraId="492A0B64" w14:textId="77777777" w:rsidTr="001D4185">
        <w:trPr>
          <w:gridAfter w:val="1"/>
          <w:wAfter w:w="1305" w:type="dxa"/>
          <w:jc w:val="center"/>
        </w:trPr>
        <w:tc>
          <w:tcPr>
            <w:tcW w:w="270" w:type="dxa"/>
          </w:tcPr>
          <w:p w14:paraId="198066F7" w14:textId="77777777" w:rsidR="00CC3844" w:rsidRPr="00C738D2" w:rsidRDefault="00CC3844" w:rsidP="008D5316">
            <w:pPr>
              <w:pStyle w:val="DocumentText"/>
              <w:rPr>
                <w:rFonts w:ascii="Arial" w:hAnsi="Arial" w:cs="Arial"/>
                <w:szCs w:val="24"/>
              </w:rPr>
            </w:pPr>
          </w:p>
        </w:tc>
        <w:tc>
          <w:tcPr>
            <w:tcW w:w="9507" w:type="dxa"/>
          </w:tcPr>
          <w:p w14:paraId="6DFACA26" w14:textId="63A95ABC" w:rsidR="00CC3844" w:rsidRPr="00C738D2" w:rsidRDefault="00FC021A"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 xml:space="preserve">Dynamics models </w:t>
            </w:r>
            <w:r w:rsidR="0086798D" w:rsidRPr="00C738D2">
              <w:rPr>
                <w:rFonts w:ascii="Arial" w:hAnsi="Arial" w:cs="Arial"/>
                <w:szCs w:val="24"/>
              </w:rPr>
              <w:t>for Generators of 5</w:t>
            </w:r>
            <w:r w:rsidR="00AC3BD0" w:rsidRPr="00C738D2">
              <w:rPr>
                <w:rFonts w:ascii="Arial" w:hAnsi="Arial" w:cs="Arial"/>
                <w:szCs w:val="24"/>
              </w:rPr>
              <w:t xml:space="preserve"> </w:t>
            </w:r>
            <w:r w:rsidR="0086798D" w:rsidRPr="00C738D2">
              <w:rPr>
                <w:rFonts w:ascii="Arial" w:hAnsi="Arial" w:cs="Arial"/>
                <w:szCs w:val="24"/>
              </w:rPr>
              <w:t xml:space="preserve">MW or greater </w:t>
            </w:r>
            <w:r w:rsidRPr="00C738D2">
              <w:rPr>
                <w:rFonts w:ascii="Arial" w:hAnsi="Arial" w:cs="Arial"/>
                <w:szCs w:val="24"/>
              </w:rPr>
              <w:t xml:space="preserve">compatible with </w:t>
            </w:r>
            <w:r w:rsidR="009E5AAB" w:rsidRPr="00C738D2">
              <w:rPr>
                <w:rFonts w:ascii="Arial" w:hAnsi="Arial" w:cs="Arial"/>
                <w:szCs w:val="24"/>
              </w:rPr>
              <w:t>Power System Simulator for Engineering (</w:t>
            </w:r>
            <w:proofErr w:type="spellStart"/>
            <w:r w:rsidRPr="00C738D2">
              <w:rPr>
                <w:rFonts w:ascii="Arial" w:hAnsi="Arial" w:cs="Arial"/>
                <w:szCs w:val="24"/>
              </w:rPr>
              <w:t>PSSe</w:t>
            </w:r>
            <w:proofErr w:type="spellEnd"/>
            <w:r w:rsidR="009E5AAB" w:rsidRPr="00C738D2">
              <w:rPr>
                <w:rFonts w:ascii="Arial" w:hAnsi="Arial" w:cs="Arial"/>
                <w:szCs w:val="24"/>
              </w:rPr>
              <w:t>)</w:t>
            </w:r>
            <w:r w:rsidRPr="00C738D2">
              <w:rPr>
                <w:rFonts w:ascii="Arial" w:hAnsi="Arial" w:cs="Arial"/>
                <w:szCs w:val="24"/>
              </w:rPr>
              <w:t xml:space="preserve"> including:</w:t>
            </w:r>
          </w:p>
        </w:tc>
      </w:tr>
      <w:tr w:rsidR="00FC021A" w:rsidRPr="00C738D2" w14:paraId="3DFF2852" w14:textId="77777777" w:rsidTr="001D4185">
        <w:trPr>
          <w:gridAfter w:val="1"/>
          <w:wAfter w:w="1305" w:type="dxa"/>
          <w:jc w:val="center"/>
        </w:trPr>
        <w:tc>
          <w:tcPr>
            <w:tcW w:w="270" w:type="dxa"/>
          </w:tcPr>
          <w:p w14:paraId="6D03D145" w14:textId="77777777" w:rsidR="00FC021A" w:rsidRPr="00C738D2" w:rsidRDefault="00FC021A" w:rsidP="008D5316">
            <w:pPr>
              <w:pStyle w:val="DocumentText"/>
              <w:rPr>
                <w:rFonts w:ascii="Arial" w:hAnsi="Arial" w:cs="Arial"/>
                <w:szCs w:val="24"/>
              </w:rPr>
            </w:pPr>
          </w:p>
        </w:tc>
        <w:tc>
          <w:tcPr>
            <w:tcW w:w="9507" w:type="dxa"/>
          </w:tcPr>
          <w:p w14:paraId="46802B05" w14:textId="4F0979CC" w:rsidR="00FC021A" w:rsidRPr="00C738D2" w:rsidRDefault="00FC021A" w:rsidP="00391186">
            <w:pPr>
              <w:numPr>
                <w:ilvl w:val="0"/>
                <w:numId w:val="309"/>
              </w:numPr>
              <w:tabs>
                <w:tab w:val="left" w:pos="2115"/>
              </w:tabs>
              <w:spacing w:before="100" w:after="100"/>
              <w:rPr>
                <w:rFonts w:ascii="Arial" w:hAnsi="Arial" w:cs="Arial"/>
              </w:rPr>
            </w:pPr>
            <w:r w:rsidRPr="00C738D2">
              <w:rPr>
                <w:rFonts w:ascii="Arial" w:hAnsi="Arial" w:cs="Arial"/>
              </w:rPr>
              <w:t>Generator</w:t>
            </w:r>
            <w:r w:rsidR="0086798D" w:rsidRPr="00C738D2">
              <w:rPr>
                <w:rFonts w:ascii="Arial" w:hAnsi="Arial" w:cs="Arial"/>
              </w:rPr>
              <w:t xml:space="preserve">, including </w:t>
            </w:r>
            <w:r w:rsidR="009E5AAB" w:rsidRPr="00C738D2">
              <w:rPr>
                <w:rFonts w:ascii="Arial" w:hAnsi="Arial" w:cs="Arial"/>
              </w:rPr>
              <w:t>w</w:t>
            </w:r>
            <w:r w:rsidR="0086798D" w:rsidRPr="00C738D2">
              <w:rPr>
                <w:rFonts w:ascii="Arial" w:hAnsi="Arial" w:cs="Arial"/>
              </w:rPr>
              <w:t xml:space="preserve">ind </w:t>
            </w:r>
            <w:r w:rsidR="009E5AAB" w:rsidRPr="00C738D2">
              <w:rPr>
                <w:rFonts w:ascii="Arial" w:hAnsi="Arial" w:cs="Arial"/>
              </w:rPr>
              <w:t>t</w:t>
            </w:r>
            <w:r w:rsidR="0086798D" w:rsidRPr="00C738D2">
              <w:rPr>
                <w:rFonts w:ascii="Arial" w:hAnsi="Arial" w:cs="Arial"/>
              </w:rPr>
              <w:t xml:space="preserve">urbines, </w:t>
            </w:r>
            <w:r w:rsidR="009E5AAB" w:rsidRPr="00C738D2">
              <w:rPr>
                <w:rFonts w:ascii="Arial" w:hAnsi="Arial" w:cs="Arial"/>
              </w:rPr>
              <w:t>p</w:t>
            </w:r>
            <w:r w:rsidR="0086798D" w:rsidRPr="00C738D2">
              <w:rPr>
                <w:rFonts w:ascii="Arial" w:hAnsi="Arial" w:cs="Arial"/>
              </w:rPr>
              <w:t xml:space="preserve">hotovoltaic </w:t>
            </w:r>
            <w:r w:rsidR="009E5AAB" w:rsidRPr="00C738D2">
              <w:rPr>
                <w:rFonts w:ascii="Arial" w:hAnsi="Arial" w:cs="Arial"/>
              </w:rPr>
              <w:t>s</w:t>
            </w:r>
            <w:r w:rsidR="0086798D" w:rsidRPr="00C738D2">
              <w:rPr>
                <w:rFonts w:ascii="Arial" w:hAnsi="Arial" w:cs="Arial"/>
              </w:rPr>
              <w:t xml:space="preserve">ystems, </w:t>
            </w:r>
            <w:r w:rsidR="009E5AAB" w:rsidRPr="00C738D2">
              <w:rPr>
                <w:rFonts w:ascii="Arial" w:hAnsi="Arial" w:cs="Arial"/>
              </w:rPr>
              <w:t>f</w:t>
            </w:r>
            <w:r w:rsidR="0086798D" w:rsidRPr="00C738D2">
              <w:rPr>
                <w:rFonts w:ascii="Arial" w:hAnsi="Arial" w:cs="Arial"/>
              </w:rPr>
              <w:t xml:space="preserve">uel </w:t>
            </w:r>
            <w:r w:rsidR="009E5AAB" w:rsidRPr="00C738D2">
              <w:rPr>
                <w:rFonts w:ascii="Arial" w:hAnsi="Arial" w:cs="Arial"/>
              </w:rPr>
              <w:t>c</w:t>
            </w:r>
            <w:r w:rsidR="0086798D" w:rsidRPr="00C738D2">
              <w:rPr>
                <w:rFonts w:ascii="Arial" w:hAnsi="Arial" w:cs="Arial"/>
              </w:rPr>
              <w:t xml:space="preserve">ells and any other resource that delivers MW to the electric power system and meets the definition of a Generator </w:t>
            </w:r>
            <w:r w:rsidR="00391186" w:rsidRPr="00C738D2">
              <w:rPr>
                <w:rFonts w:ascii="Arial" w:hAnsi="Arial" w:cs="Arial"/>
              </w:rPr>
              <w:t xml:space="preserve">in </w:t>
            </w:r>
            <w:r w:rsidR="0086798D" w:rsidRPr="00C738D2">
              <w:rPr>
                <w:rFonts w:ascii="Arial" w:hAnsi="Arial" w:cs="Arial"/>
              </w:rPr>
              <w:t xml:space="preserve">this </w:t>
            </w:r>
            <w:r w:rsidR="009E5AAB" w:rsidRPr="00C738D2">
              <w:rPr>
                <w:rFonts w:ascii="Arial" w:hAnsi="Arial" w:cs="Arial"/>
              </w:rPr>
              <w:t>OP</w:t>
            </w:r>
          </w:p>
        </w:tc>
      </w:tr>
      <w:tr w:rsidR="00FC021A" w:rsidRPr="00C738D2" w14:paraId="33E84AAE" w14:textId="77777777" w:rsidTr="001D4185">
        <w:trPr>
          <w:gridAfter w:val="1"/>
          <w:wAfter w:w="1305" w:type="dxa"/>
          <w:jc w:val="center"/>
        </w:trPr>
        <w:tc>
          <w:tcPr>
            <w:tcW w:w="270" w:type="dxa"/>
          </w:tcPr>
          <w:p w14:paraId="00BAB2E6" w14:textId="77777777" w:rsidR="00FC021A" w:rsidRPr="00C738D2" w:rsidRDefault="00FC021A" w:rsidP="008D5316">
            <w:pPr>
              <w:pStyle w:val="DocumentText"/>
              <w:rPr>
                <w:rFonts w:ascii="Arial" w:hAnsi="Arial" w:cs="Arial"/>
                <w:szCs w:val="24"/>
              </w:rPr>
            </w:pPr>
          </w:p>
        </w:tc>
        <w:tc>
          <w:tcPr>
            <w:tcW w:w="9507" w:type="dxa"/>
          </w:tcPr>
          <w:p w14:paraId="156DE49E" w14:textId="77777777" w:rsidR="00FC021A" w:rsidRPr="00C738D2" w:rsidRDefault="00FC021A" w:rsidP="000D0340">
            <w:pPr>
              <w:numPr>
                <w:ilvl w:val="0"/>
                <w:numId w:val="309"/>
              </w:numPr>
              <w:tabs>
                <w:tab w:val="left" w:pos="2115"/>
              </w:tabs>
              <w:spacing w:before="100" w:after="100"/>
              <w:rPr>
                <w:rFonts w:ascii="Arial" w:hAnsi="Arial" w:cs="Arial"/>
              </w:rPr>
            </w:pPr>
            <w:r w:rsidRPr="00C738D2">
              <w:rPr>
                <w:rFonts w:ascii="Arial" w:hAnsi="Arial" w:cs="Arial"/>
              </w:rPr>
              <w:t>Excitation System</w:t>
            </w:r>
          </w:p>
        </w:tc>
      </w:tr>
      <w:tr w:rsidR="00FC021A" w:rsidRPr="00C738D2" w14:paraId="369CED3C" w14:textId="77777777" w:rsidTr="001D4185">
        <w:trPr>
          <w:gridAfter w:val="1"/>
          <w:wAfter w:w="1305" w:type="dxa"/>
          <w:jc w:val="center"/>
        </w:trPr>
        <w:tc>
          <w:tcPr>
            <w:tcW w:w="270" w:type="dxa"/>
          </w:tcPr>
          <w:p w14:paraId="7185CCE9" w14:textId="77777777" w:rsidR="00FC021A" w:rsidRPr="00C738D2" w:rsidRDefault="00FC021A" w:rsidP="008D5316">
            <w:pPr>
              <w:pStyle w:val="DocumentText"/>
              <w:rPr>
                <w:rFonts w:ascii="Arial" w:hAnsi="Arial" w:cs="Arial"/>
                <w:szCs w:val="24"/>
              </w:rPr>
            </w:pPr>
          </w:p>
        </w:tc>
        <w:tc>
          <w:tcPr>
            <w:tcW w:w="9507" w:type="dxa"/>
          </w:tcPr>
          <w:p w14:paraId="35130B15" w14:textId="77777777" w:rsidR="00FC021A" w:rsidRPr="00C738D2" w:rsidRDefault="00FC021A" w:rsidP="000D0340">
            <w:pPr>
              <w:numPr>
                <w:ilvl w:val="0"/>
                <w:numId w:val="309"/>
              </w:numPr>
              <w:tabs>
                <w:tab w:val="left" w:pos="2115"/>
              </w:tabs>
              <w:spacing w:before="100" w:after="100"/>
              <w:rPr>
                <w:rFonts w:ascii="Arial" w:hAnsi="Arial" w:cs="Arial"/>
              </w:rPr>
            </w:pPr>
            <w:r w:rsidRPr="00C738D2">
              <w:rPr>
                <w:rFonts w:ascii="Arial" w:hAnsi="Arial" w:cs="Arial"/>
              </w:rPr>
              <w:t>Governor</w:t>
            </w:r>
          </w:p>
        </w:tc>
      </w:tr>
      <w:tr w:rsidR="00FC021A" w:rsidRPr="00C738D2" w14:paraId="7463E54E" w14:textId="77777777" w:rsidTr="001D4185">
        <w:trPr>
          <w:gridAfter w:val="1"/>
          <w:wAfter w:w="1305" w:type="dxa"/>
          <w:jc w:val="center"/>
        </w:trPr>
        <w:tc>
          <w:tcPr>
            <w:tcW w:w="270" w:type="dxa"/>
          </w:tcPr>
          <w:p w14:paraId="3D45F103" w14:textId="77777777" w:rsidR="00FC021A" w:rsidRPr="00C738D2" w:rsidRDefault="00FC021A" w:rsidP="008D5316">
            <w:pPr>
              <w:pStyle w:val="DocumentText"/>
              <w:rPr>
                <w:rFonts w:ascii="Arial" w:hAnsi="Arial" w:cs="Arial"/>
                <w:szCs w:val="24"/>
              </w:rPr>
            </w:pPr>
          </w:p>
        </w:tc>
        <w:tc>
          <w:tcPr>
            <w:tcW w:w="9507" w:type="dxa"/>
          </w:tcPr>
          <w:p w14:paraId="3F3BCE3E" w14:textId="77777777" w:rsidR="00FC021A" w:rsidRPr="00C738D2" w:rsidRDefault="00FC021A" w:rsidP="000D0340">
            <w:pPr>
              <w:numPr>
                <w:ilvl w:val="0"/>
                <w:numId w:val="309"/>
              </w:numPr>
              <w:tabs>
                <w:tab w:val="left" w:pos="2115"/>
              </w:tabs>
              <w:spacing w:before="100" w:after="100"/>
              <w:rPr>
                <w:rFonts w:ascii="Arial" w:hAnsi="Arial" w:cs="Arial"/>
              </w:rPr>
            </w:pPr>
            <w:r w:rsidRPr="00C738D2">
              <w:rPr>
                <w:rFonts w:ascii="Arial" w:hAnsi="Arial" w:cs="Arial"/>
              </w:rPr>
              <w:t>Power System Stabilizer (if equipped)</w:t>
            </w:r>
          </w:p>
        </w:tc>
      </w:tr>
      <w:tr w:rsidR="009E5AAB" w:rsidRPr="00C738D2" w14:paraId="66AC964F" w14:textId="77777777" w:rsidTr="001D4185">
        <w:trPr>
          <w:gridAfter w:val="1"/>
          <w:wAfter w:w="1305" w:type="dxa"/>
          <w:jc w:val="center"/>
        </w:trPr>
        <w:tc>
          <w:tcPr>
            <w:tcW w:w="270" w:type="dxa"/>
          </w:tcPr>
          <w:p w14:paraId="10B02A46" w14:textId="77777777" w:rsidR="009E5AAB" w:rsidRPr="00C738D2" w:rsidRDefault="009E5AAB" w:rsidP="008D5316">
            <w:pPr>
              <w:pStyle w:val="DocumentText"/>
              <w:rPr>
                <w:rFonts w:ascii="Arial" w:hAnsi="Arial" w:cs="Arial"/>
                <w:szCs w:val="24"/>
              </w:rPr>
            </w:pPr>
          </w:p>
        </w:tc>
        <w:tc>
          <w:tcPr>
            <w:tcW w:w="9507" w:type="dxa"/>
          </w:tcPr>
          <w:p w14:paraId="43999A8D" w14:textId="43F52D5F" w:rsidR="009E5AAB" w:rsidRPr="00C738D2" w:rsidRDefault="000C2F18" w:rsidP="00855EF6">
            <w:pPr>
              <w:numPr>
                <w:ilvl w:val="0"/>
                <w:numId w:val="309"/>
              </w:numPr>
              <w:tabs>
                <w:tab w:val="left" w:pos="2115"/>
              </w:tabs>
              <w:spacing w:before="100" w:after="100"/>
              <w:rPr>
                <w:rFonts w:ascii="Arial" w:hAnsi="Arial" w:cs="Arial"/>
              </w:rPr>
            </w:pPr>
            <w:r w:rsidRPr="00C738D2">
              <w:rPr>
                <w:rFonts w:ascii="Arial" w:hAnsi="Arial" w:cs="Arial"/>
              </w:rPr>
              <w:t>Models (both</w:t>
            </w:r>
            <w:r w:rsidR="009E5AAB" w:rsidRPr="00C738D2">
              <w:rPr>
                <w:rFonts w:ascii="Arial" w:hAnsi="Arial" w:cs="Arial"/>
              </w:rPr>
              <w:t xml:space="preserve"> standard library models </w:t>
            </w:r>
            <w:r w:rsidRPr="00C738D2">
              <w:rPr>
                <w:rFonts w:ascii="Arial" w:hAnsi="Arial" w:cs="Arial"/>
              </w:rPr>
              <w:t xml:space="preserve">and user-written models) </w:t>
            </w:r>
            <w:r w:rsidR="009E5AAB" w:rsidRPr="00C738D2">
              <w:rPr>
                <w:rFonts w:ascii="Arial" w:hAnsi="Arial" w:cs="Arial"/>
              </w:rPr>
              <w:t xml:space="preserve">shall be </w:t>
            </w:r>
            <w:r w:rsidRPr="00C738D2">
              <w:rPr>
                <w:rFonts w:ascii="Arial" w:hAnsi="Arial" w:cs="Arial"/>
              </w:rPr>
              <w:t>consistent with</w:t>
            </w:r>
            <w:r w:rsidR="009E5AAB" w:rsidRPr="00C738D2">
              <w:rPr>
                <w:rFonts w:ascii="Arial" w:hAnsi="Arial" w:cs="Arial"/>
              </w:rPr>
              <w:t xml:space="preserve"> the current version of the </w:t>
            </w:r>
            <w:r w:rsidR="009E5AAB" w:rsidRPr="00C738D2">
              <w:rPr>
                <w:rFonts w:ascii="Arial" w:hAnsi="Arial" w:cs="Arial"/>
                <w:szCs w:val="24"/>
              </w:rPr>
              <w:t xml:space="preserve">ISO New England Compliance Bulletin - MOD-032 - </w:t>
            </w:r>
            <w:r w:rsidR="00855EF6" w:rsidRPr="00C738D2">
              <w:rPr>
                <w:rFonts w:ascii="Arial" w:hAnsi="Arial" w:cs="Arial"/>
                <w:szCs w:val="24"/>
              </w:rPr>
              <w:t>ISO New England</w:t>
            </w:r>
            <w:r w:rsidR="00072558" w:rsidRPr="00C738D2">
              <w:rPr>
                <w:rFonts w:ascii="Arial" w:hAnsi="Arial" w:cs="Arial"/>
                <w:szCs w:val="24"/>
              </w:rPr>
              <w:t>’s</w:t>
            </w:r>
            <w:r w:rsidR="00855EF6" w:rsidRPr="00C738D2">
              <w:rPr>
                <w:rFonts w:ascii="Arial" w:hAnsi="Arial" w:cs="Arial"/>
                <w:szCs w:val="24"/>
              </w:rPr>
              <w:t xml:space="preserve"> </w:t>
            </w:r>
            <w:r w:rsidR="009E5AAB" w:rsidRPr="00C738D2">
              <w:rPr>
                <w:rFonts w:ascii="Arial" w:hAnsi="Arial" w:cs="Arial"/>
                <w:szCs w:val="24"/>
              </w:rPr>
              <w:t>Model Data Requirements and Reporting Procedures</w:t>
            </w:r>
            <w:r w:rsidR="009E5AAB" w:rsidRPr="00C738D2">
              <w:rPr>
                <w:rFonts w:ascii="Arial" w:hAnsi="Arial" w:cs="Arial"/>
              </w:rPr>
              <w:t xml:space="preserve"> posted at:</w:t>
            </w:r>
          </w:p>
          <w:p w14:paraId="51528B08" w14:textId="4C824F71" w:rsidR="009E5AAB" w:rsidRPr="00C738D2" w:rsidRDefault="00855EF6" w:rsidP="00E96C41">
            <w:pPr>
              <w:tabs>
                <w:tab w:val="left" w:pos="2115"/>
              </w:tabs>
              <w:spacing w:after="100"/>
              <w:ind w:left="2520"/>
              <w:rPr>
                <w:rFonts w:ascii="Arial" w:hAnsi="Arial" w:cs="Arial"/>
              </w:rPr>
            </w:pPr>
            <w:hyperlink r:id="rId13" w:history="1">
              <w:r w:rsidRPr="00C738D2">
                <w:rPr>
                  <w:rStyle w:val="Hyperlink"/>
                  <w:rFonts w:ascii="Arial" w:hAnsi="Arial" w:cs="Arial"/>
                </w:rPr>
                <w:t>https://www.iso-ne.com/participate/rules-procedures/nerc-npcc</w:t>
              </w:r>
            </w:hyperlink>
          </w:p>
        </w:tc>
      </w:tr>
      <w:tr w:rsidR="00FC021A" w:rsidRPr="00C738D2" w14:paraId="602CF74B" w14:textId="77777777" w:rsidTr="001D4185">
        <w:trPr>
          <w:gridAfter w:val="1"/>
          <w:wAfter w:w="1305" w:type="dxa"/>
          <w:jc w:val="center"/>
        </w:trPr>
        <w:tc>
          <w:tcPr>
            <w:tcW w:w="270" w:type="dxa"/>
          </w:tcPr>
          <w:p w14:paraId="3760D7CC" w14:textId="77777777" w:rsidR="00FC021A" w:rsidRPr="00C738D2" w:rsidRDefault="00FC021A" w:rsidP="008D5316">
            <w:pPr>
              <w:pStyle w:val="DocumentText"/>
              <w:rPr>
                <w:rFonts w:ascii="Arial" w:hAnsi="Arial" w:cs="Arial"/>
                <w:szCs w:val="24"/>
              </w:rPr>
            </w:pPr>
          </w:p>
        </w:tc>
        <w:tc>
          <w:tcPr>
            <w:tcW w:w="9507" w:type="dxa"/>
          </w:tcPr>
          <w:p w14:paraId="19438DB2" w14:textId="6E41DE51" w:rsidR="00667715" w:rsidRPr="00C738D2" w:rsidRDefault="00C918BD" w:rsidP="00667715">
            <w:pPr>
              <w:spacing w:before="100" w:after="100"/>
              <w:ind w:left="1389"/>
              <w:rPr>
                <w:rFonts w:ascii="Arial" w:hAnsi="Arial" w:cs="Arial"/>
                <w:szCs w:val="24"/>
              </w:rPr>
            </w:pPr>
            <w:r w:rsidRPr="00C738D2">
              <w:rPr>
                <w:rFonts w:ascii="Arial" w:hAnsi="Arial" w:cs="Arial"/>
                <w:szCs w:val="24"/>
              </w:rPr>
              <w:t>All Generator dynamics models, including initial and updated models, shall be provided to ISO using the Dynamics Data Management System (DDMS)</w:t>
            </w:r>
            <w:r w:rsidR="002B7D39" w:rsidRPr="00C738D2">
              <w:rPr>
                <w:rStyle w:val="FootnoteReference"/>
                <w:rFonts w:ascii="Arial" w:hAnsi="Arial" w:cs="Arial"/>
                <w:szCs w:val="24"/>
              </w:rPr>
              <w:footnoteReference w:id="6"/>
            </w:r>
            <w:r w:rsidRPr="00C738D2">
              <w:rPr>
                <w:rFonts w:ascii="Arial" w:hAnsi="Arial" w:cs="Arial"/>
                <w:szCs w:val="24"/>
              </w:rPr>
              <w:t xml:space="preserve">.  </w:t>
            </w:r>
            <w:r w:rsidR="00DC6CE9" w:rsidRPr="00C738D2">
              <w:rPr>
                <w:rFonts w:ascii="Arial" w:hAnsi="Arial" w:cs="Arial"/>
                <w:szCs w:val="24"/>
              </w:rPr>
              <w:t xml:space="preserve">Updated </w:t>
            </w:r>
            <w:r w:rsidR="00FC021A" w:rsidRPr="00C738D2">
              <w:rPr>
                <w:rFonts w:ascii="Arial" w:hAnsi="Arial" w:cs="Arial"/>
                <w:szCs w:val="24"/>
              </w:rPr>
              <w:t>Generator dynamics models shall be provided to ISO prior to making changes to equipment</w:t>
            </w:r>
            <w:r w:rsidR="009E5AAB" w:rsidRPr="00C738D2">
              <w:rPr>
                <w:rFonts w:ascii="Arial" w:hAnsi="Arial" w:cs="Arial"/>
                <w:szCs w:val="24"/>
              </w:rPr>
              <w:t xml:space="preserve"> that is part of a Generator </w:t>
            </w:r>
            <w:r w:rsidRPr="00C738D2">
              <w:rPr>
                <w:rFonts w:ascii="Arial" w:hAnsi="Arial" w:cs="Arial"/>
                <w:szCs w:val="24"/>
              </w:rPr>
              <w:t>(including but not limited to excitation and governor equipment)</w:t>
            </w:r>
            <w:r w:rsidR="00FC021A" w:rsidRPr="00C738D2">
              <w:rPr>
                <w:rFonts w:ascii="Arial" w:hAnsi="Arial" w:cs="Arial"/>
                <w:szCs w:val="24"/>
              </w:rPr>
              <w:t>.  Changes</w:t>
            </w:r>
            <w:r w:rsidR="0086798D" w:rsidRPr="00C738D2">
              <w:rPr>
                <w:rFonts w:ascii="Arial" w:hAnsi="Arial" w:cs="Arial"/>
                <w:szCs w:val="24"/>
              </w:rPr>
              <w:t xml:space="preserve"> to the above listed facilities</w:t>
            </w:r>
            <w:r w:rsidR="00FC021A" w:rsidRPr="00C738D2">
              <w:rPr>
                <w:rFonts w:ascii="Arial" w:hAnsi="Arial" w:cs="Arial"/>
                <w:szCs w:val="24"/>
              </w:rPr>
              <w:t xml:space="preserve"> shall be made in accordance with </w:t>
            </w:r>
            <w:r w:rsidR="00E55331" w:rsidRPr="00C738D2">
              <w:rPr>
                <w:rFonts w:ascii="Arial" w:hAnsi="Arial" w:cs="Arial"/>
                <w:szCs w:val="24"/>
              </w:rPr>
              <w:t xml:space="preserve">ISO </w:t>
            </w:r>
            <w:r w:rsidR="00FC021A" w:rsidRPr="00C738D2">
              <w:rPr>
                <w:rFonts w:ascii="Arial" w:hAnsi="Arial" w:cs="Arial"/>
                <w:szCs w:val="24"/>
              </w:rPr>
              <w:t xml:space="preserve">Tariff Section I.3.9 and </w:t>
            </w:r>
            <w:r w:rsidR="009E5AAB" w:rsidRPr="00C738D2">
              <w:rPr>
                <w:rFonts w:ascii="Arial" w:hAnsi="Arial" w:cs="Arial"/>
                <w:szCs w:val="24"/>
              </w:rPr>
              <w:t xml:space="preserve">the </w:t>
            </w:r>
            <w:r w:rsidR="00FC021A" w:rsidRPr="00C738D2">
              <w:rPr>
                <w:rFonts w:ascii="Arial" w:hAnsi="Arial" w:cs="Arial"/>
                <w:szCs w:val="24"/>
              </w:rPr>
              <w:t>Interconnection Procedure</w:t>
            </w:r>
            <w:r w:rsidR="00855EF6" w:rsidRPr="00C738D2">
              <w:rPr>
                <w:rFonts w:ascii="Arial" w:hAnsi="Arial" w:cs="Arial"/>
                <w:szCs w:val="24"/>
              </w:rPr>
              <w:t>s</w:t>
            </w:r>
            <w:r w:rsidR="00FC021A" w:rsidRPr="00C738D2">
              <w:rPr>
                <w:rFonts w:ascii="Arial" w:hAnsi="Arial" w:cs="Arial"/>
                <w:szCs w:val="24"/>
              </w:rPr>
              <w:t xml:space="preserve">.  </w:t>
            </w:r>
            <w:r w:rsidR="00667715" w:rsidRPr="00C738D2">
              <w:rPr>
                <w:rFonts w:ascii="Arial" w:hAnsi="Arial" w:cs="Arial"/>
                <w:szCs w:val="24"/>
              </w:rPr>
              <w:t>Specified verification of generator dynamics models is also required in accordance with NERC Reliability Standards MOD-026, Verification of Models and Data for Generator Excitation Control System or Plant Volt/</w:t>
            </w:r>
            <w:r w:rsidR="007A2D3F" w:rsidRPr="00C738D2">
              <w:rPr>
                <w:rFonts w:ascii="Arial" w:hAnsi="Arial" w:cs="Arial"/>
                <w:szCs w:val="24"/>
              </w:rPr>
              <w:t xml:space="preserve">Var </w:t>
            </w:r>
            <w:r w:rsidR="00667715" w:rsidRPr="00C738D2">
              <w:rPr>
                <w:rFonts w:ascii="Arial" w:hAnsi="Arial" w:cs="Arial"/>
                <w:szCs w:val="24"/>
              </w:rPr>
              <w:t xml:space="preserve">Control Functions, and MOD-027, Verification of Models and Data for Turbine/Governor and Load Control or Active Power/Frequency Control Functions.  </w:t>
            </w:r>
            <w:r w:rsidR="00FC021A" w:rsidRPr="00C738D2">
              <w:rPr>
                <w:rFonts w:ascii="Arial" w:hAnsi="Arial" w:cs="Arial"/>
                <w:szCs w:val="24"/>
              </w:rPr>
              <w:t xml:space="preserve">Updates to existing </w:t>
            </w:r>
            <w:r w:rsidR="00667715" w:rsidRPr="00C738D2">
              <w:rPr>
                <w:rFonts w:ascii="Arial" w:hAnsi="Arial" w:cs="Arial"/>
                <w:szCs w:val="24"/>
              </w:rPr>
              <w:t>models as well as</w:t>
            </w:r>
            <w:r w:rsidR="00667715" w:rsidRPr="00C738D2" w:rsidDel="00667715">
              <w:rPr>
                <w:rFonts w:ascii="Arial" w:hAnsi="Arial" w:cs="Arial"/>
                <w:szCs w:val="24"/>
              </w:rPr>
              <w:t xml:space="preserve"> </w:t>
            </w:r>
            <w:r w:rsidR="00FC021A" w:rsidRPr="00C738D2">
              <w:rPr>
                <w:rFonts w:ascii="Arial" w:hAnsi="Arial" w:cs="Arial"/>
                <w:szCs w:val="24"/>
              </w:rPr>
              <w:t xml:space="preserve">proposed modeling changes shall be </w:t>
            </w:r>
            <w:r w:rsidR="00667715" w:rsidRPr="00C738D2">
              <w:rPr>
                <w:rFonts w:ascii="Arial" w:hAnsi="Arial" w:cs="Arial"/>
                <w:szCs w:val="24"/>
              </w:rPr>
              <w:t xml:space="preserve">provided </w:t>
            </w:r>
            <w:r w:rsidR="00FC021A" w:rsidRPr="00C738D2">
              <w:rPr>
                <w:rFonts w:ascii="Arial" w:hAnsi="Arial" w:cs="Arial"/>
                <w:szCs w:val="24"/>
              </w:rPr>
              <w:t>to ISO</w:t>
            </w:r>
            <w:r w:rsidR="00E02C47" w:rsidRPr="00C738D2">
              <w:rPr>
                <w:rFonts w:ascii="Arial" w:hAnsi="Arial" w:cs="Arial"/>
                <w:szCs w:val="24"/>
              </w:rPr>
              <w:t>, as required by MOD-026 and MOD-027,</w:t>
            </w:r>
            <w:r w:rsidR="00FC021A" w:rsidRPr="00C738D2">
              <w:rPr>
                <w:rFonts w:ascii="Arial" w:hAnsi="Arial" w:cs="Arial"/>
                <w:szCs w:val="24"/>
              </w:rPr>
              <w:t xml:space="preserve"> using </w:t>
            </w:r>
            <w:r w:rsidR="00667715" w:rsidRPr="00C738D2">
              <w:rPr>
                <w:rFonts w:ascii="Arial" w:hAnsi="Arial" w:cs="Arial"/>
                <w:szCs w:val="24"/>
              </w:rPr>
              <w:t xml:space="preserve">DDMS.  Lead </w:t>
            </w:r>
            <w:r w:rsidR="009E5AAB" w:rsidRPr="00C738D2">
              <w:rPr>
                <w:rFonts w:ascii="Arial" w:hAnsi="Arial" w:cs="Arial"/>
                <w:szCs w:val="24"/>
              </w:rPr>
              <w:t>MPs</w:t>
            </w:r>
            <w:r w:rsidR="00667715" w:rsidRPr="00C738D2">
              <w:rPr>
                <w:rFonts w:ascii="Arial" w:hAnsi="Arial" w:cs="Arial"/>
                <w:szCs w:val="24"/>
              </w:rPr>
              <w:t xml:space="preserve"> shall initiate the data review by submitting the proposed MOD-026 and MOD-027 data changes in DDMS.  All MOD-026 and MOD-027 data changes shall be submitted concurrently so that these changes can be reviewed simultaneously.  Data submissions for MOD-026 and MOD-027shall include comparison curves of tests with model simulations and actual unit responses along with test reports.  For further details refer to ISO Compliance Bulletin-MOD-026, MOD-027 &amp; Tariff Provision of Validated Dynamics Models to ISO New England located at:</w:t>
            </w:r>
          </w:p>
          <w:p w14:paraId="5D09E898" w14:textId="46437FD4" w:rsidR="00FC021A" w:rsidRPr="00C738D2" w:rsidRDefault="00855EF6" w:rsidP="00391186">
            <w:pPr>
              <w:spacing w:after="100"/>
              <w:ind w:left="2563"/>
              <w:rPr>
                <w:rFonts w:ascii="Arial" w:hAnsi="Arial" w:cs="Arial"/>
                <w:szCs w:val="24"/>
              </w:rPr>
            </w:pPr>
            <w:hyperlink r:id="rId14" w:history="1">
              <w:r w:rsidRPr="00C738D2">
                <w:rPr>
                  <w:rStyle w:val="Hyperlink"/>
                  <w:rFonts w:ascii="Arial" w:hAnsi="Arial" w:cs="Arial"/>
                </w:rPr>
                <w:t>https://www.iso-ne.com/participate/rules-procedures/nerc-npcc</w:t>
              </w:r>
            </w:hyperlink>
          </w:p>
        </w:tc>
      </w:tr>
      <w:tr w:rsidR="00391186" w:rsidRPr="00C738D2" w14:paraId="6AC61A92" w14:textId="77777777" w:rsidTr="001D4185">
        <w:trPr>
          <w:gridAfter w:val="1"/>
          <w:wAfter w:w="1305" w:type="dxa"/>
          <w:jc w:val="center"/>
        </w:trPr>
        <w:tc>
          <w:tcPr>
            <w:tcW w:w="270" w:type="dxa"/>
          </w:tcPr>
          <w:p w14:paraId="47B43BA5" w14:textId="77777777" w:rsidR="00391186" w:rsidRPr="00C738D2" w:rsidRDefault="00391186" w:rsidP="008D5316">
            <w:pPr>
              <w:pStyle w:val="DocumentText"/>
              <w:rPr>
                <w:rFonts w:ascii="Arial" w:hAnsi="Arial" w:cs="Arial"/>
                <w:szCs w:val="24"/>
              </w:rPr>
            </w:pPr>
          </w:p>
        </w:tc>
        <w:tc>
          <w:tcPr>
            <w:tcW w:w="9507" w:type="dxa"/>
          </w:tcPr>
          <w:p w14:paraId="6860F5E4" w14:textId="0560D0E8" w:rsidR="00391186" w:rsidRPr="00C738D2" w:rsidRDefault="00391186" w:rsidP="00CC38FB">
            <w:pPr>
              <w:spacing w:before="100" w:after="100"/>
              <w:ind w:left="1389"/>
              <w:rPr>
                <w:rFonts w:ascii="Arial" w:hAnsi="Arial" w:cs="Arial"/>
                <w:szCs w:val="24"/>
              </w:rPr>
            </w:pPr>
            <w:r w:rsidRPr="00C738D2">
              <w:rPr>
                <w:rFonts w:ascii="Arial" w:hAnsi="Arial" w:cs="Arial"/>
                <w:szCs w:val="24"/>
              </w:rPr>
              <w:t xml:space="preserve">ISO shall initiate recertification of models for existing Generators annually in </w:t>
            </w:r>
            <w:r w:rsidR="009251DA" w:rsidRPr="00C738D2">
              <w:rPr>
                <w:rFonts w:ascii="Arial" w:hAnsi="Arial" w:cs="Arial"/>
                <w:szCs w:val="24"/>
              </w:rPr>
              <w:t xml:space="preserve">the first quarter of each calendar year </w:t>
            </w:r>
            <w:r w:rsidRPr="00C738D2">
              <w:rPr>
                <w:rFonts w:ascii="Arial" w:hAnsi="Arial" w:cs="Arial"/>
                <w:szCs w:val="24"/>
              </w:rPr>
              <w:t>in accordance with MOD-032 and this OP.  Lead MPs for Generators shall indicate that the model represents the Generator as configured, including Automatic Voltage Regulator (AVR) and governor response, or that a change has been made.  Recertification or information showing changes shall be provided to ISO within 45 calendar days of the initial ISO request.  Responses to MOD-032 submittal requests shall be provided to ISO using DDMS.  The ISO request for recertification shall include the modeling information currently maintained by ISO.  Refer to ISO New England Compliance Bulletin - MOD-032 for additional information on Generator characteristics.</w:t>
            </w:r>
          </w:p>
        </w:tc>
      </w:tr>
      <w:tr w:rsidR="00667715" w:rsidRPr="00C738D2" w14:paraId="0B22076C" w14:textId="77777777" w:rsidTr="001D4185">
        <w:trPr>
          <w:gridAfter w:val="1"/>
          <w:wAfter w:w="1305" w:type="dxa"/>
          <w:jc w:val="center"/>
        </w:trPr>
        <w:tc>
          <w:tcPr>
            <w:tcW w:w="270" w:type="dxa"/>
          </w:tcPr>
          <w:p w14:paraId="3817DD8D" w14:textId="77777777" w:rsidR="00667715" w:rsidRPr="00C738D2" w:rsidRDefault="00667715" w:rsidP="008D5316">
            <w:pPr>
              <w:pStyle w:val="DocumentText"/>
              <w:rPr>
                <w:rFonts w:ascii="Arial" w:hAnsi="Arial" w:cs="Arial"/>
                <w:szCs w:val="24"/>
              </w:rPr>
            </w:pPr>
          </w:p>
        </w:tc>
        <w:tc>
          <w:tcPr>
            <w:tcW w:w="9507" w:type="dxa"/>
          </w:tcPr>
          <w:p w14:paraId="069B33E2" w14:textId="490E7730" w:rsidR="00667715" w:rsidRPr="00C738D2" w:rsidRDefault="00667715" w:rsidP="008A6D8F">
            <w:pPr>
              <w:spacing w:before="100" w:after="100"/>
              <w:ind w:left="1389"/>
              <w:rPr>
                <w:rFonts w:ascii="Arial" w:hAnsi="Arial" w:cs="Arial"/>
                <w:szCs w:val="24"/>
              </w:rPr>
            </w:pPr>
            <w:r w:rsidRPr="00C738D2">
              <w:rPr>
                <w:rFonts w:ascii="Arial" w:hAnsi="Arial" w:cs="Arial"/>
                <w:szCs w:val="24"/>
              </w:rPr>
              <w:t>ISO may identify technical concerns with dynamic models and return the models to Lead MPs for review with a description of any technical concerns.  Lead MPs shall review models and update the models as required to address any technical concern</w:t>
            </w:r>
            <w:r w:rsidR="0049271D" w:rsidRPr="00C738D2">
              <w:rPr>
                <w:rFonts w:ascii="Arial" w:hAnsi="Arial" w:cs="Arial"/>
                <w:szCs w:val="24"/>
              </w:rPr>
              <w:t>s</w:t>
            </w:r>
            <w:r w:rsidRPr="00C738D2">
              <w:rPr>
                <w:rFonts w:ascii="Arial" w:hAnsi="Arial" w:cs="Arial"/>
                <w:szCs w:val="24"/>
              </w:rPr>
              <w:t xml:space="preserve">.  Lead MPs shall provide documented reviews addressing the technical concern with updates as required within 90 calendar days of receipt of the description of the technical concern or as specified by the associated NERC Reliability Standard.  </w:t>
            </w:r>
            <w:r w:rsidRPr="00C738D2">
              <w:rPr>
                <w:rFonts w:ascii="Arial" w:hAnsi="Arial" w:cs="Arial"/>
              </w:rPr>
              <w:t xml:space="preserve">These requests and Lead MP responses shall be made using DDMS.  </w:t>
            </w:r>
          </w:p>
        </w:tc>
      </w:tr>
      <w:tr w:rsidR="00CC3844" w:rsidRPr="00C738D2" w14:paraId="6FC3980E" w14:textId="77777777" w:rsidTr="001D4185">
        <w:trPr>
          <w:gridAfter w:val="1"/>
          <w:wAfter w:w="1305" w:type="dxa"/>
          <w:jc w:val="center"/>
        </w:trPr>
        <w:tc>
          <w:tcPr>
            <w:tcW w:w="270" w:type="dxa"/>
          </w:tcPr>
          <w:p w14:paraId="3383750E" w14:textId="77777777" w:rsidR="00CC3844" w:rsidRPr="00C738D2" w:rsidRDefault="00CC3844" w:rsidP="008D5316">
            <w:pPr>
              <w:pStyle w:val="DocumentText"/>
              <w:rPr>
                <w:rFonts w:ascii="Arial" w:hAnsi="Arial" w:cs="Arial"/>
                <w:szCs w:val="24"/>
              </w:rPr>
            </w:pPr>
          </w:p>
        </w:tc>
        <w:tc>
          <w:tcPr>
            <w:tcW w:w="9507" w:type="dxa"/>
          </w:tcPr>
          <w:p w14:paraId="552E641D" w14:textId="42DF5724" w:rsidR="00CC3844" w:rsidRPr="00C738D2" w:rsidRDefault="0049271D" w:rsidP="00E3133E">
            <w:pPr>
              <w:numPr>
                <w:ilvl w:val="0"/>
                <w:numId w:val="311"/>
              </w:numPr>
              <w:tabs>
                <w:tab w:val="left" w:pos="1755"/>
              </w:tabs>
              <w:spacing w:before="100" w:after="100"/>
              <w:ind w:left="1755"/>
              <w:rPr>
                <w:rFonts w:ascii="Arial" w:hAnsi="Arial" w:cs="Arial"/>
                <w:szCs w:val="24"/>
              </w:rPr>
            </w:pPr>
            <w:r w:rsidRPr="00C738D2">
              <w:rPr>
                <w:rFonts w:ascii="Arial" w:hAnsi="Arial" w:cs="Arial"/>
              </w:rPr>
              <w:t>Power Systems Computer-Aided Design (</w:t>
            </w:r>
            <w:r w:rsidR="00CC3844" w:rsidRPr="00C738D2">
              <w:rPr>
                <w:rFonts w:ascii="Arial" w:hAnsi="Arial" w:cs="Arial"/>
              </w:rPr>
              <w:t>PSCAD</w:t>
            </w:r>
            <w:r w:rsidRPr="00C738D2">
              <w:rPr>
                <w:rFonts w:ascii="Arial" w:hAnsi="Arial" w:cs="Arial"/>
              </w:rPr>
              <w:t>)</w:t>
            </w:r>
            <w:r w:rsidR="00CC3844" w:rsidRPr="00C738D2">
              <w:rPr>
                <w:rFonts w:ascii="Arial" w:hAnsi="Arial" w:cs="Arial"/>
                <w:szCs w:val="24"/>
              </w:rPr>
              <w:t xml:space="preserve"> models for generators using power electronic equipment (e.g., </w:t>
            </w:r>
            <w:r w:rsidRPr="00C738D2">
              <w:rPr>
                <w:rFonts w:ascii="Arial" w:hAnsi="Arial" w:cs="Arial"/>
                <w:szCs w:val="24"/>
              </w:rPr>
              <w:t>w</w:t>
            </w:r>
            <w:r w:rsidR="00CC3844" w:rsidRPr="00C738D2">
              <w:rPr>
                <w:rFonts w:ascii="Arial" w:hAnsi="Arial" w:cs="Arial"/>
                <w:szCs w:val="24"/>
              </w:rPr>
              <w:t xml:space="preserve">ind </w:t>
            </w:r>
            <w:r w:rsidRPr="00C738D2">
              <w:rPr>
                <w:rFonts w:ascii="Arial" w:hAnsi="Arial" w:cs="Arial"/>
                <w:szCs w:val="24"/>
              </w:rPr>
              <w:t>g</w:t>
            </w:r>
            <w:r w:rsidR="00CC3844" w:rsidRPr="00C738D2">
              <w:rPr>
                <w:rFonts w:ascii="Arial" w:hAnsi="Arial" w:cs="Arial"/>
                <w:szCs w:val="24"/>
              </w:rPr>
              <w:t xml:space="preserve">enerators, </w:t>
            </w:r>
            <w:r w:rsidRPr="00C738D2">
              <w:rPr>
                <w:rFonts w:ascii="Arial" w:hAnsi="Arial" w:cs="Arial"/>
                <w:szCs w:val="24"/>
              </w:rPr>
              <w:t>p</w:t>
            </w:r>
            <w:r w:rsidR="00CC3844" w:rsidRPr="00C738D2">
              <w:rPr>
                <w:rFonts w:ascii="Arial" w:hAnsi="Arial" w:cs="Arial"/>
                <w:szCs w:val="24"/>
              </w:rPr>
              <w:t xml:space="preserve">ower </w:t>
            </w:r>
            <w:r w:rsidRPr="00C738D2">
              <w:rPr>
                <w:rFonts w:ascii="Arial" w:hAnsi="Arial" w:cs="Arial"/>
                <w:szCs w:val="24"/>
              </w:rPr>
              <w:t>i</w:t>
            </w:r>
            <w:r w:rsidR="00CC3844" w:rsidRPr="00C738D2">
              <w:rPr>
                <w:rFonts w:ascii="Arial" w:hAnsi="Arial" w:cs="Arial"/>
                <w:szCs w:val="24"/>
              </w:rPr>
              <w:t xml:space="preserve">nverter </w:t>
            </w:r>
            <w:r w:rsidRPr="00C738D2">
              <w:rPr>
                <w:rFonts w:ascii="Arial" w:hAnsi="Arial" w:cs="Arial"/>
                <w:szCs w:val="24"/>
              </w:rPr>
              <w:t>e</w:t>
            </w:r>
            <w:r w:rsidR="00CC3844" w:rsidRPr="00C738D2">
              <w:rPr>
                <w:rFonts w:ascii="Arial" w:hAnsi="Arial" w:cs="Arial"/>
                <w:szCs w:val="24"/>
              </w:rPr>
              <w:t>quipment)</w:t>
            </w:r>
            <w:r w:rsidR="0043792C" w:rsidRPr="00C738D2">
              <w:rPr>
                <w:rFonts w:ascii="Arial" w:hAnsi="Arial" w:cs="Arial"/>
                <w:szCs w:val="24"/>
              </w:rPr>
              <w:t>.  Models shall be provided to ISO by the method described with the request.</w:t>
            </w:r>
          </w:p>
        </w:tc>
      </w:tr>
      <w:tr w:rsidR="00CC3844" w:rsidRPr="00C738D2" w14:paraId="1173CB55" w14:textId="77777777" w:rsidTr="001D4185">
        <w:trPr>
          <w:gridAfter w:val="1"/>
          <w:wAfter w:w="1305" w:type="dxa"/>
          <w:jc w:val="center"/>
        </w:trPr>
        <w:tc>
          <w:tcPr>
            <w:tcW w:w="270" w:type="dxa"/>
          </w:tcPr>
          <w:p w14:paraId="3DAD4407" w14:textId="77777777" w:rsidR="00CC3844" w:rsidRPr="00C738D2" w:rsidRDefault="00CC3844" w:rsidP="008D5316">
            <w:pPr>
              <w:pStyle w:val="DocumentText"/>
              <w:rPr>
                <w:rFonts w:ascii="Arial" w:hAnsi="Arial" w:cs="Arial"/>
                <w:szCs w:val="24"/>
              </w:rPr>
            </w:pPr>
          </w:p>
        </w:tc>
        <w:tc>
          <w:tcPr>
            <w:tcW w:w="9507" w:type="dxa"/>
          </w:tcPr>
          <w:p w14:paraId="3B178C72" w14:textId="70BAFF26" w:rsidR="00CC3844" w:rsidRPr="00C738D2" w:rsidRDefault="0049271D" w:rsidP="00E3133E">
            <w:pPr>
              <w:numPr>
                <w:ilvl w:val="0"/>
                <w:numId w:val="311"/>
              </w:numPr>
              <w:tabs>
                <w:tab w:val="left" w:pos="1755"/>
              </w:tabs>
              <w:spacing w:before="100" w:after="100"/>
              <w:ind w:left="1755"/>
              <w:rPr>
                <w:rFonts w:ascii="Arial" w:hAnsi="Arial" w:cs="Arial"/>
                <w:szCs w:val="24"/>
              </w:rPr>
            </w:pPr>
            <w:r w:rsidRPr="00C738D2">
              <w:rPr>
                <w:rFonts w:ascii="Arial" w:hAnsi="Arial" w:cs="Arial"/>
              </w:rPr>
              <w:t>DE</w:t>
            </w:r>
            <w:r w:rsidR="00CC3844" w:rsidRPr="00C738D2">
              <w:rPr>
                <w:rFonts w:ascii="Arial" w:hAnsi="Arial" w:cs="Arial"/>
                <w:szCs w:val="24"/>
              </w:rPr>
              <w:t xml:space="preserve"> registration per M-RPA</w:t>
            </w:r>
          </w:p>
        </w:tc>
      </w:tr>
      <w:tr w:rsidR="00CC3844" w:rsidRPr="00C738D2" w14:paraId="3A1A4C13" w14:textId="77777777" w:rsidTr="001D4185">
        <w:trPr>
          <w:gridAfter w:val="1"/>
          <w:wAfter w:w="1305" w:type="dxa"/>
          <w:jc w:val="center"/>
        </w:trPr>
        <w:tc>
          <w:tcPr>
            <w:tcW w:w="270" w:type="dxa"/>
          </w:tcPr>
          <w:p w14:paraId="224C2E28" w14:textId="77777777" w:rsidR="00CC3844" w:rsidRPr="00C738D2" w:rsidRDefault="00CC3844" w:rsidP="00393FDE">
            <w:pPr>
              <w:pStyle w:val="DocumentText"/>
              <w:spacing w:after="0"/>
              <w:rPr>
                <w:rFonts w:ascii="Arial" w:hAnsi="Arial" w:cs="Arial"/>
                <w:szCs w:val="24"/>
              </w:rPr>
            </w:pPr>
          </w:p>
        </w:tc>
        <w:tc>
          <w:tcPr>
            <w:tcW w:w="9507" w:type="dxa"/>
          </w:tcPr>
          <w:p w14:paraId="5F9389CC" w14:textId="1455D728" w:rsidR="00CC3844" w:rsidRPr="00C738D2" w:rsidRDefault="00CC3844" w:rsidP="00393FDE">
            <w:pPr>
              <w:numPr>
                <w:ilvl w:val="0"/>
                <w:numId w:val="311"/>
              </w:numPr>
              <w:tabs>
                <w:tab w:val="left" w:pos="1755"/>
              </w:tabs>
              <w:spacing w:before="100"/>
              <w:ind w:left="1755"/>
              <w:rPr>
                <w:rFonts w:ascii="Arial" w:hAnsi="Arial" w:cs="Arial"/>
                <w:szCs w:val="24"/>
              </w:rPr>
            </w:pPr>
            <w:r w:rsidRPr="00C738D2">
              <w:rPr>
                <w:rFonts w:ascii="Arial" w:hAnsi="Arial" w:cs="Arial"/>
              </w:rPr>
              <w:t>Nuclear</w:t>
            </w:r>
            <w:r w:rsidRPr="00C738D2">
              <w:rPr>
                <w:rFonts w:ascii="Arial" w:hAnsi="Arial" w:cs="Arial"/>
                <w:szCs w:val="24"/>
              </w:rPr>
              <w:t xml:space="preserve"> Generator </w:t>
            </w:r>
            <w:r w:rsidR="0049271D" w:rsidRPr="00C738D2">
              <w:rPr>
                <w:rFonts w:ascii="Arial" w:hAnsi="Arial" w:cs="Arial"/>
                <w:szCs w:val="24"/>
              </w:rPr>
              <w:t xml:space="preserve">Lead </w:t>
            </w:r>
            <w:r w:rsidRPr="00C738D2">
              <w:rPr>
                <w:rFonts w:ascii="Arial" w:hAnsi="Arial" w:cs="Arial"/>
                <w:szCs w:val="24"/>
              </w:rPr>
              <w:t>MPs shall provide proposed Nuclear Plant Interface Requirements (NPIRs) in accordance with Master/Local Control Center Procedure No. 1 - Nuclear Plant Transmission Operations (M/LCC 1)</w:t>
            </w:r>
          </w:p>
        </w:tc>
      </w:tr>
      <w:tr w:rsidR="00CC3844" w:rsidRPr="00C738D2" w14:paraId="552071BF" w14:textId="77777777" w:rsidTr="001D4185">
        <w:trPr>
          <w:gridAfter w:val="1"/>
          <w:wAfter w:w="1305" w:type="dxa"/>
          <w:jc w:val="center"/>
        </w:trPr>
        <w:tc>
          <w:tcPr>
            <w:tcW w:w="270" w:type="dxa"/>
          </w:tcPr>
          <w:p w14:paraId="1DE53D23" w14:textId="77777777" w:rsidR="00CC3844" w:rsidRPr="00C738D2" w:rsidRDefault="00CC3844" w:rsidP="008A6D8F">
            <w:pPr>
              <w:spacing w:before="100" w:after="100"/>
              <w:rPr>
                <w:rFonts w:ascii="Arial" w:hAnsi="Arial" w:cs="Arial"/>
                <w:szCs w:val="24"/>
              </w:rPr>
            </w:pPr>
          </w:p>
        </w:tc>
        <w:tc>
          <w:tcPr>
            <w:tcW w:w="9507" w:type="dxa"/>
          </w:tcPr>
          <w:p w14:paraId="7E671F15" w14:textId="77777777" w:rsidR="00CC3844" w:rsidRPr="00C738D2" w:rsidRDefault="00CC3844" w:rsidP="00C82C87">
            <w:pPr>
              <w:numPr>
                <w:ilvl w:val="0"/>
                <w:numId w:val="6"/>
              </w:numPr>
              <w:spacing w:before="100" w:after="100"/>
              <w:ind w:left="1389"/>
              <w:rPr>
                <w:rFonts w:ascii="Arial" w:hAnsi="Arial" w:cs="Arial"/>
                <w:szCs w:val="24"/>
              </w:rPr>
            </w:pPr>
            <w:r w:rsidRPr="00C738D2">
              <w:rPr>
                <w:rFonts w:ascii="Arial" w:hAnsi="Arial" w:cs="Arial"/>
                <w:szCs w:val="24"/>
              </w:rPr>
              <w:t>Equipment Requirements:</w:t>
            </w:r>
          </w:p>
        </w:tc>
      </w:tr>
      <w:tr w:rsidR="00CC3844" w:rsidRPr="00C738D2" w14:paraId="3DBDF7E4" w14:textId="77777777" w:rsidTr="001D4185">
        <w:trPr>
          <w:gridAfter w:val="1"/>
          <w:wAfter w:w="1305" w:type="dxa"/>
          <w:jc w:val="center"/>
        </w:trPr>
        <w:tc>
          <w:tcPr>
            <w:tcW w:w="270" w:type="dxa"/>
          </w:tcPr>
          <w:p w14:paraId="58B895A9" w14:textId="77777777" w:rsidR="00CC3844" w:rsidRPr="00C738D2" w:rsidRDefault="00CC3844" w:rsidP="0073359B">
            <w:pPr>
              <w:spacing w:before="100" w:after="100"/>
              <w:rPr>
                <w:rFonts w:ascii="Arial" w:hAnsi="Arial" w:cs="Arial"/>
                <w:szCs w:val="24"/>
              </w:rPr>
            </w:pPr>
          </w:p>
        </w:tc>
        <w:tc>
          <w:tcPr>
            <w:tcW w:w="9507" w:type="dxa"/>
          </w:tcPr>
          <w:p w14:paraId="3C52561A" w14:textId="77777777" w:rsidR="00CC3844" w:rsidRPr="00C738D2" w:rsidRDefault="00CC3844" w:rsidP="00511EF5">
            <w:pPr>
              <w:numPr>
                <w:ilvl w:val="0"/>
                <w:numId w:val="42"/>
              </w:numPr>
              <w:tabs>
                <w:tab w:val="left" w:pos="1749"/>
              </w:tabs>
              <w:spacing w:before="100" w:after="100"/>
              <w:rPr>
                <w:rFonts w:ascii="Arial" w:hAnsi="Arial" w:cs="Arial"/>
                <w:szCs w:val="24"/>
              </w:rPr>
            </w:pPr>
            <w:r w:rsidRPr="00C738D2">
              <w:rPr>
                <w:rFonts w:ascii="Arial" w:hAnsi="Arial" w:cs="Arial"/>
                <w:szCs w:val="24"/>
              </w:rPr>
              <w:t>Telemet</w:t>
            </w:r>
            <w:r w:rsidR="00730D39" w:rsidRPr="00C738D2">
              <w:rPr>
                <w:rFonts w:ascii="Arial" w:hAnsi="Arial" w:cs="Arial"/>
                <w:szCs w:val="24"/>
              </w:rPr>
              <w:t>ry equipment</w:t>
            </w:r>
            <w:r w:rsidRPr="00C738D2">
              <w:rPr>
                <w:rFonts w:ascii="Arial" w:hAnsi="Arial" w:cs="Arial"/>
                <w:szCs w:val="24"/>
              </w:rPr>
              <w:t xml:space="preserve"> as defined by </w:t>
            </w:r>
            <w:r w:rsidR="00730D39" w:rsidRPr="00C738D2">
              <w:rPr>
                <w:rFonts w:ascii="Arial" w:hAnsi="Arial" w:cs="Arial"/>
                <w:szCs w:val="24"/>
              </w:rPr>
              <w:t xml:space="preserve">ISO New England Operating Procedure No.18 </w:t>
            </w:r>
            <w:r w:rsidR="00C234E4" w:rsidRPr="00C738D2">
              <w:rPr>
                <w:rFonts w:ascii="Arial" w:hAnsi="Arial" w:cs="Arial"/>
                <w:szCs w:val="24"/>
              </w:rPr>
              <w:t>-</w:t>
            </w:r>
            <w:r w:rsidR="00730D39" w:rsidRPr="00C738D2">
              <w:rPr>
                <w:rFonts w:ascii="Arial" w:hAnsi="Arial" w:cs="Arial"/>
                <w:szCs w:val="24"/>
              </w:rPr>
              <w:t xml:space="preserve"> Metering and Telemetering Criteria (</w:t>
            </w:r>
            <w:r w:rsidRPr="00C738D2">
              <w:rPr>
                <w:rFonts w:ascii="Arial" w:hAnsi="Arial" w:cs="Arial"/>
                <w:szCs w:val="24"/>
              </w:rPr>
              <w:t>OP-18</w:t>
            </w:r>
            <w:r w:rsidR="00730D39" w:rsidRPr="00C738D2">
              <w:rPr>
                <w:rFonts w:ascii="Arial" w:hAnsi="Arial" w:cs="Arial"/>
                <w:szCs w:val="24"/>
              </w:rPr>
              <w:t>)</w:t>
            </w:r>
            <w:r w:rsidR="001D632A" w:rsidRPr="00C738D2">
              <w:rPr>
                <w:rFonts w:ascii="Arial" w:hAnsi="Arial" w:cs="Arial"/>
                <w:szCs w:val="24"/>
              </w:rPr>
              <w:t>.</w:t>
            </w:r>
          </w:p>
        </w:tc>
      </w:tr>
      <w:tr w:rsidR="00511EF5" w:rsidRPr="00C738D2" w14:paraId="3A78A76D" w14:textId="77777777" w:rsidTr="001D4185">
        <w:trPr>
          <w:gridAfter w:val="1"/>
          <w:wAfter w:w="1305" w:type="dxa"/>
          <w:jc w:val="center"/>
        </w:trPr>
        <w:tc>
          <w:tcPr>
            <w:tcW w:w="270" w:type="dxa"/>
          </w:tcPr>
          <w:p w14:paraId="3BDBB481" w14:textId="77777777" w:rsidR="00511EF5" w:rsidRPr="00C738D2" w:rsidRDefault="00511EF5" w:rsidP="0073359B">
            <w:pPr>
              <w:spacing w:before="100" w:after="100"/>
              <w:rPr>
                <w:rFonts w:ascii="Arial" w:hAnsi="Arial" w:cs="Arial"/>
                <w:szCs w:val="24"/>
              </w:rPr>
            </w:pPr>
          </w:p>
        </w:tc>
        <w:tc>
          <w:tcPr>
            <w:tcW w:w="9507" w:type="dxa"/>
          </w:tcPr>
          <w:p w14:paraId="76A8880F" w14:textId="29BE2C07" w:rsidR="00511EF5" w:rsidRPr="00C738D2" w:rsidRDefault="00494403" w:rsidP="008A5601">
            <w:pPr>
              <w:numPr>
                <w:ilvl w:val="0"/>
                <w:numId w:val="42"/>
              </w:numPr>
              <w:tabs>
                <w:tab w:val="left" w:pos="1749"/>
              </w:tabs>
              <w:spacing w:before="100" w:after="100"/>
              <w:rPr>
                <w:rFonts w:ascii="Arial" w:hAnsi="Arial" w:cs="Arial"/>
                <w:szCs w:val="24"/>
              </w:rPr>
            </w:pPr>
            <w:r w:rsidRPr="00C738D2">
              <w:rPr>
                <w:rFonts w:ascii="Arial" w:hAnsi="Arial" w:cs="Arial"/>
              </w:rPr>
              <w:t>Remote Terminal Units (</w:t>
            </w:r>
            <w:r w:rsidR="008A5601" w:rsidRPr="00C738D2">
              <w:rPr>
                <w:rFonts w:ascii="Arial" w:hAnsi="Arial" w:cs="Arial"/>
              </w:rPr>
              <w:t>RTUs</w:t>
            </w:r>
            <w:r w:rsidRPr="00C738D2">
              <w:rPr>
                <w:rFonts w:ascii="Arial" w:hAnsi="Arial" w:cs="Arial"/>
              </w:rPr>
              <w:t>)</w:t>
            </w:r>
            <w:r w:rsidR="008A5601" w:rsidRPr="00C738D2">
              <w:rPr>
                <w:rFonts w:ascii="Arial" w:hAnsi="Arial" w:cs="Arial"/>
              </w:rPr>
              <w:t xml:space="preserve"> that control more than five (5) dispatchable Generators must be reviewed and approved by ISO Operations and must meet the requirements in OP-18 Appendix F, Section 3.5.</w:t>
            </w:r>
          </w:p>
        </w:tc>
      </w:tr>
      <w:tr w:rsidR="00CC3844" w:rsidRPr="00C738D2" w14:paraId="136CF3CC" w14:textId="77777777" w:rsidTr="001D4185">
        <w:trPr>
          <w:gridAfter w:val="1"/>
          <w:wAfter w:w="1305" w:type="dxa"/>
          <w:jc w:val="center"/>
        </w:trPr>
        <w:tc>
          <w:tcPr>
            <w:tcW w:w="270" w:type="dxa"/>
          </w:tcPr>
          <w:p w14:paraId="12E37057" w14:textId="77777777" w:rsidR="00CC3844" w:rsidRPr="00C738D2" w:rsidRDefault="00CC3844" w:rsidP="0073359B">
            <w:pPr>
              <w:spacing w:before="100" w:after="100"/>
              <w:rPr>
                <w:rFonts w:ascii="Arial" w:hAnsi="Arial" w:cs="Arial"/>
                <w:szCs w:val="24"/>
              </w:rPr>
            </w:pPr>
          </w:p>
        </w:tc>
        <w:tc>
          <w:tcPr>
            <w:tcW w:w="9507" w:type="dxa"/>
          </w:tcPr>
          <w:p w14:paraId="3A596B0F" w14:textId="37107E55" w:rsidR="00CC3844" w:rsidRPr="00C738D2" w:rsidRDefault="00CC3844" w:rsidP="0084756E">
            <w:pPr>
              <w:numPr>
                <w:ilvl w:val="0"/>
                <w:numId w:val="42"/>
              </w:numPr>
              <w:tabs>
                <w:tab w:val="left" w:pos="1749"/>
              </w:tabs>
              <w:spacing w:before="100" w:after="100"/>
              <w:rPr>
                <w:rFonts w:ascii="Arial" w:hAnsi="Arial" w:cs="Arial"/>
                <w:szCs w:val="24"/>
              </w:rPr>
            </w:pPr>
            <w:r w:rsidRPr="00C738D2">
              <w:rPr>
                <w:rFonts w:ascii="Arial" w:hAnsi="Arial" w:cs="Arial"/>
                <w:szCs w:val="24"/>
              </w:rPr>
              <w:t xml:space="preserve">For Generators that are participating in the </w:t>
            </w:r>
            <w:r w:rsidR="0049271D" w:rsidRPr="00C738D2">
              <w:rPr>
                <w:rFonts w:ascii="Arial" w:hAnsi="Arial" w:cs="Arial"/>
                <w:szCs w:val="24"/>
              </w:rPr>
              <w:t xml:space="preserve">Energy </w:t>
            </w:r>
            <w:r w:rsidRPr="00C738D2">
              <w:rPr>
                <w:rFonts w:ascii="Arial" w:hAnsi="Arial" w:cs="Arial"/>
                <w:szCs w:val="24"/>
              </w:rPr>
              <w:t>Market and/or are dispatchable in Real-Time, communications equipment, hardware and software sufficient to enable the DE to receive, acknowledge receipt</w:t>
            </w:r>
            <w:r w:rsidR="00902469" w:rsidRPr="00C738D2">
              <w:rPr>
                <w:rFonts w:ascii="Arial" w:hAnsi="Arial" w:cs="Arial"/>
                <w:szCs w:val="24"/>
              </w:rPr>
              <w:t xml:space="preserve"> as necessary</w:t>
            </w:r>
            <w:r w:rsidRPr="00C738D2">
              <w:rPr>
                <w:rFonts w:ascii="Arial" w:hAnsi="Arial" w:cs="Arial"/>
                <w:szCs w:val="24"/>
              </w:rPr>
              <w:t xml:space="preserve">, and implement ISO Dispatch Instructions electronically and, if necessary, verbally in a timely manner </w:t>
            </w:r>
            <w:r w:rsidR="00855224" w:rsidRPr="00C738D2">
              <w:rPr>
                <w:rFonts w:ascii="Arial" w:hAnsi="Arial" w:cs="Arial"/>
                <w:szCs w:val="24"/>
              </w:rPr>
              <w:t xml:space="preserve">are </w:t>
            </w:r>
            <w:r w:rsidRPr="00C738D2">
              <w:rPr>
                <w:rFonts w:ascii="Arial" w:hAnsi="Arial" w:cs="Arial"/>
                <w:szCs w:val="24"/>
              </w:rPr>
              <w:t xml:space="preserve">required by ISO Manuals and </w:t>
            </w:r>
            <w:r w:rsidR="00C10FD4" w:rsidRPr="00C738D2">
              <w:rPr>
                <w:rFonts w:ascii="Arial" w:hAnsi="Arial" w:cs="Arial"/>
                <w:szCs w:val="24"/>
              </w:rPr>
              <w:t xml:space="preserve">ISO New England </w:t>
            </w:r>
            <w:r w:rsidRPr="00C738D2">
              <w:rPr>
                <w:rFonts w:ascii="Arial" w:hAnsi="Arial" w:cs="Arial"/>
                <w:szCs w:val="24"/>
              </w:rPr>
              <w:t>Administrative Procedures</w:t>
            </w:r>
            <w:r w:rsidR="00C10FD4" w:rsidRPr="00C738D2">
              <w:rPr>
                <w:rFonts w:ascii="Arial" w:hAnsi="Arial" w:cs="Arial"/>
                <w:szCs w:val="24"/>
              </w:rPr>
              <w:t xml:space="preserve"> </w:t>
            </w:r>
            <w:r w:rsidR="00C10FD4" w:rsidRPr="00C738D2">
              <w:rPr>
                <w:rFonts w:ascii="Arial" w:hAnsi="Arial" w:cs="Arial"/>
                <w:szCs w:val="24"/>
              </w:rPr>
              <w:lastRenderedPageBreak/>
              <w:t>(Administrative Procedures)</w:t>
            </w:r>
            <w:r w:rsidRPr="00C738D2">
              <w:rPr>
                <w:rFonts w:ascii="Arial" w:hAnsi="Arial" w:cs="Arial"/>
                <w:szCs w:val="24"/>
              </w:rPr>
              <w:t xml:space="preserve">.  Participation in the Energy Market and </w:t>
            </w:r>
            <w:r w:rsidR="0049271D" w:rsidRPr="00C738D2">
              <w:rPr>
                <w:rFonts w:ascii="Arial" w:hAnsi="Arial" w:cs="Arial"/>
                <w:szCs w:val="24"/>
              </w:rPr>
              <w:t xml:space="preserve">Forward </w:t>
            </w:r>
            <w:r w:rsidRPr="00C738D2">
              <w:rPr>
                <w:rFonts w:ascii="Arial" w:hAnsi="Arial" w:cs="Arial"/>
                <w:szCs w:val="24"/>
              </w:rPr>
              <w:t xml:space="preserve">Reserve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receipt, and acknowledgment of data relative to the dispatch of Generators to carry out the </w:t>
            </w:r>
            <w:r w:rsidR="002B6D8A" w:rsidRPr="00C738D2">
              <w:rPr>
                <w:rFonts w:ascii="Arial" w:hAnsi="Arial" w:cs="Arial"/>
                <w:szCs w:val="24"/>
              </w:rPr>
              <w:t>R</w:t>
            </w:r>
            <w:r w:rsidRPr="00C738D2">
              <w:rPr>
                <w:rFonts w:ascii="Arial" w:hAnsi="Arial" w:cs="Arial"/>
                <w:szCs w:val="24"/>
              </w:rPr>
              <w:t>eal-</w:t>
            </w:r>
            <w:r w:rsidR="002B6D8A" w:rsidRPr="00C738D2">
              <w:rPr>
                <w:rFonts w:ascii="Arial" w:hAnsi="Arial" w:cs="Arial"/>
                <w:szCs w:val="24"/>
              </w:rPr>
              <w:t>T</w:t>
            </w:r>
            <w:r w:rsidRPr="00C738D2">
              <w:rPr>
                <w:rFonts w:ascii="Arial" w:hAnsi="Arial" w:cs="Arial"/>
                <w:szCs w:val="24"/>
              </w:rPr>
              <w:t xml:space="preserve">ime dispatch processes from ISO issuance of Dispatch Instructions to the actual increase or decrease in output of dispatchable Generators. </w:t>
            </w:r>
            <w:r w:rsidR="008A5601" w:rsidRPr="00C738D2">
              <w:rPr>
                <w:rFonts w:ascii="Arial" w:hAnsi="Arial" w:cs="Arial"/>
                <w:szCs w:val="24"/>
              </w:rPr>
              <w:t>The hardware, software, and communications infrastructure may be located outside the Continental United States if agreed to on a case-by-case basis by ISO.</w:t>
            </w:r>
            <w:r w:rsidRPr="00C738D2">
              <w:rPr>
                <w:rFonts w:ascii="Arial" w:hAnsi="Arial" w:cs="Arial"/>
                <w:szCs w:val="24"/>
              </w:rPr>
              <w:t xml:space="preserve"> Generators are considered to have EDC when they are capable of receiving, responding to, and changing output in response to electronic Dispatch Instructions issued to the ISO CFE connected RTU of </w:t>
            </w:r>
            <w:r w:rsidR="002B6D8A" w:rsidRPr="00C738D2">
              <w:rPr>
                <w:rFonts w:ascii="Arial" w:hAnsi="Arial" w:cs="Arial"/>
                <w:szCs w:val="24"/>
              </w:rPr>
              <w:t xml:space="preserve">the </w:t>
            </w:r>
            <w:r w:rsidRPr="00C738D2">
              <w:rPr>
                <w:rFonts w:ascii="Arial" w:hAnsi="Arial" w:cs="Arial"/>
                <w:szCs w:val="24"/>
              </w:rPr>
              <w:t>DE.</w:t>
            </w:r>
          </w:p>
        </w:tc>
      </w:tr>
      <w:tr w:rsidR="00CC3844" w:rsidRPr="00C738D2" w14:paraId="306318E1" w14:textId="77777777" w:rsidTr="001D4185">
        <w:trPr>
          <w:gridAfter w:val="1"/>
          <w:wAfter w:w="1305" w:type="dxa"/>
          <w:jc w:val="center"/>
        </w:trPr>
        <w:tc>
          <w:tcPr>
            <w:tcW w:w="270" w:type="dxa"/>
          </w:tcPr>
          <w:p w14:paraId="55D18850" w14:textId="77777777" w:rsidR="00CC3844" w:rsidRPr="00C738D2" w:rsidRDefault="00CC3844" w:rsidP="0073359B">
            <w:pPr>
              <w:spacing w:before="100" w:after="100"/>
              <w:rPr>
                <w:rFonts w:ascii="Arial" w:hAnsi="Arial" w:cs="Arial"/>
                <w:szCs w:val="24"/>
              </w:rPr>
            </w:pPr>
          </w:p>
        </w:tc>
        <w:tc>
          <w:tcPr>
            <w:tcW w:w="9507" w:type="dxa"/>
          </w:tcPr>
          <w:p w14:paraId="62674F89" w14:textId="479CBD28" w:rsidR="00CC3844" w:rsidRPr="00C738D2" w:rsidRDefault="00232668" w:rsidP="005D7967">
            <w:pPr>
              <w:numPr>
                <w:ilvl w:val="0"/>
                <w:numId w:val="42"/>
              </w:numPr>
              <w:tabs>
                <w:tab w:val="left" w:pos="1749"/>
              </w:tabs>
              <w:spacing w:before="100" w:after="100"/>
              <w:rPr>
                <w:rFonts w:ascii="Arial" w:hAnsi="Arial" w:cs="Arial"/>
                <w:szCs w:val="24"/>
              </w:rPr>
            </w:pPr>
            <w:r w:rsidRPr="00C738D2">
              <w:rPr>
                <w:rFonts w:ascii="Arial" w:hAnsi="Arial" w:cs="Arial"/>
                <w:szCs w:val="24"/>
              </w:rPr>
              <w:t>I</w:t>
            </w:r>
            <w:r w:rsidR="00CC3844" w:rsidRPr="00C738D2">
              <w:rPr>
                <w:rFonts w:ascii="Arial" w:hAnsi="Arial" w:cs="Arial"/>
                <w:szCs w:val="24"/>
              </w:rPr>
              <w:t xml:space="preserve">n the event of a failure of the ISO CFE connected RTU or the failure of communications or other equipment between the ISO CFE connected RTU and the Generators connected to the ISO CFE connected RTU, </w:t>
            </w:r>
            <w:r w:rsidRPr="00C738D2">
              <w:rPr>
                <w:rFonts w:ascii="Arial" w:hAnsi="Arial" w:cs="Arial"/>
                <w:szCs w:val="24"/>
              </w:rPr>
              <w:t>the DE</w:t>
            </w:r>
            <w:r w:rsidR="00E25E04" w:rsidRPr="00C738D2">
              <w:rPr>
                <w:rFonts w:ascii="Arial" w:hAnsi="Arial" w:cs="Arial"/>
                <w:szCs w:val="24"/>
              </w:rPr>
              <w:t xml:space="preserve"> acting on behalf of the Lead MP</w:t>
            </w:r>
            <w:r w:rsidRPr="00C738D2">
              <w:rPr>
                <w:rFonts w:ascii="Arial" w:hAnsi="Arial" w:cs="Arial"/>
                <w:szCs w:val="24"/>
              </w:rPr>
              <w:t xml:space="preserve"> shall</w:t>
            </w:r>
            <w:r w:rsidR="00CC3844" w:rsidRPr="00C738D2">
              <w:rPr>
                <w:rFonts w:ascii="Arial" w:hAnsi="Arial" w:cs="Arial"/>
                <w:szCs w:val="24"/>
              </w:rPr>
              <w:t xml:space="preserve"> convey the Dispatch Instructions issued by ISO to the generating unit(s) impacted by the equipment failure within the time and other constraints established by ISO Manuals and OPs, and </w:t>
            </w:r>
            <w:r w:rsidR="009F3BD9" w:rsidRPr="00C738D2">
              <w:rPr>
                <w:rFonts w:ascii="Arial" w:hAnsi="Arial" w:cs="Arial"/>
                <w:szCs w:val="24"/>
              </w:rPr>
              <w:t xml:space="preserve">shall </w:t>
            </w:r>
            <w:r w:rsidR="00CC3844" w:rsidRPr="00C738D2">
              <w:rPr>
                <w:rFonts w:ascii="Arial" w:hAnsi="Arial" w:cs="Arial"/>
                <w:szCs w:val="24"/>
              </w:rPr>
              <w:t>diligently pursue the repair and/or replacement of failed facilities on an expedited basis.</w:t>
            </w:r>
          </w:p>
        </w:tc>
      </w:tr>
      <w:tr w:rsidR="00CC3844" w:rsidRPr="00C738D2" w14:paraId="38C85E35" w14:textId="77777777" w:rsidTr="001D4185">
        <w:trPr>
          <w:gridAfter w:val="1"/>
          <w:wAfter w:w="1305" w:type="dxa"/>
          <w:jc w:val="center"/>
        </w:trPr>
        <w:tc>
          <w:tcPr>
            <w:tcW w:w="270" w:type="dxa"/>
          </w:tcPr>
          <w:p w14:paraId="64BE4EF8" w14:textId="77777777" w:rsidR="00CC3844" w:rsidRPr="00C738D2" w:rsidRDefault="00CC3844" w:rsidP="0073359B">
            <w:pPr>
              <w:spacing w:before="100" w:after="100"/>
              <w:rPr>
                <w:rFonts w:ascii="Arial" w:hAnsi="Arial" w:cs="Arial"/>
                <w:szCs w:val="24"/>
              </w:rPr>
            </w:pPr>
          </w:p>
        </w:tc>
        <w:tc>
          <w:tcPr>
            <w:tcW w:w="9507" w:type="dxa"/>
          </w:tcPr>
          <w:p w14:paraId="73E87B20" w14:textId="59838FF4" w:rsidR="00CC3844" w:rsidRPr="00C738D2" w:rsidRDefault="00CC3844" w:rsidP="009F3BD9">
            <w:pPr>
              <w:numPr>
                <w:ilvl w:val="0"/>
                <w:numId w:val="6"/>
              </w:numPr>
              <w:spacing w:before="100" w:after="100"/>
              <w:ind w:left="1389"/>
              <w:rPr>
                <w:rFonts w:ascii="Arial" w:hAnsi="Arial" w:cs="Arial"/>
                <w:szCs w:val="24"/>
              </w:rPr>
            </w:pPr>
            <w:r w:rsidRPr="00C738D2">
              <w:rPr>
                <w:rFonts w:ascii="Arial" w:hAnsi="Arial" w:cs="Arial"/>
                <w:szCs w:val="24"/>
              </w:rPr>
              <w:t xml:space="preserve">Whenever a Lead MP </w:t>
            </w:r>
            <w:r w:rsidR="009F3BD9" w:rsidRPr="00C738D2">
              <w:rPr>
                <w:rFonts w:ascii="Arial" w:hAnsi="Arial" w:cs="Arial"/>
                <w:szCs w:val="24"/>
              </w:rPr>
              <w:t xml:space="preserve">seeks </w:t>
            </w:r>
            <w:r w:rsidRPr="00C738D2">
              <w:rPr>
                <w:rFonts w:ascii="Arial" w:hAnsi="Arial" w:cs="Arial"/>
                <w:szCs w:val="24"/>
              </w:rPr>
              <w:t xml:space="preserve">to establish or change the DE responsible for managing dispatch for </w:t>
            </w:r>
            <w:r w:rsidR="002B6D8A" w:rsidRPr="00C738D2">
              <w:rPr>
                <w:rFonts w:ascii="Arial" w:hAnsi="Arial" w:cs="Arial"/>
                <w:szCs w:val="24"/>
              </w:rPr>
              <w:t xml:space="preserve">one or more of </w:t>
            </w:r>
            <w:r w:rsidRPr="00C738D2">
              <w:rPr>
                <w:rFonts w:ascii="Arial" w:hAnsi="Arial" w:cs="Arial"/>
                <w:szCs w:val="24"/>
              </w:rPr>
              <w:t xml:space="preserve">its Generator(s), the Lead MP and DE are responsible for demonstrating to ISO that the proposed DE meets the technical requirements set forth in this </w:t>
            </w:r>
            <w:r w:rsidR="002B6D8A" w:rsidRPr="00C738D2">
              <w:rPr>
                <w:rFonts w:ascii="Arial" w:hAnsi="Arial" w:cs="Arial"/>
                <w:szCs w:val="24"/>
              </w:rPr>
              <w:t xml:space="preserve">OP </w:t>
            </w:r>
            <w:r w:rsidRPr="00C738D2">
              <w:rPr>
                <w:rFonts w:ascii="Arial" w:hAnsi="Arial" w:cs="Arial"/>
                <w:szCs w:val="24"/>
              </w:rPr>
              <w:t>prior to the ISO approving the proposed change</w:t>
            </w:r>
            <w:r w:rsidR="002B6D8A" w:rsidRPr="00C738D2">
              <w:rPr>
                <w:rFonts w:ascii="Arial" w:hAnsi="Arial" w:cs="Arial"/>
                <w:szCs w:val="24"/>
              </w:rPr>
              <w:t>(s)</w:t>
            </w:r>
            <w:r w:rsidRPr="00C738D2">
              <w:rPr>
                <w:rFonts w:ascii="Arial" w:hAnsi="Arial" w:cs="Arial"/>
                <w:szCs w:val="24"/>
              </w:rPr>
              <w:t xml:space="preserve"> to become effective.</w:t>
            </w:r>
          </w:p>
        </w:tc>
      </w:tr>
      <w:tr w:rsidR="00CC3844" w:rsidRPr="00C738D2" w14:paraId="412FFE2D" w14:textId="77777777" w:rsidTr="001D4185">
        <w:trPr>
          <w:gridAfter w:val="1"/>
          <w:wAfter w:w="1305" w:type="dxa"/>
          <w:jc w:val="center"/>
        </w:trPr>
        <w:tc>
          <w:tcPr>
            <w:tcW w:w="270" w:type="dxa"/>
          </w:tcPr>
          <w:p w14:paraId="79D2DA29" w14:textId="77777777" w:rsidR="00CC3844" w:rsidRPr="00C738D2" w:rsidRDefault="00CC3844" w:rsidP="0073359B">
            <w:pPr>
              <w:spacing w:before="100" w:after="100"/>
              <w:rPr>
                <w:rFonts w:ascii="Arial" w:hAnsi="Arial" w:cs="Arial"/>
                <w:szCs w:val="24"/>
              </w:rPr>
            </w:pPr>
          </w:p>
        </w:tc>
        <w:tc>
          <w:tcPr>
            <w:tcW w:w="9507" w:type="dxa"/>
          </w:tcPr>
          <w:p w14:paraId="29085EF7" w14:textId="11F05EA3" w:rsidR="00CC3844" w:rsidRPr="00C738D2" w:rsidRDefault="00CC3844" w:rsidP="00C008DB">
            <w:pPr>
              <w:numPr>
                <w:ilvl w:val="0"/>
                <w:numId w:val="6"/>
              </w:numPr>
              <w:spacing w:before="100" w:after="100"/>
              <w:ind w:left="1389"/>
              <w:rPr>
                <w:rFonts w:ascii="Arial" w:hAnsi="Arial" w:cs="Arial"/>
                <w:szCs w:val="24"/>
              </w:rPr>
            </w:pPr>
            <w:r w:rsidRPr="00C738D2">
              <w:rPr>
                <w:rFonts w:ascii="Arial" w:hAnsi="Arial" w:cs="Arial"/>
                <w:szCs w:val="24"/>
              </w:rPr>
              <w:t xml:space="preserve">Generators </w:t>
            </w:r>
            <w:r w:rsidR="009F3BD9" w:rsidRPr="00C738D2">
              <w:rPr>
                <w:rFonts w:ascii="Arial" w:hAnsi="Arial" w:cs="Arial"/>
                <w:szCs w:val="24"/>
              </w:rPr>
              <w:t>shall</w:t>
            </w:r>
            <w:r w:rsidRPr="00C738D2">
              <w:rPr>
                <w:rFonts w:ascii="Arial" w:hAnsi="Arial" w:cs="Arial"/>
                <w:szCs w:val="24"/>
              </w:rPr>
              <w:t xml:space="preserve"> provide and maintain up</w:t>
            </w:r>
            <w:r w:rsidR="00C10FD4" w:rsidRPr="00C738D2">
              <w:rPr>
                <w:rFonts w:ascii="Arial" w:hAnsi="Arial" w:cs="Arial"/>
                <w:szCs w:val="24"/>
              </w:rPr>
              <w:t>-</w:t>
            </w:r>
            <w:r w:rsidRPr="00C738D2">
              <w:rPr>
                <w:rFonts w:ascii="Arial" w:hAnsi="Arial" w:cs="Arial"/>
                <w:szCs w:val="24"/>
              </w:rPr>
              <w:t>to</w:t>
            </w:r>
            <w:r w:rsidR="00C10FD4" w:rsidRPr="00C738D2">
              <w:rPr>
                <w:rFonts w:ascii="Arial" w:hAnsi="Arial" w:cs="Arial"/>
                <w:szCs w:val="24"/>
              </w:rPr>
              <w:t>-</w:t>
            </w:r>
            <w:r w:rsidRPr="00C738D2">
              <w:rPr>
                <w:rFonts w:ascii="Arial" w:hAnsi="Arial" w:cs="Arial"/>
                <w:szCs w:val="24"/>
              </w:rPr>
              <w:t>date contact information to the applicable Local Control Center (LCC).</w:t>
            </w:r>
          </w:p>
        </w:tc>
      </w:tr>
      <w:tr w:rsidR="00CC3844" w:rsidRPr="00C738D2" w14:paraId="7AC6CED9" w14:textId="77777777" w:rsidTr="001D4185">
        <w:trPr>
          <w:gridAfter w:val="1"/>
          <w:wAfter w:w="1305" w:type="dxa"/>
          <w:jc w:val="center"/>
        </w:trPr>
        <w:tc>
          <w:tcPr>
            <w:tcW w:w="270" w:type="dxa"/>
          </w:tcPr>
          <w:p w14:paraId="6936D305" w14:textId="77777777" w:rsidR="00CC3844" w:rsidRPr="00C738D2" w:rsidRDefault="00CC3844" w:rsidP="00CC3844">
            <w:pPr>
              <w:pStyle w:val="DocumentText"/>
            </w:pPr>
          </w:p>
        </w:tc>
        <w:tc>
          <w:tcPr>
            <w:tcW w:w="9507" w:type="dxa"/>
          </w:tcPr>
          <w:p w14:paraId="774A5C60" w14:textId="77777777" w:rsidR="00CC3844" w:rsidRPr="00C738D2" w:rsidRDefault="00CC3844" w:rsidP="00250CDB">
            <w:pPr>
              <w:pStyle w:val="Heading2"/>
              <w:numPr>
                <w:ilvl w:val="1"/>
                <w:numId w:val="131"/>
              </w:numPr>
              <w:tabs>
                <w:tab w:val="clear" w:pos="720"/>
                <w:tab w:val="num" w:pos="1035"/>
              </w:tabs>
              <w:spacing w:before="160"/>
              <w:ind w:left="1037" w:hanging="360"/>
              <w:rPr>
                <w:rFonts w:cs="Arial"/>
                <w:szCs w:val="24"/>
              </w:rPr>
            </w:pPr>
            <w:bookmarkStart w:id="40" w:name="_Toc258832826"/>
            <w:bookmarkStart w:id="41" w:name="_Toc300150515"/>
            <w:bookmarkStart w:id="42" w:name="_Toc375315958"/>
            <w:bookmarkStart w:id="43" w:name="_Toc53502074"/>
            <w:r w:rsidRPr="00C738D2">
              <w:t>Telemetering and Revenue Metering</w:t>
            </w:r>
            <w:bookmarkEnd w:id="40"/>
            <w:bookmarkEnd w:id="41"/>
            <w:bookmarkEnd w:id="42"/>
            <w:bookmarkEnd w:id="43"/>
          </w:p>
        </w:tc>
      </w:tr>
      <w:tr w:rsidR="00C324B5" w:rsidRPr="00C738D2" w14:paraId="2170D641" w14:textId="77777777" w:rsidTr="001D4185">
        <w:trPr>
          <w:gridAfter w:val="1"/>
          <w:wAfter w:w="1305" w:type="dxa"/>
          <w:jc w:val="center"/>
        </w:trPr>
        <w:tc>
          <w:tcPr>
            <w:tcW w:w="270" w:type="dxa"/>
          </w:tcPr>
          <w:p w14:paraId="37FA6454" w14:textId="77777777" w:rsidR="00C324B5" w:rsidRPr="00C738D2" w:rsidRDefault="00C324B5" w:rsidP="0073359B">
            <w:pPr>
              <w:spacing w:before="100" w:after="100"/>
              <w:rPr>
                <w:rFonts w:ascii="Arial" w:hAnsi="Arial" w:cs="Arial"/>
                <w:szCs w:val="24"/>
              </w:rPr>
            </w:pPr>
          </w:p>
        </w:tc>
        <w:tc>
          <w:tcPr>
            <w:tcW w:w="9507" w:type="dxa"/>
          </w:tcPr>
          <w:p w14:paraId="1BE7A9FB" w14:textId="15BF5C8C" w:rsidR="00C324B5" w:rsidRPr="00C738D2" w:rsidRDefault="00C324B5" w:rsidP="006E2613">
            <w:pPr>
              <w:numPr>
                <w:ilvl w:val="0"/>
                <w:numId w:val="8"/>
              </w:numPr>
              <w:spacing w:before="100" w:after="100"/>
              <w:ind w:left="1420"/>
              <w:rPr>
                <w:rFonts w:ascii="Arial" w:hAnsi="Arial" w:cs="Arial"/>
                <w:szCs w:val="24"/>
              </w:rPr>
            </w:pPr>
            <w:r w:rsidRPr="00C738D2">
              <w:rPr>
                <w:rFonts w:ascii="Arial" w:hAnsi="Arial" w:cs="Arial"/>
                <w:szCs w:val="24"/>
              </w:rPr>
              <w:t xml:space="preserve">Telemetering for the Generator </w:t>
            </w:r>
            <w:r w:rsidR="002B6D8A" w:rsidRPr="00C738D2">
              <w:rPr>
                <w:rFonts w:ascii="Arial" w:hAnsi="Arial" w:cs="Arial"/>
                <w:szCs w:val="24"/>
              </w:rPr>
              <w:t xml:space="preserve">shall </w:t>
            </w:r>
            <w:r w:rsidRPr="00C738D2">
              <w:rPr>
                <w:rFonts w:ascii="Arial" w:hAnsi="Arial" w:cs="Arial"/>
                <w:szCs w:val="24"/>
              </w:rPr>
              <w:t xml:space="preserve">meet the requirements for speed and accuracy </w:t>
            </w:r>
            <w:r w:rsidR="00393FDE" w:rsidRPr="00C738D2">
              <w:rPr>
                <w:rFonts w:ascii="Arial" w:hAnsi="Arial" w:cs="Arial"/>
                <w:szCs w:val="24"/>
              </w:rPr>
              <w:t xml:space="preserve">of </w:t>
            </w:r>
            <w:r w:rsidRPr="00C738D2">
              <w:rPr>
                <w:rFonts w:ascii="Arial" w:hAnsi="Arial" w:cs="Arial"/>
                <w:szCs w:val="24"/>
              </w:rPr>
              <w:t xml:space="preserve">OP-18.  </w:t>
            </w:r>
            <w:r w:rsidR="002B6D8A" w:rsidRPr="00C738D2">
              <w:rPr>
                <w:rFonts w:ascii="Arial" w:hAnsi="Arial" w:cs="Arial"/>
                <w:szCs w:val="24"/>
              </w:rPr>
              <w:t>The Lead MP shall maintain and calibrate</w:t>
            </w:r>
            <w:r w:rsidR="002B6D8A" w:rsidRPr="00C738D2" w:rsidDel="002B6D8A">
              <w:rPr>
                <w:rFonts w:ascii="Arial" w:hAnsi="Arial" w:cs="Arial"/>
                <w:szCs w:val="24"/>
              </w:rPr>
              <w:t xml:space="preserve"> </w:t>
            </w:r>
            <w:r w:rsidR="002B6D8A" w:rsidRPr="00C738D2">
              <w:rPr>
                <w:rFonts w:ascii="Arial" w:hAnsi="Arial" w:cs="Arial"/>
                <w:szCs w:val="24"/>
              </w:rPr>
              <w:t>t</w:t>
            </w:r>
            <w:r w:rsidRPr="00C738D2">
              <w:rPr>
                <w:rFonts w:ascii="Arial" w:hAnsi="Arial" w:cs="Arial"/>
                <w:szCs w:val="24"/>
              </w:rPr>
              <w:t xml:space="preserve">elemetering on an ongoing basis </w:t>
            </w:r>
            <w:r w:rsidR="002B6D8A" w:rsidRPr="00C738D2">
              <w:rPr>
                <w:rFonts w:ascii="Arial" w:hAnsi="Arial" w:cs="Arial"/>
                <w:szCs w:val="24"/>
              </w:rPr>
              <w:t xml:space="preserve">pursuant to </w:t>
            </w:r>
            <w:r w:rsidRPr="00C738D2">
              <w:rPr>
                <w:rFonts w:ascii="Arial" w:hAnsi="Arial" w:cs="Arial"/>
                <w:szCs w:val="24"/>
              </w:rPr>
              <w:t>OP-18.</w:t>
            </w:r>
          </w:p>
        </w:tc>
      </w:tr>
      <w:tr w:rsidR="00C324B5" w:rsidRPr="00C738D2" w14:paraId="4C44181B" w14:textId="77777777" w:rsidTr="001D4185">
        <w:trPr>
          <w:gridAfter w:val="1"/>
          <w:wAfter w:w="1305" w:type="dxa"/>
          <w:jc w:val="center"/>
        </w:trPr>
        <w:tc>
          <w:tcPr>
            <w:tcW w:w="270" w:type="dxa"/>
          </w:tcPr>
          <w:p w14:paraId="00D84DD0" w14:textId="77777777" w:rsidR="00C324B5" w:rsidRPr="00C738D2" w:rsidRDefault="00C324B5" w:rsidP="0073359B">
            <w:pPr>
              <w:spacing w:before="100" w:after="100"/>
              <w:rPr>
                <w:rFonts w:ascii="Arial" w:hAnsi="Arial" w:cs="Arial"/>
                <w:szCs w:val="24"/>
              </w:rPr>
            </w:pPr>
          </w:p>
        </w:tc>
        <w:tc>
          <w:tcPr>
            <w:tcW w:w="9507" w:type="dxa"/>
          </w:tcPr>
          <w:p w14:paraId="052DE202" w14:textId="7071B1EA" w:rsidR="00C324B5" w:rsidRPr="00C738D2" w:rsidRDefault="00C324B5" w:rsidP="001D4185">
            <w:pPr>
              <w:numPr>
                <w:ilvl w:val="0"/>
                <w:numId w:val="8"/>
              </w:numPr>
              <w:spacing w:before="100" w:after="100"/>
              <w:ind w:left="1389"/>
              <w:rPr>
                <w:rFonts w:ascii="Arial" w:hAnsi="Arial" w:cs="Arial"/>
                <w:szCs w:val="24"/>
              </w:rPr>
            </w:pPr>
            <w:r w:rsidRPr="00C738D2">
              <w:rPr>
                <w:rFonts w:ascii="Arial" w:hAnsi="Arial" w:cs="Arial"/>
                <w:szCs w:val="24"/>
              </w:rPr>
              <w:t xml:space="preserve">Revenue metering </w:t>
            </w:r>
            <w:r w:rsidR="002B6D8A" w:rsidRPr="00C738D2">
              <w:rPr>
                <w:rFonts w:ascii="Arial" w:hAnsi="Arial" w:cs="Arial"/>
                <w:szCs w:val="24"/>
              </w:rPr>
              <w:t xml:space="preserve">shall </w:t>
            </w:r>
            <w:r w:rsidRPr="00C738D2">
              <w:rPr>
                <w:rFonts w:ascii="Arial" w:hAnsi="Arial" w:cs="Arial"/>
                <w:szCs w:val="24"/>
              </w:rPr>
              <w:t xml:space="preserve">meet </w:t>
            </w:r>
            <w:r w:rsidR="002B6D8A" w:rsidRPr="00C738D2">
              <w:rPr>
                <w:rFonts w:ascii="Arial" w:hAnsi="Arial" w:cs="Arial"/>
                <w:szCs w:val="24"/>
              </w:rPr>
              <w:t>the</w:t>
            </w:r>
            <w:r w:rsidRPr="00C738D2">
              <w:rPr>
                <w:rFonts w:ascii="Arial" w:hAnsi="Arial" w:cs="Arial"/>
                <w:szCs w:val="24"/>
              </w:rPr>
              <w:t xml:space="preserve"> requirements </w:t>
            </w:r>
            <w:r w:rsidR="002B6D8A" w:rsidRPr="00C738D2">
              <w:rPr>
                <w:rFonts w:ascii="Arial" w:hAnsi="Arial" w:cs="Arial"/>
                <w:szCs w:val="24"/>
              </w:rPr>
              <w:t>of</w:t>
            </w:r>
            <w:r w:rsidRPr="00C738D2">
              <w:rPr>
                <w:rFonts w:ascii="Arial" w:hAnsi="Arial" w:cs="Arial"/>
                <w:szCs w:val="24"/>
              </w:rPr>
              <w:t xml:space="preserve"> OP-18.  Meter readings </w:t>
            </w:r>
            <w:r w:rsidR="002B6D8A" w:rsidRPr="00C738D2">
              <w:rPr>
                <w:rFonts w:ascii="Arial" w:hAnsi="Arial" w:cs="Arial"/>
                <w:szCs w:val="24"/>
              </w:rPr>
              <w:t xml:space="preserve">shall </w:t>
            </w:r>
            <w:r w:rsidRPr="00C738D2">
              <w:rPr>
                <w:rFonts w:ascii="Arial" w:hAnsi="Arial" w:cs="Arial"/>
                <w:szCs w:val="24"/>
              </w:rPr>
              <w:t xml:space="preserve">be forwarded to ISO for </w:t>
            </w:r>
            <w:r w:rsidR="002B6D8A" w:rsidRPr="00C738D2">
              <w:rPr>
                <w:rFonts w:ascii="Arial" w:hAnsi="Arial" w:cs="Arial"/>
                <w:szCs w:val="24"/>
              </w:rPr>
              <w:t>s</w:t>
            </w:r>
            <w:r w:rsidRPr="00C738D2">
              <w:rPr>
                <w:rFonts w:ascii="Arial" w:hAnsi="Arial" w:cs="Arial"/>
                <w:szCs w:val="24"/>
              </w:rPr>
              <w:t xml:space="preserve">ettlement, in a timely manner, as required </w:t>
            </w:r>
            <w:r w:rsidR="002B6D8A" w:rsidRPr="00C738D2">
              <w:rPr>
                <w:rFonts w:ascii="Arial" w:hAnsi="Arial" w:cs="Arial"/>
                <w:szCs w:val="24"/>
              </w:rPr>
              <w:t xml:space="preserve">by </w:t>
            </w:r>
            <w:r w:rsidRPr="00C738D2">
              <w:rPr>
                <w:rFonts w:ascii="Arial" w:hAnsi="Arial" w:cs="Arial"/>
                <w:szCs w:val="24"/>
              </w:rPr>
              <w:t xml:space="preserve">ISO Manuals and </w:t>
            </w:r>
            <w:r w:rsidR="002B6D8A" w:rsidRPr="00C738D2">
              <w:rPr>
                <w:rFonts w:ascii="Arial" w:hAnsi="Arial" w:cs="Arial"/>
                <w:szCs w:val="24"/>
              </w:rPr>
              <w:t>Administrative Procedures</w:t>
            </w:r>
            <w:r w:rsidRPr="00C738D2">
              <w:rPr>
                <w:rFonts w:ascii="Arial" w:hAnsi="Arial" w:cs="Arial"/>
                <w:szCs w:val="24"/>
              </w:rPr>
              <w:t xml:space="preserve">.  The Lead MP </w:t>
            </w:r>
            <w:r w:rsidR="009F3BD9" w:rsidRPr="00C738D2">
              <w:rPr>
                <w:rFonts w:ascii="Arial" w:hAnsi="Arial" w:cs="Arial"/>
                <w:szCs w:val="24"/>
              </w:rPr>
              <w:t xml:space="preserve">shall </w:t>
            </w:r>
            <w:r w:rsidRPr="00C738D2">
              <w:rPr>
                <w:rFonts w:ascii="Arial" w:hAnsi="Arial" w:cs="Arial"/>
                <w:szCs w:val="24"/>
              </w:rPr>
              <w:t>maint</w:t>
            </w:r>
            <w:r w:rsidR="009F3BD9" w:rsidRPr="00C738D2">
              <w:rPr>
                <w:rFonts w:ascii="Arial" w:hAnsi="Arial" w:cs="Arial"/>
                <w:szCs w:val="24"/>
              </w:rPr>
              <w:t>ain</w:t>
            </w:r>
            <w:r w:rsidRPr="00C738D2">
              <w:rPr>
                <w:rFonts w:ascii="Arial" w:hAnsi="Arial" w:cs="Arial"/>
                <w:szCs w:val="24"/>
              </w:rPr>
              <w:t xml:space="preserve"> and calibrat</w:t>
            </w:r>
            <w:r w:rsidR="009F3BD9" w:rsidRPr="00C738D2">
              <w:rPr>
                <w:rFonts w:ascii="Arial" w:hAnsi="Arial" w:cs="Arial"/>
                <w:szCs w:val="24"/>
              </w:rPr>
              <w:t>e</w:t>
            </w:r>
            <w:r w:rsidRPr="00C738D2">
              <w:rPr>
                <w:rFonts w:ascii="Arial" w:hAnsi="Arial" w:cs="Arial"/>
                <w:szCs w:val="24"/>
              </w:rPr>
              <w:t xml:space="preserve"> revenue metering per </w:t>
            </w:r>
            <w:r w:rsidR="009F3BD9" w:rsidRPr="00C738D2">
              <w:rPr>
                <w:rFonts w:ascii="Arial" w:hAnsi="Arial" w:cs="Arial"/>
                <w:szCs w:val="24"/>
              </w:rPr>
              <w:t xml:space="preserve">the </w:t>
            </w:r>
            <w:r w:rsidRPr="00C738D2">
              <w:rPr>
                <w:rFonts w:ascii="Arial" w:hAnsi="Arial" w:cs="Arial"/>
                <w:szCs w:val="24"/>
              </w:rPr>
              <w:t>ISO requirements in OP-18.</w:t>
            </w:r>
          </w:p>
        </w:tc>
      </w:tr>
      <w:tr w:rsidR="00C324B5" w:rsidRPr="00C738D2" w14:paraId="53B7872A" w14:textId="77777777" w:rsidTr="001D4185">
        <w:trPr>
          <w:gridAfter w:val="1"/>
          <w:wAfter w:w="1305" w:type="dxa"/>
          <w:jc w:val="center"/>
        </w:trPr>
        <w:tc>
          <w:tcPr>
            <w:tcW w:w="270" w:type="dxa"/>
          </w:tcPr>
          <w:p w14:paraId="6B5D9DAF" w14:textId="77777777" w:rsidR="00C324B5" w:rsidRPr="00C738D2" w:rsidRDefault="00C324B5" w:rsidP="0073359B">
            <w:pPr>
              <w:spacing w:before="100" w:after="100"/>
              <w:rPr>
                <w:rFonts w:ascii="Arial" w:hAnsi="Arial" w:cs="Arial"/>
                <w:szCs w:val="24"/>
              </w:rPr>
            </w:pPr>
          </w:p>
        </w:tc>
        <w:tc>
          <w:tcPr>
            <w:tcW w:w="9507" w:type="dxa"/>
          </w:tcPr>
          <w:p w14:paraId="01772AF4" w14:textId="20C841B5" w:rsidR="00C324B5" w:rsidRPr="00C738D2" w:rsidRDefault="00C324B5" w:rsidP="00730D39">
            <w:pPr>
              <w:numPr>
                <w:ilvl w:val="0"/>
                <w:numId w:val="8"/>
              </w:numPr>
              <w:spacing w:before="100" w:after="100"/>
              <w:ind w:left="1389"/>
              <w:rPr>
                <w:rFonts w:ascii="Arial" w:hAnsi="Arial" w:cs="Arial"/>
                <w:szCs w:val="24"/>
              </w:rPr>
            </w:pPr>
            <w:r w:rsidRPr="00C738D2">
              <w:rPr>
                <w:rFonts w:ascii="Arial" w:hAnsi="Arial" w:cs="Arial"/>
                <w:szCs w:val="24"/>
              </w:rPr>
              <w:t>Metering requirements</w:t>
            </w:r>
            <w:r w:rsidR="00730D39" w:rsidRPr="00C738D2">
              <w:rPr>
                <w:rFonts w:ascii="Arial" w:hAnsi="Arial" w:cs="Arial"/>
                <w:szCs w:val="24"/>
              </w:rPr>
              <w:t xml:space="preserve"> and modeling options in the EMS and </w:t>
            </w:r>
            <w:r w:rsidR="002B6D8A" w:rsidRPr="00C738D2">
              <w:rPr>
                <w:rFonts w:ascii="Arial" w:hAnsi="Arial" w:cs="Arial"/>
                <w:szCs w:val="24"/>
              </w:rPr>
              <w:t>m</w:t>
            </w:r>
            <w:r w:rsidR="00730D39" w:rsidRPr="00C738D2">
              <w:rPr>
                <w:rFonts w:ascii="Arial" w:hAnsi="Arial" w:cs="Arial"/>
                <w:szCs w:val="24"/>
              </w:rPr>
              <w:t xml:space="preserve">arket </w:t>
            </w:r>
            <w:r w:rsidR="002B6D8A" w:rsidRPr="00C738D2">
              <w:rPr>
                <w:rFonts w:ascii="Arial" w:hAnsi="Arial" w:cs="Arial"/>
                <w:szCs w:val="24"/>
              </w:rPr>
              <w:t>s</w:t>
            </w:r>
            <w:r w:rsidR="00730D39" w:rsidRPr="00C738D2">
              <w:rPr>
                <w:rFonts w:ascii="Arial" w:hAnsi="Arial" w:cs="Arial"/>
                <w:szCs w:val="24"/>
              </w:rPr>
              <w:t xml:space="preserve">ystems </w:t>
            </w:r>
            <w:r w:rsidRPr="00C738D2">
              <w:rPr>
                <w:rFonts w:ascii="Arial" w:hAnsi="Arial" w:cs="Arial"/>
                <w:szCs w:val="24"/>
              </w:rPr>
              <w:t>for units less than five (5) MW will depend on their</w:t>
            </w:r>
            <w:r w:rsidR="00730D39" w:rsidRPr="00C738D2">
              <w:rPr>
                <w:rFonts w:ascii="Arial" w:hAnsi="Arial" w:cs="Arial"/>
                <w:szCs w:val="24"/>
              </w:rPr>
              <w:t xml:space="preserve"> registration choice</w:t>
            </w:r>
            <w:r w:rsidRPr="00C738D2">
              <w:rPr>
                <w:rFonts w:ascii="Arial" w:hAnsi="Arial" w:cs="Arial"/>
                <w:szCs w:val="24"/>
              </w:rPr>
              <w:t>:</w:t>
            </w:r>
          </w:p>
        </w:tc>
      </w:tr>
      <w:tr w:rsidR="00C324B5" w:rsidRPr="00C738D2" w14:paraId="7C28793C" w14:textId="77777777" w:rsidTr="001D4185">
        <w:trPr>
          <w:gridAfter w:val="1"/>
          <w:wAfter w:w="1305" w:type="dxa"/>
          <w:jc w:val="center"/>
        </w:trPr>
        <w:tc>
          <w:tcPr>
            <w:tcW w:w="270" w:type="dxa"/>
          </w:tcPr>
          <w:p w14:paraId="42C93CC3" w14:textId="77777777" w:rsidR="00C324B5" w:rsidRPr="00C738D2" w:rsidRDefault="00C324B5" w:rsidP="0073359B">
            <w:pPr>
              <w:spacing w:before="100" w:after="100"/>
              <w:rPr>
                <w:rFonts w:ascii="Arial" w:hAnsi="Arial" w:cs="Arial"/>
                <w:szCs w:val="24"/>
              </w:rPr>
            </w:pPr>
          </w:p>
        </w:tc>
        <w:tc>
          <w:tcPr>
            <w:tcW w:w="9507" w:type="dxa"/>
          </w:tcPr>
          <w:p w14:paraId="3D2CD65D" w14:textId="23F013C8" w:rsidR="00C324B5" w:rsidRPr="00C738D2" w:rsidRDefault="00C324B5" w:rsidP="002B6D8A">
            <w:pPr>
              <w:numPr>
                <w:ilvl w:val="0"/>
                <w:numId w:val="44"/>
              </w:numPr>
              <w:tabs>
                <w:tab w:val="left" w:pos="1749"/>
              </w:tabs>
              <w:spacing w:before="100" w:after="100"/>
              <w:rPr>
                <w:rFonts w:ascii="Arial" w:hAnsi="Arial" w:cs="Arial"/>
                <w:szCs w:val="24"/>
              </w:rPr>
            </w:pPr>
            <w:r w:rsidRPr="00C738D2">
              <w:rPr>
                <w:rFonts w:ascii="Arial" w:hAnsi="Arial" w:cs="Arial"/>
                <w:szCs w:val="24"/>
              </w:rPr>
              <w:t xml:space="preserve">Each </w:t>
            </w:r>
            <w:r w:rsidR="00511EF5" w:rsidRPr="00C738D2">
              <w:rPr>
                <w:rFonts w:ascii="Arial" w:hAnsi="Arial" w:cs="Arial"/>
                <w:szCs w:val="24"/>
              </w:rPr>
              <w:t>Generator</w:t>
            </w:r>
            <w:r w:rsidRPr="00C738D2">
              <w:rPr>
                <w:rFonts w:ascii="Arial" w:hAnsi="Arial" w:cs="Arial"/>
                <w:szCs w:val="24"/>
              </w:rPr>
              <w:t xml:space="preserve"> that is represented in the EMS and </w:t>
            </w:r>
            <w:r w:rsidR="002B6D8A" w:rsidRPr="00C738D2">
              <w:rPr>
                <w:rFonts w:ascii="Arial" w:hAnsi="Arial" w:cs="Arial"/>
                <w:szCs w:val="24"/>
              </w:rPr>
              <w:t>m</w:t>
            </w:r>
            <w:r w:rsidRPr="00C738D2">
              <w:rPr>
                <w:rFonts w:ascii="Arial" w:hAnsi="Arial" w:cs="Arial"/>
                <w:szCs w:val="24"/>
              </w:rPr>
              <w:t xml:space="preserve">arket </w:t>
            </w:r>
            <w:r w:rsidR="002B6D8A" w:rsidRPr="00C738D2">
              <w:rPr>
                <w:rFonts w:ascii="Arial" w:hAnsi="Arial" w:cs="Arial"/>
                <w:szCs w:val="24"/>
              </w:rPr>
              <w:t>s</w:t>
            </w:r>
            <w:r w:rsidRPr="00C738D2">
              <w:rPr>
                <w:rFonts w:ascii="Arial" w:hAnsi="Arial" w:cs="Arial"/>
                <w:szCs w:val="24"/>
              </w:rPr>
              <w:t xml:space="preserve">ystems </w:t>
            </w:r>
            <w:r w:rsidR="002B6D8A" w:rsidRPr="00C738D2">
              <w:rPr>
                <w:rFonts w:ascii="Arial" w:hAnsi="Arial" w:cs="Arial"/>
                <w:szCs w:val="24"/>
              </w:rPr>
              <w:t xml:space="preserve">shall </w:t>
            </w:r>
            <w:r w:rsidRPr="00C738D2">
              <w:rPr>
                <w:rFonts w:ascii="Arial" w:hAnsi="Arial" w:cs="Arial"/>
                <w:szCs w:val="24"/>
              </w:rPr>
              <w:t>meet the telemetering and revenue metering requirements described in II.B.1 and II.B.2 above</w:t>
            </w:r>
            <w:r w:rsidR="001D632A" w:rsidRPr="00C738D2">
              <w:rPr>
                <w:rFonts w:ascii="Arial" w:hAnsi="Arial" w:cs="Arial"/>
                <w:szCs w:val="24"/>
              </w:rPr>
              <w:t>.</w:t>
            </w:r>
          </w:p>
        </w:tc>
      </w:tr>
      <w:tr w:rsidR="00C324B5" w:rsidRPr="00C738D2" w14:paraId="3C90BACB" w14:textId="77777777" w:rsidTr="001D4185">
        <w:trPr>
          <w:gridAfter w:val="1"/>
          <w:wAfter w:w="1305" w:type="dxa"/>
          <w:jc w:val="center"/>
        </w:trPr>
        <w:tc>
          <w:tcPr>
            <w:tcW w:w="270" w:type="dxa"/>
          </w:tcPr>
          <w:p w14:paraId="37BFEFA1" w14:textId="77777777" w:rsidR="00C324B5" w:rsidRPr="00C738D2" w:rsidRDefault="00C324B5" w:rsidP="0073359B">
            <w:pPr>
              <w:spacing w:before="100" w:after="100"/>
              <w:rPr>
                <w:rFonts w:ascii="Arial" w:hAnsi="Arial" w:cs="Arial"/>
                <w:szCs w:val="24"/>
              </w:rPr>
            </w:pPr>
          </w:p>
        </w:tc>
        <w:tc>
          <w:tcPr>
            <w:tcW w:w="9507" w:type="dxa"/>
          </w:tcPr>
          <w:p w14:paraId="5958BE7E" w14:textId="2810567F" w:rsidR="00C324B5" w:rsidRPr="00C738D2" w:rsidRDefault="00C324B5" w:rsidP="002B6D8A">
            <w:pPr>
              <w:numPr>
                <w:ilvl w:val="0"/>
                <w:numId w:val="44"/>
              </w:numPr>
              <w:tabs>
                <w:tab w:val="left" w:pos="1749"/>
              </w:tabs>
              <w:spacing w:before="100" w:after="100"/>
              <w:rPr>
                <w:rFonts w:ascii="Arial" w:hAnsi="Arial" w:cs="Arial"/>
                <w:szCs w:val="24"/>
              </w:rPr>
            </w:pPr>
            <w:r w:rsidRPr="00C738D2">
              <w:rPr>
                <w:rFonts w:ascii="Arial" w:hAnsi="Arial" w:cs="Arial"/>
                <w:szCs w:val="24"/>
              </w:rPr>
              <w:t xml:space="preserve">Each </w:t>
            </w:r>
            <w:r w:rsidR="00511EF5" w:rsidRPr="00C738D2">
              <w:rPr>
                <w:rFonts w:ascii="Arial" w:hAnsi="Arial" w:cs="Arial"/>
                <w:szCs w:val="24"/>
              </w:rPr>
              <w:t xml:space="preserve">generating facility </w:t>
            </w:r>
            <w:r w:rsidRPr="00C738D2">
              <w:rPr>
                <w:rFonts w:ascii="Arial" w:hAnsi="Arial" w:cs="Arial"/>
                <w:szCs w:val="24"/>
              </w:rPr>
              <w:t xml:space="preserve">that registers as a </w:t>
            </w:r>
            <w:r w:rsidR="002B6D8A" w:rsidRPr="00C738D2">
              <w:rPr>
                <w:rFonts w:ascii="Arial" w:hAnsi="Arial" w:cs="Arial"/>
                <w:szCs w:val="24"/>
              </w:rPr>
              <w:t>SOG</w:t>
            </w:r>
            <w:r w:rsidRPr="00C738D2">
              <w:rPr>
                <w:rFonts w:ascii="Arial" w:hAnsi="Arial" w:cs="Arial"/>
                <w:szCs w:val="24"/>
              </w:rPr>
              <w:t xml:space="preserve"> </w:t>
            </w:r>
            <w:r w:rsidR="002B6D8A" w:rsidRPr="00C738D2">
              <w:rPr>
                <w:rFonts w:ascii="Arial" w:hAnsi="Arial" w:cs="Arial"/>
                <w:szCs w:val="24"/>
              </w:rPr>
              <w:t xml:space="preserve">shall </w:t>
            </w:r>
            <w:r w:rsidR="00AE4F1D" w:rsidRPr="00C738D2">
              <w:rPr>
                <w:rFonts w:ascii="Arial" w:hAnsi="Arial" w:cs="Arial"/>
                <w:szCs w:val="24"/>
              </w:rPr>
              <w:t xml:space="preserve">only </w:t>
            </w:r>
            <w:r w:rsidRPr="00C738D2">
              <w:rPr>
                <w:rFonts w:ascii="Arial" w:hAnsi="Arial" w:cs="Arial"/>
                <w:szCs w:val="24"/>
              </w:rPr>
              <w:t>meet the revenue metering requirements described in II.B.2 above</w:t>
            </w:r>
            <w:r w:rsidR="00AE4F1D" w:rsidRPr="00C738D2">
              <w:rPr>
                <w:rFonts w:ascii="Arial" w:hAnsi="Arial" w:cs="Arial"/>
                <w:szCs w:val="24"/>
              </w:rPr>
              <w:t xml:space="preserve">; there are </w:t>
            </w:r>
            <w:r w:rsidR="00AE4F1D" w:rsidRPr="00C738D2">
              <w:rPr>
                <w:rFonts w:ascii="Arial" w:hAnsi="Arial" w:cs="Arial"/>
                <w:b/>
                <w:szCs w:val="24"/>
              </w:rPr>
              <w:t xml:space="preserve">no </w:t>
            </w:r>
            <w:r w:rsidR="00AE4F1D" w:rsidRPr="00C738D2">
              <w:rPr>
                <w:rFonts w:ascii="Arial" w:hAnsi="Arial" w:cs="Arial"/>
                <w:szCs w:val="24"/>
              </w:rPr>
              <w:t>telemetering requirements</w:t>
            </w:r>
            <w:r w:rsidR="001D632A" w:rsidRPr="00C738D2">
              <w:rPr>
                <w:rFonts w:ascii="Arial" w:hAnsi="Arial" w:cs="Arial"/>
                <w:szCs w:val="24"/>
              </w:rPr>
              <w:t>.</w:t>
            </w:r>
          </w:p>
        </w:tc>
      </w:tr>
      <w:tr w:rsidR="00C324B5" w:rsidRPr="00C738D2" w14:paraId="608A2937" w14:textId="77777777" w:rsidTr="001D4185">
        <w:trPr>
          <w:gridAfter w:val="1"/>
          <w:wAfter w:w="1305" w:type="dxa"/>
          <w:jc w:val="center"/>
        </w:trPr>
        <w:tc>
          <w:tcPr>
            <w:tcW w:w="270" w:type="dxa"/>
          </w:tcPr>
          <w:p w14:paraId="175AE17A" w14:textId="77777777" w:rsidR="00C324B5" w:rsidRPr="00C738D2" w:rsidRDefault="00C324B5" w:rsidP="0073359B">
            <w:pPr>
              <w:spacing w:before="100" w:after="100"/>
              <w:rPr>
                <w:rFonts w:ascii="Arial" w:hAnsi="Arial" w:cs="Arial"/>
                <w:szCs w:val="24"/>
              </w:rPr>
            </w:pPr>
          </w:p>
        </w:tc>
        <w:tc>
          <w:tcPr>
            <w:tcW w:w="9507" w:type="dxa"/>
          </w:tcPr>
          <w:p w14:paraId="1488D619" w14:textId="77777777" w:rsidR="00C324B5" w:rsidRPr="00C738D2" w:rsidRDefault="00C324B5" w:rsidP="00232668">
            <w:pPr>
              <w:numPr>
                <w:ilvl w:val="0"/>
                <w:numId w:val="44"/>
              </w:numPr>
              <w:tabs>
                <w:tab w:val="left" w:pos="1749"/>
              </w:tabs>
              <w:spacing w:before="100" w:after="100"/>
              <w:rPr>
                <w:rFonts w:ascii="Arial" w:hAnsi="Arial" w:cs="Arial"/>
                <w:szCs w:val="24"/>
              </w:rPr>
            </w:pPr>
            <w:r w:rsidRPr="00C738D2">
              <w:rPr>
                <w:rFonts w:ascii="Arial" w:hAnsi="Arial" w:cs="Arial"/>
                <w:szCs w:val="24"/>
              </w:rPr>
              <w:t xml:space="preserve">Each </w:t>
            </w:r>
            <w:r w:rsidR="00511EF5" w:rsidRPr="00C738D2">
              <w:rPr>
                <w:rFonts w:ascii="Arial" w:hAnsi="Arial" w:cs="Arial"/>
                <w:szCs w:val="24"/>
              </w:rPr>
              <w:t xml:space="preserve">generating facility </w:t>
            </w:r>
            <w:r w:rsidRPr="00C738D2">
              <w:rPr>
                <w:rFonts w:ascii="Arial" w:hAnsi="Arial" w:cs="Arial"/>
                <w:szCs w:val="24"/>
              </w:rPr>
              <w:t xml:space="preserve">that is </w:t>
            </w:r>
            <w:r w:rsidR="00232668" w:rsidRPr="00C738D2">
              <w:rPr>
                <w:rFonts w:ascii="Arial" w:hAnsi="Arial" w:cs="Arial"/>
                <w:b/>
                <w:szCs w:val="24"/>
              </w:rPr>
              <w:t>not</w:t>
            </w:r>
            <w:r w:rsidR="00232668" w:rsidRPr="00C738D2">
              <w:rPr>
                <w:rFonts w:ascii="Arial" w:hAnsi="Arial" w:cs="Arial"/>
                <w:szCs w:val="24"/>
              </w:rPr>
              <w:t xml:space="preserve"> registered</w:t>
            </w:r>
            <w:r w:rsidRPr="00C738D2">
              <w:rPr>
                <w:rFonts w:ascii="Arial" w:hAnsi="Arial" w:cs="Arial"/>
                <w:szCs w:val="24"/>
              </w:rPr>
              <w:t xml:space="preserve"> does </w:t>
            </w:r>
            <w:r w:rsidRPr="00C738D2">
              <w:rPr>
                <w:rFonts w:ascii="Arial" w:hAnsi="Arial" w:cs="Arial"/>
                <w:b/>
                <w:szCs w:val="24"/>
              </w:rPr>
              <w:t>not</w:t>
            </w:r>
            <w:r w:rsidRPr="00C738D2">
              <w:rPr>
                <w:rFonts w:ascii="Arial" w:hAnsi="Arial" w:cs="Arial"/>
                <w:szCs w:val="24"/>
              </w:rPr>
              <w:t xml:space="preserve"> need telemetering</w:t>
            </w:r>
            <w:r w:rsidR="001D632A" w:rsidRPr="00C738D2">
              <w:rPr>
                <w:rFonts w:ascii="Arial" w:hAnsi="Arial" w:cs="Arial"/>
                <w:szCs w:val="24"/>
              </w:rPr>
              <w:t>.</w:t>
            </w:r>
          </w:p>
        </w:tc>
      </w:tr>
      <w:tr w:rsidR="00C324B5" w:rsidRPr="00C738D2" w14:paraId="25763286" w14:textId="77777777" w:rsidTr="001D4185">
        <w:trPr>
          <w:gridAfter w:val="1"/>
          <w:wAfter w:w="1305" w:type="dxa"/>
          <w:jc w:val="center"/>
        </w:trPr>
        <w:tc>
          <w:tcPr>
            <w:tcW w:w="270" w:type="dxa"/>
          </w:tcPr>
          <w:p w14:paraId="2F5BFC4C" w14:textId="77777777" w:rsidR="00C324B5" w:rsidRPr="00C738D2" w:rsidRDefault="00C324B5" w:rsidP="008D5316">
            <w:pPr>
              <w:pStyle w:val="DocumentText"/>
            </w:pPr>
          </w:p>
        </w:tc>
        <w:tc>
          <w:tcPr>
            <w:tcW w:w="9507" w:type="dxa"/>
          </w:tcPr>
          <w:p w14:paraId="76EAB6DD" w14:textId="77777777" w:rsidR="00C324B5" w:rsidRPr="00C738D2" w:rsidRDefault="00C324B5" w:rsidP="00250CDB">
            <w:pPr>
              <w:pStyle w:val="Heading2"/>
              <w:numPr>
                <w:ilvl w:val="1"/>
                <w:numId w:val="131"/>
              </w:numPr>
              <w:tabs>
                <w:tab w:val="clear" w:pos="720"/>
                <w:tab w:val="num" w:pos="1035"/>
              </w:tabs>
              <w:spacing w:before="160"/>
              <w:ind w:left="1037" w:hanging="360"/>
            </w:pPr>
            <w:bookmarkStart w:id="44" w:name="_Toc418052227"/>
            <w:bookmarkStart w:id="45" w:name="_Toc419010467"/>
            <w:bookmarkStart w:id="46" w:name="_Toc419010669"/>
            <w:bookmarkStart w:id="47" w:name="_Toc258832827"/>
            <w:bookmarkStart w:id="48" w:name="_Toc300150516"/>
            <w:bookmarkStart w:id="49" w:name="_Toc375315959"/>
            <w:bookmarkStart w:id="50" w:name="_Toc53502075"/>
            <w:r w:rsidRPr="00C738D2">
              <w:t>Designated Entity - Performance, Communication and Control</w:t>
            </w:r>
            <w:bookmarkEnd w:id="44"/>
            <w:bookmarkEnd w:id="45"/>
            <w:bookmarkEnd w:id="46"/>
            <w:bookmarkEnd w:id="47"/>
            <w:bookmarkEnd w:id="48"/>
            <w:bookmarkEnd w:id="49"/>
            <w:bookmarkEnd w:id="50"/>
          </w:p>
        </w:tc>
      </w:tr>
      <w:tr w:rsidR="00902469" w:rsidRPr="00C738D2" w14:paraId="4E006D08" w14:textId="77777777" w:rsidTr="001D4185">
        <w:trPr>
          <w:gridAfter w:val="1"/>
          <w:wAfter w:w="1305" w:type="dxa"/>
          <w:jc w:val="center"/>
        </w:trPr>
        <w:tc>
          <w:tcPr>
            <w:tcW w:w="270" w:type="dxa"/>
          </w:tcPr>
          <w:p w14:paraId="75632090" w14:textId="77777777" w:rsidR="00902469" w:rsidRPr="00C738D2" w:rsidRDefault="00902469" w:rsidP="00D80276">
            <w:pPr>
              <w:spacing w:before="100" w:after="100"/>
              <w:rPr>
                <w:rFonts w:ascii="Arial" w:hAnsi="Arial" w:cs="Arial"/>
              </w:rPr>
            </w:pPr>
          </w:p>
        </w:tc>
        <w:tc>
          <w:tcPr>
            <w:tcW w:w="9507" w:type="dxa"/>
          </w:tcPr>
          <w:p w14:paraId="76E51917" w14:textId="03CBBA9E" w:rsidR="00902469" w:rsidRPr="00C738D2" w:rsidRDefault="00902469" w:rsidP="00902469">
            <w:pPr>
              <w:spacing w:before="100" w:after="100"/>
              <w:ind w:left="1029"/>
              <w:rPr>
                <w:rFonts w:ascii="Arial" w:hAnsi="Arial" w:cs="Arial"/>
                <w:szCs w:val="24"/>
              </w:rPr>
            </w:pPr>
            <w:r w:rsidRPr="00C738D2">
              <w:rPr>
                <w:rFonts w:ascii="Arial" w:hAnsi="Arial" w:cs="Arial"/>
              </w:rPr>
              <w:t xml:space="preserve">DE Performance, Communication and Control for </w:t>
            </w:r>
            <w:r w:rsidR="00BC17C7">
              <w:rPr>
                <w:rFonts w:ascii="Arial" w:hAnsi="Arial" w:cs="Arial"/>
              </w:rPr>
              <w:t xml:space="preserve">Continuous Storage </w:t>
            </w:r>
            <w:r w:rsidR="00EE0C31">
              <w:rPr>
                <w:rFonts w:ascii="Arial" w:hAnsi="Arial" w:cs="Arial"/>
              </w:rPr>
              <w:t>Facilities (</w:t>
            </w:r>
            <w:r w:rsidRPr="00C738D2">
              <w:rPr>
                <w:rFonts w:ascii="Arial" w:hAnsi="Arial" w:cs="Arial"/>
              </w:rPr>
              <w:t>CSFs</w:t>
            </w:r>
            <w:r w:rsidR="00BC17C7">
              <w:rPr>
                <w:rFonts w:ascii="Arial" w:hAnsi="Arial" w:cs="Arial"/>
              </w:rPr>
              <w:t>)</w:t>
            </w:r>
            <w:r w:rsidRPr="00C738D2">
              <w:rPr>
                <w:rFonts w:ascii="Arial" w:hAnsi="Arial" w:cs="Arial"/>
              </w:rPr>
              <w:t xml:space="preserve"> is governed by Section VII.B. For all other Generators:</w:t>
            </w:r>
          </w:p>
        </w:tc>
      </w:tr>
      <w:tr w:rsidR="00C324B5" w:rsidRPr="00C738D2" w14:paraId="711F6712" w14:textId="77777777" w:rsidTr="001D4185">
        <w:trPr>
          <w:gridAfter w:val="1"/>
          <w:wAfter w:w="1305" w:type="dxa"/>
          <w:jc w:val="center"/>
        </w:trPr>
        <w:tc>
          <w:tcPr>
            <w:tcW w:w="270" w:type="dxa"/>
          </w:tcPr>
          <w:p w14:paraId="427D0A48" w14:textId="77777777" w:rsidR="00C324B5" w:rsidRPr="00C738D2" w:rsidRDefault="00C324B5" w:rsidP="008D5316">
            <w:pPr>
              <w:pStyle w:val="DocumentText"/>
              <w:rPr>
                <w:rFonts w:ascii="Arial" w:hAnsi="Arial" w:cs="Arial"/>
                <w:szCs w:val="24"/>
              </w:rPr>
            </w:pPr>
          </w:p>
        </w:tc>
        <w:tc>
          <w:tcPr>
            <w:tcW w:w="9507" w:type="dxa"/>
          </w:tcPr>
          <w:p w14:paraId="5200508F" w14:textId="30667A32" w:rsidR="00C324B5" w:rsidRPr="00C738D2" w:rsidRDefault="00C324B5" w:rsidP="00C24981">
            <w:pPr>
              <w:numPr>
                <w:ilvl w:val="0"/>
                <w:numId w:val="227"/>
              </w:numPr>
              <w:spacing w:before="100" w:after="100"/>
              <w:ind w:left="1389"/>
              <w:rPr>
                <w:rFonts w:ascii="Arial" w:hAnsi="Arial" w:cs="Arial"/>
                <w:szCs w:val="24"/>
              </w:rPr>
            </w:pPr>
            <w:r w:rsidRPr="00C738D2">
              <w:rPr>
                <w:rFonts w:ascii="Arial" w:hAnsi="Arial" w:cs="Arial"/>
                <w:szCs w:val="24"/>
              </w:rPr>
              <w:t xml:space="preserve">Each DE </w:t>
            </w:r>
            <w:r w:rsidR="009F3BD9" w:rsidRPr="00C738D2">
              <w:rPr>
                <w:rFonts w:ascii="Arial" w:hAnsi="Arial" w:cs="Arial"/>
                <w:szCs w:val="24"/>
              </w:rPr>
              <w:t xml:space="preserve">shall </w:t>
            </w:r>
            <w:r w:rsidRPr="00C738D2">
              <w:rPr>
                <w:rFonts w:ascii="Arial" w:hAnsi="Arial" w:cs="Arial"/>
                <w:szCs w:val="24"/>
              </w:rPr>
              <w:t xml:space="preserve">provide dispatch services from a single physical location for a defined Generator and shall be the single point of contact to receive, acknowledge receipt, and implement ISO Dispatch Instructions and related communications.  If prior approval from the ISO </w:t>
            </w:r>
            <w:r w:rsidR="009F3BD9" w:rsidRPr="00C738D2">
              <w:rPr>
                <w:rFonts w:ascii="Arial" w:hAnsi="Arial" w:cs="Arial"/>
                <w:szCs w:val="24"/>
              </w:rPr>
              <w:t>c</w:t>
            </w:r>
            <w:r w:rsidRPr="00C738D2">
              <w:rPr>
                <w:rFonts w:ascii="Arial" w:hAnsi="Arial" w:cs="Arial"/>
                <w:szCs w:val="24"/>
              </w:rPr>
              <w:t xml:space="preserve">ontrol </w:t>
            </w:r>
            <w:r w:rsidR="009F3BD9" w:rsidRPr="00C738D2">
              <w:rPr>
                <w:rFonts w:ascii="Arial" w:hAnsi="Arial" w:cs="Arial"/>
                <w:szCs w:val="24"/>
              </w:rPr>
              <w:t>r</w:t>
            </w:r>
            <w:r w:rsidRPr="00C738D2">
              <w:rPr>
                <w:rFonts w:ascii="Arial" w:hAnsi="Arial" w:cs="Arial"/>
                <w:szCs w:val="24"/>
              </w:rPr>
              <w:t>oom has been obtained, the operation from a single physical location allows for exigent conditions, as well as for infrequent, periodic testing &amp; training needs.</w:t>
            </w:r>
          </w:p>
        </w:tc>
      </w:tr>
      <w:tr w:rsidR="00C324B5" w:rsidRPr="00C738D2" w14:paraId="7CADABE8" w14:textId="77777777" w:rsidTr="001D4185">
        <w:trPr>
          <w:gridAfter w:val="1"/>
          <w:wAfter w:w="1305" w:type="dxa"/>
          <w:jc w:val="center"/>
        </w:trPr>
        <w:tc>
          <w:tcPr>
            <w:tcW w:w="270" w:type="dxa"/>
          </w:tcPr>
          <w:p w14:paraId="5CC217AC" w14:textId="77777777" w:rsidR="00C324B5" w:rsidRPr="00C738D2" w:rsidRDefault="00C324B5" w:rsidP="00C82C87">
            <w:pPr>
              <w:pStyle w:val="DocumentText"/>
              <w:numPr>
                <w:ilvl w:val="0"/>
                <w:numId w:val="9"/>
              </w:numPr>
              <w:rPr>
                <w:rFonts w:ascii="Arial" w:hAnsi="Arial" w:cs="Arial"/>
              </w:rPr>
            </w:pPr>
          </w:p>
        </w:tc>
        <w:tc>
          <w:tcPr>
            <w:tcW w:w="9507" w:type="dxa"/>
          </w:tcPr>
          <w:p w14:paraId="1D12FE2C" w14:textId="4CE1E3E1" w:rsidR="00C324B5" w:rsidRPr="00C738D2" w:rsidRDefault="00C324B5">
            <w:pPr>
              <w:numPr>
                <w:ilvl w:val="0"/>
                <w:numId w:val="387"/>
              </w:numPr>
              <w:tabs>
                <w:tab w:val="left" w:pos="1755"/>
              </w:tabs>
              <w:spacing w:before="100" w:after="100"/>
              <w:ind w:left="1780"/>
              <w:rPr>
                <w:rFonts w:ascii="Arial" w:hAnsi="Arial" w:cs="Arial"/>
              </w:rPr>
              <w:pPrChange w:id="51" w:author="McLaughlin, Troy" w:date="2024-08-22T15:25:00Z">
                <w:pPr>
                  <w:numPr>
                    <w:numId w:val="9"/>
                  </w:numPr>
                  <w:tabs>
                    <w:tab w:val="left" w:pos="1755"/>
                  </w:tabs>
                  <w:spacing w:before="100" w:after="100"/>
                  <w:ind w:left="1755" w:hanging="360"/>
                </w:pPr>
              </w:pPrChange>
            </w:pPr>
            <w:r w:rsidRPr="00C738D2">
              <w:rPr>
                <w:rFonts w:ascii="Arial" w:hAnsi="Arial" w:cs="Arial"/>
                <w:b/>
              </w:rPr>
              <w:t>No</w:t>
            </w:r>
            <w:r w:rsidRPr="00C738D2">
              <w:rPr>
                <w:rFonts w:ascii="Arial" w:hAnsi="Arial" w:cs="Arial"/>
              </w:rPr>
              <w:t xml:space="preserve"> </w:t>
            </w:r>
            <w:r w:rsidR="002B6D8A" w:rsidRPr="00C738D2">
              <w:rPr>
                <w:rFonts w:ascii="Arial" w:hAnsi="Arial" w:cs="Arial"/>
              </w:rPr>
              <w:t>e</w:t>
            </w:r>
            <w:r w:rsidRPr="00C738D2">
              <w:rPr>
                <w:rFonts w:ascii="Arial" w:hAnsi="Arial" w:cs="Arial"/>
              </w:rPr>
              <w:t xml:space="preserve">ntity shall be recognized as a DE unless </w:t>
            </w:r>
            <w:r w:rsidR="009F3BD9" w:rsidRPr="00C738D2">
              <w:rPr>
                <w:rFonts w:ascii="Arial" w:hAnsi="Arial" w:cs="Arial"/>
              </w:rPr>
              <w:t xml:space="preserve">the entity </w:t>
            </w:r>
            <w:r w:rsidRPr="00C738D2">
              <w:rPr>
                <w:rFonts w:ascii="Arial" w:hAnsi="Arial" w:cs="Arial"/>
              </w:rPr>
              <w:t>meets the requirements in this OP and has been registered pursuant to ISO M-RPA</w:t>
            </w:r>
            <w:r w:rsidR="001D632A" w:rsidRPr="00C738D2">
              <w:rPr>
                <w:rFonts w:ascii="Arial" w:hAnsi="Arial" w:cs="Arial"/>
              </w:rPr>
              <w:t>.</w:t>
            </w:r>
          </w:p>
        </w:tc>
      </w:tr>
      <w:tr w:rsidR="00C324B5" w:rsidRPr="00C738D2" w14:paraId="57B4BA5A" w14:textId="77777777" w:rsidTr="001D4185">
        <w:trPr>
          <w:gridAfter w:val="1"/>
          <w:wAfter w:w="1305" w:type="dxa"/>
          <w:jc w:val="center"/>
        </w:trPr>
        <w:tc>
          <w:tcPr>
            <w:tcW w:w="270" w:type="dxa"/>
          </w:tcPr>
          <w:p w14:paraId="2DA8DFE3" w14:textId="77777777" w:rsidR="00C324B5" w:rsidRPr="00C738D2" w:rsidRDefault="00C324B5" w:rsidP="008D5316">
            <w:pPr>
              <w:pStyle w:val="DocumentText"/>
              <w:rPr>
                <w:rFonts w:ascii="Arial" w:hAnsi="Arial" w:cs="Arial"/>
              </w:rPr>
            </w:pPr>
          </w:p>
        </w:tc>
        <w:tc>
          <w:tcPr>
            <w:tcW w:w="9507" w:type="dxa"/>
          </w:tcPr>
          <w:p w14:paraId="42A1E400" w14:textId="48C7540D" w:rsidR="00C324B5" w:rsidRPr="00C738D2" w:rsidRDefault="00C324B5">
            <w:pPr>
              <w:numPr>
                <w:ilvl w:val="0"/>
                <w:numId w:val="387"/>
              </w:numPr>
              <w:tabs>
                <w:tab w:val="left" w:pos="1755"/>
              </w:tabs>
              <w:spacing w:before="100" w:after="100"/>
              <w:ind w:left="1755"/>
              <w:rPr>
                <w:rFonts w:ascii="Arial" w:hAnsi="Arial" w:cs="Arial"/>
                <w:szCs w:val="24"/>
              </w:rPr>
              <w:pPrChange w:id="52" w:author="McLaughlin, Troy" w:date="2024-08-22T15:25:00Z">
                <w:pPr>
                  <w:numPr>
                    <w:numId w:val="9"/>
                  </w:numPr>
                  <w:tabs>
                    <w:tab w:val="left" w:pos="1755"/>
                  </w:tabs>
                  <w:spacing w:before="100" w:after="100"/>
                  <w:ind w:left="1755" w:hanging="360"/>
                </w:pPr>
              </w:pPrChange>
            </w:pPr>
            <w:r w:rsidRPr="00C738D2">
              <w:rPr>
                <w:rFonts w:ascii="Arial" w:hAnsi="Arial" w:cs="Arial"/>
              </w:rPr>
              <w:t>All</w:t>
            </w:r>
            <w:r w:rsidRPr="00C738D2">
              <w:rPr>
                <w:rFonts w:ascii="Arial" w:hAnsi="Arial" w:cs="Arial"/>
                <w:szCs w:val="24"/>
              </w:rPr>
              <w:t xml:space="preserve"> DE contact information shall be confirmed and/or updated by the DE on an annual basis or upon change.</w:t>
            </w:r>
          </w:p>
        </w:tc>
      </w:tr>
      <w:tr w:rsidR="00C324B5" w:rsidRPr="00C738D2" w14:paraId="3781EAAA" w14:textId="77777777" w:rsidTr="001D4185">
        <w:trPr>
          <w:gridAfter w:val="1"/>
          <w:wAfter w:w="1305" w:type="dxa"/>
          <w:jc w:val="center"/>
        </w:trPr>
        <w:tc>
          <w:tcPr>
            <w:tcW w:w="270" w:type="dxa"/>
          </w:tcPr>
          <w:p w14:paraId="4B5DED2E" w14:textId="77777777" w:rsidR="00C324B5" w:rsidRPr="00C738D2" w:rsidRDefault="00C324B5" w:rsidP="008D5316">
            <w:pPr>
              <w:pStyle w:val="DocumentText"/>
              <w:rPr>
                <w:rFonts w:ascii="Arial" w:hAnsi="Arial" w:cs="Arial"/>
                <w:szCs w:val="24"/>
              </w:rPr>
            </w:pPr>
          </w:p>
        </w:tc>
        <w:tc>
          <w:tcPr>
            <w:tcW w:w="9507" w:type="dxa"/>
          </w:tcPr>
          <w:p w14:paraId="6D60D96C" w14:textId="77777777" w:rsidR="00C324B5" w:rsidRPr="00C738D2" w:rsidRDefault="00C324B5" w:rsidP="00C24981">
            <w:pPr>
              <w:numPr>
                <w:ilvl w:val="0"/>
                <w:numId w:val="227"/>
              </w:numPr>
              <w:spacing w:before="100" w:after="100"/>
              <w:ind w:left="1389"/>
              <w:rPr>
                <w:rFonts w:ascii="Arial" w:hAnsi="Arial" w:cs="Arial"/>
                <w:szCs w:val="24"/>
              </w:rPr>
            </w:pPr>
            <w:r w:rsidRPr="00C738D2">
              <w:rPr>
                <w:rFonts w:ascii="Arial" w:hAnsi="Arial" w:cs="Arial"/>
                <w:szCs w:val="24"/>
              </w:rPr>
              <w:t>Each DE shall comply with all requirements of the ISO Operating Documents to the same extent as if the Lead MP were carrying out the functions of the DE.</w:t>
            </w:r>
          </w:p>
        </w:tc>
      </w:tr>
      <w:tr w:rsidR="00C324B5" w:rsidRPr="00C738D2" w14:paraId="673975ED" w14:textId="77777777" w:rsidTr="001D4185">
        <w:trPr>
          <w:gridAfter w:val="1"/>
          <w:wAfter w:w="1305" w:type="dxa"/>
          <w:jc w:val="center"/>
        </w:trPr>
        <w:tc>
          <w:tcPr>
            <w:tcW w:w="270" w:type="dxa"/>
          </w:tcPr>
          <w:p w14:paraId="0E143AED" w14:textId="77777777" w:rsidR="00C324B5" w:rsidRPr="00C738D2" w:rsidRDefault="00C324B5" w:rsidP="008D5316">
            <w:pPr>
              <w:pStyle w:val="DocumentText"/>
              <w:rPr>
                <w:rFonts w:ascii="Arial" w:hAnsi="Arial" w:cs="Arial"/>
                <w:szCs w:val="24"/>
              </w:rPr>
            </w:pPr>
          </w:p>
        </w:tc>
        <w:tc>
          <w:tcPr>
            <w:tcW w:w="9507" w:type="dxa"/>
          </w:tcPr>
          <w:p w14:paraId="39254E4B" w14:textId="396EBB87" w:rsidR="00C324B5" w:rsidRPr="00C738D2" w:rsidRDefault="00C324B5" w:rsidP="00C24981">
            <w:pPr>
              <w:numPr>
                <w:ilvl w:val="0"/>
                <w:numId w:val="227"/>
              </w:numPr>
              <w:spacing w:before="100" w:after="100"/>
              <w:ind w:left="1389"/>
              <w:rPr>
                <w:rFonts w:ascii="Arial" w:hAnsi="Arial" w:cs="Arial"/>
                <w:szCs w:val="24"/>
              </w:rPr>
            </w:pPr>
            <w:r w:rsidRPr="00C738D2">
              <w:rPr>
                <w:rFonts w:ascii="Arial" w:hAnsi="Arial" w:cs="Arial"/>
                <w:szCs w:val="24"/>
              </w:rPr>
              <w:t xml:space="preserve">ISO shall communicate with the DE via electronic dispatch through an ISO connected RTU or voice communications through an </w:t>
            </w:r>
            <w:r w:rsidR="002B6D8A" w:rsidRPr="00C738D2">
              <w:rPr>
                <w:rFonts w:ascii="Arial" w:hAnsi="Arial" w:cs="Arial"/>
                <w:szCs w:val="24"/>
              </w:rPr>
              <w:t>a</w:t>
            </w:r>
            <w:r w:rsidRPr="00C738D2">
              <w:rPr>
                <w:rFonts w:ascii="Arial" w:hAnsi="Arial" w:cs="Arial"/>
                <w:szCs w:val="24"/>
              </w:rPr>
              <w:t>uto</w:t>
            </w:r>
            <w:r w:rsidR="002B6D8A" w:rsidRPr="00C738D2">
              <w:rPr>
                <w:rFonts w:ascii="Arial" w:hAnsi="Arial" w:cs="Arial"/>
                <w:szCs w:val="24"/>
              </w:rPr>
              <w:t>matic</w:t>
            </w:r>
            <w:r w:rsidRPr="00C738D2">
              <w:rPr>
                <w:rFonts w:ascii="Arial" w:hAnsi="Arial" w:cs="Arial"/>
                <w:szCs w:val="24"/>
              </w:rPr>
              <w:t xml:space="preserve"> </w:t>
            </w:r>
            <w:r w:rsidR="002B6D8A" w:rsidRPr="00C738D2">
              <w:rPr>
                <w:rFonts w:ascii="Arial" w:hAnsi="Arial" w:cs="Arial"/>
                <w:szCs w:val="24"/>
              </w:rPr>
              <w:t>r</w:t>
            </w:r>
            <w:r w:rsidRPr="00C738D2">
              <w:rPr>
                <w:rFonts w:ascii="Arial" w:hAnsi="Arial" w:cs="Arial"/>
                <w:szCs w:val="24"/>
              </w:rPr>
              <w:t>ing</w:t>
            </w:r>
            <w:r w:rsidR="002B6D8A" w:rsidRPr="00C738D2">
              <w:rPr>
                <w:rFonts w:ascii="Arial" w:hAnsi="Arial" w:cs="Arial"/>
                <w:szCs w:val="24"/>
              </w:rPr>
              <w:t>d</w:t>
            </w:r>
            <w:r w:rsidRPr="00C738D2">
              <w:rPr>
                <w:rFonts w:ascii="Arial" w:hAnsi="Arial" w:cs="Arial"/>
                <w:szCs w:val="24"/>
              </w:rPr>
              <w:t xml:space="preserve">own telephone circuit or one of the dedicated 24x7 phone numbers identified during DE </w:t>
            </w:r>
            <w:r w:rsidR="006A2CB0" w:rsidRPr="00C738D2">
              <w:rPr>
                <w:rFonts w:ascii="Arial" w:hAnsi="Arial" w:cs="Arial"/>
                <w:szCs w:val="24"/>
              </w:rPr>
              <w:t>r</w:t>
            </w:r>
            <w:r w:rsidRPr="00C738D2">
              <w:rPr>
                <w:rFonts w:ascii="Arial" w:hAnsi="Arial" w:cs="Arial"/>
                <w:szCs w:val="24"/>
              </w:rPr>
              <w:t>egistration in accordance with M-RPA.</w:t>
            </w:r>
          </w:p>
        </w:tc>
      </w:tr>
      <w:tr w:rsidR="00C324B5" w:rsidRPr="00C738D2" w14:paraId="2DD484F5" w14:textId="77777777" w:rsidTr="001D4185">
        <w:trPr>
          <w:gridAfter w:val="1"/>
          <w:wAfter w:w="1305" w:type="dxa"/>
          <w:jc w:val="center"/>
        </w:trPr>
        <w:tc>
          <w:tcPr>
            <w:tcW w:w="270" w:type="dxa"/>
          </w:tcPr>
          <w:p w14:paraId="226DE768" w14:textId="77777777" w:rsidR="00C324B5" w:rsidRPr="00C738D2" w:rsidRDefault="00C324B5" w:rsidP="008D5316">
            <w:pPr>
              <w:pStyle w:val="DocumentText"/>
              <w:rPr>
                <w:rFonts w:ascii="Arial" w:hAnsi="Arial" w:cs="Arial"/>
                <w:szCs w:val="24"/>
              </w:rPr>
            </w:pPr>
          </w:p>
        </w:tc>
        <w:tc>
          <w:tcPr>
            <w:tcW w:w="9507" w:type="dxa"/>
          </w:tcPr>
          <w:p w14:paraId="6D53403E" w14:textId="3E8714A4" w:rsidR="00C324B5" w:rsidRPr="00C738D2" w:rsidRDefault="00C324B5" w:rsidP="002B6D8A">
            <w:pPr>
              <w:numPr>
                <w:ilvl w:val="0"/>
                <w:numId w:val="227"/>
              </w:numPr>
              <w:spacing w:before="100" w:after="100"/>
              <w:ind w:left="1389"/>
              <w:rPr>
                <w:rFonts w:ascii="Arial" w:hAnsi="Arial" w:cs="Arial"/>
                <w:szCs w:val="24"/>
              </w:rPr>
            </w:pPr>
            <w:r w:rsidRPr="00C738D2">
              <w:rPr>
                <w:rFonts w:ascii="Arial" w:hAnsi="Arial" w:cs="Arial"/>
                <w:szCs w:val="24"/>
              </w:rPr>
              <w:t>The DE shall have the knowledge and authority to act on ISO Dispatch Instructions for all ISO registered assets it manages for dispatch, as defined in Section II.F of this OP</w:t>
            </w:r>
            <w:r w:rsidR="007F3AA8" w:rsidRPr="00C738D2">
              <w:rPr>
                <w:rFonts w:ascii="Arial" w:hAnsi="Arial" w:cs="Arial"/>
                <w:szCs w:val="24"/>
              </w:rPr>
              <w:t xml:space="preserve"> - Dispatch Instructions</w:t>
            </w:r>
            <w:r w:rsidRPr="00C738D2">
              <w:rPr>
                <w:rFonts w:ascii="Arial" w:hAnsi="Arial" w:cs="Arial"/>
                <w:szCs w:val="24"/>
              </w:rPr>
              <w:t>.</w:t>
            </w:r>
          </w:p>
        </w:tc>
      </w:tr>
      <w:tr w:rsidR="00C324B5" w:rsidRPr="00C738D2" w14:paraId="590F219E" w14:textId="77777777" w:rsidTr="001D4185">
        <w:trPr>
          <w:gridAfter w:val="1"/>
          <w:wAfter w:w="1305" w:type="dxa"/>
          <w:jc w:val="center"/>
        </w:trPr>
        <w:tc>
          <w:tcPr>
            <w:tcW w:w="270" w:type="dxa"/>
          </w:tcPr>
          <w:p w14:paraId="4CFD7D33" w14:textId="77777777" w:rsidR="00C324B5" w:rsidRPr="00C738D2" w:rsidRDefault="00C324B5" w:rsidP="0073359B">
            <w:pPr>
              <w:spacing w:before="100" w:after="100"/>
              <w:rPr>
                <w:rFonts w:ascii="Arial" w:hAnsi="Arial" w:cs="Arial"/>
                <w:szCs w:val="24"/>
              </w:rPr>
            </w:pPr>
          </w:p>
        </w:tc>
        <w:tc>
          <w:tcPr>
            <w:tcW w:w="9507" w:type="dxa"/>
          </w:tcPr>
          <w:p w14:paraId="33B8F155" w14:textId="69B6EF7F" w:rsidR="00C324B5" w:rsidRPr="00C738D2" w:rsidRDefault="00C324B5" w:rsidP="009F3BD9">
            <w:pPr>
              <w:numPr>
                <w:ilvl w:val="0"/>
                <w:numId w:val="230"/>
              </w:numPr>
              <w:tabs>
                <w:tab w:val="left" w:pos="1749"/>
              </w:tabs>
              <w:spacing w:before="100" w:after="100"/>
              <w:rPr>
                <w:rFonts w:ascii="Arial" w:hAnsi="Arial" w:cs="Arial"/>
                <w:szCs w:val="24"/>
              </w:rPr>
            </w:pPr>
            <w:r w:rsidRPr="00C738D2">
              <w:rPr>
                <w:rFonts w:ascii="Arial" w:hAnsi="Arial" w:cs="Arial"/>
                <w:szCs w:val="24"/>
              </w:rPr>
              <w:t xml:space="preserve">Any control equipment used to start, stop or vary the output of the Generator, from a remote location, </w:t>
            </w:r>
            <w:r w:rsidR="002B6D8A" w:rsidRPr="00C738D2">
              <w:rPr>
                <w:rFonts w:ascii="Arial" w:hAnsi="Arial" w:cs="Arial"/>
                <w:szCs w:val="24"/>
              </w:rPr>
              <w:t xml:space="preserve">shall </w:t>
            </w:r>
            <w:r w:rsidRPr="00C738D2">
              <w:rPr>
                <w:rFonts w:ascii="Arial" w:hAnsi="Arial" w:cs="Arial"/>
                <w:szCs w:val="24"/>
              </w:rPr>
              <w:t xml:space="preserve">meet the </w:t>
            </w:r>
            <w:r w:rsidR="009F3BD9" w:rsidRPr="00C738D2">
              <w:rPr>
                <w:rFonts w:ascii="Arial" w:hAnsi="Arial" w:cs="Arial"/>
                <w:szCs w:val="24"/>
              </w:rPr>
              <w:t xml:space="preserve">speed, accuracy and data channel </w:t>
            </w:r>
            <w:r w:rsidRPr="00C738D2">
              <w:rPr>
                <w:rFonts w:ascii="Arial" w:hAnsi="Arial" w:cs="Arial"/>
                <w:szCs w:val="24"/>
              </w:rPr>
              <w:t xml:space="preserve">requirements set in OP-18.  Such equipment </w:t>
            </w:r>
            <w:r w:rsidR="002B6D8A" w:rsidRPr="00C738D2">
              <w:rPr>
                <w:rFonts w:ascii="Arial" w:hAnsi="Arial" w:cs="Arial"/>
                <w:szCs w:val="24"/>
              </w:rPr>
              <w:t xml:space="preserve">shall </w:t>
            </w:r>
            <w:r w:rsidRPr="00C738D2">
              <w:rPr>
                <w:rFonts w:ascii="Arial" w:hAnsi="Arial" w:cs="Arial"/>
                <w:szCs w:val="24"/>
              </w:rPr>
              <w:t xml:space="preserve">be maintained by the Lead MP according to ISO requirements contained in OP-18 and ISO New England Operating Procedure No. 2 - Maintenance of Communications, Computers, Metering and Computer </w:t>
            </w:r>
            <w:r w:rsidRPr="00C738D2">
              <w:rPr>
                <w:rFonts w:ascii="Arial" w:hAnsi="Arial" w:cs="Arial"/>
                <w:szCs w:val="24"/>
              </w:rPr>
              <w:lastRenderedPageBreak/>
              <w:t>Support Equipment (OP-2).  ISO System Operators</w:t>
            </w:r>
            <w:r w:rsidR="007202A3" w:rsidRPr="00C738D2">
              <w:rPr>
                <w:rStyle w:val="FootnoteReference"/>
                <w:rFonts w:ascii="Arial" w:hAnsi="Arial" w:cs="Arial"/>
                <w:szCs w:val="24"/>
              </w:rPr>
              <w:footnoteReference w:id="7"/>
            </w:r>
            <w:r w:rsidRPr="00C738D2">
              <w:rPr>
                <w:rFonts w:ascii="Arial" w:hAnsi="Arial" w:cs="Arial"/>
                <w:szCs w:val="24"/>
              </w:rPr>
              <w:t xml:space="preserve"> </w:t>
            </w:r>
            <w:r w:rsidR="002B6D8A" w:rsidRPr="00C738D2">
              <w:rPr>
                <w:rFonts w:ascii="Arial" w:hAnsi="Arial" w:cs="Arial"/>
                <w:szCs w:val="24"/>
              </w:rPr>
              <w:t xml:space="preserve">shall </w:t>
            </w:r>
            <w:r w:rsidRPr="00C738D2">
              <w:rPr>
                <w:rFonts w:ascii="Arial" w:hAnsi="Arial" w:cs="Arial"/>
                <w:szCs w:val="24"/>
              </w:rPr>
              <w:t xml:space="preserve">be notified as soon as practicable if the equipment is incapable of meeting the requirements of OP-18.  Steps </w:t>
            </w:r>
            <w:r w:rsidR="009F3BD9" w:rsidRPr="00C738D2">
              <w:rPr>
                <w:rFonts w:ascii="Arial" w:hAnsi="Arial" w:cs="Arial"/>
                <w:szCs w:val="24"/>
              </w:rPr>
              <w:t xml:space="preserve">shall </w:t>
            </w:r>
            <w:r w:rsidRPr="00C738D2">
              <w:rPr>
                <w:rFonts w:ascii="Arial" w:hAnsi="Arial" w:cs="Arial"/>
                <w:szCs w:val="24"/>
              </w:rPr>
              <w:t>be taken to restore the equipment to normal operating conditions as soon as possible in accordance with OP-2.</w:t>
            </w:r>
          </w:p>
        </w:tc>
      </w:tr>
      <w:tr w:rsidR="00C324B5" w:rsidRPr="00C738D2" w14:paraId="1BAFE885" w14:textId="77777777" w:rsidTr="001D4185">
        <w:trPr>
          <w:gridAfter w:val="1"/>
          <w:wAfter w:w="1305" w:type="dxa"/>
          <w:jc w:val="center"/>
        </w:trPr>
        <w:tc>
          <w:tcPr>
            <w:tcW w:w="270" w:type="dxa"/>
          </w:tcPr>
          <w:p w14:paraId="34899F23" w14:textId="77777777" w:rsidR="00C324B5" w:rsidRPr="00C738D2" w:rsidRDefault="00C324B5" w:rsidP="0073359B">
            <w:pPr>
              <w:spacing w:before="100" w:after="100"/>
              <w:rPr>
                <w:rFonts w:ascii="Arial" w:hAnsi="Arial" w:cs="Arial"/>
                <w:szCs w:val="24"/>
              </w:rPr>
            </w:pPr>
          </w:p>
        </w:tc>
        <w:tc>
          <w:tcPr>
            <w:tcW w:w="9507" w:type="dxa"/>
          </w:tcPr>
          <w:p w14:paraId="1EAADB68" w14:textId="1E97300F" w:rsidR="00C324B5" w:rsidRPr="00C738D2" w:rsidRDefault="00C324B5" w:rsidP="00C918BD">
            <w:pPr>
              <w:numPr>
                <w:ilvl w:val="0"/>
                <w:numId w:val="230"/>
              </w:numPr>
              <w:tabs>
                <w:tab w:val="left" w:pos="1749"/>
              </w:tabs>
              <w:spacing w:before="100" w:after="100"/>
              <w:rPr>
                <w:rFonts w:ascii="Arial" w:hAnsi="Arial" w:cs="Arial"/>
                <w:szCs w:val="24"/>
              </w:rPr>
            </w:pPr>
            <w:r w:rsidRPr="00C738D2">
              <w:rPr>
                <w:rFonts w:ascii="Arial" w:hAnsi="Arial" w:cs="Arial"/>
                <w:szCs w:val="24"/>
              </w:rPr>
              <w:t xml:space="preserve">Each DE </w:t>
            </w:r>
            <w:r w:rsidR="002B6D8A" w:rsidRPr="00C738D2">
              <w:rPr>
                <w:rFonts w:ascii="Arial" w:hAnsi="Arial" w:cs="Arial"/>
                <w:szCs w:val="24"/>
              </w:rPr>
              <w:t xml:space="preserve">shall </w:t>
            </w:r>
            <w:r w:rsidRPr="00C738D2">
              <w:rPr>
                <w:rFonts w:ascii="Arial" w:hAnsi="Arial" w:cs="Arial"/>
                <w:szCs w:val="24"/>
              </w:rPr>
              <w:t>have</w:t>
            </w:r>
            <w:r w:rsidR="00C918BD" w:rsidRPr="00C738D2">
              <w:rPr>
                <w:rFonts w:ascii="Arial" w:hAnsi="Arial" w:cs="Arial"/>
                <w:szCs w:val="24"/>
              </w:rPr>
              <w:t>, to the fullest extent possible,</w:t>
            </w:r>
            <w:r w:rsidRPr="00C738D2">
              <w:rPr>
                <w:rFonts w:ascii="Arial" w:hAnsi="Arial" w:cs="Arial"/>
                <w:szCs w:val="24"/>
              </w:rPr>
              <w:t xml:space="preserve"> a dedicated voice communication </w:t>
            </w:r>
            <w:r w:rsidR="00C918BD" w:rsidRPr="00C738D2">
              <w:rPr>
                <w:rFonts w:ascii="Arial" w:hAnsi="Arial" w:cs="Arial"/>
                <w:szCs w:val="24"/>
              </w:rPr>
              <w:t xml:space="preserve">landline </w:t>
            </w:r>
            <w:r w:rsidRPr="00C738D2">
              <w:rPr>
                <w:rFonts w:ascii="Arial" w:hAnsi="Arial" w:cs="Arial"/>
                <w:szCs w:val="24"/>
              </w:rPr>
              <w:t>telephone</w:t>
            </w:r>
            <w:r w:rsidR="00C918BD" w:rsidRPr="00C738D2">
              <w:rPr>
                <w:rFonts w:ascii="Arial" w:hAnsi="Arial" w:cs="Arial"/>
                <w:szCs w:val="24"/>
              </w:rPr>
              <w:t xml:space="preserve"> system</w:t>
            </w:r>
            <w:r w:rsidRPr="00C738D2">
              <w:rPr>
                <w:rFonts w:ascii="Arial" w:hAnsi="Arial" w:cs="Arial"/>
                <w:szCs w:val="24"/>
              </w:rPr>
              <w:t xml:space="preserve"> </w:t>
            </w:r>
            <w:r w:rsidR="005345C8" w:rsidRPr="00C738D2">
              <w:rPr>
                <w:rFonts w:ascii="Arial" w:hAnsi="Arial" w:cs="Arial"/>
                <w:szCs w:val="24"/>
              </w:rPr>
              <w:t xml:space="preserve">with an </w:t>
            </w:r>
            <w:r w:rsidRPr="00C738D2">
              <w:rPr>
                <w:rFonts w:ascii="Arial" w:hAnsi="Arial" w:cs="Arial"/>
                <w:szCs w:val="24"/>
              </w:rPr>
              <w:t xml:space="preserve">assigned public switched network </w:t>
            </w:r>
            <w:r w:rsidR="00FA1410" w:rsidRPr="00C738D2">
              <w:rPr>
                <w:rFonts w:ascii="Arial" w:hAnsi="Arial" w:cs="Arial"/>
                <w:szCs w:val="24"/>
              </w:rPr>
              <w:t>landline</w:t>
            </w:r>
            <w:r w:rsidRPr="00C738D2">
              <w:rPr>
                <w:rFonts w:ascii="Arial" w:hAnsi="Arial" w:cs="Arial"/>
                <w:szCs w:val="24"/>
              </w:rPr>
              <w:t xml:space="preserve"> phone number for ISO dispatching purposes</w:t>
            </w:r>
            <w:r w:rsidR="005345C8" w:rsidRPr="00C738D2">
              <w:rPr>
                <w:rFonts w:ascii="Arial" w:hAnsi="Arial" w:cs="Arial"/>
                <w:szCs w:val="24"/>
              </w:rPr>
              <w:t xml:space="preserve">. </w:t>
            </w:r>
            <w:r w:rsidRPr="00C738D2">
              <w:rPr>
                <w:rFonts w:ascii="Arial" w:hAnsi="Arial" w:cs="Arial"/>
                <w:szCs w:val="24"/>
              </w:rPr>
              <w:t xml:space="preserve"> </w:t>
            </w:r>
            <w:r w:rsidR="00C918BD" w:rsidRPr="00C738D2">
              <w:rPr>
                <w:rFonts w:ascii="Arial" w:hAnsi="Arial" w:cs="Arial"/>
              </w:rPr>
              <w:t>If the DE cannot procure a landline</w:t>
            </w:r>
            <w:r w:rsidR="005345C8" w:rsidRPr="00C738D2">
              <w:rPr>
                <w:rFonts w:ascii="Arial" w:hAnsi="Arial" w:cs="Arial"/>
              </w:rPr>
              <w:t xml:space="preserve"> telephone system,</w:t>
            </w:r>
            <w:r w:rsidR="00C918BD" w:rsidRPr="00C738D2">
              <w:rPr>
                <w:rFonts w:ascii="Arial" w:hAnsi="Arial" w:cs="Arial"/>
              </w:rPr>
              <w:t xml:space="preserve"> then</w:t>
            </w:r>
            <w:r w:rsidR="005345C8" w:rsidRPr="00C738D2">
              <w:rPr>
                <w:rFonts w:ascii="Arial" w:hAnsi="Arial" w:cs="Arial"/>
              </w:rPr>
              <w:t xml:space="preserve"> an alternate or diverse method of communications, such as a cellular telephone </w:t>
            </w:r>
            <w:r w:rsidR="00C918BD" w:rsidRPr="00C738D2">
              <w:rPr>
                <w:rFonts w:ascii="Arial" w:hAnsi="Arial" w:cs="Arial"/>
              </w:rPr>
              <w:t xml:space="preserve">line with an assigned cellular phone </w:t>
            </w:r>
            <w:r w:rsidR="005345C8" w:rsidRPr="00C738D2">
              <w:rPr>
                <w:rFonts w:ascii="Arial" w:hAnsi="Arial" w:cs="Arial"/>
              </w:rPr>
              <w:t>number, shall be provided</w:t>
            </w:r>
            <w:r w:rsidR="00C918BD" w:rsidRPr="00C738D2">
              <w:rPr>
                <w:rFonts w:ascii="Arial" w:hAnsi="Arial" w:cs="Arial"/>
              </w:rPr>
              <w:t>,</w:t>
            </w:r>
            <w:r w:rsidR="005345C8" w:rsidRPr="00C738D2">
              <w:rPr>
                <w:rFonts w:ascii="Arial" w:hAnsi="Arial" w:cs="Arial"/>
              </w:rPr>
              <w:t xml:space="preserve"> </w:t>
            </w:r>
            <w:r w:rsidRPr="00C738D2">
              <w:rPr>
                <w:rFonts w:ascii="Arial" w:hAnsi="Arial" w:cs="Arial"/>
                <w:szCs w:val="24"/>
              </w:rPr>
              <w:t xml:space="preserve">unless otherwise </w:t>
            </w:r>
            <w:r w:rsidR="00723799" w:rsidRPr="00C738D2">
              <w:rPr>
                <w:rFonts w:ascii="Arial" w:hAnsi="Arial" w:cs="Arial"/>
                <w:szCs w:val="24"/>
              </w:rPr>
              <w:t>agreed to</w:t>
            </w:r>
            <w:r w:rsidRPr="00C738D2">
              <w:rPr>
                <w:rFonts w:ascii="Arial" w:hAnsi="Arial" w:cs="Arial"/>
                <w:szCs w:val="24"/>
              </w:rPr>
              <w:t xml:space="preserve"> on a case-by-case basis by ISO.</w:t>
            </w:r>
          </w:p>
        </w:tc>
      </w:tr>
      <w:tr w:rsidR="00C324B5" w:rsidRPr="00C738D2" w14:paraId="63A600E3" w14:textId="77777777" w:rsidTr="001D4185">
        <w:trPr>
          <w:gridAfter w:val="1"/>
          <w:wAfter w:w="1305" w:type="dxa"/>
          <w:jc w:val="center"/>
        </w:trPr>
        <w:tc>
          <w:tcPr>
            <w:tcW w:w="270" w:type="dxa"/>
          </w:tcPr>
          <w:p w14:paraId="4677F196" w14:textId="77777777" w:rsidR="00C324B5" w:rsidRPr="00C738D2" w:rsidRDefault="00C324B5" w:rsidP="008D5316">
            <w:pPr>
              <w:pStyle w:val="DocumentText"/>
              <w:rPr>
                <w:rFonts w:ascii="Arial" w:hAnsi="Arial" w:cs="Arial"/>
                <w:szCs w:val="24"/>
              </w:rPr>
            </w:pPr>
          </w:p>
        </w:tc>
        <w:tc>
          <w:tcPr>
            <w:tcW w:w="9507" w:type="dxa"/>
          </w:tcPr>
          <w:p w14:paraId="027BD4F9" w14:textId="745E98C4" w:rsidR="00C324B5" w:rsidRPr="00C738D2" w:rsidRDefault="00C324B5" w:rsidP="00105EDB">
            <w:pPr>
              <w:numPr>
                <w:ilvl w:val="0"/>
                <w:numId w:val="227"/>
              </w:numPr>
              <w:spacing w:before="100" w:after="100"/>
              <w:ind w:left="1389"/>
              <w:rPr>
                <w:rFonts w:ascii="Arial" w:hAnsi="Arial" w:cs="Arial"/>
                <w:szCs w:val="24"/>
              </w:rPr>
            </w:pPr>
            <w:r w:rsidRPr="00C738D2">
              <w:rPr>
                <w:rFonts w:ascii="Arial" w:hAnsi="Arial" w:cs="Arial"/>
                <w:szCs w:val="24"/>
              </w:rPr>
              <w:t xml:space="preserve">In addition to the dedicated voice communication telephone, each DE is required to have a dedicated </w:t>
            </w:r>
            <w:r w:rsidR="002B6D8A" w:rsidRPr="00C738D2">
              <w:rPr>
                <w:rFonts w:ascii="Arial" w:hAnsi="Arial" w:cs="Arial"/>
                <w:szCs w:val="24"/>
              </w:rPr>
              <w:t>a</w:t>
            </w:r>
            <w:r w:rsidRPr="00C738D2">
              <w:rPr>
                <w:rFonts w:ascii="Arial" w:hAnsi="Arial" w:cs="Arial"/>
                <w:szCs w:val="24"/>
              </w:rPr>
              <w:t>uto</w:t>
            </w:r>
            <w:r w:rsidR="002B6D8A" w:rsidRPr="00C738D2">
              <w:rPr>
                <w:rFonts w:ascii="Arial" w:hAnsi="Arial" w:cs="Arial"/>
                <w:szCs w:val="24"/>
              </w:rPr>
              <w:t>matic</w:t>
            </w:r>
            <w:r w:rsidRPr="00C738D2">
              <w:rPr>
                <w:rFonts w:ascii="Arial" w:hAnsi="Arial" w:cs="Arial"/>
                <w:szCs w:val="24"/>
              </w:rPr>
              <w:t xml:space="preserve"> </w:t>
            </w:r>
            <w:r w:rsidR="002B6D8A" w:rsidRPr="00C738D2">
              <w:rPr>
                <w:rFonts w:ascii="Arial" w:hAnsi="Arial" w:cs="Arial"/>
                <w:szCs w:val="24"/>
              </w:rPr>
              <w:t>r</w:t>
            </w:r>
            <w:r w:rsidRPr="00C738D2">
              <w:rPr>
                <w:rFonts w:ascii="Arial" w:hAnsi="Arial" w:cs="Arial"/>
                <w:szCs w:val="24"/>
              </w:rPr>
              <w:t>ing</w:t>
            </w:r>
            <w:r w:rsidR="002B6D8A" w:rsidRPr="00C738D2">
              <w:rPr>
                <w:rFonts w:ascii="Arial" w:hAnsi="Arial" w:cs="Arial"/>
                <w:szCs w:val="24"/>
              </w:rPr>
              <w:t>d</w:t>
            </w:r>
            <w:r w:rsidRPr="00C738D2">
              <w:rPr>
                <w:rFonts w:ascii="Arial" w:hAnsi="Arial" w:cs="Arial"/>
                <w:szCs w:val="24"/>
              </w:rPr>
              <w:t xml:space="preserve">own telephone circuit to the ISO </w:t>
            </w:r>
            <w:r w:rsidR="002B6D8A" w:rsidRPr="00C738D2">
              <w:rPr>
                <w:rFonts w:ascii="Arial" w:hAnsi="Arial" w:cs="Arial"/>
                <w:szCs w:val="24"/>
              </w:rPr>
              <w:t>c</w:t>
            </w:r>
            <w:r w:rsidRPr="00C738D2">
              <w:rPr>
                <w:rFonts w:ascii="Arial" w:hAnsi="Arial" w:cs="Arial"/>
                <w:szCs w:val="24"/>
              </w:rPr>
              <w:t xml:space="preserve">ontrol </w:t>
            </w:r>
            <w:r w:rsidR="002B6D8A" w:rsidRPr="00C738D2">
              <w:rPr>
                <w:rFonts w:ascii="Arial" w:hAnsi="Arial" w:cs="Arial"/>
                <w:szCs w:val="24"/>
              </w:rPr>
              <w:t>r</w:t>
            </w:r>
            <w:r w:rsidRPr="00C738D2">
              <w:rPr>
                <w:rFonts w:ascii="Arial" w:hAnsi="Arial" w:cs="Arial"/>
                <w:szCs w:val="24"/>
              </w:rPr>
              <w:t xml:space="preserve">oom for any of the following unless </w:t>
            </w:r>
            <w:r w:rsidR="00105EDB" w:rsidRPr="00C738D2">
              <w:rPr>
                <w:rFonts w:ascii="Arial" w:hAnsi="Arial" w:cs="Arial"/>
                <w:szCs w:val="24"/>
              </w:rPr>
              <w:t xml:space="preserve">ISO </w:t>
            </w:r>
            <w:r w:rsidRPr="00C738D2">
              <w:rPr>
                <w:rFonts w:ascii="Arial" w:hAnsi="Arial" w:cs="Arial"/>
                <w:szCs w:val="24"/>
              </w:rPr>
              <w:t>otherwise agree</w:t>
            </w:r>
            <w:r w:rsidR="00105EDB" w:rsidRPr="00C738D2">
              <w:rPr>
                <w:rFonts w:ascii="Arial" w:hAnsi="Arial" w:cs="Arial"/>
                <w:szCs w:val="24"/>
              </w:rPr>
              <w:t>s</w:t>
            </w:r>
            <w:r w:rsidRPr="00C738D2">
              <w:rPr>
                <w:rFonts w:ascii="Arial" w:hAnsi="Arial" w:cs="Arial"/>
                <w:szCs w:val="24"/>
              </w:rPr>
              <w:t xml:space="preserve"> on a case-by-case basis.</w:t>
            </w:r>
          </w:p>
        </w:tc>
      </w:tr>
      <w:tr w:rsidR="00C324B5" w:rsidRPr="00C738D2" w14:paraId="0A082082" w14:textId="77777777" w:rsidTr="001D4185">
        <w:trPr>
          <w:gridAfter w:val="1"/>
          <w:wAfter w:w="1305" w:type="dxa"/>
          <w:jc w:val="center"/>
        </w:trPr>
        <w:tc>
          <w:tcPr>
            <w:tcW w:w="270" w:type="dxa"/>
          </w:tcPr>
          <w:p w14:paraId="727CF9A7" w14:textId="77777777" w:rsidR="00C324B5" w:rsidRPr="00C738D2" w:rsidRDefault="00C324B5" w:rsidP="008D5316">
            <w:pPr>
              <w:pStyle w:val="DocumentText"/>
              <w:rPr>
                <w:rFonts w:ascii="Arial" w:hAnsi="Arial" w:cs="Arial"/>
              </w:rPr>
            </w:pPr>
          </w:p>
        </w:tc>
        <w:tc>
          <w:tcPr>
            <w:tcW w:w="9507" w:type="dxa"/>
          </w:tcPr>
          <w:p w14:paraId="3F826FCF" w14:textId="77777777" w:rsidR="00C324B5" w:rsidRPr="00C738D2" w:rsidRDefault="00C324B5">
            <w:pPr>
              <w:numPr>
                <w:ilvl w:val="0"/>
                <w:numId w:val="388"/>
              </w:numPr>
              <w:tabs>
                <w:tab w:val="left" w:pos="1749"/>
              </w:tabs>
              <w:spacing w:before="100" w:after="100"/>
              <w:ind w:left="1780"/>
              <w:rPr>
                <w:rFonts w:ascii="Arial" w:hAnsi="Arial" w:cs="Arial"/>
              </w:rPr>
              <w:pPrChange w:id="53" w:author="McLaughlin, Troy" w:date="2024-08-22T15:25:00Z">
                <w:pPr>
                  <w:numPr>
                    <w:numId w:val="9"/>
                  </w:numPr>
                  <w:tabs>
                    <w:tab w:val="left" w:pos="1749"/>
                  </w:tabs>
                  <w:spacing w:before="100" w:after="100"/>
                  <w:ind w:left="1755" w:hanging="360"/>
                </w:pPr>
              </w:pPrChange>
            </w:pPr>
            <w:r w:rsidRPr="00C738D2">
              <w:rPr>
                <w:rFonts w:ascii="Arial" w:hAnsi="Arial" w:cs="Arial"/>
              </w:rPr>
              <w:t xml:space="preserve">Each DE managed dispatchable Generator or aggregate of dispatchable generation greater than or equal to </w:t>
            </w:r>
            <w:r w:rsidR="00EF4315" w:rsidRPr="00C738D2">
              <w:rPr>
                <w:rFonts w:ascii="Arial" w:hAnsi="Arial" w:cs="Arial"/>
              </w:rPr>
              <w:t>fifty (</w:t>
            </w:r>
            <w:r w:rsidRPr="00C738D2">
              <w:rPr>
                <w:rFonts w:ascii="Arial" w:hAnsi="Arial" w:cs="Arial"/>
              </w:rPr>
              <w:t>50</w:t>
            </w:r>
            <w:r w:rsidR="00EF4315" w:rsidRPr="00C738D2">
              <w:rPr>
                <w:rFonts w:ascii="Arial" w:hAnsi="Arial" w:cs="Arial"/>
              </w:rPr>
              <w:t>)</w:t>
            </w:r>
            <w:r w:rsidRPr="00C738D2">
              <w:rPr>
                <w:rFonts w:ascii="Arial" w:hAnsi="Arial" w:cs="Arial"/>
              </w:rPr>
              <w:t xml:space="preserve"> MW (net)</w:t>
            </w:r>
          </w:p>
        </w:tc>
      </w:tr>
      <w:tr w:rsidR="00C324B5" w:rsidRPr="00C738D2" w14:paraId="21EAB66D" w14:textId="77777777" w:rsidTr="001D4185">
        <w:trPr>
          <w:gridAfter w:val="1"/>
          <w:wAfter w:w="1305" w:type="dxa"/>
          <w:jc w:val="center"/>
        </w:trPr>
        <w:tc>
          <w:tcPr>
            <w:tcW w:w="270" w:type="dxa"/>
          </w:tcPr>
          <w:p w14:paraId="74D3D990" w14:textId="77777777" w:rsidR="00C324B5" w:rsidRPr="00C738D2" w:rsidRDefault="00C324B5" w:rsidP="008D5316">
            <w:pPr>
              <w:pStyle w:val="DocumentText"/>
              <w:rPr>
                <w:rFonts w:ascii="Arial" w:hAnsi="Arial" w:cs="Arial"/>
              </w:rPr>
            </w:pPr>
          </w:p>
        </w:tc>
        <w:tc>
          <w:tcPr>
            <w:tcW w:w="9507" w:type="dxa"/>
          </w:tcPr>
          <w:p w14:paraId="7E4E6E4F" w14:textId="77777777" w:rsidR="00C324B5" w:rsidRPr="00C738D2" w:rsidRDefault="00C324B5">
            <w:pPr>
              <w:numPr>
                <w:ilvl w:val="0"/>
                <w:numId w:val="388"/>
              </w:numPr>
              <w:tabs>
                <w:tab w:val="left" w:pos="1749"/>
              </w:tabs>
              <w:spacing w:before="100" w:after="100"/>
              <w:ind w:left="1755"/>
              <w:rPr>
                <w:rFonts w:ascii="Arial" w:hAnsi="Arial" w:cs="Arial"/>
              </w:rPr>
              <w:pPrChange w:id="54" w:author="McLaughlin, Troy" w:date="2024-08-22T15:25:00Z">
                <w:pPr>
                  <w:numPr>
                    <w:numId w:val="9"/>
                  </w:numPr>
                  <w:tabs>
                    <w:tab w:val="left" w:pos="1749"/>
                  </w:tabs>
                  <w:spacing w:before="100" w:after="100"/>
                  <w:ind w:left="1755" w:hanging="360"/>
                </w:pPr>
              </w:pPrChange>
            </w:pPr>
            <w:r w:rsidRPr="00C738D2">
              <w:rPr>
                <w:rFonts w:ascii="Arial" w:hAnsi="Arial" w:cs="Arial"/>
              </w:rPr>
              <w:t>A Generator providing Regulation service</w:t>
            </w:r>
          </w:p>
        </w:tc>
      </w:tr>
      <w:tr w:rsidR="00C324B5" w:rsidRPr="00C738D2" w14:paraId="3715212C" w14:textId="77777777" w:rsidTr="001D4185">
        <w:trPr>
          <w:gridAfter w:val="1"/>
          <w:wAfter w:w="1305" w:type="dxa"/>
          <w:jc w:val="center"/>
        </w:trPr>
        <w:tc>
          <w:tcPr>
            <w:tcW w:w="270" w:type="dxa"/>
          </w:tcPr>
          <w:p w14:paraId="44653276" w14:textId="77777777" w:rsidR="00C324B5" w:rsidRPr="00C738D2" w:rsidRDefault="00C324B5" w:rsidP="008D5316">
            <w:pPr>
              <w:pStyle w:val="DocumentText"/>
              <w:rPr>
                <w:rFonts w:ascii="Arial" w:hAnsi="Arial" w:cs="Arial"/>
              </w:rPr>
            </w:pPr>
          </w:p>
        </w:tc>
        <w:tc>
          <w:tcPr>
            <w:tcW w:w="9507" w:type="dxa"/>
          </w:tcPr>
          <w:p w14:paraId="794DC1EA" w14:textId="77777777" w:rsidR="00C324B5" w:rsidRPr="00C738D2" w:rsidRDefault="00C324B5">
            <w:pPr>
              <w:numPr>
                <w:ilvl w:val="0"/>
                <w:numId w:val="388"/>
              </w:numPr>
              <w:tabs>
                <w:tab w:val="left" w:pos="1749"/>
              </w:tabs>
              <w:spacing w:before="100" w:after="100"/>
              <w:ind w:left="1755"/>
              <w:rPr>
                <w:rFonts w:ascii="Arial" w:hAnsi="Arial" w:cs="Arial"/>
              </w:rPr>
              <w:pPrChange w:id="55" w:author="McLaughlin, Troy" w:date="2024-08-22T15:25:00Z">
                <w:pPr>
                  <w:numPr>
                    <w:numId w:val="9"/>
                  </w:numPr>
                  <w:tabs>
                    <w:tab w:val="left" w:pos="1749"/>
                  </w:tabs>
                  <w:spacing w:before="100" w:after="100"/>
                  <w:ind w:left="1755" w:hanging="360"/>
                </w:pPr>
              </w:pPrChange>
            </w:pPr>
            <w:r w:rsidRPr="00C738D2">
              <w:rPr>
                <w:rFonts w:ascii="Arial" w:hAnsi="Arial" w:cs="Arial"/>
              </w:rPr>
              <w:t>Other instances as determined on a case-by-case basis by ISO</w:t>
            </w:r>
          </w:p>
        </w:tc>
      </w:tr>
      <w:tr w:rsidR="004819D4" w:rsidRPr="00C738D2" w14:paraId="449B3944" w14:textId="77777777" w:rsidTr="001D4185">
        <w:trPr>
          <w:gridAfter w:val="1"/>
          <w:wAfter w:w="1305" w:type="dxa"/>
          <w:jc w:val="center"/>
        </w:trPr>
        <w:tc>
          <w:tcPr>
            <w:tcW w:w="270" w:type="dxa"/>
          </w:tcPr>
          <w:p w14:paraId="40A675DE" w14:textId="77777777" w:rsidR="004819D4" w:rsidRPr="00C738D2" w:rsidRDefault="004819D4" w:rsidP="00C44D0C">
            <w:pPr>
              <w:spacing w:before="100"/>
              <w:rPr>
                <w:rFonts w:ascii="Arial" w:hAnsi="Arial" w:cs="Arial"/>
                <w:szCs w:val="24"/>
              </w:rPr>
            </w:pPr>
          </w:p>
        </w:tc>
        <w:tc>
          <w:tcPr>
            <w:tcW w:w="9507" w:type="dxa"/>
          </w:tcPr>
          <w:p w14:paraId="4D049A2B" w14:textId="785A91CD" w:rsidR="004819D4" w:rsidRPr="00C738D2" w:rsidRDefault="004819D4" w:rsidP="00C44D0C">
            <w:pPr>
              <w:spacing w:before="100"/>
              <w:ind w:left="1440"/>
              <w:rPr>
                <w:rFonts w:ascii="Arial" w:hAnsi="Arial" w:cs="Arial"/>
                <w:szCs w:val="24"/>
              </w:rPr>
            </w:pPr>
            <w:r w:rsidRPr="00C738D2">
              <w:rPr>
                <w:rFonts w:ascii="Arial" w:hAnsi="Arial" w:cs="Arial"/>
                <w:szCs w:val="24"/>
              </w:rPr>
              <w:t xml:space="preserve">Further, certain Generators are critical to the BES under emergency conditions.  These Generators are listed in Appendix D of this OP and </w:t>
            </w:r>
            <w:r w:rsidR="00105EDB" w:rsidRPr="00C738D2">
              <w:rPr>
                <w:rFonts w:ascii="Arial" w:hAnsi="Arial" w:cs="Arial"/>
                <w:szCs w:val="24"/>
              </w:rPr>
              <w:t>shall</w:t>
            </w:r>
            <w:r w:rsidRPr="00C738D2">
              <w:rPr>
                <w:rFonts w:ascii="Arial" w:hAnsi="Arial" w:cs="Arial"/>
                <w:szCs w:val="24"/>
              </w:rPr>
              <w:t xml:space="preserve"> install, maintain, operate, test and fund a voice communication system that is independent of the public switched network for the purposes of communicating with its LCC during system emergencies such as a system restoration event.  The installation, maintenance, testing and operation of the communications system </w:t>
            </w:r>
            <w:r w:rsidR="007202A3" w:rsidRPr="00C738D2">
              <w:rPr>
                <w:rFonts w:ascii="Arial" w:hAnsi="Arial" w:cs="Arial"/>
                <w:szCs w:val="24"/>
              </w:rPr>
              <w:t xml:space="preserve">shall </w:t>
            </w:r>
            <w:r w:rsidRPr="00C738D2">
              <w:rPr>
                <w:rFonts w:ascii="Arial" w:hAnsi="Arial" w:cs="Arial"/>
                <w:szCs w:val="24"/>
              </w:rPr>
              <w:t>be coordinated with, and acceptable to, the LCC</w:t>
            </w:r>
            <w:r w:rsidR="007202A3" w:rsidRPr="00C738D2">
              <w:rPr>
                <w:rFonts w:ascii="Arial" w:hAnsi="Arial" w:cs="Arial"/>
                <w:szCs w:val="24"/>
              </w:rPr>
              <w:t xml:space="preserve"> for that Generator</w:t>
            </w:r>
            <w:r w:rsidRPr="00C738D2">
              <w:rPr>
                <w:rFonts w:ascii="Arial" w:hAnsi="Arial" w:cs="Arial"/>
                <w:szCs w:val="24"/>
              </w:rPr>
              <w:t>.  Each LCC</w:t>
            </w:r>
            <w:r w:rsidR="007202A3" w:rsidRPr="00C738D2">
              <w:rPr>
                <w:rFonts w:ascii="Arial" w:hAnsi="Arial" w:cs="Arial"/>
                <w:szCs w:val="24"/>
              </w:rPr>
              <w:t>, in turn,</w:t>
            </w:r>
            <w:r w:rsidRPr="00C738D2">
              <w:rPr>
                <w:rFonts w:ascii="Arial" w:hAnsi="Arial" w:cs="Arial"/>
                <w:szCs w:val="24"/>
              </w:rPr>
              <w:t xml:space="preserve"> is responsible for providing the requirements for the communications system and coordinating with each </w:t>
            </w:r>
            <w:r w:rsidR="007202A3" w:rsidRPr="00C738D2">
              <w:rPr>
                <w:rFonts w:ascii="Arial" w:hAnsi="Arial" w:cs="Arial"/>
                <w:szCs w:val="24"/>
              </w:rPr>
              <w:t xml:space="preserve">applicable </w:t>
            </w:r>
            <w:r w:rsidRPr="00C738D2">
              <w:rPr>
                <w:rFonts w:ascii="Arial" w:hAnsi="Arial" w:cs="Arial"/>
                <w:szCs w:val="24"/>
              </w:rPr>
              <w:t xml:space="preserve">Generator to </w:t>
            </w:r>
            <w:proofErr w:type="gramStart"/>
            <w:r w:rsidRPr="00C738D2">
              <w:rPr>
                <w:rFonts w:ascii="Arial" w:hAnsi="Arial" w:cs="Arial"/>
                <w:szCs w:val="24"/>
              </w:rPr>
              <w:t>effect</w:t>
            </w:r>
            <w:proofErr w:type="gramEnd"/>
            <w:r w:rsidRPr="00C738D2">
              <w:rPr>
                <w:rFonts w:ascii="Arial" w:hAnsi="Arial" w:cs="Arial"/>
                <w:szCs w:val="24"/>
              </w:rPr>
              <w:t xml:space="preserve"> the installation, operation and testing of the communications system.</w:t>
            </w:r>
          </w:p>
        </w:tc>
      </w:tr>
      <w:tr w:rsidR="00C324B5" w:rsidRPr="00C738D2" w14:paraId="6CCA138C" w14:textId="77777777" w:rsidTr="001D4185">
        <w:trPr>
          <w:gridAfter w:val="1"/>
          <w:wAfter w:w="1305" w:type="dxa"/>
          <w:jc w:val="center"/>
        </w:trPr>
        <w:tc>
          <w:tcPr>
            <w:tcW w:w="270" w:type="dxa"/>
          </w:tcPr>
          <w:p w14:paraId="11F0B0C9" w14:textId="77777777" w:rsidR="00C324B5" w:rsidRPr="00C738D2" w:rsidRDefault="00C324B5" w:rsidP="0073359B">
            <w:pPr>
              <w:spacing w:before="100" w:after="100"/>
              <w:rPr>
                <w:rFonts w:ascii="Arial" w:hAnsi="Arial" w:cs="Arial"/>
                <w:szCs w:val="24"/>
              </w:rPr>
            </w:pPr>
          </w:p>
        </w:tc>
        <w:tc>
          <w:tcPr>
            <w:tcW w:w="9507" w:type="dxa"/>
          </w:tcPr>
          <w:p w14:paraId="59BAC2A5" w14:textId="4EA77CCF" w:rsidR="00C324B5" w:rsidRPr="00C738D2" w:rsidRDefault="00C324B5" w:rsidP="00105EDB">
            <w:pPr>
              <w:numPr>
                <w:ilvl w:val="0"/>
                <w:numId w:val="227"/>
              </w:numPr>
              <w:spacing w:before="100" w:after="100"/>
              <w:ind w:left="1389"/>
              <w:rPr>
                <w:rFonts w:ascii="Arial" w:hAnsi="Arial" w:cs="Arial"/>
                <w:szCs w:val="24"/>
              </w:rPr>
            </w:pPr>
            <w:r w:rsidRPr="00C738D2">
              <w:rPr>
                <w:rFonts w:ascii="Arial" w:hAnsi="Arial" w:cs="Arial"/>
                <w:szCs w:val="24"/>
              </w:rPr>
              <w:t xml:space="preserve">Each DE for a Generator that participates in the </w:t>
            </w:r>
            <w:r w:rsidR="007202A3" w:rsidRPr="00C738D2">
              <w:rPr>
                <w:rFonts w:ascii="Arial" w:hAnsi="Arial" w:cs="Arial"/>
                <w:szCs w:val="24"/>
              </w:rPr>
              <w:t xml:space="preserve">New England </w:t>
            </w:r>
            <w:r w:rsidRPr="00C738D2">
              <w:rPr>
                <w:rFonts w:ascii="Arial" w:hAnsi="Arial" w:cs="Arial"/>
                <w:szCs w:val="24"/>
              </w:rPr>
              <w:t>Markets</w:t>
            </w:r>
            <w:r w:rsidR="00105EDB" w:rsidRPr="00C738D2">
              <w:rPr>
                <w:rFonts w:ascii="Arial" w:hAnsi="Arial" w:cs="Arial"/>
                <w:szCs w:val="24"/>
              </w:rPr>
              <w:t xml:space="preserve"> shall</w:t>
            </w:r>
            <w:r w:rsidRPr="00C738D2">
              <w:rPr>
                <w:rFonts w:ascii="Arial" w:hAnsi="Arial" w:cs="Arial"/>
                <w:szCs w:val="24"/>
              </w:rPr>
              <w:t xml:space="preserve"> have equipment capable of reliably receiving and acknowledging receipt of Dispatch Instructions sent electronically by ISO as frequently as necessary and to implement Dispatch Instructions in a timely manner as required by ISO Manuals and Administrative Procedures.  </w:t>
            </w:r>
          </w:p>
        </w:tc>
      </w:tr>
      <w:tr w:rsidR="00C324B5" w:rsidRPr="00C738D2" w14:paraId="0AB2BFFE" w14:textId="77777777" w:rsidTr="001D4185">
        <w:trPr>
          <w:gridAfter w:val="1"/>
          <w:wAfter w:w="1305" w:type="dxa"/>
          <w:jc w:val="center"/>
        </w:trPr>
        <w:tc>
          <w:tcPr>
            <w:tcW w:w="270" w:type="dxa"/>
          </w:tcPr>
          <w:p w14:paraId="1F5CD95F" w14:textId="77777777" w:rsidR="00C324B5" w:rsidRPr="00C738D2" w:rsidRDefault="00C324B5" w:rsidP="0073359B">
            <w:pPr>
              <w:spacing w:before="100" w:after="100"/>
              <w:rPr>
                <w:rFonts w:ascii="Arial" w:hAnsi="Arial" w:cs="Arial"/>
                <w:szCs w:val="24"/>
              </w:rPr>
            </w:pPr>
          </w:p>
        </w:tc>
        <w:tc>
          <w:tcPr>
            <w:tcW w:w="9507" w:type="dxa"/>
          </w:tcPr>
          <w:p w14:paraId="480BE090" w14:textId="653E8369" w:rsidR="00C324B5" w:rsidRPr="00C738D2" w:rsidRDefault="00C324B5" w:rsidP="0023571C">
            <w:pPr>
              <w:numPr>
                <w:ilvl w:val="0"/>
                <w:numId w:val="227"/>
              </w:numPr>
              <w:spacing w:before="100" w:after="100"/>
              <w:ind w:left="1389"/>
              <w:rPr>
                <w:rFonts w:ascii="Arial" w:hAnsi="Arial" w:cs="Arial"/>
                <w:szCs w:val="24"/>
              </w:rPr>
            </w:pPr>
            <w:r w:rsidRPr="00C738D2">
              <w:rPr>
                <w:rFonts w:ascii="Arial" w:hAnsi="Arial" w:cs="Arial"/>
                <w:szCs w:val="24"/>
              </w:rPr>
              <w:t xml:space="preserve">Each DE </w:t>
            </w:r>
            <w:r w:rsidR="00105EDB" w:rsidRPr="00C738D2">
              <w:rPr>
                <w:rFonts w:ascii="Arial" w:hAnsi="Arial" w:cs="Arial"/>
                <w:szCs w:val="24"/>
              </w:rPr>
              <w:t>shall</w:t>
            </w:r>
            <w:r w:rsidRPr="00C738D2">
              <w:rPr>
                <w:rFonts w:ascii="Arial" w:hAnsi="Arial" w:cs="Arial"/>
                <w:szCs w:val="24"/>
              </w:rPr>
              <w:t xml:space="preserve"> display to their DE Operator, the following parameters for each dispatchable Generator, as defined in Section II.A.</w:t>
            </w:r>
            <w:r w:rsidR="0023571C" w:rsidRPr="00C738D2">
              <w:rPr>
                <w:rFonts w:ascii="Arial" w:hAnsi="Arial" w:cs="Arial"/>
                <w:szCs w:val="24"/>
              </w:rPr>
              <w:t xml:space="preserve">12 </w:t>
            </w:r>
            <w:r w:rsidRPr="00C738D2">
              <w:rPr>
                <w:rFonts w:ascii="Arial" w:hAnsi="Arial" w:cs="Arial"/>
                <w:szCs w:val="24"/>
              </w:rPr>
              <w:t>of this OP, in New England that is under their responsibility.</w:t>
            </w:r>
          </w:p>
        </w:tc>
      </w:tr>
      <w:tr w:rsidR="00C324B5" w:rsidRPr="00C738D2" w14:paraId="0B87840B" w14:textId="77777777" w:rsidTr="001D4185">
        <w:trPr>
          <w:gridAfter w:val="1"/>
          <w:wAfter w:w="1305" w:type="dxa"/>
          <w:jc w:val="center"/>
        </w:trPr>
        <w:tc>
          <w:tcPr>
            <w:tcW w:w="270" w:type="dxa"/>
          </w:tcPr>
          <w:p w14:paraId="067C3849" w14:textId="77777777" w:rsidR="00C324B5" w:rsidRPr="00C738D2" w:rsidRDefault="00C324B5" w:rsidP="0073359B">
            <w:pPr>
              <w:spacing w:before="100" w:after="100"/>
              <w:rPr>
                <w:rFonts w:ascii="Arial" w:hAnsi="Arial" w:cs="Arial"/>
                <w:szCs w:val="24"/>
              </w:rPr>
            </w:pPr>
          </w:p>
        </w:tc>
        <w:tc>
          <w:tcPr>
            <w:tcW w:w="9507" w:type="dxa"/>
          </w:tcPr>
          <w:p w14:paraId="66880728" w14:textId="77777777" w:rsidR="00C324B5" w:rsidRPr="00C738D2" w:rsidRDefault="00C324B5">
            <w:pPr>
              <w:numPr>
                <w:ilvl w:val="0"/>
                <w:numId w:val="389"/>
              </w:numPr>
              <w:tabs>
                <w:tab w:val="left" w:pos="1749"/>
              </w:tabs>
              <w:spacing w:before="100" w:after="100"/>
              <w:ind w:left="1780"/>
              <w:rPr>
                <w:rFonts w:ascii="Arial" w:hAnsi="Arial" w:cs="Arial"/>
              </w:rPr>
              <w:pPrChange w:id="56" w:author="McLaughlin, Troy" w:date="2024-08-22T15:25:00Z">
                <w:pPr>
                  <w:numPr>
                    <w:numId w:val="9"/>
                  </w:numPr>
                  <w:tabs>
                    <w:tab w:val="left" w:pos="1749"/>
                  </w:tabs>
                  <w:spacing w:before="100" w:after="100"/>
                  <w:ind w:left="1755" w:hanging="360"/>
                </w:pPr>
              </w:pPrChange>
            </w:pPr>
            <w:r w:rsidRPr="00C738D2">
              <w:rPr>
                <w:rFonts w:ascii="Arial" w:hAnsi="Arial" w:cs="Arial"/>
              </w:rPr>
              <w:t>ACK Required (i.e., Acknowledgement Required)</w:t>
            </w:r>
          </w:p>
        </w:tc>
      </w:tr>
      <w:tr w:rsidR="00C324B5" w:rsidRPr="00C738D2" w14:paraId="4EB9FCDC" w14:textId="77777777" w:rsidTr="001D4185">
        <w:trPr>
          <w:gridAfter w:val="1"/>
          <w:wAfter w:w="1305" w:type="dxa"/>
          <w:jc w:val="center"/>
        </w:trPr>
        <w:tc>
          <w:tcPr>
            <w:tcW w:w="270" w:type="dxa"/>
          </w:tcPr>
          <w:p w14:paraId="68E14CCC" w14:textId="77777777" w:rsidR="00C324B5" w:rsidRPr="00C738D2" w:rsidRDefault="00C324B5" w:rsidP="0073359B">
            <w:pPr>
              <w:spacing w:before="100" w:after="100"/>
              <w:rPr>
                <w:rFonts w:ascii="Arial" w:hAnsi="Arial" w:cs="Arial"/>
                <w:szCs w:val="24"/>
              </w:rPr>
            </w:pPr>
          </w:p>
        </w:tc>
        <w:tc>
          <w:tcPr>
            <w:tcW w:w="9507" w:type="dxa"/>
          </w:tcPr>
          <w:p w14:paraId="264C0DCB" w14:textId="77777777" w:rsidR="00C324B5" w:rsidRPr="00C738D2" w:rsidRDefault="00C324B5">
            <w:pPr>
              <w:numPr>
                <w:ilvl w:val="0"/>
                <w:numId w:val="389"/>
              </w:numPr>
              <w:tabs>
                <w:tab w:val="left" w:pos="1749"/>
              </w:tabs>
              <w:spacing w:before="100" w:after="100"/>
              <w:ind w:left="1755"/>
              <w:rPr>
                <w:rFonts w:ascii="Arial" w:hAnsi="Arial" w:cs="Arial"/>
              </w:rPr>
              <w:pPrChange w:id="57" w:author="McLaughlin, Troy" w:date="2024-08-22T15:25:00Z">
                <w:pPr>
                  <w:numPr>
                    <w:numId w:val="9"/>
                  </w:numPr>
                  <w:tabs>
                    <w:tab w:val="left" w:pos="1749"/>
                  </w:tabs>
                  <w:spacing w:before="100" w:after="100"/>
                  <w:ind w:left="1755" w:hanging="360"/>
                </w:pPr>
              </w:pPrChange>
            </w:pPr>
            <w:r w:rsidRPr="00C738D2">
              <w:rPr>
                <w:rFonts w:ascii="Arial" w:hAnsi="Arial" w:cs="Arial"/>
              </w:rPr>
              <w:t>Message Type</w:t>
            </w:r>
          </w:p>
        </w:tc>
      </w:tr>
      <w:tr w:rsidR="00C324B5" w:rsidRPr="00C738D2" w14:paraId="407B2FDE" w14:textId="77777777" w:rsidTr="001D4185">
        <w:trPr>
          <w:gridAfter w:val="1"/>
          <w:wAfter w:w="1305" w:type="dxa"/>
          <w:jc w:val="center"/>
        </w:trPr>
        <w:tc>
          <w:tcPr>
            <w:tcW w:w="270" w:type="dxa"/>
          </w:tcPr>
          <w:p w14:paraId="50267523" w14:textId="77777777" w:rsidR="00C324B5" w:rsidRPr="00C738D2" w:rsidRDefault="00C324B5" w:rsidP="000352AF">
            <w:pPr>
              <w:spacing w:after="100"/>
              <w:rPr>
                <w:rFonts w:ascii="Arial" w:hAnsi="Arial" w:cs="Arial"/>
                <w:szCs w:val="24"/>
              </w:rPr>
            </w:pPr>
          </w:p>
        </w:tc>
        <w:tc>
          <w:tcPr>
            <w:tcW w:w="9507" w:type="dxa"/>
          </w:tcPr>
          <w:p w14:paraId="6E68AB29" w14:textId="77777777"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Normal</w:t>
            </w:r>
          </w:p>
        </w:tc>
      </w:tr>
      <w:tr w:rsidR="00C324B5" w:rsidRPr="00C738D2" w14:paraId="262DEB3C" w14:textId="77777777" w:rsidTr="001D4185">
        <w:trPr>
          <w:gridAfter w:val="1"/>
          <w:wAfter w:w="1305" w:type="dxa"/>
          <w:jc w:val="center"/>
        </w:trPr>
        <w:tc>
          <w:tcPr>
            <w:tcW w:w="270" w:type="dxa"/>
          </w:tcPr>
          <w:p w14:paraId="50E827BF" w14:textId="77777777" w:rsidR="00C324B5" w:rsidRPr="00C738D2" w:rsidRDefault="00C324B5" w:rsidP="000352AF">
            <w:pPr>
              <w:spacing w:after="100"/>
              <w:rPr>
                <w:rFonts w:ascii="Arial" w:hAnsi="Arial" w:cs="Arial"/>
                <w:szCs w:val="24"/>
              </w:rPr>
            </w:pPr>
          </w:p>
        </w:tc>
        <w:tc>
          <w:tcPr>
            <w:tcW w:w="9507" w:type="dxa"/>
          </w:tcPr>
          <w:p w14:paraId="7549AAE4" w14:textId="77777777"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Emergency</w:t>
            </w:r>
          </w:p>
        </w:tc>
      </w:tr>
      <w:tr w:rsidR="00C324B5" w:rsidRPr="00C738D2" w14:paraId="52F801C8" w14:textId="77777777" w:rsidTr="001D4185">
        <w:trPr>
          <w:gridAfter w:val="1"/>
          <w:wAfter w:w="1305" w:type="dxa"/>
          <w:jc w:val="center"/>
        </w:trPr>
        <w:tc>
          <w:tcPr>
            <w:tcW w:w="270" w:type="dxa"/>
          </w:tcPr>
          <w:p w14:paraId="4AA620C2" w14:textId="77777777" w:rsidR="00C324B5" w:rsidRPr="00C738D2" w:rsidRDefault="00C324B5" w:rsidP="000352AF">
            <w:pPr>
              <w:spacing w:after="100"/>
              <w:rPr>
                <w:rFonts w:ascii="Arial" w:hAnsi="Arial" w:cs="Arial"/>
                <w:szCs w:val="24"/>
              </w:rPr>
            </w:pPr>
          </w:p>
        </w:tc>
        <w:tc>
          <w:tcPr>
            <w:tcW w:w="9507" w:type="dxa"/>
          </w:tcPr>
          <w:p w14:paraId="624382A6" w14:textId="64A8B95F"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Start Up</w:t>
            </w:r>
          </w:p>
        </w:tc>
      </w:tr>
      <w:tr w:rsidR="00C324B5" w:rsidRPr="00C738D2" w14:paraId="7A81ED39" w14:textId="77777777" w:rsidTr="001D4185">
        <w:trPr>
          <w:gridAfter w:val="1"/>
          <w:wAfter w:w="1305" w:type="dxa"/>
          <w:jc w:val="center"/>
        </w:trPr>
        <w:tc>
          <w:tcPr>
            <w:tcW w:w="270" w:type="dxa"/>
          </w:tcPr>
          <w:p w14:paraId="0F692994" w14:textId="77777777" w:rsidR="00C324B5" w:rsidRPr="00C738D2" w:rsidRDefault="00C324B5" w:rsidP="000352AF">
            <w:pPr>
              <w:spacing w:after="100"/>
              <w:rPr>
                <w:rFonts w:ascii="Arial" w:hAnsi="Arial" w:cs="Arial"/>
                <w:szCs w:val="24"/>
              </w:rPr>
            </w:pPr>
          </w:p>
        </w:tc>
        <w:tc>
          <w:tcPr>
            <w:tcW w:w="9507" w:type="dxa"/>
          </w:tcPr>
          <w:p w14:paraId="506CD706" w14:textId="45D0C92F"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Shut Down</w:t>
            </w:r>
          </w:p>
        </w:tc>
      </w:tr>
      <w:tr w:rsidR="00C324B5" w:rsidRPr="00C738D2" w14:paraId="10646BD8" w14:textId="77777777" w:rsidTr="001D4185">
        <w:trPr>
          <w:gridAfter w:val="1"/>
          <w:wAfter w:w="1305" w:type="dxa"/>
          <w:jc w:val="center"/>
        </w:trPr>
        <w:tc>
          <w:tcPr>
            <w:tcW w:w="270" w:type="dxa"/>
          </w:tcPr>
          <w:p w14:paraId="6576A10F" w14:textId="77777777" w:rsidR="00C324B5" w:rsidRPr="00C738D2" w:rsidRDefault="00C324B5" w:rsidP="0073359B">
            <w:pPr>
              <w:spacing w:before="100" w:after="100"/>
              <w:rPr>
                <w:rFonts w:ascii="Arial" w:hAnsi="Arial" w:cs="Arial"/>
                <w:szCs w:val="24"/>
              </w:rPr>
            </w:pPr>
          </w:p>
        </w:tc>
        <w:tc>
          <w:tcPr>
            <w:tcW w:w="9507" w:type="dxa"/>
          </w:tcPr>
          <w:p w14:paraId="130DB84F" w14:textId="5D6D05F7" w:rsidR="00C324B5" w:rsidRPr="00C738D2" w:rsidRDefault="007202A3">
            <w:pPr>
              <w:numPr>
                <w:ilvl w:val="0"/>
                <w:numId w:val="389"/>
              </w:numPr>
              <w:tabs>
                <w:tab w:val="left" w:pos="1749"/>
              </w:tabs>
              <w:spacing w:before="100" w:after="100"/>
              <w:ind w:left="1755"/>
              <w:rPr>
                <w:rFonts w:ascii="Arial" w:hAnsi="Arial" w:cs="Arial"/>
              </w:rPr>
              <w:pPrChange w:id="58" w:author="McLaughlin, Troy" w:date="2024-08-22T15:25:00Z">
                <w:pPr>
                  <w:numPr>
                    <w:numId w:val="9"/>
                  </w:numPr>
                  <w:tabs>
                    <w:tab w:val="left" w:pos="1749"/>
                  </w:tabs>
                  <w:spacing w:before="100" w:after="100"/>
                  <w:ind w:left="1755" w:hanging="360"/>
                </w:pPr>
              </w:pPrChange>
            </w:pPr>
            <w:r w:rsidRPr="00C738D2">
              <w:rPr>
                <w:rFonts w:ascii="Arial" w:hAnsi="Arial" w:cs="Arial"/>
              </w:rPr>
              <w:t>Desired Dispatch Point (</w:t>
            </w:r>
            <w:r w:rsidR="00C324B5" w:rsidRPr="00C738D2">
              <w:rPr>
                <w:rFonts w:ascii="Arial" w:hAnsi="Arial" w:cs="Arial"/>
              </w:rPr>
              <w:t>DDP</w:t>
            </w:r>
            <w:r w:rsidRPr="00C738D2">
              <w:rPr>
                <w:rFonts w:ascii="Arial" w:hAnsi="Arial" w:cs="Arial"/>
              </w:rPr>
              <w:t>)</w:t>
            </w:r>
          </w:p>
        </w:tc>
      </w:tr>
      <w:tr w:rsidR="00C324B5" w:rsidRPr="00C738D2" w14:paraId="4561B8A3" w14:textId="77777777" w:rsidTr="001D4185">
        <w:trPr>
          <w:gridAfter w:val="1"/>
          <w:wAfter w:w="1305" w:type="dxa"/>
          <w:jc w:val="center"/>
        </w:trPr>
        <w:tc>
          <w:tcPr>
            <w:tcW w:w="270" w:type="dxa"/>
          </w:tcPr>
          <w:p w14:paraId="7789F955" w14:textId="77777777" w:rsidR="00C324B5" w:rsidRPr="00C738D2" w:rsidRDefault="00C324B5" w:rsidP="0073359B">
            <w:pPr>
              <w:spacing w:before="100" w:after="100"/>
              <w:rPr>
                <w:rFonts w:ascii="Arial" w:hAnsi="Arial" w:cs="Arial"/>
                <w:szCs w:val="24"/>
              </w:rPr>
            </w:pPr>
          </w:p>
        </w:tc>
        <w:tc>
          <w:tcPr>
            <w:tcW w:w="9507" w:type="dxa"/>
          </w:tcPr>
          <w:p w14:paraId="032F371B" w14:textId="77777777" w:rsidR="00C324B5" w:rsidRPr="00C738D2" w:rsidRDefault="00C324B5">
            <w:pPr>
              <w:numPr>
                <w:ilvl w:val="0"/>
                <w:numId w:val="389"/>
              </w:numPr>
              <w:tabs>
                <w:tab w:val="left" w:pos="1749"/>
              </w:tabs>
              <w:spacing w:before="100" w:after="100"/>
              <w:ind w:left="1755"/>
              <w:rPr>
                <w:rFonts w:ascii="Arial" w:hAnsi="Arial" w:cs="Arial"/>
              </w:rPr>
              <w:pPrChange w:id="59" w:author="McLaughlin, Troy" w:date="2024-08-22T15:25:00Z">
                <w:pPr>
                  <w:numPr>
                    <w:numId w:val="9"/>
                  </w:numPr>
                  <w:tabs>
                    <w:tab w:val="left" w:pos="1749"/>
                  </w:tabs>
                  <w:spacing w:before="100" w:after="100"/>
                  <w:ind w:left="1755" w:hanging="360"/>
                </w:pPr>
              </w:pPrChange>
            </w:pPr>
            <w:r w:rsidRPr="00C738D2">
              <w:rPr>
                <w:rFonts w:ascii="Arial" w:hAnsi="Arial" w:cs="Arial"/>
              </w:rPr>
              <w:t>Actual Generation</w:t>
            </w:r>
          </w:p>
        </w:tc>
      </w:tr>
      <w:tr w:rsidR="00C324B5" w:rsidRPr="00C738D2" w14:paraId="3BAD7ADD" w14:textId="77777777" w:rsidTr="001D4185">
        <w:trPr>
          <w:gridAfter w:val="1"/>
          <w:wAfter w:w="1305" w:type="dxa"/>
          <w:jc w:val="center"/>
        </w:trPr>
        <w:tc>
          <w:tcPr>
            <w:tcW w:w="270" w:type="dxa"/>
          </w:tcPr>
          <w:p w14:paraId="50F5170A" w14:textId="77777777" w:rsidR="00C324B5" w:rsidRPr="00C738D2" w:rsidRDefault="00C324B5" w:rsidP="0073359B">
            <w:pPr>
              <w:spacing w:before="100" w:after="100"/>
              <w:rPr>
                <w:rFonts w:ascii="Arial" w:hAnsi="Arial" w:cs="Arial"/>
                <w:szCs w:val="24"/>
              </w:rPr>
            </w:pPr>
          </w:p>
        </w:tc>
        <w:tc>
          <w:tcPr>
            <w:tcW w:w="9507" w:type="dxa"/>
          </w:tcPr>
          <w:p w14:paraId="6581B299" w14:textId="17510153" w:rsidR="00C324B5" w:rsidRPr="00C738D2" w:rsidRDefault="00C324B5">
            <w:pPr>
              <w:numPr>
                <w:ilvl w:val="0"/>
                <w:numId w:val="389"/>
              </w:numPr>
              <w:tabs>
                <w:tab w:val="left" w:pos="1749"/>
              </w:tabs>
              <w:spacing w:before="100" w:after="100"/>
              <w:ind w:left="1755"/>
              <w:rPr>
                <w:rFonts w:ascii="Arial" w:hAnsi="Arial" w:cs="Arial"/>
              </w:rPr>
              <w:pPrChange w:id="60" w:author="McLaughlin, Troy" w:date="2024-08-22T15:25:00Z">
                <w:pPr>
                  <w:numPr>
                    <w:numId w:val="9"/>
                  </w:numPr>
                  <w:tabs>
                    <w:tab w:val="left" w:pos="1749"/>
                  </w:tabs>
                  <w:spacing w:before="100" w:after="100"/>
                  <w:ind w:left="1755" w:hanging="360"/>
                </w:pPr>
              </w:pPrChange>
            </w:pPr>
            <w:r w:rsidRPr="00C738D2">
              <w:rPr>
                <w:rFonts w:ascii="Arial" w:hAnsi="Arial" w:cs="Arial"/>
              </w:rPr>
              <w:t>Economic Minimum Limit</w:t>
            </w:r>
          </w:p>
        </w:tc>
      </w:tr>
      <w:tr w:rsidR="00C324B5" w:rsidRPr="00C738D2" w14:paraId="2CC04C42" w14:textId="77777777" w:rsidTr="001D4185">
        <w:trPr>
          <w:gridAfter w:val="1"/>
          <w:wAfter w:w="1305" w:type="dxa"/>
          <w:jc w:val="center"/>
        </w:trPr>
        <w:tc>
          <w:tcPr>
            <w:tcW w:w="270" w:type="dxa"/>
          </w:tcPr>
          <w:p w14:paraId="094F3D9D" w14:textId="77777777" w:rsidR="00C324B5" w:rsidRPr="00C738D2" w:rsidRDefault="00C324B5" w:rsidP="0073359B">
            <w:pPr>
              <w:spacing w:before="100" w:after="100"/>
              <w:rPr>
                <w:rFonts w:ascii="Arial" w:hAnsi="Arial" w:cs="Arial"/>
                <w:szCs w:val="24"/>
              </w:rPr>
            </w:pPr>
          </w:p>
        </w:tc>
        <w:tc>
          <w:tcPr>
            <w:tcW w:w="9507" w:type="dxa"/>
          </w:tcPr>
          <w:p w14:paraId="3FFB74E5" w14:textId="301F53C3" w:rsidR="00C324B5" w:rsidRPr="00C738D2" w:rsidRDefault="00C324B5">
            <w:pPr>
              <w:numPr>
                <w:ilvl w:val="0"/>
                <w:numId w:val="389"/>
              </w:numPr>
              <w:tabs>
                <w:tab w:val="left" w:pos="1749"/>
              </w:tabs>
              <w:spacing w:before="100" w:after="100"/>
              <w:ind w:left="1755"/>
              <w:rPr>
                <w:rFonts w:ascii="Arial" w:hAnsi="Arial" w:cs="Arial"/>
              </w:rPr>
              <w:pPrChange w:id="61" w:author="McLaughlin, Troy" w:date="2024-08-22T15:25:00Z">
                <w:pPr>
                  <w:numPr>
                    <w:numId w:val="9"/>
                  </w:numPr>
                  <w:tabs>
                    <w:tab w:val="left" w:pos="1749"/>
                  </w:tabs>
                  <w:spacing w:before="100" w:after="100"/>
                  <w:ind w:left="1755" w:hanging="360"/>
                </w:pPr>
              </w:pPrChange>
            </w:pPr>
            <w:r w:rsidRPr="00C738D2">
              <w:rPr>
                <w:rFonts w:ascii="Arial" w:hAnsi="Arial" w:cs="Arial"/>
              </w:rPr>
              <w:t>Economic Maximum Limit</w:t>
            </w:r>
          </w:p>
        </w:tc>
      </w:tr>
      <w:tr w:rsidR="00C324B5" w:rsidRPr="00C738D2" w14:paraId="7D3D6F40" w14:textId="77777777" w:rsidTr="001D4185">
        <w:trPr>
          <w:gridAfter w:val="1"/>
          <w:wAfter w:w="1305" w:type="dxa"/>
          <w:jc w:val="center"/>
        </w:trPr>
        <w:tc>
          <w:tcPr>
            <w:tcW w:w="270" w:type="dxa"/>
          </w:tcPr>
          <w:p w14:paraId="683A5C5C" w14:textId="77777777" w:rsidR="00C324B5" w:rsidRPr="00C738D2" w:rsidRDefault="00C324B5" w:rsidP="0073359B">
            <w:pPr>
              <w:spacing w:before="100" w:after="100"/>
              <w:rPr>
                <w:rFonts w:ascii="Arial" w:hAnsi="Arial" w:cs="Arial"/>
                <w:szCs w:val="24"/>
              </w:rPr>
            </w:pPr>
          </w:p>
        </w:tc>
        <w:tc>
          <w:tcPr>
            <w:tcW w:w="9507" w:type="dxa"/>
          </w:tcPr>
          <w:p w14:paraId="21F63434" w14:textId="0CBE7490" w:rsidR="00C324B5" w:rsidRPr="00C738D2" w:rsidRDefault="00C324B5">
            <w:pPr>
              <w:numPr>
                <w:ilvl w:val="0"/>
                <w:numId w:val="389"/>
              </w:numPr>
              <w:tabs>
                <w:tab w:val="left" w:pos="1749"/>
              </w:tabs>
              <w:spacing w:before="100" w:after="100"/>
              <w:ind w:left="1755"/>
              <w:rPr>
                <w:rFonts w:ascii="Arial" w:hAnsi="Arial" w:cs="Arial"/>
              </w:rPr>
              <w:pPrChange w:id="62" w:author="McLaughlin, Troy" w:date="2024-08-22T15:25:00Z">
                <w:pPr>
                  <w:numPr>
                    <w:numId w:val="9"/>
                  </w:numPr>
                  <w:tabs>
                    <w:tab w:val="left" w:pos="1749"/>
                  </w:tabs>
                  <w:spacing w:before="100" w:after="100"/>
                  <w:ind w:left="1755" w:hanging="360"/>
                </w:pPr>
              </w:pPrChange>
            </w:pPr>
            <w:r w:rsidRPr="00C738D2">
              <w:rPr>
                <w:rFonts w:ascii="Arial" w:hAnsi="Arial" w:cs="Arial"/>
              </w:rPr>
              <w:t>Emergency Minimum Limit</w:t>
            </w:r>
          </w:p>
        </w:tc>
      </w:tr>
      <w:tr w:rsidR="00C324B5" w:rsidRPr="00C738D2" w14:paraId="6FF97A4F" w14:textId="77777777" w:rsidTr="001D4185">
        <w:trPr>
          <w:gridAfter w:val="1"/>
          <w:wAfter w:w="1305" w:type="dxa"/>
          <w:jc w:val="center"/>
        </w:trPr>
        <w:tc>
          <w:tcPr>
            <w:tcW w:w="270" w:type="dxa"/>
          </w:tcPr>
          <w:p w14:paraId="38E1EB94" w14:textId="77777777" w:rsidR="00C324B5" w:rsidRPr="00C738D2" w:rsidRDefault="00C324B5" w:rsidP="0073359B">
            <w:pPr>
              <w:spacing w:before="100" w:after="100"/>
              <w:rPr>
                <w:rFonts w:ascii="Arial" w:hAnsi="Arial" w:cs="Arial"/>
                <w:szCs w:val="24"/>
              </w:rPr>
            </w:pPr>
          </w:p>
        </w:tc>
        <w:tc>
          <w:tcPr>
            <w:tcW w:w="9507" w:type="dxa"/>
          </w:tcPr>
          <w:p w14:paraId="4E1753DF" w14:textId="77777777" w:rsidR="00C324B5" w:rsidRPr="00C738D2" w:rsidRDefault="00C324B5">
            <w:pPr>
              <w:numPr>
                <w:ilvl w:val="0"/>
                <w:numId w:val="389"/>
              </w:numPr>
              <w:tabs>
                <w:tab w:val="left" w:pos="1749"/>
              </w:tabs>
              <w:spacing w:before="100" w:after="100"/>
              <w:ind w:left="1755"/>
              <w:rPr>
                <w:rFonts w:ascii="Arial" w:hAnsi="Arial" w:cs="Arial"/>
              </w:rPr>
              <w:pPrChange w:id="63" w:author="McLaughlin, Troy" w:date="2024-08-22T15:25:00Z">
                <w:pPr>
                  <w:numPr>
                    <w:numId w:val="9"/>
                  </w:numPr>
                  <w:tabs>
                    <w:tab w:val="left" w:pos="1749"/>
                  </w:tabs>
                  <w:spacing w:before="100" w:after="100"/>
                  <w:ind w:left="1755" w:hanging="360"/>
                </w:pPr>
              </w:pPrChange>
            </w:pPr>
            <w:r w:rsidRPr="00C738D2">
              <w:rPr>
                <w:rFonts w:ascii="Arial" w:hAnsi="Arial" w:cs="Arial"/>
              </w:rPr>
              <w:t>Response Rate</w:t>
            </w:r>
          </w:p>
        </w:tc>
      </w:tr>
      <w:tr w:rsidR="00C324B5" w:rsidRPr="00C738D2" w14:paraId="7B87FDDC" w14:textId="77777777" w:rsidTr="001D4185">
        <w:trPr>
          <w:gridAfter w:val="1"/>
          <w:wAfter w:w="1305" w:type="dxa"/>
          <w:jc w:val="center"/>
        </w:trPr>
        <w:tc>
          <w:tcPr>
            <w:tcW w:w="270" w:type="dxa"/>
          </w:tcPr>
          <w:p w14:paraId="50D622E8" w14:textId="77777777" w:rsidR="00C324B5" w:rsidRPr="00C738D2" w:rsidRDefault="00C324B5" w:rsidP="0073359B">
            <w:pPr>
              <w:spacing w:before="100" w:after="100"/>
              <w:rPr>
                <w:rFonts w:ascii="Arial" w:hAnsi="Arial" w:cs="Arial"/>
                <w:szCs w:val="24"/>
              </w:rPr>
            </w:pPr>
          </w:p>
        </w:tc>
        <w:tc>
          <w:tcPr>
            <w:tcW w:w="9507" w:type="dxa"/>
          </w:tcPr>
          <w:p w14:paraId="42060203" w14:textId="3AC49526" w:rsidR="00C324B5" w:rsidRPr="00C738D2" w:rsidRDefault="00C324B5">
            <w:pPr>
              <w:numPr>
                <w:ilvl w:val="0"/>
                <w:numId w:val="389"/>
              </w:numPr>
              <w:tabs>
                <w:tab w:val="left" w:pos="1749"/>
              </w:tabs>
              <w:spacing w:before="100" w:after="100"/>
              <w:ind w:left="1755"/>
              <w:rPr>
                <w:rFonts w:ascii="Arial" w:hAnsi="Arial" w:cs="Arial"/>
              </w:rPr>
              <w:pPrChange w:id="64" w:author="McLaughlin, Troy" w:date="2024-08-22T15:25:00Z">
                <w:pPr>
                  <w:numPr>
                    <w:numId w:val="9"/>
                  </w:numPr>
                  <w:tabs>
                    <w:tab w:val="left" w:pos="1749"/>
                  </w:tabs>
                  <w:spacing w:before="100" w:after="100"/>
                  <w:ind w:left="1755" w:hanging="360"/>
                </w:pPr>
              </w:pPrChange>
            </w:pPr>
            <w:r w:rsidRPr="00C738D2">
              <w:rPr>
                <w:rFonts w:ascii="Arial" w:hAnsi="Arial" w:cs="Arial"/>
              </w:rPr>
              <w:t>Regulation High Limit (where applicable)</w:t>
            </w:r>
          </w:p>
        </w:tc>
      </w:tr>
      <w:tr w:rsidR="00C324B5" w:rsidRPr="00C738D2" w14:paraId="545A4595" w14:textId="77777777" w:rsidTr="001D4185">
        <w:trPr>
          <w:gridAfter w:val="1"/>
          <w:wAfter w:w="1305" w:type="dxa"/>
          <w:jc w:val="center"/>
        </w:trPr>
        <w:tc>
          <w:tcPr>
            <w:tcW w:w="270" w:type="dxa"/>
          </w:tcPr>
          <w:p w14:paraId="2B22D9C8" w14:textId="77777777" w:rsidR="00C324B5" w:rsidRPr="00C738D2" w:rsidRDefault="00C324B5" w:rsidP="0073359B">
            <w:pPr>
              <w:spacing w:before="100" w:after="100"/>
              <w:rPr>
                <w:rFonts w:ascii="Arial" w:hAnsi="Arial" w:cs="Arial"/>
                <w:szCs w:val="24"/>
              </w:rPr>
            </w:pPr>
          </w:p>
        </w:tc>
        <w:tc>
          <w:tcPr>
            <w:tcW w:w="9507" w:type="dxa"/>
          </w:tcPr>
          <w:p w14:paraId="7309A70B" w14:textId="32904587" w:rsidR="00C324B5" w:rsidRPr="00C738D2" w:rsidRDefault="00C324B5">
            <w:pPr>
              <w:numPr>
                <w:ilvl w:val="0"/>
                <w:numId w:val="389"/>
              </w:numPr>
              <w:tabs>
                <w:tab w:val="left" w:pos="1749"/>
              </w:tabs>
              <w:spacing w:before="100" w:after="100"/>
              <w:ind w:left="1755"/>
              <w:rPr>
                <w:rFonts w:ascii="Arial" w:hAnsi="Arial" w:cs="Arial"/>
              </w:rPr>
              <w:pPrChange w:id="65" w:author="McLaughlin, Troy" w:date="2024-08-22T15:25:00Z">
                <w:pPr>
                  <w:numPr>
                    <w:numId w:val="9"/>
                  </w:numPr>
                  <w:tabs>
                    <w:tab w:val="left" w:pos="1749"/>
                  </w:tabs>
                  <w:spacing w:before="100" w:after="100"/>
                  <w:ind w:left="1755" w:hanging="360"/>
                </w:pPr>
              </w:pPrChange>
            </w:pPr>
            <w:r w:rsidRPr="00C738D2">
              <w:rPr>
                <w:rFonts w:ascii="Arial" w:hAnsi="Arial" w:cs="Arial"/>
              </w:rPr>
              <w:t>Regulation Low Limit (where applicable)</w:t>
            </w:r>
          </w:p>
        </w:tc>
      </w:tr>
      <w:tr w:rsidR="00F54A40" w:rsidRPr="00C738D2" w14:paraId="5D351A2A" w14:textId="77777777" w:rsidTr="001D4185">
        <w:trPr>
          <w:gridAfter w:val="1"/>
          <w:wAfter w:w="1305" w:type="dxa"/>
          <w:jc w:val="center"/>
        </w:trPr>
        <w:tc>
          <w:tcPr>
            <w:tcW w:w="270" w:type="dxa"/>
          </w:tcPr>
          <w:p w14:paraId="262C573F" w14:textId="77777777" w:rsidR="00F54A40" w:rsidRPr="00C738D2" w:rsidRDefault="00F54A40" w:rsidP="0073359B">
            <w:pPr>
              <w:spacing w:before="100" w:after="100"/>
              <w:rPr>
                <w:rFonts w:ascii="Arial" w:hAnsi="Arial" w:cs="Arial"/>
                <w:szCs w:val="24"/>
              </w:rPr>
            </w:pPr>
          </w:p>
        </w:tc>
        <w:tc>
          <w:tcPr>
            <w:tcW w:w="9507" w:type="dxa"/>
          </w:tcPr>
          <w:p w14:paraId="0E1BD7DE" w14:textId="4DC81F73" w:rsidR="00F54A40" w:rsidRPr="00C738D2" w:rsidRDefault="00F54A40">
            <w:pPr>
              <w:numPr>
                <w:ilvl w:val="0"/>
                <w:numId w:val="389"/>
              </w:numPr>
              <w:tabs>
                <w:tab w:val="left" w:pos="1749"/>
              </w:tabs>
              <w:spacing w:before="100" w:after="100"/>
              <w:ind w:left="1755"/>
              <w:rPr>
                <w:rFonts w:ascii="Arial" w:hAnsi="Arial" w:cs="Arial"/>
              </w:rPr>
              <w:pPrChange w:id="66" w:author="McLaughlin, Troy" w:date="2024-08-22T15:25:00Z">
                <w:pPr>
                  <w:numPr>
                    <w:numId w:val="9"/>
                  </w:numPr>
                  <w:tabs>
                    <w:tab w:val="left" w:pos="1749"/>
                  </w:tabs>
                  <w:spacing w:before="100" w:after="100"/>
                  <w:ind w:left="1755" w:hanging="360"/>
                </w:pPr>
              </w:pPrChange>
            </w:pPr>
            <w:r w:rsidRPr="00C738D2">
              <w:rPr>
                <w:rFonts w:ascii="Arial" w:hAnsi="Arial" w:cs="Arial"/>
              </w:rPr>
              <w:t>Unit Control Mode</w:t>
            </w:r>
          </w:p>
        </w:tc>
      </w:tr>
      <w:tr w:rsidR="00F54A40" w:rsidRPr="00C738D2" w14:paraId="188D0E4A" w14:textId="77777777" w:rsidTr="001D4185">
        <w:trPr>
          <w:gridAfter w:val="1"/>
          <w:wAfter w:w="1305" w:type="dxa"/>
          <w:jc w:val="center"/>
        </w:trPr>
        <w:tc>
          <w:tcPr>
            <w:tcW w:w="270" w:type="dxa"/>
          </w:tcPr>
          <w:p w14:paraId="5939B824" w14:textId="77777777" w:rsidR="00F54A40" w:rsidRPr="00C738D2" w:rsidRDefault="00F54A40" w:rsidP="0073359B">
            <w:pPr>
              <w:spacing w:before="100" w:after="100"/>
              <w:rPr>
                <w:rFonts w:ascii="Arial" w:hAnsi="Arial" w:cs="Arial"/>
                <w:szCs w:val="24"/>
              </w:rPr>
            </w:pPr>
          </w:p>
        </w:tc>
        <w:tc>
          <w:tcPr>
            <w:tcW w:w="9507" w:type="dxa"/>
          </w:tcPr>
          <w:p w14:paraId="165A12B9" w14:textId="77777777" w:rsidR="00F54A40" w:rsidRPr="00C738D2" w:rsidRDefault="00F54A40">
            <w:pPr>
              <w:numPr>
                <w:ilvl w:val="0"/>
                <w:numId w:val="389"/>
              </w:numPr>
              <w:tabs>
                <w:tab w:val="left" w:pos="1749"/>
              </w:tabs>
              <w:spacing w:before="100" w:after="100"/>
              <w:ind w:left="1755"/>
              <w:rPr>
                <w:rFonts w:ascii="Arial" w:hAnsi="Arial" w:cs="Arial"/>
              </w:rPr>
              <w:pPrChange w:id="67" w:author="McLaughlin, Troy" w:date="2024-08-22T15:25:00Z">
                <w:pPr>
                  <w:numPr>
                    <w:numId w:val="9"/>
                  </w:numPr>
                  <w:tabs>
                    <w:tab w:val="left" w:pos="1749"/>
                  </w:tabs>
                  <w:spacing w:before="100" w:after="100"/>
                  <w:ind w:left="1755" w:hanging="360"/>
                </w:pPr>
              </w:pPrChange>
            </w:pPr>
            <w:r w:rsidRPr="00C738D2">
              <w:rPr>
                <w:rFonts w:ascii="Arial" w:hAnsi="Arial" w:cs="Arial"/>
              </w:rPr>
              <w:t>Heartbeat</w:t>
            </w:r>
          </w:p>
        </w:tc>
      </w:tr>
      <w:tr w:rsidR="00C324B5" w:rsidRPr="00C738D2" w14:paraId="06CA74E5" w14:textId="77777777" w:rsidTr="001D4185">
        <w:trPr>
          <w:gridAfter w:val="1"/>
          <w:wAfter w:w="1305" w:type="dxa"/>
          <w:jc w:val="center"/>
        </w:trPr>
        <w:tc>
          <w:tcPr>
            <w:tcW w:w="270" w:type="dxa"/>
          </w:tcPr>
          <w:p w14:paraId="7669E081" w14:textId="77777777" w:rsidR="00C324B5" w:rsidRPr="00C738D2" w:rsidRDefault="00C324B5" w:rsidP="008D5316">
            <w:pPr>
              <w:pStyle w:val="DocumentText"/>
              <w:rPr>
                <w:rFonts w:ascii="Arial" w:hAnsi="Arial" w:cs="Arial"/>
                <w:szCs w:val="24"/>
              </w:rPr>
            </w:pPr>
          </w:p>
        </w:tc>
        <w:tc>
          <w:tcPr>
            <w:tcW w:w="9507" w:type="dxa"/>
          </w:tcPr>
          <w:p w14:paraId="56D6BAD6" w14:textId="515976CD" w:rsidR="00C324B5" w:rsidRPr="00C738D2" w:rsidRDefault="00F54A40" w:rsidP="000352AF">
            <w:pPr>
              <w:numPr>
                <w:ilvl w:val="0"/>
                <w:numId w:val="227"/>
              </w:numPr>
              <w:spacing w:before="100" w:after="100"/>
              <w:ind w:left="1389"/>
              <w:rPr>
                <w:rFonts w:ascii="Arial" w:hAnsi="Arial" w:cs="Arial"/>
                <w:szCs w:val="24"/>
              </w:rPr>
            </w:pPr>
            <w:r w:rsidRPr="00C738D2">
              <w:rPr>
                <w:rFonts w:ascii="Arial" w:hAnsi="Arial" w:cs="Arial"/>
                <w:szCs w:val="24"/>
              </w:rPr>
              <w:t xml:space="preserve">Acknowledgement and response to </w:t>
            </w:r>
            <w:r w:rsidR="007202A3" w:rsidRPr="00C738D2">
              <w:rPr>
                <w:rFonts w:ascii="Arial" w:hAnsi="Arial" w:cs="Arial"/>
                <w:szCs w:val="24"/>
              </w:rPr>
              <w:t>e</w:t>
            </w:r>
            <w:r w:rsidRPr="00C738D2">
              <w:rPr>
                <w:rFonts w:ascii="Arial" w:hAnsi="Arial" w:cs="Arial"/>
                <w:szCs w:val="24"/>
              </w:rPr>
              <w:t xml:space="preserve">lectronic </w:t>
            </w:r>
            <w:r w:rsidR="007202A3" w:rsidRPr="00C738D2">
              <w:rPr>
                <w:rFonts w:ascii="Arial" w:hAnsi="Arial" w:cs="Arial"/>
                <w:szCs w:val="24"/>
              </w:rPr>
              <w:t>d</w:t>
            </w:r>
            <w:r w:rsidRPr="00C738D2">
              <w:rPr>
                <w:rFonts w:ascii="Arial" w:hAnsi="Arial" w:cs="Arial"/>
                <w:szCs w:val="24"/>
              </w:rPr>
              <w:t xml:space="preserve">ispatch via the </w:t>
            </w:r>
            <w:r w:rsidR="007202A3" w:rsidRPr="00C738D2">
              <w:rPr>
                <w:rFonts w:ascii="Arial" w:hAnsi="Arial" w:cs="Arial"/>
                <w:szCs w:val="24"/>
              </w:rPr>
              <w:t>h</w:t>
            </w:r>
            <w:r w:rsidRPr="00C738D2">
              <w:rPr>
                <w:rFonts w:ascii="Arial" w:hAnsi="Arial" w:cs="Arial"/>
                <w:szCs w:val="24"/>
              </w:rPr>
              <w:t xml:space="preserve">uman </w:t>
            </w:r>
            <w:r w:rsidR="007202A3" w:rsidRPr="00C738D2">
              <w:rPr>
                <w:rFonts w:ascii="Arial" w:hAnsi="Arial" w:cs="Arial"/>
                <w:szCs w:val="24"/>
              </w:rPr>
              <w:t>m</w:t>
            </w:r>
            <w:r w:rsidRPr="00C738D2">
              <w:rPr>
                <w:rFonts w:ascii="Arial" w:hAnsi="Arial" w:cs="Arial"/>
                <w:szCs w:val="24"/>
              </w:rPr>
              <w:t xml:space="preserve">achine </w:t>
            </w:r>
            <w:r w:rsidR="007202A3" w:rsidRPr="00C738D2">
              <w:rPr>
                <w:rFonts w:ascii="Arial" w:hAnsi="Arial" w:cs="Arial"/>
                <w:szCs w:val="24"/>
              </w:rPr>
              <w:t>i</w:t>
            </w:r>
            <w:r w:rsidRPr="00C738D2">
              <w:rPr>
                <w:rFonts w:ascii="Arial" w:hAnsi="Arial" w:cs="Arial"/>
                <w:szCs w:val="24"/>
              </w:rPr>
              <w:t xml:space="preserve">nterface of the RTU shall also be performed at the same location as the voice communications unless otherwise </w:t>
            </w:r>
            <w:r w:rsidR="00723799" w:rsidRPr="00C738D2">
              <w:rPr>
                <w:rFonts w:ascii="Arial" w:hAnsi="Arial" w:cs="Arial"/>
                <w:szCs w:val="24"/>
              </w:rPr>
              <w:t>agreed to</w:t>
            </w:r>
            <w:r w:rsidRPr="00C738D2">
              <w:rPr>
                <w:rFonts w:ascii="Arial" w:hAnsi="Arial" w:cs="Arial"/>
                <w:szCs w:val="24"/>
              </w:rPr>
              <w:t xml:space="preserve"> on a case-by-case basis by ISO.</w:t>
            </w:r>
          </w:p>
        </w:tc>
      </w:tr>
      <w:tr w:rsidR="00F54A40" w:rsidRPr="00C738D2" w14:paraId="2978BFFE" w14:textId="77777777" w:rsidTr="001D4185">
        <w:trPr>
          <w:gridAfter w:val="1"/>
          <w:wAfter w:w="1305" w:type="dxa"/>
          <w:jc w:val="center"/>
        </w:trPr>
        <w:tc>
          <w:tcPr>
            <w:tcW w:w="270" w:type="dxa"/>
          </w:tcPr>
          <w:p w14:paraId="1FF31DCE" w14:textId="77777777" w:rsidR="00F54A40" w:rsidRPr="00C738D2" w:rsidRDefault="00F54A40" w:rsidP="0073359B">
            <w:pPr>
              <w:spacing w:before="100" w:after="100"/>
              <w:rPr>
                <w:rFonts w:ascii="Arial" w:hAnsi="Arial" w:cs="Arial"/>
                <w:szCs w:val="24"/>
              </w:rPr>
            </w:pPr>
          </w:p>
        </w:tc>
        <w:tc>
          <w:tcPr>
            <w:tcW w:w="9507" w:type="dxa"/>
          </w:tcPr>
          <w:p w14:paraId="4CCB2C8B" w14:textId="6B4F87CF" w:rsidR="00F54A40" w:rsidRPr="00C738D2" w:rsidRDefault="00F54A40" w:rsidP="00105EDB">
            <w:pPr>
              <w:numPr>
                <w:ilvl w:val="0"/>
                <w:numId w:val="231"/>
              </w:numPr>
              <w:tabs>
                <w:tab w:val="left" w:pos="1749"/>
              </w:tabs>
              <w:spacing w:before="100" w:after="100"/>
              <w:rPr>
                <w:rFonts w:ascii="Arial" w:hAnsi="Arial" w:cs="Arial"/>
                <w:szCs w:val="24"/>
              </w:rPr>
            </w:pPr>
            <w:r w:rsidRPr="00C738D2">
              <w:rPr>
                <w:rFonts w:ascii="Arial" w:hAnsi="Arial" w:cs="Arial"/>
                <w:szCs w:val="24"/>
              </w:rPr>
              <w:t>Each DE</w:t>
            </w:r>
            <w:r w:rsidR="00795BD5" w:rsidRPr="00C738D2">
              <w:rPr>
                <w:rFonts w:ascii="Arial" w:hAnsi="Arial" w:cs="Arial"/>
                <w:szCs w:val="24"/>
              </w:rPr>
              <w:t xml:space="preserve"> </w:t>
            </w:r>
            <w:r w:rsidR="00105EDB" w:rsidRPr="00C738D2">
              <w:rPr>
                <w:rFonts w:ascii="Arial" w:hAnsi="Arial" w:cs="Arial"/>
                <w:szCs w:val="24"/>
              </w:rPr>
              <w:t>shall</w:t>
            </w:r>
            <w:r w:rsidRPr="00C738D2">
              <w:rPr>
                <w:rFonts w:ascii="Arial" w:hAnsi="Arial" w:cs="Arial"/>
                <w:szCs w:val="24"/>
              </w:rPr>
              <w:t xml:space="preserve"> maintain staff on duty to communicate with ISO System Operators at all times.</w:t>
            </w:r>
          </w:p>
        </w:tc>
      </w:tr>
      <w:tr w:rsidR="00F54A40" w:rsidRPr="00C738D2" w14:paraId="10A449E2" w14:textId="77777777" w:rsidTr="001D4185">
        <w:trPr>
          <w:gridAfter w:val="1"/>
          <w:wAfter w:w="1305" w:type="dxa"/>
          <w:jc w:val="center"/>
        </w:trPr>
        <w:tc>
          <w:tcPr>
            <w:tcW w:w="270" w:type="dxa"/>
          </w:tcPr>
          <w:p w14:paraId="186A318B" w14:textId="77777777" w:rsidR="00F54A40" w:rsidRPr="00C738D2" w:rsidRDefault="00F54A40" w:rsidP="0073359B">
            <w:pPr>
              <w:spacing w:before="100" w:after="100"/>
              <w:rPr>
                <w:rFonts w:ascii="Arial" w:hAnsi="Arial" w:cs="Arial"/>
                <w:szCs w:val="24"/>
              </w:rPr>
            </w:pPr>
          </w:p>
        </w:tc>
        <w:tc>
          <w:tcPr>
            <w:tcW w:w="9507" w:type="dxa"/>
          </w:tcPr>
          <w:p w14:paraId="3CFB52CD" w14:textId="1FC83808" w:rsidR="00F54A40" w:rsidRPr="00C738D2" w:rsidRDefault="008E62EA" w:rsidP="00AA7075">
            <w:pPr>
              <w:numPr>
                <w:ilvl w:val="0"/>
                <w:numId w:val="231"/>
              </w:numPr>
              <w:tabs>
                <w:tab w:val="left" w:pos="1749"/>
              </w:tabs>
              <w:spacing w:before="100" w:after="100"/>
              <w:rPr>
                <w:rFonts w:ascii="Arial" w:hAnsi="Arial" w:cs="Arial"/>
                <w:szCs w:val="24"/>
              </w:rPr>
            </w:pPr>
            <w:r w:rsidRPr="00C738D2">
              <w:rPr>
                <w:rFonts w:ascii="Arial" w:hAnsi="Arial" w:cs="Arial"/>
                <w:szCs w:val="24"/>
              </w:rPr>
              <w:t xml:space="preserve">Dispatch instructions for each </w:t>
            </w:r>
            <w:r w:rsidR="00AA7075" w:rsidRPr="00C738D2">
              <w:rPr>
                <w:rFonts w:ascii="Arial" w:hAnsi="Arial" w:cs="Arial"/>
                <w:szCs w:val="24"/>
              </w:rPr>
              <w:t>Generator</w:t>
            </w:r>
            <w:r w:rsidRPr="00C738D2">
              <w:rPr>
                <w:rFonts w:ascii="Arial" w:hAnsi="Arial" w:cs="Arial"/>
                <w:szCs w:val="24"/>
              </w:rPr>
              <w:t xml:space="preserve"> shall only be acknowledged by the approved DE.</w:t>
            </w:r>
          </w:p>
        </w:tc>
      </w:tr>
      <w:tr w:rsidR="00F54A40" w:rsidRPr="00C738D2" w14:paraId="3C1C7748" w14:textId="77777777" w:rsidTr="001D4185">
        <w:trPr>
          <w:gridAfter w:val="1"/>
          <w:wAfter w:w="1305" w:type="dxa"/>
          <w:jc w:val="center"/>
        </w:trPr>
        <w:tc>
          <w:tcPr>
            <w:tcW w:w="270" w:type="dxa"/>
          </w:tcPr>
          <w:p w14:paraId="09B31A8D" w14:textId="77777777" w:rsidR="00F54A40" w:rsidRPr="00C738D2" w:rsidRDefault="00F54A40" w:rsidP="0073359B">
            <w:pPr>
              <w:spacing w:before="100" w:after="100"/>
              <w:rPr>
                <w:rFonts w:ascii="Arial" w:hAnsi="Arial" w:cs="Arial"/>
                <w:szCs w:val="24"/>
              </w:rPr>
            </w:pPr>
          </w:p>
        </w:tc>
        <w:tc>
          <w:tcPr>
            <w:tcW w:w="9507" w:type="dxa"/>
          </w:tcPr>
          <w:p w14:paraId="370E5696" w14:textId="31FB6297" w:rsidR="00F54A40" w:rsidRPr="00C738D2" w:rsidRDefault="00F54A40" w:rsidP="00105EDB">
            <w:pPr>
              <w:numPr>
                <w:ilvl w:val="0"/>
                <w:numId w:val="231"/>
              </w:numPr>
              <w:tabs>
                <w:tab w:val="left" w:pos="1749"/>
              </w:tabs>
              <w:spacing w:before="100" w:after="100"/>
              <w:rPr>
                <w:rFonts w:ascii="Arial" w:hAnsi="Arial" w:cs="Arial"/>
                <w:szCs w:val="24"/>
              </w:rPr>
            </w:pPr>
            <w:r w:rsidRPr="00C738D2">
              <w:rPr>
                <w:rFonts w:ascii="Arial" w:hAnsi="Arial" w:cs="Arial"/>
                <w:szCs w:val="24"/>
              </w:rPr>
              <w:t xml:space="preserve">Each DE </w:t>
            </w:r>
            <w:r w:rsidR="00105EDB" w:rsidRPr="00C738D2">
              <w:rPr>
                <w:rFonts w:ascii="Arial" w:hAnsi="Arial" w:cs="Arial"/>
                <w:szCs w:val="24"/>
              </w:rPr>
              <w:t>shall</w:t>
            </w:r>
            <w:r w:rsidRPr="00C738D2">
              <w:rPr>
                <w:rFonts w:ascii="Arial" w:hAnsi="Arial" w:cs="Arial"/>
                <w:szCs w:val="24"/>
              </w:rPr>
              <w:t xml:space="preserve"> have equipment capable of reliably receiving and displaying to its operators the data in accordance with Section II.B. </w:t>
            </w:r>
            <w:r w:rsidR="007202A3" w:rsidRPr="00C738D2">
              <w:rPr>
                <w:rFonts w:ascii="Arial" w:hAnsi="Arial" w:cs="Arial"/>
                <w:szCs w:val="24"/>
              </w:rPr>
              <w:t>of this OP</w:t>
            </w:r>
            <w:r w:rsidRPr="00C738D2">
              <w:rPr>
                <w:rFonts w:ascii="Arial" w:hAnsi="Arial" w:cs="Arial"/>
                <w:szCs w:val="24"/>
              </w:rPr>
              <w:t xml:space="preserve"> for each Generator it manages for dispatch</w:t>
            </w:r>
          </w:p>
        </w:tc>
      </w:tr>
      <w:tr w:rsidR="00F54A40" w:rsidRPr="00C738D2" w14:paraId="46806610" w14:textId="77777777" w:rsidTr="001D4185">
        <w:trPr>
          <w:gridAfter w:val="1"/>
          <w:wAfter w:w="1305" w:type="dxa"/>
          <w:jc w:val="center"/>
        </w:trPr>
        <w:tc>
          <w:tcPr>
            <w:tcW w:w="270" w:type="dxa"/>
          </w:tcPr>
          <w:p w14:paraId="2B18E73D" w14:textId="77777777" w:rsidR="00F54A40" w:rsidRPr="00C738D2" w:rsidRDefault="00F54A40" w:rsidP="0073359B">
            <w:pPr>
              <w:spacing w:before="100" w:after="100"/>
              <w:rPr>
                <w:rFonts w:ascii="Arial" w:hAnsi="Arial" w:cs="Arial"/>
                <w:szCs w:val="24"/>
              </w:rPr>
            </w:pPr>
          </w:p>
        </w:tc>
        <w:tc>
          <w:tcPr>
            <w:tcW w:w="9507" w:type="dxa"/>
          </w:tcPr>
          <w:p w14:paraId="756BE014" w14:textId="55551DD6" w:rsidR="00F54A40" w:rsidRPr="00C738D2" w:rsidRDefault="00F54A40" w:rsidP="007202A3">
            <w:pPr>
              <w:numPr>
                <w:ilvl w:val="0"/>
                <w:numId w:val="231"/>
              </w:numPr>
              <w:tabs>
                <w:tab w:val="left" w:pos="1749"/>
              </w:tabs>
              <w:spacing w:before="100" w:after="100"/>
              <w:rPr>
                <w:rFonts w:ascii="Arial" w:hAnsi="Arial" w:cs="Arial"/>
                <w:szCs w:val="24"/>
              </w:rPr>
            </w:pPr>
            <w:r w:rsidRPr="00C738D2">
              <w:rPr>
                <w:rFonts w:ascii="Arial" w:hAnsi="Arial" w:cs="Arial"/>
                <w:szCs w:val="24"/>
              </w:rPr>
              <w:t xml:space="preserve">In instances where </w:t>
            </w:r>
            <w:r w:rsidR="007202A3" w:rsidRPr="00C738D2">
              <w:rPr>
                <w:rFonts w:ascii="Arial" w:hAnsi="Arial" w:cs="Arial"/>
                <w:szCs w:val="24"/>
              </w:rPr>
              <w:t xml:space="preserve">a </w:t>
            </w:r>
            <w:r w:rsidRPr="00C738D2">
              <w:rPr>
                <w:rFonts w:ascii="Arial" w:hAnsi="Arial" w:cs="Arial"/>
                <w:szCs w:val="24"/>
              </w:rPr>
              <w:t xml:space="preserve">Dispatch Instruction or any other order </w:t>
            </w:r>
            <w:r w:rsidR="007202A3" w:rsidRPr="00C738D2">
              <w:rPr>
                <w:rFonts w:ascii="Arial" w:hAnsi="Arial" w:cs="Arial"/>
                <w:szCs w:val="24"/>
              </w:rPr>
              <w:t xml:space="preserve">is </w:t>
            </w:r>
            <w:r w:rsidRPr="00C738D2">
              <w:rPr>
                <w:rFonts w:ascii="Arial" w:hAnsi="Arial" w:cs="Arial"/>
                <w:szCs w:val="24"/>
              </w:rPr>
              <w:t xml:space="preserve">issued verbally by </w:t>
            </w:r>
            <w:r w:rsidR="007202A3" w:rsidRPr="00C738D2">
              <w:rPr>
                <w:rFonts w:ascii="Arial" w:hAnsi="Arial" w:cs="Arial"/>
                <w:szCs w:val="24"/>
              </w:rPr>
              <w:t xml:space="preserve">an </w:t>
            </w:r>
            <w:r w:rsidRPr="00C738D2">
              <w:rPr>
                <w:rFonts w:ascii="Arial" w:hAnsi="Arial" w:cs="Arial"/>
                <w:szCs w:val="24"/>
              </w:rPr>
              <w:t>ISO System Operator, the verbal communication shall take precedence over all other forms of communication.</w:t>
            </w:r>
          </w:p>
        </w:tc>
      </w:tr>
      <w:tr w:rsidR="00F54A40" w:rsidRPr="00C738D2" w14:paraId="61AED4AD" w14:textId="77777777" w:rsidTr="001D4185">
        <w:trPr>
          <w:gridAfter w:val="1"/>
          <w:wAfter w:w="1305" w:type="dxa"/>
          <w:jc w:val="center"/>
        </w:trPr>
        <w:tc>
          <w:tcPr>
            <w:tcW w:w="270" w:type="dxa"/>
          </w:tcPr>
          <w:p w14:paraId="46D844F6" w14:textId="77777777" w:rsidR="00F54A40" w:rsidRPr="00C738D2" w:rsidRDefault="00F54A40" w:rsidP="008D5316">
            <w:pPr>
              <w:pStyle w:val="DocumentText"/>
            </w:pPr>
          </w:p>
        </w:tc>
        <w:tc>
          <w:tcPr>
            <w:tcW w:w="9507" w:type="dxa"/>
          </w:tcPr>
          <w:p w14:paraId="71DA6057" w14:textId="77777777" w:rsidR="00F54A40" w:rsidRPr="00C738D2" w:rsidRDefault="00F54A40" w:rsidP="00250CDB">
            <w:pPr>
              <w:pStyle w:val="Heading2"/>
              <w:numPr>
                <w:ilvl w:val="1"/>
                <w:numId w:val="131"/>
              </w:numPr>
              <w:tabs>
                <w:tab w:val="clear" w:pos="720"/>
                <w:tab w:val="num" w:pos="1035"/>
              </w:tabs>
              <w:spacing w:before="160"/>
              <w:ind w:left="1037" w:hanging="360"/>
            </w:pPr>
            <w:bookmarkStart w:id="68" w:name="_Toc375315960"/>
            <w:bookmarkStart w:id="69" w:name="_Toc53502076"/>
            <w:r w:rsidRPr="00C738D2">
              <w:t>Designated Entity - Modifying DE Details</w:t>
            </w:r>
            <w:bookmarkEnd w:id="68"/>
            <w:bookmarkEnd w:id="69"/>
          </w:p>
        </w:tc>
      </w:tr>
      <w:tr w:rsidR="00F54A40" w:rsidRPr="00C738D2" w14:paraId="1B14955B" w14:textId="77777777" w:rsidTr="001D4185">
        <w:trPr>
          <w:gridAfter w:val="1"/>
          <w:wAfter w:w="1305" w:type="dxa"/>
          <w:jc w:val="center"/>
        </w:trPr>
        <w:tc>
          <w:tcPr>
            <w:tcW w:w="270" w:type="dxa"/>
          </w:tcPr>
          <w:p w14:paraId="0B21E06B" w14:textId="77777777" w:rsidR="00F54A40" w:rsidRPr="00C738D2" w:rsidRDefault="00F54A40" w:rsidP="0073359B">
            <w:pPr>
              <w:spacing w:before="100" w:after="100"/>
              <w:rPr>
                <w:rFonts w:ascii="Arial" w:hAnsi="Arial" w:cs="Arial"/>
                <w:szCs w:val="24"/>
              </w:rPr>
            </w:pPr>
          </w:p>
        </w:tc>
        <w:tc>
          <w:tcPr>
            <w:tcW w:w="9507" w:type="dxa"/>
          </w:tcPr>
          <w:p w14:paraId="2DAB2E1B" w14:textId="3C2FA94C" w:rsidR="00F54A40" w:rsidRPr="00C738D2" w:rsidRDefault="00F54A40" w:rsidP="007202A3">
            <w:pPr>
              <w:numPr>
                <w:ilvl w:val="0"/>
                <w:numId w:val="47"/>
              </w:numPr>
              <w:spacing w:before="100" w:after="100"/>
              <w:ind w:left="1389"/>
              <w:rPr>
                <w:rFonts w:ascii="Arial" w:hAnsi="Arial" w:cs="Arial"/>
                <w:szCs w:val="24"/>
              </w:rPr>
            </w:pPr>
            <w:r w:rsidRPr="00C738D2">
              <w:rPr>
                <w:rFonts w:ascii="Arial" w:hAnsi="Arial" w:cs="Arial"/>
              </w:rPr>
              <w:t>ISO</w:t>
            </w:r>
            <w:r w:rsidRPr="00C738D2">
              <w:rPr>
                <w:rFonts w:ascii="Arial" w:hAnsi="Arial" w:cs="Arial"/>
                <w:szCs w:val="24"/>
              </w:rPr>
              <w:t xml:space="preserve"> </w:t>
            </w:r>
            <w:r w:rsidR="00105EDB" w:rsidRPr="00C738D2">
              <w:rPr>
                <w:rFonts w:ascii="Arial" w:hAnsi="Arial" w:cs="Arial"/>
                <w:szCs w:val="24"/>
              </w:rPr>
              <w:t xml:space="preserve">shall </w:t>
            </w:r>
            <w:r w:rsidRPr="00C738D2">
              <w:rPr>
                <w:rFonts w:ascii="Arial" w:hAnsi="Arial" w:cs="Arial"/>
                <w:szCs w:val="24"/>
              </w:rPr>
              <w:t xml:space="preserve">evaluate all submitted DE change, registration or modification requests according to the required lead times with the requirements stated in this OP.  ISO </w:t>
            </w:r>
            <w:r w:rsidR="007202A3" w:rsidRPr="00C738D2">
              <w:rPr>
                <w:rFonts w:ascii="Arial" w:hAnsi="Arial" w:cs="Arial"/>
                <w:szCs w:val="24"/>
              </w:rPr>
              <w:t xml:space="preserve">shall </w:t>
            </w:r>
            <w:r w:rsidRPr="00C738D2">
              <w:rPr>
                <w:rFonts w:ascii="Arial" w:hAnsi="Arial" w:cs="Arial"/>
                <w:szCs w:val="24"/>
              </w:rPr>
              <w:t xml:space="preserve">coordinate with each applicable Lead MP, </w:t>
            </w:r>
            <w:r w:rsidRPr="00C738D2">
              <w:rPr>
                <w:rFonts w:ascii="Arial" w:hAnsi="Arial" w:cs="Arial"/>
                <w:szCs w:val="24"/>
              </w:rPr>
              <w:lastRenderedPageBreak/>
              <w:t>transitioning DE, communication vendor, and any other authorized party in order to process requests.</w:t>
            </w:r>
          </w:p>
        </w:tc>
      </w:tr>
      <w:tr w:rsidR="00F54A40" w:rsidRPr="00C738D2" w14:paraId="73F5A4E2" w14:textId="77777777" w:rsidTr="001D4185">
        <w:trPr>
          <w:gridAfter w:val="1"/>
          <w:wAfter w:w="1305" w:type="dxa"/>
          <w:jc w:val="center"/>
        </w:trPr>
        <w:tc>
          <w:tcPr>
            <w:tcW w:w="270" w:type="dxa"/>
          </w:tcPr>
          <w:p w14:paraId="7FB28BD6" w14:textId="77777777" w:rsidR="00F54A40" w:rsidRPr="00C738D2" w:rsidRDefault="00F54A40" w:rsidP="0073359B">
            <w:pPr>
              <w:spacing w:before="100" w:after="100"/>
              <w:rPr>
                <w:rFonts w:ascii="Arial" w:hAnsi="Arial" w:cs="Arial"/>
                <w:szCs w:val="24"/>
              </w:rPr>
            </w:pPr>
          </w:p>
        </w:tc>
        <w:tc>
          <w:tcPr>
            <w:tcW w:w="9507" w:type="dxa"/>
          </w:tcPr>
          <w:p w14:paraId="7FAB9164" w14:textId="029DAA8C" w:rsidR="00F54A40" w:rsidRPr="00C738D2" w:rsidRDefault="00F54A40" w:rsidP="00C24981">
            <w:pPr>
              <w:numPr>
                <w:ilvl w:val="0"/>
                <w:numId w:val="47"/>
              </w:numPr>
              <w:spacing w:before="100" w:after="100"/>
              <w:ind w:left="1389"/>
              <w:rPr>
                <w:rFonts w:ascii="Arial" w:hAnsi="Arial" w:cs="Arial"/>
                <w:szCs w:val="24"/>
              </w:rPr>
            </w:pPr>
            <w:r w:rsidRPr="00C738D2">
              <w:rPr>
                <w:rFonts w:ascii="Arial" w:hAnsi="Arial" w:cs="Arial"/>
                <w:szCs w:val="24"/>
              </w:rPr>
              <w:t xml:space="preserve">A Lead MP shall provide at least </w:t>
            </w:r>
            <w:r w:rsidR="00EF4315" w:rsidRPr="00C738D2">
              <w:rPr>
                <w:rFonts w:ascii="Arial" w:hAnsi="Arial" w:cs="Arial"/>
                <w:szCs w:val="24"/>
              </w:rPr>
              <w:t>thirty (</w:t>
            </w:r>
            <w:r w:rsidRPr="00C738D2">
              <w:rPr>
                <w:rFonts w:ascii="Arial" w:hAnsi="Arial" w:cs="Arial"/>
                <w:szCs w:val="24"/>
              </w:rPr>
              <w:t>30</w:t>
            </w:r>
            <w:r w:rsidR="00EF4315" w:rsidRPr="00C738D2">
              <w:rPr>
                <w:rFonts w:ascii="Arial" w:hAnsi="Arial" w:cs="Arial"/>
                <w:szCs w:val="24"/>
              </w:rPr>
              <w:t>)</w:t>
            </w:r>
            <w:r w:rsidRPr="00C738D2">
              <w:rPr>
                <w:rFonts w:ascii="Arial" w:hAnsi="Arial" w:cs="Arial"/>
                <w:szCs w:val="24"/>
              </w:rPr>
              <w:t xml:space="preserve"> calendar days</w:t>
            </w:r>
            <w:r w:rsidR="00190E0A" w:rsidRPr="00C738D2">
              <w:rPr>
                <w:rFonts w:ascii="Arial" w:hAnsi="Arial" w:cs="Arial"/>
                <w:szCs w:val="24"/>
              </w:rPr>
              <w:t>’</w:t>
            </w:r>
            <w:r w:rsidRPr="00C738D2">
              <w:rPr>
                <w:rFonts w:ascii="Arial" w:hAnsi="Arial" w:cs="Arial"/>
                <w:szCs w:val="24"/>
              </w:rPr>
              <w:t xml:space="preserve"> notice to change the DE, as defined in M-RPA.</w:t>
            </w:r>
          </w:p>
        </w:tc>
      </w:tr>
      <w:tr w:rsidR="00F54A40" w:rsidRPr="00C738D2" w14:paraId="4351A872" w14:textId="77777777" w:rsidTr="001D4185">
        <w:trPr>
          <w:gridAfter w:val="1"/>
          <w:wAfter w:w="1305" w:type="dxa"/>
          <w:jc w:val="center"/>
        </w:trPr>
        <w:tc>
          <w:tcPr>
            <w:tcW w:w="270" w:type="dxa"/>
          </w:tcPr>
          <w:p w14:paraId="31C3602C" w14:textId="77777777" w:rsidR="00F54A40" w:rsidRPr="00C738D2" w:rsidRDefault="00F54A40" w:rsidP="008D5316">
            <w:pPr>
              <w:pStyle w:val="DocumentText"/>
              <w:rPr>
                <w:rFonts w:ascii="Arial" w:hAnsi="Arial" w:cs="Arial"/>
              </w:rPr>
            </w:pPr>
          </w:p>
        </w:tc>
        <w:tc>
          <w:tcPr>
            <w:tcW w:w="9507" w:type="dxa"/>
          </w:tcPr>
          <w:p w14:paraId="2F4D4B62" w14:textId="77777777" w:rsidR="00F54A40" w:rsidRPr="00C738D2" w:rsidRDefault="00F54A40" w:rsidP="00C24981">
            <w:pPr>
              <w:numPr>
                <w:ilvl w:val="0"/>
                <w:numId w:val="232"/>
              </w:numPr>
              <w:tabs>
                <w:tab w:val="left" w:pos="1749"/>
              </w:tabs>
              <w:spacing w:before="100" w:after="100"/>
              <w:rPr>
                <w:rFonts w:ascii="Arial" w:hAnsi="Arial" w:cs="Arial"/>
              </w:rPr>
            </w:pPr>
            <w:r w:rsidRPr="00C738D2">
              <w:rPr>
                <w:rFonts w:ascii="Arial" w:hAnsi="Arial" w:cs="Arial"/>
              </w:rPr>
              <w:t>The effective date of the transfer is contingent on the proposed DE meeting the technical requirements and being registered and approved in accordance with M-RPA.</w:t>
            </w:r>
          </w:p>
        </w:tc>
      </w:tr>
      <w:tr w:rsidR="00F54A40" w:rsidRPr="00C738D2" w14:paraId="0C37A73B" w14:textId="77777777" w:rsidTr="001D4185">
        <w:trPr>
          <w:gridAfter w:val="1"/>
          <w:wAfter w:w="1305" w:type="dxa"/>
          <w:jc w:val="center"/>
        </w:trPr>
        <w:tc>
          <w:tcPr>
            <w:tcW w:w="270" w:type="dxa"/>
          </w:tcPr>
          <w:p w14:paraId="2EB7FFF2" w14:textId="77777777" w:rsidR="00F54A40" w:rsidRPr="00C738D2" w:rsidRDefault="00F54A40" w:rsidP="0073359B">
            <w:pPr>
              <w:spacing w:before="100" w:after="100"/>
              <w:rPr>
                <w:rFonts w:ascii="Arial" w:hAnsi="Arial" w:cs="Arial"/>
                <w:szCs w:val="24"/>
              </w:rPr>
            </w:pPr>
          </w:p>
        </w:tc>
        <w:tc>
          <w:tcPr>
            <w:tcW w:w="9507" w:type="dxa"/>
          </w:tcPr>
          <w:p w14:paraId="63E2BB48" w14:textId="7EDCF02A" w:rsidR="00F54A40" w:rsidRPr="00C738D2" w:rsidRDefault="00AE3943" w:rsidP="00105EDB">
            <w:pPr>
              <w:numPr>
                <w:ilvl w:val="0"/>
                <w:numId w:val="232"/>
              </w:numPr>
              <w:tabs>
                <w:tab w:val="left" w:pos="1749"/>
              </w:tabs>
              <w:spacing w:before="100" w:after="100"/>
              <w:rPr>
                <w:rFonts w:ascii="Arial" w:hAnsi="Arial" w:cs="Arial"/>
                <w:szCs w:val="24"/>
              </w:rPr>
            </w:pPr>
            <w:r w:rsidRPr="00C738D2">
              <w:rPr>
                <w:rFonts w:ascii="Arial" w:hAnsi="Arial" w:cs="Arial"/>
              </w:rPr>
              <w:t>Change</w:t>
            </w:r>
            <w:r w:rsidRPr="00C738D2">
              <w:rPr>
                <w:rFonts w:ascii="Arial" w:eastAsia="Calibri" w:hAnsi="Arial" w:cs="Arial"/>
                <w:szCs w:val="24"/>
              </w:rPr>
              <w:t xml:space="preserve"> requests concerning the DE communications infrastructure, moving the DE location, or changing the contact details </w:t>
            </w:r>
            <w:r w:rsidR="00105EDB" w:rsidRPr="00C738D2">
              <w:rPr>
                <w:rFonts w:ascii="Arial" w:eastAsia="Calibri" w:hAnsi="Arial" w:cs="Arial"/>
                <w:szCs w:val="24"/>
              </w:rPr>
              <w:t xml:space="preserve">shall </w:t>
            </w:r>
            <w:r w:rsidRPr="00C738D2">
              <w:rPr>
                <w:rFonts w:ascii="Arial" w:eastAsia="Calibri" w:hAnsi="Arial" w:cs="Arial"/>
                <w:szCs w:val="24"/>
              </w:rPr>
              <w:t xml:space="preserve">only be submitted by a DE, </w:t>
            </w:r>
            <w:r w:rsidR="00105EDB" w:rsidRPr="00C738D2">
              <w:rPr>
                <w:rFonts w:ascii="Arial" w:eastAsia="Calibri" w:hAnsi="Arial" w:cs="Arial"/>
                <w:szCs w:val="24"/>
              </w:rPr>
              <w:t>as</w:t>
            </w:r>
            <w:r w:rsidRPr="00C738D2">
              <w:rPr>
                <w:rFonts w:ascii="Arial" w:eastAsia="Calibri" w:hAnsi="Arial" w:cs="Arial"/>
                <w:szCs w:val="24"/>
              </w:rPr>
              <w:t xml:space="preserve"> following:</w:t>
            </w:r>
          </w:p>
        </w:tc>
      </w:tr>
      <w:tr w:rsidR="00F54A40" w:rsidRPr="00C738D2" w14:paraId="14C3E955" w14:textId="77777777" w:rsidTr="001D4185">
        <w:trPr>
          <w:gridAfter w:val="1"/>
          <w:wAfter w:w="1305" w:type="dxa"/>
          <w:jc w:val="center"/>
        </w:trPr>
        <w:tc>
          <w:tcPr>
            <w:tcW w:w="270" w:type="dxa"/>
          </w:tcPr>
          <w:p w14:paraId="4E172F64" w14:textId="77777777" w:rsidR="00F54A40" w:rsidRPr="00C738D2" w:rsidRDefault="00F54A40" w:rsidP="008D5316">
            <w:pPr>
              <w:pStyle w:val="DocumentText"/>
              <w:rPr>
                <w:rFonts w:ascii="Arial" w:hAnsi="Arial" w:cs="Arial"/>
              </w:rPr>
            </w:pPr>
          </w:p>
        </w:tc>
        <w:tc>
          <w:tcPr>
            <w:tcW w:w="9507" w:type="dxa"/>
          </w:tcPr>
          <w:p w14:paraId="6A81E891" w14:textId="53D04E00" w:rsidR="00F54A40" w:rsidRPr="00C738D2" w:rsidRDefault="00F54A40" w:rsidP="001F0084">
            <w:pPr>
              <w:numPr>
                <w:ilvl w:val="0"/>
                <w:numId w:val="233"/>
              </w:numPr>
              <w:tabs>
                <w:tab w:val="left" w:pos="2115"/>
              </w:tabs>
              <w:spacing w:before="100" w:after="100"/>
              <w:ind w:left="2115"/>
              <w:rPr>
                <w:rFonts w:ascii="Arial" w:hAnsi="Arial" w:cs="Arial"/>
              </w:rPr>
            </w:pPr>
            <w:r w:rsidRPr="00C738D2">
              <w:rPr>
                <w:rFonts w:ascii="Arial" w:hAnsi="Arial" w:cs="Arial"/>
              </w:rPr>
              <w:t xml:space="preserve">Changes to dedicated telephone numbers require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105EDB" w:rsidRPr="00C738D2">
              <w:rPr>
                <w:rFonts w:ascii="Arial" w:hAnsi="Arial" w:cs="Arial"/>
              </w:rPr>
              <w:t>’</w:t>
            </w:r>
            <w:r w:rsidRPr="00C738D2">
              <w:rPr>
                <w:rFonts w:ascii="Arial" w:hAnsi="Arial" w:cs="Arial"/>
              </w:rPr>
              <w:t xml:space="preserve"> advance notice.</w:t>
            </w:r>
          </w:p>
        </w:tc>
      </w:tr>
      <w:tr w:rsidR="00F54A40" w:rsidRPr="00C738D2" w14:paraId="670D3CD9" w14:textId="77777777" w:rsidTr="001D4185">
        <w:trPr>
          <w:gridAfter w:val="1"/>
          <w:wAfter w:w="1305" w:type="dxa"/>
          <w:jc w:val="center"/>
        </w:trPr>
        <w:tc>
          <w:tcPr>
            <w:tcW w:w="270" w:type="dxa"/>
          </w:tcPr>
          <w:p w14:paraId="3ADB0F83" w14:textId="77777777" w:rsidR="00F54A40" w:rsidRPr="00C738D2" w:rsidRDefault="00F54A40" w:rsidP="008D5316">
            <w:pPr>
              <w:pStyle w:val="DocumentText"/>
              <w:rPr>
                <w:rFonts w:ascii="Arial" w:hAnsi="Arial" w:cs="Arial"/>
              </w:rPr>
            </w:pPr>
          </w:p>
        </w:tc>
        <w:tc>
          <w:tcPr>
            <w:tcW w:w="9507" w:type="dxa"/>
          </w:tcPr>
          <w:p w14:paraId="00EEDFD2" w14:textId="7CF68785" w:rsidR="00F54A40" w:rsidRPr="00C738D2" w:rsidRDefault="00F54A40" w:rsidP="007202A3">
            <w:pPr>
              <w:numPr>
                <w:ilvl w:val="0"/>
                <w:numId w:val="233"/>
              </w:numPr>
              <w:tabs>
                <w:tab w:val="left" w:pos="2115"/>
              </w:tabs>
              <w:spacing w:before="100" w:after="100"/>
              <w:ind w:left="2115"/>
              <w:rPr>
                <w:rFonts w:ascii="Arial" w:hAnsi="Arial" w:cs="Arial"/>
              </w:rPr>
            </w:pPr>
            <w:r w:rsidRPr="00C738D2">
              <w:rPr>
                <w:rFonts w:ascii="Arial" w:hAnsi="Arial" w:cs="Arial"/>
              </w:rPr>
              <w:t xml:space="preserve">Modifications to dedicated communications circuits (e.g., for </w:t>
            </w:r>
            <w:r w:rsidR="007202A3" w:rsidRPr="00C738D2">
              <w:rPr>
                <w:rFonts w:ascii="Arial" w:hAnsi="Arial" w:cs="Arial"/>
              </w:rPr>
              <w:t xml:space="preserve">automatic ringdown </w:t>
            </w:r>
            <w:r w:rsidRPr="00C738D2">
              <w:rPr>
                <w:rFonts w:ascii="Arial" w:hAnsi="Arial" w:cs="Arial"/>
              </w:rPr>
              <w:t xml:space="preserve">and/or RTU) require at least </w:t>
            </w:r>
            <w:r w:rsidR="00EF4315" w:rsidRPr="00C738D2">
              <w:rPr>
                <w:rFonts w:ascii="Arial" w:hAnsi="Arial" w:cs="Arial"/>
              </w:rPr>
              <w:t>ninety (</w:t>
            </w:r>
            <w:r w:rsidRPr="00C738D2">
              <w:rPr>
                <w:rFonts w:ascii="Arial" w:hAnsi="Arial" w:cs="Arial"/>
              </w:rPr>
              <w:t>90</w:t>
            </w:r>
            <w:r w:rsidR="00EF4315" w:rsidRPr="00C738D2">
              <w:rPr>
                <w:rFonts w:ascii="Arial" w:hAnsi="Arial" w:cs="Arial"/>
              </w:rPr>
              <w:t>)</w:t>
            </w:r>
            <w:r w:rsidRPr="00C738D2">
              <w:rPr>
                <w:rFonts w:ascii="Arial" w:hAnsi="Arial" w:cs="Arial"/>
              </w:rPr>
              <w:t xml:space="preserve"> calendar days</w:t>
            </w:r>
            <w:r w:rsidR="00190E0A" w:rsidRPr="00C738D2">
              <w:rPr>
                <w:rFonts w:ascii="Arial" w:hAnsi="Arial" w:cs="Arial"/>
              </w:rPr>
              <w:t>’</w:t>
            </w:r>
            <w:r w:rsidRPr="00C738D2">
              <w:rPr>
                <w:rFonts w:ascii="Arial" w:hAnsi="Arial" w:cs="Arial"/>
              </w:rPr>
              <w:t xml:space="preserve"> advance notice.</w:t>
            </w:r>
          </w:p>
        </w:tc>
      </w:tr>
      <w:tr w:rsidR="00F54A40" w:rsidRPr="00C738D2" w14:paraId="4F46F7C3" w14:textId="77777777" w:rsidTr="001D4185">
        <w:trPr>
          <w:gridAfter w:val="1"/>
          <w:wAfter w:w="1305" w:type="dxa"/>
          <w:jc w:val="center"/>
        </w:trPr>
        <w:tc>
          <w:tcPr>
            <w:tcW w:w="270" w:type="dxa"/>
          </w:tcPr>
          <w:p w14:paraId="01E44E91" w14:textId="77777777" w:rsidR="00F54A40" w:rsidRPr="00C738D2" w:rsidRDefault="00F54A40" w:rsidP="008D5316">
            <w:pPr>
              <w:pStyle w:val="DocumentText"/>
              <w:rPr>
                <w:rFonts w:ascii="Arial" w:hAnsi="Arial" w:cs="Arial"/>
              </w:rPr>
            </w:pPr>
          </w:p>
        </w:tc>
        <w:tc>
          <w:tcPr>
            <w:tcW w:w="9507" w:type="dxa"/>
          </w:tcPr>
          <w:p w14:paraId="2EA6C7AD" w14:textId="31D432FF" w:rsidR="00F54A40" w:rsidRPr="00C738D2" w:rsidRDefault="00F54A40" w:rsidP="001F0084">
            <w:pPr>
              <w:numPr>
                <w:ilvl w:val="0"/>
                <w:numId w:val="233"/>
              </w:numPr>
              <w:tabs>
                <w:tab w:val="left" w:pos="2115"/>
              </w:tabs>
              <w:spacing w:before="100" w:after="100"/>
              <w:ind w:left="2115"/>
              <w:rPr>
                <w:rFonts w:ascii="Arial" w:hAnsi="Arial" w:cs="Arial"/>
              </w:rPr>
            </w:pPr>
            <w:r w:rsidRPr="00C738D2">
              <w:rPr>
                <w:rFonts w:ascii="Arial" w:hAnsi="Arial" w:cs="Arial"/>
              </w:rPr>
              <w:t xml:space="preserve">Contact details including person performing a role, their phone number and / or email address require at least </w:t>
            </w:r>
            <w:r w:rsidR="00EF4315" w:rsidRPr="00C738D2">
              <w:rPr>
                <w:rFonts w:ascii="Arial" w:hAnsi="Arial" w:cs="Arial"/>
              </w:rPr>
              <w:t>seven (</w:t>
            </w:r>
            <w:r w:rsidRPr="00C738D2">
              <w:rPr>
                <w:rFonts w:ascii="Arial" w:hAnsi="Arial" w:cs="Arial"/>
              </w:rPr>
              <w:t>7</w:t>
            </w:r>
            <w:r w:rsidR="00EF4315" w:rsidRPr="00C738D2">
              <w:rPr>
                <w:rFonts w:ascii="Arial" w:hAnsi="Arial" w:cs="Arial"/>
              </w:rPr>
              <w:t>)</w:t>
            </w:r>
            <w:r w:rsidRPr="00C738D2">
              <w:rPr>
                <w:rFonts w:ascii="Arial" w:hAnsi="Arial" w:cs="Arial"/>
              </w:rPr>
              <w:t xml:space="preserve"> </w:t>
            </w:r>
            <w:r w:rsidR="007202A3" w:rsidRPr="00C738D2">
              <w:rPr>
                <w:rFonts w:ascii="Arial" w:hAnsi="Arial" w:cs="Arial"/>
              </w:rPr>
              <w:t>B</w:t>
            </w:r>
            <w:r w:rsidRPr="00C738D2">
              <w:rPr>
                <w:rFonts w:ascii="Arial" w:hAnsi="Arial" w:cs="Arial"/>
              </w:rPr>
              <w:t xml:space="preserve">usiness </w:t>
            </w:r>
            <w:r w:rsidR="007202A3" w:rsidRPr="00C738D2">
              <w:rPr>
                <w:rFonts w:ascii="Arial" w:hAnsi="Arial" w:cs="Arial"/>
              </w:rPr>
              <w:t>D</w:t>
            </w:r>
            <w:r w:rsidRPr="00C738D2">
              <w:rPr>
                <w:rFonts w:ascii="Arial" w:hAnsi="Arial" w:cs="Arial"/>
              </w:rPr>
              <w:t>ays</w:t>
            </w:r>
            <w:r w:rsidR="007202A3" w:rsidRPr="00C738D2">
              <w:rPr>
                <w:rFonts w:ascii="Arial" w:hAnsi="Arial" w:cs="Arial"/>
              </w:rPr>
              <w:t>’</w:t>
            </w:r>
            <w:r w:rsidRPr="00C738D2">
              <w:rPr>
                <w:rFonts w:ascii="Arial" w:hAnsi="Arial" w:cs="Arial"/>
              </w:rPr>
              <w:t xml:space="preserve"> advance notice.</w:t>
            </w:r>
          </w:p>
        </w:tc>
      </w:tr>
      <w:tr w:rsidR="00F54A40" w:rsidRPr="00C738D2" w14:paraId="05BEAA51" w14:textId="77777777" w:rsidTr="001D4185">
        <w:trPr>
          <w:gridAfter w:val="1"/>
          <w:wAfter w:w="1305" w:type="dxa"/>
          <w:jc w:val="center"/>
        </w:trPr>
        <w:tc>
          <w:tcPr>
            <w:tcW w:w="270" w:type="dxa"/>
          </w:tcPr>
          <w:p w14:paraId="709BE25B" w14:textId="77777777" w:rsidR="00F54A40" w:rsidRPr="00C738D2" w:rsidRDefault="00F54A40" w:rsidP="008D5316">
            <w:pPr>
              <w:pStyle w:val="DocumentText"/>
              <w:rPr>
                <w:rFonts w:ascii="Arial" w:hAnsi="Arial" w:cs="Arial"/>
              </w:rPr>
            </w:pPr>
          </w:p>
        </w:tc>
        <w:tc>
          <w:tcPr>
            <w:tcW w:w="9507" w:type="dxa"/>
          </w:tcPr>
          <w:p w14:paraId="2747BA31" w14:textId="34B5256C" w:rsidR="00F54A40" w:rsidRPr="00C738D2" w:rsidRDefault="00F54A40" w:rsidP="00105EDB">
            <w:pPr>
              <w:numPr>
                <w:ilvl w:val="0"/>
                <w:numId w:val="232"/>
              </w:numPr>
              <w:tabs>
                <w:tab w:val="left" w:pos="1749"/>
              </w:tabs>
              <w:spacing w:before="100" w:after="100"/>
              <w:rPr>
                <w:rFonts w:ascii="Arial" w:hAnsi="Arial" w:cs="Arial"/>
              </w:rPr>
            </w:pPr>
            <w:r w:rsidRPr="00C738D2">
              <w:rPr>
                <w:rFonts w:ascii="Arial" w:hAnsi="Arial" w:cs="Arial"/>
              </w:rPr>
              <w:t xml:space="preserve">ISO approval of the change </w:t>
            </w:r>
            <w:r w:rsidR="00105EDB" w:rsidRPr="00C738D2">
              <w:rPr>
                <w:rFonts w:ascii="Arial" w:hAnsi="Arial" w:cs="Arial"/>
              </w:rPr>
              <w:t xml:space="preserve">shall be </w:t>
            </w:r>
            <w:r w:rsidRPr="00C738D2">
              <w:rPr>
                <w:rFonts w:ascii="Arial" w:hAnsi="Arial" w:cs="Arial"/>
              </w:rPr>
              <w:t>contingent on the verification by ISO of the successful implementation and testing of the technical capabilities.</w:t>
            </w:r>
          </w:p>
        </w:tc>
      </w:tr>
      <w:tr w:rsidR="00F54A40" w:rsidRPr="00C738D2" w14:paraId="11294959" w14:textId="77777777" w:rsidTr="00DF2FEA">
        <w:trPr>
          <w:gridAfter w:val="1"/>
          <w:wAfter w:w="1305" w:type="dxa"/>
          <w:jc w:val="center"/>
        </w:trPr>
        <w:tc>
          <w:tcPr>
            <w:tcW w:w="270" w:type="dxa"/>
            <w:tcBorders>
              <w:bottom w:val="single" w:sz="4" w:space="0" w:color="auto"/>
            </w:tcBorders>
          </w:tcPr>
          <w:p w14:paraId="7E98A7F5" w14:textId="77777777" w:rsidR="00F54A40" w:rsidRPr="00C738D2" w:rsidRDefault="00F54A40" w:rsidP="008D5316">
            <w:pPr>
              <w:pStyle w:val="DocumentText"/>
            </w:pPr>
          </w:p>
        </w:tc>
        <w:tc>
          <w:tcPr>
            <w:tcW w:w="9507" w:type="dxa"/>
            <w:tcBorders>
              <w:bottom w:val="single" w:sz="4" w:space="0" w:color="auto"/>
            </w:tcBorders>
          </w:tcPr>
          <w:p w14:paraId="41706D98" w14:textId="77777777" w:rsidR="00F54A40" w:rsidRPr="00C738D2" w:rsidRDefault="00F54A40" w:rsidP="00250CDB">
            <w:pPr>
              <w:pStyle w:val="Heading2"/>
              <w:numPr>
                <w:ilvl w:val="1"/>
                <w:numId w:val="131"/>
              </w:numPr>
              <w:tabs>
                <w:tab w:val="clear" w:pos="720"/>
                <w:tab w:val="num" w:pos="1035"/>
              </w:tabs>
              <w:spacing w:before="160"/>
              <w:ind w:left="1037" w:hanging="360"/>
            </w:pPr>
            <w:bookmarkStart w:id="70" w:name="_Toc282692906"/>
            <w:bookmarkStart w:id="71" w:name="_Toc300150517"/>
            <w:bookmarkStart w:id="72" w:name="_Toc375315961"/>
            <w:bookmarkStart w:id="73" w:name="_Toc53502077"/>
            <w:r w:rsidRPr="00C738D2">
              <w:t>Emergency Message Indications</w:t>
            </w:r>
            <w:bookmarkEnd w:id="70"/>
            <w:bookmarkEnd w:id="71"/>
            <w:bookmarkEnd w:id="72"/>
            <w:bookmarkEnd w:id="73"/>
          </w:p>
        </w:tc>
      </w:tr>
      <w:tr w:rsidR="00237941" w:rsidRPr="00C738D2" w14:paraId="3DA2FFC0" w14:textId="77777777" w:rsidTr="00DF2FEA">
        <w:trPr>
          <w:gridAfter w:val="1"/>
          <w:wAfter w:w="1305" w:type="dxa"/>
          <w:jc w:val="center"/>
        </w:trPr>
        <w:tc>
          <w:tcPr>
            <w:tcW w:w="270" w:type="dxa"/>
            <w:tcBorders>
              <w:top w:val="single" w:sz="4" w:space="0" w:color="auto"/>
              <w:left w:val="single" w:sz="4" w:space="0" w:color="auto"/>
              <w:bottom w:val="single" w:sz="4" w:space="0" w:color="auto"/>
            </w:tcBorders>
          </w:tcPr>
          <w:p w14:paraId="3B01503F" w14:textId="77777777" w:rsidR="00237941" w:rsidRPr="00C738D2" w:rsidRDefault="00237941" w:rsidP="00237941">
            <w:pPr>
              <w:spacing w:before="100" w:after="100"/>
              <w:rPr>
                <w:rFonts w:ascii="Arial" w:hAnsi="Arial" w:cs="Arial"/>
              </w:rPr>
            </w:pPr>
          </w:p>
        </w:tc>
        <w:tc>
          <w:tcPr>
            <w:tcW w:w="9507" w:type="dxa"/>
            <w:tcBorders>
              <w:top w:val="single" w:sz="4" w:space="0" w:color="auto"/>
              <w:bottom w:val="single" w:sz="4" w:space="0" w:color="auto"/>
              <w:right w:val="single" w:sz="4" w:space="0" w:color="auto"/>
            </w:tcBorders>
          </w:tcPr>
          <w:p w14:paraId="3C705CC0" w14:textId="04E9235A" w:rsidR="00237941" w:rsidRPr="00C738D2" w:rsidRDefault="00237941" w:rsidP="00237941">
            <w:pPr>
              <w:spacing w:before="100" w:after="100"/>
              <w:ind w:left="1029"/>
              <w:rPr>
                <w:rFonts w:ascii="Arial" w:hAnsi="Arial" w:cs="Arial"/>
                <w:szCs w:val="24"/>
              </w:rPr>
            </w:pPr>
            <w:r>
              <w:rPr>
                <w:rFonts w:ascii="Arial" w:hAnsi="Arial" w:cs="Arial"/>
                <w:szCs w:val="24"/>
              </w:rPr>
              <w:t xml:space="preserve">The requirements of this section are </w:t>
            </w:r>
            <w:r w:rsidRPr="00122ED5">
              <w:rPr>
                <w:rFonts w:ascii="Arial" w:hAnsi="Arial" w:cs="Arial"/>
                <w:b/>
                <w:szCs w:val="24"/>
              </w:rPr>
              <w:t>not</w:t>
            </w:r>
            <w:r>
              <w:rPr>
                <w:rFonts w:ascii="Arial" w:hAnsi="Arial" w:cs="Arial"/>
                <w:szCs w:val="24"/>
              </w:rPr>
              <w:t xml:space="preserve"> applicable to DNE Dispatchable Generators or CSFs as they do not receive Emergency Dispatch Instructions.</w:t>
            </w:r>
          </w:p>
        </w:tc>
      </w:tr>
      <w:tr w:rsidR="00F54A40" w:rsidRPr="00C738D2" w14:paraId="1083FF56" w14:textId="77777777" w:rsidTr="001D4185">
        <w:trPr>
          <w:jc w:val="center"/>
        </w:trPr>
        <w:tc>
          <w:tcPr>
            <w:tcW w:w="270" w:type="dxa"/>
          </w:tcPr>
          <w:p w14:paraId="77EF88BC" w14:textId="77777777" w:rsidR="00F54A40" w:rsidRPr="00C738D2" w:rsidRDefault="00F54A40" w:rsidP="0073359B">
            <w:pPr>
              <w:spacing w:before="100" w:after="100"/>
              <w:rPr>
                <w:rFonts w:ascii="Arial" w:hAnsi="Arial" w:cs="Arial"/>
                <w:szCs w:val="24"/>
              </w:rPr>
            </w:pPr>
          </w:p>
        </w:tc>
        <w:tc>
          <w:tcPr>
            <w:tcW w:w="10812" w:type="dxa"/>
            <w:gridSpan w:val="2"/>
          </w:tcPr>
          <w:p w14:paraId="3B5D9759" w14:textId="77777777" w:rsidR="00F54A40" w:rsidRPr="00C738D2" w:rsidRDefault="00F54A40" w:rsidP="00C82C87">
            <w:pPr>
              <w:numPr>
                <w:ilvl w:val="0"/>
                <w:numId w:val="13"/>
              </w:numPr>
              <w:tabs>
                <w:tab w:val="left" w:pos="1389"/>
              </w:tabs>
              <w:spacing w:before="100" w:after="100"/>
              <w:ind w:left="1389"/>
              <w:rPr>
                <w:rFonts w:ascii="Arial" w:hAnsi="Arial" w:cs="Arial"/>
                <w:szCs w:val="24"/>
              </w:rPr>
            </w:pPr>
            <w:r w:rsidRPr="00C738D2">
              <w:rPr>
                <w:rFonts w:ascii="Arial" w:hAnsi="Arial" w:cs="Arial"/>
                <w:szCs w:val="24"/>
              </w:rPr>
              <w:t>Emergency messages shall be displayed to each DE with visual and audible indications:</w:t>
            </w:r>
          </w:p>
        </w:tc>
      </w:tr>
      <w:tr w:rsidR="00F54A40" w:rsidRPr="00C738D2" w14:paraId="0DA6536D" w14:textId="77777777" w:rsidTr="001D4185">
        <w:trPr>
          <w:gridAfter w:val="1"/>
          <w:wAfter w:w="1305" w:type="dxa"/>
          <w:jc w:val="center"/>
        </w:trPr>
        <w:tc>
          <w:tcPr>
            <w:tcW w:w="270" w:type="dxa"/>
          </w:tcPr>
          <w:p w14:paraId="32E73D17" w14:textId="77777777" w:rsidR="00F54A40" w:rsidRPr="00C738D2" w:rsidRDefault="00F54A40" w:rsidP="0073359B">
            <w:pPr>
              <w:spacing w:before="100" w:after="100"/>
              <w:rPr>
                <w:rFonts w:ascii="Arial" w:hAnsi="Arial" w:cs="Arial"/>
                <w:szCs w:val="24"/>
              </w:rPr>
            </w:pPr>
          </w:p>
        </w:tc>
        <w:tc>
          <w:tcPr>
            <w:tcW w:w="9507" w:type="dxa"/>
          </w:tcPr>
          <w:p w14:paraId="6C1F73B2" w14:textId="3F30A702" w:rsidR="00F54A40" w:rsidRPr="00C738D2" w:rsidRDefault="00F54A40" w:rsidP="007202A3">
            <w:pPr>
              <w:numPr>
                <w:ilvl w:val="0"/>
                <w:numId w:val="194"/>
              </w:numPr>
              <w:spacing w:before="100" w:after="100"/>
              <w:rPr>
                <w:rFonts w:ascii="Arial" w:hAnsi="Arial" w:cs="Arial"/>
                <w:szCs w:val="24"/>
              </w:rPr>
            </w:pPr>
            <w:r w:rsidRPr="00C738D2">
              <w:rPr>
                <w:rFonts w:ascii="Arial" w:hAnsi="Arial" w:cs="Arial"/>
                <w:szCs w:val="24"/>
              </w:rPr>
              <w:t xml:space="preserve">Each Generator </w:t>
            </w:r>
            <w:r w:rsidR="007202A3" w:rsidRPr="00C738D2">
              <w:rPr>
                <w:rFonts w:ascii="Arial" w:hAnsi="Arial" w:cs="Arial"/>
                <w:szCs w:val="24"/>
              </w:rPr>
              <w:t xml:space="preserve">shall </w:t>
            </w:r>
            <w:r w:rsidRPr="00C738D2">
              <w:rPr>
                <w:rFonts w:ascii="Arial" w:hAnsi="Arial" w:cs="Arial"/>
                <w:szCs w:val="24"/>
              </w:rPr>
              <w:t xml:space="preserve">have a specific </w:t>
            </w:r>
            <w:r w:rsidR="007202A3" w:rsidRPr="00C738D2">
              <w:rPr>
                <w:rFonts w:ascii="Arial" w:hAnsi="Arial" w:cs="Arial"/>
                <w:szCs w:val="24"/>
              </w:rPr>
              <w:t>m</w:t>
            </w:r>
            <w:r w:rsidRPr="00C738D2">
              <w:rPr>
                <w:rFonts w:ascii="Arial" w:hAnsi="Arial" w:cs="Arial"/>
                <w:szCs w:val="24"/>
              </w:rPr>
              <w:t xml:space="preserve">essage </w:t>
            </w:r>
            <w:r w:rsidR="007202A3" w:rsidRPr="00C738D2">
              <w:rPr>
                <w:rFonts w:ascii="Arial" w:hAnsi="Arial" w:cs="Arial"/>
                <w:szCs w:val="24"/>
              </w:rPr>
              <w:t>t</w:t>
            </w:r>
            <w:r w:rsidRPr="00C738D2">
              <w:rPr>
                <w:rFonts w:ascii="Arial" w:hAnsi="Arial" w:cs="Arial"/>
                <w:szCs w:val="24"/>
              </w:rPr>
              <w:t>ype indicator.</w:t>
            </w:r>
          </w:p>
        </w:tc>
      </w:tr>
      <w:tr w:rsidR="00F54A40" w:rsidRPr="00C738D2" w14:paraId="78D94723" w14:textId="77777777" w:rsidTr="001D4185">
        <w:trPr>
          <w:gridAfter w:val="1"/>
          <w:wAfter w:w="1305" w:type="dxa"/>
          <w:jc w:val="center"/>
        </w:trPr>
        <w:tc>
          <w:tcPr>
            <w:tcW w:w="270" w:type="dxa"/>
          </w:tcPr>
          <w:p w14:paraId="40DB3552" w14:textId="77777777" w:rsidR="00F54A40" w:rsidRPr="00C738D2" w:rsidRDefault="00F54A40" w:rsidP="0073359B">
            <w:pPr>
              <w:spacing w:before="100" w:after="100"/>
              <w:rPr>
                <w:rFonts w:ascii="Arial" w:hAnsi="Arial" w:cs="Arial"/>
                <w:szCs w:val="24"/>
              </w:rPr>
            </w:pPr>
          </w:p>
        </w:tc>
        <w:tc>
          <w:tcPr>
            <w:tcW w:w="9507" w:type="dxa"/>
          </w:tcPr>
          <w:p w14:paraId="34995186" w14:textId="4883BBB0" w:rsidR="00F54A40" w:rsidRPr="00C738D2" w:rsidRDefault="00F54A40" w:rsidP="007202A3">
            <w:pPr>
              <w:numPr>
                <w:ilvl w:val="0"/>
                <w:numId w:val="194"/>
              </w:numPr>
              <w:spacing w:before="100" w:after="100"/>
              <w:rPr>
                <w:rFonts w:ascii="Arial" w:hAnsi="Arial" w:cs="Arial"/>
                <w:szCs w:val="24"/>
              </w:rPr>
            </w:pPr>
            <w:r w:rsidRPr="00C738D2">
              <w:rPr>
                <w:rFonts w:ascii="Arial" w:hAnsi="Arial" w:cs="Arial"/>
                <w:szCs w:val="24"/>
              </w:rPr>
              <w:t xml:space="preserve">Each DE </w:t>
            </w:r>
            <w:r w:rsidR="007202A3" w:rsidRPr="00C738D2">
              <w:rPr>
                <w:rFonts w:ascii="Arial" w:hAnsi="Arial" w:cs="Arial"/>
                <w:szCs w:val="24"/>
              </w:rPr>
              <w:t xml:space="preserve">shall </w:t>
            </w:r>
            <w:r w:rsidRPr="00C738D2">
              <w:rPr>
                <w:rFonts w:ascii="Arial" w:hAnsi="Arial" w:cs="Arial"/>
                <w:b/>
                <w:szCs w:val="24"/>
              </w:rPr>
              <w:t>not</w:t>
            </w:r>
            <w:r w:rsidRPr="00C738D2">
              <w:rPr>
                <w:rFonts w:ascii="Arial" w:hAnsi="Arial" w:cs="Arial"/>
                <w:szCs w:val="24"/>
              </w:rPr>
              <w:t xml:space="preserve"> employ visual messages that are common to multiple Generators.</w:t>
            </w:r>
          </w:p>
        </w:tc>
      </w:tr>
      <w:tr w:rsidR="00F54A40" w:rsidRPr="00C738D2" w14:paraId="2B75B60C" w14:textId="77777777" w:rsidTr="001D4185">
        <w:trPr>
          <w:gridAfter w:val="1"/>
          <w:wAfter w:w="1305" w:type="dxa"/>
          <w:jc w:val="center"/>
        </w:trPr>
        <w:tc>
          <w:tcPr>
            <w:tcW w:w="270" w:type="dxa"/>
          </w:tcPr>
          <w:p w14:paraId="428AF22A" w14:textId="77777777" w:rsidR="00F54A40" w:rsidRPr="00C738D2" w:rsidRDefault="00F54A40" w:rsidP="0073359B">
            <w:pPr>
              <w:spacing w:before="100" w:after="100"/>
              <w:rPr>
                <w:rFonts w:ascii="Arial" w:hAnsi="Arial" w:cs="Arial"/>
                <w:szCs w:val="24"/>
              </w:rPr>
            </w:pPr>
          </w:p>
        </w:tc>
        <w:tc>
          <w:tcPr>
            <w:tcW w:w="9507" w:type="dxa"/>
          </w:tcPr>
          <w:p w14:paraId="6779170A" w14:textId="7EEA5CA5" w:rsidR="00F54A40" w:rsidRPr="00C738D2" w:rsidRDefault="00F54A40" w:rsidP="007202A3">
            <w:pPr>
              <w:numPr>
                <w:ilvl w:val="0"/>
                <w:numId w:val="194"/>
              </w:numPr>
              <w:spacing w:before="100" w:after="100"/>
              <w:rPr>
                <w:rFonts w:ascii="Arial" w:hAnsi="Arial" w:cs="Arial"/>
                <w:szCs w:val="24"/>
              </w:rPr>
            </w:pPr>
            <w:r w:rsidRPr="00C738D2">
              <w:rPr>
                <w:rFonts w:ascii="Arial" w:hAnsi="Arial" w:cs="Arial"/>
                <w:szCs w:val="24"/>
              </w:rPr>
              <w:t xml:space="preserve">Emergency messages </w:t>
            </w:r>
            <w:r w:rsidR="007202A3" w:rsidRPr="00C738D2">
              <w:rPr>
                <w:rFonts w:ascii="Arial" w:hAnsi="Arial" w:cs="Arial"/>
                <w:szCs w:val="24"/>
              </w:rPr>
              <w:t xml:space="preserve">shall </w:t>
            </w:r>
            <w:r w:rsidRPr="00C738D2">
              <w:rPr>
                <w:rFonts w:ascii="Arial" w:hAnsi="Arial" w:cs="Arial"/>
                <w:szCs w:val="24"/>
              </w:rPr>
              <w:t xml:space="preserve">have an audible alarm that is unique to </w:t>
            </w:r>
            <w:r w:rsidR="00105EDB" w:rsidRPr="00C738D2">
              <w:rPr>
                <w:rFonts w:ascii="Arial" w:hAnsi="Arial" w:cs="Arial"/>
                <w:szCs w:val="24"/>
              </w:rPr>
              <w:t>e</w:t>
            </w:r>
            <w:r w:rsidRPr="00C738D2">
              <w:rPr>
                <w:rFonts w:ascii="Arial" w:hAnsi="Arial" w:cs="Arial"/>
                <w:szCs w:val="24"/>
              </w:rPr>
              <w:t xml:space="preserve">mergency messages and </w:t>
            </w:r>
            <w:r w:rsidRPr="00C738D2">
              <w:rPr>
                <w:rFonts w:ascii="Arial" w:hAnsi="Arial" w:cs="Arial"/>
                <w:b/>
                <w:szCs w:val="24"/>
              </w:rPr>
              <w:t>cannot</w:t>
            </w:r>
            <w:r w:rsidRPr="00C738D2">
              <w:rPr>
                <w:rFonts w:ascii="Arial" w:hAnsi="Arial" w:cs="Arial"/>
                <w:szCs w:val="24"/>
              </w:rPr>
              <w:t xml:space="preserve"> be disabled.</w:t>
            </w:r>
          </w:p>
        </w:tc>
      </w:tr>
      <w:tr w:rsidR="00F54A40" w:rsidRPr="00C738D2" w14:paraId="5575DE38" w14:textId="77777777" w:rsidTr="001D4185">
        <w:trPr>
          <w:gridAfter w:val="1"/>
          <w:wAfter w:w="1305" w:type="dxa"/>
          <w:jc w:val="center"/>
        </w:trPr>
        <w:tc>
          <w:tcPr>
            <w:tcW w:w="270" w:type="dxa"/>
          </w:tcPr>
          <w:p w14:paraId="5DD5B4E9" w14:textId="77777777" w:rsidR="00F54A40" w:rsidRPr="00C738D2" w:rsidRDefault="00F54A40" w:rsidP="0073359B">
            <w:pPr>
              <w:spacing w:before="100" w:after="100"/>
              <w:rPr>
                <w:rFonts w:ascii="Arial" w:hAnsi="Arial" w:cs="Arial"/>
                <w:szCs w:val="24"/>
              </w:rPr>
            </w:pPr>
          </w:p>
        </w:tc>
        <w:tc>
          <w:tcPr>
            <w:tcW w:w="9507" w:type="dxa"/>
          </w:tcPr>
          <w:p w14:paraId="6A8A4494" w14:textId="7FF12039" w:rsidR="00F54A40" w:rsidRPr="00C738D2" w:rsidRDefault="00F54A40" w:rsidP="00105EDB">
            <w:pPr>
              <w:numPr>
                <w:ilvl w:val="0"/>
                <w:numId w:val="194"/>
              </w:numPr>
              <w:spacing w:before="100" w:after="100"/>
              <w:rPr>
                <w:rFonts w:ascii="Arial" w:hAnsi="Arial" w:cs="Arial"/>
                <w:szCs w:val="24"/>
              </w:rPr>
            </w:pPr>
            <w:r w:rsidRPr="00C738D2">
              <w:rPr>
                <w:rFonts w:ascii="Arial" w:hAnsi="Arial" w:cs="Arial"/>
                <w:szCs w:val="24"/>
              </w:rPr>
              <w:t xml:space="preserve">Emergency messages </w:t>
            </w:r>
            <w:r w:rsidR="00105EDB" w:rsidRPr="00C738D2">
              <w:rPr>
                <w:rFonts w:ascii="Arial" w:hAnsi="Arial" w:cs="Arial"/>
                <w:szCs w:val="24"/>
              </w:rPr>
              <w:t>shall be “</w:t>
            </w:r>
            <w:r w:rsidRPr="00C738D2">
              <w:rPr>
                <w:rFonts w:ascii="Arial" w:hAnsi="Arial" w:cs="Arial"/>
                <w:szCs w:val="24"/>
              </w:rPr>
              <w:t>Message Type 2</w:t>
            </w:r>
            <w:r w:rsidR="00105EDB" w:rsidRPr="00C738D2">
              <w:rPr>
                <w:rFonts w:ascii="Arial" w:hAnsi="Arial" w:cs="Arial"/>
                <w:szCs w:val="24"/>
              </w:rPr>
              <w:t>”</w:t>
            </w:r>
            <w:r w:rsidRPr="00C738D2">
              <w:rPr>
                <w:rFonts w:ascii="Arial" w:hAnsi="Arial" w:cs="Arial"/>
                <w:szCs w:val="24"/>
              </w:rPr>
              <w:t xml:space="preserve"> (Emergency)</w:t>
            </w:r>
            <w:r w:rsidR="001D632A" w:rsidRPr="00C738D2">
              <w:rPr>
                <w:rFonts w:ascii="Arial" w:hAnsi="Arial" w:cs="Arial"/>
                <w:szCs w:val="24"/>
              </w:rPr>
              <w:t>.</w:t>
            </w:r>
          </w:p>
        </w:tc>
      </w:tr>
      <w:tr w:rsidR="00F54A40" w:rsidRPr="00C738D2" w14:paraId="5484BB4E" w14:textId="77777777" w:rsidTr="001D4185">
        <w:trPr>
          <w:gridAfter w:val="1"/>
          <w:wAfter w:w="1305" w:type="dxa"/>
          <w:jc w:val="center"/>
        </w:trPr>
        <w:tc>
          <w:tcPr>
            <w:tcW w:w="270" w:type="dxa"/>
          </w:tcPr>
          <w:p w14:paraId="25DAFF3C" w14:textId="77777777" w:rsidR="00F54A40" w:rsidRPr="00C738D2" w:rsidRDefault="00F54A40" w:rsidP="0073359B">
            <w:pPr>
              <w:spacing w:before="100" w:after="100"/>
              <w:rPr>
                <w:rFonts w:ascii="Arial" w:hAnsi="Arial" w:cs="Arial"/>
                <w:szCs w:val="24"/>
              </w:rPr>
            </w:pPr>
          </w:p>
        </w:tc>
        <w:tc>
          <w:tcPr>
            <w:tcW w:w="9507" w:type="dxa"/>
          </w:tcPr>
          <w:p w14:paraId="735D65F0" w14:textId="77777777" w:rsidR="00F54A40" w:rsidRDefault="00F54A40" w:rsidP="00F0470E">
            <w:pPr>
              <w:numPr>
                <w:ilvl w:val="0"/>
                <w:numId w:val="194"/>
              </w:numPr>
              <w:spacing w:before="100" w:after="100"/>
              <w:rPr>
                <w:rFonts w:ascii="Arial" w:hAnsi="Arial" w:cs="Arial"/>
                <w:szCs w:val="24"/>
              </w:rPr>
            </w:pPr>
            <w:r w:rsidRPr="00C738D2">
              <w:rPr>
                <w:rFonts w:ascii="Arial" w:hAnsi="Arial" w:cs="Arial"/>
                <w:szCs w:val="24"/>
              </w:rPr>
              <w:t xml:space="preserve">Messages that require acknowledgement </w:t>
            </w:r>
            <w:r w:rsidR="00105EDB" w:rsidRPr="00C738D2">
              <w:rPr>
                <w:rFonts w:ascii="Arial" w:hAnsi="Arial" w:cs="Arial"/>
                <w:szCs w:val="24"/>
              </w:rPr>
              <w:t xml:space="preserve">shall </w:t>
            </w:r>
            <w:r w:rsidRPr="00C738D2">
              <w:rPr>
                <w:rFonts w:ascii="Arial" w:hAnsi="Arial" w:cs="Arial"/>
                <w:szCs w:val="24"/>
              </w:rPr>
              <w:t xml:space="preserve">have an </w:t>
            </w:r>
            <w:r w:rsidR="00105EDB" w:rsidRPr="00C738D2">
              <w:rPr>
                <w:rFonts w:ascii="Arial" w:hAnsi="Arial" w:cs="Arial"/>
                <w:szCs w:val="24"/>
              </w:rPr>
              <w:t>“</w:t>
            </w:r>
            <w:r w:rsidRPr="00C738D2">
              <w:rPr>
                <w:rFonts w:ascii="Arial" w:hAnsi="Arial" w:cs="Arial"/>
                <w:szCs w:val="24"/>
              </w:rPr>
              <w:t>ACK Required = 1</w:t>
            </w:r>
            <w:r w:rsidR="00105EDB" w:rsidRPr="00C738D2">
              <w:rPr>
                <w:rFonts w:ascii="Arial" w:hAnsi="Arial" w:cs="Arial"/>
                <w:szCs w:val="24"/>
              </w:rPr>
              <w:t>”</w:t>
            </w:r>
            <w:r w:rsidRPr="00C738D2">
              <w:rPr>
                <w:rFonts w:ascii="Arial" w:hAnsi="Arial" w:cs="Arial"/>
                <w:szCs w:val="24"/>
              </w:rPr>
              <w:t xml:space="preserve"> on the RTU.</w:t>
            </w:r>
          </w:p>
          <w:p w14:paraId="5D7E620F" w14:textId="75EF2B4F" w:rsidR="00731876" w:rsidRPr="00C738D2" w:rsidRDefault="00731876" w:rsidP="00731876">
            <w:pPr>
              <w:spacing w:before="100" w:after="100"/>
              <w:rPr>
                <w:rFonts w:ascii="Arial" w:hAnsi="Arial" w:cs="Arial"/>
                <w:szCs w:val="24"/>
              </w:rPr>
            </w:pPr>
          </w:p>
        </w:tc>
      </w:tr>
      <w:tr w:rsidR="00F54A40" w:rsidRPr="00C738D2" w14:paraId="47BA11BE" w14:textId="77777777" w:rsidTr="001D4185">
        <w:trPr>
          <w:gridAfter w:val="1"/>
          <w:wAfter w:w="1305" w:type="dxa"/>
          <w:jc w:val="center"/>
        </w:trPr>
        <w:tc>
          <w:tcPr>
            <w:tcW w:w="270" w:type="dxa"/>
          </w:tcPr>
          <w:p w14:paraId="031281B9" w14:textId="77777777" w:rsidR="00F54A40" w:rsidRPr="00C738D2" w:rsidRDefault="00F54A40" w:rsidP="008D5316">
            <w:pPr>
              <w:pStyle w:val="DocumentText"/>
            </w:pPr>
          </w:p>
        </w:tc>
        <w:tc>
          <w:tcPr>
            <w:tcW w:w="9507" w:type="dxa"/>
          </w:tcPr>
          <w:p w14:paraId="78073646" w14:textId="77777777" w:rsidR="00F54A40" w:rsidRPr="00C738D2" w:rsidRDefault="00F54A40" w:rsidP="00250CDB">
            <w:pPr>
              <w:pStyle w:val="Heading2"/>
              <w:numPr>
                <w:ilvl w:val="1"/>
                <w:numId w:val="131"/>
              </w:numPr>
              <w:tabs>
                <w:tab w:val="clear" w:pos="720"/>
                <w:tab w:val="num" w:pos="1035"/>
              </w:tabs>
              <w:spacing w:before="160"/>
              <w:ind w:left="1037" w:hanging="360"/>
            </w:pPr>
            <w:bookmarkStart w:id="74" w:name="_Toc282692908"/>
            <w:bookmarkStart w:id="75" w:name="_Toc300150518"/>
            <w:bookmarkStart w:id="76" w:name="_Toc375315962"/>
            <w:bookmarkStart w:id="77" w:name="_Toc53502078"/>
            <w:r w:rsidRPr="00C738D2">
              <w:t>Dispatch Instructions</w:t>
            </w:r>
            <w:bookmarkEnd w:id="74"/>
            <w:bookmarkEnd w:id="75"/>
            <w:bookmarkEnd w:id="76"/>
            <w:bookmarkEnd w:id="77"/>
          </w:p>
        </w:tc>
      </w:tr>
      <w:tr w:rsidR="00902469" w:rsidRPr="00C738D2" w14:paraId="183EA6BA" w14:textId="77777777" w:rsidTr="001D4185">
        <w:trPr>
          <w:gridAfter w:val="1"/>
          <w:wAfter w:w="1305" w:type="dxa"/>
          <w:jc w:val="center"/>
        </w:trPr>
        <w:tc>
          <w:tcPr>
            <w:tcW w:w="270" w:type="dxa"/>
          </w:tcPr>
          <w:p w14:paraId="4211B2F5" w14:textId="77777777" w:rsidR="00902469" w:rsidRPr="00C738D2" w:rsidRDefault="00902469" w:rsidP="00CE6C45">
            <w:pPr>
              <w:spacing w:before="100" w:after="100"/>
              <w:rPr>
                <w:rFonts w:ascii="Arial" w:hAnsi="Arial" w:cs="Arial"/>
              </w:rPr>
            </w:pPr>
          </w:p>
        </w:tc>
        <w:tc>
          <w:tcPr>
            <w:tcW w:w="9507" w:type="dxa"/>
          </w:tcPr>
          <w:p w14:paraId="3C0B4ABA" w14:textId="4E5A1BC5" w:rsidR="00902469" w:rsidRPr="00C738D2" w:rsidRDefault="00902469" w:rsidP="00CE6C45">
            <w:pPr>
              <w:spacing w:before="100" w:after="100"/>
              <w:ind w:left="1029"/>
              <w:rPr>
                <w:rFonts w:ascii="Arial" w:hAnsi="Arial" w:cs="Arial"/>
                <w:szCs w:val="24"/>
              </w:rPr>
            </w:pPr>
            <w:r w:rsidRPr="00C738D2">
              <w:rPr>
                <w:rFonts w:ascii="Arial" w:hAnsi="Arial" w:cs="Arial"/>
                <w:szCs w:val="24"/>
              </w:rPr>
              <w:t>Dispatch Instructions for Generators that are part of CSFs are governed by Section VII.C of this OP. For all other Generators:</w:t>
            </w:r>
          </w:p>
        </w:tc>
      </w:tr>
      <w:tr w:rsidR="00F54A40" w:rsidRPr="00C738D2" w14:paraId="0C03F770" w14:textId="77777777" w:rsidTr="001D4185">
        <w:trPr>
          <w:gridAfter w:val="1"/>
          <w:wAfter w:w="1305" w:type="dxa"/>
          <w:jc w:val="center"/>
        </w:trPr>
        <w:tc>
          <w:tcPr>
            <w:tcW w:w="270" w:type="dxa"/>
          </w:tcPr>
          <w:p w14:paraId="48478F99" w14:textId="77777777" w:rsidR="00F54A40" w:rsidRPr="00C738D2" w:rsidRDefault="00F54A40" w:rsidP="0073359B">
            <w:pPr>
              <w:spacing w:before="100" w:after="100"/>
              <w:rPr>
                <w:rFonts w:ascii="Arial" w:hAnsi="Arial" w:cs="Arial"/>
                <w:szCs w:val="24"/>
              </w:rPr>
            </w:pPr>
          </w:p>
        </w:tc>
        <w:tc>
          <w:tcPr>
            <w:tcW w:w="9507" w:type="dxa"/>
          </w:tcPr>
          <w:p w14:paraId="7C5CB7CC" w14:textId="7BEFCFB8" w:rsidR="00F54A40" w:rsidRPr="00C738D2" w:rsidRDefault="00F54A40" w:rsidP="00C82C87">
            <w:pPr>
              <w:numPr>
                <w:ilvl w:val="0"/>
                <w:numId w:val="14"/>
              </w:numPr>
              <w:tabs>
                <w:tab w:val="left" w:pos="1389"/>
              </w:tabs>
              <w:spacing w:before="100" w:after="100"/>
              <w:ind w:left="1389"/>
              <w:rPr>
                <w:rFonts w:ascii="Arial" w:hAnsi="Arial" w:cs="Arial"/>
                <w:szCs w:val="24"/>
              </w:rPr>
            </w:pPr>
            <w:r w:rsidRPr="00C738D2">
              <w:rPr>
                <w:rFonts w:ascii="Arial" w:hAnsi="Arial" w:cs="Arial"/>
                <w:szCs w:val="24"/>
              </w:rPr>
              <w:t xml:space="preserve">All Dispatch Instructions (Includes </w:t>
            </w:r>
            <w:r w:rsidR="006A2CB0" w:rsidRPr="00C738D2">
              <w:rPr>
                <w:rFonts w:ascii="Arial" w:hAnsi="Arial" w:cs="Arial"/>
                <w:szCs w:val="24"/>
              </w:rPr>
              <w:t>n</w:t>
            </w:r>
            <w:r w:rsidRPr="00C738D2">
              <w:rPr>
                <w:rFonts w:ascii="Arial" w:hAnsi="Arial" w:cs="Arial"/>
                <w:szCs w:val="24"/>
              </w:rPr>
              <w:t xml:space="preserve">ormal and </w:t>
            </w:r>
            <w:r w:rsidR="006A2CB0" w:rsidRPr="00C738D2">
              <w:rPr>
                <w:rFonts w:ascii="Arial" w:hAnsi="Arial" w:cs="Arial"/>
                <w:szCs w:val="24"/>
              </w:rPr>
              <w:t>e</w:t>
            </w:r>
            <w:r w:rsidRPr="00C738D2">
              <w:rPr>
                <w:rFonts w:ascii="Arial" w:hAnsi="Arial" w:cs="Arial"/>
                <w:szCs w:val="24"/>
              </w:rPr>
              <w:t>mergency)</w:t>
            </w:r>
          </w:p>
        </w:tc>
      </w:tr>
      <w:tr w:rsidR="00F54A40" w:rsidRPr="00C738D2" w14:paraId="20D2ECD9" w14:textId="77777777" w:rsidTr="001D4185">
        <w:trPr>
          <w:gridAfter w:val="1"/>
          <w:wAfter w:w="1305" w:type="dxa"/>
          <w:jc w:val="center"/>
        </w:trPr>
        <w:tc>
          <w:tcPr>
            <w:tcW w:w="270" w:type="dxa"/>
          </w:tcPr>
          <w:p w14:paraId="0F382D93" w14:textId="77777777" w:rsidR="00F54A40" w:rsidRPr="00C738D2" w:rsidRDefault="00F54A40" w:rsidP="00937FB4">
            <w:pPr>
              <w:spacing w:before="100" w:after="100"/>
              <w:rPr>
                <w:rFonts w:ascii="Arial" w:hAnsi="Arial" w:cs="Arial"/>
                <w:szCs w:val="24"/>
              </w:rPr>
            </w:pPr>
          </w:p>
        </w:tc>
        <w:tc>
          <w:tcPr>
            <w:tcW w:w="9507" w:type="dxa"/>
          </w:tcPr>
          <w:p w14:paraId="7939287B" w14:textId="6659CC90" w:rsidR="00F54A40" w:rsidRPr="00C738D2" w:rsidRDefault="00F54A40" w:rsidP="00E7121D">
            <w:pPr>
              <w:numPr>
                <w:ilvl w:val="0"/>
                <w:numId w:val="49"/>
              </w:numPr>
              <w:spacing w:before="100" w:after="100"/>
              <w:rPr>
                <w:rFonts w:ascii="Arial" w:hAnsi="Arial" w:cs="Arial"/>
                <w:szCs w:val="24"/>
              </w:rPr>
            </w:pPr>
            <w:r w:rsidRPr="00C738D2">
              <w:rPr>
                <w:rFonts w:ascii="Arial" w:hAnsi="Arial" w:cs="Arial"/>
                <w:szCs w:val="24"/>
              </w:rPr>
              <w:t xml:space="preserve">If a DE is </w:t>
            </w:r>
            <w:r w:rsidRPr="00C738D2">
              <w:rPr>
                <w:rFonts w:ascii="Arial" w:hAnsi="Arial" w:cs="Arial"/>
                <w:b/>
                <w:szCs w:val="24"/>
              </w:rPr>
              <w:t>not</w:t>
            </w:r>
            <w:r w:rsidRPr="00C738D2">
              <w:rPr>
                <w:rFonts w:ascii="Arial" w:hAnsi="Arial" w:cs="Arial"/>
                <w:szCs w:val="24"/>
              </w:rPr>
              <w:t xml:space="preserve"> capable of controlling the delivery of energy in accordance with its Offer Data, the DE </w:t>
            </w:r>
            <w:r w:rsidR="00105EDB" w:rsidRPr="00C738D2">
              <w:rPr>
                <w:rFonts w:ascii="Arial" w:hAnsi="Arial" w:cs="Arial"/>
                <w:szCs w:val="24"/>
              </w:rPr>
              <w:t>shall</w:t>
            </w:r>
            <w:r w:rsidRPr="00C738D2">
              <w:rPr>
                <w:rFonts w:ascii="Arial" w:hAnsi="Arial" w:cs="Arial"/>
                <w:szCs w:val="24"/>
              </w:rPr>
              <w:t xml:space="preserve"> notify the ISO System Operators as soon as practicable.  Efforts should be made to forecast Generator capabilities based on daily local conditions and submit those parameters appropriately.</w:t>
            </w:r>
          </w:p>
        </w:tc>
      </w:tr>
      <w:tr w:rsidR="00F54A40" w:rsidRPr="00C738D2" w14:paraId="209AD4C2" w14:textId="77777777" w:rsidTr="001D4185">
        <w:trPr>
          <w:gridAfter w:val="1"/>
          <w:wAfter w:w="1305" w:type="dxa"/>
          <w:jc w:val="center"/>
        </w:trPr>
        <w:tc>
          <w:tcPr>
            <w:tcW w:w="270" w:type="dxa"/>
          </w:tcPr>
          <w:p w14:paraId="56D5058A" w14:textId="77777777" w:rsidR="00F54A40" w:rsidRPr="00C738D2" w:rsidRDefault="00F54A40" w:rsidP="003D7F7D">
            <w:pPr>
              <w:spacing w:before="100" w:after="100"/>
              <w:rPr>
                <w:rFonts w:ascii="Arial" w:hAnsi="Arial" w:cs="Arial"/>
                <w:szCs w:val="24"/>
              </w:rPr>
            </w:pPr>
          </w:p>
        </w:tc>
        <w:tc>
          <w:tcPr>
            <w:tcW w:w="9507" w:type="dxa"/>
          </w:tcPr>
          <w:p w14:paraId="45426EA0" w14:textId="77777777" w:rsidR="00F54A40" w:rsidRPr="00C738D2" w:rsidRDefault="00F54A40" w:rsidP="00C82C87">
            <w:pPr>
              <w:numPr>
                <w:ilvl w:val="0"/>
                <w:numId w:val="14"/>
              </w:numPr>
              <w:tabs>
                <w:tab w:val="left" w:pos="1389"/>
              </w:tabs>
              <w:spacing w:before="100" w:after="100"/>
              <w:ind w:left="1389"/>
              <w:rPr>
                <w:rFonts w:ascii="Arial" w:hAnsi="Arial" w:cs="Arial"/>
                <w:szCs w:val="24"/>
              </w:rPr>
            </w:pPr>
            <w:r w:rsidRPr="00C738D2">
              <w:rPr>
                <w:rFonts w:ascii="Arial" w:hAnsi="Arial" w:cs="Arial"/>
                <w:szCs w:val="24"/>
              </w:rPr>
              <w:t>Normal Dispatch Instructions</w:t>
            </w:r>
          </w:p>
        </w:tc>
      </w:tr>
      <w:tr w:rsidR="00F54A40" w:rsidRPr="00C738D2" w14:paraId="4C7E42B2" w14:textId="77777777" w:rsidTr="001D4185">
        <w:trPr>
          <w:gridAfter w:val="1"/>
          <w:wAfter w:w="1305" w:type="dxa"/>
          <w:jc w:val="center"/>
        </w:trPr>
        <w:tc>
          <w:tcPr>
            <w:tcW w:w="270" w:type="dxa"/>
          </w:tcPr>
          <w:p w14:paraId="6EE0C7C7" w14:textId="77777777" w:rsidR="00F54A40" w:rsidRPr="00C738D2" w:rsidRDefault="00F54A40" w:rsidP="00937FB4">
            <w:pPr>
              <w:spacing w:before="100" w:after="100"/>
              <w:rPr>
                <w:rFonts w:ascii="Arial" w:hAnsi="Arial" w:cs="Arial"/>
                <w:szCs w:val="24"/>
              </w:rPr>
            </w:pPr>
          </w:p>
        </w:tc>
        <w:tc>
          <w:tcPr>
            <w:tcW w:w="9507" w:type="dxa"/>
          </w:tcPr>
          <w:p w14:paraId="405D0B10" w14:textId="483988DF" w:rsidR="00F54A40" w:rsidRPr="00C738D2" w:rsidRDefault="00F54A40" w:rsidP="00105EDB">
            <w:pPr>
              <w:numPr>
                <w:ilvl w:val="0"/>
                <w:numId w:val="50"/>
              </w:numPr>
              <w:spacing w:before="100" w:after="100"/>
              <w:rPr>
                <w:rFonts w:ascii="Arial" w:hAnsi="Arial" w:cs="Arial"/>
                <w:szCs w:val="24"/>
              </w:rPr>
            </w:pPr>
            <w:r w:rsidRPr="00C738D2">
              <w:rPr>
                <w:rFonts w:ascii="Arial" w:hAnsi="Arial" w:cs="Arial"/>
                <w:szCs w:val="24"/>
              </w:rPr>
              <w:t xml:space="preserve">Normal Dispatch Instructions </w:t>
            </w:r>
            <w:r w:rsidR="00105EDB" w:rsidRPr="00C738D2">
              <w:rPr>
                <w:rFonts w:ascii="Arial" w:hAnsi="Arial" w:cs="Arial"/>
                <w:szCs w:val="24"/>
              </w:rPr>
              <w:t xml:space="preserve">shall be </w:t>
            </w:r>
            <w:r w:rsidRPr="00C738D2">
              <w:rPr>
                <w:rFonts w:ascii="Arial" w:hAnsi="Arial" w:cs="Arial"/>
                <w:szCs w:val="24"/>
              </w:rPr>
              <w:t>transmitted electronically to each DE every five minutes or less, depending on system conditions.</w:t>
            </w:r>
          </w:p>
        </w:tc>
      </w:tr>
      <w:tr w:rsidR="00F54A40" w:rsidRPr="00C738D2" w14:paraId="1F54D7D0" w14:textId="77777777" w:rsidTr="001D4185">
        <w:trPr>
          <w:gridAfter w:val="1"/>
          <w:wAfter w:w="1305" w:type="dxa"/>
          <w:jc w:val="center"/>
        </w:trPr>
        <w:tc>
          <w:tcPr>
            <w:tcW w:w="270" w:type="dxa"/>
          </w:tcPr>
          <w:p w14:paraId="22D1975C" w14:textId="77777777" w:rsidR="00F54A40" w:rsidRPr="00C738D2" w:rsidRDefault="00F54A40" w:rsidP="00937FB4">
            <w:pPr>
              <w:spacing w:before="100" w:after="100"/>
              <w:rPr>
                <w:rFonts w:ascii="Arial" w:hAnsi="Arial" w:cs="Arial"/>
                <w:szCs w:val="24"/>
              </w:rPr>
            </w:pPr>
          </w:p>
        </w:tc>
        <w:tc>
          <w:tcPr>
            <w:tcW w:w="9507" w:type="dxa"/>
          </w:tcPr>
          <w:p w14:paraId="5DA85F17" w14:textId="74D156C4" w:rsidR="00F54A40" w:rsidRPr="00C738D2" w:rsidRDefault="0024508D" w:rsidP="00E7121D">
            <w:pPr>
              <w:numPr>
                <w:ilvl w:val="0"/>
                <w:numId w:val="50"/>
              </w:numPr>
              <w:spacing w:before="100" w:after="100"/>
              <w:rPr>
                <w:rFonts w:ascii="Arial" w:hAnsi="Arial" w:cs="Arial"/>
                <w:szCs w:val="24"/>
              </w:rPr>
            </w:pPr>
            <w:r w:rsidRPr="00C738D2">
              <w:rPr>
                <w:rFonts w:ascii="Arial" w:hAnsi="Arial" w:cs="Arial"/>
                <w:szCs w:val="24"/>
              </w:rPr>
              <w:t xml:space="preserve">Manual acknowledgement of a </w:t>
            </w:r>
            <w:r w:rsidR="006A2CB0" w:rsidRPr="00C738D2">
              <w:rPr>
                <w:rFonts w:ascii="Arial" w:hAnsi="Arial" w:cs="Arial"/>
                <w:szCs w:val="24"/>
              </w:rPr>
              <w:t>n</w:t>
            </w:r>
            <w:r w:rsidRPr="00C738D2">
              <w:rPr>
                <w:rFonts w:ascii="Arial" w:hAnsi="Arial" w:cs="Arial"/>
                <w:szCs w:val="24"/>
              </w:rPr>
              <w:t xml:space="preserve">ormal </w:t>
            </w:r>
            <w:r w:rsidR="007202A3" w:rsidRPr="00C738D2">
              <w:rPr>
                <w:rFonts w:ascii="Arial" w:hAnsi="Arial" w:cs="Arial"/>
                <w:szCs w:val="24"/>
              </w:rPr>
              <w:t>D</w:t>
            </w:r>
            <w:r w:rsidRPr="00C738D2">
              <w:rPr>
                <w:rFonts w:ascii="Arial" w:hAnsi="Arial" w:cs="Arial"/>
                <w:szCs w:val="24"/>
              </w:rPr>
              <w:t>ispatch</w:t>
            </w:r>
            <w:r w:rsidR="007202A3" w:rsidRPr="00C738D2">
              <w:rPr>
                <w:rFonts w:ascii="Arial" w:hAnsi="Arial" w:cs="Arial"/>
                <w:szCs w:val="24"/>
              </w:rPr>
              <w:t xml:space="preserve"> Instruction</w:t>
            </w:r>
            <w:r w:rsidRPr="00C738D2">
              <w:rPr>
                <w:rFonts w:ascii="Arial" w:hAnsi="Arial" w:cs="Arial"/>
                <w:szCs w:val="24"/>
              </w:rPr>
              <w:t xml:space="preserve"> is </w:t>
            </w:r>
            <w:r w:rsidRPr="00C738D2">
              <w:rPr>
                <w:rFonts w:ascii="Arial" w:hAnsi="Arial" w:cs="Arial"/>
                <w:b/>
                <w:szCs w:val="24"/>
              </w:rPr>
              <w:t>not</w:t>
            </w:r>
            <w:r w:rsidRPr="00C738D2">
              <w:rPr>
                <w:rFonts w:ascii="Arial" w:hAnsi="Arial" w:cs="Arial"/>
                <w:szCs w:val="24"/>
              </w:rPr>
              <w:t xml:space="preserve"> required</w:t>
            </w:r>
            <w:r w:rsidR="00232668" w:rsidRPr="00C738D2">
              <w:rPr>
                <w:rFonts w:ascii="Arial" w:hAnsi="Arial" w:cs="Arial"/>
                <w:szCs w:val="24"/>
              </w:rPr>
              <w:t>;</w:t>
            </w:r>
            <w:r w:rsidRPr="00C738D2">
              <w:rPr>
                <w:rFonts w:ascii="Arial" w:hAnsi="Arial" w:cs="Arial"/>
                <w:szCs w:val="24"/>
              </w:rPr>
              <w:t xml:space="preserve"> however</w:t>
            </w:r>
            <w:r w:rsidR="007202A3" w:rsidRPr="00C738D2">
              <w:rPr>
                <w:rFonts w:ascii="Arial" w:hAnsi="Arial" w:cs="Arial"/>
                <w:szCs w:val="24"/>
              </w:rPr>
              <w:t>,</w:t>
            </w:r>
            <w:r w:rsidRPr="00C738D2">
              <w:rPr>
                <w:rFonts w:ascii="Arial" w:hAnsi="Arial" w:cs="Arial"/>
                <w:szCs w:val="24"/>
              </w:rPr>
              <w:t xml:space="preserve"> compliance with the Dispatch Instruction</w:t>
            </w:r>
            <w:r w:rsidR="00105EDB" w:rsidRPr="00C738D2">
              <w:rPr>
                <w:rFonts w:ascii="Arial" w:hAnsi="Arial" w:cs="Arial"/>
                <w:szCs w:val="24"/>
              </w:rPr>
              <w:t xml:space="preserve"> shall be</w:t>
            </w:r>
            <w:r w:rsidRPr="00C738D2">
              <w:rPr>
                <w:rFonts w:ascii="Arial" w:hAnsi="Arial" w:cs="Arial"/>
                <w:szCs w:val="24"/>
              </w:rPr>
              <w:t xml:space="preserve"> in accordance with Offer Data without delay.</w:t>
            </w:r>
          </w:p>
        </w:tc>
      </w:tr>
      <w:tr w:rsidR="00F54A40" w:rsidRPr="00C738D2" w14:paraId="4E325EE5" w14:textId="77777777" w:rsidTr="001D4185">
        <w:trPr>
          <w:gridAfter w:val="1"/>
          <w:wAfter w:w="1305" w:type="dxa"/>
          <w:jc w:val="center"/>
        </w:trPr>
        <w:tc>
          <w:tcPr>
            <w:tcW w:w="270" w:type="dxa"/>
          </w:tcPr>
          <w:p w14:paraId="14E813F7" w14:textId="77777777" w:rsidR="00F54A40" w:rsidRPr="00C738D2" w:rsidRDefault="00F54A40" w:rsidP="00937FB4">
            <w:pPr>
              <w:spacing w:before="100" w:after="100"/>
              <w:rPr>
                <w:rFonts w:ascii="Arial" w:hAnsi="Arial" w:cs="Arial"/>
                <w:szCs w:val="24"/>
              </w:rPr>
            </w:pPr>
          </w:p>
        </w:tc>
        <w:tc>
          <w:tcPr>
            <w:tcW w:w="9507" w:type="dxa"/>
          </w:tcPr>
          <w:p w14:paraId="2652B68F" w14:textId="7FCDB232" w:rsidR="00F54A40" w:rsidRPr="00C738D2" w:rsidRDefault="0024508D" w:rsidP="00E55331">
            <w:pPr>
              <w:numPr>
                <w:ilvl w:val="0"/>
                <w:numId w:val="50"/>
              </w:numPr>
              <w:spacing w:before="100" w:after="100"/>
              <w:rPr>
                <w:rFonts w:ascii="Arial" w:hAnsi="Arial" w:cs="Arial"/>
                <w:szCs w:val="24"/>
              </w:rPr>
            </w:pPr>
            <w:r w:rsidRPr="00C738D2">
              <w:rPr>
                <w:rFonts w:ascii="Arial" w:hAnsi="Arial" w:cs="Arial"/>
                <w:szCs w:val="24"/>
              </w:rPr>
              <w:t xml:space="preserve">Fast Start Generators </w:t>
            </w:r>
            <w:r w:rsidR="00105EDB" w:rsidRPr="00C738D2">
              <w:rPr>
                <w:rFonts w:ascii="Arial" w:hAnsi="Arial" w:cs="Arial"/>
                <w:szCs w:val="24"/>
              </w:rPr>
              <w:t xml:space="preserve">shall </w:t>
            </w:r>
            <w:r w:rsidRPr="00C738D2">
              <w:rPr>
                <w:rFonts w:ascii="Arial" w:hAnsi="Arial" w:cs="Arial"/>
                <w:szCs w:val="24"/>
              </w:rPr>
              <w:t xml:space="preserve">receive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and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 xml:space="preserve">own messages which </w:t>
            </w:r>
            <w:r w:rsidR="007202A3" w:rsidRPr="00C738D2">
              <w:rPr>
                <w:rFonts w:ascii="Arial" w:hAnsi="Arial" w:cs="Arial"/>
                <w:szCs w:val="24"/>
              </w:rPr>
              <w:t xml:space="preserve">shall </w:t>
            </w:r>
            <w:r w:rsidRPr="00C738D2">
              <w:rPr>
                <w:rFonts w:ascii="Arial" w:hAnsi="Arial" w:cs="Arial"/>
                <w:szCs w:val="24"/>
              </w:rPr>
              <w:t xml:space="preserve">be acknowledged by the DE within </w:t>
            </w:r>
            <w:r w:rsidR="00EF4315" w:rsidRPr="00C738D2">
              <w:rPr>
                <w:rFonts w:ascii="Arial" w:hAnsi="Arial" w:cs="Arial"/>
                <w:szCs w:val="24"/>
              </w:rPr>
              <w:t>sixty (</w:t>
            </w:r>
            <w:r w:rsidRPr="00C738D2">
              <w:rPr>
                <w:rFonts w:ascii="Arial" w:hAnsi="Arial" w:cs="Arial"/>
                <w:szCs w:val="24"/>
              </w:rPr>
              <w:t>60</w:t>
            </w:r>
            <w:r w:rsidR="00EF4315" w:rsidRPr="00C738D2">
              <w:rPr>
                <w:rFonts w:ascii="Arial" w:hAnsi="Arial" w:cs="Arial"/>
                <w:szCs w:val="24"/>
              </w:rPr>
              <w:t>)</w:t>
            </w:r>
            <w:r w:rsidRPr="00C738D2">
              <w:rPr>
                <w:rFonts w:ascii="Arial" w:hAnsi="Arial" w:cs="Arial"/>
                <w:szCs w:val="24"/>
              </w:rPr>
              <w:t xml:space="preserve"> seconds.  This acknowledgement requires physical action by staff at the DE.  This item may be waived on a case</w:t>
            </w:r>
            <w:r w:rsidR="007202A3" w:rsidRPr="00C738D2">
              <w:rPr>
                <w:rFonts w:ascii="Arial" w:hAnsi="Arial" w:cs="Arial"/>
                <w:szCs w:val="24"/>
              </w:rPr>
              <w:t>-</w:t>
            </w:r>
            <w:r w:rsidRPr="00C738D2">
              <w:rPr>
                <w:rFonts w:ascii="Arial" w:hAnsi="Arial" w:cs="Arial"/>
                <w:szCs w:val="24"/>
              </w:rPr>
              <w:t>by</w:t>
            </w:r>
            <w:r w:rsidR="007202A3" w:rsidRPr="00C738D2">
              <w:rPr>
                <w:rFonts w:ascii="Arial" w:hAnsi="Arial" w:cs="Arial"/>
                <w:szCs w:val="24"/>
              </w:rPr>
              <w:t>-</w:t>
            </w:r>
            <w:r w:rsidRPr="00C738D2">
              <w:rPr>
                <w:rFonts w:ascii="Arial" w:hAnsi="Arial" w:cs="Arial"/>
                <w:szCs w:val="24"/>
              </w:rPr>
              <w:t xml:space="preserve">case basis by the ISO.  Acknowledgement of a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or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 shall indicate the DE intent to immediately comply with the Dispatch Instruction.</w:t>
            </w:r>
          </w:p>
        </w:tc>
      </w:tr>
      <w:tr w:rsidR="00F54A40" w:rsidRPr="00C738D2" w14:paraId="6AC035F7" w14:textId="77777777" w:rsidTr="001D4185">
        <w:trPr>
          <w:gridAfter w:val="1"/>
          <w:wAfter w:w="1305" w:type="dxa"/>
          <w:jc w:val="center"/>
        </w:trPr>
        <w:tc>
          <w:tcPr>
            <w:tcW w:w="270" w:type="dxa"/>
          </w:tcPr>
          <w:p w14:paraId="7D6F53F3" w14:textId="77777777" w:rsidR="00F54A40" w:rsidRPr="00C738D2" w:rsidRDefault="00F54A40" w:rsidP="00937FB4">
            <w:pPr>
              <w:spacing w:before="100" w:after="100"/>
              <w:rPr>
                <w:rFonts w:ascii="Arial" w:hAnsi="Arial" w:cs="Arial"/>
                <w:szCs w:val="24"/>
              </w:rPr>
            </w:pPr>
          </w:p>
        </w:tc>
        <w:tc>
          <w:tcPr>
            <w:tcW w:w="9507" w:type="dxa"/>
          </w:tcPr>
          <w:p w14:paraId="32F48C89" w14:textId="47CE7368" w:rsidR="00F54A40" w:rsidRPr="00C738D2" w:rsidRDefault="0024508D" w:rsidP="0040533F">
            <w:pPr>
              <w:numPr>
                <w:ilvl w:val="0"/>
                <w:numId w:val="50"/>
              </w:numPr>
              <w:spacing w:before="100" w:after="100"/>
              <w:rPr>
                <w:rFonts w:ascii="Arial" w:hAnsi="Arial" w:cs="Arial"/>
                <w:szCs w:val="24"/>
              </w:rPr>
            </w:pPr>
            <w:r w:rsidRPr="00C738D2">
              <w:rPr>
                <w:rFonts w:ascii="Arial" w:hAnsi="Arial" w:cs="Arial"/>
                <w:szCs w:val="24"/>
              </w:rPr>
              <w:t xml:space="preserve">Fast Start Generators shall </w:t>
            </w:r>
            <w:r w:rsidRPr="00C738D2">
              <w:rPr>
                <w:rFonts w:ascii="Arial" w:hAnsi="Arial" w:cs="Arial"/>
                <w:b/>
                <w:szCs w:val="24"/>
              </w:rPr>
              <w:t>not</w:t>
            </w:r>
            <w:r w:rsidRPr="00C738D2">
              <w:rPr>
                <w:rFonts w:ascii="Arial" w:hAnsi="Arial" w:cs="Arial"/>
                <w:szCs w:val="24"/>
              </w:rPr>
              <w:t xml:space="preserve"> be shut down without receiving a </w:t>
            </w:r>
            <w:r w:rsidR="00190E0A" w:rsidRPr="00C738D2">
              <w:rPr>
                <w:rFonts w:ascii="Arial" w:hAnsi="Arial" w:cs="Arial"/>
                <w:szCs w:val="24"/>
              </w:rPr>
              <w:t>s</w:t>
            </w:r>
            <w:r w:rsidRPr="00C738D2">
              <w:rPr>
                <w:rFonts w:ascii="Arial" w:hAnsi="Arial" w:cs="Arial"/>
                <w:szCs w:val="24"/>
              </w:rPr>
              <w:t>hut</w:t>
            </w:r>
            <w:r w:rsidR="00190E0A" w:rsidRPr="00C738D2">
              <w:rPr>
                <w:rFonts w:ascii="Arial" w:hAnsi="Arial" w:cs="Arial"/>
                <w:szCs w:val="24"/>
              </w:rPr>
              <w:t>d</w:t>
            </w:r>
            <w:r w:rsidRPr="00C738D2">
              <w:rPr>
                <w:rFonts w:ascii="Arial" w:hAnsi="Arial" w:cs="Arial"/>
                <w:szCs w:val="24"/>
              </w:rPr>
              <w:t xml:space="preserve">own message.  A DDP below the Economic Minimum Limit that is </w:t>
            </w:r>
            <w:r w:rsidRPr="00C738D2">
              <w:rPr>
                <w:rFonts w:ascii="Arial" w:hAnsi="Arial" w:cs="Arial"/>
                <w:b/>
                <w:szCs w:val="24"/>
              </w:rPr>
              <w:t>not</w:t>
            </w:r>
            <w:r w:rsidRPr="00C738D2">
              <w:rPr>
                <w:rFonts w:ascii="Arial" w:hAnsi="Arial" w:cs="Arial"/>
                <w:szCs w:val="24"/>
              </w:rPr>
              <w:t xml:space="preserve"> accompanied by a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 is considered a dispatch to the Generator Economic Minimum Limit.</w:t>
            </w:r>
          </w:p>
        </w:tc>
      </w:tr>
      <w:tr w:rsidR="00F54A40" w:rsidRPr="00C738D2" w14:paraId="633C5B0A" w14:textId="77777777" w:rsidTr="001D4185">
        <w:trPr>
          <w:gridAfter w:val="1"/>
          <w:wAfter w:w="1305" w:type="dxa"/>
          <w:jc w:val="center"/>
        </w:trPr>
        <w:tc>
          <w:tcPr>
            <w:tcW w:w="270" w:type="dxa"/>
          </w:tcPr>
          <w:p w14:paraId="6AE32888" w14:textId="77777777" w:rsidR="00F54A40" w:rsidRPr="00C738D2" w:rsidRDefault="00F54A40" w:rsidP="00937FB4">
            <w:pPr>
              <w:spacing w:before="100" w:after="100"/>
              <w:rPr>
                <w:rFonts w:ascii="Arial" w:hAnsi="Arial" w:cs="Arial"/>
                <w:szCs w:val="24"/>
              </w:rPr>
            </w:pPr>
          </w:p>
        </w:tc>
        <w:tc>
          <w:tcPr>
            <w:tcW w:w="9507" w:type="dxa"/>
          </w:tcPr>
          <w:p w14:paraId="2796E783" w14:textId="5DD8728E" w:rsidR="00F54A40" w:rsidRPr="00C738D2" w:rsidRDefault="0024508D" w:rsidP="00AE3943">
            <w:pPr>
              <w:numPr>
                <w:ilvl w:val="0"/>
                <w:numId w:val="50"/>
              </w:numPr>
              <w:spacing w:before="100" w:after="100"/>
              <w:rPr>
                <w:rFonts w:ascii="Arial" w:hAnsi="Arial" w:cs="Arial"/>
                <w:szCs w:val="24"/>
              </w:rPr>
            </w:pPr>
            <w:r w:rsidRPr="00C738D2">
              <w:rPr>
                <w:rFonts w:ascii="Arial" w:hAnsi="Arial" w:cs="Arial"/>
                <w:szCs w:val="24"/>
              </w:rPr>
              <w:t xml:space="preserve">Under normal Dispatch Instructions, voice communications to </w:t>
            </w:r>
            <w:r w:rsidR="002C1491" w:rsidRPr="00C738D2">
              <w:rPr>
                <w:rFonts w:ascii="Arial" w:hAnsi="Arial" w:cs="Arial"/>
                <w:szCs w:val="24"/>
              </w:rPr>
              <w:t xml:space="preserve">the </w:t>
            </w:r>
            <w:r w:rsidRPr="00C738D2">
              <w:rPr>
                <w:rFonts w:ascii="Arial" w:hAnsi="Arial" w:cs="Arial"/>
                <w:szCs w:val="24"/>
              </w:rPr>
              <w:t xml:space="preserve">ISO </w:t>
            </w:r>
            <w:r w:rsidR="007202A3" w:rsidRPr="00C738D2">
              <w:rPr>
                <w:rFonts w:ascii="Arial" w:hAnsi="Arial" w:cs="Arial"/>
                <w:szCs w:val="24"/>
              </w:rPr>
              <w:t>c</w:t>
            </w:r>
            <w:r w:rsidRPr="00C738D2">
              <w:rPr>
                <w:rFonts w:ascii="Arial" w:hAnsi="Arial" w:cs="Arial"/>
                <w:szCs w:val="24"/>
              </w:rPr>
              <w:t xml:space="preserve">ontrol </w:t>
            </w:r>
            <w:r w:rsidR="007202A3" w:rsidRPr="00C738D2">
              <w:rPr>
                <w:rFonts w:ascii="Arial" w:hAnsi="Arial" w:cs="Arial"/>
                <w:szCs w:val="24"/>
              </w:rPr>
              <w:t>r</w:t>
            </w:r>
            <w:r w:rsidRPr="00C738D2">
              <w:rPr>
                <w:rFonts w:ascii="Arial" w:hAnsi="Arial" w:cs="Arial"/>
                <w:szCs w:val="24"/>
              </w:rPr>
              <w:t>oom related to the Dispatch Instructions should be limited to only those pertaining to clarifying the Dispatch Instructions.</w:t>
            </w:r>
          </w:p>
        </w:tc>
      </w:tr>
      <w:tr w:rsidR="00F54A40" w:rsidRPr="00C738D2" w14:paraId="15BB8CEE" w14:textId="77777777" w:rsidTr="00DF2FEA">
        <w:trPr>
          <w:gridAfter w:val="1"/>
          <w:wAfter w:w="1305" w:type="dxa"/>
          <w:jc w:val="center"/>
        </w:trPr>
        <w:tc>
          <w:tcPr>
            <w:tcW w:w="270" w:type="dxa"/>
            <w:tcBorders>
              <w:bottom w:val="single" w:sz="12" w:space="0" w:color="auto"/>
            </w:tcBorders>
          </w:tcPr>
          <w:p w14:paraId="1D7D6F4B" w14:textId="77777777" w:rsidR="00F54A40" w:rsidRPr="00C738D2" w:rsidRDefault="00F54A40" w:rsidP="003D7F7D">
            <w:pPr>
              <w:spacing w:before="100" w:after="100"/>
              <w:rPr>
                <w:rFonts w:ascii="Arial" w:hAnsi="Arial" w:cs="Arial"/>
                <w:szCs w:val="24"/>
              </w:rPr>
            </w:pPr>
          </w:p>
        </w:tc>
        <w:tc>
          <w:tcPr>
            <w:tcW w:w="9507" w:type="dxa"/>
            <w:tcBorders>
              <w:bottom w:val="single" w:sz="12" w:space="0" w:color="auto"/>
            </w:tcBorders>
          </w:tcPr>
          <w:p w14:paraId="70234FDC" w14:textId="0561AB79" w:rsidR="00F54A40" w:rsidRPr="00CE3B75" w:rsidRDefault="0024508D" w:rsidP="00DF2FEA">
            <w:pPr>
              <w:numPr>
                <w:ilvl w:val="0"/>
                <w:numId w:val="14"/>
              </w:numPr>
              <w:tabs>
                <w:tab w:val="left" w:pos="1389"/>
              </w:tabs>
              <w:spacing w:before="100" w:after="100"/>
              <w:ind w:left="1389"/>
              <w:rPr>
                <w:rFonts w:ascii="Arial" w:hAnsi="Arial" w:cs="Arial"/>
                <w:szCs w:val="24"/>
              </w:rPr>
            </w:pPr>
            <w:r w:rsidRPr="00C738D2">
              <w:rPr>
                <w:rFonts w:ascii="Arial" w:hAnsi="Arial" w:cs="Arial"/>
                <w:szCs w:val="24"/>
              </w:rPr>
              <w:t>Emergency Dispatch Instructions</w:t>
            </w:r>
            <w:r w:rsidR="00CE3B75">
              <w:rPr>
                <w:rFonts w:ascii="Arial" w:hAnsi="Arial" w:cs="Arial"/>
                <w:szCs w:val="24"/>
              </w:rPr>
              <w:t xml:space="preserve"> </w:t>
            </w:r>
          </w:p>
        </w:tc>
      </w:tr>
      <w:tr w:rsidR="00CE3B75" w:rsidRPr="00C738D2" w14:paraId="5CE83B4F" w14:textId="77777777" w:rsidTr="00DF2FEA">
        <w:trPr>
          <w:gridAfter w:val="1"/>
          <w:wAfter w:w="1305" w:type="dxa"/>
          <w:jc w:val="center"/>
        </w:trPr>
        <w:tc>
          <w:tcPr>
            <w:tcW w:w="270" w:type="dxa"/>
            <w:tcBorders>
              <w:top w:val="single" w:sz="12" w:space="0" w:color="auto"/>
              <w:left w:val="single" w:sz="12" w:space="0" w:color="auto"/>
              <w:bottom w:val="single" w:sz="12" w:space="0" w:color="auto"/>
            </w:tcBorders>
          </w:tcPr>
          <w:p w14:paraId="0619AE58" w14:textId="77777777" w:rsidR="00CE3B75" w:rsidRPr="00C738D2" w:rsidRDefault="00CE3B75" w:rsidP="00937FB4">
            <w:pPr>
              <w:spacing w:before="100" w:after="100"/>
              <w:rPr>
                <w:rFonts w:ascii="Arial" w:hAnsi="Arial" w:cs="Arial"/>
                <w:szCs w:val="24"/>
              </w:rPr>
            </w:pPr>
          </w:p>
        </w:tc>
        <w:tc>
          <w:tcPr>
            <w:tcW w:w="9507" w:type="dxa"/>
            <w:tcBorders>
              <w:top w:val="single" w:sz="12" w:space="0" w:color="auto"/>
              <w:bottom w:val="single" w:sz="12" w:space="0" w:color="auto"/>
              <w:right w:val="single" w:sz="12" w:space="0" w:color="auto"/>
            </w:tcBorders>
          </w:tcPr>
          <w:p w14:paraId="224219E5" w14:textId="0D2A6016" w:rsidR="00CE3B75" w:rsidRPr="00C738D2" w:rsidRDefault="00CE3B75" w:rsidP="00DF2FEA">
            <w:pPr>
              <w:spacing w:before="100" w:after="100"/>
              <w:ind w:left="1389"/>
              <w:rPr>
                <w:rFonts w:ascii="Arial" w:hAnsi="Arial" w:cs="Arial"/>
                <w:szCs w:val="24"/>
              </w:rPr>
            </w:pPr>
            <w:r>
              <w:rPr>
                <w:rFonts w:ascii="Arial" w:hAnsi="Arial" w:cs="Arial"/>
                <w:szCs w:val="24"/>
              </w:rPr>
              <w:t xml:space="preserve">The requirements of this section are </w:t>
            </w:r>
            <w:r w:rsidRPr="00DF2FEA">
              <w:rPr>
                <w:rFonts w:ascii="Arial" w:hAnsi="Arial" w:cs="Arial"/>
                <w:b/>
                <w:szCs w:val="24"/>
              </w:rPr>
              <w:t>not</w:t>
            </w:r>
            <w:r>
              <w:rPr>
                <w:rFonts w:ascii="Arial" w:hAnsi="Arial" w:cs="Arial"/>
                <w:szCs w:val="24"/>
              </w:rPr>
              <w:t xml:space="preserve"> applicable to DNE Dispatchable Generators</w:t>
            </w:r>
            <w:r w:rsidR="00237941">
              <w:rPr>
                <w:rFonts w:ascii="Arial" w:hAnsi="Arial" w:cs="Arial"/>
                <w:szCs w:val="24"/>
              </w:rPr>
              <w:t xml:space="preserve"> or CSFs as they do not receive Emergency Dispatch Instructions</w:t>
            </w:r>
            <w:r>
              <w:rPr>
                <w:rFonts w:ascii="Arial" w:hAnsi="Arial" w:cs="Arial"/>
                <w:szCs w:val="24"/>
              </w:rPr>
              <w:t>.</w:t>
            </w:r>
          </w:p>
        </w:tc>
      </w:tr>
      <w:tr w:rsidR="0024508D" w:rsidRPr="00C738D2" w14:paraId="3AC65183" w14:textId="77777777" w:rsidTr="00DF2FEA">
        <w:trPr>
          <w:gridAfter w:val="1"/>
          <w:wAfter w:w="1305" w:type="dxa"/>
          <w:jc w:val="center"/>
        </w:trPr>
        <w:tc>
          <w:tcPr>
            <w:tcW w:w="270" w:type="dxa"/>
            <w:tcBorders>
              <w:top w:val="single" w:sz="12" w:space="0" w:color="auto"/>
            </w:tcBorders>
          </w:tcPr>
          <w:p w14:paraId="571A506A" w14:textId="77777777" w:rsidR="0024508D" w:rsidRPr="00C738D2" w:rsidRDefault="0024508D" w:rsidP="00937FB4">
            <w:pPr>
              <w:spacing w:before="100" w:after="100"/>
              <w:rPr>
                <w:rFonts w:ascii="Arial" w:hAnsi="Arial" w:cs="Arial"/>
                <w:szCs w:val="24"/>
              </w:rPr>
            </w:pPr>
          </w:p>
        </w:tc>
        <w:tc>
          <w:tcPr>
            <w:tcW w:w="9507" w:type="dxa"/>
            <w:tcBorders>
              <w:top w:val="single" w:sz="12" w:space="0" w:color="auto"/>
            </w:tcBorders>
          </w:tcPr>
          <w:p w14:paraId="278BD710" w14:textId="5B025FBB" w:rsidR="0024508D" w:rsidRPr="00C738D2" w:rsidRDefault="0024508D" w:rsidP="007202A3">
            <w:pPr>
              <w:numPr>
                <w:ilvl w:val="0"/>
                <w:numId w:val="51"/>
              </w:numPr>
              <w:spacing w:before="100" w:after="100"/>
              <w:rPr>
                <w:rFonts w:ascii="Arial" w:hAnsi="Arial" w:cs="Arial"/>
                <w:szCs w:val="24"/>
              </w:rPr>
            </w:pPr>
            <w:r w:rsidRPr="00C738D2">
              <w:rPr>
                <w:rFonts w:ascii="Arial" w:hAnsi="Arial" w:cs="Arial"/>
                <w:szCs w:val="24"/>
              </w:rPr>
              <w:t>Emergency messages will be issued by the ISO System Operators when an emergency issue requires an immediate response by Generators outside of the normal dispatch protocol.</w:t>
            </w:r>
          </w:p>
        </w:tc>
      </w:tr>
      <w:tr w:rsidR="0024508D" w:rsidRPr="00C738D2" w14:paraId="6C26401F" w14:textId="77777777" w:rsidTr="001D4185">
        <w:trPr>
          <w:gridAfter w:val="1"/>
          <w:wAfter w:w="1305" w:type="dxa"/>
          <w:jc w:val="center"/>
        </w:trPr>
        <w:tc>
          <w:tcPr>
            <w:tcW w:w="270" w:type="dxa"/>
          </w:tcPr>
          <w:p w14:paraId="6531DA1E" w14:textId="77777777" w:rsidR="0024508D" w:rsidRPr="00C738D2" w:rsidRDefault="0024508D" w:rsidP="00937FB4">
            <w:pPr>
              <w:spacing w:before="100" w:after="100"/>
              <w:rPr>
                <w:rFonts w:ascii="Arial" w:hAnsi="Arial" w:cs="Arial"/>
                <w:szCs w:val="24"/>
              </w:rPr>
            </w:pPr>
          </w:p>
        </w:tc>
        <w:tc>
          <w:tcPr>
            <w:tcW w:w="9507" w:type="dxa"/>
          </w:tcPr>
          <w:p w14:paraId="44898E56" w14:textId="33BEFF12" w:rsidR="0024508D" w:rsidRPr="00C738D2" w:rsidRDefault="0024508D" w:rsidP="007202A3">
            <w:pPr>
              <w:numPr>
                <w:ilvl w:val="0"/>
                <w:numId w:val="51"/>
              </w:numPr>
              <w:spacing w:before="100" w:after="100"/>
              <w:rPr>
                <w:rFonts w:ascii="Arial" w:hAnsi="Arial" w:cs="Arial"/>
                <w:szCs w:val="24"/>
              </w:rPr>
            </w:pPr>
            <w:r w:rsidRPr="00C738D2">
              <w:rPr>
                <w:rFonts w:ascii="Arial" w:hAnsi="Arial" w:cs="Arial"/>
                <w:szCs w:val="24"/>
              </w:rPr>
              <w:t xml:space="preserve">Emergency Dispatch Instructions </w:t>
            </w:r>
            <w:r w:rsidR="007202A3" w:rsidRPr="00C738D2">
              <w:rPr>
                <w:rFonts w:ascii="Arial" w:hAnsi="Arial" w:cs="Arial"/>
                <w:szCs w:val="24"/>
              </w:rPr>
              <w:t xml:space="preserve">shall be </w:t>
            </w:r>
            <w:r w:rsidRPr="00C738D2">
              <w:rPr>
                <w:rFonts w:ascii="Arial" w:hAnsi="Arial" w:cs="Arial"/>
                <w:szCs w:val="24"/>
              </w:rPr>
              <w:t>transmitted electronically to each DE every five minutes or less, depending on system conditions.</w:t>
            </w:r>
          </w:p>
        </w:tc>
      </w:tr>
      <w:tr w:rsidR="0024508D" w:rsidRPr="00C738D2" w14:paraId="17BBDF95" w14:textId="77777777" w:rsidTr="001D4185">
        <w:trPr>
          <w:gridAfter w:val="1"/>
          <w:wAfter w:w="1305" w:type="dxa"/>
          <w:jc w:val="center"/>
        </w:trPr>
        <w:tc>
          <w:tcPr>
            <w:tcW w:w="270" w:type="dxa"/>
          </w:tcPr>
          <w:p w14:paraId="1276DF06" w14:textId="77777777" w:rsidR="0024508D" w:rsidRPr="00C738D2" w:rsidRDefault="0024508D" w:rsidP="00937FB4">
            <w:pPr>
              <w:spacing w:before="100" w:after="100"/>
              <w:rPr>
                <w:rFonts w:ascii="Arial" w:hAnsi="Arial" w:cs="Arial"/>
                <w:szCs w:val="24"/>
              </w:rPr>
            </w:pPr>
          </w:p>
        </w:tc>
        <w:tc>
          <w:tcPr>
            <w:tcW w:w="9507" w:type="dxa"/>
          </w:tcPr>
          <w:p w14:paraId="7556A319" w14:textId="3E0DF710" w:rsidR="0024508D" w:rsidRPr="00C738D2" w:rsidRDefault="0024508D" w:rsidP="00AE3943">
            <w:pPr>
              <w:numPr>
                <w:ilvl w:val="0"/>
                <w:numId w:val="51"/>
              </w:numPr>
              <w:spacing w:before="100" w:after="100"/>
              <w:rPr>
                <w:rFonts w:ascii="Arial" w:hAnsi="Arial" w:cs="Arial"/>
                <w:szCs w:val="24"/>
              </w:rPr>
            </w:pPr>
            <w:r w:rsidRPr="00C738D2">
              <w:rPr>
                <w:rFonts w:ascii="Arial" w:hAnsi="Arial" w:cs="Arial"/>
                <w:szCs w:val="24"/>
              </w:rPr>
              <w:t xml:space="preserve">Emergency messages shall be acknowledged by the DE within </w:t>
            </w:r>
            <w:r w:rsidR="00EF4315" w:rsidRPr="00C738D2">
              <w:rPr>
                <w:rFonts w:ascii="Arial" w:hAnsi="Arial" w:cs="Arial"/>
                <w:szCs w:val="24"/>
              </w:rPr>
              <w:t>sixty (</w:t>
            </w:r>
            <w:r w:rsidRPr="00C738D2">
              <w:rPr>
                <w:rFonts w:ascii="Arial" w:hAnsi="Arial" w:cs="Arial"/>
                <w:szCs w:val="24"/>
              </w:rPr>
              <w:t>60</w:t>
            </w:r>
            <w:r w:rsidR="00EF4315" w:rsidRPr="00C738D2">
              <w:rPr>
                <w:rFonts w:ascii="Arial" w:hAnsi="Arial" w:cs="Arial"/>
                <w:szCs w:val="24"/>
              </w:rPr>
              <w:t>)</w:t>
            </w:r>
            <w:r w:rsidRPr="00C738D2">
              <w:rPr>
                <w:rFonts w:ascii="Arial" w:hAnsi="Arial" w:cs="Arial"/>
                <w:szCs w:val="24"/>
              </w:rPr>
              <w:t xml:space="preserve"> seconds of receipt of the message.  This acknowledgement requires physical action by staff at the DE.  This item may be waived </w:t>
            </w:r>
            <w:r w:rsidRPr="00C738D2">
              <w:rPr>
                <w:rFonts w:ascii="Arial" w:hAnsi="Arial" w:cs="Arial"/>
                <w:szCs w:val="24"/>
              </w:rPr>
              <w:lastRenderedPageBreak/>
              <w:t>on a case</w:t>
            </w:r>
            <w:r w:rsidR="007202A3" w:rsidRPr="00C738D2">
              <w:rPr>
                <w:rFonts w:ascii="Arial" w:hAnsi="Arial" w:cs="Arial"/>
                <w:szCs w:val="24"/>
              </w:rPr>
              <w:t>-</w:t>
            </w:r>
            <w:r w:rsidRPr="00C738D2">
              <w:rPr>
                <w:rFonts w:ascii="Arial" w:hAnsi="Arial" w:cs="Arial"/>
                <w:szCs w:val="24"/>
              </w:rPr>
              <w:t>by</w:t>
            </w:r>
            <w:r w:rsidR="007202A3" w:rsidRPr="00C738D2">
              <w:rPr>
                <w:rFonts w:ascii="Arial" w:hAnsi="Arial" w:cs="Arial"/>
                <w:szCs w:val="24"/>
              </w:rPr>
              <w:t>-</w:t>
            </w:r>
            <w:r w:rsidRPr="00C738D2">
              <w:rPr>
                <w:rFonts w:ascii="Arial" w:hAnsi="Arial" w:cs="Arial"/>
                <w:szCs w:val="24"/>
              </w:rPr>
              <w:t xml:space="preserve">case basis by ISO. </w:t>
            </w:r>
            <w:r w:rsidR="007202A3" w:rsidRPr="00C738D2">
              <w:rPr>
                <w:rFonts w:ascii="Arial" w:hAnsi="Arial" w:cs="Arial"/>
                <w:szCs w:val="24"/>
              </w:rPr>
              <w:t xml:space="preserve"> </w:t>
            </w:r>
            <w:r w:rsidRPr="00C738D2">
              <w:rPr>
                <w:rFonts w:ascii="Arial" w:hAnsi="Arial" w:cs="Arial"/>
                <w:szCs w:val="24"/>
              </w:rPr>
              <w:t xml:space="preserve">Acknowledgement of the </w:t>
            </w:r>
            <w:r w:rsidR="007202A3" w:rsidRPr="00C738D2">
              <w:rPr>
                <w:rFonts w:ascii="Arial" w:hAnsi="Arial" w:cs="Arial"/>
                <w:szCs w:val="24"/>
              </w:rPr>
              <w:t>e</w:t>
            </w:r>
            <w:r w:rsidRPr="00C738D2">
              <w:rPr>
                <w:rFonts w:ascii="Arial" w:hAnsi="Arial" w:cs="Arial"/>
                <w:szCs w:val="24"/>
              </w:rPr>
              <w:t>mergency message shall indicate the DE intent to immediately comply with the Dispatch Instruction.</w:t>
            </w:r>
          </w:p>
        </w:tc>
      </w:tr>
      <w:tr w:rsidR="0024508D" w:rsidRPr="00C738D2" w14:paraId="281A2597" w14:textId="77777777" w:rsidTr="001D4185">
        <w:trPr>
          <w:gridAfter w:val="1"/>
          <w:wAfter w:w="1305" w:type="dxa"/>
          <w:jc w:val="center"/>
        </w:trPr>
        <w:tc>
          <w:tcPr>
            <w:tcW w:w="270" w:type="dxa"/>
          </w:tcPr>
          <w:p w14:paraId="1D7D2761" w14:textId="77777777" w:rsidR="0024508D" w:rsidRPr="00C738D2" w:rsidRDefault="0024508D" w:rsidP="00937FB4">
            <w:pPr>
              <w:spacing w:before="100" w:after="100"/>
              <w:rPr>
                <w:rFonts w:ascii="Arial" w:hAnsi="Arial" w:cs="Arial"/>
                <w:szCs w:val="24"/>
              </w:rPr>
            </w:pPr>
          </w:p>
        </w:tc>
        <w:tc>
          <w:tcPr>
            <w:tcW w:w="9507" w:type="dxa"/>
          </w:tcPr>
          <w:p w14:paraId="655C7C51" w14:textId="791CF8C6" w:rsidR="0024508D" w:rsidRPr="00C738D2" w:rsidRDefault="0024508D" w:rsidP="00E7121D">
            <w:pPr>
              <w:numPr>
                <w:ilvl w:val="0"/>
                <w:numId w:val="51"/>
              </w:numPr>
              <w:spacing w:before="100" w:after="100"/>
              <w:rPr>
                <w:rFonts w:ascii="Arial" w:hAnsi="Arial" w:cs="Arial"/>
                <w:szCs w:val="24"/>
              </w:rPr>
            </w:pPr>
            <w:r w:rsidRPr="00C738D2">
              <w:rPr>
                <w:rFonts w:ascii="Arial" w:hAnsi="Arial" w:cs="Arial"/>
                <w:szCs w:val="24"/>
              </w:rPr>
              <w:t>Emergency Dispatch Instructions shall be followed in accordance with Offer Data without delay.</w:t>
            </w:r>
          </w:p>
        </w:tc>
      </w:tr>
      <w:tr w:rsidR="0024508D" w:rsidRPr="00C738D2" w14:paraId="27A6F693" w14:textId="77777777" w:rsidTr="001D4185">
        <w:trPr>
          <w:gridAfter w:val="1"/>
          <w:wAfter w:w="1305" w:type="dxa"/>
          <w:jc w:val="center"/>
        </w:trPr>
        <w:tc>
          <w:tcPr>
            <w:tcW w:w="270" w:type="dxa"/>
          </w:tcPr>
          <w:p w14:paraId="0E20D67E" w14:textId="77777777" w:rsidR="0024508D" w:rsidRPr="00C738D2" w:rsidRDefault="0024508D" w:rsidP="005E75E8">
            <w:pPr>
              <w:spacing w:before="100" w:after="100"/>
              <w:rPr>
                <w:rFonts w:ascii="Arial" w:hAnsi="Arial" w:cs="Arial"/>
                <w:szCs w:val="24"/>
              </w:rPr>
            </w:pPr>
          </w:p>
        </w:tc>
        <w:tc>
          <w:tcPr>
            <w:tcW w:w="9507" w:type="dxa"/>
          </w:tcPr>
          <w:p w14:paraId="1CD161F0" w14:textId="5B9BB45E" w:rsidR="0024508D" w:rsidRPr="00C738D2" w:rsidRDefault="0024508D" w:rsidP="00E7121D">
            <w:pPr>
              <w:numPr>
                <w:ilvl w:val="0"/>
                <w:numId w:val="51"/>
              </w:numPr>
              <w:spacing w:before="100" w:after="100"/>
              <w:rPr>
                <w:rFonts w:ascii="Arial" w:hAnsi="Arial" w:cs="Arial"/>
                <w:szCs w:val="24"/>
              </w:rPr>
            </w:pPr>
            <w:r w:rsidRPr="00C738D2">
              <w:rPr>
                <w:rFonts w:ascii="Arial" w:hAnsi="Arial" w:cs="Arial"/>
                <w:szCs w:val="24"/>
              </w:rPr>
              <w:t xml:space="preserve">In an emergency, off-line Fast Start Generators that are called on to start will receive an </w:t>
            </w:r>
            <w:r w:rsidR="007202A3" w:rsidRPr="00C738D2">
              <w:rPr>
                <w:rFonts w:ascii="Arial" w:hAnsi="Arial" w:cs="Arial"/>
                <w:szCs w:val="24"/>
              </w:rPr>
              <w:t>e</w:t>
            </w:r>
            <w:r w:rsidRPr="00C738D2">
              <w:rPr>
                <w:rFonts w:ascii="Arial" w:hAnsi="Arial" w:cs="Arial"/>
                <w:szCs w:val="24"/>
              </w:rPr>
              <w:t xml:space="preserve">mergency message and a non-zero DDP in lieu of a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message.  The DDP that accompanies the </w:t>
            </w:r>
            <w:r w:rsidR="007202A3" w:rsidRPr="00C738D2">
              <w:rPr>
                <w:rFonts w:ascii="Arial" w:hAnsi="Arial" w:cs="Arial"/>
                <w:szCs w:val="24"/>
              </w:rPr>
              <w:t>e</w:t>
            </w:r>
            <w:r w:rsidRPr="00C738D2">
              <w:rPr>
                <w:rFonts w:ascii="Arial" w:hAnsi="Arial" w:cs="Arial"/>
                <w:szCs w:val="24"/>
              </w:rPr>
              <w:t xml:space="preserve">mergency </w:t>
            </w:r>
            <w:r w:rsidR="007202A3" w:rsidRPr="00C738D2">
              <w:rPr>
                <w:rFonts w:ascii="Arial" w:hAnsi="Arial" w:cs="Arial"/>
                <w:szCs w:val="24"/>
              </w:rPr>
              <w:t>m</w:t>
            </w:r>
            <w:r w:rsidRPr="00C738D2">
              <w:rPr>
                <w:rFonts w:ascii="Arial" w:hAnsi="Arial" w:cs="Arial"/>
                <w:szCs w:val="24"/>
              </w:rPr>
              <w:t xml:space="preserve">essage dictates the desired response from the Fast Start Generator.  The DE </w:t>
            </w:r>
            <w:r w:rsidR="007202A3" w:rsidRPr="00C738D2">
              <w:rPr>
                <w:rFonts w:ascii="Arial" w:hAnsi="Arial" w:cs="Arial"/>
                <w:szCs w:val="24"/>
              </w:rPr>
              <w:t xml:space="preserve">shall </w:t>
            </w:r>
            <w:r w:rsidRPr="00C738D2">
              <w:rPr>
                <w:rFonts w:ascii="Arial" w:hAnsi="Arial" w:cs="Arial"/>
                <w:szCs w:val="24"/>
              </w:rPr>
              <w:t xml:space="preserve">take action to </w:t>
            </w:r>
            <w:r w:rsidR="00E44BD6" w:rsidRPr="00C738D2">
              <w:rPr>
                <w:rFonts w:ascii="Arial" w:hAnsi="Arial" w:cs="Arial"/>
                <w:szCs w:val="24"/>
              </w:rPr>
              <w:t>comply</w:t>
            </w:r>
            <w:r w:rsidRPr="00C738D2">
              <w:rPr>
                <w:rFonts w:ascii="Arial" w:hAnsi="Arial" w:cs="Arial"/>
                <w:szCs w:val="24"/>
              </w:rPr>
              <w:t xml:space="preserve"> with the Dispatch Instructions in accordance with their Offer Data.</w:t>
            </w:r>
          </w:p>
        </w:tc>
      </w:tr>
      <w:tr w:rsidR="0024508D" w:rsidRPr="00C738D2" w14:paraId="7ADCEA45" w14:textId="77777777" w:rsidTr="001D4185">
        <w:trPr>
          <w:gridAfter w:val="1"/>
          <w:wAfter w:w="1305" w:type="dxa"/>
          <w:jc w:val="center"/>
        </w:trPr>
        <w:tc>
          <w:tcPr>
            <w:tcW w:w="270" w:type="dxa"/>
          </w:tcPr>
          <w:p w14:paraId="4B4E3CB2" w14:textId="77777777" w:rsidR="0024508D" w:rsidRPr="00C738D2" w:rsidRDefault="0024508D" w:rsidP="00937FB4">
            <w:pPr>
              <w:spacing w:before="100" w:after="100"/>
              <w:rPr>
                <w:rFonts w:ascii="Arial" w:hAnsi="Arial" w:cs="Arial"/>
                <w:szCs w:val="24"/>
              </w:rPr>
            </w:pPr>
          </w:p>
        </w:tc>
        <w:tc>
          <w:tcPr>
            <w:tcW w:w="9507" w:type="dxa"/>
          </w:tcPr>
          <w:p w14:paraId="137B4398" w14:textId="21429FC6" w:rsidR="0024508D" w:rsidRPr="00C738D2" w:rsidRDefault="0024508D" w:rsidP="009618B0">
            <w:pPr>
              <w:numPr>
                <w:ilvl w:val="0"/>
                <w:numId w:val="51"/>
              </w:numPr>
              <w:spacing w:before="100" w:after="100"/>
              <w:rPr>
                <w:rFonts w:ascii="Arial" w:hAnsi="Arial" w:cs="Arial"/>
                <w:szCs w:val="24"/>
              </w:rPr>
            </w:pPr>
            <w:r w:rsidRPr="00C738D2">
              <w:rPr>
                <w:rFonts w:ascii="Arial" w:hAnsi="Arial" w:cs="Arial"/>
                <w:szCs w:val="24"/>
              </w:rPr>
              <w:t xml:space="preserve">Fast Start Generators shall </w:t>
            </w:r>
            <w:r w:rsidRPr="00C738D2">
              <w:rPr>
                <w:rFonts w:ascii="Arial" w:hAnsi="Arial" w:cs="Arial"/>
                <w:b/>
                <w:szCs w:val="24"/>
              </w:rPr>
              <w:t>not</w:t>
            </w:r>
            <w:r w:rsidRPr="00C738D2">
              <w:rPr>
                <w:rFonts w:ascii="Arial" w:hAnsi="Arial" w:cs="Arial"/>
                <w:szCs w:val="24"/>
              </w:rPr>
              <w:t xml:space="preserve"> be shut down without receiving a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 xml:space="preserve">own message. </w:t>
            </w:r>
            <w:r w:rsidR="00EF4315" w:rsidRPr="00C738D2">
              <w:rPr>
                <w:rFonts w:ascii="Arial" w:hAnsi="Arial" w:cs="Arial"/>
                <w:szCs w:val="24"/>
              </w:rPr>
              <w:t xml:space="preserve"> </w:t>
            </w:r>
            <w:r w:rsidRPr="00C738D2">
              <w:rPr>
                <w:rFonts w:ascii="Arial" w:hAnsi="Arial" w:cs="Arial"/>
                <w:szCs w:val="24"/>
              </w:rPr>
              <w:t xml:space="preserve">A DDP below the Economic Minimum Limit that is </w:t>
            </w:r>
            <w:r w:rsidRPr="00C738D2">
              <w:rPr>
                <w:rFonts w:ascii="Arial" w:hAnsi="Arial" w:cs="Arial"/>
                <w:b/>
                <w:szCs w:val="24"/>
              </w:rPr>
              <w:t>not</w:t>
            </w:r>
            <w:r w:rsidRPr="00C738D2">
              <w:rPr>
                <w:rFonts w:ascii="Arial" w:hAnsi="Arial" w:cs="Arial"/>
                <w:szCs w:val="24"/>
              </w:rPr>
              <w:t xml:space="preserve"> accompanied by a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 is considered a dispatch to the Generator Economic Minimum Limit.</w:t>
            </w:r>
          </w:p>
        </w:tc>
      </w:tr>
      <w:tr w:rsidR="003D406C" w:rsidRPr="00C738D2" w14:paraId="11D4554B" w14:textId="77777777" w:rsidTr="001D4185">
        <w:trPr>
          <w:gridAfter w:val="1"/>
          <w:wAfter w:w="1305" w:type="dxa"/>
          <w:jc w:val="center"/>
        </w:trPr>
        <w:tc>
          <w:tcPr>
            <w:tcW w:w="270" w:type="dxa"/>
          </w:tcPr>
          <w:p w14:paraId="044E100D" w14:textId="77777777" w:rsidR="003D406C" w:rsidRPr="00C738D2" w:rsidRDefault="003D406C" w:rsidP="00937FB4">
            <w:pPr>
              <w:spacing w:before="100" w:after="100"/>
              <w:rPr>
                <w:rFonts w:ascii="Arial" w:hAnsi="Arial" w:cs="Arial"/>
                <w:szCs w:val="24"/>
              </w:rPr>
            </w:pPr>
          </w:p>
        </w:tc>
        <w:tc>
          <w:tcPr>
            <w:tcW w:w="9507" w:type="dxa"/>
          </w:tcPr>
          <w:p w14:paraId="41CA881B" w14:textId="62D0C2B3" w:rsidR="003D406C" w:rsidRPr="00C738D2" w:rsidRDefault="003D406C" w:rsidP="00AE3943">
            <w:pPr>
              <w:numPr>
                <w:ilvl w:val="0"/>
                <w:numId w:val="51"/>
              </w:numPr>
              <w:spacing w:before="100" w:after="100"/>
              <w:rPr>
                <w:rFonts w:ascii="Arial" w:hAnsi="Arial" w:cs="Arial"/>
                <w:szCs w:val="24"/>
              </w:rPr>
            </w:pPr>
            <w:r w:rsidRPr="00C738D2">
              <w:rPr>
                <w:rFonts w:ascii="Arial" w:hAnsi="Arial" w:cs="Arial"/>
                <w:szCs w:val="24"/>
              </w:rPr>
              <w:t xml:space="preserve">While the </w:t>
            </w:r>
            <w:r w:rsidR="00E16FB3" w:rsidRPr="00C738D2">
              <w:rPr>
                <w:rFonts w:ascii="Arial" w:hAnsi="Arial" w:cs="Arial"/>
                <w:szCs w:val="24"/>
              </w:rPr>
              <w:t>e</w:t>
            </w:r>
            <w:r w:rsidRPr="00C738D2">
              <w:rPr>
                <w:rFonts w:ascii="Arial" w:hAnsi="Arial" w:cs="Arial"/>
                <w:szCs w:val="24"/>
              </w:rPr>
              <w:t xml:space="preserve">mergency message is active, voice communication to the ISO </w:t>
            </w:r>
            <w:r w:rsidR="007202A3" w:rsidRPr="00C738D2">
              <w:rPr>
                <w:rFonts w:ascii="Arial" w:hAnsi="Arial" w:cs="Arial"/>
                <w:szCs w:val="24"/>
              </w:rPr>
              <w:t>c</w:t>
            </w:r>
            <w:r w:rsidRPr="00C738D2">
              <w:rPr>
                <w:rFonts w:ascii="Arial" w:hAnsi="Arial" w:cs="Arial"/>
                <w:szCs w:val="24"/>
              </w:rPr>
              <w:t xml:space="preserve">ontrol </w:t>
            </w:r>
            <w:r w:rsidR="007202A3" w:rsidRPr="00C738D2">
              <w:rPr>
                <w:rFonts w:ascii="Arial" w:hAnsi="Arial" w:cs="Arial"/>
                <w:szCs w:val="24"/>
              </w:rPr>
              <w:t>r</w:t>
            </w:r>
            <w:r w:rsidRPr="00C738D2">
              <w:rPr>
                <w:rFonts w:ascii="Arial" w:hAnsi="Arial" w:cs="Arial"/>
                <w:szCs w:val="24"/>
              </w:rPr>
              <w:t>oom related to the Dispatch Instructions should be limited to only those pertaining to clarifying the Dispatch Instructions.</w:t>
            </w:r>
          </w:p>
        </w:tc>
      </w:tr>
      <w:tr w:rsidR="0024508D" w:rsidRPr="00C738D2" w14:paraId="24366487" w14:textId="77777777" w:rsidTr="001D4185">
        <w:trPr>
          <w:gridAfter w:val="1"/>
          <w:wAfter w:w="1305" w:type="dxa"/>
          <w:jc w:val="center"/>
        </w:trPr>
        <w:tc>
          <w:tcPr>
            <w:tcW w:w="270" w:type="dxa"/>
          </w:tcPr>
          <w:p w14:paraId="19D8DDCA" w14:textId="77777777" w:rsidR="0024508D" w:rsidRPr="00C738D2" w:rsidRDefault="0024508D" w:rsidP="008D5316">
            <w:pPr>
              <w:pStyle w:val="DocumentText"/>
            </w:pPr>
          </w:p>
        </w:tc>
        <w:tc>
          <w:tcPr>
            <w:tcW w:w="9507" w:type="dxa"/>
          </w:tcPr>
          <w:p w14:paraId="2FC1430F"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78" w:name="_Toc418052228"/>
            <w:bookmarkStart w:id="79" w:name="_Toc419010468"/>
            <w:bookmarkStart w:id="80" w:name="_Toc419010670"/>
            <w:bookmarkStart w:id="81" w:name="_Toc258832828"/>
            <w:bookmarkStart w:id="82" w:name="_Toc300150519"/>
            <w:bookmarkStart w:id="83" w:name="_Toc375315963"/>
            <w:bookmarkStart w:id="84" w:name="_Toc53502079"/>
            <w:r w:rsidRPr="00C738D2">
              <w:t>Operational Considerations</w:t>
            </w:r>
            <w:bookmarkEnd w:id="78"/>
            <w:bookmarkEnd w:id="79"/>
            <w:bookmarkEnd w:id="80"/>
            <w:bookmarkEnd w:id="81"/>
            <w:bookmarkEnd w:id="82"/>
            <w:bookmarkEnd w:id="83"/>
            <w:bookmarkEnd w:id="84"/>
          </w:p>
        </w:tc>
      </w:tr>
      <w:tr w:rsidR="0024508D" w:rsidRPr="00C738D2" w14:paraId="12280D37" w14:textId="77777777" w:rsidTr="001D4185">
        <w:trPr>
          <w:gridAfter w:val="1"/>
          <w:wAfter w:w="1305" w:type="dxa"/>
          <w:jc w:val="center"/>
        </w:trPr>
        <w:tc>
          <w:tcPr>
            <w:tcW w:w="270" w:type="dxa"/>
          </w:tcPr>
          <w:p w14:paraId="55BB4CDC" w14:textId="77777777" w:rsidR="0024508D" w:rsidRPr="00C738D2" w:rsidRDefault="0024508D" w:rsidP="003D7F7D">
            <w:pPr>
              <w:spacing w:before="100" w:after="100"/>
              <w:rPr>
                <w:rFonts w:ascii="Arial" w:hAnsi="Arial" w:cs="Arial"/>
                <w:szCs w:val="24"/>
              </w:rPr>
            </w:pPr>
          </w:p>
        </w:tc>
        <w:tc>
          <w:tcPr>
            <w:tcW w:w="9507" w:type="dxa"/>
          </w:tcPr>
          <w:p w14:paraId="0D806825" w14:textId="4F3664D6" w:rsidR="0024508D" w:rsidRPr="00C738D2" w:rsidRDefault="0024508D" w:rsidP="00C44D0C">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 xml:space="preserve">A Generator </w:t>
            </w:r>
            <w:r w:rsidR="007202A3" w:rsidRPr="00C738D2">
              <w:rPr>
                <w:rFonts w:ascii="Arial" w:hAnsi="Arial" w:cs="Arial"/>
                <w:szCs w:val="24"/>
              </w:rPr>
              <w:t xml:space="preserve">shall </w:t>
            </w:r>
            <w:r w:rsidRPr="00C738D2">
              <w:rPr>
                <w:rFonts w:ascii="Arial" w:hAnsi="Arial" w:cs="Arial"/>
                <w:szCs w:val="24"/>
              </w:rPr>
              <w:t>be dispatched as directed by ISO in accordance with ISO New England Operating Procedure No. 1 - Central Dispatch Operating Responsibilit</w:t>
            </w:r>
            <w:r w:rsidR="00232668" w:rsidRPr="00C738D2">
              <w:rPr>
                <w:rFonts w:ascii="Arial" w:hAnsi="Arial" w:cs="Arial"/>
                <w:szCs w:val="24"/>
              </w:rPr>
              <w:t>ies</w:t>
            </w:r>
            <w:r w:rsidRPr="00C738D2">
              <w:rPr>
                <w:rFonts w:ascii="Arial" w:hAnsi="Arial" w:cs="Arial"/>
                <w:szCs w:val="24"/>
              </w:rPr>
              <w:t xml:space="preserve"> and Authority (OP-1), and the operating characteristics submitted by the Lead MP.  The safety of operating personnel and prevention of damage to equipment are the sole responsibility of the Lead </w:t>
            </w:r>
            <w:proofErr w:type="gramStart"/>
            <w:r w:rsidRPr="00C738D2">
              <w:rPr>
                <w:rFonts w:ascii="Arial" w:hAnsi="Arial" w:cs="Arial"/>
                <w:szCs w:val="24"/>
              </w:rPr>
              <w:t>MP, and</w:t>
            </w:r>
            <w:proofErr w:type="gramEnd"/>
            <w:r w:rsidRPr="00C738D2">
              <w:rPr>
                <w:rFonts w:ascii="Arial" w:hAnsi="Arial" w:cs="Arial"/>
                <w:szCs w:val="24"/>
              </w:rPr>
              <w:t xml:space="preserve"> </w:t>
            </w:r>
            <w:r w:rsidR="007202A3" w:rsidRPr="00C738D2">
              <w:rPr>
                <w:rFonts w:ascii="Arial" w:hAnsi="Arial" w:cs="Arial"/>
                <w:szCs w:val="24"/>
              </w:rPr>
              <w:t>shall be the</w:t>
            </w:r>
            <w:r w:rsidRPr="00C738D2">
              <w:rPr>
                <w:rFonts w:ascii="Arial" w:hAnsi="Arial" w:cs="Arial"/>
                <w:szCs w:val="24"/>
              </w:rPr>
              <w:t xml:space="preserve"> priority at all times.</w:t>
            </w:r>
          </w:p>
        </w:tc>
      </w:tr>
      <w:tr w:rsidR="0024508D" w:rsidRPr="00C738D2" w14:paraId="43184739" w14:textId="77777777" w:rsidTr="001D4185">
        <w:trPr>
          <w:gridAfter w:val="1"/>
          <w:wAfter w:w="1305" w:type="dxa"/>
          <w:jc w:val="center"/>
        </w:trPr>
        <w:tc>
          <w:tcPr>
            <w:tcW w:w="270" w:type="dxa"/>
          </w:tcPr>
          <w:p w14:paraId="258FAC2E" w14:textId="77777777" w:rsidR="0024508D" w:rsidRPr="00C738D2" w:rsidRDefault="0024508D" w:rsidP="003D7F7D">
            <w:pPr>
              <w:spacing w:before="100" w:after="100"/>
              <w:rPr>
                <w:rFonts w:ascii="Arial" w:hAnsi="Arial" w:cs="Arial"/>
                <w:szCs w:val="24"/>
              </w:rPr>
            </w:pPr>
          </w:p>
        </w:tc>
        <w:tc>
          <w:tcPr>
            <w:tcW w:w="9507" w:type="dxa"/>
          </w:tcPr>
          <w:p w14:paraId="13CD3934" w14:textId="36322F8E" w:rsidR="0024508D" w:rsidRPr="00C738D2" w:rsidRDefault="0024508D" w:rsidP="007202A3">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 xml:space="preserve">Each </w:t>
            </w:r>
            <w:r w:rsidR="00B9789C" w:rsidRPr="00C738D2">
              <w:rPr>
                <w:rFonts w:ascii="Arial" w:hAnsi="Arial" w:cs="Arial"/>
                <w:szCs w:val="24"/>
              </w:rPr>
              <w:t>G</w:t>
            </w:r>
            <w:r w:rsidR="00CE0F48" w:rsidRPr="00C738D2">
              <w:rPr>
                <w:rFonts w:ascii="Arial" w:hAnsi="Arial" w:cs="Arial"/>
                <w:szCs w:val="24"/>
              </w:rPr>
              <w:t xml:space="preserve">enerator </w:t>
            </w:r>
            <w:r w:rsidRPr="00C738D2">
              <w:rPr>
                <w:rFonts w:ascii="Arial" w:hAnsi="Arial" w:cs="Arial"/>
                <w:szCs w:val="24"/>
              </w:rPr>
              <w:t xml:space="preserve">that is treated as a </w:t>
            </w:r>
            <w:r w:rsidR="007202A3" w:rsidRPr="00C738D2">
              <w:rPr>
                <w:rFonts w:ascii="Arial" w:hAnsi="Arial" w:cs="Arial"/>
                <w:szCs w:val="24"/>
              </w:rPr>
              <w:t>SOG</w:t>
            </w:r>
            <w:r w:rsidRPr="00C738D2">
              <w:rPr>
                <w:rFonts w:ascii="Arial" w:hAnsi="Arial" w:cs="Arial"/>
                <w:szCs w:val="24"/>
              </w:rPr>
              <w:t xml:space="preserve"> may </w:t>
            </w:r>
            <w:r w:rsidR="00AE3943" w:rsidRPr="00C738D2">
              <w:rPr>
                <w:rFonts w:ascii="Arial" w:hAnsi="Arial" w:cs="Arial"/>
              </w:rPr>
              <w:t xml:space="preserve">have additional responsibility </w:t>
            </w:r>
            <w:r w:rsidRPr="00C738D2">
              <w:rPr>
                <w:rFonts w:ascii="Arial" w:hAnsi="Arial" w:cs="Arial"/>
                <w:szCs w:val="24"/>
              </w:rPr>
              <w:t>under ISO New England Operating Procedure No. 4 - Action During a Capacity Deficiency (OP-4).</w:t>
            </w:r>
          </w:p>
        </w:tc>
      </w:tr>
      <w:tr w:rsidR="0024508D" w:rsidRPr="00C738D2" w14:paraId="3640B22C" w14:textId="77777777" w:rsidTr="001D4185">
        <w:trPr>
          <w:gridAfter w:val="1"/>
          <w:wAfter w:w="1305" w:type="dxa"/>
          <w:jc w:val="center"/>
        </w:trPr>
        <w:tc>
          <w:tcPr>
            <w:tcW w:w="270" w:type="dxa"/>
          </w:tcPr>
          <w:p w14:paraId="15712C8D" w14:textId="77777777" w:rsidR="0024508D" w:rsidRPr="00C738D2" w:rsidRDefault="0024508D" w:rsidP="003D7F7D">
            <w:pPr>
              <w:spacing w:before="100" w:after="100"/>
              <w:rPr>
                <w:rFonts w:ascii="Arial" w:hAnsi="Arial" w:cs="Arial"/>
                <w:szCs w:val="24"/>
              </w:rPr>
            </w:pPr>
          </w:p>
        </w:tc>
        <w:tc>
          <w:tcPr>
            <w:tcW w:w="9507" w:type="dxa"/>
          </w:tcPr>
          <w:p w14:paraId="31C6E4B5" w14:textId="62068848" w:rsidR="0024508D" w:rsidRPr="00C738D2" w:rsidRDefault="0024508D" w:rsidP="00356CE9">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Both the Planned</w:t>
            </w:r>
            <w:r w:rsidR="007202A3" w:rsidRPr="00C738D2">
              <w:rPr>
                <w:rFonts w:ascii="Arial" w:hAnsi="Arial" w:cs="Arial"/>
                <w:szCs w:val="24"/>
              </w:rPr>
              <w:t xml:space="preserve"> Outage</w:t>
            </w:r>
            <w:r w:rsidR="006A2CB0" w:rsidRPr="00C738D2">
              <w:rPr>
                <w:rFonts w:ascii="Arial" w:hAnsi="Arial" w:cs="Arial"/>
                <w:szCs w:val="24"/>
              </w:rPr>
              <w:t>s</w:t>
            </w:r>
            <w:r w:rsidRPr="00C738D2">
              <w:rPr>
                <w:rFonts w:ascii="Arial" w:hAnsi="Arial" w:cs="Arial"/>
                <w:szCs w:val="24"/>
              </w:rPr>
              <w:t xml:space="preserve"> and Maintenance Outages</w:t>
            </w:r>
            <w:r w:rsidR="006A2CB0" w:rsidRPr="00C738D2">
              <w:rPr>
                <w:rStyle w:val="FootnoteReference"/>
                <w:rFonts w:ascii="Arial" w:hAnsi="Arial" w:cs="Arial"/>
                <w:szCs w:val="24"/>
              </w:rPr>
              <w:footnoteReference w:id="8"/>
            </w:r>
            <w:r w:rsidRPr="00C738D2">
              <w:rPr>
                <w:rFonts w:ascii="Arial" w:hAnsi="Arial" w:cs="Arial"/>
                <w:szCs w:val="24"/>
              </w:rPr>
              <w:t xml:space="preserve"> of the Generator </w:t>
            </w:r>
            <w:r w:rsidR="00D631DD" w:rsidRPr="00C738D2">
              <w:rPr>
                <w:rFonts w:ascii="Arial" w:hAnsi="Arial" w:cs="Arial"/>
                <w:szCs w:val="24"/>
              </w:rPr>
              <w:t xml:space="preserve">shall </w:t>
            </w:r>
            <w:r w:rsidRPr="00C738D2">
              <w:rPr>
                <w:rFonts w:ascii="Arial" w:hAnsi="Arial" w:cs="Arial"/>
                <w:szCs w:val="24"/>
              </w:rPr>
              <w:t xml:space="preserve">be </w:t>
            </w:r>
            <w:r w:rsidR="00356CE9" w:rsidRPr="00C738D2">
              <w:rPr>
                <w:rFonts w:ascii="Arial" w:hAnsi="Arial" w:cs="Arial"/>
                <w:szCs w:val="24"/>
              </w:rPr>
              <w:t xml:space="preserve">performed </w:t>
            </w:r>
            <w:r w:rsidRPr="00C738D2">
              <w:rPr>
                <w:rFonts w:ascii="Arial" w:hAnsi="Arial" w:cs="Arial"/>
                <w:szCs w:val="24"/>
              </w:rPr>
              <w:t xml:space="preserve">in accordance with ISO </w:t>
            </w:r>
            <w:r w:rsidR="00190E0A" w:rsidRPr="00C738D2">
              <w:rPr>
                <w:rFonts w:ascii="Arial" w:hAnsi="Arial" w:cs="Arial"/>
                <w:szCs w:val="24"/>
              </w:rPr>
              <w:t>g</w:t>
            </w:r>
            <w:r w:rsidRPr="00C738D2">
              <w:rPr>
                <w:rFonts w:ascii="Arial" w:hAnsi="Arial" w:cs="Arial"/>
                <w:szCs w:val="24"/>
              </w:rPr>
              <w:t xml:space="preserve">enerator maintenance scheduling procedures per ISO New England Operating Procedure No. 5 </w:t>
            </w:r>
            <w:r w:rsidR="00F0470E" w:rsidRPr="00C738D2">
              <w:rPr>
                <w:rFonts w:ascii="Arial" w:hAnsi="Arial" w:cs="Arial"/>
                <w:szCs w:val="24"/>
              </w:rPr>
              <w:t>-</w:t>
            </w:r>
            <w:r w:rsidRPr="00C738D2">
              <w:rPr>
                <w:rFonts w:ascii="Arial" w:hAnsi="Arial" w:cs="Arial"/>
                <w:szCs w:val="24"/>
              </w:rPr>
              <w:t xml:space="preserve"> </w:t>
            </w:r>
            <w:r w:rsidR="00F0470E" w:rsidRPr="00C738D2">
              <w:rPr>
                <w:rFonts w:ascii="Arial" w:hAnsi="Arial" w:cs="Arial"/>
                <w:szCs w:val="24"/>
              </w:rPr>
              <w:t>Resource</w:t>
            </w:r>
            <w:r w:rsidRPr="00C738D2">
              <w:rPr>
                <w:rFonts w:ascii="Arial" w:hAnsi="Arial" w:cs="Arial"/>
                <w:szCs w:val="24"/>
              </w:rPr>
              <w:t xml:space="preserve"> Maintenance and Outage Scheduling. (OP-5)</w:t>
            </w:r>
          </w:p>
        </w:tc>
      </w:tr>
      <w:tr w:rsidR="0024508D" w:rsidRPr="00C738D2" w14:paraId="633D556E" w14:textId="77777777" w:rsidTr="001D4185">
        <w:trPr>
          <w:gridAfter w:val="1"/>
          <w:wAfter w:w="1305" w:type="dxa"/>
          <w:jc w:val="center"/>
        </w:trPr>
        <w:tc>
          <w:tcPr>
            <w:tcW w:w="270" w:type="dxa"/>
          </w:tcPr>
          <w:p w14:paraId="6B000139" w14:textId="77777777" w:rsidR="0024508D" w:rsidRPr="00C738D2" w:rsidRDefault="0024508D" w:rsidP="003D7F7D">
            <w:pPr>
              <w:spacing w:before="100" w:after="100"/>
              <w:rPr>
                <w:rFonts w:ascii="Arial" w:hAnsi="Arial" w:cs="Arial"/>
                <w:szCs w:val="24"/>
              </w:rPr>
            </w:pPr>
          </w:p>
        </w:tc>
        <w:tc>
          <w:tcPr>
            <w:tcW w:w="9507" w:type="dxa"/>
          </w:tcPr>
          <w:p w14:paraId="07B7ABBA" w14:textId="77777777" w:rsidR="00731876" w:rsidRDefault="0024508D" w:rsidP="00731876">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 xml:space="preserve">The Lead MP </w:t>
            </w:r>
            <w:r w:rsidR="007202A3" w:rsidRPr="00C738D2">
              <w:rPr>
                <w:rFonts w:ascii="Arial" w:hAnsi="Arial" w:cs="Arial"/>
                <w:szCs w:val="24"/>
              </w:rPr>
              <w:t>shall</w:t>
            </w:r>
            <w:r w:rsidRPr="00C738D2">
              <w:rPr>
                <w:rFonts w:ascii="Arial" w:hAnsi="Arial" w:cs="Arial"/>
                <w:szCs w:val="24"/>
              </w:rPr>
              <w:t>, at all times, comply with all applicable switching and tagging procedures in effect by the authorities governing switching and tagging operations in the field.</w:t>
            </w:r>
          </w:p>
          <w:p w14:paraId="7A3BCD3B" w14:textId="47D3141E" w:rsidR="00731876" w:rsidRPr="00731876" w:rsidRDefault="00731876" w:rsidP="00731876">
            <w:pPr>
              <w:tabs>
                <w:tab w:val="left" w:pos="1389"/>
              </w:tabs>
              <w:spacing w:before="100" w:after="100"/>
              <w:rPr>
                <w:rFonts w:ascii="Arial" w:hAnsi="Arial" w:cs="Arial"/>
                <w:szCs w:val="24"/>
              </w:rPr>
            </w:pPr>
          </w:p>
        </w:tc>
      </w:tr>
      <w:tr w:rsidR="0024508D" w:rsidRPr="00C738D2" w14:paraId="09129DA8" w14:textId="77777777" w:rsidTr="001D4185">
        <w:trPr>
          <w:gridAfter w:val="1"/>
          <w:wAfter w:w="1305" w:type="dxa"/>
          <w:jc w:val="center"/>
        </w:trPr>
        <w:tc>
          <w:tcPr>
            <w:tcW w:w="270" w:type="dxa"/>
          </w:tcPr>
          <w:p w14:paraId="430346AF" w14:textId="77777777" w:rsidR="0024508D" w:rsidRPr="00C738D2" w:rsidRDefault="0024508D" w:rsidP="008D5316">
            <w:pPr>
              <w:pStyle w:val="DocumentText"/>
            </w:pPr>
          </w:p>
        </w:tc>
        <w:tc>
          <w:tcPr>
            <w:tcW w:w="9507" w:type="dxa"/>
          </w:tcPr>
          <w:p w14:paraId="6FBB8CBA"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85" w:name="_Toc418052229"/>
            <w:bookmarkStart w:id="86" w:name="_Toc419010469"/>
            <w:bookmarkStart w:id="87" w:name="_Toc419010671"/>
            <w:bookmarkStart w:id="88" w:name="_Toc258832829"/>
            <w:bookmarkStart w:id="89" w:name="_Toc300150520"/>
            <w:bookmarkStart w:id="90" w:name="_Toc375315964"/>
            <w:bookmarkStart w:id="91" w:name="_Toc53502080"/>
            <w:r w:rsidRPr="00C738D2">
              <w:t>Voltage Control</w:t>
            </w:r>
            <w:bookmarkEnd w:id="85"/>
            <w:bookmarkEnd w:id="86"/>
            <w:bookmarkEnd w:id="87"/>
            <w:bookmarkEnd w:id="88"/>
            <w:bookmarkEnd w:id="89"/>
            <w:bookmarkEnd w:id="90"/>
            <w:bookmarkEnd w:id="91"/>
          </w:p>
        </w:tc>
      </w:tr>
      <w:tr w:rsidR="0024508D" w:rsidRPr="00C738D2" w14:paraId="72E00ED8" w14:textId="77777777" w:rsidTr="001D4185">
        <w:trPr>
          <w:gridAfter w:val="1"/>
          <w:wAfter w:w="1305" w:type="dxa"/>
          <w:jc w:val="center"/>
        </w:trPr>
        <w:tc>
          <w:tcPr>
            <w:tcW w:w="270" w:type="dxa"/>
          </w:tcPr>
          <w:p w14:paraId="2A36E0AB" w14:textId="77777777" w:rsidR="0024508D" w:rsidRPr="00C738D2" w:rsidRDefault="0024508D" w:rsidP="003D7F7D">
            <w:pPr>
              <w:spacing w:before="100" w:after="100"/>
              <w:rPr>
                <w:rFonts w:ascii="Arial" w:hAnsi="Arial" w:cs="Arial"/>
                <w:szCs w:val="24"/>
              </w:rPr>
            </w:pPr>
          </w:p>
        </w:tc>
        <w:tc>
          <w:tcPr>
            <w:tcW w:w="9507" w:type="dxa"/>
          </w:tcPr>
          <w:p w14:paraId="40594178" w14:textId="77777777" w:rsidR="0024508D" w:rsidRDefault="0024508D" w:rsidP="00C44D0C">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The MVA</w:t>
            </w:r>
            <w:r w:rsidR="007202A3" w:rsidRPr="00C738D2">
              <w:rPr>
                <w:rFonts w:ascii="Arial" w:hAnsi="Arial" w:cs="Arial"/>
                <w:szCs w:val="24"/>
              </w:rPr>
              <w:t>r</w:t>
            </w:r>
            <w:r w:rsidRPr="00C738D2">
              <w:rPr>
                <w:rFonts w:ascii="Arial" w:hAnsi="Arial" w:cs="Arial"/>
                <w:szCs w:val="24"/>
              </w:rPr>
              <w:t xml:space="preserve"> production of a Generator is an important factor in the reliable operation of the New England RCA/BAA.  Each Lead MP</w:t>
            </w:r>
            <w:r w:rsidR="00B743DE">
              <w:rPr>
                <w:rFonts w:ascii="Arial" w:hAnsi="Arial" w:cs="Arial"/>
                <w:szCs w:val="24"/>
              </w:rPr>
              <w:t xml:space="preserve"> for a Generator</w:t>
            </w:r>
            <w:r w:rsidRPr="00C738D2">
              <w:rPr>
                <w:rFonts w:ascii="Arial" w:hAnsi="Arial" w:cs="Arial"/>
                <w:szCs w:val="24"/>
              </w:rPr>
              <w:t xml:space="preserve"> </w:t>
            </w:r>
            <w:r w:rsidR="008C7A8B">
              <w:rPr>
                <w:rFonts w:ascii="Arial" w:hAnsi="Arial" w:cs="Arial"/>
                <w:szCs w:val="24"/>
              </w:rPr>
              <w:t xml:space="preserve">interconnected at 69 kV or higher voltage </w:t>
            </w:r>
            <w:r w:rsidR="00D631DD" w:rsidRPr="00C738D2">
              <w:rPr>
                <w:rFonts w:ascii="Arial" w:hAnsi="Arial" w:cs="Arial"/>
                <w:szCs w:val="24"/>
              </w:rPr>
              <w:t>shall</w:t>
            </w:r>
            <w:r w:rsidRPr="00C738D2">
              <w:rPr>
                <w:rFonts w:ascii="Arial" w:hAnsi="Arial" w:cs="Arial"/>
                <w:szCs w:val="24"/>
              </w:rPr>
              <w:t xml:space="preserve"> support system voltage and reactive needs at the direction of ISO and the LCC per OP-12.  Each Generator in the New England RCA/BAA normally follows a schedule of bus voltages, which </w:t>
            </w:r>
            <w:r w:rsidR="00223ACC" w:rsidRPr="00C738D2">
              <w:rPr>
                <w:rFonts w:ascii="Arial" w:hAnsi="Arial" w:cs="Arial"/>
                <w:szCs w:val="24"/>
              </w:rPr>
              <w:t>is specified for both</w:t>
            </w:r>
            <w:r w:rsidRPr="00C738D2">
              <w:rPr>
                <w:rFonts w:ascii="Arial" w:hAnsi="Arial" w:cs="Arial"/>
                <w:szCs w:val="24"/>
              </w:rPr>
              <w:t xml:space="preserve"> </w:t>
            </w:r>
            <w:r w:rsidR="0091558F" w:rsidRPr="00C738D2">
              <w:rPr>
                <w:rFonts w:ascii="Arial" w:hAnsi="Arial" w:cs="Arial"/>
                <w:szCs w:val="24"/>
              </w:rPr>
              <w:t xml:space="preserve">On-Peak </w:t>
            </w:r>
            <w:r w:rsidR="00223ACC" w:rsidRPr="00C738D2">
              <w:rPr>
                <w:rFonts w:ascii="Arial" w:hAnsi="Arial" w:cs="Arial"/>
                <w:szCs w:val="24"/>
              </w:rPr>
              <w:t>and</w:t>
            </w:r>
            <w:r w:rsidR="0091558F" w:rsidRPr="00C738D2">
              <w:rPr>
                <w:rFonts w:ascii="Arial" w:hAnsi="Arial" w:cs="Arial"/>
                <w:szCs w:val="24"/>
              </w:rPr>
              <w:t xml:space="preserve"> Off-Peak</w:t>
            </w:r>
            <w:r w:rsidR="00E16FB3" w:rsidRPr="00C738D2">
              <w:rPr>
                <w:rStyle w:val="FootnoteReference"/>
                <w:rFonts w:ascii="Arial" w:hAnsi="Arial" w:cs="Arial"/>
                <w:szCs w:val="24"/>
              </w:rPr>
              <w:footnoteReference w:id="9"/>
            </w:r>
            <w:r w:rsidR="00223ACC" w:rsidRPr="00C738D2">
              <w:rPr>
                <w:rFonts w:ascii="Arial" w:hAnsi="Arial" w:cs="Arial"/>
                <w:szCs w:val="24"/>
              </w:rPr>
              <w:t xml:space="preserve"> load periods</w:t>
            </w:r>
            <w:r w:rsidRPr="00C738D2">
              <w:rPr>
                <w:rFonts w:ascii="Arial" w:hAnsi="Arial" w:cs="Arial"/>
                <w:szCs w:val="24"/>
              </w:rPr>
              <w:t xml:space="preserve"> as contained in OP-12, Appendix B, or as otherwise specified by ISO or </w:t>
            </w:r>
            <w:r w:rsidR="007202A3" w:rsidRPr="00C738D2">
              <w:rPr>
                <w:rFonts w:ascii="Arial" w:hAnsi="Arial" w:cs="Arial"/>
                <w:szCs w:val="24"/>
              </w:rPr>
              <w:t xml:space="preserve">an </w:t>
            </w:r>
            <w:r w:rsidRPr="00C738D2">
              <w:rPr>
                <w:rFonts w:ascii="Arial" w:hAnsi="Arial" w:cs="Arial"/>
                <w:szCs w:val="24"/>
              </w:rPr>
              <w:t xml:space="preserve">LCC.  ISO and the LCC </w:t>
            </w:r>
            <w:r w:rsidR="00D631DD" w:rsidRPr="00C738D2">
              <w:rPr>
                <w:rFonts w:ascii="Arial" w:hAnsi="Arial" w:cs="Arial"/>
                <w:szCs w:val="24"/>
              </w:rPr>
              <w:t xml:space="preserve">shall </w:t>
            </w:r>
            <w:r w:rsidRPr="00C738D2">
              <w:rPr>
                <w:rFonts w:ascii="Arial" w:hAnsi="Arial" w:cs="Arial"/>
                <w:szCs w:val="24"/>
              </w:rPr>
              <w:t xml:space="preserve">have the authority to direct the Lead MP to deviate from the normal voltage schedule to address operating situations.  Each Generator </w:t>
            </w:r>
            <w:r w:rsidR="00D631DD" w:rsidRPr="00C738D2">
              <w:rPr>
                <w:rFonts w:ascii="Arial" w:hAnsi="Arial" w:cs="Arial"/>
                <w:szCs w:val="24"/>
              </w:rPr>
              <w:t>shall</w:t>
            </w:r>
            <w:r w:rsidRPr="00C738D2">
              <w:rPr>
                <w:rFonts w:ascii="Arial" w:hAnsi="Arial" w:cs="Arial"/>
                <w:szCs w:val="24"/>
              </w:rPr>
              <w:t xml:space="preserve"> participate, to the limit of their capability as documented in its NX-12D and as summarized in OP-12, Appendix B, </w:t>
            </w:r>
            <w:r w:rsidR="00D631DD" w:rsidRPr="00C738D2">
              <w:rPr>
                <w:rFonts w:ascii="Arial" w:hAnsi="Arial" w:cs="Arial"/>
                <w:szCs w:val="24"/>
              </w:rPr>
              <w:t>and</w:t>
            </w:r>
            <w:r w:rsidRPr="00C738D2">
              <w:rPr>
                <w:rFonts w:ascii="Arial" w:hAnsi="Arial" w:cs="Arial"/>
                <w:szCs w:val="24"/>
              </w:rPr>
              <w:t xml:space="preserve"> maintain their assigned voltage schedule as directed by ISO or the LCC and to comply with any variations that ISO or the LCC may request.</w:t>
            </w:r>
          </w:p>
          <w:p w14:paraId="1655C129" w14:textId="6C1DA720" w:rsidR="00BE5769" w:rsidRPr="00C738D2" w:rsidRDefault="0069427A" w:rsidP="00C33762">
            <w:pPr>
              <w:tabs>
                <w:tab w:val="left" w:pos="1389"/>
              </w:tabs>
              <w:spacing w:before="100" w:after="100"/>
              <w:ind w:left="1389"/>
              <w:rPr>
                <w:rFonts w:ascii="Arial" w:hAnsi="Arial" w:cs="Arial"/>
                <w:szCs w:val="24"/>
              </w:rPr>
            </w:pPr>
            <w:r w:rsidRPr="000F1DEB">
              <w:rPr>
                <w:rFonts w:ascii="Arial" w:hAnsi="Arial" w:cs="Arial"/>
                <w:szCs w:val="24"/>
              </w:rPr>
              <w:t xml:space="preserve">New generators </w:t>
            </w:r>
            <w:r w:rsidR="00906642" w:rsidRPr="000F1DEB">
              <w:rPr>
                <w:rFonts w:ascii="Arial" w:hAnsi="Arial" w:cs="Arial"/>
                <w:szCs w:val="24"/>
              </w:rPr>
              <w:t>subject to the ISO’s Interconnection Procedures</w:t>
            </w:r>
            <w:r w:rsidR="006B48CF" w:rsidRPr="000F1DEB">
              <w:rPr>
                <w:rFonts w:ascii="Arial" w:hAnsi="Arial" w:cs="Arial"/>
                <w:szCs w:val="24"/>
              </w:rPr>
              <w:t xml:space="preserve"> shall follow the AVR requirements of OP 14.  New generators </w:t>
            </w:r>
            <w:r w:rsidR="00906642" w:rsidRPr="000F1DEB">
              <w:rPr>
                <w:rFonts w:ascii="Arial" w:hAnsi="Arial" w:cs="Arial"/>
                <w:szCs w:val="24"/>
              </w:rPr>
              <w:t>interconnecting through a state interconnection process</w:t>
            </w:r>
            <w:r w:rsidR="004A6D12" w:rsidRPr="000F1DEB">
              <w:rPr>
                <w:rFonts w:ascii="Arial" w:hAnsi="Arial" w:cs="Arial"/>
                <w:szCs w:val="24"/>
              </w:rPr>
              <w:t xml:space="preserve"> </w:t>
            </w:r>
            <w:r w:rsidRPr="000F1DEB">
              <w:rPr>
                <w:rFonts w:ascii="Arial" w:hAnsi="Arial" w:cs="Arial"/>
                <w:szCs w:val="24"/>
              </w:rPr>
              <w:t xml:space="preserve">shall follow the </w:t>
            </w:r>
            <w:r w:rsidR="006B48CF" w:rsidRPr="000F1DEB">
              <w:rPr>
                <w:rFonts w:ascii="Arial" w:hAnsi="Arial" w:cs="Arial"/>
                <w:szCs w:val="24"/>
              </w:rPr>
              <w:t xml:space="preserve">AVR </w:t>
            </w:r>
            <w:r w:rsidRPr="000F1DEB">
              <w:rPr>
                <w:rFonts w:ascii="Arial" w:hAnsi="Arial" w:cs="Arial"/>
                <w:szCs w:val="24"/>
              </w:rPr>
              <w:t>requirements of the interconnect</w:t>
            </w:r>
            <w:r w:rsidR="006B48CF" w:rsidRPr="000F1DEB">
              <w:rPr>
                <w:rFonts w:ascii="Arial" w:hAnsi="Arial" w:cs="Arial"/>
                <w:szCs w:val="24"/>
              </w:rPr>
              <w:t>ing utility</w:t>
            </w:r>
            <w:r w:rsidRPr="000F1DEB">
              <w:rPr>
                <w:rFonts w:ascii="Arial" w:hAnsi="Arial" w:cs="Arial"/>
                <w:szCs w:val="24"/>
              </w:rPr>
              <w:t xml:space="preserve">.  Existing generators </w:t>
            </w:r>
            <w:r w:rsidR="00B37879" w:rsidRPr="000F1DEB">
              <w:rPr>
                <w:rFonts w:ascii="Arial" w:hAnsi="Arial" w:cs="Arial"/>
                <w:szCs w:val="24"/>
              </w:rPr>
              <w:t>(</w:t>
            </w:r>
            <w:r w:rsidR="008E0FC5" w:rsidRPr="000F1DEB">
              <w:rPr>
                <w:rFonts w:ascii="Arial" w:hAnsi="Arial" w:cs="Arial"/>
                <w:szCs w:val="24"/>
              </w:rPr>
              <w:t>ranging from active commercial g</w:t>
            </w:r>
            <w:r w:rsidR="00B37879" w:rsidRPr="000F1DEB">
              <w:rPr>
                <w:rFonts w:ascii="Arial" w:hAnsi="Arial" w:cs="Arial"/>
                <w:szCs w:val="24"/>
              </w:rPr>
              <w:t xml:space="preserve">enerators to </w:t>
            </w:r>
            <w:r w:rsidR="008E0FC5" w:rsidRPr="000F1DEB">
              <w:rPr>
                <w:rFonts w:ascii="Arial" w:hAnsi="Arial" w:cs="Arial"/>
                <w:szCs w:val="24"/>
              </w:rPr>
              <w:t>g</w:t>
            </w:r>
            <w:r w:rsidR="00B37879" w:rsidRPr="000F1DEB">
              <w:rPr>
                <w:rFonts w:ascii="Arial" w:hAnsi="Arial" w:cs="Arial"/>
                <w:szCs w:val="24"/>
              </w:rPr>
              <w:t xml:space="preserve">enerators that have begun the system interconnection </w:t>
            </w:r>
            <w:r w:rsidR="00227F44" w:rsidRPr="000F1DEB">
              <w:rPr>
                <w:rFonts w:ascii="Arial" w:hAnsi="Arial" w:cs="Arial"/>
                <w:szCs w:val="24"/>
              </w:rPr>
              <w:t xml:space="preserve">study </w:t>
            </w:r>
            <w:r w:rsidR="00906642" w:rsidRPr="000F1DEB">
              <w:rPr>
                <w:rFonts w:ascii="Arial" w:hAnsi="Arial" w:cs="Arial"/>
                <w:szCs w:val="24"/>
              </w:rPr>
              <w:t>(study scoping has started)</w:t>
            </w:r>
            <w:r w:rsidR="000F06FB" w:rsidRPr="000F1DEB">
              <w:rPr>
                <w:rFonts w:ascii="Arial" w:hAnsi="Arial" w:cs="Arial"/>
                <w:szCs w:val="24"/>
              </w:rPr>
              <w:t xml:space="preserve"> prior to the effective date of </w:t>
            </w:r>
            <w:r w:rsidR="00906642" w:rsidRPr="000F1DEB">
              <w:rPr>
                <w:rFonts w:ascii="Arial" w:hAnsi="Arial" w:cs="Arial"/>
                <w:szCs w:val="24"/>
              </w:rPr>
              <w:t xml:space="preserve">Revision 34 of </w:t>
            </w:r>
            <w:r w:rsidR="000F06FB" w:rsidRPr="000F1DEB">
              <w:rPr>
                <w:rFonts w:ascii="Arial" w:hAnsi="Arial" w:cs="Arial"/>
                <w:szCs w:val="24"/>
              </w:rPr>
              <w:t>this procedure</w:t>
            </w:r>
            <w:r w:rsidR="00B37879" w:rsidRPr="000F1DEB">
              <w:rPr>
                <w:rFonts w:ascii="Arial" w:hAnsi="Arial" w:cs="Arial"/>
                <w:szCs w:val="24"/>
              </w:rPr>
              <w:t xml:space="preserve">) </w:t>
            </w:r>
            <w:r w:rsidRPr="000F1DEB">
              <w:rPr>
                <w:rFonts w:ascii="Arial" w:hAnsi="Arial" w:cs="Arial"/>
                <w:szCs w:val="24"/>
              </w:rPr>
              <w:t>interconnected a</w:t>
            </w:r>
            <w:r w:rsidR="00B37879" w:rsidRPr="000F1DEB">
              <w:rPr>
                <w:rFonts w:ascii="Arial" w:hAnsi="Arial" w:cs="Arial"/>
                <w:szCs w:val="24"/>
              </w:rPr>
              <w:t>t voltages below 69 kV which have</w:t>
            </w:r>
            <w:r w:rsidRPr="000F1DEB">
              <w:rPr>
                <w:rFonts w:ascii="Arial" w:hAnsi="Arial" w:cs="Arial"/>
                <w:szCs w:val="24"/>
              </w:rPr>
              <w:t xml:space="preserve"> AVR requirements due to OP</w:t>
            </w:r>
            <w:r w:rsidR="00894ED4" w:rsidRPr="000F1DEB">
              <w:rPr>
                <w:rFonts w:ascii="Arial" w:hAnsi="Arial" w:cs="Arial"/>
                <w:szCs w:val="24"/>
              </w:rPr>
              <w:t>-</w:t>
            </w:r>
            <w:r w:rsidRPr="000F1DEB">
              <w:rPr>
                <w:rFonts w:ascii="Arial" w:hAnsi="Arial" w:cs="Arial"/>
                <w:szCs w:val="24"/>
              </w:rPr>
              <w:t xml:space="preserve">14 shall retain the need for AVR control, unless the interconnecting utility exempts the </w:t>
            </w:r>
            <w:r w:rsidR="008E0FC5" w:rsidRPr="000F1DEB">
              <w:rPr>
                <w:rFonts w:ascii="Arial" w:hAnsi="Arial" w:cs="Arial"/>
                <w:szCs w:val="24"/>
              </w:rPr>
              <w:t>g</w:t>
            </w:r>
            <w:r w:rsidRPr="000F1DEB">
              <w:rPr>
                <w:rFonts w:ascii="Arial" w:hAnsi="Arial" w:cs="Arial"/>
                <w:szCs w:val="24"/>
              </w:rPr>
              <w:t>enerator from the AVR obligation</w:t>
            </w:r>
            <w:r w:rsidR="008E0FC5" w:rsidRPr="000F1DEB">
              <w:rPr>
                <w:rFonts w:ascii="Arial" w:hAnsi="Arial" w:cs="Arial"/>
                <w:szCs w:val="24"/>
              </w:rPr>
              <w:t xml:space="preserve"> and such generator shall meet the voltage requirements documented in </w:t>
            </w:r>
            <w:r w:rsidR="00EE68F6" w:rsidRPr="000F1DEB">
              <w:rPr>
                <w:rFonts w:ascii="Arial" w:hAnsi="Arial" w:cs="Arial"/>
                <w:szCs w:val="24"/>
              </w:rPr>
              <w:t>its</w:t>
            </w:r>
            <w:r w:rsidR="008E0FC5" w:rsidRPr="000F1DEB">
              <w:rPr>
                <w:rFonts w:ascii="Arial" w:hAnsi="Arial" w:cs="Arial"/>
                <w:szCs w:val="24"/>
              </w:rPr>
              <w:t xml:space="preserve"> interconnection study</w:t>
            </w:r>
            <w:r w:rsidRPr="000F1DEB">
              <w:rPr>
                <w:rFonts w:ascii="Arial" w:hAnsi="Arial" w:cs="Arial"/>
                <w:szCs w:val="24"/>
              </w:rPr>
              <w:t>.</w:t>
            </w:r>
          </w:p>
        </w:tc>
      </w:tr>
      <w:tr w:rsidR="0024508D" w:rsidRPr="00C738D2" w14:paraId="1EE6C366" w14:textId="77777777" w:rsidTr="001D4185">
        <w:trPr>
          <w:gridAfter w:val="1"/>
          <w:wAfter w:w="1305" w:type="dxa"/>
          <w:jc w:val="center"/>
        </w:trPr>
        <w:tc>
          <w:tcPr>
            <w:tcW w:w="270" w:type="dxa"/>
          </w:tcPr>
          <w:p w14:paraId="18A66337" w14:textId="77777777" w:rsidR="0024508D" w:rsidRPr="00C738D2" w:rsidRDefault="0024508D" w:rsidP="003D7F7D">
            <w:pPr>
              <w:spacing w:before="100" w:after="100"/>
              <w:rPr>
                <w:rFonts w:ascii="Arial" w:hAnsi="Arial" w:cs="Arial"/>
                <w:szCs w:val="24"/>
              </w:rPr>
            </w:pPr>
          </w:p>
        </w:tc>
        <w:tc>
          <w:tcPr>
            <w:tcW w:w="9507" w:type="dxa"/>
          </w:tcPr>
          <w:p w14:paraId="4238FA4A" w14:textId="610541A4" w:rsidR="0024508D" w:rsidRPr="00C738D2" w:rsidRDefault="0024508D" w:rsidP="002131A8">
            <w:pPr>
              <w:numPr>
                <w:ilvl w:val="0"/>
                <w:numId w:val="16"/>
              </w:numPr>
              <w:tabs>
                <w:tab w:val="left" w:pos="1389"/>
              </w:tabs>
              <w:spacing w:before="100" w:after="100"/>
              <w:ind w:left="1420"/>
              <w:rPr>
                <w:rFonts w:ascii="Arial" w:hAnsi="Arial" w:cs="Arial"/>
                <w:szCs w:val="24"/>
              </w:rPr>
            </w:pPr>
            <w:r w:rsidRPr="00C738D2">
              <w:rPr>
                <w:rFonts w:ascii="Arial" w:hAnsi="Arial" w:cs="Arial"/>
                <w:szCs w:val="24"/>
              </w:rPr>
              <w:t xml:space="preserve">The Lead MP </w:t>
            </w:r>
            <w:r w:rsidR="007202A3" w:rsidRPr="00C738D2">
              <w:rPr>
                <w:rFonts w:ascii="Arial" w:hAnsi="Arial" w:cs="Arial"/>
                <w:szCs w:val="24"/>
              </w:rPr>
              <w:t xml:space="preserve">shall </w:t>
            </w:r>
            <w:r w:rsidRPr="00C738D2">
              <w:rPr>
                <w:rFonts w:ascii="Arial" w:hAnsi="Arial" w:cs="Arial"/>
                <w:szCs w:val="24"/>
              </w:rPr>
              <w:t xml:space="preserve">keep and maintain an automatic voltage regulator (AVR) in service and regulating to the voltage schedule on all generating units comprising a Generator unless granted an exemption under the provisions in Section 5 of Master/Local Control Center Procedure No. 8 - Coordination of Generator Voltage Regulator and Power System Stabilizer Outages (M/LCC 8).  Generators that have applied for and received an exemption </w:t>
            </w:r>
            <w:r w:rsidR="007202A3" w:rsidRPr="00C738D2">
              <w:rPr>
                <w:rFonts w:ascii="Arial" w:hAnsi="Arial" w:cs="Arial"/>
                <w:szCs w:val="24"/>
              </w:rPr>
              <w:t xml:space="preserve">shall </w:t>
            </w:r>
            <w:r w:rsidRPr="00C738D2">
              <w:rPr>
                <w:rFonts w:ascii="Arial" w:hAnsi="Arial" w:cs="Arial"/>
                <w:szCs w:val="24"/>
              </w:rPr>
              <w:t xml:space="preserve">be listed in M/LCC 8, Attachment A - Generators Exempted </w:t>
            </w:r>
            <w:proofErr w:type="gramStart"/>
            <w:r w:rsidRPr="00C738D2">
              <w:rPr>
                <w:rFonts w:ascii="Arial" w:hAnsi="Arial" w:cs="Arial"/>
                <w:szCs w:val="24"/>
              </w:rPr>
              <w:t>From</w:t>
            </w:r>
            <w:proofErr w:type="gramEnd"/>
            <w:r w:rsidRPr="00C738D2">
              <w:rPr>
                <w:rFonts w:ascii="Arial" w:hAnsi="Arial" w:cs="Arial"/>
                <w:szCs w:val="24"/>
              </w:rPr>
              <w:t xml:space="preserve"> AVR Requirements.</w:t>
            </w:r>
          </w:p>
        </w:tc>
      </w:tr>
      <w:tr w:rsidR="0024508D" w:rsidRPr="00C738D2" w14:paraId="00F9630B" w14:textId="77777777" w:rsidTr="001D4185">
        <w:trPr>
          <w:gridAfter w:val="1"/>
          <w:wAfter w:w="1305" w:type="dxa"/>
          <w:jc w:val="center"/>
        </w:trPr>
        <w:tc>
          <w:tcPr>
            <w:tcW w:w="270" w:type="dxa"/>
          </w:tcPr>
          <w:p w14:paraId="15E2E3B8" w14:textId="77777777" w:rsidR="0024508D" w:rsidRPr="00C738D2" w:rsidRDefault="0024508D" w:rsidP="003D7F7D">
            <w:pPr>
              <w:spacing w:before="100" w:after="100"/>
              <w:rPr>
                <w:rFonts w:ascii="Arial" w:hAnsi="Arial" w:cs="Arial"/>
                <w:szCs w:val="24"/>
              </w:rPr>
            </w:pPr>
          </w:p>
        </w:tc>
        <w:tc>
          <w:tcPr>
            <w:tcW w:w="9507" w:type="dxa"/>
          </w:tcPr>
          <w:p w14:paraId="3C46BE25" w14:textId="29534B92" w:rsidR="0024508D" w:rsidRPr="00C738D2" w:rsidRDefault="00D631DD" w:rsidP="00D631DD">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E</w:t>
            </w:r>
            <w:r w:rsidR="0024508D" w:rsidRPr="00C738D2">
              <w:rPr>
                <w:rFonts w:ascii="Arial" w:hAnsi="Arial" w:cs="Arial"/>
                <w:szCs w:val="24"/>
              </w:rPr>
              <w:t xml:space="preserve">ach Lead MP (except those for whom an exemption has been granted, as described in Section II.H.2) </w:t>
            </w:r>
            <w:r w:rsidRPr="00C738D2">
              <w:rPr>
                <w:rFonts w:ascii="Arial" w:hAnsi="Arial" w:cs="Arial"/>
                <w:szCs w:val="24"/>
              </w:rPr>
              <w:t xml:space="preserve">shall </w:t>
            </w:r>
            <w:r w:rsidR="0024508D" w:rsidRPr="00C738D2">
              <w:rPr>
                <w:rFonts w:ascii="Arial" w:hAnsi="Arial" w:cs="Arial"/>
                <w:szCs w:val="24"/>
              </w:rPr>
              <w:t>maintain the AVR in good operating condition.</w:t>
            </w:r>
          </w:p>
        </w:tc>
      </w:tr>
      <w:tr w:rsidR="0024508D" w:rsidRPr="00C738D2" w14:paraId="186A292B" w14:textId="77777777" w:rsidTr="001D4185">
        <w:trPr>
          <w:gridAfter w:val="1"/>
          <w:wAfter w:w="1305" w:type="dxa"/>
          <w:jc w:val="center"/>
        </w:trPr>
        <w:tc>
          <w:tcPr>
            <w:tcW w:w="270" w:type="dxa"/>
          </w:tcPr>
          <w:p w14:paraId="7A59490D" w14:textId="77777777" w:rsidR="0024508D" w:rsidRPr="00C738D2" w:rsidRDefault="0024508D" w:rsidP="003D7F7D">
            <w:pPr>
              <w:spacing w:before="100" w:after="100"/>
              <w:rPr>
                <w:rFonts w:ascii="Arial" w:hAnsi="Arial" w:cs="Arial"/>
                <w:szCs w:val="24"/>
              </w:rPr>
            </w:pPr>
          </w:p>
        </w:tc>
        <w:tc>
          <w:tcPr>
            <w:tcW w:w="9507" w:type="dxa"/>
          </w:tcPr>
          <w:p w14:paraId="4E54706F" w14:textId="562664B1" w:rsidR="0024508D" w:rsidRPr="00C738D2" w:rsidRDefault="0024508D" w:rsidP="00A834E8">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 xml:space="preserve">Each Lead MP shall provide to </w:t>
            </w:r>
            <w:proofErr w:type="gramStart"/>
            <w:r w:rsidRPr="00C738D2">
              <w:rPr>
                <w:rFonts w:ascii="Arial" w:hAnsi="Arial" w:cs="Arial"/>
                <w:szCs w:val="24"/>
              </w:rPr>
              <w:t>ISO on ISO</w:t>
            </w:r>
            <w:proofErr w:type="gramEnd"/>
            <w:r w:rsidRPr="00C738D2">
              <w:rPr>
                <w:rFonts w:ascii="Arial" w:hAnsi="Arial" w:cs="Arial"/>
                <w:szCs w:val="24"/>
              </w:rPr>
              <w:t xml:space="preserve"> Form NX-12D - Generator Reactive Data Form, in accordance with Appendix B of this </w:t>
            </w:r>
            <w:r w:rsidR="00A834E8" w:rsidRPr="00C738D2">
              <w:rPr>
                <w:rFonts w:ascii="Arial" w:hAnsi="Arial" w:cs="Arial"/>
                <w:szCs w:val="24"/>
              </w:rPr>
              <w:t>OP</w:t>
            </w:r>
            <w:r w:rsidRPr="00C738D2">
              <w:rPr>
                <w:rFonts w:ascii="Arial" w:hAnsi="Arial" w:cs="Arial"/>
                <w:szCs w:val="24"/>
              </w:rPr>
              <w:t xml:space="preserve">, information describing the periods of time when conditions occur (if any) where the Lead MP routinely expects that its Generator will </w:t>
            </w:r>
            <w:r w:rsidRPr="00C738D2">
              <w:rPr>
                <w:rFonts w:ascii="Arial" w:hAnsi="Arial" w:cs="Arial"/>
                <w:b/>
                <w:szCs w:val="24"/>
              </w:rPr>
              <w:t>not</w:t>
            </w:r>
            <w:r w:rsidRPr="00C738D2">
              <w:rPr>
                <w:rFonts w:ascii="Arial" w:hAnsi="Arial" w:cs="Arial"/>
                <w:szCs w:val="24"/>
              </w:rPr>
              <w:t xml:space="preserve"> operate with the AVR in service and controlling voltage (such as during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or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w:t>
            </w:r>
          </w:p>
        </w:tc>
      </w:tr>
      <w:tr w:rsidR="0024508D" w:rsidRPr="00C738D2" w14:paraId="1D726050" w14:textId="77777777" w:rsidTr="001D4185">
        <w:trPr>
          <w:gridAfter w:val="1"/>
          <w:wAfter w:w="1305" w:type="dxa"/>
          <w:jc w:val="center"/>
        </w:trPr>
        <w:tc>
          <w:tcPr>
            <w:tcW w:w="270" w:type="dxa"/>
          </w:tcPr>
          <w:p w14:paraId="3BBA1E1A" w14:textId="77777777" w:rsidR="0024508D" w:rsidRPr="00C738D2" w:rsidRDefault="0024508D" w:rsidP="003D7F7D">
            <w:pPr>
              <w:spacing w:before="100" w:after="100"/>
              <w:rPr>
                <w:rFonts w:ascii="Arial" w:hAnsi="Arial" w:cs="Arial"/>
                <w:szCs w:val="24"/>
              </w:rPr>
            </w:pPr>
          </w:p>
        </w:tc>
        <w:tc>
          <w:tcPr>
            <w:tcW w:w="9507" w:type="dxa"/>
          </w:tcPr>
          <w:p w14:paraId="6E21B039" w14:textId="2F14AC01" w:rsidR="0024508D" w:rsidRPr="00C738D2" w:rsidRDefault="0024508D" w:rsidP="007202A3">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 xml:space="preserve">Actual or expected changes in AVR Operating status </w:t>
            </w:r>
            <w:r w:rsidR="007202A3" w:rsidRPr="00C738D2">
              <w:rPr>
                <w:rFonts w:ascii="Arial" w:hAnsi="Arial" w:cs="Arial"/>
                <w:szCs w:val="24"/>
              </w:rPr>
              <w:t xml:space="preserve">shall </w:t>
            </w:r>
            <w:r w:rsidRPr="00C738D2">
              <w:rPr>
                <w:rFonts w:ascii="Arial" w:hAnsi="Arial" w:cs="Arial"/>
                <w:szCs w:val="24"/>
              </w:rPr>
              <w:t>be report</w:t>
            </w:r>
            <w:r w:rsidR="0091558F" w:rsidRPr="00C738D2">
              <w:rPr>
                <w:rFonts w:ascii="Arial" w:hAnsi="Arial" w:cs="Arial"/>
                <w:szCs w:val="24"/>
              </w:rPr>
              <w:t>ed</w:t>
            </w:r>
            <w:r w:rsidRPr="00C738D2">
              <w:rPr>
                <w:rFonts w:ascii="Arial" w:hAnsi="Arial" w:cs="Arial"/>
                <w:szCs w:val="24"/>
              </w:rPr>
              <w:t xml:space="preserve"> in Real-</w:t>
            </w:r>
            <w:r w:rsidR="00855224" w:rsidRPr="00C738D2">
              <w:rPr>
                <w:rFonts w:ascii="Arial" w:hAnsi="Arial" w:cs="Arial"/>
                <w:szCs w:val="24"/>
              </w:rPr>
              <w:t>T</w:t>
            </w:r>
            <w:r w:rsidRPr="00C738D2">
              <w:rPr>
                <w:rFonts w:ascii="Arial" w:hAnsi="Arial" w:cs="Arial"/>
                <w:szCs w:val="24"/>
              </w:rPr>
              <w:t xml:space="preserve">ime in accordance with OP-12 and M/LCC 8, unless the requirement for such </w:t>
            </w:r>
            <w:r w:rsidR="00D631DD" w:rsidRPr="00C738D2">
              <w:rPr>
                <w:rFonts w:ascii="Arial" w:hAnsi="Arial" w:cs="Arial"/>
                <w:szCs w:val="24"/>
              </w:rPr>
              <w:t>R</w:t>
            </w:r>
            <w:r w:rsidRPr="00C738D2">
              <w:rPr>
                <w:rFonts w:ascii="Arial" w:hAnsi="Arial" w:cs="Arial"/>
                <w:szCs w:val="24"/>
              </w:rPr>
              <w:t>eal-</w:t>
            </w:r>
            <w:r w:rsidR="00D631DD" w:rsidRPr="00C738D2">
              <w:rPr>
                <w:rFonts w:ascii="Arial" w:hAnsi="Arial" w:cs="Arial"/>
                <w:szCs w:val="24"/>
              </w:rPr>
              <w:t>T</w:t>
            </w:r>
            <w:r w:rsidRPr="00C738D2">
              <w:rPr>
                <w:rFonts w:ascii="Arial" w:hAnsi="Arial" w:cs="Arial"/>
                <w:szCs w:val="24"/>
              </w:rPr>
              <w:t>ime reporting of AVR operating status is automatically waived during the periods of time when Real-</w:t>
            </w:r>
            <w:r w:rsidR="00855224" w:rsidRPr="00C738D2">
              <w:rPr>
                <w:rFonts w:ascii="Arial" w:hAnsi="Arial" w:cs="Arial"/>
                <w:szCs w:val="24"/>
              </w:rPr>
              <w:t>T</w:t>
            </w:r>
            <w:r w:rsidRPr="00C738D2">
              <w:rPr>
                <w:rFonts w:ascii="Arial" w:hAnsi="Arial" w:cs="Arial"/>
                <w:szCs w:val="24"/>
              </w:rPr>
              <w:t xml:space="preserve">ime conditions occur that are as described by the Lead MP on </w:t>
            </w:r>
            <w:r w:rsidR="007202A3" w:rsidRPr="00C738D2">
              <w:rPr>
                <w:rFonts w:ascii="Arial" w:hAnsi="Arial" w:cs="Arial"/>
                <w:szCs w:val="24"/>
              </w:rPr>
              <w:t xml:space="preserve">the </w:t>
            </w:r>
            <w:r w:rsidRPr="00C738D2">
              <w:rPr>
                <w:rFonts w:ascii="Arial" w:hAnsi="Arial" w:cs="Arial"/>
                <w:szCs w:val="24"/>
              </w:rPr>
              <w:t xml:space="preserve">Form NX-12D pertaining to when the Lead MP routinely expects that its Generator will </w:t>
            </w:r>
            <w:r w:rsidRPr="00C738D2">
              <w:rPr>
                <w:rFonts w:ascii="Arial" w:hAnsi="Arial" w:cs="Arial"/>
                <w:b/>
                <w:szCs w:val="24"/>
              </w:rPr>
              <w:t>not</w:t>
            </w:r>
            <w:r w:rsidRPr="00C738D2">
              <w:rPr>
                <w:rFonts w:ascii="Arial" w:hAnsi="Arial" w:cs="Arial"/>
                <w:szCs w:val="24"/>
              </w:rPr>
              <w:t xml:space="preserve"> operate with the AVR in service and controlling voltage (such as during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or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When such conditions occur that match the conditions described on Form NX-12D, this serves as advance standing notification and Real-</w:t>
            </w:r>
            <w:r w:rsidR="00855224" w:rsidRPr="00C738D2">
              <w:rPr>
                <w:rFonts w:ascii="Arial" w:hAnsi="Arial" w:cs="Arial"/>
                <w:szCs w:val="24"/>
              </w:rPr>
              <w:t>T</w:t>
            </w:r>
            <w:r w:rsidRPr="00C738D2">
              <w:rPr>
                <w:rFonts w:ascii="Arial" w:hAnsi="Arial" w:cs="Arial"/>
                <w:szCs w:val="24"/>
              </w:rPr>
              <w:t xml:space="preserve">ime reporting is </w:t>
            </w:r>
            <w:r w:rsidRPr="00C738D2">
              <w:rPr>
                <w:rFonts w:ascii="Arial" w:hAnsi="Arial" w:cs="Arial"/>
                <w:b/>
                <w:szCs w:val="24"/>
              </w:rPr>
              <w:t>not</w:t>
            </w:r>
            <w:r w:rsidRPr="00C738D2">
              <w:rPr>
                <w:rFonts w:ascii="Arial" w:hAnsi="Arial" w:cs="Arial"/>
                <w:szCs w:val="24"/>
              </w:rPr>
              <w:t xml:space="preserve"> required.</w:t>
            </w:r>
          </w:p>
        </w:tc>
      </w:tr>
      <w:tr w:rsidR="0024508D" w:rsidRPr="00C738D2" w14:paraId="00A7722C" w14:textId="77777777" w:rsidTr="001D4185">
        <w:trPr>
          <w:gridAfter w:val="1"/>
          <w:wAfter w:w="1305" w:type="dxa"/>
          <w:jc w:val="center"/>
        </w:trPr>
        <w:tc>
          <w:tcPr>
            <w:tcW w:w="270" w:type="dxa"/>
          </w:tcPr>
          <w:p w14:paraId="47E59C3A" w14:textId="77777777" w:rsidR="0024508D" w:rsidRPr="00C738D2" w:rsidRDefault="0024508D" w:rsidP="008D5316">
            <w:pPr>
              <w:pStyle w:val="DocumentText"/>
            </w:pPr>
          </w:p>
        </w:tc>
        <w:tc>
          <w:tcPr>
            <w:tcW w:w="9507" w:type="dxa"/>
          </w:tcPr>
          <w:p w14:paraId="4EA73BA1"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92" w:name="_Toc418052230"/>
            <w:bookmarkStart w:id="93" w:name="_Toc419010470"/>
            <w:bookmarkStart w:id="94" w:name="_Toc419010672"/>
            <w:bookmarkStart w:id="95" w:name="_Toc258832830"/>
            <w:bookmarkStart w:id="96" w:name="_Toc300150521"/>
            <w:bookmarkStart w:id="97" w:name="_Toc375315965"/>
            <w:bookmarkStart w:id="98" w:name="_Toc53502081"/>
            <w:r w:rsidRPr="00C738D2">
              <w:t>Governor Control</w:t>
            </w:r>
            <w:bookmarkEnd w:id="92"/>
            <w:bookmarkEnd w:id="93"/>
            <w:bookmarkEnd w:id="94"/>
            <w:bookmarkEnd w:id="95"/>
            <w:bookmarkEnd w:id="96"/>
            <w:bookmarkEnd w:id="97"/>
            <w:bookmarkEnd w:id="98"/>
          </w:p>
        </w:tc>
      </w:tr>
      <w:tr w:rsidR="0024508D" w:rsidRPr="00C738D2" w14:paraId="6924EDAB" w14:textId="77777777" w:rsidTr="001D4185">
        <w:trPr>
          <w:gridAfter w:val="1"/>
          <w:wAfter w:w="1305" w:type="dxa"/>
          <w:jc w:val="center"/>
        </w:trPr>
        <w:tc>
          <w:tcPr>
            <w:tcW w:w="270" w:type="dxa"/>
          </w:tcPr>
          <w:p w14:paraId="32D3BDEE" w14:textId="77777777" w:rsidR="0024508D" w:rsidRPr="00C738D2" w:rsidRDefault="0024508D" w:rsidP="003D7F7D">
            <w:pPr>
              <w:spacing w:before="100" w:after="100"/>
              <w:rPr>
                <w:rFonts w:ascii="Arial" w:hAnsi="Arial" w:cs="Arial"/>
                <w:szCs w:val="24"/>
              </w:rPr>
            </w:pPr>
          </w:p>
        </w:tc>
        <w:tc>
          <w:tcPr>
            <w:tcW w:w="9507" w:type="dxa"/>
          </w:tcPr>
          <w:p w14:paraId="1259C2BF" w14:textId="377B619B" w:rsidR="00A622BE" w:rsidRDefault="00820C0A" w:rsidP="00A622BE">
            <w:pPr>
              <w:tabs>
                <w:tab w:val="left" w:pos="1389"/>
              </w:tabs>
              <w:spacing w:before="100" w:after="100"/>
              <w:ind w:left="1389"/>
              <w:rPr>
                <w:rFonts w:ascii="Arial" w:hAnsi="Arial" w:cs="Arial"/>
                <w:szCs w:val="24"/>
              </w:rPr>
            </w:pPr>
            <w:r w:rsidRPr="00C738D2">
              <w:rPr>
                <w:rFonts w:ascii="Arial" w:hAnsi="Arial" w:cs="Arial"/>
                <w:szCs w:val="24"/>
              </w:rPr>
              <w:t xml:space="preserve">Where </w:t>
            </w:r>
            <w:r w:rsidRPr="00C738D2">
              <w:rPr>
                <w:rFonts w:ascii="Arial" w:hAnsi="Arial" w:cs="Arial"/>
                <w:b/>
                <w:szCs w:val="24"/>
              </w:rPr>
              <w:t>not</w:t>
            </w:r>
            <w:r w:rsidRPr="00C738D2">
              <w:rPr>
                <w:rFonts w:ascii="Arial" w:hAnsi="Arial" w:cs="Arial"/>
                <w:szCs w:val="24"/>
              </w:rPr>
              <w:t xml:space="preserve"> already required to do so pursuant to the Interconnection Agreement, e</w:t>
            </w:r>
            <w:r w:rsidR="0024508D" w:rsidRPr="00C738D2">
              <w:rPr>
                <w:rFonts w:ascii="Arial" w:hAnsi="Arial" w:cs="Arial"/>
                <w:szCs w:val="24"/>
              </w:rPr>
              <w:t xml:space="preserve">ach Lead MP </w:t>
            </w:r>
            <w:r w:rsidR="008406EA" w:rsidRPr="00C738D2">
              <w:rPr>
                <w:rFonts w:ascii="Arial" w:hAnsi="Arial" w:cs="Arial"/>
                <w:szCs w:val="24"/>
              </w:rPr>
              <w:t>shall</w:t>
            </w:r>
            <w:r w:rsidR="0024508D" w:rsidRPr="00C738D2">
              <w:rPr>
                <w:rFonts w:ascii="Arial" w:hAnsi="Arial" w:cs="Arial"/>
                <w:szCs w:val="24"/>
              </w:rPr>
              <w:t xml:space="preserve"> provide</w:t>
            </w:r>
            <w:r w:rsidR="00040A80" w:rsidRPr="00C738D2">
              <w:rPr>
                <w:rFonts w:ascii="Arial" w:hAnsi="Arial" w:cs="Arial"/>
                <w:szCs w:val="24"/>
              </w:rPr>
              <w:t>,</w:t>
            </w:r>
            <w:r w:rsidR="0024508D" w:rsidRPr="00C738D2">
              <w:rPr>
                <w:rFonts w:ascii="Arial" w:hAnsi="Arial" w:cs="Arial"/>
                <w:szCs w:val="24"/>
              </w:rPr>
              <w:t xml:space="preserve"> maintain</w:t>
            </w:r>
            <w:r w:rsidR="00040A80" w:rsidRPr="00C738D2">
              <w:rPr>
                <w:rFonts w:ascii="Arial" w:hAnsi="Arial" w:cs="Arial"/>
                <w:szCs w:val="24"/>
              </w:rPr>
              <w:t xml:space="preserve"> and operate</w:t>
            </w:r>
            <w:r w:rsidR="0024508D" w:rsidRPr="00C738D2">
              <w:rPr>
                <w:rFonts w:ascii="Arial" w:hAnsi="Arial" w:cs="Arial"/>
                <w:szCs w:val="24"/>
              </w:rPr>
              <w:t xml:space="preserve"> a </w:t>
            </w:r>
            <w:r w:rsidR="00040A80" w:rsidRPr="00C738D2">
              <w:rPr>
                <w:rFonts w:ascii="Arial" w:hAnsi="Arial" w:cs="Arial"/>
                <w:szCs w:val="24"/>
              </w:rPr>
              <w:t>“</w:t>
            </w:r>
            <w:r w:rsidR="0024508D" w:rsidRPr="00C738D2">
              <w:rPr>
                <w:rFonts w:ascii="Arial" w:hAnsi="Arial" w:cs="Arial"/>
                <w:szCs w:val="24"/>
              </w:rPr>
              <w:t>functioning governor</w:t>
            </w:r>
            <w:r w:rsidR="00040A80" w:rsidRPr="00C738D2">
              <w:rPr>
                <w:rFonts w:ascii="Arial" w:hAnsi="Arial" w:cs="Arial"/>
                <w:szCs w:val="24"/>
              </w:rPr>
              <w:t>”</w:t>
            </w:r>
            <w:r w:rsidR="0024508D" w:rsidRPr="00C738D2">
              <w:rPr>
                <w:rFonts w:ascii="Arial" w:hAnsi="Arial" w:cs="Arial"/>
                <w:szCs w:val="24"/>
              </w:rPr>
              <w:t xml:space="preserve"> on each Generator with a capability of ten (10) MW or greater.  </w:t>
            </w:r>
            <w:r w:rsidR="00D97A08">
              <w:rPr>
                <w:rFonts w:ascii="Arial" w:hAnsi="Arial" w:cs="Arial"/>
                <w:szCs w:val="24"/>
              </w:rPr>
              <w:t>The conditions</w:t>
            </w:r>
            <w:r w:rsidR="00FA0010">
              <w:rPr>
                <w:rFonts w:ascii="Arial" w:hAnsi="Arial" w:cs="Arial"/>
                <w:szCs w:val="24"/>
              </w:rPr>
              <w:t xml:space="preserve"> of </w:t>
            </w:r>
            <w:r w:rsidR="00BE5769" w:rsidRPr="00FA0010">
              <w:rPr>
                <w:rFonts w:ascii="Arial" w:hAnsi="Arial" w:cs="Arial"/>
                <w:szCs w:val="24"/>
              </w:rPr>
              <w:t xml:space="preserve">interconnection </w:t>
            </w:r>
            <w:r w:rsidR="00D97A08" w:rsidRPr="00FA0010">
              <w:rPr>
                <w:rFonts w:ascii="Arial" w:hAnsi="Arial" w:cs="Arial"/>
                <w:szCs w:val="24"/>
              </w:rPr>
              <w:t>applicability</w:t>
            </w:r>
            <w:r w:rsidR="00D97A08">
              <w:rPr>
                <w:rFonts w:ascii="Arial" w:hAnsi="Arial" w:cs="Arial"/>
                <w:szCs w:val="24"/>
              </w:rPr>
              <w:t xml:space="preserve"> noted in II.H.1 for AVRs shall also be applied to governor control. </w:t>
            </w:r>
          </w:p>
          <w:p w14:paraId="715DAFD8" w14:textId="01869CFF" w:rsidR="00A622BE" w:rsidRDefault="00906642" w:rsidP="00970A3D">
            <w:pPr>
              <w:tabs>
                <w:tab w:val="left" w:pos="1389"/>
              </w:tabs>
              <w:spacing w:before="100" w:after="100"/>
              <w:ind w:left="1389"/>
              <w:rPr>
                <w:rFonts w:ascii="Arial" w:hAnsi="Arial" w:cs="Arial"/>
                <w:szCs w:val="24"/>
              </w:rPr>
            </w:pPr>
            <w:r w:rsidRPr="000F1DEB">
              <w:rPr>
                <w:rFonts w:ascii="Arial" w:hAnsi="Arial" w:cs="Arial"/>
                <w:szCs w:val="24"/>
              </w:rPr>
              <w:t xml:space="preserve">New generators subject to the ISO’s Interconnection Procedures shall follow the </w:t>
            </w:r>
            <w:r w:rsidR="00093534" w:rsidRPr="000F1DEB">
              <w:rPr>
                <w:rFonts w:ascii="Arial" w:hAnsi="Arial" w:cs="Arial"/>
                <w:szCs w:val="24"/>
              </w:rPr>
              <w:t>governor control</w:t>
            </w:r>
            <w:r w:rsidRPr="000F1DEB">
              <w:rPr>
                <w:rFonts w:ascii="Arial" w:hAnsi="Arial" w:cs="Arial"/>
                <w:szCs w:val="24"/>
              </w:rPr>
              <w:t xml:space="preserve"> requirements of OP 14.  New generators interconnecting through a state interconnection process shall follow the </w:t>
            </w:r>
            <w:r w:rsidR="00093534" w:rsidRPr="000F1DEB">
              <w:rPr>
                <w:rFonts w:ascii="Arial" w:hAnsi="Arial" w:cs="Arial"/>
                <w:szCs w:val="24"/>
              </w:rPr>
              <w:t>governor control</w:t>
            </w:r>
            <w:r w:rsidRPr="000F1DEB">
              <w:rPr>
                <w:rFonts w:ascii="Arial" w:hAnsi="Arial" w:cs="Arial"/>
                <w:szCs w:val="24"/>
              </w:rPr>
              <w:t xml:space="preserve"> requirements of the interconnecting utility.  Existing generators (ranging from active commercial generators to generators that have begun the system interconnection study (study scoping has started) prior to the effective date of Revision 34 of this procedure interconnected at voltages below 69 kV which have </w:t>
            </w:r>
            <w:r w:rsidR="00093534" w:rsidRPr="000F1DEB">
              <w:rPr>
                <w:rFonts w:ascii="Arial" w:hAnsi="Arial" w:cs="Arial"/>
                <w:szCs w:val="24"/>
              </w:rPr>
              <w:t>governor control</w:t>
            </w:r>
            <w:r w:rsidRPr="000F1DEB">
              <w:rPr>
                <w:rFonts w:ascii="Arial" w:hAnsi="Arial" w:cs="Arial"/>
                <w:szCs w:val="24"/>
              </w:rPr>
              <w:t xml:space="preserve"> requirements due to OP-14 shall retain the need for AVR control, unless the interconnecting utility exempts the generator from the </w:t>
            </w:r>
            <w:r w:rsidR="00093534" w:rsidRPr="000F1DEB">
              <w:rPr>
                <w:rFonts w:ascii="Arial" w:hAnsi="Arial" w:cs="Arial"/>
                <w:szCs w:val="24"/>
              </w:rPr>
              <w:t>governor control</w:t>
            </w:r>
            <w:r w:rsidRPr="000F1DEB">
              <w:rPr>
                <w:rFonts w:ascii="Arial" w:hAnsi="Arial" w:cs="Arial"/>
                <w:szCs w:val="24"/>
              </w:rPr>
              <w:t xml:space="preserve"> obligation and such generator shall meet the voltage requirements documented in its interconnection study.</w:t>
            </w:r>
          </w:p>
          <w:p w14:paraId="002A12EE" w14:textId="4A7B43FF" w:rsidR="0024508D" w:rsidRPr="00970A3D" w:rsidRDefault="00A20F1B" w:rsidP="00970A3D">
            <w:pPr>
              <w:numPr>
                <w:ilvl w:val="0"/>
                <w:numId w:val="356"/>
              </w:numPr>
              <w:tabs>
                <w:tab w:val="left" w:pos="1389"/>
              </w:tabs>
              <w:spacing w:before="100" w:after="100"/>
              <w:ind w:left="1395"/>
              <w:rPr>
                <w:rFonts w:ascii="Arial" w:hAnsi="Arial" w:cs="Arial"/>
                <w:szCs w:val="24"/>
              </w:rPr>
            </w:pPr>
            <w:r w:rsidRPr="00970A3D">
              <w:rPr>
                <w:rFonts w:ascii="Arial" w:hAnsi="Arial" w:cs="Arial"/>
                <w:szCs w:val="24"/>
              </w:rPr>
              <w:t xml:space="preserve">For the purposes of this </w:t>
            </w:r>
            <w:r w:rsidR="007202A3" w:rsidRPr="00970A3D">
              <w:rPr>
                <w:rFonts w:ascii="Arial" w:hAnsi="Arial" w:cs="Arial"/>
                <w:szCs w:val="24"/>
              </w:rPr>
              <w:t>OP</w:t>
            </w:r>
            <w:r w:rsidR="00A834E8" w:rsidRPr="00970A3D">
              <w:rPr>
                <w:rFonts w:ascii="Arial" w:hAnsi="Arial" w:cs="Arial"/>
                <w:szCs w:val="24"/>
              </w:rPr>
              <w:t>,</w:t>
            </w:r>
            <w:r w:rsidR="007202A3" w:rsidRPr="00970A3D">
              <w:rPr>
                <w:rFonts w:ascii="Arial" w:hAnsi="Arial" w:cs="Arial"/>
                <w:szCs w:val="24"/>
              </w:rPr>
              <w:t xml:space="preserve"> </w:t>
            </w:r>
            <w:r w:rsidRPr="00970A3D">
              <w:rPr>
                <w:rFonts w:ascii="Arial" w:hAnsi="Arial" w:cs="Arial"/>
                <w:szCs w:val="24"/>
              </w:rPr>
              <w:t>a</w:t>
            </w:r>
            <w:r w:rsidR="00040A80" w:rsidRPr="00970A3D">
              <w:rPr>
                <w:rFonts w:ascii="Arial" w:hAnsi="Arial" w:cs="Arial"/>
                <w:szCs w:val="24"/>
              </w:rPr>
              <w:t xml:space="preserve"> “functio</w:t>
            </w:r>
            <w:r w:rsidRPr="00970A3D">
              <w:rPr>
                <w:rFonts w:ascii="Arial" w:hAnsi="Arial" w:cs="Arial"/>
                <w:szCs w:val="24"/>
              </w:rPr>
              <w:t>ning governor” includes hardware</w:t>
            </w:r>
            <w:r w:rsidR="002B7BCB" w:rsidRPr="00970A3D">
              <w:rPr>
                <w:rFonts w:ascii="Arial" w:hAnsi="Arial" w:cs="Arial"/>
                <w:szCs w:val="24"/>
              </w:rPr>
              <w:t xml:space="preserve"> </w:t>
            </w:r>
            <w:r w:rsidR="00697433" w:rsidRPr="00970A3D">
              <w:rPr>
                <w:rFonts w:ascii="Arial" w:hAnsi="Arial" w:cs="Arial"/>
                <w:szCs w:val="24"/>
              </w:rPr>
              <w:t xml:space="preserve">or </w:t>
            </w:r>
            <w:r w:rsidRPr="00970A3D">
              <w:rPr>
                <w:rFonts w:ascii="Arial" w:hAnsi="Arial" w:cs="Arial"/>
                <w:szCs w:val="24"/>
              </w:rPr>
              <w:t>software that provides</w:t>
            </w:r>
            <w:r w:rsidR="00040A80" w:rsidRPr="00970A3D">
              <w:rPr>
                <w:rFonts w:ascii="Arial" w:hAnsi="Arial" w:cs="Arial"/>
                <w:szCs w:val="24"/>
              </w:rPr>
              <w:t xml:space="preserve"> autonomous frequency-responsive power control.  This requirement applies to all conventional Generators and non-conventional power sources including but </w:t>
            </w:r>
            <w:r w:rsidR="00040A80" w:rsidRPr="00970A3D">
              <w:rPr>
                <w:rFonts w:ascii="Arial" w:hAnsi="Arial" w:cs="Arial"/>
                <w:b/>
                <w:szCs w:val="24"/>
              </w:rPr>
              <w:t>not</w:t>
            </w:r>
            <w:r w:rsidR="00040A80" w:rsidRPr="00970A3D">
              <w:rPr>
                <w:rFonts w:ascii="Arial" w:hAnsi="Arial" w:cs="Arial"/>
                <w:szCs w:val="24"/>
              </w:rPr>
              <w:t xml:space="preserve"> limited </w:t>
            </w:r>
            <w:proofErr w:type="gramStart"/>
            <w:r w:rsidR="00040A80" w:rsidRPr="00970A3D">
              <w:rPr>
                <w:rFonts w:ascii="Arial" w:hAnsi="Arial" w:cs="Arial"/>
                <w:szCs w:val="24"/>
              </w:rPr>
              <w:t>to:</w:t>
            </w:r>
            <w:proofErr w:type="gramEnd"/>
            <w:r w:rsidR="00040A80" w:rsidRPr="00970A3D">
              <w:rPr>
                <w:rFonts w:ascii="Arial" w:hAnsi="Arial" w:cs="Arial"/>
                <w:szCs w:val="24"/>
              </w:rPr>
              <w:t xml:space="preserve"> defined Ge</w:t>
            </w:r>
            <w:r w:rsidR="00396363" w:rsidRPr="00970A3D">
              <w:rPr>
                <w:rFonts w:ascii="Arial" w:hAnsi="Arial" w:cs="Arial"/>
                <w:szCs w:val="24"/>
              </w:rPr>
              <w:t>nerator Assets</w:t>
            </w:r>
            <w:r w:rsidR="00040A80" w:rsidRPr="00970A3D">
              <w:rPr>
                <w:rFonts w:ascii="Arial" w:hAnsi="Arial" w:cs="Arial"/>
                <w:szCs w:val="24"/>
              </w:rPr>
              <w:t>, aggregated Generator</w:t>
            </w:r>
            <w:r w:rsidR="00396363" w:rsidRPr="00970A3D">
              <w:rPr>
                <w:rFonts w:ascii="Arial" w:hAnsi="Arial" w:cs="Arial"/>
                <w:szCs w:val="24"/>
              </w:rPr>
              <w:t xml:space="preserve"> Asset</w:t>
            </w:r>
            <w:r w:rsidR="00040A80" w:rsidRPr="00970A3D">
              <w:rPr>
                <w:rFonts w:ascii="Arial" w:hAnsi="Arial" w:cs="Arial"/>
                <w:szCs w:val="24"/>
              </w:rPr>
              <w:t xml:space="preserve">s, wind turbine Generator Assets, all elements of a photovoltaic Generator Asset, etc.  </w:t>
            </w:r>
            <w:r w:rsidR="0024508D" w:rsidRPr="00970A3D">
              <w:rPr>
                <w:rFonts w:ascii="Arial" w:hAnsi="Arial" w:cs="Arial"/>
                <w:szCs w:val="24"/>
              </w:rPr>
              <w:t xml:space="preserve">The </w:t>
            </w:r>
            <w:r w:rsidR="00040A80" w:rsidRPr="00970A3D">
              <w:rPr>
                <w:rFonts w:ascii="Arial" w:hAnsi="Arial" w:cs="Arial"/>
                <w:szCs w:val="24"/>
              </w:rPr>
              <w:t>equipment providing “</w:t>
            </w:r>
            <w:r w:rsidR="0024508D" w:rsidRPr="00970A3D">
              <w:rPr>
                <w:rFonts w:ascii="Arial" w:hAnsi="Arial" w:cs="Arial"/>
                <w:szCs w:val="24"/>
              </w:rPr>
              <w:t xml:space="preserve">governor </w:t>
            </w:r>
            <w:r w:rsidR="00040A80" w:rsidRPr="00970A3D">
              <w:rPr>
                <w:rFonts w:ascii="Arial" w:hAnsi="Arial" w:cs="Arial"/>
                <w:szCs w:val="24"/>
              </w:rPr>
              <w:t xml:space="preserve">functionality” shall </w:t>
            </w:r>
            <w:r w:rsidR="0024508D" w:rsidRPr="00970A3D">
              <w:rPr>
                <w:rFonts w:ascii="Arial" w:hAnsi="Arial" w:cs="Arial"/>
                <w:szCs w:val="24"/>
              </w:rPr>
              <w:t xml:space="preserve">be set </w:t>
            </w:r>
            <w:r w:rsidR="00040A80" w:rsidRPr="00970A3D">
              <w:rPr>
                <w:rFonts w:ascii="Arial" w:hAnsi="Arial" w:cs="Arial"/>
                <w:szCs w:val="24"/>
              </w:rPr>
              <w:t xml:space="preserve">such that: </w:t>
            </w:r>
          </w:p>
        </w:tc>
      </w:tr>
      <w:tr w:rsidR="00040A80" w:rsidRPr="00C738D2" w14:paraId="625DB208" w14:textId="77777777" w:rsidTr="001D4185">
        <w:trPr>
          <w:gridAfter w:val="1"/>
          <w:wAfter w:w="1305" w:type="dxa"/>
          <w:jc w:val="center"/>
        </w:trPr>
        <w:tc>
          <w:tcPr>
            <w:tcW w:w="270" w:type="dxa"/>
          </w:tcPr>
          <w:p w14:paraId="48BE99F8" w14:textId="77777777" w:rsidR="00040A80" w:rsidRPr="00C738D2" w:rsidRDefault="00040A80" w:rsidP="003D7F7D">
            <w:pPr>
              <w:spacing w:before="100" w:after="100"/>
              <w:rPr>
                <w:rFonts w:ascii="Arial" w:hAnsi="Arial" w:cs="Arial"/>
                <w:szCs w:val="24"/>
              </w:rPr>
            </w:pPr>
          </w:p>
        </w:tc>
        <w:tc>
          <w:tcPr>
            <w:tcW w:w="9507" w:type="dxa"/>
          </w:tcPr>
          <w:p w14:paraId="53258B4C" w14:textId="68E53700" w:rsidR="00040A80" w:rsidRPr="00C738D2" w:rsidRDefault="00A20F1B" w:rsidP="00596A29">
            <w:pPr>
              <w:numPr>
                <w:ilvl w:val="1"/>
                <w:numId w:val="356"/>
              </w:numPr>
              <w:tabs>
                <w:tab w:val="left" w:pos="1755"/>
              </w:tabs>
              <w:spacing w:before="100" w:after="100"/>
              <w:ind w:left="1755"/>
              <w:rPr>
                <w:rFonts w:ascii="Arial" w:hAnsi="Arial" w:cs="Arial"/>
                <w:szCs w:val="24"/>
              </w:rPr>
            </w:pPr>
            <w:r w:rsidRPr="00C738D2">
              <w:rPr>
                <w:rFonts w:ascii="Arial" w:hAnsi="Arial" w:cs="Arial"/>
                <w:szCs w:val="24"/>
              </w:rPr>
              <w:t>I</w:t>
            </w:r>
            <w:r w:rsidR="00040A80" w:rsidRPr="00C738D2">
              <w:rPr>
                <w:rFonts w:ascii="Arial" w:hAnsi="Arial" w:cs="Arial"/>
                <w:szCs w:val="24"/>
              </w:rPr>
              <w:t xml:space="preserve">t has a speed droop based on nameplate capability or the value determined in Section II.A.2 of this </w:t>
            </w:r>
            <w:r w:rsidR="007202A3" w:rsidRPr="00C738D2">
              <w:rPr>
                <w:rFonts w:ascii="Arial" w:hAnsi="Arial" w:cs="Arial"/>
                <w:szCs w:val="24"/>
              </w:rPr>
              <w:t xml:space="preserve">OP </w:t>
            </w:r>
            <w:r w:rsidR="00040A80" w:rsidRPr="00C738D2">
              <w:rPr>
                <w:rFonts w:ascii="Arial" w:hAnsi="Arial" w:cs="Arial"/>
                <w:szCs w:val="24"/>
              </w:rPr>
              <w:t xml:space="preserve">set </w:t>
            </w:r>
            <w:r w:rsidR="00596A29">
              <w:rPr>
                <w:rFonts w:ascii="Arial" w:hAnsi="Arial" w:cs="Arial"/>
                <w:szCs w:val="24"/>
              </w:rPr>
              <w:t xml:space="preserve">with </w:t>
            </w:r>
            <w:r w:rsidR="00040A80" w:rsidRPr="00C738D2">
              <w:rPr>
                <w:rFonts w:ascii="Arial" w:hAnsi="Arial" w:cs="Arial"/>
                <w:szCs w:val="24"/>
              </w:rPr>
              <w:t>a maximum of five percent (5%);</w:t>
            </w:r>
          </w:p>
        </w:tc>
      </w:tr>
      <w:tr w:rsidR="00040A80" w:rsidRPr="00C738D2" w14:paraId="699535A9" w14:textId="77777777" w:rsidTr="001D4185">
        <w:trPr>
          <w:gridAfter w:val="1"/>
          <w:wAfter w:w="1305" w:type="dxa"/>
          <w:jc w:val="center"/>
        </w:trPr>
        <w:tc>
          <w:tcPr>
            <w:tcW w:w="270" w:type="dxa"/>
          </w:tcPr>
          <w:p w14:paraId="3F83CB6D" w14:textId="77777777" w:rsidR="00040A80" w:rsidRPr="00C738D2" w:rsidRDefault="00040A80" w:rsidP="003D7F7D">
            <w:pPr>
              <w:spacing w:before="100" w:after="100"/>
              <w:rPr>
                <w:rFonts w:ascii="Arial" w:hAnsi="Arial" w:cs="Arial"/>
                <w:szCs w:val="24"/>
              </w:rPr>
            </w:pPr>
          </w:p>
        </w:tc>
        <w:tc>
          <w:tcPr>
            <w:tcW w:w="9507" w:type="dxa"/>
          </w:tcPr>
          <w:p w14:paraId="3E1FEB5D" w14:textId="77777777" w:rsidR="00040A80" w:rsidRPr="00C738D2" w:rsidRDefault="00A20F1B" w:rsidP="00215B41">
            <w:pPr>
              <w:numPr>
                <w:ilvl w:val="1"/>
                <w:numId w:val="356"/>
              </w:numPr>
              <w:tabs>
                <w:tab w:val="left" w:pos="1755"/>
              </w:tabs>
              <w:spacing w:before="100" w:after="100"/>
              <w:ind w:left="1755"/>
              <w:rPr>
                <w:rFonts w:ascii="Arial" w:hAnsi="Arial" w:cs="Arial"/>
                <w:szCs w:val="24"/>
              </w:rPr>
            </w:pPr>
            <w:r w:rsidRPr="00C738D2">
              <w:rPr>
                <w:rFonts w:ascii="Arial" w:hAnsi="Arial" w:cs="Arial"/>
                <w:szCs w:val="24"/>
              </w:rPr>
              <w:t>I</w:t>
            </w:r>
            <w:r w:rsidR="00040A80" w:rsidRPr="00C738D2">
              <w:rPr>
                <w:rFonts w:ascii="Arial" w:hAnsi="Arial" w:cs="Arial"/>
                <w:szCs w:val="24"/>
              </w:rPr>
              <w:t xml:space="preserve">t has a frequency response deadband of </w:t>
            </w:r>
            <w:r w:rsidR="00040A80" w:rsidRPr="00C738D2">
              <w:rPr>
                <w:rFonts w:ascii="Arial" w:hAnsi="Arial" w:cs="Arial"/>
                <w:b/>
                <w:szCs w:val="24"/>
              </w:rPr>
              <w:t>no</w:t>
            </w:r>
            <w:r w:rsidR="00040A80" w:rsidRPr="00C738D2">
              <w:rPr>
                <w:rFonts w:ascii="Arial" w:hAnsi="Arial" w:cs="Arial"/>
                <w:szCs w:val="24"/>
              </w:rPr>
              <w:t xml:space="preserve"> greater than 59.964-60.036 Hz; and</w:t>
            </w:r>
          </w:p>
        </w:tc>
      </w:tr>
      <w:tr w:rsidR="00040A80" w:rsidRPr="00C738D2" w14:paraId="27928A02" w14:textId="77777777" w:rsidTr="001D4185">
        <w:trPr>
          <w:gridAfter w:val="1"/>
          <w:wAfter w:w="1305" w:type="dxa"/>
          <w:jc w:val="center"/>
        </w:trPr>
        <w:tc>
          <w:tcPr>
            <w:tcW w:w="270" w:type="dxa"/>
          </w:tcPr>
          <w:p w14:paraId="1C387D4C" w14:textId="77777777" w:rsidR="00040A80" w:rsidRPr="00C738D2" w:rsidRDefault="00040A80" w:rsidP="003D7F7D">
            <w:pPr>
              <w:spacing w:before="100" w:after="100"/>
              <w:rPr>
                <w:rFonts w:ascii="Arial" w:hAnsi="Arial" w:cs="Arial"/>
                <w:szCs w:val="24"/>
              </w:rPr>
            </w:pPr>
          </w:p>
        </w:tc>
        <w:tc>
          <w:tcPr>
            <w:tcW w:w="9507" w:type="dxa"/>
          </w:tcPr>
          <w:p w14:paraId="3E2B8B7A" w14:textId="117A2811" w:rsidR="00040A80" w:rsidRPr="00C738D2" w:rsidRDefault="00A20F1B" w:rsidP="00215B41">
            <w:pPr>
              <w:numPr>
                <w:ilvl w:val="1"/>
                <w:numId w:val="356"/>
              </w:numPr>
              <w:tabs>
                <w:tab w:val="left" w:pos="1755"/>
              </w:tabs>
              <w:spacing w:before="100" w:after="100"/>
              <w:ind w:left="1755"/>
              <w:rPr>
                <w:rFonts w:ascii="Arial" w:hAnsi="Arial" w:cs="Arial"/>
                <w:szCs w:val="24"/>
              </w:rPr>
            </w:pPr>
            <w:r w:rsidRPr="00C738D2">
              <w:rPr>
                <w:rFonts w:ascii="Arial" w:hAnsi="Arial" w:cs="Arial"/>
                <w:szCs w:val="24"/>
              </w:rPr>
              <w:t>T</w:t>
            </w:r>
            <w:r w:rsidR="00040A80" w:rsidRPr="00C738D2">
              <w:rPr>
                <w:rFonts w:ascii="Arial" w:hAnsi="Arial" w:cs="Arial"/>
                <w:szCs w:val="24"/>
              </w:rPr>
              <w:t xml:space="preserve">he real power response is </w:t>
            </w:r>
            <w:r w:rsidR="00040A80" w:rsidRPr="00C738D2">
              <w:rPr>
                <w:rFonts w:ascii="Arial" w:hAnsi="Arial" w:cs="Arial"/>
                <w:b/>
                <w:szCs w:val="24"/>
              </w:rPr>
              <w:t>not</w:t>
            </w:r>
            <w:r w:rsidR="00040A80" w:rsidRPr="00C738D2">
              <w:rPr>
                <w:rFonts w:ascii="Arial" w:hAnsi="Arial" w:cs="Arial"/>
                <w:szCs w:val="24"/>
              </w:rPr>
              <w:t xml:space="preserve"> inhibited by effects of outer loop controls (such as operator setpoint controls and load control but excluding AGC) that would override the governor response (including </w:t>
            </w:r>
            <w:r w:rsidR="00040A80" w:rsidRPr="00C738D2">
              <w:rPr>
                <w:rFonts w:ascii="Arial" w:hAnsi="Arial" w:cs="Arial"/>
                <w:szCs w:val="24"/>
              </w:rPr>
              <w:lastRenderedPageBreak/>
              <w:t>blocked or nonfunctioning governors or modes of operating that limit Frequency Response</w:t>
            </w:r>
            <w:r w:rsidR="007202A3" w:rsidRPr="00C738D2">
              <w:rPr>
                <w:rStyle w:val="FootnoteReference"/>
                <w:rFonts w:ascii="Arial" w:hAnsi="Arial" w:cs="Arial"/>
                <w:szCs w:val="24"/>
              </w:rPr>
              <w:footnoteReference w:id="10"/>
            </w:r>
            <w:r w:rsidR="00040A80" w:rsidRPr="00C738D2">
              <w:rPr>
                <w:rFonts w:ascii="Arial" w:hAnsi="Arial" w:cs="Arial"/>
                <w:szCs w:val="24"/>
              </w:rPr>
              <w:t>).</w:t>
            </w:r>
            <w:r w:rsidR="00FE1842" w:rsidRPr="00C738D2">
              <w:rPr>
                <w:rFonts w:ascii="Arial" w:hAnsi="Arial" w:cs="Arial"/>
                <w:szCs w:val="24"/>
              </w:rPr>
              <w:t xml:space="preserve"> </w:t>
            </w:r>
            <w:r w:rsidR="008406EA" w:rsidRPr="00C738D2">
              <w:rPr>
                <w:rFonts w:ascii="Arial" w:hAnsi="Arial" w:cs="Arial"/>
                <w:szCs w:val="24"/>
              </w:rPr>
              <w:t xml:space="preserve"> </w:t>
            </w:r>
            <w:r w:rsidR="00FE1842" w:rsidRPr="00C738D2">
              <w:rPr>
                <w:rFonts w:ascii="Arial" w:hAnsi="Arial" w:cs="Arial"/>
                <w:szCs w:val="24"/>
              </w:rPr>
              <w:t>Meeting this requirement results in providing primary frequency response.</w:t>
            </w:r>
          </w:p>
        </w:tc>
      </w:tr>
      <w:tr w:rsidR="00040A80" w:rsidRPr="00C738D2" w14:paraId="6FA09ABE" w14:textId="77777777" w:rsidTr="001D4185">
        <w:trPr>
          <w:gridAfter w:val="1"/>
          <w:wAfter w:w="1305" w:type="dxa"/>
          <w:jc w:val="center"/>
        </w:trPr>
        <w:tc>
          <w:tcPr>
            <w:tcW w:w="270" w:type="dxa"/>
          </w:tcPr>
          <w:p w14:paraId="3BC53B87" w14:textId="77777777" w:rsidR="00040A80" w:rsidRPr="00C738D2" w:rsidRDefault="00040A80" w:rsidP="003D7F7D">
            <w:pPr>
              <w:spacing w:before="100" w:after="100"/>
              <w:rPr>
                <w:rFonts w:ascii="Arial" w:hAnsi="Arial" w:cs="Arial"/>
                <w:szCs w:val="24"/>
              </w:rPr>
            </w:pPr>
          </w:p>
        </w:tc>
        <w:tc>
          <w:tcPr>
            <w:tcW w:w="9507" w:type="dxa"/>
          </w:tcPr>
          <w:p w14:paraId="18898ADA" w14:textId="58895E0E" w:rsidR="00040A80" w:rsidRPr="00C738D2" w:rsidRDefault="00040A80" w:rsidP="00215B41">
            <w:pPr>
              <w:numPr>
                <w:ilvl w:val="0"/>
                <w:numId w:val="356"/>
              </w:numPr>
              <w:tabs>
                <w:tab w:val="left" w:pos="1389"/>
              </w:tabs>
              <w:spacing w:before="100" w:after="100"/>
              <w:ind w:left="1389"/>
              <w:rPr>
                <w:rFonts w:ascii="Arial" w:hAnsi="Arial" w:cs="Arial"/>
                <w:szCs w:val="24"/>
              </w:rPr>
            </w:pPr>
            <w:r w:rsidRPr="00C738D2">
              <w:rPr>
                <w:rFonts w:ascii="Arial" w:hAnsi="Arial" w:cs="Arial"/>
                <w:szCs w:val="24"/>
              </w:rPr>
              <w:t xml:space="preserve">Upon ISO request, </w:t>
            </w:r>
            <w:r w:rsidR="00FE1842" w:rsidRPr="00C738D2">
              <w:rPr>
                <w:rFonts w:ascii="Arial" w:hAnsi="Arial" w:cs="Arial"/>
                <w:szCs w:val="24"/>
              </w:rPr>
              <w:t xml:space="preserve">the Lead MP shall </w:t>
            </w:r>
            <w:r w:rsidRPr="00C738D2">
              <w:rPr>
                <w:rFonts w:ascii="Arial" w:hAnsi="Arial" w:cs="Arial"/>
                <w:szCs w:val="24"/>
              </w:rPr>
              <w:t xml:space="preserve">verify that actual governor operation in response to load control and/or active power/frequency control approximates the specified droop.  Verification </w:t>
            </w:r>
            <w:r w:rsidR="000A2C71" w:rsidRPr="00C738D2">
              <w:rPr>
                <w:rFonts w:ascii="Arial" w:hAnsi="Arial" w:cs="Arial"/>
                <w:szCs w:val="24"/>
              </w:rPr>
              <w:t xml:space="preserve">shall </w:t>
            </w:r>
            <w:r w:rsidRPr="00C738D2">
              <w:rPr>
                <w:rFonts w:ascii="Arial" w:hAnsi="Arial" w:cs="Arial"/>
                <w:szCs w:val="24"/>
              </w:rPr>
              <w:t>be in the form of Plant Information (PI) data indicating MW response to frequency events during a fifteen (15) minute interval (MW and Hz timestamp data five (5) minutes prior and ten (10) minutes post an identified frequency event).</w:t>
            </w:r>
          </w:p>
        </w:tc>
      </w:tr>
      <w:tr w:rsidR="00040A80" w:rsidRPr="00C738D2" w14:paraId="0257259A" w14:textId="77777777" w:rsidTr="001D4185">
        <w:trPr>
          <w:gridAfter w:val="1"/>
          <w:wAfter w:w="1305" w:type="dxa"/>
          <w:jc w:val="center"/>
        </w:trPr>
        <w:tc>
          <w:tcPr>
            <w:tcW w:w="270" w:type="dxa"/>
          </w:tcPr>
          <w:p w14:paraId="7F5D6B26" w14:textId="77777777" w:rsidR="00040A80" w:rsidRPr="00C738D2" w:rsidRDefault="00040A80" w:rsidP="003D7F7D">
            <w:pPr>
              <w:spacing w:before="100" w:after="100"/>
              <w:rPr>
                <w:rFonts w:ascii="Arial" w:hAnsi="Arial" w:cs="Arial"/>
                <w:szCs w:val="24"/>
              </w:rPr>
            </w:pPr>
          </w:p>
        </w:tc>
        <w:tc>
          <w:tcPr>
            <w:tcW w:w="9507" w:type="dxa"/>
          </w:tcPr>
          <w:p w14:paraId="3DE481DF" w14:textId="77777777" w:rsidR="00040A80" w:rsidRPr="00C738D2" w:rsidRDefault="00040A80" w:rsidP="00215B41">
            <w:pPr>
              <w:numPr>
                <w:ilvl w:val="0"/>
                <w:numId w:val="356"/>
              </w:numPr>
              <w:tabs>
                <w:tab w:val="left" w:pos="1389"/>
              </w:tabs>
              <w:spacing w:before="100" w:after="100"/>
              <w:ind w:left="1389"/>
              <w:rPr>
                <w:rFonts w:ascii="Arial" w:hAnsi="Arial" w:cs="Arial"/>
                <w:szCs w:val="24"/>
              </w:rPr>
            </w:pPr>
            <w:r w:rsidRPr="00C738D2">
              <w:rPr>
                <w:rFonts w:ascii="Arial" w:hAnsi="Arial" w:cs="Arial"/>
                <w:szCs w:val="24"/>
              </w:rPr>
              <w:t>The DE, acting on behalf of the Lead MP, shall inform ISO of actual or expected changes in governor operating status per Master/Local Control Center Procedure No. 10 - Generator Governor Control and Operation (M/LCC 10).  Each Lead MP is responsible for periodic testing and maintenance of the Generator governor</w:t>
            </w:r>
            <w:r w:rsidR="00572531" w:rsidRPr="00C738D2">
              <w:rPr>
                <w:rFonts w:ascii="Arial" w:hAnsi="Arial" w:cs="Arial"/>
                <w:szCs w:val="24"/>
              </w:rPr>
              <w:t>.</w:t>
            </w:r>
            <w:r w:rsidRPr="00C738D2">
              <w:rPr>
                <w:rFonts w:ascii="Arial" w:hAnsi="Arial" w:cs="Arial"/>
                <w:szCs w:val="24"/>
              </w:rPr>
              <w:t xml:space="preserve">  </w:t>
            </w:r>
          </w:p>
        </w:tc>
      </w:tr>
      <w:tr w:rsidR="00040A80" w:rsidRPr="00C738D2" w14:paraId="7F32306B" w14:textId="77777777" w:rsidTr="001D4185">
        <w:trPr>
          <w:gridAfter w:val="1"/>
          <w:wAfter w:w="1305" w:type="dxa"/>
          <w:jc w:val="center"/>
        </w:trPr>
        <w:tc>
          <w:tcPr>
            <w:tcW w:w="270" w:type="dxa"/>
          </w:tcPr>
          <w:p w14:paraId="644A3366" w14:textId="77777777" w:rsidR="00040A80" w:rsidRPr="00C738D2" w:rsidRDefault="00040A80" w:rsidP="003D7F7D">
            <w:pPr>
              <w:spacing w:before="100" w:after="100"/>
              <w:rPr>
                <w:rFonts w:ascii="Arial" w:hAnsi="Arial" w:cs="Arial"/>
                <w:szCs w:val="24"/>
              </w:rPr>
            </w:pPr>
          </w:p>
        </w:tc>
        <w:tc>
          <w:tcPr>
            <w:tcW w:w="9507" w:type="dxa"/>
          </w:tcPr>
          <w:p w14:paraId="37E8F600" w14:textId="4EC27B63" w:rsidR="00040A80" w:rsidRPr="00C738D2" w:rsidRDefault="00820C0A" w:rsidP="007E01B0">
            <w:pPr>
              <w:numPr>
                <w:ilvl w:val="0"/>
                <w:numId w:val="356"/>
              </w:numPr>
              <w:tabs>
                <w:tab w:val="left" w:pos="1389"/>
              </w:tabs>
              <w:spacing w:before="100" w:after="100"/>
              <w:ind w:left="1389"/>
              <w:rPr>
                <w:rFonts w:ascii="Arial" w:hAnsi="Arial" w:cs="Arial"/>
                <w:szCs w:val="24"/>
              </w:rPr>
            </w:pPr>
            <w:r w:rsidRPr="00C738D2">
              <w:rPr>
                <w:rFonts w:ascii="Arial" w:hAnsi="Arial" w:cs="Arial"/>
                <w:szCs w:val="24"/>
              </w:rPr>
              <w:t>Except as otherwise provided i</w:t>
            </w:r>
            <w:r w:rsidR="00E74137" w:rsidRPr="00C738D2">
              <w:rPr>
                <w:rFonts w:ascii="Arial" w:hAnsi="Arial" w:cs="Arial"/>
                <w:szCs w:val="24"/>
              </w:rPr>
              <w:t>n the Interconnection Agreement,</w:t>
            </w:r>
            <w:r w:rsidR="00040A80" w:rsidRPr="00C738D2">
              <w:rPr>
                <w:rFonts w:ascii="Arial" w:hAnsi="Arial" w:cs="Arial"/>
                <w:szCs w:val="24"/>
              </w:rPr>
              <w:t xml:space="preserve"> ISO </w:t>
            </w:r>
            <w:r w:rsidR="000A2C71" w:rsidRPr="00C738D2">
              <w:rPr>
                <w:rFonts w:ascii="Arial" w:hAnsi="Arial" w:cs="Arial"/>
                <w:szCs w:val="24"/>
              </w:rPr>
              <w:t xml:space="preserve">shall </w:t>
            </w:r>
            <w:r w:rsidR="00040A80" w:rsidRPr="00C738D2">
              <w:rPr>
                <w:rFonts w:ascii="Arial" w:hAnsi="Arial" w:cs="Arial"/>
                <w:szCs w:val="24"/>
              </w:rPr>
              <w:t>consider a well</w:t>
            </w:r>
            <w:r w:rsidR="00B00248" w:rsidRPr="00C738D2">
              <w:rPr>
                <w:rFonts w:ascii="Arial" w:hAnsi="Arial" w:cs="Arial"/>
                <w:szCs w:val="24"/>
              </w:rPr>
              <w:t>-</w:t>
            </w:r>
            <w:r w:rsidR="00040A80" w:rsidRPr="00C738D2">
              <w:rPr>
                <w:rFonts w:ascii="Arial" w:hAnsi="Arial" w:cs="Arial"/>
                <w:szCs w:val="24"/>
              </w:rPr>
              <w:t xml:space="preserve">documented and </w:t>
            </w:r>
            <w:r w:rsidR="00A856D7" w:rsidRPr="00C738D2">
              <w:rPr>
                <w:rFonts w:ascii="Arial" w:hAnsi="Arial" w:cs="Arial"/>
                <w:szCs w:val="24"/>
              </w:rPr>
              <w:t>technical</w:t>
            </w:r>
            <w:r w:rsidR="007E01B0" w:rsidRPr="00C738D2">
              <w:rPr>
                <w:rFonts w:ascii="Arial" w:hAnsi="Arial" w:cs="Arial"/>
                <w:szCs w:val="24"/>
              </w:rPr>
              <w:t>ly</w:t>
            </w:r>
            <w:r w:rsidR="00A856D7" w:rsidRPr="00C738D2">
              <w:rPr>
                <w:rFonts w:ascii="Arial" w:hAnsi="Arial" w:cs="Arial"/>
                <w:szCs w:val="24"/>
              </w:rPr>
              <w:t xml:space="preserve"> valid </w:t>
            </w:r>
            <w:r w:rsidR="00040A80" w:rsidRPr="00C738D2">
              <w:rPr>
                <w:rFonts w:ascii="Arial" w:hAnsi="Arial" w:cs="Arial"/>
                <w:szCs w:val="24"/>
              </w:rPr>
              <w:t>request to be exempt from th</w:t>
            </w:r>
            <w:r w:rsidR="00A856D7" w:rsidRPr="00C738D2">
              <w:rPr>
                <w:rFonts w:ascii="Arial" w:hAnsi="Arial" w:cs="Arial"/>
                <w:szCs w:val="24"/>
              </w:rPr>
              <w:t>e</w:t>
            </w:r>
            <w:r w:rsidR="00040A80" w:rsidRPr="00C738D2">
              <w:rPr>
                <w:rFonts w:ascii="Arial" w:hAnsi="Arial" w:cs="Arial"/>
                <w:szCs w:val="24"/>
              </w:rPr>
              <w:t xml:space="preserve"> requirement</w:t>
            </w:r>
            <w:r w:rsidR="00A856D7" w:rsidRPr="00C738D2">
              <w:rPr>
                <w:rFonts w:ascii="Arial" w:hAnsi="Arial" w:cs="Arial"/>
                <w:szCs w:val="24"/>
              </w:rPr>
              <w:t xml:space="preserve">s of this Section </w:t>
            </w:r>
            <w:r w:rsidR="007E01B0" w:rsidRPr="00C738D2">
              <w:rPr>
                <w:rFonts w:ascii="Arial" w:hAnsi="Arial" w:cs="Arial"/>
                <w:szCs w:val="24"/>
              </w:rPr>
              <w:t>II.I</w:t>
            </w:r>
            <w:r w:rsidR="00040A80" w:rsidRPr="00C738D2">
              <w:rPr>
                <w:rFonts w:ascii="Arial" w:hAnsi="Arial" w:cs="Arial"/>
                <w:szCs w:val="24"/>
              </w:rPr>
              <w:t xml:space="preserve">.  </w:t>
            </w:r>
            <w:r w:rsidR="00396363" w:rsidRPr="00C738D2">
              <w:rPr>
                <w:rFonts w:ascii="Arial" w:hAnsi="Arial" w:cs="Arial"/>
                <w:szCs w:val="24"/>
              </w:rPr>
              <w:t xml:space="preserve">All requests shall be submitted through “Ask ISO” and </w:t>
            </w:r>
            <w:r w:rsidR="000A2C71" w:rsidRPr="00C738D2">
              <w:rPr>
                <w:rFonts w:ascii="Arial" w:hAnsi="Arial" w:cs="Arial"/>
                <w:szCs w:val="24"/>
              </w:rPr>
              <w:t xml:space="preserve">shall </w:t>
            </w:r>
            <w:r w:rsidR="00396363" w:rsidRPr="00C738D2">
              <w:rPr>
                <w:rFonts w:ascii="Arial" w:hAnsi="Arial" w:cs="Arial"/>
                <w:szCs w:val="24"/>
              </w:rPr>
              <w:t xml:space="preserve">include “Governor Exemption Request” with the </w:t>
            </w:r>
            <w:r w:rsidR="00A834E8" w:rsidRPr="00C738D2">
              <w:rPr>
                <w:rFonts w:ascii="Arial" w:hAnsi="Arial" w:cs="Arial"/>
                <w:szCs w:val="24"/>
              </w:rPr>
              <w:t>A</w:t>
            </w:r>
            <w:r w:rsidR="00396363" w:rsidRPr="00C738D2">
              <w:rPr>
                <w:rFonts w:ascii="Arial" w:hAnsi="Arial" w:cs="Arial"/>
                <w:szCs w:val="24"/>
              </w:rPr>
              <w:t xml:space="preserve">sset name and ID number in the issue summary.  </w:t>
            </w:r>
            <w:r w:rsidR="00040A80" w:rsidRPr="00C738D2">
              <w:rPr>
                <w:rFonts w:ascii="Arial" w:hAnsi="Arial" w:cs="Arial"/>
                <w:szCs w:val="24"/>
              </w:rPr>
              <w:t xml:space="preserve">Any such request </w:t>
            </w:r>
            <w:r w:rsidR="000A2C71" w:rsidRPr="00C738D2">
              <w:rPr>
                <w:rFonts w:ascii="Arial" w:hAnsi="Arial" w:cs="Arial"/>
                <w:szCs w:val="24"/>
              </w:rPr>
              <w:t xml:space="preserve">shall </w:t>
            </w:r>
            <w:r w:rsidR="00040A80" w:rsidRPr="00C738D2">
              <w:rPr>
                <w:rFonts w:ascii="Arial" w:hAnsi="Arial" w:cs="Arial"/>
                <w:szCs w:val="24"/>
              </w:rPr>
              <w:t xml:space="preserve">be reviewed by ISO technical staff for acceptability.  Any Generator whose exemption is accepted </w:t>
            </w:r>
            <w:r w:rsidR="000A2C71" w:rsidRPr="00C738D2">
              <w:rPr>
                <w:rFonts w:ascii="Arial" w:hAnsi="Arial" w:cs="Arial"/>
                <w:szCs w:val="24"/>
              </w:rPr>
              <w:t xml:space="preserve">shall </w:t>
            </w:r>
            <w:r w:rsidR="00040A80" w:rsidRPr="00C738D2">
              <w:rPr>
                <w:rFonts w:ascii="Arial" w:hAnsi="Arial" w:cs="Arial"/>
                <w:szCs w:val="24"/>
              </w:rPr>
              <w:t>be listed on a govern</w:t>
            </w:r>
            <w:r w:rsidR="00A20F1B" w:rsidRPr="00C738D2">
              <w:rPr>
                <w:rFonts w:ascii="Arial" w:hAnsi="Arial" w:cs="Arial"/>
                <w:szCs w:val="24"/>
              </w:rPr>
              <w:t xml:space="preserve">or exemption list in </w:t>
            </w:r>
            <w:r w:rsidR="00396363" w:rsidRPr="00C738D2">
              <w:rPr>
                <w:rFonts w:ascii="Arial" w:hAnsi="Arial" w:cs="Arial"/>
                <w:szCs w:val="24"/>
              </w:rPr>
              <w:t>M/LCC 10 Attachment A</w:t>
            </w:r>
            <w:r w:rsidR="00A20F1B" w:rsidRPr="00C738D2">
              <w:rPr>
                <w:rFonts w:ascii="Arial" w:hAnsi="Arial" w:cs="Arial"/>
                <w:szCs w:val="24"/>
              </w:rPr>
              <w:t xml:space="preserve"> -</w:t>
            </w:r>
            <w:r w:rsidR="00040A80" w:rsidRPr="00C738D2">
              <w:rPr>
                <w:rFonts w:ascii="Arial" w:hAnsi="Arial" w:cs="Arial"/>
                <w:szCs w:val="24"/>
              </w:rPr>
              <w:t xml:space="preserve"> Generators Exempted from Governor Requirements.  A Generator listed in </w:t>
            </w:r>
            <w:r w:rsidR="00396363" w:rsidRPr="00C738D2">
              <w:rPr>
                <w:rFonts w:ascii="Arial" w:hAnsi="Arial" w:cs="Arial"/>
                <w:szCs w:val="24"/>
              </w:rPr>
              <w:t>M/LCC 10 Attachment A</w:t>
            </w:r>
            <w:r w:rsidR="00040A80" w:rsidRPr="00C738D2">
              <w:rPr>
                <w:rFonts w:ascii="Arial" w:hAnsi="Arial" w:cs="Arial"/>
                <w:szCs w:val="24"/>
              </w:rPr>
              <w:t xml:space="preserve"> either does </w:t>
            </w:r>
            <w:r w:rsidR="00040A80" w:rsidRPr="00C738D2">
              <w:rPr>
                <w:rFonts w:ascii="Arial" w:hAnsi="Arial" w:cs="Arial"/>
                <w:b/>
                <w:szCs w:val="24"/>
              </w:rPr>
              <w:t>not</w:t>
            </w:r>
            <w:r w:rsidR="00040A80" w:rsidRPr="00C738D2">
              <w:rPr>
                <w:rFonts w:ascii="Arial" w:hAnsi="Arial" w:cs="Arial"/>
                <w:szCs w:val="24"/>
              </w:rPr>
              <w:t xml:space="preserve"> have a governor or does </w:t>
            </w:r>
            <w:r w:rsidR="00040A80" w:rsidRPr="00C738D2">
              <w:rPr>
                <w:rFonts w:ascii="Arial" w:hAnsi="Arial" w:cs="Arial"/>
                <w:b/>
                <w:szCs w:val="24"/>
              </w:rPr>
              <w:t>not</w:t>
            </w:r>
            <w:r w:rsidR="00040A80" w:rsidRPr="00C738D2">
              <w:rPr>
                <w:rFonts w:ascii="Arial" w:hAnsi="Arial" w:cs="Arial"/>
                <w:szCs w:val="24"/>
              </w:rPr>
              <w:t xml:space="preserve"> operate its governor in conformance with the requirements in this</w:t>
            </w:r>
            <w:r w:rsidR="000A2C71" w:rsidRPr="00C738D2">
              <w:rPr>
                <w:rFonts w:ascii="Arial" w:hAnsi="Arial" w:cs="Arial"/>
                <w:szCs w:val="24"/>
              </w:rPr>
              <w:t xml:space="preserve"> OP</w:t>
            </w:r>
            <w:r w:rsidR="00040A80" w:rsidRPr="00C738D2">
              <w:rPr>
                <w:rFonts w:ascii="Arial" w:hAnsi="Arial" w:cs="Arial"/>
                <w:szCs w:val="24"/>
              </w:rPr>
              <w:t>.  For all such Generators, ISO has reviewed the impact of this</w:t>
            </w:r>
            <w:r w:rsidR="000A2C71" w:rsidRPr="00C738D2">
              <w:rPr>
                <w:rFonts w:ascii="Arial" w:hAnsi="Arial" w:cs="Arial"/>
                <w:szCs w:val="24"/>
              </w:rPr>
              <w:t xml:space="preserve"> status</w:t>
            </w:r>
            <w:r w:rsidR="00040A80" w:rsidRPr="00C738D2">
              <w:rPr>
                <w:rFonts w:ascii="Arial" w:hAnsi="Arial" w:cs="Arial"/>
                <w:szCs w:val="24"/>
              </w:rPr>
              <w:t xml:space="preserve"> and has determined that this status is acceptable from a reliability perspective.  </w:t>
            </w:r>
            <w:r w:rsidR="00FE1842" w:rsidRPr="00C738D2">
              <w:rPr>
                <w:rFonts w:ascii="Arial" w:hAnsi="Arial" w:cs="Arial"/>
                <w:szCs w:val="24"/>
              </w:rPr>
              <w:t xml:space="preserve">If evaluation is needed ISO will undertake evaluation </w:t>
            </w:r>
            <w:r w:rsidR="00572531" w:rsidRPr="00C738D2">
              <w:rPr>
                <w:rFonts w:ascii="Arial" w:hAnsi="Arial" w:cs="Arial"/>
                <w:szCs w:val="24"/>
              </w:rPr>
              <w:t>under</w:t>
            </w:r>
            <w:r w:rsidR="00FE1842" w:rsidRPr="00C738D2">
              <w:rPr>
                <w:rFonts w:ascii="Arial" w:hAnsi="Arial" w:cs="Arial"/>
                <w:szCs w:val="24"/>
              </w:rPr>
              <w:t xml:space="preserve"> </w:t>
            </w:r>
            <w:r w:rsidR="00E55331" w:rsidRPr="00C738D2">
              <w:rPr>
                <w:rFonts w:ascii="Arial" w:hAnsi="Arial" w:cs="Arial"/>
                <w:szCs w:val="24"/>
              </w:rPr>
              <w:t xml:space="preserve">ISO </w:t>
            </w:r>
            <w:r w:rsidR="000A2C71" w:rsidRPr="00C738D2">
              <w:rPr>
                <w:rFonts w:ascii="Arial" w:hAnsi="Arial" w:cs="Arial"/>
                <w:szCs w:val="24"/>
              </w:rPr>
              <w:t xml:space="preserve">Tariff </w:t>
            </w:r>
            <w:r w:rsidR="00040A80" w:rsidRPr="00C738D2">
              <w:rPr>
                <w:rFonts w:ascii="Arial" w:hAnsi="Arial" w:cs="Arial"/>
                <w:szCs w:val="24"/>
              </w:rPr>
              <w:t xml:space="preserve">Section I.3.9.  All governor exemption requests </w:t>
            </w:r>
            <w:r w:rsidR="000A2C71" w:rsidRPr="00C738D2">
              <w:rPr>
                <w:rFonts w:ascii="Arial" w:hAnsi="Arial" w:cs="Arial"/>
                <w:szCs w:val="24"/>
              </w:rPr>
              <w:t xml:space="preserve">shall </w:t>
            </w:r>
            <w:r w:rsidR="00040A80" w:rsidRPr="00C738D2">
              <w:rPr>
                <w:rFonts w:ascii="Arial" w:hAnsi="Arial" w:cs="Arial"/>
                <w:szCs w:val="24"/>
              </w:rPr>
              <w:t>be reported to the Reliability Committee</w:t>
            </w:r>
            <w:r w:rsidR="00A834E8" w:rsidRPr="00C738D2">
              <w:rPr>
                <w:rFonts w:ascii="Arial" w:hAnsi="Arial" w:cs="Arial"/>
                <w:szCs w:val="24"/>
              </w:rPr>
              <w:t xml:space="preserve">. </w:t>
            </w:r>
            <w:r w:rsidR="00396363" w:rsidRPr="00C738D2">
              <w:rPr>
                <w:rFonts w:ascii="Arial" w:hAnsi="Arial" w:cs="Arial"/>
                <w:szCs w:val="24"/>
              </w:rPr>
              <w:t xml:space="preserve"> </w:t>
            </w:r>
            <w:r w:rsidR="00A834E8" w:rsidRPr="00C738D2">
              <w:rPr>
                <w:rFonts w:ascii="Arial" w:hAnsi="Arial" w:cs="Arial"/>
                <w:szCs w:val="24"/>
              </w:rPr>
              <w:t>I</w:t>
            </w:r>
            <w:r w:rsidR="00396363" w:rsidRPr="00C738D2">
              <w:rPr>
                <w:rFonts w:ascii="Arial" w:hAnsi="Arial" w:cs="Arial"/>
                <w:szCs w:val="24"/>
              </w:rPr>
              <w:t>f accepted by ISO, the Generator Asset and unit, if applicable, will be listed in M/LCC 10 Attachment A</w:t>
            </w:r>
            <w:r w:rsidR="00040A80" w:rsidRPr="00C738D2">
              <w:rPr>
                <w:rFonts w:ascii="Arial" w:hAnsi="Arial" w:cs="Arial"/>
                <w:szCs w:val="24"/>
              </w:rPr>
              <w:t xml:space="preserve">.  The exemption process </w:t>
            </w:r>
            <w:r w:rsidR="000A2C71" w:rsidRPr="00C738D2">
              <w:rPr>
                <w:rFonts w:ascii="Arial" w:hAnsi="Arial" w:cs="Arial"/>
                <w:szCs w:val="24"/>
              </w:rPr>
              <w:t xml:space="preserve">shall </w:t>
            </w:r>
            <w:r w:rsidR="00040A80" w:rsidRPr="00C738D2">
              <w:rPr>
                <w:rFonts w:ascii="Arial" w:hAnsi="Arial" w:cs="Arial"/>
                <w:szCs w:val="24"/>
              </w:rPr>
              <w:t xml:space="preserve">only consider a full exemption from all </w:t>
            </w:r>
            <w:r w:rsidR="00E55331" w:rsidRPr="00C738D2">
              <w:rPr>
                <w:rFonts w:ascii="Arial" w:hAnsi="Arial" w:cs="Arial"/>
                <w:szCs w:val="24"/>
              </w:rPr>
              <w:t xml:space="preserve">governor </w:t>
            </w:r>
            <w:r w:rsidR="00040A80" w:rsidRPr="00C738D2">
              <w:rPr>
                <w:rFonts w:ascii="Arial" w:hAnsi="Arial" w:cs="Arial"/>
                <w:szCs w:val="24"/>
              </w:rPr>
              <w:t>requirements.</w:t>
            </w:r>
            <w:r w:rsidR="008406EA" w:rsidRPr="00C738D2">
              <w:rPr>
                <w:rFonts w:ascii="Arial" w:hAnsi="Arial" w:cs="Arial"/>
                <w:szCs w:val="24"/>
              </w:rPr>
              <w:t xml:space="preserve"> </w:t>
            </w:r>
          </w:p>
        </w:tc>
      </w:tr>
      <w:tr w:rsidR="008406EA" w:rsidRPr="00C738D2" w14:paraId="5E352D28" w14:textId="2D338E29" w:rsidTr="001D4185">
        <w:trPr>
          <w:gridAfter w:val="1"/>
          <w:wAfter w:w="1305" w:type="dxa"/>
          <w:jc w:val="center"/>
        </w:trPr>
        <w:tc>
          <w:tcPr>
            <w:tcW w:w="270" w:type="dxa"/>
          </w:tcPr>
          <w:p w14:paraId="315A34C4" w14:textId="34DD7F22" w:rsidR="008406EA" w:rsidRPr="00C738D2" w:rsidRDefault="008406EA" w:rsidP="003D7F7D">
            <w:pPr>
              <w:spacing w:before="100" w:after="100"/>
              <w:rPr>
                <w:rFonts w:ascii="Arial" w:hAnsi="Arial" w:cs="Arial"/>
                <w:szCs w:val="24"/>
              </w:rPr>
            </w:pPr>
          </w:p>
        </w:tc>
        <w:tc>
          <w:tcPr>
            <w:tcW w:w="9507" w:type="dxa"/>
          </w:tcPr>
          <w:p w14:paraId="6CA70344" w14:textId="1385B5EA" w:rsidR="008406EA" w:rsidRPr="00C738D2" w:rsidRDefault="008406EA" w:rsidP="008406EA">
            <w:pPr>
              <w:tabs>
                <w:tab w:val="left" w:pos="1389"/>
              </w:tabs>
              <w:spacing w:before="100" w:after="100"/>
              <w:ind w:left="1395"/>
              <w:rPr>
                <w:rFonts w:ascii="Arial" w:hAnsi="Arial" w:cs="Arial"/>
                <w:szCs w:val="24"/>
              </w:rPr>
            </w:pPr>
            <w:r w:rsidRPr="00C738D2">
              <w:rPr>
                <w:rFonts w:ascii="Arial" w:hAnsi="Arial" w:cs="Arial"/>
                <w:szCs w:val="24"/>
              </w:rPr>
              <w:t xml:space="preserve">Addition to the exemption list does </w:t>
            </w:r>
            <w:r w:rsidRPr="00C738D2">
              <w:rPr>
                <w:rFonts w:ascii="Arial" w:hAnsi="Arial" w:cs="Arial"/>
                <w:b/>
                <w:szCs w:val="24"/>
              </w:rPr>
              <w:t>not</w:t>
            </w:r>
            <w:r w:rsidRPr="00C738D2">
              <w:rPr>
                <w:rFonts w:ascii="Arial" w:hAnsi="Arial" w:cs="Arial"/>
                <w:szCs w:val="24"/>
              </w:rPr>
              <w:t xml:space="preserve"> preclude reevaluation required with changes processed through the Large Generator Interconnection Procedure (LGIP) / Small Generator Interconnection Procedure (SGIP) Schedules 22 and 23, respectively.  These exemption criteria do </w:t>
            </w:r>
            <w:r w:rsidRPr="00C738D2">
              <w:rPr>
                <w:rFonts w:ascii="Arial" w:hAnsi="Arial" w:cs="Arial"/>
                <w:b/>
                <w:szCs w:val="24"/>
              </w:rPr>
              <w:t>not</w:t>
            </w:r>
            <w:r w:rsidRPr="00C738D2">
              <w:rPr>
                <w:rFonts w:ascii="Arial" w:hAnsi="Arial" w:cs="Arial"/>
                <w:szCs w:val="24"/>
              </w:rPr>
              <w:t xml:space="preserve"> relieve that resource from adhering to any other ISO </w:t>
            </w:r>
            <w:r w:rsidR="00A834E8" w:rsidRPr="00C738D2">
              <w:rPr>
                <w:rFonts w:ascii="Arial" w:hAnsi="Arial" w:cs="Arial"/>
                <w:szCs w:val="24"/>
              </w:rPr>
              <w:t>New England O</w:t>
            </w:r>
            <w:r w:rsidRPr="00C738D2">
              <w:rPr>
                <w:rFonts w:ascii="Arial" w:hAnsi="Arial" w:cs="Arial"/>
                <w:szCs w:val="24"/>
              </w:rPr>
              <w:t xml:space="preserve">perating </w:t>
            </w:r>
            <w:r w:rsidR="00A834E8" w:rsidRPr="00C738D2">
              <w:rPr>
                <w:rFonts w:ascii="Arial" w:hAnsi="Arial" w:cs="Arial"/>
                <w:szCs w:val="24"/>
              </w:rPr>
              <w:t>D</w:t>
            </w:r>
            <w:r w:rsidRPr="00C738D2">
              <w:rPr>
                <w:rFonts w:ascii="Arial" w:hAnsi="Arial" w:cs="Arial"/>
                <w:szCs w:val="24"/>
              </w:rPr>
              <w:t>ocument</w:t>
            </w:r>
            <w:r w:rsidR="00A834E8" w:rsidRPr="00C738D2">
              <w:rPr>
                <w:rFonts w:ascii="Arial" w:hAnsi="Arial" w:cs="Arial"/>
                <w:szCs w:val="24"/>
              </w:rPr>
              <w:t>s</w:t>
            </w:r>
            <w:r w:rsidRPr="00C738D2">
              <w:rPr>
                <w:rFonts w:ascii="Arial" w:hAnsi="Arial" w:cs="Arial"/>
                <w:szCs w:val="24"/>
              </w:rPr>
              <w:t xml:space="preserve"> or program requirements.</w:t>
            </w:r>
          </w:p>
        </w:tc>
      </w:tr>
      <w:tr w:rsidR="0024508D" w:rsidRPr="00C738D2" w14:paraId="617D2698" w14:textId="77777777" w:rsidTr="001D4185">
        <w:trPr>
          <w:gridAfter w:val="1"/>
          <w:wAfter w:w="1305" w:type="dxa"/>
          <w:jc w:val="center"/>
        </w:trPr>
        <w:tc>
          <w:tcPr>
            <w:tcW w:w="270" w:type="dxa"/>
          </w:tcPr>
          <w:p w14:paraId="43787195" w14:textId="77777777" w:rsidR="0024508D" w:rsidRPr="00C738D2" w:rsidRDefault="0024508D" w:rsidP="008D5316">
            <w:pPr>
              <w:pStyle w:val="DocumentText"/>
            </w:pPr>
          </w:p>
        </w:tc>
        <w:tc>
          <w:tcPr>
            <w:tcW w:w="9507" w:type="dxa"/>
          </w:tcPr>
          <w:p w14:paraId="7EAA2C94"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99" w:name="_Toc258832831"/>
            <w:bookmarkStart w:id="100" w:name="_Toc300150522"/>
            <w:bookmarkStart w:id="101" w:name="_Toc375315966"/>
            <w:bookmarkStart w:id="102" w:name="_Toc53502082"/>
            <w:r w:rsidRPr="00C738D2">
              <w:t>Interconnection</w:t>
            </w:r>
            <w:bookmarkEnd w:id="99"/>
            <w:bookmarkEnd w:id="100"/>
            <w:bookmarkEnd w:id="101"/>
            <w:bookmarkEnd w:id="102"/>
          </w:p>
        </w:tc>
      </w:tr>
      <w:tr w:rsidR="0024508D" w:rsidRPr="00C738D2" w14:paraId="2966B452" w14:textId="77777777" w:rsidTr="001D4185">
        <w:trPr>
          <w:gridAfter w:val="1"/>
          <w:wAfter w:w="1305" w:type="dxa"/>
          <w:jc w:val="center"/>
        </w:trPr>
        <w:tc>
          <w:tcPr>
            <w:tcW w:w="270" w:type="dxa"/>
          </w:tcPr>
          <w:p w14:paraId="193E8697" w14:textId="77777777" w:rsidR="0024508D" w:rsidRPr="00C738D2" w:rsidRDefault="0024508D" w:rsidP="003D7F7D">
            <w:pPr>
              <w:spacing w:before="100" w:after="100"/>
              <w:rPr>
                <w:rFonts w:ascii="Arial" w:hAnsi="Arial" w:cs="Arial"/>
                <w:szCs w:val="24"/>
              </w:rPr>
            </w:pPr>
          </w:p>
        </w:tc>
        <w:tc>
          <w:tcPr>
            <w:tcW w:w="9507" w:type="dxa"/>
          </w:tcPr>
          <w:p w14:paraId="0EBDFB84" w14:textId="12643013" w:rsidR="0024508D" w:rsidRPr="00C738D2" w:rsidRDefault="0024508D" w:rsidP="00C44D0C">
            <w:pPr>
              <w:numPr>
                <w:ilvl w:val="0"/>
                <w:numId w:val="310"/>
              </w:numPr>
              <w:tabs>
                <w:tab w:val="left" w:pos="1389"/>
              </w:tabs>
              <w:spacing w:before="100" w:after="100"/>
              <w:ind w:left="1389"/>
              <w:rPr>
                <w:rFonts w:ascii="Arial" w:hAnsi="Arial" w:cs="Arial"/>
                <w:szCs w:val="24"/>
              </w:rPr>
            </w:pPr>
            <w:r w:rsidRPr="00C738D2">
              <w:rPr>
                <w:rFonts w:ascii="Arial" w:hAnsi="Arial" w:cs="Arial"/>
                <w:szCs w:val="24"/>
              </w:rPr>
              <w:t xml:space="preserve">A Generator </w:t>
            </w:r>
            <w:r w:rsidR="000A2C71" w:rsidRPr="00C738D2">
              <w:rPr>
                <w:rFonts w:ascii="Arial" w:hAnsi="Arial" w:cs="Arial"/>
                <w:szCs w:val="24"/>
              </w:rPr>
              <w:t xml:space="preserve">seeking </w:t>
            </w:r>
            <w:r w:rsidRPr="00C738D2">
              <w:rPr>
                <w:rFonts w:ascii="Arial" w:hAnsi="Arial" w:cs="Arial"/>
                <w:szCs w:val="24"/>
              </w:rPr>
              <w:t xml:space="preserve">to connect its facilities to transmission facilities </w:t>
            </w:r>
            <w:r w:rsidR="000A2C71" w:rsidRPr="00C738D2">
              <w:rPr>
                <w:rFonts w:ascii="Arial" w:hAnsi="Arial" w:cs="Arial"/>
                <w:szCs w:val="24"/>
              </w:rPr>
              <w:t xml:space="preserve">shall </w:t>
            </w:r>
            <w:r w:rsidRPr="00C738D2">
              <w:rPr>
                <w:rFonts w:ascii="Arial" w:hAnsi="Arial" w:cs="Arial"/>
                <w:szCs w:val="24"/>
              </w:rPr>
              <w:t xml:space="preserve">have a valid </w:t>
            </w:r>
            <w:r w:rsidR="00A834E8" w:rsidRPr="00C738D2">
              <w:rPr>
                <w:rFonts w:ascii="Arial" w:hAnsi="Arial" w:cs="Arial"/>
                <w:szCs w:val="24"/>
              </w:rPr>
              <w:t>I</w:t>
            </w:r>
            <w:r w:rsidRPr="00C738D2">
              <w:rPr>
                <w:rFonts w:ascii="Arial" w:hAnsi="Arial" w:cs="Arial"/>
                <w:szCs w:val="24"/>
              </w:rPr>
              <w:t xml:space="preserve">nterconnection </w:t>
            </w:r>
            <w:r w:rsidR="00A834E8" w:rsidRPr="00C738D2">
              <w:rPr>
                <w:rFonts w:ascii="Arial" w:hAnsi="Arial" w:cs="Arial"/>
                <w:szCs w:val="24"/>
              </w:rPr>
              <w:t>A</w:t>
            </w:r>
            <w:r w:rsidRPr="00C738D2">
              <w:rPr>
                <w:rFonts w:ascii="Arial" w:hAnsi="Arial" w:cs="Arial"/>
                <w:szCs w:val="24"/>
              </w:rPr>
              <w:t xml:space="preserve">greement(s) in place with the Transmission Owners(s) with which the Generator is </w:t>
            </w:r>
            <w:r w:rsidR="000A2C71" w:rsidRPr="00C738D2">
              <w:rPr>
                <w:rFonts w:ascii="Arial" w:hAnsi="Arial" w:cs="Arial"/>
                <w:szCs w:val="24"/>
              </w:rPr>
              <w:t xml:space="preserve">seeking </w:t>
            </w:r>
            <w:r w:rsidRPr="00C738D2">
              <w:rPr>
                <w:rFonts w:ascii="Arial" w:hAnsi="Arial" w:cs="Arial"/>
                <w:szCs w:val="24"/>
              </w:rPr>
              <w:t xml:space="preserve">to interconnect, or whose facilities are impacted.  The terms and conditions of said </w:t>
            </w:r>
            <w:r w:rsidR="00A834E8" w:rsidRPr="00C738D2">
              <w:rPr>
                <w:rFonts w:ascii="Arial" w:hAnsi="Arial" w:cs="Arial"/>
                <w:szCs w:val="24"/>
              </w:rPr>
              <w:t>I</w:t>
            </w:r>
            <w:r w:rsidRPr="00C738D2">
              <w:rPr>
                <w:rFonts w:ascii="Arial" w:hAnsi="Arial" w:cs="Arial"/>
                <w:szCs w:val="24"/>
              </w:rPr>
              <w:t xml:space="preserve">nterconnection </w:t>
            </w:r>
            <w:r w:rsidR="00A834E8" w:rsidRPr="00C738D2">
              <w:rPr>
                <w:rFonts w:ascii="Arial" w:hAnsi="Arial" w:cs="Arial"/>
                <w:szCs w:val="24"/>
              </w:rPr>
              <w:lastRenderedPageBreak/>
              <w:t>A</w:t>
            </w:r>
            <w:r w:rsidRPr="00C738D2">
              <w:rPr>
                <w:rFonts w:ascii="Arial" w:hAnsi="Arial" w:cs="Arial"/>
                <w:szCs w:val="24"/>
              </w:rPr>
              <w:t xml:space="preserve">greement(s) shall be negotiated between the entities that are parties to the </w:t>
            </w:r>
            <w:r w:rsidR="00A834E8" w:rsidRPr="00C738D2">
              <w:rPr>
                <w:rFonts w:ascii="Arial" w:hAnsi="Arial" w:cs="Arial"/>
                <w:szCs w:val="24"/>
              </w:rPr>
              <w:t>I</w:t>
            </w:r>
            <w:r w:rsidRPr="00C738D2">
              <w:rPr>
                <w:rFonts w:ascii="Arial" w:hAnsi="Arial" w:cs="Arial"/>
                <w:szCs w:val="24"/>
              </w:rPr>
              <w:t xml:space="preserve">nterconnection </w:t>
            </w:r>
            <w:r w:rsidR="00A834E8" w:rsidRPr="00C738D2">
              <w:rPr>
                <w:rFonts w:ascii="Arial" w:hAnsi="Arial" w:cs="Arial"/>
                <w:szCs w:val="24"/>
              </w:rPr>
              <w:t>A</w:t>
            </w:r>
            <w:r w:rsidRPr="00C738D2">
              <w:rPr>
                <w:rFonts w:ascii="Arial" w:hAnsi="Arial" w:cs="Arial"/>
                <w:szCs w:val="24"/>
              </w:rPr>
              <w:t xml:space="preserve">greement(s) and may or may </w:t>
            </w:r>
            <w:r w:rsidRPr="00C738D2">
              <w:rPr>
                <w:rFonts w:ascii="Arial" w:hAnsi="Arial" w:cs="Arial"/>
                <w:b/>
                <w:szCs w:val="24"/>
              </w:rPr>
              <w:t>not</w:t>
            </w:r>
            <w:r w:rsidRPr="00C738D2">
              <w:rPr>
                <w:rFonts w:ascii="Arial" w:hAnsi="Arial" w:cs="Arial"/>
                <w:szCs w:val="24"/>
              </w:rPr>
              <w:t xml:space="preserve"> contain additional and/or more stringent requirements than those prescribed by ISO.</w:t>
            </w:r>
          </w:p>
        </w:tc>
      </w:tr>
      <w:tr w:rsidR="0024508D" w:rsidRPr="00C738D2" w14:paraId="2E57DA84" w14:textId="77777777" w:rsidTr="001D4185">
        <w:trPr>
          <w:gridAfter w:val="1"/>
          <w:wAfter w:w="1305" w:type="dxa"/>
          <w:jc w:val="center"/>
        </w:trPr>
        <w:tc>
          <w:tcPr>
            <w:tcW w:w="270" w:type="dxa"/>
          </w:tcPr>
          <w:p w14:paraId="64207E8F" w14:textId="77777777" w:rsidR="0024508D" w:rsidRPr="00C738D2" w:rsidRDefault="0024508D" w:rsidP="008D5316">
            <w:pPr>
              <w:pStyle w:val="DocumentText"/>
            </w:pPr>
          </w:p>
        </w:tc>
        <w:tc>
          <w:tcPr>
            <w:tcW w:w="9507" w:type="dxa"/>
          </w:tcPr>
          <w:p w14:paraId="4DA42CCF"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103" w:name="_Toc418052232"/>
            <w:bookmarkStart w:id="104" w:name="_Toc419010472"/>
            <w:bookmarkStart w:id="105" w:name="_Toc419010674"/>
            <w:bookmarkStart w:id="106" w:name="_Toc258832832"/>
            <w:bookmarkStart w:id="107" w:name="_Toc300150523"/>
            <w:bookmarkStart w:id="108" w:name="_Toc375315967"/>
            <w:bookmarkStart w:id="109" w:name="_Toc53502083"/>
            <w:r w:rsidRPr="00C738D2">
              <w:t>System Protection</w:t>
            </w:r>
            <w:bookmarkEnd w:id="103"/>
            <w:bookmarkEnd w:id="104"/>
            <w:bookmarkEnd w:id="105"/>
            <w:bookmarkEnd w:id="106"/>
            <w:bookmarkEnd w:id="107"/>
            <w:bookmarkEnd w:id="108"/>
            <w:bookmarkEnd w:id="109"/>
          </w:p>
        </w:tc>
      </w:tr>
      <w:tr w:rsidR="0024508D" w:rsidRPr="00C738D2" w14:paraId="4B2C2160" w14:textId="77777777" w:rsidTr="001D4185">
        <w:trPr>
          <w:gridAfter w:val="1"/>
          <w:wAfter w:w="1305" w:type="dxa"/>
          <w:jc w:val="center"/>
        </w:trPr>
        <w:tc>
          <w:tcPr>
            <w:tcW w:w="270" w:type="dxa"/>
          </w:tcPr>
          <w:p w14:paraId="7B66C135" w14:textId="77777777" w:rsidR="0024508D" w:rsidRPr="00C738D2" w:rsidRDefault="0024508D" w:rsidP="003D7F7D">
            <w:pPr>
              <w:spacing w:before="100" w:after="100"/>
              <w:rPr>
                <w:rFonts w:ascii="Arial" w:hAnsi="Arial" w:cs="Arial"/>
                <w:szCs w:val="24"/>
              </w:rPr>
            </w:pPr>
          </w:p>
        </w:tc>
        <w:tc>
          <w:tcPr>
            <w:tcW w:w="9507" w:type="dxa"/>
          </w:tcPr>
          <w:p w14:paraId="300F047E" w14:textId="6952CABB" w:rsidR="0024508D" w:rsidRPr="00C738D2" w:rsidRDefault="0024508D" w:rsidP="008406EA">
            <w:pPr>
              <w:numPr>
                <w:ilvl w:val="0"/>
                <w:numId w:val="17"/>
              </w:numPr>
              <w:tabs>
                <w:tab w:val="left" w:pos="1389"/>
              </w:tabs>
              <w:spacing w:before="100" w:after="100"/>
              <w:ind w:left="1389"/>
              <w:rPr>
                <w:rFonts w:ascii="Arial" w:hAnsi="Arial" w:cs="Arial"/>
                <w:szCs w:val="24"/>
              </w:rPr>
            </w:pPr>
            <w:r w:rsidRPr="00C738D2">
              <w:rPr>
                <w:rFonts w:ascii="Arial" w:hAnsi="Arial" w:cs="Arial"/>
                <w:szCs w:val="24"/>
              </w:rPr>
              <w:t xml:space="preserve">At a minimum, each Lead MP </w:t>
            </w:r>
            <w:r w:rsidR="000A2C71" w:rsidRPr="00C738D2">
              <w:rPr>
                <w:rFonts w:ascii="Arial" w:hAnsi="Arial" w:cs="Arial"/>
                <w:szCs w:val="24"/>
              </w:rPr>
              <w:t xml:space="preserve">shall </w:t>
            </w:r>
            <w:r w:rsidRPr="00C738D2">
              <w:rPr>
                <w:rFonts w:ascii="Arial" w:hAnsi="Arial" w:cs="Arial"/>
                <w:szCs w:val="24"/>
              </w:rPr>
              <w:t xml:space="preserve">install and maintain protection systems in accordance with the NPCC Regional Reliability Reference Directory # 4 - Bulk Power System Protection Criteria (NPCC Directory #4) on each unit that is large enough to affect the systems of others.  Each Lead MP </w:t>
            </w:r>
            <w:r w:rsidR="008406EA" w:rsidRPr="00C738D2">
              <w:rPr>
                <w:rFonts w:ascii="Arial" w:hAnsi="Arial" w:cs="Arial"/>
                <w:szCs w:val="24"/>
              </w:rPr>
              <w:t>shall</w:t>
            </w:r>
            <w:r w:rsidRPr="00C738D2">
              <w:rPr>
                <w:rFonts w:ascii="Arial" w:hAnsi="Arial" w:cs="Arial"/>
                <w:szCs w:val="24"/>
              </w:rPr>
              <w:t xml:space="preserve"> maintain and upgrad</w:t>
            </w:r>
            <w:r w:rsidR="008406EA" w:rsidRPr="00C738D2">
              <w:rPr>
                <w:rFonts w:ascii="Arial" w:hAnsi="Arial" w:cs="Arial"/>
                <w:szCs w:val="24"/>
              </w:rPr>
              <w:t>e</w:t>
            </w:r>
            <w:r w:rsidRPr="00C738D2">
              <w:rPr>
                <w:rFonts w:ascii="Arial" w:hAnsi="Arial" w:cs="Arial"/>
                <w:szCs w:val="24"/>
              </w:rPr>
              <w:t xml:space="preserve"> the protection system such that it continues to meet the reliability criteria of NPCC.</w:t>
            </w:r>
          </w:p>
        </w:tc>
      </w:tr>
      <w:tr w:rsidR="0024508D" w:rsidRPr="00C738D2" w14:paraId="7B004B36" w14:textId="77777777" w:rsidTr="001D4185">
        <w:trPr>
          <w:gridAfter w:val="1"/>
          <w:wAfter w:w="1305" w:type="dxa"/>
          <w:jc w:val="center"/>
        </w:trPr>
        <w:tc>
          <w:tcPr>
            <w:tcW w:w="270" w:type="dxa"/>
          </w:tcPr>
          <w:p w14:paraId="77094447" w14:textId="77777777" w:rsidR="0024508D" w:rsidRPr="00C738D2" w:rsidRDefault="0024508D" w:rsidP="003D7F7D">
            <w:pPr>
              <w:spacing w:before="100" w:after="100"/>
              <w:rPr>
                <w:rFonts w:ascii="Arial" w:hAnsi="Arial" w:cs="Arial"/>
                <w:szCs w:val="24"/>
              </w:rPr>
            </w:pPr>
          </w:p>
        </w:tc>
        <w:tc>
          <w:tcPr>
            <w:tcW w:w="9507" w:type="dxa"/>
          </w:tcPr>
          <w:p w14:paraId="398D40EB" w14:textId="5A3A701F" w:rsidR="0024508D" w:rsidRPr="00C738D2" w:rsidRDefault="0024508D" w:rsidP="00A97C8E">
            <w:pPr>
              <w:numPr>
                <w:ilvl w:val="0"/>
                <w:numId w:val="17"/>
              </w:numPr>
              <w:tabs>
                <w:tab w:val="left" w:pos="1389"/>
              </w:tabs>
              <w:spacing w:before="100" w:after="100"/>
              <w:ind w:left="1389"/>
              <w:rPr>
                <w:rFonts w:ascii="Arial" w:hAnsi="Arial" w:cs="Arial"/>
                <w:szCs w:val="24"/>
              </w:rPr>
            </w:pPr>
            <w:r w:rsidRPr="00C738D2">
              <w:rPr>
                <w:rFonts w:ascii="Arial" w:hAnsi="Arial" w:cs="Arial"/>
                <w:szCs w:val="24"/>
              </w:rPr>
              <w:t xml:space="preserve">Relay maintenance and testing that would in any way degrade the level of system protection or system reliability provided by the unit </w:t>
            </w:r>
            <w:r w:rsidR="008406EA" w:rsidRPr="00C738D2">
              <w:rPr>
                <w:rFonts w:ascii="Arial" w:hAnsi="Arial" w:cs="Arial"/>
                <w:szCs w:val="24"/>
              </w:rPr>
              <w:t xml:space="preserve">shall </w:t>
            </w:r>
            <w:r w:rsidRPr="00C738D2">
              <w:rPr>
                <w:rFonts w:ascii="Arial" w:hAnsi="Arial" w:cs="Arial"/>
                <w:b/>
                <w:szCs w:val="24"/>
              </w:rPr>
              <w:t xml:space="preserve">not </w:t>
            </w:r>
            <w:r w:rsidRPr="00C738D2">
              <w:rPr>
                <w:rFonts w:ascii="Arial" w:hAnsi="Arial" w:cs="Arial"/>
                <w:szCs w:val="24"/>
              </w:rPr>
              <w:t xml:space="preserve">occur while the unit is on-line.  All requests for such maintenance </w:t>
            </w:r>
            <w:r w:rsidR="000A2C71" w:rsidRPr="00C738D2">
              <w:rPr>
                <w:rFonts w:ascii="Arial" w:hAnsi="Arial" w:cs="Arial"/>
                <w:szCs w:val="24"/>
              </w:rPr>
              <w:t xml:space="preserve">shall </w:t>
            </w:r>
            <w:r w:rsidRPr="00C738D2">
              <w:rPr>
                <w:rFonts w:ascii="Arial" w:hAnsi="Arial" w:cs="Arial"/>
                <w:szCs w:val="24"/>
              </w:rPr>
              <w:t>adhere to the requirements of ISO New England Operating Procedure No. 3 - Transmission Maintenance Outage Scheduling (OP-3), and local scheduling procedures at the lower voltage levels.</w:t>
            </w:r>
          </w:p>
        </w:tc>
      </w:tr>
      <w:tr w:rsidR="0024508D" w:rsidRPr="00C738D2" w14:paraId="6C49F16E" w14:textId="77777777" w:rsidTr="001D4185">
        <w:trPr>
          <w:gridAfter w:val="1"/>
          <w:wAfter w:w="1305" w:type="dxa"/>
          <w:jc w:val="center"/>
        </w:trPr>
        <w:tc>
          <w:tcPr>
            <w:tcW w:w="270" w:type="dxa"/>
          </w:tcPr>
          <w:p w14:paraId="555260A2" w14:textId="77777777" w:rsidR="0024508D" w:rsidRPr="00C738D2" w:rsidRDefault="0024508D" w:rsidP="003D7F7D">
            <w:pPr>
              <w:spacing w:before="100" w:after="100"/>
              <w:rPr>
                <w:rFonts w:ascii="Arial" w:hAnsi="Arial" w:cs="Arial"/>
                <w:szCs w:val="24"/>
              </w:rPr>
            </w:pPr>
          </w:p>
        </w:tc>
        <w:tc>
          <w:tcPr>
            <w:tcW w:w="9507" w:type="dxa"/>
          </w:tcPr>
          <w:p w14:paraId="54521705" w14:textId="09650EBD" w:rsidR="0024508D" w:rsidRPr="00C738D2" w:rsidRDefault="00EB25EB" w:rsidP="00EE455C">
            <w:pPr>
              <w:numPr>
                <w:ilvl w:val="0"/>
                <w:numId w:val="17"/>
              </w:numPr>
              <w:tabs>
                <w:tab w:val="left" w:pos="1389"/>
              </w:tabs>
              <w:spacing w:before="100" w:after="100"/>
              <w:ind w:left="1389"/>
              <w:rPr>
                <w:rFonts w:ascii="Arial" w:hAnsi="Arial" w:cs="Arial"/>
                <w:szCs w:val="24"/>
              </w:rPr>
            </w:pPr>
            <w:r w:rsidRPr="00C738D2">
              <w:rPr>
                <w:rFonts w:ascii="Arial" w:hAnsi="Arial" w:cs="Arial"/>
                <w:szCs w:val="24"/>
              </w:rPr>
              <w:t>NERC Reliability Standard PRC-006-NPCC</w:t>
            </w:r>
            <w:r w:rsidR="00EF6495" w:rsidRPr="00C738D2">
              <w:rPr>
                <w:rFonts w:ascii="Arial" w:hAnsi="Arial" w:cs="Arial"/>
                <w:szCs w:val="24"/>
              </w:rPr>
              <w:t>-01</w:t>
            </w:r>
            <w:r w:rsidRPr="00C738D2">
              <w:rPr>
                <w:rFonts w:ascii="Arial" w:hAnsi="Arial" w:cs="Arial"/>
                <w:szCs w:val="24"/>
              </w:rPr>
              <w:t xml:space="preserve"> identifies thresholds for setting underfrequency trip protection for generators.  </w:t>
            </w:r>
            <w:r w:rsidR="00923A33" w:rsidRPr="00C738D2">
              <w:rPr>
                <w:rFonts w:ascii="Arial" w:hAnsi="Arial" w:cs="Arial"/>
                <w:szCs w:val="24"/>
              </w:rPr>
              <w:t xml:space="preserve">The </w:t>
            </w:r>
            <w:r w:rsidRPr="00C738D2">
              <w:rPr>
                <w:rFonts w:ascii="Arial" w:hAnsi="Arial" w:cs="Arial"/>
                <w:szCs w:val="24"/>
              </w:rPr>
              <w:t xml:space="preserve">Lead MP for a Generator shall </w:t>
            </w:r>
            <w:r w:rsidR="00EE455C" w:rsidRPr="00C738D2">
              <w:rPr>
                <w:rFonts w:ascii="Arial" w:hAnsi="Arial" w:cs="Arial"/>
                <w:szCs w:val="24"/>
              </w:rPr>
              <w:t>verify</w:t>
            </w:r>
            <w:r w:rsidRPr="00C738D2">
              <w:rPr>
                <w:rFonts w:ascii="Arial" w:hAnsi="Arial" w:cs="Arial"/>
                <w:szCs w:val="24"/>
              </w:rPr>
              <w:t xml:space="preserve"> that its Generator meets the appropriate figure in PRC-006-NPCC</w:t>
            </w:r>
            <w:r w:rsidR="00EF6495" w:rsidRPr="00C738D2">
              <w:rPr>
                <w:rFonts w:ascii="Arial" w:hAnsi="Arial" w:cs="Arial"/>
                <w:szCs w:val="24"/>
              </w:rPr>
              <w:t>-01</w:t>
            </w:r>
            <w:r w:rsidRPr="00C738D2">
              <w:rPr>
                <w:rFonts w:ascii="Arial" w:hAnsi="Arial" w:cs="Arial"/>
                <w:szCs w:val="24"/>
              </w:rPr>
              <w:t xml:space="preserve"> for underfrequency t</w:t>
            </w:r>
            <w:r w:rsidR="000C2F18" w:rsidRPr="00C738D2">
              <w:rPr>
                <w:rFonts w:ascii="Arial" w:hAnsi="Arial" w:cs="Arial"/>
                <w:szCs w:val="24"/>
              </w:rPr>
              <w:t xml:space="preserve">ripping unless it has arranged </w:t>
            </w:r>
            <w:r w:rsidRPr="00C738D2">
              <w:rPr>
                <w:rFonts w:ascii="Arial" w:hAnsi="Arial" w:cs="Arial"/>
                <w:szCs w:val="24"/>
              </w:rPr>
              <w:t>compensatory load shedding with a Distribution Provider or Transmission Owner in the same underfrequency island and in accordance with the standard.</w:t>
            </w:r>
            <w:r w:rsidR="00EF6495" w:rsidRPr="00C738D2">
              <w:rPr>
                <w:rStyle w:val="FootnoteReference"/>
                <w:rFonts w:ascii="Arial" w:hAnsi="Arial" w:cs="Arial"/>
                <w:szCs w:val="24"/>
              </w:rPr>
              <w:footnoteReference w:id="11"/>
            </w:r>
          </w:p>
        </w:tc>
      </w:tr>
      <w:tr w:rsidR="0024508D" w:rsidRPr="00C738D2" w14:paraId="336BAA1C" w14:textId="77777777" w:rsidTr="001D4185">
        <w:trPr>
          <w:gridAfter w:val="1"/>
          <w:wAfter w:w="1305" w:type="dxa"/>
          <w:jc w:val="center"/>
        </w:trPr>
        <w:tc>
          <w:tcPr>
            <w:tcW w:w="270" w:type="dxa"/>
          </w:tcPr>
          <w:p w14:paraId="6BC00843" w14:textId="77777777" w:rsidR="0024508D" w:rsidRPr="00C738D2" w:rsidRDefault="0024508D" w:rsidP="008D5316">
            <w:pPr>
              <w:pStyle w:val="DocumentText"/>
            </w:pPr>
          </w:p>
        </w:tc>
        <w:tc>
          <w:tcPr>
            <w:tcW w:w="9507" w:type="dxa"/>
          </w:tcPr>
          <w:p w14:paraId="4109E38F"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110" w:name="_Toc418052233"/>
            <w:bookmarkStart w:id="111" w:name="_Toc419010473"/>
            <w:bookmarkStart w:id="112" w:name="_Toc419010675"/>
            <w:bookmarkStart w:id="113" w:name="_Toc258832833"/>
            <w:bookmarkStart w:id="114" w:name="_Toc300150524"/>
            <w:bookmarkStart w:id="115" w:name="_Toc375315968"/>
            <w:bookmarkStart w:id="116" w:name="_Toc53502084"/>
            <w:r w:rsidRPr="00C738D2">
              <w:t>Power System Stabilizers</w:t>
            </w:r>
            <w:bookmarkEnd w:id="110"/>
            <w:bookmarkEnd w:id="111"/>
            <w:bookmarkEnd w:id="112"/>
            <w:bookmarkEnd w:id="113"/>
            <w:bookmarkEnd w:id="114"/>
            <w:bookmarkEnd w:id="115"/>
            <w:bookmarkEnd w:id="116"/>
          </w:p>
        </w:tc>
      </w:tr>
      <w:tr w:rsidR="0024508D" w:rsidRPr="00C738D2" w14:paraId="2E8D4D95" w14:textId="77777777" w:rsidTr="001D4185">
        <w:trPr>
          <w:gridAfter w:val="1"/>
          <w:wAfter w:w="1305" w:type="dxa"/>
          <w:jc w:val="center"/>
        </w:trPr>
        <w:tc>
          <w:tcPr>
            <w:tcW w:w="270" w:type="dxa"/>
          </w:tcPr>
          <w:p w14:paraId="4469C0C0" w14:textId="77777777" w:rsidR="0024508D" w:rsidRPr="00C738D2" w:rsidRDefault="0024508D" w:rsidP="003D7F7D">
            <w:pPr>
              <w:spacing w:before="100" w:after="100"/>
              <w:rPr>
                <w:rFonts w:ascii="Arial" w:hAnsi="Arial" w:cs="Arial"/>
                <w:szCs w:val="24"/>
              </w:rPr>
            </w:pPr>
          </w:p>
        </w:tc>
        <w:tc>
          <w:tcPr>
            <w:tcW w:w="9507" w:type="dxa"/>
          </w:tcPr>
          <w:p w14:paraId="281451A7" w14:textId="2CAB8323" w:rsidR="0024508D" w:rsidRPr="00C738D2" w:rsidRDefault="0024508D" w:rsidP="00C44D0C">
            <w:pPr>
              <w:numPr>
                <w:ilvl w:val="0"/>
                <w:numId w:val="18"/>
              </w:numPr>
              <w:tabs>
                <w:tab w:val="left" w:pos="1389"/>
              </w:tabs>
              <w:spacing w:before="100" w:after="100"/>
              <w:ind w:left="1389"/>
              <w:rPr>
                <w:rFonts w:ascii="Arial" w:hAnsi="Arial" w:cs="Arial"/>
                <w:szCs w:val="24"/>
              </w:rPr>
            </w:pPr>
            <w:r w:rsidRPr="00C738D2">
              <w:rPr>
                <w:rFonts w:ascii="Arial" w:hAnsi="Arial" w:cs="Arial"/>
                <w:szCs w:val="24"/>
              </w:rPr>
              <w:t xml:space="preserve">Where </w:t>
            </w:r>
            <w:r w:rsidR="000A2C71" w:rsidRPr="00C738D2">
              <w:rPr>
                <w:rFonts w:ascii="Arial" w:hAnsi="Arial" w:cs="Arial"/>
                <w:szCs w:val="24"/>
              </w:rPr>
              <w:t>p</w:t>
            </w:r>
            <w:r w:rsidRPr="00C738D2">
              <w:rPr>
                <w:rFonts w:ascii="Arial" w:hAnsi="Arial" w:cs="Arial"/>
                <w:szCs w:val="24"/>
              </w:rPr>
              <w:t xml:space="preserve">ower </w:t>
            </w:r>
            <w:r w:rsidR="000A2C71" w:rsidRPr="00C738D2">
              <w:rPr>
                <w:rFonts w:ascii="Arial" w:hAnsi="Arial" w:cs="Arial"/>
                <w:szCs w:val="24"/>
              </w:rPr>
              <w:t>s</w:t>
            </w:r>
            <w:r w:rsidRPr="00C738D2">
              <w:rPr>
                <w:rFonts w:ascii="Arial" w:hAnsi="Arial" w:cs="Arial"/>
                <w:szCs w:val="24"/>
              </w:rPr>
              <w:t xml:space="preserve">ystem </w:t>
            </w:r>
            <w:r w:rsidR="000A2C71" w:rsidRPr="00C738D2">
              <w:rPr>
                <w:rFonts w:ascii="Arial" w:hAnsi="Arial" w:cs="Arial"/>
                <w:szCs w:val="24"/>
              </w:rPr>
              <w:t>s</w:t>
            </w:r>
            <w:r w:rsidRPr="00C738D2">
              <w:rPr>
                <w:rFonts w:ascii="Arial" w:hAnsi="Arial" w:cs="Arial"/>
                <w:szCs w:val="24"/>
              </w:rPr>
              <w:t xml:space="preserve">tabilizer (PSS) equipment is installed on a Generator for the purpose of maintaining system stability, the Lead MP </w:t>
            </w:r>
            <w:r w:rsidR="008406EA" w:rsidRPr="00C738D2">
              <w:rPr>
                <w:rFonts w:ascii="Arial" w:hAnsi="Arial" w:cs="Arial"/>
                <w:szCs w:val="24"/>
              </w:rPr>
              <w:t xml:space="preserve">shall </w:t>
            </w:r>
            <w:r w:rsidRPr="00C738D2">
              <w:rPr>
                <w:rFonts w:ascii="Arial" w:hAnsi="Arial" w:cs="Arial"/>
                <w:szCs w:val="24"/>
              </w:rPr>
              <w:t xml:space="preserve">maintain the PSS equipment in good operating condition, and promptly report to ISO any problems interfering with PSS proper operation.  The </w:t>
            </w:r>
            <w:r w:rsidR="007E47BD" w:rsidRPr="00C738D2">
              <w:rPr>
                <w:rFonts w:ascii="Arial" w:hAnsi="Arial" w:cs="Arial"/>
                <w:szCs w:val="24"/>
              </w:rPr>
              <w:t xml:space="preserve">Lead </w:t>
            </w:r>
            <w:r w:rsidRPr="00C738D2">
              <w:rPr>
                <w:rFonts w:ascii="Arial" w:hAnsi="Arial" w:cs="Arial"/>
                <w:szCs w:val="24"/>
              </w:rPr>
              <w:t xml:space="preserve">MP </w:t>
            </w:r>
            <w:r w:rsidR="008406EA" w:rsidRPr="00C738D2">
              <w:rPr>
                <w:rFonts w:ascii="Arial" w:hAnsi="Arial" w:cs="Arial"/>
                <w:szCs w:val="24"/>
              </w:rPr>
              <w:t>shall</w:t>
            </w:r>
            <w:r w:rsidRPr="00C738D2">
              <w:rPr>
                <w:rFonts w:ascii="Arial" w:hAnsi="Arial" w:cs="Arial"/>
                <w:szCs w:val="24"/>
              </w:rPr>
              <w:t xml:space="preserve"> operate the PSS out</w:t>
            </w:r>
            <w:r w:rsidR="00D85A13" w:rsidRPr="00C738D2">
              <w:rPr>
                <w:rFonts w:ascii="Arial" w:hAnsi="Arial" w:cs="Arial"/>
                <w:szCs w:val="24"/>
              </w:rPr>
              <w:t>-</w:t>
            </w:r>
            <w:r w:rsidRPr="00C738D2">
              <w:rPr>
                <w:rFonts w:ascii="Arial" w:hAnsi="Arial" w:cs="Arial"/>
                <w:szCs w:val="24"/>
              </w:rPr>
              <w:t>of</w:t>
            </w:r>
            <w:r w:rsidR="00D85A13" w:rsidRPr="00C738D2">
              <w:rPr>
                <w:rFonts w:ascii="Arial" w:hAnsi="Arial" w:cs="Arial"/>
                <w:szCs w:val="24"/>
              </w:rPr>
              <w:t>-</w:t>
            </w:r>
            <w:r w:rsidRPr="00C738D2">
              <w:rPr>
                <w:rFonts w:ascii="Arial" w:hAnsi="Arial" w:cs="Arial"/>
                <w:szCs w:val="24"/>
              </w:rPr>
              <w:t>service unless directed otherwise per the unit’s System Impact Study (SIS) or as directed by other studies as may be performed by ISO.  A listing of Generators required to have a PSS in</w:t>
            </w:r>
            <w:r w:rsidR="00D85A13" w:rsidRPr="00C738D2">
              <w:rPr>
                <w:rFonts w:ascii="Arial" w:hAnsi="Arial" w:cs="Arial"/>
                <w:szCs w:val="24"/>
              </w:rPr>
              <w:t>-</w:t>
            </w:r>
            <w:r w:rsidRPr="00C738D2">
              <w:rPr>
                <w:rFonts w:ascii="Arial" w:hAnsi="Arial" w:cs="Arial"/>
                <w:szCs w:val="24"/>
              </w:rPr>
              <w:t xml:space="preserve">service can be found in M/LCC 8, Attachment B - Generators Requiring PSS Devices In/Out of Service.  Each Lead MP </w:t>
            </w:r>
            <w:r w:rsidR="000A2C71" w:rsidRPr="00C738D2">
              <w:rPr>
                <w:rFonts w:ascii="Arial" w:hAnsi="Arial" w:cs="Arial"/>
                <w:szCs w:val="24"/>
              </w:rPr>
              <w:t xml:space="preserve">shall </w:t>
            </w:r>
            <w:r w:rsidRPr="00C738D2">
              <w:rPr>
                <w:rFonts w:ascii="Arial" w:hAnsi="Arial" w:cs="Arial"/>
                <w:szCs w:val="24"/>
              </w:rPr>
              <w:t>promptly report to ISO or the appropriate dispatch center, if and when the PSS is intended to be either placed into or removed from service prior to taking such action unless warranted by emergency plant conditions.</w:t>
            </w:r>
          </w:p>
        </w:tc>
      </w:tr>
      <w:tr w:rsidR="0024508D" w:rsidRPr="00C738D2" w14:paraId="20EF9F58" w14:textId="77777777" w:rsidTr="001D4185">
        <w:trPr>
          <w:gridAfter w:val="1"/>
          <w:wAfter w:w="1305" w:type="dxa"/>
          <w:jc w:val="center"/>
        </w:trPr>
        <w:tc>
          <w:tcPr>
            <w:tcW w:w="270" w:type="dxa"/>
          </w:tcPr>
          <w:p w14:paraId="7DE625C4" w14:textId="77777777" w:rsidR="0024508D" w:rsidRPr="00C738D2" w:rsidRDefault="0024508D" w:rsidP="008D5316">
            <w:pPr>
              <w:pStyle w:val="DocumentText"/>
            </w:pPr>
          </w:p>
        </w:tc>
        <w:tc>
          <w:tcPr>
            <w:tcW w:w="9507" w:type="dxa"/>
          </w:tcPr>
          <w:p w14:paraId="0143CBD7"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117" w:name="_Toc258832834"/>
            <w:bookmarkStart w:id="118" w:name="_Toc300150525"/>
            <w:bookmarkStart w:id="119" w:name="_Toc375315969"/>
            <w:bookmarkStart w:id="120" w:name="_Toc53502085"/>
            <w:proofErr w:type="spellStart"/>
            <w:r w:rsidRPr="00C738D2">
              <w:t>Blackstart</w:t>
            </w:r>
            <w:proofErr w:type="spellEnd"/>
            <w:r w:rsidRPr="00C738D2">
              <w:t xml:space="preserve"> Capability</w:t>
            </w:r>
            <w:bookmarkEnd w:id="117"/>
            <w:bookmarkEnd w:id="118"/>
            <w:bookmarkEnd w:id="119"/>
            <w:bookmarkEnd w:id="120"/>
          </w:p>
        </w:tc>
      </w:tr>
      <w:tr w:rsidR="0024508D" w:rsidRPr="00C738D2" w14:paraId="5FF1363E" w14:textId="77777777" w:rsidTr="001D4185">
        <w:trPr>
          <w:gridAfter w:val="1"/>
          <w:wAfter w:w="1305" w:type="dxa"/>
          <w:jc w:val="center"/>
        </w:trPr>
        <w:tc>
          <w:tcPr>
            <w:tcW w:w="270" w:type="dxa"/>
          </w:tcPr>
          <w:p w14:paraId="23C0BB34" w14:textId="77777777" w:rsidR="0024508D" w:rsidRPr="00C738D2" w:rsidRDefault="0024508D" w:rsidP="003D7F7D">
            <w:pPr>
              <w:spacing w:before="100" w:after="100"/>
              <w:rPr>
                <w:rFonts w:ascii="Arial" w:hAnsi="Arial" w:cs="Arial"/>
                <w:szCs w:val="24"/>
              </w:rPr>
            </w:pPr>
          </w:p>
        </w:tc>
        <w:tc>
          <w:tcPr>
            <w:tcW w:w="9507" w:type="dxa"/>
          </w:tcPr>
          <w:p w14:paraId="33DA7CC4" w14:textId="611FB7E2" w:rsidR="0024508D" w:rsidRPr="00C738D2" w:rsidRDefault="0024508D" w:rsidP="00E24E0A">
            <w:pPr>
              <w:numPr>
                <w:ilvl w:val="0"/>
                <w:numId w:val="237"/>
              </w:numPr>
              <w:tabs>
                <w:tab w:val="left" w:pos="1389"/>
              </w:tabs>
              <w:spacing w:before="100" w:after="100"/>
              <w:rPr>
                <w:rFonts w:ascii="Arial" w:hAnsi="Arial" w:cs="Arial"/>
                <w:szCs w:val="24"/>
              </w:rPr>
            </w:pPr>
            <w:r w:rsidRPr="00C738D2">
              <w:rPr>
                <w:rFonts w:ascii="Arial" w:hAnsi="Arial" w:cs="Arial"/>
                <w:szCs w:val="24"/>
              </w:rPr>
              <w:t xml:space="preserve">Each Lead MP </w:t>
            </w:r>
            <w:r w:rsidR="000A2C71" w:rsidRPr="00C738D2">
              <w:rPr>
                <w:rFonts w:ascii="Arial" w:hAnsi="Arial" w:cs="Arial"/>
                <w:szCs w:val="24"/>
              </w:rPr>
              <w:t xml:space="preserve">for a Generator </w:t>
            </w:r>
            <w:r w:rsidRPr="00C738D2">
              <w:rPr>
                <w:rFonts w:ascii="Arial" w:hAnsi="Arial" w:cs="Arial"/>
                <w:szCs w:val="24"/>
              </w:rPr>
              <w:t xml:space="preserve">that provides </w:t>
            </w:r>
            <w:proofErr w:type="spellStart"/>
            <w:r w:rsidRPr="00C738D2">
              <w:rPr>
                <w:rFonts w:ascii="Arial" w:hAnsi="Arial" w:cs="Arial"/>
                <w:szCs w:val="24"/>
              </w:rPr>
              <w:t>blackstart</w:t>
            </w:r>
            <w:proofErr w:type="spellEnd"/>
            <w:r w:rsidRPr="00C738D2">
              <w:rPr>
                <w:rFonts w:ascii="Arial" w:hAnsi="Arial" w:cs="Arial"/>
                <w:szCs w:val="24"/>
              </w:rPr>
              <w:t xml:space="preserve"> capability from one of their Generators and that Generator has been incorporated in the ISO system restoration plan and/or as defined by ISO New England Operating Procedure No. 11 - </w:t>
            </w:r>
            <w:proofErr w:type="spellStart"/>
            <w:r w:rsidRPr="00C738D2">
              <w:rPr>
                <w:rFonts w:ascii="Arial" w:hAnsi="Arial" w:cs="Arial"/>
                <w:szCs w:val="24"/>
              </w:rPr>
              <w:t>Blackstart</w:t>
            </w:r>
            <w:proofErr w:type="spellEnd"/>
            <w:r w:rsidRPr="00C738D2">
              <w:rPr>
                <w:rFonts w:ascii="Arial" w:hAnsi="Arial" w:cs="Arial"/>
                <w:szCs w:val="24"/>
              </w:rPr>
              <w:t xml:space="preserve"> Resource Administration (OP-11) must maintain that Generator in good operating condition.  Each Lead MP </w:t>
            </w:r>
            <w:r w:rsidR="008406EA" w:rsidRPr="00C738D2">
              <w:rPr>
                <w:rFonts w:ascii="Arial" w:hAnsi="Arial" w:cs="Arial"/>
                <w:szCs w:val="24"/>
              </w:rPr>
              <w:t xml:space="preserve">shall </w:t>
            </w:r>
            <w:r w:rsidRPr="00C738D2">
              <w:rPr>
                <w:rFonts w:ascii="Arial" w:hAnsi="Arial" w:cs="Arial"/>
                <w:szCs w:val="24"/>
              </w:rPr>
              <w:t xml:space="preserve">promptly report to ISO, or the appropriate dispatch center, any problems interfering with the </w:t>
            </w:r>
            <w:proofErr w:type="spellStart"/>
            <w:r w:rsidRPr="00C738D2">
              <w:rPr>
                <w:rFonts w:ascii="Arial" w:hAnsi="Arial" w:cs="Arial"/>
                <w:szCs w:val="24"/>
              </w:rPr>
              <w:t>blackstart</w:t>
            </w:r>
            <w:proofErr w:type="spellEnd"/>
            <w:r w:rsidRPr="00C738D2">
              <w:rPr>
                <w:rFonts w:ascii="Arial" w:hAnsi="Arial" w:cs="Arial"/>
                <w:szCs w:val="24"/>
              </w:rPr>
              <w:t xml:space="preserve"> capability of each such Designated </w:t>
            </w:r>
            <w:proofErr w:type="spellStart"/>
            <w:r w:rsidRPr="00C738D2">
              <w:rPr>
                <w:rFonts w:ascii="Arial" w:hAnsi="Arial" w:cs="Arial"/>
                <w:szCs w:val="24"/>
              </w:rPr>
              <w:t>Blackstart</w:t>
            </w:r>
            <w:proofErr w:type="spellEnd"/>
            <w:r w:rsidRPr="00C738D2">
              <w:rPr>
                <w:rFonts w:ascii="Arial" w:hAnsi="Arial" w:cs="Arial"/>
                <w:szCs w:val="24"/>
              </w:rPr>
              <w:t xml:space="preserve"> Resource (DBR) Generator.</w:t>
            </w:r>
          </w:p>
        </w:tc>
      </w:tr>
      <w:tr w:rsidR="0024508D" w:rsidRPr="00C738D2" w14:paraId="5486BCB4" w14:textId="77777777" w:rsidTr="001D4185">
        <w:trPr>
          <w:gridAfter w:val="1"/>
          <w:wAfter w:w="1305" w:type="dxa"/>
          <w:jc w:val="center"/>
        </w:trPr>
        <w:tc>
          <w:tcPr>
            <w:tcW w:w="270" w:type="dxa"/>
          </w:tcPr>
          <w:p w14:paraId="43BAD236" w14:textId="77777777" w:rsidR="0024508D" w:rsidRPr="00C738D2" w:rsidRDefault="0024508D" w:rsidP="008D5316">
            <w:pPr>
              <w:pStyle w:val="DocumentText"/>
            </w:pPr>
          </w:p>
        </w:tc>
        <w:tc>
          <w:tcPr>
            <w:tcW w:w="9507" w:type="dxa"/>
          </w:tcPr>
          <w:p w14:paraId="711F3024"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121" w:name="_Toc300150526"/>
            <w:bookmarkStart w:id="122" w:name="_Toc375315970"/>
            <w:bookmarkStart w:id="123" w:name="_Toc53502086"/>
            <w:r w:rsidRPr="00C738D2">
              <w:t>Additional Requirements for Wind Powered Generators</w:t>
            </w:r>
            <w:bookmarkEnd w:id="121"/>
            <w:bookmarkEnd w:id="122"/>
            <w:bookmarkEnd w:id="123"/>
          </w:p>
        </w:tc>
      </w:tr>
      <w:tr w:rsidR="0024508D" w:rsidRPr="00C738D2" w14:paraId="32474D64" w14:textId="77777777" w:rsidTr="001D4185">
        <w:trPr>
          <w:gridAfter w:val="1"/>
          <w:wAfter w:w="1305" w:type="dxa"/>
          <w:jc w:val="center"/>
        </w:trPr>
        <w:tc>
          <w:tcPr>
            <w:tcW w:w="270" w:type="dxa"/>
          </w:tcPr>
          <w:p w14:paraId="50022752" w14:textId="77777777" w:rsidR="0024508D" w:rsidRPr="00C738D2" w:rsidRDefault="0024508D" w:rsidP="003D7F7D">
            <w:pPr>
              <w:spacing w:before="100" w:after="100"/>
              <w:rPr>
                <w:rFonts w:ascii="Arial" w:hAnsi="Arial" w:cs="Arial"/>
                <w:szCs w:val="24"/>
              </w:rPr>
            </w:pPr>
          </w:p>
        </w:tc>
        <w:tc>
          <w:tcPr>
            <w:tcW w:w="9507" w:type="dxa"/>
          </w:tcPr>
          <w:p w14:paraId="7DAB5E23" w14:textId="50AA1680" w:rsidR="0024508D" w:rsidRPr="00C738D2" w:rsidRDefault="0024508D" w:rsidP="00EF1FB9">
            <w:pPr>
              <w:numPr>
                <w:ilvl w:val="0"/>
                <w:numId w:val="239"/>
              </w:numPr>
              <w:tabs>
                <w:tab w:val="left" w:pos="1389"/>
              </w:tabs>
              <w:spacing w:before="100" w:after="100"/>
              <w:ind w:left="1395"/>
              <w:rPr>
                <w:rFonts w:ascii="Arial" w:hAnsi="Arial" w:cs="Arial"/>
                <w:szCs w:val="24"/>
              </w:rPr>
            </w:pPr>
            <w:r w:rsidRPr="00C738D2">
              <w:rPr>
                <w:rFonts w:ascii="Arial" w:hAnsi="Arial" w:cs="Arial"/>
                <w:szCs w:val="24"/>
              </w:rPr>
              <w:t xml:space="preserve">Appendix F - Wind Plant Operator Guide details the criteria and requirements for wind powered </w:t>
            </w:r>
            <w:r w:rsidR="000A2C71" w:rsidRPr="00C738D2">
              <w:rPr>
                <w:rFonts w:ascii="Arial" w:hAnsi="Arial" w:cs="Arial"/>
                <w:szCs w:val="24"/>
              </w:rPr>
              <w:t>G</w:t>
            </w:r>
            <w:r w:rsidRPr="00C738D2">
              <w:rPr>
                <w:rFonts w:ascii="Arial" w:hAnsi="Arial" w:cs="Arial"/>
                <w:szCs w:val="24"/>
              </w:rPr>
              <w:t xml:space="preserve">enerators </w:t>
            </w:r>
            <w:r w:rsidR="00EF1FB9" w:rsidRPr="00C738D2">
              <w:rPr>
                <w:rFonts w:ascii="Arial" w:hAnsi="Arial" w:cs="Arial"/>
                <w:szCs w:val="24"/>
              </w:rPr>
              <w:t xml:space="preserve">not operating as part of a CSF </w:t>
            </w:r>
            <w:r w:rsidRPr="00C738D2">
              <w:rPr>
                <w:rFonts w:ascii="Arial" w:hAnsi="Arial" w:cs="Arial"/>
                <w:szCs w:val="24"/>
              </w:rPr>
              <w:t xml:space="preserve">and shall be used by MPs for interconnected operation. </w:t>
            </w:r>
            <w:r w:rsidR="00824AF1" w:rsidRPr="00C738D2">
              <w:rPr>
                <w:rFonts w:ascii="Arial" w:hAnsi="Arial" w:cs="Arial"/>
                <w:szCs w:val="24"/>
              </w:rPr>
              <w:t xml:space="preserve"> </w:t>
            </w:r>
            <w:r w:rsidRPr="00C738D2">
              <w:rPr>
                <w:rFonts w:ascii="Arial" w:hAnsi="Arial" w:cs="Arial"/>
                <w:szCs w:val="24"/>
              </w:rPr>
              <w:t xml:space="preserve">The requirements </w:t>
            </w:r>
            <w:r w:rsidR="008406EA" w:rsidRPr="00C738D2">
              <w:rPr>
                <w:rFonts w:ascii="Arial" w:hAnsi="Arial" w:cs="Arial"/>
                <w:szCs w:val="24"/>
              </w:rPr>
              <w:t>shall be in</w:t>
            </w:r>
            <w:r w:rsidRPr="00C738D2">
              <w:rPr>
                <w:rFonts w:ascii="Arial" w:hAnsi="Arial" w:cs="Arial"/>
                <w:szCs w:val="24"/>
              </w:rPr>
              <w:t xml:space="preserve"> effect and become enforceable upon installation of the communications equipment necessary to perform the data transfer.</w:t>
            </w:r>
          </w:p>
        </w:tc>
      </w:tr>
      <w:tr w:rsidR="006C7A6A" w:rsidRPr="00C738D2" w14:paraId="61C9095F" w14:textId="77777777" w:rsidTr="001D4185">
        <w:trPr>
          <w:gridAfter w:val="1"/>
          <w:wAfter w:w="1305" w:type="dxa"/>
          <w:jc w:val="center"/>
        </w:trPr>
        <w:tc>
          <w:tcPr>
            <w:tcW w:w="270" w:type="dxa"/>
          </w:tcPr>
          <w:p w14:paraId="7C64C2FF" w14:textId="77777777" w:rsidR="006C7A6A" w:rsidRPr="00C738D2" w:rsidRDefault="006C7A6A" w:rsidP="003D7F7D">
            <w:pPr>
              <w:spacing w:before="100" w:after="100"/>
              <w:rPr>
                <w:rFonts w:ascii="Arial" w:hAnsi="Arial" w:cs="Arial"/>
                <w:szCs w:val="24"/>
              </w:rPr>
            </w:pPr>
          </w:p>
        </w:tc>
        <w:tc>
          <w:tcPr>
            <w:tcW w:w="9507" w:type="dxa"/>
          </w:tcPr>
          <w:p w14:paraId="4099A7D9" w14:textId="4708A1F8" w:rsidR="006C7A6A" w:rsidRPr="00125984" w:rsidRDefault="006C7A6A" w:rsidP="001D4185">
            <w:pPr>
              <w:pStyle w:val="Heading2"/>
              <w:numPr>
                <w:ilvl w:val="1"/>
                <w:numId w:val="382"/>
              </w:numPr>
              <w:tabs>
                <w:tab w:val="clear" w:pos="720"/>
                <w:tab w:val="num" w:pos="1129"/>
              </w:tabs>
              <w:ind w:left="1039" w:hanging="360"/>
              <w:rPr>
                <w:rFonts w:cs="Arial"/>
                <w:szCs w:val="24"/>
              </w:rPr>
            </w:pPr>
            <w:bookmarkStart w:id="124" w:name="_Toc53502087"/>
            <w:r w:rsidRPr="00232F72">
              <w:t xml:space="preserve">Additional Requirements for Solar </w:t>
            </w:r>
            <w:r w:rsidRPr="00125984">
              <w:t>Powered Generators</w:t>
            </w:r>
            <w:bookmarkEnd w:id="124"/>
          </w:p>
        </w:tc>
      </w:tr>
      <w:tr w:rsidR="006C7A6A" w:rsidRPr="00C738D2" w14:paraId="71D1FE53" w14:textId="77777777" w:rsidTr="001D4185">
        <w:trPr>
          <w:gridAfter w:val="1"/>
          <w:wAfter w:w="1305" w:type="dxa"/>
          <w:jc w:val="center"/>
        </w:trPr>
        <w:tc>
          <w:tcPr>
            <w:tcW w:w="270" w:type="dxa"/>
          </w:tcPr>
          <w:p w14:paraId="3529C693" w14:textId="77777777" w:rsidR="006C7A6A" w:rsidRPr="00C738D2" w:rsidRDefault="006C7A6A" w:rsidP="003D7F7D">
            <w:pPr>
              <w:spacing w:before="100" w:after="100"/>
              <w:rPr>
                <w:rFonts w:ascii="Arial" w:hAnsi="Arial" w:cs="Arial"/>
                <w:szCs w:val="24"/>
              </w:rPr>
            </w:pPr>
          </w:p>
        </w:tc>
        <w:tc>
          <w:tcPr>
            <w:tcW w:w="9507" w:type="dxa"/>
          </w:tcPr>
          <w:p w14:paraId="1EB3C67A" w14:textId="367E7C55" w:rsidR="006C7A6A" w:rsidRPr="00C738D2" w:rsidRDefault="00EF1FB9" w:rsidP="00500D99">
            <w:pPr>
              <w:numPr>
                <w:ilvl w:val="0"/>
                <w:numId w:val="383"/>
              </w:numPr>
              <w:tabs>
                <w:tab w:val="left" w:pos="1389"/>
              </w:tabs>
              <w:spacing w:before="100" w:after="100"/>
              <w:rPr>
                <w:rFonts w:ascii="Arial" w:hAnsi="Arial" w:cs="Arial"/>
                <w:szCs w:val="24"/>
              </w:rPr>
            </w:pPr>
            <w:r w:rsidRPr="00C738D2">
              <w:rPr>
                <w:rFonts w:ascii="Arial" w:hAnsi="Arial" w:cs="Arial"/>
                <w:szCs w:val="24"/>
              </w:rPr>
              <w:t xml:space="preserve"> </w:t>
            </w:r>
            <w:r w:rsidR="006C7A6A" w:rsidRPr="00C738D2">
              <w:rPr>
                <w:rFonts w:ascii="Arial" w:hAnsi="Arial" w:cs="Arial"/>
                <w:szCs w:val="24"/>
              </w:rPr>
              <w:t xml:space="preserve">Appendix H – Solar Plant Operator Guide details the criteria and requirements for solar </w:t>
            </w:r>
            <w:r w:rsidR="00D85A13" w:rsidRPr="00C738D2">
              <w:rPr>
                <w:rFonts w:ascii="Arial" w:hAnsi="Arial" w:cs="Arial"/>
                <w:szCs w:val="24"/>
              </w:rPr>
              <w:t>-</w:t>
            </w:r>
            <w:r w:rsidR="006C7A6A" w:rsidRPr="00C738D2">
              <w:rPr>
                <w:rFonts w:ascii="Arial" w:hAnsi="Arial" w:cs="Arial"/>
                <w:szCs w:val="24"/>
              </w:rPr>
              <w:t>powered Generators</w:t>
            </w:r>
            <w:r w:rsidRPr="00C738D2">
              <w:rPr>
                <w:rFonts w:ascii="Arial" w:hAnsi="Arial" w:cs="Arial"/>
                <w:szCs w:val="24"/>
              </w:rPr>
              <w:t xml:space="preserve"> not operating as part of a CSF</w:t>
            </w:r>
            <w:r w:rsidR="006C7A6A" w:rsidRPr="00C738D2">
              <w:rPr>
                <w:rFonts w:ascii="Arial" w:hAnsi="Arial" w:cs="Arial"/>
                <w:szCs w:val="24"/>
              </w:rPr>
              <w:t xml:space="preserve"> and shall be used by MPs for interconnected operation. The requirements shall be in effect and become enforceable upon installation of the communication equipment necessary to perform the data transfer.</w:t>
            </w:r>
          </w:p>
        </w:tc>
      </w:tr>
    </w:tbl>
    <w:p w14:paraId="7470C5B9" w14:textId="52137499" w:rsidR="00AE3943" w:rsidRPr="00C738D2" w:rsidRDefault="00AE3943" w:rsidP="00C31966">
      <w:pPr>
        <w:pStyle w:val="Heading1"/>
        <w:numPr>
          <w:ilvl w:val="0"/>
          <w:numId w:val="117"/>
        </w:numPr>
        <w:spacing w:before="0"/>
      </w:pPr>
      <w:r w:rsidRPr="00C738D2">
        <w:br w:type="page"/>
      </w:r>
      <w:bookmarkStart w:id="125" w:name="_Toc53502088"/>
      <w:r w:rsidRPr="00C738D2">
        <w:lastRenderedPageBreak/>
        <w:t>TECHNICAL REQUIREMENTS FOR ALTERNATIVE TECHNOLOGY REGULATION RESOURCES</w:t>
      </w:r>
      <w:r w:rsidR="00015485" w:rsidRPr="00C738D2">
        <w:t xml:space="preserve"> (ATRRs)</w:t>
      </w:r>
      <w:bookmarkEnd w:id="125"/>
    </w:p>
    <w:tbl>
      <w:tblPr>
        <w:tblW w:w="9794" w:type="dxa"/>
        <w:jc w:val="center"/>
        <w:tblLayout w:type="fixed"/>
        <w:tblLook w:val="0000" w:firstRow="0" w:lastRow="0" w:firstColumn="0" w:lastColumn="0" w:noHBand="0" w:noVBand="0"/>
      </w:tblPr>
      <w:tblGrid>
        <w:gridCol w:w="17"/>
        <w:gridCol w:w="253"/>
        <w:gridCol w:w="9327"/>
        <w:gridCol w:w="7"/>
        <w:gridCol w:w="190"/>
      </w:tblGrid>
      <w:tr w:rsidR="00AE3943" w:rsidRPr="00C738D2" w14:paraId="631C65E4" w14:textId="77777777" w:rsidTr="001D4185">
        <w:trPr>
          <w:gridBefore w:val="1"/>
          <w:wBefore w:w="17" w:type="dxa"/>
          <w:jc w:val="center"/>
        </w:trPr>
        <w:tc>
          <w:tcPr>
            <w:tcW w:w="253" w:type="dxa"/>
          </w:tcPr>
          <w:p w14:paraId="255E4697" w14:textId="77777777" w:rsidR="00AE3943" w:rsidRPr="00C738D2" w:rsidRDefault="00AE3943" w:rsidP="007F79D2">
            <w:pPr>
              <w:spacing w:before="100" w:after="100"/>
              <w:rPr>
                <w:rFonts w:ascii="Arial" w:hAnsi="Arial" w:cs="Arial"/>
                <w:szCs w:val="24"/>
              </w:rPr>
            </w:pPr>
          </w:p>
        </w:tc>
        <w:tc>
          <w:tcPr>
            <w:tcW w:w="9524" w:type="dxa"/>
            <w:gridSpan w:val="3"/>
          </w:tcPr>
          <w:p w14:paraId="2CC6D66A" w14:textId="577768D0" w:rsidR="00AE3943" w:rsidRPr="00C738D2" w:rsidRDefault="00AE3943" w:rsidP="000A2C71">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w:t>
            </w:r>
            <w:r w:rsidR="000A2C71" w:rsidRPr="00C738D2">
              <w:rPr>
                <w:rFonts w:ascii="Arial" w:hAnsi="Arial" w:cs="Arial"/>
                <w:szCs w:val="24"/>
              </w:rPr>
              <w:t xml:space="preserve">shall </w:t>
            </w:r>
            <w:r w:rsidRPr="00C738D2">
              <w:rPr>
                <w:rFonts w:ascii="Arial" w:hAnsi="Arial" w:cs="Arial"/>
                <w:szCs w:val="24"/>
              </w:rPr>
              <w:t xml:space="preserve">be met by each Alternative Technology Regulation Resource (ATRR) to be considered in the </w:t>
            </w:r>
            <w:r w:rsidR="000A2C71" w:rsidRPr="00C738D2">
              <w:rPr>
                <w:rFonts w:ascii="Arial" w:hAnsi="Arial" w:cs="Arial"/>
                <w:szCs w:val="24"/>
              </w:rPr>
              <w:t>R</w:t>
            </w:r>
            <w:r w:rsidRPr="00C738D2">
              <w:rPr>
                <w:rFonts w:ascii="Arial" w:hAnsi="Arial" w:cs="Arial"/>
                <w:szCs w:val="24"/>
              </w:rPr>
              <w:t xml:space="preserve">egulation </w:t>
            </w:r>
            <w:r w:rsidR="000A2C71" w:rsidRPr="00C738D2">
              <w:rPr>
                <w:rFonts w:ascii="Arial" w:hAnsi="Arial" w:cs="Arial"/>
                <w:szCs w:val="24"/>
              </w:rPr>
              <w:t>M</w:t>
            </w:r>
            <w:r w:rsidRPr="00C738D2">
              <w:rPr>
                <w:rFonts w:ascii="Arial" w:hAnsi="Arial" w:cs="Arial"/>
                <w:szCs w:val="24"/>
              </w:rPr>
              <w:t xml:space="preserve">arket offer process.  However, each ATRR </w:t>
            </w:r>
            <w:r w:rsidR="000A2C71" w:rsidRPr="00C738D2">
              <w:rPr>
                <w:rFonts w:ascii="Arial" w:hAnsi="Arial" w:cs="Arial"/>
                <w:szCs w:val="24"/>
              </w:rPr>
              <w:t xml:space="preserve">shall </w:t>
            </w:r>
            <w:r w:rsidRPr="00C738D2">
              <w:rPr>
                <w:rFonts w:ascii="Arial" w:hAnsi="Arial" w:cs="Arial"/>
                <w:szCs w:val="24"/>
              </w:rPr>
              <w:t xml:space="preserve">meet other eligibility requirements of </w:t>
            </w:r>
            <w:r w:rsidR="000A2C71" w:rsidRPr="00C738D2">
              <w:rPr>
                <w:rFonts w:ascii="Arial" w:hAnsi="Arial" w:cs="Arial"/>
                <w:szCs w:val="24"/>
              </w:rPr>
              <w:t xml:space="preserve">Section III of the </w:t>
            </w:r>
            <w:r w:rsidR="00E55331" w:rsidRPr="00C738D2">
              <w:rPr>
                <w:rFonts w:ascii="Arial" w:hAnsi="Arial" w:cs="Arial"/>
                <w:szCs w:val="24"/>
              </w:rPr>
              <w:t xml:space="preserve">ISO </w:t>
            </w:r>
            <w:r w:rsidR="000A2C71" w:rsidRPr="00C738D2">
              <w:rPr>
                <w:rFonts w:ascii="Arial" w:hAnsi="Arial" w:cs="Arial"/>
                <w:szCs w:val="24"/>
              </w:rPr>
              <w:t>Tariff</w:t>
            </w:r>
            <w:r w:rsidRPr="00C738D2">
              <w:rPr>
                <w:rFonts w:ascii="Arial" w:hAnsi="Arial" w:cs="Arial"/>
                <w:szCs w:val="24"/>
              </w:rPr>
              <w:t xml:space="preserve"> and ISO Manuals to offer into the </w:t>
            </w:r>
            <w:r w:rsidR="000A2C71" w:rsidRPr="00C738D2">
              <w:rPr>
                <w:rFonts w:ascii="Arial" w:hAnsi="Arial" w:cs="Arial"/>
                <w:szCs w:val="24"/>
              </w:rPr>
              <w:t xml:space="preserve">New England </w:t>
            </w:r>
            <w:r w:rsidRPr="00C738D2">
              <w:rPr>
                <w:rFonts w:ascii="Arial" w:hAnsi="Arial" w:cs="Arial"/>
                <w:szCs w:val="24"/>
              </w:rPr>
              <w:t>Market</w:t>
            </w:r>
            <w:r w:rsidR="000A2C71" w:rsidRPr="00C738D2">
              <w:rPr>
                <w:rFonts w:ascii="Arial" w:hAnsi="Arial" w:cs="Arial"/>
                <w:szCs w:val="24"/>
              </w:rPr>
              <w:t>s</w:t>
            </w:r>
            <w:r w:rsidRPr="00C738D2">
              <w:rPr>
                <w:rFonts w:ascii="Arial" w:hAnsi="Arial" w:cs="Arial"/>
                <w:szCs w:val="24"/>
              </w:rPr>
              <w:t>.</w:t>
            </w:r>
          </w:p>
        </w:tc>
      </w:tr>
      <w:tr w:rsidR="00AE3943" w:rsidRPr="00C738D2" w14:paraId="044A9FFD" w14:textId="77777777" w:rsidTr="001D4185">
        <w:trPr>
          <w:gridBefore w:val="1"/>
          <w:wBefore w:w="17" w:type="dxa"/>
          <w:jc w:val="center"/>
        </w:trPr>
        <w:tc>
          <w:tcPr>
            <w:tcW w:w="253" w:type="dxa"/>
          </w:tcPr>
          <w:p w14:paraId="537DBD4F" w14:textId="77777777" w:rsidR="00AE3943" w:rsidRPr="00C738D2" w:rsidRDefault="00AE3943" w:rsidP="00AE3943">
            <w:pPr>
              <w:rPr>
                <w:rFonts w:ascii="Arial" w:hAnsi="Arial" w:cs="Arial"/>
                <w:b/>
                <w:szCs w:val="24"/>
              </w:rPr>
            </w:pPr>
          </w:p>
        </w:tc>
        <w:tc>
          <w:tcPr>
            <w:tcW w:w="9524" w:type="dxa"/>
            <w:gridSpan w:val="3"/>
          </w:tcPr>
          <w:p w14:paraId="19D4659B" w14:textId="77777777" w:rsidR="00AE3943" w:rsidRPr="00C738D2" w:rsidRDefault="00AE3943" w:rsidP="00250CDB">
            <w:pPr>
              <w:pStyle w:val="Heading2"/>
              <w:numPr>
                <w:ilvl w:val="1"/>
                <w:numId w:val="149"/>
              </w:numPr>
              <w:tabs>
                <w:tab w:val="clear" w:pos="720"/>
                <w:tab w:val="num" w:pos="1029"/>
              </w:tabs>
              <w:spacing w:before="160"/>
              <w:ind w:left="1022" w:hanging="360"/>
              <w:rPr>
                <w:kern w:val="0"/>
              </w:rPr>
            </w:pPr>
            <w:bookmarkStart w:id="126" w:name="_Toc53502089"/>
            <w:r w:rsidRPr="00C738D2">
              <w:rPr>
                <w:kern w:val="0"/>
              </w:rPr>
              <w:t xml:space="preserve">ATRR </w:t>
            </w:r>
            <w:r w:rsidR="00ED147F" w:rsidRPr="00C738D2">
              <w:rPr>
                <w:kern w:val="0"/>
              </w:rPr>
              <w:t>Defined</w:t>
            </w:r>
            <w:bookmarkEnd w:id="126"/>
          </w:p>
        </w:tc>
      </w:tr>
      <w:tr w:rsidR="00ED147F" w:rsidRPr="00C738D2" w14:paraId="381F60C5" w14:textId="77777777" w:rsidTr="001D4185">
        <w:trPr>
          <w:gridBefore w:val="1"/>
          <w:wBefore w:w="17" w:type="dxa"/>
          <w:jc w:val="center"/>
        </w:trPr>
        <w:tc>
          <w:tcPr>
            <w:tcW w:w="253" w:type="dxa"/>
          </w:tcPr>
          <w:p w14:paraId="3DE8549F" w14:textId="77777777" w:rsidR="00ED147F" w:rsidRPr="00C738D2" w:rsidRDefault="00ED147F" w:rsidP="00ED147F">
            <w:pPr>
              <w:rPr>
                <w:rFonts w:ascii="Arial" w:hAnsi="Arial" w:cs="Arial"/>
                <w:szCs w:val="24"/>
              </w:rPr>
            </w:pPr>
          </w:p>
        </w:tc>
        <w:tc>
          <w:tcPr>
            <w:tcW w:w="9524" w:type="dxa"/>
            <w:gridSpan w:val="3"/>
          </w:tcPr>
          <w:p w14:paraId="15033BF2" w14:textId="0E9DD64D" w:rsidR="00ED147F" w:rsidRPr="00C738D2" w:rsidRDefault="00ED147F" w:rsidP="00E21DD9">
            <w:pPr>
              <w:numPr>
                <w:ilvl w:val="0"/>
                <w:numId w:val="19"/>
              </w:numPr>
              <w:tabs>
                <w:tab w:val="left" w:pos="1389"/>
              </w:tabs>
              <w:spacing w:before="100" w:after="100"/>
              <w:ind w:left="1389"/>
              <w:rPr>
                <w:rFonts w:ascii="Arial" w:hAnsi="Arial" w:cs="Arial"/>
                <w:szCs w:val="24"/>
              </w:rPr>
            </w:pPr>
            <w:r w:rsidRPr="00C738D2">
              <w:rPr>
                <w:rFonts w:ascii="Arial" w:hAnsi="Arial" w:cs="Arial"/>
              </w:rPr>
              <w:t xml:space="preserve">Each ATRR </w:t>
            </w:r>
            <w:r w:rsidR="000A2C71" w:rsidRPr="00C738D2">
              <w:rPr>
                <w:rFonts w:ascii="Arial" w:hAnsi="Arial" w:cs="Arial"/>
              </w:rPr>
              <w:t xml:space="preserve">shall </w:t>
            </w:r>
            <w:r w:rsidRPr="00C738D2">
              <w:rPr>
                <w:rFonts w:ascii="Arial" w:hAnsi="Arial" w:cs="Arial"/>
              </w:rPr>
              <w:t xml:space="preserve">be defined consistently for all ISO applications.  That is, it </w:t>
            </w:r>
            <w:r w:rsidR="000A2C71" w:rsidRPr="00C738D2">
              <w:rPr>
                <w:rFonts w:ascii="Arial" w:hAnsi="Arial" w:cs="Arial"/>
              </w:rPr>
              <w:t xml:space="preserve">shall </w:t>
            </w:r>
            <w:r w:rsidRPr="00C738D2">
              <w:rPr>
                <w:rFonts w:ascii="Arial" w:hAnsi="Arial" w:cs="Arial"/>
              </w:rPr>
              <w:t xml:space="preserve">be defined in the same manner for the purposes of Regulation offers, dispatch and </w:t>
            </w:r>
            <w:r w:rsidR="000A2C71" w:rsidRPr="00C738D2">
              <w:rPr>
                <w:rFonts w:ascii="Arial" w:hAnsi="Arial" w:cs="Arial"/>
              </w:rPr>
              <w:t>s</w:t>
            </w:r>
            <w:r w:rsidRPr="00C738D2">
              <w:rPr>
                <w:rFonts w:ascii="Arial" w:hAnsi="Arial" w:cs="Arial"/>
              </w:rPr>
              <w:t>ettlement.  Each ATRR shall communicate with ISO through its approved DE</w:t>
            </w:r>
            <w:r w:rsidR="00E21DD9" w:rsidRPr="00C738D2">
              <w:rPr>
                <w:rFonts w:ascii="Arial" w:hAnsi="Arial" w:cs="Arial"/>
              </w:rPr>
              <w:t xml:space="preserve">. </w:t>
            </w:r>
            <w:r w:rsidRPr="00C738D2">
              <w:rPr>
                <w:rFonts w:ascii="Arial" w:hAnsi="Arial" w:cs="Arial"/>
              </w:rPr>
              <w:t xml:space="preserve"> Registration of an ATRR will be subject to the provisions of </w:t>
            </w:r>
            <w:r w:rsidR="00E55331" w:rsidRPr="00C738D2">
              <w:rPr>
                <w:rFonts w:ascii="Arial" w:hAnsi="Arial" w:cs="Arial"/>
              </w:rPr>
              <w:t xml:space="preserve">ISO </w:t>
            </w:r>
            <w:r w:rsidR="000A2C71" w:rsidRPr="00C738D2">
              <w:rPr>
                <w:rFonts w:ascii="Arial" w:hAnsi="Arial" w:cs="Arial"/>
              </w:rPr>
              <w:t xml:space="preserve">Tariff </w:t>
            </w:r>
            <w:r w:rsidRPr="00C738D2">
              <w:rPr>
                <w:rFonts w:ascii="Arial" w:hAnsi="Arial" w:cs="Arial"/>
              </w:rPr>
              <w:t>Section I.3.9</w:t>
            </w:r>
            <w:r w:rsidR="000A2C71" w:rsidRPr="00C738D2">
              <w:rPr>
                <w:rFonts w:ascii="Arial" w:hAnsi="Arial" w:cs="Arial"/>
              </w:rPr>
              <w:t>,</w:t>
            </w:r>
            <w:r w:rsidRPr="00C738D2">
              <w:rPr>
                <w:rFonts w:ascii="Arial" w:hAnsi="Arial" w:cs="Arial"/>
              </w:rPr>
              <w:t xml:space="preserve"> to the extent that the operation of the proposed ATRR may have a significant effect on the stability, reliability or operating characteristics of the New England RCA/BAA.  A defined ATRR </w:t>
            </w:r>
            <w:r w:rsidR="00902469" w:rsidRPr="00C738D2">
              <w:rPr>
                <w:rFonts w:ascii="Arial" w:hAnsi="Arial" w:cs="Arial"/>
              </w:rPr>
              <w:t xml:space="preserve">that is </w:t>
            </w:r>
            <w:r w:rsidR="00902469" w:rsidRPr="00C738D2">
              <w:rPr>
                <w:rFonts w:ascii="Arial" w:hAnsi="Arial" w:cs="Arial"/>
                <w:b/>
              </w:rPr>
              <w:t>not</w:t>
            </w:r>
            <w:r w:rsidR="00902469" w:rsidRPr="00C738D2">
              <w:rPr>
                <w:rFonts w:ascii="Arial" w:hAnsi="Arial" w:cs="Arial"/>
              </w:rPr>
              <w:t xml:space="preserve"> part of a CSF shall</w:t>
            </w:r>
            <w:r w:rsidRPr="00C738D2">
              <w:rPr>
                <w:rFonts w:ascii="Arial" w:hAnsi="Arial" w:cs="Arial"/>
              </w:rPr>
              <w:t xml:space="preserve"> only be dispatched via </w:t>
            </w:r>
            <w:r w:rsidR="004614DC" w:rsidRPr="00C738D2">
              <w:rPr>
                <w:rFonts w:ascii="Arial" w:hAnsi="Arial" w:cs="Arial"/>
              </w:rPr>
              <w:t>e</w:t>
            </w:r>
            <w:r w:rsidRPr="00C738D2">
              <w:rPr>
                <w:rFonts w:ascii="Arial" w:hAnsi="Arial" w:cs="Arial"/>
              </w:rPr>
              <w:t xml:space="preserve">lectronic </w:t>
            </w:r>
            <w:r w:rsidR="004614DC" w:rsidRPr="00C738D2">
              <w:rPr>
                <w:rFonts w:ascii="Arial" w:hAnsi="Arial" w:cs="Arial"/>
              </w:rPr>
              <w:t>d</w:t>
            </w:r>
            <w:r w:rsidRPr="00C738D2">
              <w:rPr>
                <w:rFonts w:ascii="Arial" w:hAnsi="Arial" w:cs="Arial"/>
              </w:rPr>
              <w:t>ispatch for Regulation service.</w:t>
            </w:r>
          </w:p>
        </w:tc>
      </w:tr>
      <w:tr w:rsidR="00ED147F" w:rsidRPr="00C738D2" w14:paraId="7CF4FC6D" w14:textId="77777777" w:rsidTr="001D4185">
        <w:trPr>
          <w:gridBefore w:val="1"/>
          <w:wBefore w:w="17" w:type="dxa"/>
          <w:jc w:val="center"/>
        </w:trPr>
        <w:tc>
          <w:tcPr>
            <w:tcW w:w="253" w:type="dxa"/>
          </w:tcPr>
          <w:p w14:paraId="018A09AB" w14:textId="77777777" w:rsidR="00ED147F" w:rsidRPr="00C738D2" w:rsidRDefault="00ED147F" w:rsidP="00ED147F">
            <w:pPr>
              <w:rPr>
                <w:rFonts w:ascii="Arial" w:hAnsi="Arial" w:cs="Arial"/>
                <w:szCs w:val="24"/>
              </w:rPr>
            </w:pPr>
          </w:p>
        </w:tc>
        <w:tc>
          <w:tcPr>
            <w:tcW w:w="9524" w:type="dxa"/>
            <w:gridSpan w:val="3"/>
          </w:tcPr>
          <w:p w14:paraId="27A1959A" w14:textId="6BD59E50" w:rsidR="00ED147F" w:rsidRPr="00C738D2" w:rsidRDefault="00ED147F" w:rsidP="00A834E8">
            <w:pPr>
              <w:numPr>
                <w:ilvl w:val="0"/>
                <w:numId w:val="19"/>
              </w:numPr>
              <w:tabs>
                <w:tab w:val="left" w:pos="1389"/>
              </w:tabs>
              <w:spacing w:before="100" w:after="100"/>
              <w:ind w:left="1389"/>
              <w:rPr>
                <w:rFonts w:ascii="Arial" w:hAnsi="Arial" w:cs="Arial"/>
              </w:rPr>
            </w:pPr>
            <w:r w:rsidRPr="00C738D2">
              <w:rPr>
                <w:rFonts w:ascii="Arial" w:hAnsi="Arial" w:cs="Arial"/>
              </w:rPr>
              <w:t xml:space="preserve">The </w:t>
            </w:r>
            <w:r w:rsidR="007E47BD" w:rsidRPr="00C738D2">
              <w:rPr>
                <w:rFonts w:ascii="Arial" w:hAnsi="Arial" w:cs="Arial"/>
              </w:rPr>
              <w:t>Lead MP</w:t>
            </w:r>
            <w:r w:rsidRPr="00C738D2">
              <w:rPr>
                <w:rFonts w:ascii="Arial" w:hAnsi="Arial" w:cs="Arial"/>
              </w:rPr>
              <w:t xml:space="preserve"> right to aggregate sub-resources to define an ATRR for </w:t>
            </w:r>
            <w:r w:rsidR="00A834E8" w:rsidRPr="00C738D2">
              <w:rPr>
                <w:rFonts w:ascii="Arial" w:hAnsi="Arial" w:cs="Arial"/>
              </w:rPr>
              <w:t>offer</w:t>
            </w:r>
            <w:r w:rsidRPr="00C738D2">
              <w:rPr>
                <w:rFonts w:ascii="Arial" w:hAnsi="Arial" w:cs="Arial"/>
              </w:rPr>
              <w:t xml:space="preserve">, dispatch and </w:t>
            </w:r>
            <w:r w:rsidR="000A2C71" w:rsidRPr="00C738D2">
              <w:rPr>
                <w:rFonts w:ascii="Arial" w:hAnsi="Arial" w:cs="Arial"/>
              </w:rPr>
              <w:t>s</w:t>
            </w:r>
            <w:r w:rsidRPr="00C738D2">
              <w:rPr>
                <w:rFonts w:ascii="Arial" w:hAnsi="Arial" w:cs="Arial"/>
              </w:rPr>
              <w:t xml:space="preserve">ettlement </w:t>
            </w:r>
            <w:r w:rsidR="008406EA" w:rsidRPr="00C738D2">
              <w:rPr>
                <w:rFonts w:ascii="Arial" w:hAnsi="Arial" w:cs="Arial"/>
              </w:rPr>
              <w:t xml:space="preserve">shall be </w:t>
            </w:r>
            <w:r w:rsidRPr="00C738D2">
              <w:rPr>
                <w:rFonts w:ascii="Arial" w:hAnsi="Arial" w:cs="Arial"/>
              </w:rPr>
              <w:t>governed by the following rules:</w:t>
            </w:r>
          </w:p>
        </w:tc>
      </w:tr>
      <w:tr w:rsidR="00902469" w:rsidRPr="00C738D2" w14:paraId="67D4E87E" w14:textId="77777777" w:rsidTr="001D4185">
        <w:trPr>
          <w:gridBefore w:val="1"/>
          <w:wBefore w:w="17" w:type="dxa"/>
          <w:jc w:val="center"/>
        </w:trPr>
        <w:tc>
          <w:tcPr>
            <w:tcW w:w="253" w:type="dxa"/>
          </w:tcPr>
          <w:p w14:paraId="260EBF7D" w14:textId="77777777" w:rsidR="00902469" w:rsidRPr="00C738D2" w:rsidRDefault="00902469" w:rsidP="00ED147F">
            <w:pPr>
              <w:rPr>
                <w:rFonts w:ascii="Arial" w:hAnsi="Arial" w:cs="Arial"/>
                <w:szCs w:val="24"/>
              </w:rPr>
            </w:pPr>
          </w:p>
        </w:tc>
        <w:tc>
          <w:tcPr>
            <w:tcW w:w="9524" w:type="dxa"/>
            <w:gridSpan w:val="3"/>
          </w:tcPr>
          <w:p w14:paraId="1ED4E153" w14:textId="15B023D0" w:rsidR="00902469" w:rsidRPr="00C738D2" w:rsidRDefault="00902469" w:rsidP="00C44D0C">
            <w:pPr>
              <w:numPr>
                <w:ilvl w:val="0"/>
                <w:numId w:val="54"/>
              </w:numPr>
              <w:tabs>
                <w:tab w:val="left" w:pos="1749"/>
              </w:tabs>
              <w:spacing w:before="100" w:after="100"/>
              <w:ind w:left="1749"/>
              <w:rPr>
                <w:rFonts w:ascii="Arial" w:hAnsi="Arial" w:cs="Arial"/>
              </w:rPr>
            </w:pPr>
            <w:r w:rsidRPr="00C738D2">
              <w:rPr>
                <w:rFonts w:ascii="Arial" w:hAnsi="Arial" w:cs="Arial"/>
              </w:rPr>
              <w:t xml:space="preserve">An ATRR associated with a CSF </w:t>
            </w:r>
            <w:r w:rsidRPr="00C738D2">
              <w:rPr>
                <w:rFonts w:ascii="Arial" w:hAnsi="Arial" w:cs="Arial"/>
                <w:b/>
              </w:rPr>
              <w:t>cannot</w:t>
            </w:r>
            <w:r w:rsidRPr="00C738D2">
              <w:rPr>
                <w:rFonts w:ascii="Arial" w:hAnsi="Arial" w:cs="Arial"/>
              </w:rPr>
              <w:t xml:space="preserve"> be composed of an aggregation of sub-resources.</w:t>
            </w:r>
          </w:p>
        </w:tc>
      </w:tr>
      <w:tr w:rsidR="00ED147F" w:rsidRPr="00C738D2" w14:paraId="4D5CDA21" w14:textId="77777777" w:rsidTr="001D4185">
        <w:trPr>
          <w:gridBefore w:val="1"/>
          <w:wBefore w:w="17" w:type="dxa"/>
          <w:jc w:val="center"/>
        </w:trPr>
        <w:tc>
          <w:tcPr>
            <w:tcW w:w="253" w:type="dxa"/>
          </w:tcPr>
          <w:p w14:paraId="5D84D1E0" w14:textId="77777777" w:rsidR="00ED147F" w:rsidRPr="00C738D2" w:rsidRDefault="00ED147F" w:rsidP="00ED147F">
            <w:pPr>
              <w:rPr>
                <w:rFonts w:ascii="Arial" w:hAnsi="Arial" w:cs="Arial"/>
                <w:szCs w:val="24"/>
              </w:rPr>
            </w:pPr>
          </w:p>
        </w:tc>
        <w:tc>
          <w:tcPr>
            <w:tcW w:w="9524" w:type="dxa"/>
            <w:gridSpan w:val="3"/>
          </w:tcPr>
          <w:p w14:paraId="4B747297" w14:textId="563D55A1" w:rsidR="00ED147F" w:rsidRPr="00C738D2" w:rsidRDefault="00ED147F" w:rsidP="00C44D0C">
            <w:pPr>
              <w:numPr>
                <w:ilvl w:val="0"/>
                <w:numId w:val="54"/>
              </w:numPr>
              <w:tabs>
                <w:tab w:val="left" w:pos="1749"/>
              </w:tabs>
              <w:spacing w:before="100" w:after="100"/>
              <w:ind w:left="1749"/>
              <w:rPr>
                <w:rFonts w:ascii="Arial" w:hAnsi="Arial" w:cs="Arial"/>
              </w:rPr>
            </w:pPr>
            <w:r w:rsidRPr="00C738D2">
              <w:rPr>
                <w:rFonts w:ascii="Arial" w:hAnsi="Arial" w:cs="Arial"/>
              </w:rPr>
              <w:t xml:space="preserve">Individual sub-resources </w:t>
            </w:r>
            <w:r w:rsidR="000A2C71" w:rsidRPr="00C738D2">
              <w:rPr>
                <w:rFonts w:ascii="Arial" w:hAnsi="Arial" w:cs="Arial"/>
              </w:rPr>
              <w:t xml:space="preserve">shall </w:t>
            </w:r>
            <w:r w:rsidRPr="00C738D2">
              <w:rPr>
                <w:rFonts w:ascii="Arial" w:hAnsi="Arial" w:cs="Arial"/>
              </w:rPr>
              <w:t xml:space="preserve">be less than </w:t>
            </w:r>
            <w:r w:rsidR="00EF4315" w:rsidRPr="00C738D2">
              <w:rPr>
                <w:rFonts w:ascii="Arial" w:hAnsi="Arial" w:cs="Arial"/>
              </w:rPr>
              <w:t>one (</w:t>
            </w:r>
            <w:r w:rsidRPr="00C738D2">
              <w:rPr>
                <w:rFonts w:ascii="Arial" w:hAnsi="Arial" w:cs="Arial"/>
              </w:rPr>
              <w:t>1</w:t>
            </w:r>
            <w:r w:rsidR="00EF4315" w:rsidRPr="00C738D2">
              <w:rPr>
                <w:rFonts w:ascii="Arial" w:hAnsi="Arial" w:cs="Arial"/>
              </w:rPr>
              <w:t>)</w:t>
            </w:r>
            <w:r w:rsidR="00B9789C" w:rsidRPr="00C738D2">
              <w:rPr>
                <w:rFonts w:ascii="Arial" w:hAnsi="Arial" w:cs="Arial"/>
              </w:rPr>
              <w:t xml:space="preserve"> </w:t>
            </w:r>
            <w:r w:rsidRPr="00C738D2">
              <w:rPr>
                <w:rFonts w:ascii="Arial" w:hAnsi="Arial" w:cs="Arial"/>
              </w:rPr>
              <w:t xml:space="preserve">MW of Regulation Capacity.  If greater than or equal to </w:t>
            </w:r>
            <w:r w:rsidR="00EF4315" w:rsidRPr="00C738D2">
              <w:rPr>
                <w:rFonts w:ascii="Arial" w:hAnsi="Arial" w:cs="Arial"/>
              </w:rPr>
              <w:t>one (</w:t>
            </w:r>
            <w:r w:rsidRPr="00C738D2">
              <w:rPr>
                <w:rFonts w:ascii="Arial" w:hAnsi="Arial" w:cs="Arial"/>
              </w:rPr>
              <w:t>1</w:t>
            </w:r>
            <w:r w:rsidR="00EF4315" w:rsidRPr="00C738D2">
              <w:rPr>
                <w:rFonts w:ascii="Arial" w:hAnsi="Arial" w:cs="Arial"/>
              </w:rPr>
              <w:t>)</w:t>
            </w:r>
            <w:r w:rsidR="00B9789C" w:rsidRPr="00C738D2">
              <w:rPr>
                <w:rFonts w:ascii="Arial" w:hAnsi="Arial" w:cs="Arial"/>
              </w:rPr>
              <w:t xml:space="preserve"> </w:t>
            </w:r>
            <w:r w:rsidRPr="00C738D2">
              <w:rPr>
                <w:rFonts w:ascii="Arial" w:hAnsi="Arial" w:cs="Arial"/>
              </w:rPr>
              <w:t xml:space="preserve">MW of Regulation Capacity, it </w:t>
            </w:r>
            <w:r w:rsidR="000A2C71" w:rsidRPr="00C738D2">
              <w:rPr>
                <w:rFonts w:ascii="Arial" w:hAnsi="Arial" w:cs="Arial"/>
              </w:rPr>
              <w:t xml:space="preserve">shall </w:t>
            </w:r>
            <w:r w:rsidRPr="00C738D2">
              <w:rPr>
                <w:rFonts w:ascii="Arial" w:hAnsi="Arial" w:cs="Arial"/>
              </w:rPr>
              <w:t>register as a separate ATRR.</w:t>
            </w:r>
          </w:p>
        </w:tc>
      </w:tr>
      <w:tr w:rsidR="00ED147F" w:rsidRPr="00C738D2" w14:paraId="7156967C" w14:textId="77777777" w:rsidTr="001D4185">
        <w:trPr>
          <w:gridBefore w:val="1"/>
          <w:wBefore w:w="17" w:type="dxa"/>
          <w:jc w:val="center"/>
        </w:trPr>
        <w:tc>
          <w:tcPr>
            <w:tcW w:w="253" w:type="dxa"/>
          </w:tcPr>
          <w:p w14:paraId="7E290491" w14:textId="77777777" w:rsidR="00ED147F" w:rsidRPr="00C738D2" w:rsidRDefault="00ED147F" w:rsidP="00ED147F">
            <w:pPr>
              <w:rPr>
                <w:rFonts w:ascii="Arial" w:hAnsi="Arial" w:cs="Arial"/>
                <w:szCs w:val="24"/>
              </w:rPr>
            </w:pPr>
          </w:p>
        </w:tc>
        <w:tc>
          <w:tcPr>
            <w:tcW w:w="9524" w:type="dxa"/>
            <w:gridSpan w:val="3"/>
          </w:tcPr>
          <w:p w14:paraId="06A1340D" w14:textId="0A0AE58F" w:rsidR="00ED147F" w:rsidRPr="00C738D2" w:rsidRDefault="00ED147F" w:rsidP="000A2C71">
            <w:pPr>
              <w:numPr>
                <w:ilvl w:val="0"/>
                <w:numId w:val="54"/>
              </w:numPr>
              <w:tabs>
                <w:tab w:val="left" w:pos="1749"/>
              </w:tabs>
              <w:spacing w:before="100" w:after="100"/>
              <w:ind w:left="1749"/>
              <w:rPr>
                <w:rFonts w:ascii="Arial" w:hAnsi="Arial" w:cs="Arial"/>
              </w:rPr>
            </w:pPr>
            <w:r w:rsidRPr="00C738D2">
              <w:rPr>
                <w:rFonts w:ascii="Arial" w:hAnsi="Arial" w:cs="Arial"/>
              </w:rPr>
              <w:t xml:space="preserve">ISO </w:t>
            </w:r>
            <w:r w:rsidR="000A2C71" w:rsidRPr="00C738D2">
              <w:rPr>
                <w:rFonts w:ascii="Arial" w:hAnsi="Arial" w:cs="Arial"/>
              </w:rPr>
              <w:t xml:space="preserve">shall </w:t>
            </w:r>
            <w:r w:rsidRPr="00C738D2">
              <w:rPr>
                <w:rFonts w:ascii="Arial" w:hAnsi="Arial" w:cs="Arial"/>
              </w:rPr>
              <w:t xml:space="preserve">determine if sub-resources may be combined and defined as </w:t>
            </w:r>
            <w:r w:rsidR="007E47BD" w:rsidRPr="00C738D2">
              <w:rPr>
                <w:rFonts w:ascii="Arial" w:hAnsi="Arial" w:cs="Arial"/>
              </w:rPr>
              <w:t>one</w:t>
            </w:r>
            <w:r w:rsidRPr="00C738D2">
              <w:rPr>
                <w:rFonts w:ascii="Arial" w:hAnsi="Arial" w:cs="Arial"/>
              </w:rPr>
              <w:t xml:space="preserve"> ATRR.</w:t>
            </w:r>
          </w:p>
        </w:tc>
      </w:tr>
      <w:tr w:rsidR="00ED147F" w:rsidRPr="00C738D2" w14:paraId="11C227DA" w14:textId="77777777" w:rsidTr="001D4185">
        <w:trPr>
          <w:gridBefore w:val="1"/>
          <w:wBefore w:w="17" w:type="dxa"/>
          <w:jc w:val="center"/>
        </w:trPr>
        <w:tc>
          <w:tcPr>
            <w:tcW w:w="253" w:type="dxa"/>
          </w:tcPr>
          <w:p w14:paraId="21D802FE" w14:textId="77777777" w:rsidR="00ED147F" w:rsidRPr="00C738D2" w:rsidRDefault="00ED147F" w:rsidP="00ED147F">
            <w:pPr>
              <w:rPr>
                <w:rFonts w:ascii="Arial" w:hAnsi="Arial" w:cs="Arial"/>
                <w:szCs w:val="24"/>
              </w:rPr>
            </w:pPr>
          </w:p>
        </w:tc>
        <w:tc>
          <w:tcPr>
            <w:tcW w:w="9524" w:type="dxa"/>
            <w:gridSpan w:val="3"/>
          </w:tcPr>
          <w:p w14:paraId="76F78BFC" w14:textId="5F155592" w:rsidR="00ED147F" w:rsidRPr="00C738D2" w:rsidRDefault="00ED147F" w:rsidP="000A2C71">
            <w:pPr>
              <w:numPr>
                <w:ilvl w:val="0"/>
                <w:numId w:val="54"/>
              </w:numPr>
              <w:tabs>
                <w:tab w:val="left" w:pos="1749"/>
              </w:tabs>
              <w:spacing w:before="100" w:after="100"/>
              <w:ind w:left="1749"/>
              <w:rPr>
                <w:rFonts w:ascii="Arial" w:hAnsi="Arial" w:cs="Arial"/>
              </w:rPr>
            </w:pPr>
            <w:r w:rsidRPr="00C738D2">
              <w:rPr>
                <w:rFonts w:ascii="Arial" w:hAnsi="Arial" w:cs="Arial"/>
              </w:rPr>
              <w:t xml:space="preserve">ISO </w:t>
            </w:r>
            <w:r w:rsidR="000A2C71" w:rsidRPr="00C738D2">
              <w:rPr>
                <w:rFonts w:ascii="Arial" w:hAnsi="Arial" w:cs="Arial"/>
              </w:rPr>
              <w:t xml:space="preserve">shall </w:t>
            </w:r>
            <w:r w:rsidRPr="00C738D2">
              <w:rPr>
                <w:rFonts w:ascii="Arial" w:hAnsi="Arial" w:cs="Arial"/>
              </w:rPr>
              <w:t>consider if such a combination of sub-resources interferes with effective control and/or system reliability.</w:t>
            </w:r>
          </w:p>
        </w:tc>
      </w:tr>
      <w:tr w:rsidR="00ED147F" w:rsidRPr="00C738D2" w14:paraId="575A108E" w14:textId="77777777" w:rsidTr="001D4185">
        <w:trPr>
          <w:gridBefore w:val="1"/>
          <w:wBefore w:w="17" w:type="dxa"/>
          <w:jc w:val="center"/>
        </w:trPr>
        <w:tc>
          <w:tcPr>
            <w:tcW w:w="253" w:type="dxa"/>
          </w:tcPr>
          <w:p w14:paraId="607F9FD9" w14:textId="77777777" w:rsidR="00ED147F" w:rsidRPr="00C738D2" w:rsidRDefault="00ED147F" w:rsidP="00ED147F">
            <w:pPr>
              <w:rPr>
                <w:rFonts w:ascii="Arial" w:hAnsi="Arial" w:cs="Arial"/>
                <w:szCs w:val="24"/>
              </w:rPr>
            </w:pPr>
          </w:p>
        </w:tc>
        <w:tc>
          <w:tcPr>
            <w:tcW w:w="9524" w:type="dxa"/>
            <w:gridSpan w:val="3"/>
          </w:tcPr>
          <w:p w14:paraId="1B2436E1" w14:textId="375F096B" w:rsidR="00ED147F" w:rsidRPr="00C738D2" w:rsidRDefault="00ED147F" w:rsidP="00C44D0C">
            <w:pPr>
              <w:numPr>
                <w:ilvl w:val="0"/>
                <w:numId w:val="19"/>
              </w:numPr>
              <w:tabs>
                <w:tab w:val="left" w:pos="1389"/>
              </w:tabs>
              <w:spacing w:before="100" w:after="100"/>
              <w:ind w:left="1389"/>
              <w:rPr>
                <w:rFonts w:ascii="Arial" w:hAnsi="Arial" w:cs="Arial"/>
                <w:szCs w:val="24"/>
              </w:rPr>
            </w:pPr>
            <w:r w:rsidRPr="00C738D2">
              <w:rPr>
                <w:rFonts w:ascii="Arial" w:hAnsi="Arial" w:cs="Arial"/>
                <w:szCs w:val="24"/>
              </w:rPr>
              <w:t xml:space="preserve">To define an ATRR, the Lead MP </w:t>
            </w:r>
            <w:r w:rsidR="00B77017" w:rsidRPr="00C738D2">
              <w:rPr>
                <w:rFonts w:ascii="Arial" w:hAnsi="Arial" w:cs="Arial"/>
                <w:szCs w:val="24"/>
              </w:rPr>
              <w:t>shall</w:t>
            </w:r>
            <w:r w:rsidRPr="00C738D2">
              <w:rPr>
                <w:rFonts w:ascii="Arial" w:hAnsi="Arial" w:cs="Arial"/>
                <w:szCs w:val="24"/>
              </w:rPr>
              <w:t xml:space="preserve"> submit any technical data with respect to an ATRR and any sub-resources</w:t>
            </w:r>
            <w:r w:rsidR="0049477F" w:rsidRPr="00C738D2">
              <w:rPr>
                <w:rFonts w:ascii="Arial" w:hAnsi="Arial" w:cs="Arial"/>
                <w:szCs w:val="24"/>
              </w:rPr>
              <w:t xml:space="preserve"> when</w:t>
            </w:r>
            <w:r w:rsidRPr="00C738D2">
              <w:rPr>
                <w:rFonts w:ascii="Arial" w:hAnsi="Arial" w:cs="Arial"/>
                <w:szCs w:val="24"/>
              </w:rPr>
              <w:t xml:space="preserve"> ISO determines </w:t>
            </w:r>
            <w:r w:rsidR="0049477F" w:rsidRPr="00C738D2">
              <w:rPr>
                <w:rFonts w:ascii="Arial" w:hAnsi="Arial" w:cs="Arial"/>
                <w:szCs w:val="24"/>
              </w:rPr>
              <w:t>it is</w:t>
            </w:r>
            <w:r w:rsidRPr="00C738D2">
              <w:rPr>
                <w:rFonts w:ascii="Arial" w:hAnsi="Arial" w:cs="Arial"/>
                <w:szCs w:val="24"/>
              </w:rPr>
              <w:t xml:space="preserve"> necessary for ISO to carry out its responsibility of reliabl</w:t>
            </w:r>
            <w:r w:rsidR="0049477F" w:rsidRPr="00C738D2">
              <w:rPr>
                <w:rFonts w:ascii="Arial" w:hAnsi="Arial" w:cs="Arial"/>
                <w:szCs w:val="24"/>
              </w:rPr>
              <w:t>e</w:t>
            </w:r>
            <w:r w:rsidRPr="00C738D2">
              <w:rPr>
                <w:rFonts w:ascii="Arial" w:hAnsi="Arial" w:cs="Arial"/>
                <w:szCs w:val="24"/>
              </w:rPr>
              <w:t xml:space="preserve"> and efficient operati</w:t>
            </w:r>
            <w:r w:rsidR="0049477F" w:rsidRPr="00C738D2">
              <w:rPr>
                <w:rFonts w:ascii="Arial" w:hAnsi="Arial" w:cs="Arial"/>
                <w:szCs w:val="24"/>
              </w:rPr>
              <w:t>on</w:t>
            </w:r>
            <w:r w:rsidRPr="00C738D2">
              <w:rPr>
                <w:rFonts w:ascii="Arial" w:hAnsi="Arial" w:cs="Arial"/>
                <w:szCs w:val="24"/>
              </w:rPr>
              <w:t xml:space="preserve"> </w:t>
            </w:r>
            <w:r w:rsidR="00A834E8" w:rsidRPr="00C738D2">
              <w:rPr>
                <w:rFonts w:ascii="Arial" w:hAnsi="Arial" w:cs="Arial"/>
                <w:szCs w:val="24"/>
              </w:rPr>
              <w:t xml:space="preserve">of </w:t>
            </w:r>
            <w:r w:rsidRPr="00C738D2">
              <w:rPr>
                <w:rFonts w:ascii="Arial" w:hAnsi="Arial" w:cs="Arial"/>
                <w:szCs w:val="24"/>
              </w:rPr>
              <w:t xml:space="preserve">the BES.  The Lead MP </w:t>
            </w:r>
            <w:r w:rsidR="00B77017" w:rsidRPr="00C738D2">
              <w:rPr>
                <w:rFonts w:ascii="Arial" w:hAnsi="Arial" w:cs="Arial"/>
                <w:szCs w:val="24"/>
              </w:rPr>
              <w:t>shall</w:t>
            </w:r>
            <w:r w:rsidRPr="00C738D2">
              <w:rPr>
                <w:rFonts w:ascii="Arial" w:hAnsi="Arial" w:cs="Arial"/>
                <w:szCs w:val="24"/>
              </w:rPr>
              <w:t xml:space="preserve"> submit the technical data for each sub-resource irrespective of it </w:t>
            </w:r>
            <w:r w:rsidR="00B77017" w:rsidRPr="00C738D2">
              <w:rPr>
                <w:rFonts w:ascii="Arial" w:hAnsi="Arial" w:cs="Arial"/>
                <w:szCs w:val="24"/>
              </w:rPr>
              <w:t xml:space="preserve">being </w:t>
            </w:r>
            <w:r w:rsidRPr="00C738D2">
              <w:rPr>
                <w:rFonts w:ascii="Arial" w:hAnsi="Arial" w:cs="Arial"/>
                <w:szCs w:val="24"/>
              </w:rPr>
              <w:t xml:space="preserve">a single unit or an aggregation.  The Lead MP </w:t>
            </w:r>
            <w:r w:rsidR="00B77017" w:rsidRPr="00C738D2">
              <w:rPr>
                <w:rFonts w:ascii="Arial" w:hAnsi="Arial" w:cs="Arial"/>
                <w:szCs w:val="24"/>
              </w:rPr>
              <w:t>shall</w:t>
            </w:r>
            <w:r w:rsidRPr="00C738D2">
              <w:rPr>
                <w:rFonts w:ascii="Arial" w:hAnsi="Arial" w:cs="Arial"/>
                <w:szCs w:val="24"/>
              </w:rPr>
              <w:t xml:space="preserve"> submit and maintain all requested data of the ATRR.  </w:t>
            </w:r>
            <w:r w:rsidR="007E47BD" w:rsidRPr="00C738D2">
              <w:rPr>
                <w:rFonts w:ascii="Arial" w:hAnsi="Arial" w:cs="Arial"/>
                <w:szCs w:val="24"/>
              </w:rPr>
              <w:t>A</w:t>
            </w:r>
            <w:r w:rsidRPr="00C738D2">
              <w:rPr>
                <w:rFonts w:ascii="Arial" w:hAnsi="Arial" w:cs="Arial"/>
                <w:szCs w:val="24"/>
              </w:rPr>
              <w:t xml:space="preserve"> defined ATRR </w:t>
            </w:r>
            <w:r w:rsidR="000A2C71" w:rsidRPr="00C738D2">
              <w:rPr>
                <w:rFonts w:ascii="Arial" w:hAnsi="Arial" w:cs="Arial"/>
                <w:szCs w:val="24"/>
              </w:rPr>
              <w:t xml:space="preserve">shall </w:t>
            </w:r>
            <w:r w:rsidRPr="00C738D2">
              <w:rPr>
                <w:rFonts w:ascii="Arial" w:hAnsi="Arial" w:cs="Arial"/>
                <w:szCs w:val="24"/>
              </w:rPr>
              <w:t xml:space="preserve">have an approved DE, provide all required data and have all required communications equipment in place and tested in accordance with ISO </w:t>
            </w:r>
            <w:r w:rsidR="000A2C71" w:rsidRPr="00C738D2">
              <w:rPr>
                <w:rFonts w:ascii="Arial" w:hAnsi="Arial" w:cs="Arial"/>
                <w:szCs w:val="24"/>
              </w:rPr>
              <w:t>p</w:t>
            </w:r>
            <w:r w:rsidRPr="00C738D2">
              <w:rPr>
                <w:rFonts w:ascii="Arial" w:hAnsi="Arial" w:cs="Arial"/>
                <w:szCs w:val="24"/>
              </w:rPr>
              <w:t xml:space="preserve">rocedures prior to being available for dispatch.  The Lead MP </w:t>
            </w:r>
            <w:r w:rsidR="0049477F" w:rsidRPr="00C738D2">
              <w:rPr>
                <w:rFonts w:ascii="Arial" w:hAnsi="Arial" w:cs="Arial"/>
                <w:szCs w:val="24"/>
              </w:rPr>
              <w:t>shall</w:t>
            </w:r>
            <w:r w:rsidRPr="00C738D2">
              <w:rPr>
                <w:rFonts w:ascii="Arial" w:hAnsi="Arial" w:cs="Arial"/>
                <w:szCs w:val="24"/>
              </w:rPr>
              <w:t xml:space="preserve"> identify the DE.  </w:t>
            </w:r>
            <w:r w:rsidR="007E47BD" w:rsidRPr="00C738D2">
              <w:rPr>
                <w:rFonts w:ascii="Arial" w:hAnsi="Arial" w:cs="Arial"/>
                <w:szCs w:val="24"/>
              </w:rPr>
              <w:t xml:space="preserve">The Lead MP </w:t>
            </w:r>
            <w:r w:rsidR="0049477F" w:rsidRPr="00C738D2">
              <w:rPr>
                <w:rFonts w:ascii="Arial" w:hAnsi="Arial" w:cs="Arial"/>
                <w:szCs w:val="24"/>
              </w:rPr>
              <w:t xml:space="preserve">shall </w:t>
            </w:r>
            <w:r w:rsidR="007E47BD" w:rsidRPr="00C738D2">
              <w:rPr>
                <w:rFonts w:ascii="Arial" w:hAnsi="Arial" w:cs="Arial"/>
                <w:szCs w:val="24"/>
              </w:rPr>
              <w:t xml:space="preserve">communicate to ISO through the identified DE.  </w:t>
            </w:r>
            <w:r w:rsidRPr="00C738D2">
              <w:rPr>
                <w:rFonts w:ascii="Arial" w:hAnsi="Arial" w:cs="Arial"/>
                <w:szCs w:val="24"/>
              </w:rPr>
              <w:t xml:space="preserve">The data may include, but </w:t>
            </w:r>
            <w:r w:rsidRPr="00C738D2">
              <w:rPr>
                <w:rFonts w:ascii="Arial" w:hAnsi="Arial" w:cs="Arial"/>
                <w:b/>
                <w:szCs w:val="24"/>
              </w:rPr>
              <w:t>not</w:t>
            </w:r>
            <w:r w:rsidRPr="00C738D2">
              <w:rPr>
                <w:rFonts w:ascii="Arial" w:hAnsi="Arial" w:cs="Arial"/>
                <w:szCs w:val="24"/>
              </w:rPr>
              <w:t xml:space="preserve"> be limited to, the following, as necessary:</w:t>
            </w:r>
          </w:p>
        </w:tc>
      </w:tr>
      <w:tr w:rsidR="00ED147F" w:rsidRPr="00C738D2" w14:paraId="51AE158B" w14:textId="77777777" w:rsidTr="001D4185">
        <w:trPr>
          <w:gridBefore w:val="1"/>
          <w:wBefore w:w="17" w:type="dxa"/>
          <w:jc w:val="center"/>
        </w:trPr>
        <w:tc>
          <w:tcPr>
            <w:tcW w:w="253" w:type="dxa"/>
          </w:tcPr>
          <w:p w14:paraId="353A07FB" w14:textId="77777777" w:rsidR="00ED147F" w:rsidRPr="00C738D2" w:rsidRDefault="00ED147F" w:rsidP="007F79D2">
            <w:pPr>
              <w:rPr>
                <w:rFonts w:ascii="Arial" w:hAnsi="Arial" w:cs="Arial"/>
                <w:szCs w:val="24"/>
              </w:rPr>
            </w:pPr>
          </w:p>
        </w:tc>
        <w:tc>
          <w:tcPr>
            <w:tcW w:w="9524" w:type="dxa"/>
            <w:gridSpan w:val="3"/>
          </w:tcPr>
          <w:p w14:paraId="0E50ED59" w14:textId="488982D6" w:rsidR="00ED147F" w:rsidRPr="00C738D2" w:rsidRDefault="00ED147F" w:rsidP="000A2C71">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 xml:space="preserve">ATRR Technical Data per Appendix G of this </w:t>
            </w:r>
            <w:r w:rsidR="000A2C71" w:rsidRPr="00C738D2">
              <w:rPr>
                <w:rFonts w:ascii="Arial" w:hAnsi="Arial" w:cs="Arial"/>
                <w:szCs w:val="24"/>
              </w:rPr>
              <w:t>OP</w:t>
            </w:r>
          </w:p>
        </w:tc>
      </w:tr>
      <w:tr w:rsidR="00ED147F" w:rsidRPr="00C738D2" w14:paraId="169F2DC2" w14:textId="77777777" w:rsidTr="001D4185">
        <w:trPr>
          <w:gridBefore w:val="1"/>
          <w:wBefore w:w="17" w:type="dxa"/>
          <w:jc w:val="center"/>
        </w:trPr>
        <w:tc>
          <w:tcPr>
            <w:tcW w:w="253" w:type="dxa"/>
          </w:tcPr>
          <w:p w14:paraId="1E7D67C4" w14:textId="77777777" w:rsidR="00ED147F" w:rsidRPr="00C738D2" w:rsidRDefault="00ED147F" w:rsidP="007F79D2">
            <w:pPr>
              <w:rPr>
                <w:rFonts w:ascii="Arial" w:hAnsi="Arial" w:cs="Arial"/>
                <w:szCs w:val="24"/>
              </w:rPr>
            </w:pPr>
          </w:p>
        </w:tc>
        <w:tc>
          <w:tcPr>
            <w:tcW w:w="9524" w:type="dxa"/>
            <w:gridSpan w:val="3"/>
          </w:tcPr>
          <w:p w14:paraId="4C027DC1" w14:textId="77777777" w:rsidR="00ED147F" w:rsidRPr="00C738D2" w:rsidRDefault="00ED147F" w:rsidP="00ED147F">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Textual description of the technical and operational characteristics of each sub-resource</w:t>
            </w:r>
          </w:p>
        </w:tc>
      </w:tr>
      <w:tr w:rsidR="00ED147F" w:rsidRPr="00C738D2" w14:paraId="124EC333" w14:textId="77777777" w:rsidTr="001D4185">
        <w:trPr>
          <w:gridBefore w:val="1"/>
          <w:wBefore w:w="17" w:type="dxa"/>
          <w:jc w:val="center"/>
        </w:trPr>
        <w:tc>
          <w:tcPr>
            <w:tcW w:w="253" w:type="dxa"/>
          </w:tcPr>
          <w:p w14:paraId="73AB1A61" w14:textId="77777777" w:rsidR="00ED147F" w:rsidRPr="00C738D2" w:rsidRDefault="00ED147F" w:rsidP="007F79D2">
            <w:pPr>
              <w:rPr>
                <w:rFonts w:ascii="Arial" w:hAnsi="Arial" w:cs="Arial"/>
                <w:szCs w:val="24"/>
              </w:rPr>
            </w:pPr>
          </w:p>
        </w:tc>
        <w:tc>
          <w:tcPr>
            <w:tcW w:w="9524" w:type="dxa"/>
            <w:gridSpan w:val="3"/>
          </w:tcPr>
          <w:p w14:paraId="061FF035" w14:textId="77777777" w:rsidR="00ED147F" w:rsidRPr="00C738D2" w:rsidRDefault="00ED147F" w:rsidP="00ED147F">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One-line diagrams</w:t>
            </w:r>
          </w:p>
        </w:tc>
      </w:tr>
      <w:tr w:rsidR="00ED147F" w:rsidRPr="00C738D2" w14:paraId="5E492BE1" w14:textId="77777777" w:rsidTr="001D4185">
        <w:trPr>
          <w:gridBefore w:val="1"/>
          <w:wBefore w:w="17" w:type="dxa"/>
          <w:jc w:val="center"/>
        </w:trPr>
        <w:tc>
          <w:tcPr>
            <w:tcW w:w="253" w:type="dxa"/>
          </w:tcPr>
          <w:p w14:paraId="72A339DD" w14:textId="77777777" w:rsidR="00ED147F" w:rsidRPr="00C738D2" w:rsidRDefault="00ED147F" w:rsidP="007F79D2">
            <w:pPr>
              <w:rPr>
                <w:rFonts w:ascii="Arial" w:hAnsi="Arial" w:cs="Arial"/>
                <w:szCs w:val="24"/>
              </w:rPr>
            </w:pPr>
          </w:p>
        </w:tc>
        <w:tc>
          <w:tcPr>
            <w:tcW w:w="9524" w:type="dxa"/>
            <w:gridSpan w:val="3"/>
          </w:tcPr>
          <w:p w14:paraId="7AEFD848" w14:textId="5E6D346A" w:rsidR="00ED147F" w:rsidRPr="00C738D2" w:rsidRDefault="00ED147F" w:rsidP="00ED147F">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 xml:space="preserve">Registration per M-RPA </w:t>
            </w:r>
            <w:r w:rsidR="000A2C71" w:rsidRPr="00C738D2">
              <w:rPr>
                <w:rFonts w:ascii="Arial" w:hAnsi="Arial" w:cs="Arial"/>
                <w:szCs w:val="24"/>
              </w:rPr>
              <w:t>(</w:t>
            </w:r>
            <w:r w:rsidRPr="00C738D2">
              <w:rPr>
                <w:rFonts w:ascii="Arial" w:hAnsi="Arial" w:cs="Arial"/>
                <w:szCs w:val="24"/>
              </w:rPr>
              <w:t>includes DE registration</w:t>
            </w:r>
            <w:r w:rsidR="000A2C71" w:rsidRPr="00C738D2">
              <w:rPr>
                <w:rFonts w:ascii="Arial" w:hAnsi="Arial" w:cs="Arial"/>
                <w:szCs w:val="24"/>
              </w:rPr>
              <w:t>,</w:t>
            </w:r>
            <w:r w:rsidRPr="00C738D2">
              <w:rPr>
                <w:rFonts w:ascii="Arial" w:hAnsi="Arial" w:cs="Arial"/>
                <w:szCs w:val="24"/>
              </w:rPr>
              <w:t xml:space="preserve"> as necessary</w:t>
            </w:r>
            <w:r w:rsidR="000A2C71" w:rsidRPr="00C738D2">
              <w:rPr>
                <w:rFonts w:ascii="Arial" w:hAnsi="Arial" w:cs="Arial"/>
                <w:szCs w:val="24"/>
              </w:rPr>
              <w:t>)</w:t>
            </w:r>
          </w:p>
        </w:tc>
      </w:tr>
      <w:tr w:rsidR="00ED147F" w:rsidRPr="00C738D2" w14:paraId="7C1FD474" w14:textId="77777777" w:rsidTr="001D4185">
        <w:trPr>
          <w:gridBefore w:val="1"/>
          <w:wBefore w:w="17" w:type="dxa"/>
          <w:jc w:val="center"/>
        </w:trPr>
        <w:tc>
          <w:tcPr>
            <w:tcW w:w="253" w:type="dxa"/>
          </w:tcPr>
          <w:p w14:paraId="38253BF8" w14:textId="77777777" w:rsidR="00ED147F" w:rsidRPr="00C738D2" w:rsidRDefault="00ED147F" w:rsidP="00ED147F">
            <w:pPr>
              <w:rPr>
                <w:rFonts w:ascii="Arial" w:hAnsi="Arial" w:cs="Arial"/>
                <w:szCs w:val="24"/>
              </w:rPr>
            </w:pPr>
          </w:p>
        </w:tc>
        <w:tc>
          <w:tcPr>
            <w:tcW w:w="9524" w:type="dxa"/>
            <w:gridSpan w:val="3"/>
          </w:tcPr>
          <w:p w14:paraId="077A5BC9" w14:textId="77777777" w:rsidR="00ED147F" w:rsidRPr="00C738D2" w:rsidRDefault="00ED147F" w:rsidP="007F79D2">
            <w:pPr>
              <w:numPr>
                <w:ilvl w:val="0"/>
                <w:numId w:val="19"/>
              </w:numPr>
              <w:tabs>
                <w:tab w:val="left" w:pos="1389"/>
              </w:tabs>
              <w:spacing w:before="100" w:after="100"/>
              <w:ind w:left="1389"/>
              <w:rPr>
                <w:rFonts w:ascii="Arial" w:hAnsi="Arial" w:cs="Arial"/>
                <w:szCs w:val="24"/>
              </w:rPr>
            </w:pPr>
            <w:r w:rsidRPr="00C738D2">
              <w:rPr>
                <w:rFonts w:ascii="Arial" w:hAnsi="Arial" w:cs="Arial"/>
                <w:szCs w:val="24"/>
              </w:rPr>
              <w:t>Equipment Requirements:</w:t>
            </w:r>
          </w:p>
        </w:tc>
      </w:tr>
      <w:tr w:rsidR="00ED147F" w:rsidRPr="00C738D2" w14:paraId="3CC657E0" w14:textId="77777777" w:rsidTr="001D4185">
        <w:trPr>
          <w:gridBefore w:val="1"/>
          <w:wBefore w:w="17" w:type="dxa"/>
          <w:jc w:val="center"/>
        </w:trPr>
        <w:tc>
          <w:tcPr>
            <w:tcW w:w="253" w:type="dxa"/>
          </w:tcPr>
          <w:p w14:paraId="6C266D4F" w14:textId="77777777" w:rsidR="00ED147F" w:rsidRPr="00C738D2" w:rsidRDefault="00ED147F" w:rsidP="00ED147F">
            <w:pPr>
              <w:rPr>
                <w:rFonts w:ascii="Arial" w:hAnsi="Arial" w:cs="Arial"/>
                <w:szCs w:val="24"/>
              </w:rPr>
            </w:pPr>
          </w:p>
        </w:tc>
        <w:tc>
          <w:tcPr>
            <w:tcW w:w="9524" w:type="dxa"/>
            <w:gridSpan w:val="3"/>
          </w:tcPr>
          <w:p w14:paraId="193C639E" w14:textId="77777777" w:rsidR="00ED147F" w:rsidRPr="00C738D2" w:rsidRDefault="00ED147F" w:rsidP="00ED147F">
            <w:pPr>
              <w:numPr>
                <w:ilvl w:val="0"/>
                <w:numId w:val="56"/>
              </w:numPr>
              <w:tabs>
                <w:tab w:val="left" w:pos="1749"/>
              </w:tabs>
              <w:spacing w:before="100" w:after="100"/>
              <w:ind w:left="1749"/>
              <w:rPr>
                <w:rFonts w:ascii="Arial" w:hAnsi="Arial" w:cs="Arial"/>
                <w:szCs w:val="24"/>
              </w:rPr>
            </w:pPr>
            <w:r w:rsidRPr="00C738D2">
              <w:rPr>
                <w:rFonts w:ascii="Arial" w:hAnsi="Arial" w:cs="Arial"/>
                <w:szCs w:val="24"/>
              </w:rPr>
              <w:t>Telemetering as defined by OP-18</w:t>
            </w:r>
          </w:p>
        </w:tc>
      </w:tr>
      <w:tr w:rsidR="00ED147F" w:rsidRPr="00C738D2" w14:paraId="6853F2F9" w14:textId="77777777" w:rsidTr="001D4185">
        <w:trPr>
          <w:gridBefore w:val="1"/>
          <w:wBefore w:w="17" w:type="dxa"/>
          <w:jc w:val="center"/>
        </w:trPr>
        <w:tc>
          <w:tcPr>
            <w:tcW w:w="253" w:type="dxa"/>
          </w:tcPr>
          <w:p w14:paraId="2025FE0D" w14:textId="77777777" w:rsidR="00ED147F" w:rsidRPr="00C738D2" w:rsidRDefault="00ED147F" w:rsidP="00ED147F">
            <w:pPr>
              <w:rPr>
                <w:rFonts w:ascii="Arial" w:hAnsi="Arial" w:cs="Arial"/>
                <w:szCs w:val="24"/>
              </w:rPr>
            </w:pPr>
          </w:p>
        </w:tc>
        <w:tc>
          <w:tcPr>
            <w:tcW w:w="9524" w:type="dxa"/>
            <w:gridSpan w:val="3"/>
          </w:tcPr>
          <w:p w14:paraId="6C8FEBBF" w14:textId="461CDAED" w:rsidR="00ED147F" w:rsidRPr="00C738D2" w:rsidRDefault="00E340EF" w:rsidP="00A07FC2">
            <w:pPr>
              <w:numPr>
                <w:ilvl w:val="0"/>
                <w:numId w:val="56"/>
              </w:numPr>
              <w:tabs>
                <w:tab w:val="left" w:pos="1749"/>
              </w:tabs>
              <w:spacing w:before="100" w:after="100"/>
              <w:ind w:left="1749"/>
              <w:rPr>
                <w:rFonts w:ascii="Arial" w:hAnsi="Arial" w:cs="Arial"/>
                <w:szCs w:val="24"/>
              </w:rPr>
            </w:pPr>
            <w:r w:rsidRPr="00C738D2">
              <w:rPr>
                <w:rFonts w:ascii="Arial" w:hAnsi="Arial" w:cs="Arial"/>
              </w:rPr>
              <w:t xml:space="preserve">RTUs that control more than five (5) </w:t>
            </w:r>
            <w:r w:rsidR="00A07FC2" w:rsidRPr="00C738D2">
              <w:rPr>
                <w:rFonts w:ascii="Arial" w:hAnsi="Arial" w:cs="Arial"/>
              </w:rPr>
              <w:t>ATRRs</w:t>
            </w:r>
            <w:r w:rsidRPr="00C738D2">
              <w:rPr>
                <w:rFonts w:ascii="Arial" w:hAnsi="Arial" w:cs="Arial"/>
              </w:rPr>
              <w:t xml:space="preserve"> must be reviewed and approved by ISO operations and must meet the requirements in OP18-F </w:t>
            </w:r>
            <w:r w:rsidR="00BB3765" w:rsidRPr="00C738D2">
              <w:rPr>
                <w:rFonts w:ascii="Arial" w:hAnsi="Arial" w:cs="Arial"/>
              </w:rPr>
              <w:t>S</w:t>
            </w:r>
            <w:r w:rsidRPr="00C738D2">
              <w:rPr>
                <w:rFonts w:ascii="Arial" w:hAnsi="Arial" w:cs="Arial"/>
              </w:rPr>
              <w:t>ection 3.5.</w:t>
            </w:r>
            <w:r w:rsidR="00BB3765" w:rsidRPr="00C738D2">
              <w:rPr>
                <w:rFonts w:ascii="Arial" w:hAnsi="Arial" w:cs="Arial"/>
              </w:rPr>
              <w:t>and Section 3.6.5</w:t>
            </w:r>
          </w:p>
        </w:tc>
      </w:tr>
      <w:tr w:rsidR="00ED147F" w:rsidRPr="00C738D2" w14:paraId="2DC43D0D" w14:textId="77777777" w:rsidTr="001D4185">
        <w:trPr>
          <w:gridBefore w:val="1"/>
          <w:wBefore w:w="17" w:type="dxa"/>
          <w:jc w:val="center"/>
        </w:trPr>
        <w:tc>
          <w:tcPr>
            <w:tcW w:w="253" w:type="dxa"/>
          </w:tcPr>
          <w:p w14:paraId="5B5382C8" w14:textId="77777777" w:rsidR="00ED147F" w:rsidRPr="00C738D2" w:rsidRDefault="00ED147F" w:rsidP="00ED147F">
            <w:pPr>
              <w:rPr>
                <w:rFonts w:ascii="Arial" w:hAnsi="Arial" w:cs="Arial"/>
                <w:szCs w:val="24"/>
              </w:rPr>
            </w:pPr>
          </w:p>
        </w:tc>
        <w:tc>
          <w:tcPr>
            <w:tcW w:w="9524" w:type="dxa"/>
            <w:gridSpan w:val="3"/>
          </w:tcPr>
          <w:p w14:paraId="2DCD084D" w14:textId="294B3A90" w:rsidR="00ED147F" w:rsidRPr="00C738D2" w:rsidRDefault="00ED147F" w:rsidP="006C7A6A">
            <w:pPr>
              <w:numPr>
                <w:ilvl w:val="0"/>
                <w:numId w:val="56"/>
              </w:numPr>
              <w:tabs>
                <w:tab w:val="left" w:pos="1749"/>
              </w:tabs>
              <w:spacing w:before="100" w:after="100"/>
              <w:ind w:left="1749"/>
              <w:rPr>
                <w:rFonts w:ascii="Arial" w:hAnsi="Arial" w:cs="Arial"/>
                <w:szCs w:val="24"/>
              </w:rPr>
            </w:pPr>
            <w:r w:rsidRPr="00C738D2">
              <w:rPr>
                <w:rFonts w:ascii="Arial" w:hAnsi="Arial" w:cs="Arial"/>
                <w:szCs w:val="24"/>
              </w:rPr>
              <w:t xml:space="preserve">Communications equipment, hardware and software </w:t>
            </w:r>
            <w:r w:rsidR="00B77017" w:rsidRPr="00C738D2">
              <w:rPr>
                <w:rFonts w:ascii="Arial" w:hAnsi="Arial" w:cs="Arial"/>
                <w:szCs w:val="24"/>
              </w:rPr>
              <w:t xml:space="preserve">shall be </w:t>
            </w:r>
            <w:r w:rsidRPr="00C738D2">
              <w:rPr>
                <w:rFonts w:ascii="Arial" w:hAnsi="Arial" w:cs="Arial"/>
                <w:szCs w:val="24"/>
              </w:rPr>
              <w:t xml:space="preserve">sufficient to enable the DE to receive, acknowledge receipt, and implement ISO Dispatch Instructions electronically and, if necessary, verbally in a timely manner as required by ISO Manuals and Administrative Procedures.    Participation in the Regulation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of data relative to the dispatch to carry out the </w:t>
            </w:r>
            <w:r w:rsidR="000A2C71" w:rsidRPr="00C738D2">
              <w:rPr>
                <w:rFonts w:ascii="Arial" w:hAnsi="Arial" w:cs="Arial"/>
                <w:szCs w:val="24"/>
              </w:rPr>
              <w:t>R</w:t>
            </w:r>
            <w:r w:rsidRPr="00C738D2">
              <w:rPr>
                <w:rFonts w:ascii="Arial" w:hAnsi="Arial" w:cs="Arial"/>
                <w:szCs w:val="24"/>
              </w:rPr>
              <w:t>eal-</w:t>
            </w:r>
            <w:r w:rsidR="000A2C71" w:rsidRPr="00C738D2">
              <w:rPr>
                <w:rFonts w:ascii="Arial" w:hAnsi="Arial" w:cs="Arial"/>
                <w:szCs w:val="24"/>
              </w:rPr>
              <w:t>T</w:t>
            </w:r>
            <w:r w:rsidRPr="00C738D2">
              <w:rPr>
                <w:rFonts w:ascii="Arial" w:hAnsi="Arial" w:cs="Arial"/>
                <w:szCs w:val="24"/>
              </w:rPr>
              <w:t xml:space="preserve">ime dispatch processes from ISO issuance of Dispatch Instructions to the actual increase or decrease in injection or consumption of ATRR(s). </w:t>
            </w:r>
            <w:r w:rsidR="00E340EF" w:rsidRPr="00C738D2">
              <w:rPr>
                <w:rFonts w:ascii="Arial" w:hAnsi="Arial" w:cs="Arial"/>
                <w:szCs w:val="24"/>
              </w:rPr>
              <w:t>The hardware and software and communications infrastructure may be located outside the Continental United States if agreed to on a case-by-case basis by ISO.</w:t>
            </w:r>
            <w:r w:rsidRPr="00C738D2">
              <w:rPr>
                <w:rFonts w:ascii="Arial" w:hAnsi="Arial" w:cs="Arial"/>
                <w:szCs w:val="24"/>
              </w:rPr>
              <w:t xml:space="preserve"> An ATRR is considered to have EDC when it is capable of receiving, responding to, and changing output in response to electronic Dispatch Instructions issued to the ISO CFE</w:t>
            </w:r>
            <w:r w:rsidR="0055366A" w:rsidRPr="00C738D2">
              <w:rPr>
                <w:rFonts w:ascii="Arial" w:hAnsi="Arial" w:cs="Arial"/>
                <w:szCs w:val="24"/>
              </w:rPr>
              <w:t>-</w:t>
            </w:r>
            <w:r w:rsidRPr="00C738D2">
              <w:rPr>
                <w:rFonts w:ascii="Arial" w:hAnsi="Arial" w:cs="Arial"/>
                <w:szCs w:val="24"/>
              </w:rPr>
              <w:t xml:space="preserve">connected RTU of its DE.  </w:t>
            </w:r>
          </w:p>
        </w:tc>
      </w:tr>
      <w:tr w:rsidR="00ED147F" w:rsidRPr="00C738D2" w14:paraId="48F37EB8" w14:textId="77777777" w:rsidTr="001D4185">
        <w:trPr>
          <w:gridBefore w:val="1"/>
          <w:wBefore w:w="17" w:type="dxa"/>
          <w:jc w:val="center"/>
        </w:trPr>
        <w:tc>
          <w:tcPr>
            <w:tcW w:w="253" w:type="dxa"/>
          </w:tcPr>
          <w:p w14:paraId="5C66F5B6" w14:textId="77777777" w:rsidR="00ED147F" w:rsidRPr="00C738D2" w:rsidRDefault="00ED147F" w:rsidP="00ED147F">
            <w:pPr>
              <w:rPr>
                <w:rFonts w:ascii="Arial" w:hAnsi="Arial" w:cs="Arial"/>
                <w:szCs w:val="24"/>
              </w:rPr>
            </w:pPr>
          </w:p>
        </w:tc>
        <w:tc>
          <w:tcPr>
            <w:tcW w:w="9524" w:type="dxa"/>
            <w:gridSpan w:val="3"/>
          </w:tcPr>
          <w:p w14:paraId="74ED26B9" w14:textId="37F3CBFA" w:rsidR="00ED147F" w:rsidRPr="00C738D2" w:rsidRDefault="00ED147F" w:rsidP="00C25B46">
            <w:pPr>
              <w:numPr>
                <w:ilvl w:val="0"/>
                <w:numId w:val="19"/>
              </w:numPr>
              <w:tabs>
                <w:tab w:val="left" w:pos="1389"/>
              </w:tabs>
              <w:spacing w:before="100" w:after="100"/>
              <w:ind w:left="1389"/>
              <w:rPr>
                <w:rFonts w:ascii="Arial" w:hAnsi="Arial" w:cs="Arial"/>
                <w:szCs w:val="24"/>
              </w:rPr>
            </w:pPr>
            <w:r w:rsidRPr="00C738D2">
              <w:rPr>
                <w:rFonts w:ascii="Arial" w:hAnsi="Arial" w:cs="Arial"/>
                <w:szCs w:val="24"/>
              </w:rPr>
              <w:t>To define a new ATRR, a minimum of one hundred and twenty (120) calendar days</w:t>
            </w:r>
            <w:r w:rsidR="00B77017" w:rsidRPr="00C738D2">
              <w:rPr>
                <w:rFonts w:ascii="Arial" w:hAnsi="Arial" w:cs="Arial"/>
                <w:szCs w:val="24"/>
              </w:rPr>
              <w:t>’</w:t>
            </w:r>
            <w:r w:rsidRPr="00C738D2">
              <w:rPr>
                <w:rFonts w:ascii="Arial" w:hAnsi="Arial" w:cs="Arial"/>
                <w:szCs w:val="24"/>
              </w:rPr>
              <w:t xml:space="preserve"> advance notice to ISO is required.</w:t>
            </w:r>
          </w:p>
        </w:tc>
      </w:tr>
      <w:tr w:rsidR="00A833EA" w:rsidRPr="00C738D2" w14:paraId="7BF5FB04" w14:textId="77777777" w:rsidTr="001D4185">
        <w:trPr>
          <w:gridBefore w:val="1"/>
          <w:wBefore w:w="17" w:type="dxa"/>
          <w:jc w:val="center"/>
        </w:trPr>
        <w:tc>
          <w:tcPr>
            <w:tcW w:w="253" w:type="dxa"/>
          </w:tcPr>
          <w:p w14:paraId="405127E5" w14:textId="77777777" w:rsidR="00A833EA" w:rsidRPr="00C738D2" w:rsidRDefault="00A833EA" w:rsidP="00ED147F">
            <w:pPr>
              <w:rPr>
                <w:rFonts w:ascii="Arial" w:hAnsi="Arial" w:cs="Arial"/>
                <w:szCs w:val="24"/>
              </w:rPr>
            </w:pPr>
          </w:p>
        </w:tc>
        <w:tc>
          <w:tcPr>
            <w:tcW w:w="9524" w:type="dxa"/>
            <w:gridSpan w:val="3"/>
          </w:tcPr>
          <w:p w14:paraId="047447DF" w14:textId="77777777" w:rsidR="00A833EA" w:rsidRPr="00C738D2" w:rsidRDefault="00A833EA" w:rsidP="00A833EA">
            <w:pPr>
              <w:tabs>
                <w:tab w:val="left" w:pos="1389"/>
              </w:tabs>
              <w:spacing w:before="100" w:after="100"/>
              <w:ind w:left="1389"/>
              <w:rPr>
                <w:rFonts w:ascii="Arial" w:hAnsi="Arial" w:cs="Arial"/>
                <w:szCs w:val="24"/>
              </w:rPr>
            </w:pPr>
            <w:r w:rsidRPr="00C738D2">
              <w:rPr>
                <w:rFonts w:ascii="Arial" w:hAnsi="Arial" w:cs="Arial"/>
                <w:szCs w:val="24"/>
              </w:rPr>
              <w:t xml:space="preserve">To change data for an existing ATRR </w:t>
            </w:r>
            <w:proofErr w:type="gramStart"/>
            <w:r w:rsidRPr="00C738D2">
              <w:rPr>
                <w:rFonts w:ascii="Arial" w:hAnsi="Arial" w:cs="Arial"/>
                <w:szCs w:val="24"/>
              </w:rPr>
              <w:t>definition:,</w:t>
            </w:r>
            <w:proofErr w:type="gramEnd"/>
          </w:p>
        </w:tc>
      </w:tr>
      <w:tr w:rsidR="00A833EA" w:rsidRPr="00C738D2" w14:paraId="322CC27D" w14:textId="77777777" w:rsidTr="001D4185">
        <w:trPr>
          <w:gridBefore w:val="1"/>
          <w:wBefore w:w="17" w:type="dxa"/>
          <w:jc w:val="center"/>
        </w:trPr>
        <w:tc>
          <w:tcPr>
            <w:tcW w:w="253" w:type="dxa"/>
          </w:tcPr>
          <w:p w14:paraId="26ABD3D2" w14:textId="77777777" w:rsidR="00A833EA" w:rsidRPr="00C738D2" w:rsidRDefault="00A833EA" w:rsidP="00ED147F">
            <w:pPr>
              <w:rPr>
                <w:rFonts w:ascii="Arial" w:hAnsi="Arial" w:cs="Arial"/>
                <w:szCs w:val="24"/>
              </w:rPr>
            </w:pPr>
          </w:p>
        </w:tc>
        <w:tc>
          <w:tcPr>
            <w:tcW w:w="9524" w:type="dxa"/>
            <w:gridSpan w:val="3"/>
          </w:tcPr>
          <w:p w14:paraId="28E9F36F" w14:textId="5749198A" w:rsidR="00A833EA" w:rsidRPr="00C738D2" w:rsidRDefault="00A833EA" w:rsidP="007D6FF7">
            <w:pPr>
              <w:numPr>
                <w:ilvl w:val="0"/>
                <w:numId w:val="303"/>
              </w:numPr>
              <w:tabs>
                <w:tab w:val="left" w:pos="1749"/>
              </w:tabs>
              <w:spacing w:before="100" w:after="100"/>
              <w:ind w:left="1749"/>
              <w:rPr>
                <w:rFonts w:ascii="Arial" w:hAnsi="Arial" w:cs="Arial"/>
                <w:szCs w:val="24"/>
              </w:rPr>
            </w:pPr>
            <w:r w:rsidRPr="00C738D2">
              <w:rPr>
                <w:rFonts w:ascii="Arial" w:hAnsi="Arial" w:cs="Arial"/>
                <w:szCs w:val="24"/>
              </w:rPr>
              <w:t>A minimum of seven (7) calendar days</w:t>
            </w:r>
            <w:r w:rsidR="000A2C71" w:rsidRPr="00C738D2">
              <w:rPr>
                <w:rFonts w:ascii="Arial" w:hAnsi="Arial" w:cs="Arial"/>
                <w:szCs w:val="24"/>
              </w:rPr>
              <w:t>’</w:t>
            </w:r>
            <w:r w:rsidRPr="00C738D2">
              <w:rPr>
                <w:rFonts w:ascii="Arial" w:hAnsi="Arial" w:cs="Arial"/>
                <w:szCs w:val="24"/>
              </w:rPr>
              <w:t xml:space="preserve"> advance notice to ISO is required.  The advance notice period commences upon ISO receipt of the criteria detailed in Section III.A.3 of this OP.</w:t>
            </w:r>
          </w:p>
        </w:tc>
      </w:tr>
      <w:tr w:rsidR="00A833EA" w:rsidRPr="00C738D2" w14:paraId="7F750998" w14:textId="77777777" w:rsidTr="001D4185">
        <w:trPr>
          <w:gridBefore w:val="1"/>
          <w:wBefore w:w="17" w:type="dxa"/>
          <w:jc w:val="center"/>
        </w:trPr>
        <w:tc>
          <w:tcPr>
            <w:tcW w:w="253" w:type="dxa"/>
          </w:tcPr>
          <w:p w14:paraId="7A2E1517" w14:textId="77777777" w:rsidR="00A833EA" w:rsidRPr="00C738D2" w:rsidRDefault="00A833EA" w:rsidP="00ED147F">
            <w:pPr>
              <w:rPr>
                <w:rFonts w:ascii="Arial" w:hAnsi="Arial" w:cs="Arial"/>
                <w:szCs w:val="24"/>
              </w:rPr>
            </w:pPr>
          </w:p>
        </w:tc>
        <w:tc>
          <w:tcPr>
            <w:tcW w:w="9524" w:type="dxa"/>
            <w:gridSpan w:val="3"/>
          </w:tcPr>
          <w:p w14:paraId="54EC11D5" w14:textId="521C4349" w:rsidR="00A833EA" w:rsidRPr="00C738D2" w:rsidRDefault="00A833EA" w:rsidP="000A2C71">
            <w:pPr>
              <w:numPr>
                <w:ilvl w:val="0"/>
                <w:numId w:val="303"/>
              </w:numPr>
              <w:tabs>
                <w:tab w:val="left" w:pos="1749"/>
              </w:tabs>
              <w:spacing w:before="100" w:after="100"/>
              <w:ind w:left="1749"/>
              <w:rPr>
                <w:rFonts w:ascii="Arial" w:hAnsi="Arial" w:cs="Arial"/>
                <w:szCs w:val="24"/>
              </w:rPr>
            </w:pPr>
            <w:r w:rsidRPr="00C738D2">
              <w:rPr>
                <w:rFonts w:ascii="Arial" w:hAnsi="Arial" w:cs="Arial"/>
                <w:szCs w:val="24"/>
              </w:rPr>
              <w:t xml:space="preserve">Dispatch methodology may be changed to be effective at the start of every calendar quarter.  Requests to change the dispatch method of an ATRR </w:t>
            </w:r>
            <w:r w:rsidR="000A2C71" w:rsidRPr="00C738D2">
              <w:rPr>
                <w:rFonts w:ascii="Arial" w:hAnsi="Arial" w:cs="Arial"/>
                <w:szCs w:val="24"/>
              </w:rPr>
              <w:t xml:space="preserve">shall </w:t>
            </w:r>
            <w:r w:rsidRPr="00C738D2">
              <w:rPr>
                <w:rFonts w:ascii="Arial" w:hAnsi="Arial" w:cs="Arial"/>
                <w:szCs w:val="24"/>
              </w:rPr>
              <w:t xml:space="preserve">be received </w:t>
            </w:r>
            <w:r w:rsidRPr="00C738D2">
              <w:rPr>
                <w:rFonts w:ascii="Arial" w:hAnsi="Arial" w:cs="Arial"/>
                <w:b/>
                <w:szCs w:val="24"/>
              </w:rPr>
              <w:t>no</w:t>
            </w:r>
            <w:r w:rsidRPr="00C738D2">
              <w:rPr>
                <w:rFonts w:ascii="Arial" w:hAnsi="Arial" w:cs="Arial"/>
                <w:szCs w:val="24"/>
              </w:rPr>
              <w:t xml:space="preserve"> later than </w:t>
            </w:r>
            <w:r w:rsidR="00C25B46" w:rsidRPr="00C738D2">
              <w:rPr>
                <w:rFonts w:ascii="Arial" w:hAnsi="Arial" w:cs="Arial"/>
                <w:szCs w:val="24"/>
              </w:rPr>
              <w:t>thirty (</w:t>
            </w:r>
            <w:r w:rsidRPr="00C738D2">
              <w:rPr>
                <w:rFonts w:ascii="Arial" w:hAnsi="Arial" w:cs="Arial"/>
                <w:szCs w:val="24"/>
              </w:rPr>
              <w:t>30</w:t>
            </w:r>
            <w:r w:rsidR="00C25B46" w:rsidRPr="00C738D2">
              <w:rPr>
                <w:rFonts w:ascii="Arial" w:hAnsi="Arial" w:cs="Arial"/>
                <w:szCs w:val="24"/>
              </w:rPr>
              <w:t>)</w:t>
            </w:r>
            <w:r w:rsidRPr="00C738D2">
              <w:rPr>
                <w:rFonts w:ascii="Arial" w:hAnsi="Arial" w:cs="Arial"/>
                <w:szCs w:val="24"/>
              </w:rPr>
              <w:t xml:space="preserve"> </w:t>
            </w:r>
            <w:r w:rsidR="000A2C71" w:rsidRPr="00C738D2">
              <w:rPr>
                <w:rFonts w:ascii="Arial" w:hAnsi="Arial" w:cs="Arial"/>
                <w:szCs w:val="24"/>
              </w:rPr>
              <w:t>B</w:t>
            </w:r>
            <w:r w:rsidRPr="00C738D2">
              <w:rPr>
                <w:rFonts w:ascii="Arial" w:hAnsi="Arial" w:cs="Arial"/>
                <w:szCs w:val="24"/>
              </w:rPr>
              <w:t xml:space="preserve">usiness </w:t>
            </w:r>
            <w:r w:rsidR="000A2C71" w:rsidRPr="00C738D2">
              <w:rPr>
                <w:rFonts w:ascii="Arial" w:hAnsi="Arial" w:cs="Arial"/>
                <w:szCs w:val="24"/>
              </w:rPr>
              <w:t>D</w:t>
            </w:r>
            <w:r w:rsidRPr="00C738D2">
              <w:rPr>
                <w:rFonts w:ascii="Arial" w:hAnsi="Arial" w:cs="Arial"/>
                <w:szCs w:val="24"/>
              </w:rPr>
              <w:t>ays before the requested effective date of the change.  There are three (3) dispatch methodology selections</w:t>
            </w:r>
          </w:p>
        </w:tc>
      </w:tr>
      <w:tr w:rsidR="00A833EA" w:rsidRPr="00C738D2" w14:paraId="79DB75F4" w14:textId="77777777" w:rsidTr="001D4185">
        <w:trPr>
          <w:gridBefore w:val="1"/>
          <w:wBefore w:w="17" w:type="dxa"/>
          <w:jc w:val="center"/>
        </w:trPr>
        <w:tc>
          <w:tcPr>
            <w:tcW w:w="253" w:type="dxa"/>
          </w:tcPr>
          <w:p w14:paraId="47FDF7AA" w14:textId="77777777" w:rsidR="00A833EA" w:rsidRPr="00C738D2" w:rsidRDefault="00A833EA" w:rsidP="00ED147F">
            <w:pPr>
              <w:rPr>
                <w:rFonts w:ascii="Arial" w:hAnsi="Arial" w:cs="Arial"/>
                <w:szCs w:val="24"/>
              </w:rPr>
            </w:pPr>
          </w:p>
        </w:tc>
        <w:tc>
          <w:tcPr>
            <w:tcW w:w="9524" w:type="dxa"/>
            <w:gridSpan w:val="3"/>
          </w:tcPr>
          <w:p w14:paraId="751320BA" w14:textId="77777777" w:rsidR="00A833EA" w:rsidRPr="00C738D2" w:rsidRDefault="00A833EA" w:rsidP="007D6FF7">
            <w:pPr>
              <w:numPr>
                <w:ilvl w:val="0"/>
                <w:numId w:val="304"/>
              </w:numPr>
              <w:tabs>
                <w:tab w:val="left" w:pos="2109"/>
              </w:tabs>
              <w:spacing w:before="100" w:after="100"/>
              <w:ind w:left="2109"/>
              <w:rPr>
                <w:rFonts w:ascii="Arial" w:hAnsi="Arial" w:cs="Arial"/>
                <w:szCs w:val="24"/>
              </w:rPr>
            </w:pPr>
            <w:r w:rsidRPr="00C738D2">
              <w:rPr>
                <w:rFonts w:ascii="Arial" w:hAnsi="Arial" w:cs="Arial"/>
                <w:szCs w:val="24"/>
              </w:rPr>
              <w:t>Continuous - energy neutral</w:t>
            </w:r>
          </w:p>
        </w:tc>
      </w:tr>
      <w:tr w:rsidR="00A833EA" w:rsidRPr="00C738D2" w14:paraId="1B713FDA" w14:textId="77777777" w:rsidTr="001D4185">
        <w:trPr>
          <w:gridBefore w:val="1"/>
          <w:wBefore w:w="17" w:type="dxa"/>
          <w:jc w:val="center"/>
        </w:trPr>
        <w:tc>
          <w:tcPr>
            <w:tcW w:w="253" w:type="dxa"/>
          </w:tcPr>
          <w:p w14:paraId="7349118A" w14:textId="77777777" w:rsidR="00A833EA" w:rsidRPr="00C738D2" w:rsidRDefault="00A833EA" w:rsidP="00ED147F">
            <w:pPr>
              <w:rPr>
                <w:rFonts w:ascii="Arial" w:hAnsi="Arial" w:cs="Arial"/>
                <w:szCs w:val="24"/>
              </w:rPr>
            </w:pPr>
          </w:p>
        </w:tc>
        <w:tc>
          <w:tcPr>
            <w:tcW w:w="9524" w:type="dxa"/>
            <w:gridSpan w:val="3"/>
          </w:tcPr>
          <w:p w14:paraId="5532DDBB" w14:textId="77777777" w:rsidR="00A833EA" w:rsidRPr="00C738D2" w:rsidRDefault="00A833EA" w:rsidP="007D6FF7">
            <w:pPr>
              <w:numPr>
                <w:ilvl w:val="0"/>
                <w:numId w:val="304"/>
              </w:numPr>
              <w:tabs>
                <w:tab w:val="left" w:pos="2109"/>
              </w:tabs>
              <w:spacing w:before="100" w:after="100"/>
              <w:ind w:left="2109"/>
              <w:rPr>
                <w:rFonts w:ascii="Arial" w:hAnsi="Arial" w:cs="Arial"/>
                <w:szCs w:val="24"/>
              </w:rPr>
            </w:pPr>
            <w:r w:rsidRPr="00C738D2">
              <w:rPr>
                <w:rFonts w:ascii="Arial" w:hAnsi="Arial" w:cs="Arial"/>
                <w:szCs w:val="24"/>
              </w:rPr>
              <w:t>Trinary - energy neutral</w:t>
            </w:r>
          </w:p>
        </w:tc>
      </w:tr>
      <w:tr w:rsidR="00A833EA" w:rsidRPr="00C738D2" w14:paraId="224035EC" w14:textId="77777777" w:rsidTr="001D4185">
        <w:trPr>
          <w:gridBefore w:val="1"/>
          <w:wBefore w:w="17" w:type="dxa"/>
          <w:jc w:val="center"/>
        </w:trPr>
        <w:tc>
          <w:tcPr>
            <w:tcW w:w="253" w:type="dxa"/>
          </w:tcPr>
          <w:p w14:paraId="62AB5DC4" w14:textId="77777777" w:rsidR="00A833EA" w:rsidRPr="00C738D2" w:rsidRDefault="00A833EA" w:rsidP="00ED147F">
            <w:pPr>
              <w:rPr>
                <w:rFonts w:ascii="Arial" w:hAnsi="Arial" w:cs="Arial"/>
                <w:szCs w:val="24"/>
              </w:rPr>
            </w:pPr>
          </w:p>
        </w:tc>
        <w:tc>
          <w:tcPr>
            <w:tcW w:w="9524" w:type="dxa"/>
            <w:gridSpan w:val="3"/>
          </w:tcPr>
          <w:p w14:paraId="633924A8" w14:textId="457B8757" w:rsidR="00A833EA" w:rsidRPr="00C738D2" w:rsidRDefault="00A833EA" w:rsidP="007D6FF7">
            <w:pPr>
              <w:numPr>
                <w:ilvl w:val="0"/>
                <w:numId w:val="304"/>
              </w:numPr>
              <w:tabs>
                <w:tab w:val="left" w:pos="2109"/>
              </w:tabs>
              <w:spacing w:before="100" w:after="100"/>
              <w:ind w:left="2109"/>
              <w:rPr>
                <w:rFonts w:ascii="Arial" w:hAnsi="Arial" w:cs="Arial"/>
                <w:szCs w:val="24"/>
              </w:rPr>
            </w:pPr>
            <w:r w:rsidRPr="00C738D2">
              <w:rPr>
                <w:rFonts w:ascii="Arial" w:hAnsi="Arial" w:cs="Arial"/>
                <w:szCs w:val="24"/>
              </w:rPr>
              <w:t>Continuous - non-energy neutral</w:t>
            </w:r>
            <w:r w:rsidR="00E21DD9" w:rsidRPr="00C738D2">
              <w:rPr>
                <w:rFonts w:ascii="Arial" w:hAnsi="Arial" w:cs="Arial"/>
                <w:szCs w:val="24"/>
              </w:rPr>
              <w:t xml:space="preserve"> (</w:t>
            </w:r>
            <w:r w:rsidR="00E21DD9" w:rsidRPr="00C738D2">
              <w:rPr>
                <w:rFonts w:ascii="Arial" w:hAnsi="Arial" w:cs="Arial"/>
                <w:b/>
                <w:szCs w:val="24"/>
              </w:rPr>
              <w:t>not</w:t>
            </w:r>
            <w:r w:rsidR="00E21DD9" w:rsidRPr="00C738D2">
              <w:rPr>
                <w:rFonts w:ascii="Arial" w:hAnsi="Arial" w:cs="Arial"/>
                <w:szCs w:val="24"/>
              </w:rPr>
              <w:t xml:space="preserve"> available for an ATRR associated with a CSF)</w:t>
            </w:r>
          </w:p>
        </w:tc>
      </w:tr>
      <w:tr w:rsidR="00ED147F" w:rsidRPr="00C738D2" w14:paraId="56D61327" w14:textId="77777777" w:rsidTr="001D4185">
        <w:trPr>
          <w:gridBefore w:val="1"/>
          <w:wBefore w:w="17" w:type="dxa"/>
          <w:jc w:val="center"/>
        </w:trPr>
        <w:tc>
          <w:tcPr>
            <w:tcW w:w="253" w:type="dxa"/>
          </w:tcPr>
          <w:p w14:paraId="14616000" w14:textId="77777777" w:rsidR="00ED147F" w:rsidRPr="00C738D2" w:rsidRDefault="00ED147F" w:rsidP="00C31966">
            <w:pPr>
              <w:rPr>
                <w:rFonts w:ascii="Arial" w:hAnsi="Arial" w:cs="Arial"/>
                <w:szCs w:val="24"/>
              </w:rPr>
            </w:pPr>
          </w:p>
        </w:tc>
        <w:tc>
          <w:tcPr>
            <w:tcW w:w="9524" w:type="dxa"/>
            <w:gridSpan w:val="3"/>
          </w:tcPr>
          <w:p w14:paraId="76AC9B7D" w14:textId="3889287B" w:rsidR="00ED147F" w:rsidRPr="00C738D2" w:rsidRDefault="00ED147F" w:rsidP="00C44D0C">
            <w:pPr>
              <w:numPr>
                <w:ilvl w:val="0"/>
                <w:numId w:val="19"/>
              </w:numPr>
              <w:tabs>
                <w:tab w:val="left" w:pos="1389"/>
              </w:tabs>
              <w:spacing w:before="100"/>
              <w:ind w:left="1389"/>
              <w:rPr>
                <w:rFonts w:ascii="Arial" w:hAnsi="Arial" w:cs="Arial"/>
                <w:szCs w:val="24"/>
              </w:rPr>
            </w:pPr>
            <w:r w:rsidRPr="00C738D2">
              <w:rPr>
                <w:rFonts w:ascii="Arial" w:hAnsi="Arial" w:cs="Arial"/>
                <w:szCs w:val="24"/>
              </w:rPr>
              <w:t xml:space="preserve">Whenever a Lead MP wishes to establish or change the DE responsible for managing dispatch for its ATRR(s), the Lead MP and DE </w:t>
            </w:r>
            <w:r w:rsidR="00B77017" w:rsidRPr="00C738D2">
              <w:rPr>
                <w:rFonts w:ascii="Arial" w:hAnsi="Arial" w:cs="Arial"/>
                <w:szCs w:val="24"/>
              </w:rPr>
              <w:t>shall</w:t>
            </w:r>
            <w:r w:rsidRPr="00C738D2">
              <w:rPr>
                <w:rFonts w:ascii="Arial" w:hAnsi="Arial" w:cs="Arial"/>
                <w:szCs w:val="24"/>
              </w:rPr>
              <w:t xml:space="preserve"> demonstrat</w:t>
            </w:r>
            <w:r w:rsidR="00B77017" w:rsidRPr="00C738D2">
              <w:rPr>
                <w:rFonts w:ascii="Arial" w:hAnsi="Arial" w:cs="Arial"/>
                <w:szCs w:val="24"/>
              </w:rPr>
              <w:t>e</w:t>
            </w:r>
            <w:r w:rsidRPr="00C738D2">
              <w:rPr>
                <w:rFonts w:ascii="Arial" w:hAnsi="Arial" w:cs="Arial"/>
                <w:szCs w:val="24"/>
              </w:rPr>
              <w:t xml:space="preserve"> to ISO that the proposed DE meets the technical requirements set forth in</w:t>
            </w:r>
            <w:r w:rsidR="00824AF1" w:rsidRPr="00C738D2">
              <w:rPr>
                <w:rFonts w:ascii="Arial" w:hAnsi="Arial" w:cs="Arial"/>
                <w:szCs w:val="24"/>
              </w:rPr>
              <w:t xml:space="preserve"> this </w:t>
            </w:r>
            <w:r w:rsidR="000A2C71" w:rsidRPr="00C738D2">
              <w:rPr>
                <w:rFonts w:ascii="Arial" w:hAnsi="Arial" w:cs="Arial"/>
                <w:szCs w:val="24"/>
              </w:rPr>
              <w:t xml:space="preserve">OP </w:t>
            </w:r>
            <w:r w:rsidR="00824AF1" w:rsidRPr="00C738D2">
              <w:rPr>
                <w:rFonts w:ascii="Arial" w:hAnsi="Arial" w:cs="Arial"/>
                <w:szCs w:val="24"/>
              </w:rPr>
              <w:t xml:space="preserve">prior to </w:t>
            </w:r>
            <w:r w:rsidRPr="00C738D2">
              <w:rPr>
                <w:rFonts w:ascii="Arial" w:hAnsi="Arial" w:cs="Arial"/>
                <w:szCs w:val="24"/>
              </w:rPr>
              <w:t>ISO approving the proposed change to become effective.</w:t>
            </w:r>
          </w:p>
        </w:tc>
      </w:tr>
      <w:tr w:rsidR="00ED147F" w:rsidRPr="00C738D2" w14:paraId="424F39AC" w14:textId="77777777" w:rsidTr="001D4185">
        <w:trPr>
          <w:gridBefore w:val="1"/>
          <w:wBefore w:w="17" w:type="dxa"/>
          <w:jc w:val="center"/>
        </w:trPr>
        <w:tc>
          <w:tcPr>
            <w:tcW w:w="253" w:type="dxa"/>
          </w:tcPr>
          <w:p w14:paraId="6DA9AC09" w14:textId="77777777" w:rsidR="00ED147F" w:rsidRPr="00C738D2" w:rsidRDefault="00ED147F" w:rsidP="007F79D2">
            <w:pPr>
              <w:rPr>
                <w:rFonts w:ascii="Arial" w:hAnsi="Arial" w:cs="Arial"/>
                <w:b/>
                <w:szCs w:val="24"/>
              </w:rPr>
            </w:pPr>
          </w:p>
        </w:tc>
        <w:tc>
          <w:tcPr>
            <w:tcW w:w="9524" w:type="dxa"/>
            <w:gridSpan w:val="3"/>
          </w:tcPr>
          <w:p w14:paraId="2139D28D" w14:textId="77777777" w:rsidR="00ED147F" w:rsidRPr="00C738D2" w:rsidRDefault="00ED147F" w:rsidP="00250CDB">
            <w:pPr>
              <w:pStyle w:val="Heading2"/>
              <w:numPr>
                <w:ilvl w:val="1"/>
                <w:numId w:val="149"/>
              </w:numPr>
              <w:tabs>
                <w:tab w:val="clear" w:pos="720"/>
                <w:tab w:val="num" w:pos="1029"/>
              </w:tabs>
              <w:spacing w:before="160"/>
              <w:ind w:left="1022" w:hanging="360"/>
              <w:rPr>
                <w:rFonts w:cs="Arial"/>
                <w:kern w:val="0"/>
                <w:szCs w:val="24"/>
              </w:rPr>
            </w:pPr>
            <w:bookmarkStart w:id="127" w:name="_Toc375296413"/>
            <w:bookmarkStart w:id="128" w:name="_Toc53502090"/>
            <w:r w:rsidRPr="00C738D2">
              <w:rPr>
                <w:kern w:val="0"/>
              </w:rPr>
              <w:t>Telemetering and Revenue Metering</w:t>
            </w:r>
            <w:bookmarkEnd w:id="127"/>
            <w:bookmarkEnd w:id="128"/>
          </w:p>
        </w:tc>
      </w:tr>
      <w:tr w:rsidR="00ED147F" w:rsidRPr="00C738D2" w14:paraId="468E762B" w14:textId="77777777" w:rsidTr="001D4185">
        <w:trPr>
          <w:gridBefore w:val="1"/>
          <w:wBefore w:w="17" w:type="dxa"/>
          <w:jc w:val="center"/>
        </w:trPr>
        <w:tc>
          <w:tcPr>
            <w:tcW w:w="253" w:type="dxa"/>
          </w:tcPr>
          <w:p w14:paraId="74645C24" w14:textId="77777777" w:rsidR="00ED147F" w:rsidRPr="00C738D2" w:rsidRDefault="00ED147F" w:rsidP="007F79D2">
            <w:pPr>
              <w:rPr>
                <w:rFonts w:ascii="Arial" w:hAnsi="Arial" w:cs="Arial"/>
                <w:b/>
                <w:szCs w:val="24"/>
              </w:rPr>
            </w:pPr>
          </w:p>
        </w:tc>
        <w:tc>
          <w:tcPr>
            <w:tcW w:w="9524" w:type="dxa"/>
            <w:gridSpan w:val="3"/>
          </w:tcPr>
          <w:p w14:paraId="492FB70E" w14:textId="31300C69" w:rsidR="00ED147F" w:rsidRPr="00C738D2" w:rsidRDefault="00ED147F" w:rsidP="00C44D0C">
            <w:pPr>
              <w:numPr>
                <w:ilvl w:val="0"/>
                <w:numId w:val="57"/>
              </w:numPr>
              <w:tabs>
                <w:tab w:val="left" w:pos="1389"/>
              </w:tabs>
              <w:spacing w:before="100" w:after="100"/>
              <w:ind w:left="1389"/>
              <w:rPr>
                <w:rFonts w:ascii="Arial" w:hAnsi="Arial" w:cs="Arial"/>
                <w:b/>
                <w:kern w:val="28"/>
                <w:szCs w:val="24"/>
              </w:rPr>
            </w:pPr>
            <w:r w:rsidRPr="00C738D2">
              <w:rPr>
                <w:rFonts w:ascii="Arial" w:hAnsi="Arial" w:cs="Arial"/>
                <w:szCs w:val="24"/>
              </w:rPr>
              <w:t xml:space="preserve">Telemetering </w:t>
            </w:r>
            <w:r w:rsidR="00B77017" w:rsidRPr="00C738D2">
              <w:rPr>
                <w:rFonts w:ascii="Arial" w:hAnsi="Arial" w:cs="Arial"/>
                <w:szCs w:val="24"/>
              </w:rPr>
              <w:t xml:space="preserve">shall </w:t>
            </w:r>
            <w:r w:rsidRPr="00C738D2">
              <w:rPr>
                <w:rFonts w:ascii="Arial" w:hAnsi="Arial" w:cs="Arial"/>
                <w:szCs w:val="24"/>
              </w:rPr>
              <w:t xml:space="preserve">be maintained and calibrated by the Lead MP or their designee on an ongoing basis per OP-18.  ISO does </w:t>
            </w:r>
            <w:r w:rsidRPr="00C738D2">
              <w:rPr>
                <w:rFonts w:ascii="Arial" w:hAnsi="Arial" w:cs="Arial"/>
                <w:b/>
                <w:szCs w:val="24"/>
              </w:rPr>
              <w:t xml:space="preserve">not </w:t>
            </w:r>
            <w:r w:rsidRPr="00C738D2">
              <w:rPr>
                <w:rFonts w:ascii="Arial" w:hAnsi="Arial" w:cs="Arial"/>
                <w:szCs w:val="24"/>
              </w:rPr>
              <w:t xml:space="preserve">specify how the DE </w:t>
            </w:r>
            <w:r w:rsidR="00B77017" w:rsidRPr="00C738D2">
              <w:rPr>
                <w:rFonts w:ascii="Arial" w:hAnsi="Arial" w:cs="Arial"/>
                <w:szCs w:val="24"/>
              </w:rPr>
              <w:t xml:space="preserve">shall </w:t>
            </w:r>
            <w:r w:rsidRPr="00C738D2">
              <w:rPr>
                <w:rFonts w:ascii="Arial" w:hAnsi="Arial" w:cs="Arial"/>
                <w:szCs w:val="24"/>
              </w:rPr>
              <w:t xml:space="preserve">communicate with or obtain telemetering data from the sub-resource(s).  However, the telemetering requirement for the ATRR to provide data to ISO </w:t>
            </w:r>
            <w:r w:rsidR="000A2C71" w:rsidRPr="00C738D2">
              <w:rPr>
                <w:rFonts w:ascii="Arial" w:hAnsi="Arial" w:cs="Arial"/>
                <w:szCs w:val="24"/>
              </w:rPr>
              <w:t xml:space="preserve">shall </w:t>
            </w:r>
            <w:r w:rsidRPr="00C738D2">
              <w:rPr>
                <w:rFonts w:ascii="Arial" w:hAnsi="Arial" w:cs="Arial"/>
                <w:szCs w:val="24"/>
              </w:rPr>
              <w:t xml:space="preserve">meet the </w:t>
            </w:r>
            <w:r w:rsidR="00B77017" w:rsidRPr="00C738D2">
              <w:rPr>
                <w:rFonts w:ascii="Arial" w:hAnsi="Arial" w:cs="Arial"/>
                <w:szCs w:val="24"/>
              </w:rPr>
              <w:t xml:space="preserve">speed and accuracy </w:t>
            </w:r>
            <w:r w:rsidRPr="00C738D2">
              <w:rPr>
                <w:rFonts w:ascii="Arial" w:hAnsi="Arial" w:cs="Arial"/>
                <w:szCs w:val="24"/>
              </w:rPr>
              <w:t xml:space="preserve">requirements </w:t>
            </w:r>
            <w:r w:rsidR="000A2C71" w:rsidRPr="00C738D2">
              <w:rPr>
                <w:rFonts w:ascii="Arial" w:hAnsi="Arial" w:cs="Arial"/>
                <w:szCs w:val="24"/>
              </w:rPr>
              <w:t xml:space="preserve">of </w:t>
            </w:r>
            <w:r w:rsidR="00B77017" w:rsidRPr="00C738D2">
              <w:rPr>
                <w:rFonts w:ascii="Arial" w:hAnsi="Arial" w:cs="Arial"/>
                <w:szCs w:val="24"/>
              </w:rPr>
              <w:br/>
            </w:r>
            <w:r w:rsidRPr="00C738D2">
              <w:rPr>
                <w:rFonts w:ascii="Arial" w:hAnsi="Arial" w:cs="Arial"/>
                <w:szCs w:val="24"/>
              </w:rPr>
              <w:t xml:space="preserve">OP-18.  Metering requirements for ATRRs and any/all sub-resource(s) less than five (5) MW </w:t>
            </w:r>
            <w:r w:rsidR="00B77017" w:rsidRPr="00C738D2">
              <w:rPr>
                <w:rFonts w:ascii="Arial" w:hAnsi="Arial" w:cs="Arial"/>
                <w:szCs w:val="24"/>
              </w:rPr>
              <w:t xml:space="preserve">shall </w:t>
            </w:r>
            <w:r w:rsidRPr="00C738D2">
              <w:rPr>
                <w:rFonts w:ascii="Arial" w:hAnsi="Arial" w:cs="Arial"/>
                <w:szCs w:val="24"/>
              </w:rPr>
              <w:t xml:space="preserve">depend on their modeling option in the EMS and </w:t>
            </w:r>
            <w:r w:rsidR="006A2CB0" w:rsidRPr="00C738D2">
              <w:rPr>
                <w:rFonts w:ascii="Arial" w:hAnsi="Arial" w:cs="Arial"/>
                <w:szCs w:val="24"/>
              </w:rPr>
              <w:t>m</w:t>
            </w:r>
            <w:r w:rsidRPr="00C738D2">
              <w:rPr>
                <w:rFonts w:ascii="Arial" w:hAnsi="Arial" w:cs="Arial"/>
                <w:szCs w:val="24"/>
              </w:rPr>
              <w:t xml:space="preserve">arket </w:t>
            </w:r>
            <w:r w:rsidR="006A2CB0" w:rsidRPr="00C738D2">
              <w:rPr>
                <w:rFonts w:ascii="Arial" w:hAnsi="Arial" w:cs="Arial"/>
                <w:szCs w:val="24"/>
              </w:rPr>
              <w:t>s</w:t>
            </w:r>
            <w:r w:rsidRPr="00C738D2">
              <w:rPr>
                <w:rFonts w:ascii="Arial" w:hAnsi="Arial" w:cs="Arial"/>
                <w:szCs w:val="24"/>
              </w:rPr>
              <w:t>ystems:</w:t>
            </w:r>
          </w:p>
        </w:tc>
      </w:tr>
      <w:tr w:rsidR="00ED147F" w:rsidRPr="00C738D2" w14:paraId="1DF7FF89" w14:textId="77777777" w:rsidTr="001D4185">
        <w:trPr>
          <w:gridBefore w:val="1"/>
          <w:wBefore w:w="17" w:type="dxa"/>
          <w:jc w:val="center"/>
        </w:trPr>
        <w:tc>
          <w:tcPr>
            <w:tcW w:w="253" w:type="dxa"/>
          </w:tcPr>
          <w:p w14:paraId="6258208B" w14:textId="77777777" w:rsidR="00ED147F" w:rsidRPr="00C738D2" w:rsidRDefault="00ED147F" w:rsidP="00ED147F">
            <w:pPr>
              <w:spacing w:before="100" w:after="100"/>
              <w:rPr>
                <w:rFonts w:ascii="Arial" w:hAnsi="Arial" w:cs="Arial"/>
                <w:szCs w:val="24"/>
              </w:rPr>
            </w:pPr>
          </w:p>
        </w:tc>
        <w:tc>
          <w:tcPr>
            <w:tcW w:w="9524" w:type="dxa"/>
            <w:gridSpan w:val="3"/>
          </w:tcPr>
          <w:p w14:paraId="69E554ED" w14:textId="3AD889CB" w:rsidR="00ED147F" w:rsidRPr="00C738D2" w:rsidRDefault="00ED147F" w:rsidP="00B77017">
            <w:pPr>
              <w:numPr>
                <w:ilvl w:val="0"/>
                <w:numId w:val="74"/>
              </w:numPr>
              <w:tabs>
                <w:tab w:val="left" w:pos="1749"/>
              </w:tabs>
              <w:spacing w:before="100" w:after="100"/>
              <w:ind w:left="1749"/>
              <w:rPr>
                <w:rFonts w:ascii="Arial" w:hAnsi="Arial" w:cs="Arial"/>
                <w:kern w:val="28"/>
                <w:szCs w:val="24"/>
              </w:rPr>
            </w:pPr>
            <w:r w:rsidRPr="00C738D2">
              <w:rPr>
                <w:rFonts w:ascii="Arial" w:hAnsi="Arial" w:cs="Arial"/>
                <w:szCs w:val="24"/>
              </w:rPr>
              <w:t xml:space="preserve">Each ATRR, </w:t>
            </w:r>
            <w:r w:rsidR="00B77017" w:rsidRPr="00C738D2">
              <w:rPr>
                <w:rFonts w:ascii="Arial" w:hAnsi="Arial" w:cs="Arial"/>
                <w:szCs w:val="24"/>
              </w:rPr>
              <w:t xml:space="preserve">either </w:t>
            </w:r>
            <w:r w:rsidRPr="00C738D2">
              <w:rPr>
                <w:rFonts w:ascii="Arial" w:hAnsi="Arial" w:cs="Arial"/>
                <w:szCs w:val="24"/>
              </w:rPr>
              <w:t xml:space="preserve">as single or aggregate, greater than five (5) MW at a single node is represented in the EMS and </w:t>
            </w:r>
            <w:r w:rsidR="000A2C71" w:rsidRPr="00C738D2">
              <w:rPr>
                <w:rFonts w:ascii="Arial" w:hAnsi="Arial" w:cs="Arial"/>
                <w:szCs w:val="24"/>
              </w:rPr>
              <w:t xml:space="preserve">shall </w:t>
            </w:r>
            <w:r w:rsidRPr="00C738D2">
              <w:rPr>
                <w:rFonts w:ascii="Arial" w:hAnsi="Arial" w:cs="Arial"/>
                <w:szCs w:val="24"/>
              </w:rPr>
              <w:t>meet the telemetering requirements described in III.B.1 above</w:t>
            </w:r>
          </w:p>
        </w:tc>
      </w:tr>
      <w:tr w:rsidR="00ED147F" w:rsidRPr="00C738D2" w14:paraId="2417E562" w14:textId="77777777" w:rsidTr="001D4185">
        <w:trPr>
          <w:gridBefore w:val="1"/>
          <w:wBefore w:w="17" w:type="dxa"/>
          <w:jc w:val="center"/>
        </w:trPr>
        <w:tc>
          <w:tcPr>
            <w:tcW w:w="253" w:type="dxa"/>
          </w:tcPr>
          <w:p w14:paraId="4E12F2C6" w14:textId="77777777" w:rsidR="00ED147F" w:rsidRPr="00C738D2" w:rsidRDefault="00ED147F" w:rsidP="00ED147F">
            <w:pPr>
              <w:spacing w:before="100" w:after="100"/>
              <w:rPr>
                <w:rFonts w:ascii="Arial" w:hAnsi="Arial" w:cs="Arial"/>
                <w:b/>
                <w:szCs w:val="24"/>
              </w:rPr>
            </w:pPr>
          </w:p>
        </w:tc>
        <w:tc>
          <w:tcPr>
            <w:tcW w:w="9524" w:type="dxa"/>
            <w:gridSpan w:val="3"/>
          </w:tcPr>
          <w:p w14:paraId="47F88520" w14:textId="5F3FFF00" w:rsidR="00ED147F" w:rsidRPr="00C738D2" w:rsidRDefault="00ED147F" w:rsidP="00D80276">
            <w:pPr>
              <w:pStyle w:val="Heading2"/>
              <w:numPr>
                <w:ilvl w:val="1"/>
                <w:numId w:val="149"/>
              </w:numPr>
              <w:tabs>
                <w:tab w:val="clear" w:pos="720"/>
                <w:tab w:val="num" w:pos="1029"/>
              </w:tabs>
              <w:spacing w:before="160"/>
              <w:ind w:left="1022" w:hanging="360"/>
              <w:rPr>
                <w:rFonts w:cs="Arial"/>
                <w:kern w:val="0"/>
                <w:szCs w:val="24"/>
              </w:rPr>
            </w:pPr>
            <w:bookmarkStart w:id="129" w:name="_Toc53502091"/>
            <w:r w:rsidRPr="00C738D2">
              <w:rPr>
                <w:kern w:val="0"/>
              </w:rPr>
              <w:t xml:space="preserve">DE </w:t>
            </w:r>
            <w:r w:rsidR="00C071F8" w:rsidRPr="00C738D2">
              <w:rPr>
                <w:kern w:val="0"/>
              </w:rPr>
              <w:t>-</w:t>
            </w:r>
            <w:r w:rsidRPr="00C738D2">
              <w:rPr>
                <w:kern w:val="0"/>
              </w:rPr>
              <w:t xml:space="preserve"> Performance, Communication and Contro</w:t>
            </w:r>
            <w:r w:rsidR="00C071F8" w:rsidRPr="00C738D2">
              <w:rPr>
                <w:kern w:val="0"/>
              </w:rPr>
              <w:t>l</w:t>
            </w:r>
            <w:bookmarkEnd w:id="129"/>
          </w:p>
        </w:tc>
      </w:tr>
      <w:tr w:rsidR="00E21DD9" w:rsidRPr="00C738D2" w14:paraId="15CBC76B" w14:textId="77777777" w:rsidTr="001D4185">
        <w:trPr>
          <w:gridAfter w:val="2"/>
          <w:wAfter w:w="197" w:type="dxa"/>
          <w:jc w:val="center"/>
        </w:trPr>
        <w:tc>
          <w:tcPr>
            <w:tcW w:w="270" w:type="dxa"/>
            <w:gridSpan w:val="2"/>
          </w:tcPr>
          <w:p w14:paraId="7A0FD766" w14:textId="77777777" w:rsidR="00E21DD9" w:rsidRPr="00C738D2" w:rsidRDefault="00E21DD9" w:rsidP="00CE6C45">
            <w:pPr>
              <w:spacing w:before="100" w:after="100"/>
              <w:rPr>
                <w:rFonts w:ascii="Arial" w:hAnsi="Arial" w:cs="Arial"/>
              </w:rPr>
            </w:pPr>
          </w:p>
        </w:tc>
        <w:tc>
          <w:tcPr>
            <w:tcW w:w="9327" w:type="dxa"/>
          </w:tcPr>
          <w:p w14:paraId="4CC75319" w14:textId="0E53C666" w:rsidR="00E21DD9" w:rsidRPr="00C738D2" w:rsidRDefault="00E21DD9" w:rsidP="00CE6C45">
            <w:pPr>
              <w:spacing w:before="100" w:after="100"/>
              <w:ind w:left="1029"/>
              <w:rPr>
                <w:rFonts w:ascii="Arial" w:hAnsi="Arial" w:cs="Arial"/>
                <w:szCs w:val="24"/>
              </w:rPr>
            </w:pPr>
            <w:r w:rsidRPr="00C738D2">
              <w:rPr>
                <w:rFonts w:ascii="Arial" w:hAnsi="Arial"/>
                <w:kern w:val="28"/>
              </w:rPr>
              <w:t>DE Performance, Communication and Control for CSFs is governed by Section VII.B of this OP.  For all other ATRRs:</w:t>
            </w:r>
          </w:p>
        </w:tc>
      </w:tr>
      <w:tr w:rsidR="005D4F05" w:rsidRPr="00C738D2" w14:paraId="0B4F95B2" w14:textId="77777777" w:rsidTr="001D4185">
        <w:trPr>
          <w:gridBefore w:val="1"/>
          <w:wBefore w:w="17" w:type="dxa"/>
          <w:jc w:val="center"/>
        </w:trPr>
        <w:tc>
          <w:tcPr>
            <w:tcW w:w="253" w:type="dxa"/>
          </w:tcPr>
          <w:p w14:paraId="43C7A264" w14:textId="77777777" w:rsidR="005D4F05" w:rsidRPr="00C738D2" w:rsidRDefault="005D4F05" w:rsidP="005D4F05">
            <w:pPr>
              <w:spacing w:before="100" w:after="100"/>
              <w:rPr>
                <w:rFonts w:ascii="Arial" w:hAnsi="Arial" w:cs="Arial"/>
                <w:szCs w:val="24"/>
              </w:rPr>
            </w:pPr>
          </w:p>
        </w:tc>
        <w:tc>
          <w:tcPr>
            <w:tcW w:w="9524" w:type="dxa"/>
            <w:gridSpan w:val="3"/>
          </w:tcPr>
          <w:p w14:paraId="5CAD9C3C" w14:textId="6B7511EE" w:rsidR="005D4F05" w:rsidRPr="00C738D2" w:rsidRDefault="005D4F05" w:rsidP="001F0084">
            <w:pPr>
              <w:numPr>
                <w:ilvl w:val="0"/>
                <w:numId w:val="241"/>
              </w:numPr>
              <w:tabs>
                <w:tab w:val="left" w:pos="1389"/>
              </w:tabs>
              <w:spacing w:before="100" w:after="100"/>
              <w:ind w:left="1389"/>
              <w:rPr>
                <w:rFonts w:ascii="Arial" w:hAnsi="Arial"/>
                <w:kern w:val="28"/>
              </w:rPr>
            </w:pPr>
            <w:r w:rsidRPr="00C738D2">
              <w:rPr>
                <w:rFonts w:ascii="Arial" w:hAnsi="Arial" w:cs="Arial"/>
                <w:szCs w:val="24"/>
              </w:rPr>
              <w:t xml:space="preserve">Each DE </w:t>
            </w:r>
            <w:r w:rsidR="00B77017" w:rsidRPr="00C738D2">
              <w:rPr>
                <w:rFonts w:ascii="Arial" w:hAnsi="Arial" w:cs="Arial"/>
                <w:szCs w:val="24"/>
              </w:rPr>
              <w:t xml:space="preserve">shall </w:t>
            </w:r>
            <w:r w:rsidRPr="00C738D2">
              <w:rPr>
                <w:rFonts w:ascii="Arial" w:hAnsi="Arial" w:cs="Arial"/>
                <w:szCs w:val="24"/>
              </w:rPr>
              <w:t xml:space="preserve">provide dispatch services from a single physical location for a defined ATRR and shall be the single point of contact to receive, acknowledge receipt, and implement ISO Dispatch Instructions and related communications.  If prior approval from the ISO </w:t>
            </w:r>
            <w:r w:rsidR="000A2C71" w:rsidRPr="00C738D2">
              <w:rPr>
                <w:rFonts w:ascii="Arial" w:hAnsi="Arial" w:cs="Arial"/>
                <w:szCs w:val="24"/>
              </w:rPr>
              <w:t>c</w:t>
            </w:r>
            <w:r w:rsidRPr="00C738D2">
              <w:rPr>
                <w:rFonts w:ascii="Arial" w:hAnsi="Arial" w:cs="Arial"/>
                <w:szCs w:val="24"/>
              </w:rPr>
              <w:t xml:space="preserve">ontrol </w:t>
            </w:r>
            <w:r w:rsidR="000A2C71" w:rsidRPr="00C738D2">
              <w:rPr>
                <w:rFonts w:ascii="Arial" w:hAnsi="Arial" w:cs="Arial"/>
                <w:szCs w:val="24"/>
              </w:rPr>
              <w:t>r</w:t>
            </w:r>
            <w:r w:rsidRPr="00C738D2">
              <w:rPr>
                <w:rFonts w:ascii="Arial" w:hAnsi="Arial" w:cs="Arial"/>
                <w:szCs w:val="24"/>
              </w:rPr>
              <w:t>oom has been obtained, the operation</w:t>
            </w:r>
            <w:r w:rsidRPr="00C738D2">
              <w:t xml:space="preserve"> </w:t>
            </w:r>
            <w:r w:rsidRPr="00C738D2">
              <w:rPr>
                <w:rFonts w:ascii="Arial" w:hAnsi="Arial" w:cs="Arial"/>
                <w:szCs w:val="24"/>
              </w:rPr>
              <w:t xml:space="preserve">from a single physical location </w:t>
            </w:r>
            <w:r w:rsidR="00B77017" w:rsidRPr="00C738D2">
              <w:rPr>
                <w:rFonts w:ascii="Arial" w:hAnsi="Arial" w:cs="Arial"/>
                <w:szCs w:val="24"/>
              </w:rPr>
              <w:t xml:space="preserve">shall </w:t>
            </w:r>
            <w:r w:rsidRPr="00C738D2">
              <w:rPr>
                <w:rFonts w:ascii="Arial" w:hAnsi="Arial" w:cs="Arial"/>
                <w:szCs w:val="24"/>
              </w:rPr>
              <w:t>allow for exigent conditions, as well as for infrequent, periodic testing &amp; training needs.</w:t>
            </w:r>
          </w:p>
        </w:tc>
      </w:tr>
      <w:tr w:rsidR="005D4F05" w:rsidRPr="00C738D2" w14:paraId="6BC2A6A6" w14:textId="77777777" w:rsidTr="001D4185">
        <w:trPr>
          <w:gridAfter w:val="1"/>
          <w:wAfter w:w="190" w:type="dxa"/>
          <w:jc w:val="center"/>
        </w:trPr>
        <w:tc>
          <w:tcPr>
            <w:tcW w:w="270" w:type="dxa"/>
            <w:gridSpan w:val="2"/>
          </w:tcPr>
          <w:p w14:paraId="072E96B9" w14:textId="77777777" w:rsidR="005D4F05" w:rsidRPr="00C738D2" w:rsidRDefault="005D4F05" w:rsidP="007F79D2">
            <w:pPr>
              <w:pStyle w:val="DocumentText"/>
              <w:rPr>
                <w:rFonts w:ascii="Arial" w:hAnsi="Arial" w:cs="Arial"/>
              </w:rPr>
            </w:pPr>
          </w:p>
        </w:tc>
        <w:tc>
          <w:tcPr>
            <w:tcW w:w="9334" w:type="dxa"/>
            <w:gridSpan w:val="2"/>
          </w:tcPr>
          <w:p w14:paraId="2158EE82" w14:textId="7182E941" w:rsidR="005D4F05" w:rsidRPr="00C738D2" w:rsidRDefault="005D4F05">
            <w:pPr>
              <w:numPr>
                <w:ilvl w:val="0"/>
                <w:numId w:val="390"/>
              </w:numPr>
              <w:tabs>
                <w:tab w:val="left" w:pos="1749"/>
              </w:tabs>
              <w:spacing w:before="100" w:after="100"/>
              <w:ind w:left="1780"/>
              <w:rPr>
                <w:rFonts w:ascii="Arial" w:hAnsi="Arial" w:cs="Arial"/>
                <w:szCs w:val="24"/>
              </w:rPr>
              <w:pPrChange w:id="130" w:author="McLaughlin, Troy" w:date="2024-08-22T15:27:00Z">
                <w:pPr>
                  <w:numPr>
                    <w:numId w:val="303"/>
                  </w:numPr>
                  <w:tabs>
                    <w:tab w:val="left" w:pos="1749"/>
                  </w:tabs>
                  <w:spacing w:before="100" w:after="100"/>
                  <w:ind w:left="1749" w:hanging="360"/>
                </w:pPr>
              </w:pPrChange>
            </w:pPr>
            <w:r w:rsidRPr="00C738D2">
              <w:rPr>
                <w:rFonts w:ascii="Arial" w:hAnsi="Arial" w:cs="Arial"/>
                <w:b/>
                <w:szCs w:val="24"/>
              </w:rPr>
              <w:t>No</w:t>
            </w:r>
            <w:r w:rsidRPr="00C738D2">
              <w:rPr>
                <w:rFonts w:ascii="Arial" w:hAnsi="Arial" w:cs="Arial"/>
                <w:szCs w:val="24"/>
              </w:rPr>
              <w:t xml:space="preserve"> </w:t>
            </w:r>
            <w:r w:rsidR="000A2C71" w:rsidRPr="00C738D2">
              <w:rPr>
                <w:rFonts w:ascii="Arial" w:hAnsi="Arial" w:cs="Arial"/>
                <w:szCs w:val="24"/>
              </w:rPr>
              <w:t>e</w:t>
            </w:r>
            <w:r w:rsidRPr="00C738D2">
              <w:rPr>
                <w:rFonts w:ascii="Arial" w:hAnsi="Arial" w:cs="Arial"/>
                <w:szCs w:val="24"/>
              </w:rPr>
              <w:t>ntity shall be recognized as a DE unless it meets the requirements in this OP and has been registered pursuant to M-RPA</w:t>
            </w:r>
            <w:r w:rsidR="001D632A" w:rsidRPr="00C738D2">
              <w:rPr>
                <w:rFonts w:ascii="Arial" w:hAnsi="Arial" w:cs="Arial"/>
                <w:szCs w:val="24"/>
              </w:rPr>
              <w:t>.</w:t>
            </w:r>
          </w:p>
        </w:tc>
      </w:tr>
      <w:tr w:rsidR="005D4F05" w:rsidRPr="00C738D2" w14:paraId="07C33864" w14:textId="77777777" w:rsidTr="001D4185">
        <w:trPr>
          <w:gridAfter w:val="1"/>
          <w:wAfter w:w="190" w:type="dxa"/>
          <w:jc w:val="center"/>
        </w:trPr>
        <w:tc>
          <w:tcPr>
            <w:tcW w:w="270" w:type="dxa"/>
            <w:gridSpan w:val="2"/>
          </w:tcPr>
          <w:p w14:paraId="25801BB4" w14:textId="77777777" w:rsidR="005D4F05" w:rsidRPr="00C738D2" w:rsidRDefault="005D4F05" w:rsidP="007F79D2">
            <w:pPr>
              <w:pStyle w:val="DocumentText"/>
              <w:rPr>
                <w:rFonts w:ascii="Arial" w:hAnsi="Arial" w:cs="Arial"/>
              </w:rPr>
            </w:pPr>
          </w:p>
        </w:tc>
        <w:tc>
          <w:tcPr>
            <w:tcW w:w="9334" w:type="dxa"/>
            <w:gridSpan w:val="2"/>
          </w:tcPr>
          <w:p w14:paraId="3EB3835C" w14:textId="5E3775BB" w:rsidR="005D4F05" w:rsidRPr="00C738D2" w:rsidRDefault="005D4F05">
            <w:pPr>
              <w:numPr>
                <w:ilvl w:val="0"/>
                <w:numId w:val="390"/>
              </w:numPr>
              <w:tabs>
                <w:tab w:val="left" w:pos="1749"/>
              </w:tabs>
              <w:spacing w:before="100" w:after="100"/>
              <w:ind w:left="1749"/>
              <w:rPr>
                <w:rFonts w:ascii="Arial" w:hAnsi="Arial" w:cs="Arial"/>
                <w:szCs w:val="24"/>
              </w:rPr>
              <w:pPrChange w:id="131" w:author="McLaughlin, Troy" w:date="2024-08-22T15:27:00Z">
                <w:pPr>
                  <w:numPr>
                    <w:numId w:val="303"/>
                  </w:numPr>
                  <w:tabs>
                    <w:tab w:val="left" w:pos="1749"/>
                  </w:tabs>
                  <w:spacing w:before="100" w:after="100"/>
                  <w:ind w:left="1749" w:hanging="360"/>
                </w:pPr>
              </w:pPrChange>
            </w:pPr>
            <w:r w:rsidRPr="00C738D2">
              <w:rPr>
                <w:rFonts w:ascii="Arial" w:hAnsi="Arial" w:cs="Arial"/>
                <w:szCs w:val="24"/>
              </w:rPr>
              <w:t>All DE contact information shall be confirmed and/or updated by the DE on an annual basis or upon change.</w:t>
            </w:r>
          </w:p>
        </w:tc>
      </w:tr>
      <w:tr w:rsidR="005D4F05" w:rsidRPr="00C738D2" w14:paraId="5946E1D7" w14:textId="77777777" w:rsidTr="001D4185">
        <w:trPr>
          <w:gridBefore w:val="1"/>
          <w:wBefore w:w="17" w:type="dxa"/>
          <w:jc w:val="center"/>
        </w:trPr>
        <w:tc>
          <w:tcPr>
            <w:tcW w:w="253" w:type="dxa"/>
          </w:tcPr>
          <w:p w14:paraId="6757113E" w14:textId="77777777" w:rsidR="005D4F05" w:rsidRPr="00C738D2" w:rsidRDefault="005D4F05" w:rsidP="005D4F05">
            <w:pPr>
              <w:spacing w:before="100" w:after="100"/>
              <w:rPr>
                <w:rFonts w:ascii="Arial" w:hAnsi="Arial" w:cs="Arial"/>
                <w:szCs w:val="24"/>
              </w:rPr>
            </w:pPr>
          </w:p>
        </w:tc>
        <w:tc>
          <w:tcPr>
            <w:tcW w:w="9524" w:type="dxa"/>
            <w:gridSpan w:val="3"/>
          </w:tcPr>
          <w:p w14:paraId="123D6B37" w14:textId="77777777" w:rsidR="005D4F05" w:rsidRPr="00C738D2" w:rsidRDefault="005D4F05" w:rsidP="001F0084">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Each DE shall comply with all requirements of the ISO Operating Documents to the same extent as if the Lead MP were carrying out the functions of the DE.</w:t>
            </w:r>
          </w:p>
        </w:tc>
      </w:tr>
      <w:tr w:rsidR="005D4F05" w:rsidRPr="00C738D2" w14:paraId="310264EE" w14:textId="77777777" w:rsidTr="001D4185">
        <w:trPr>
          <w:gridBefore w:val="1"/>
          <w:wBefore w:w="17" w:type="dxa"/>
          <w:jc w:val="center"/>
        </w:trPr>
        <w:tc>
          <w:tcPr>
            <w:tcW w:w="253" w:type="dxa"/>
          </w:tcPr>
          <w:p w14:paraId="0F52CC2D" w14:textId="77777777" w:rsidR="005D4F05" w:rsidRPr="00C738D2" w:rsidRDefault="005D4F05" w:rsidP="005D4F05">
            <w:pPr>
              <w:spacing w:before="100" w:after="100"/>
              <w:rPr>
                <w:rFonts w:ascii="Arial" w:hAnsi="Arial" w:cs="Arial"/>
                <w:szCs w:val="24"/>
              </w:rPr>
            </w:pPr>
          </w:p>
        </w:tc>
        <w:tc>
          <w:tcPr>
            <w:tcW w:w="9524" w:type="dxa"/>
            <w:gridSpan w:val="3"/>
          </w:tcPr>
          <w:p w14:paraId="766F905E" w14:textId="7B5CAB84" w:rsidR="005D4F05" w:rsidRPr="00C738D2" w:rsidRDefault="005D4F05" w:rsidP="001F0084">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ISO shall communicate with the DE via electronic dispatch through an ISO connected RTU or voice communications through an </w:t>
            </w:r>
            <w:r w:rsidR="000A2C71" w:rsidRPr="00C738D2">
              <w:rPr>
                <w:rFonts w:ascii="Arial" w:hAnsi="Arial" w:cs="Arial"/>
                <w:szCs w:val="24"/>
              </w:rPr>
              <w:t>a</w:t>
            </w:r>
            <w:r w:rsidRPr="00C738D2">
              <w:rPr>
                <w:rFonts w:ascii="Arial" w:hAnsi="Arial" w:cs="Arial"/>
                <w:szCs w:val="24"/>
              </w:rPr>
              <w:t>uto</w:t>
            </w:r>
            <w:r w:rsidR="000A2C71" w:rsidRPr="00C738D2">
              <w:rPr>
                <w:rFonts w:ascii="Arial" w:hAnsi="Arial" w:cs="Arial"/>
                <w:szCs w:val="24"/>
              </w:rPr>
              <w:t>matic r</w:t>
            </w:r>
            <w:r w:rsidRPr="00C738D2">
              <w:rPr>
                <w:rFonts w:ascii="Arial" w:hAnsi="Arial" w:cs="Arial"/>
                <w:szCs w:val="24"/>
              </w:rPr>
              <w:t>ing</w:t>
            </w:r>
            <w:r w:rsidR="000A2C71" w:rsidRPr="00C738D2">
              <w:rPr>
                <w:rFonts w:ascii="Arial" w:hAnsi="Arial" w:cs="Arial"/>
                <w:szCs w:val="24"/>
              </w:rPr>
              <w:t>d</w:t>
            </w:r>
            <w:r w:rsidRPr="00C738D2">
              <w:rPr>
                <w:rFonts w:ascii="Arial" w:hAnsi="Arial" w:cs="Arial"/>
                <w:szCs w:val="24"/>
              </w:rPr>
              <w:t xml:space="preserve">own </w:t>
            </w:r>
            <w:r w:rsidRPr="00C738D2">
              <w:rPr>
                <w:rFonts w:ascii="Arial" w:hAnsi="Arial" w:cs="Arial"/>
                <w:szCs w:val="24"/>
              </w:rPr>
              <w:lastRenderedPageBreak/>
              <w:t xml:space="preserve">telephone circuit or one of the dedicated 24x7 phone numbers identified during DE </w:t>
            </w:r>
            <w:r w:rsidR="006A2CB0" w:rsidRPr="00C738D2">
              <w:rPr>
                <w:rFonts w:ascii="Arial" w:hAnsi="Arial" w:cs="Arial"/>
                <w:szCs w:val="24"/>
              </w:rPr>
              <w:t>r</w:t>
            </w:r>
            <w:r w:rsidRPr="00C738D2">
              <w:rPr>
                <w:rFonts w:ascii="Arial" w:hAnsi="Arial" w:cs="Arial"/>
                <w:szCs w:val="24"/>
              </w:rPr>
              <w:t>egistration in accordance with M-RPA.</w:t>
            </w:r>
          </w:p>
        </w:tc>
      </w:tr>
      <w:tr w:rsidR="005D4F05" w:rsidRPr="00C738D2" w14:paraId="00B39782" w14:textId="77777777" w:rsidTr="001D4185">
        <w:trPr>
          <w:gridBefore w:val="1"/>
          <w:wBefore w:w="17" w:type="dxa"/>
          <w:jc w:val="center"/>
        </w:trPr>
        <w:tc>
          <w:tcPr>
            <w:tcW w:w="253" w:type="dxa"/>
          </w:tcPr>
          <w:p w14:paraId="43E6BED3" w14:textId="77777777" w:rsidR="005D4F05" w:rsidRPr="00C738D2" w:rsidRDefault="005D4F05" w:rsidP="005D4F05">
            <w:pPr>
              <w:spacing w:before="100" w:after="100"/>
              <w:rPr>
                <w:rFonts w:ascii="Arial" w:hAnsi="Arial" w:cs="Arial"/>
                <w:szCs w:val="24"/>
              </w:rPr>
            </w:pPr>
          </w:p>
        </w:tc>
        <w:tc>
          <w:tcPr>
            <w:tcW w:w="9524" w:type="dxa"/>
            <w:gridSpan w:val="3"/>
          </w:tcPr>
          <w:p w14:paraId="06337F9F" w14:textId="7D2755C6" w:rsidR="005D4F05" w:rsidRPr="00C738D2" w:rsidRDefault="005D4F05" w:rsidP="008F3281">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The DE shall have the knowledge and authority to act on ISO Dispatch Instructions for all ISO registered assets it manages for dispatch, as defined in Section II</w:t>
            </w:r>
            <w:r w:rsidR="00824AF1" w:rsidRPr="00C738D2">
              <w:rPr>
                <w:rFonts w:ascii="Arial" w:hAnsi="Arial" w:cs="Arial"/>
                <w:szCs w:val="24"/>
              </w:rPr>
              <w:t>I</w:t>
            </w:r>
            <w:r w:rsidRPr="00C738D2">
              <w:rPr>
                <w:rFonts w:ascii="Arial" w:hAnsi="Arial" w:cs="Arial"/>
                <w:szCs w:val="24"/>
              </w:rPr>
              <w:t>.</w:t>
            </w:r>
            <w:r w:rsidR="008F3281" w:rsidRPr="00C738D2">
              <w:rPr>
                <w:rFonts w:ascii="Arial" w:hAnsi="Arial" w:cs="Arial"/>
                <w:szCs w:val="24"/>
              </w:rPr>
              <w:t xml:space="preserve">E AGC </w:t>
            </w:r>
            <w:r w:rsidRPr="00C738D2">
              <w:rPr>
                <w:rFonts w:ascii="Arial" w:hAnsi="Arial" w:cs="Arial"/>
                <w:szCs w:val="24"/>
              </w:rPr>
              <w:t>Dispatch Instructions of this OP.</w:t>
            </w:r>
          </w:p>
        </w:tc>
      </w:tr>
      <w:tr w:rsidR="005D4F05" w:rsidRPr="00C738D2" w14:paraId="2A6FEF9A" w14:textId="77777777" w:rsidTr="001D4185">
        <w:trPr>
          <w:gridBefore w:val="1"/>
          <w:wBefore w:w="17" w:type="dxa"/>
          <w:jc w:val="center"/>
        </w:trPr>
        <w:tc>
          <w:tcPr>
            <w:tcW w:w="253" w:type="dxa"/>
          </w:tcPr>
          <w:p w14:paraId="04C8182B" w14:textId="77777777" w:rsidR="005D4F05" w:rsidRPr="00C738D2" w:rsidRDefault="005D4F05" w:rsidP="005D4F05">
            <w:pPr>
              <w:spacing w:before="100" w:after="100"/>
              <w:rPr>
                <w:rFonts w:ascii="Arial" w:hAnsi="Arial" w:cs="Arial"/>
                <w:szCs w:val="24"/>
              </w:rPr>
            </w:pPr>
          </w:p>
        </w:tc>
        <w:tc>
          <w:tcPr>
            <w:tcW w:w="9524" w:type="dxa"/>
            <w:gridSpan w:val="3"/>
          </w:tcPr>
          <w:p w14:paraId="0B53D71B" w14:textId="36752841" w:rsidR="005D4F05" w:rsidRPr="00C738D2" w:rsidRDefault="005D4F05" w:rsidP="00C44D0C">
            <w:pPr>
              <w:numPr>
                <w:ilvl w:val="0"/>
                <w:numId w:val="242"/>
              </w:numPr>
              <w:tabs>
                <w:tab w:val="left" w:pos="1749"/>
              </w:tabs>
              <w:spacing w:before="100" w:after="100"/>
              <w:ind w:left="1749"/>
              <w:rPr>
                <w:rFonts w:ascii="Arial" w:hAnsi="Arial" w:cs="Arial"/>
                <w:szCs w:val="24"/>
              </w:rPr>
            </w:pPr>
            <w:r w:rsidRPr="00C738D2">
              <w:rPr>
                <w:rFonts w:ascii="Arial" w:hAnsi="Arial" w:cs="Arial"/>
                <w:szCs w:val="24"/>
              </w:rPr>
              <w:t xml:space="preserve">Any control equipment used to start, stop or vary the output of the ATRR, from a remote location, </w:t>
            </w:r>
            <w:r w:rsidR="000A2C71" w:rsidRPr="00C738D2">
              <w:rPr>
                <w:rFonts w:ascii="Arial" w:hAnsi="Arial" w:cs="Arial"/>
                <w:szCs w:val="24"/>
              </w:rPr>
              <w:t xml:space="preserve">shall </w:t>
            </w:r>
            <w:r w:rsidRPr="00C738D2">
              <w:rPr>
                <w:rFonts w:ascii="Arial" w:hAnsi="Arial" w:cs="Arial"/>
                <w:szCs w:val="24"/>
              </w:rPr>
              <w:t xml:space="preserve">meet the </w:t>
            </w:r>
            <w:r w:rsidR="00B77017" w:rsidRPr="00C738D2">
              <w:rPr>
                <w:rFonts w:ascii="Arial" w:hAnsi="Arial" w:cs="Arial"/>
                <w:szCs w:val="24"/>
              </w:rPr>
              <w:t xml:space="preserve">speed, accuracy and data channel </w:t>
            </w:r>
            <w:r w:rsidRPr="00C738D2">
              <w:rPr>
                <w:rFonts w:ascii="Arial" w:hAnsi="Arial" w:cs="Arial"/>
                <w:szCs w:val="24"/>
              </w:rPr>
              <w:t xml:space="preserve">requirements </w:t>
            </w:r>
            <w:r w:rsidR="000A2C71" w:rsidRPr="00C738D2">
              <w:rPr>
                <w:rFonts w:ascii="Arial" w:hAnsi="Arial" w:cs="Arial"/>
                <w:szCs w:val="24"/>
              </w:rPr>
              <w:t xml:space="preserve">of </w:t>
            </w:r>
            <w:r w:rsidRPr="00C738D2">
              <w:rPr>
                <w:rFonts w:ascii="Arial" w:hAnsi="Arial" w:cs="Arial"/>
                <w:szCs w:val="24"/>
              </w:rPr>
              <w:t xml:space="preserve">OP-18.  Such equipment </w:t>
            </w:r>
            <w:r w:rsidR="000A2C71" w:rsidRPr="00C738D2">
              <w:rPr>
                <w:rFonts w:ascii="Arial" w:hAnsi="Arial" w:cs="Arial"/>
                <w:szCs w:val="24"/>
              </w:rPr>
              <w:t xml:space="preserve">shall </w:t>
            </w:r>
            <w:r w:rsidRPr="00C738D2">
              <w:rPr>
                <w:rFonts w:ascii="Arial" w:hAnsi="Arial" w:cs="Arial"/>
                <w:szCs w:val="24"/>
              </w:rPr>
              <w:t xml:space="preserve">be maintained by the Lead MP according to ISO requirements contained in OP-18 and OP-2.  ISO System Operators </w:t>
            </w:r>
            <w:r w:rsidR="000A2C71" w:rsidRPr="00C738D2">
              <w:rPr>
                <w:rFonts w:ascii="Arial" w:hAnsi="Arial" w:cs="Arial"/>
                <w:szCs w:val="24"/>
              </w:rPr>
              <w:t xml:space="preserve">shall </w:t>
            </w:r>
            <w:r w:rsidRPr="00C738D2">
              <w:rPr>
                <w:rFonts w:ascii="Arial" w:hAnsi="Arial" w:cs="Arial"/>
                <w:szCs w:val="24"/>
              </w:rPr>
              <w:t xml:space="preserve">be notified as soon as practicable if the equipment is incapable of meeting the requirements of OP-18.  Steps </w:t>
            </w:r>
            <w:r w:rsidR="00B77017" w:rsidRPr="00C738D2">
              <w:rPr>
                <w:rFonts w:ascii="Arial" w:hAnsi="Arial" w:cs="Arial"/>
                <w:szCs w:val="24"/>
              </w:rPr>
              <w:t xml:space="preserve">shall </w:t>
            </w:r>
            <w:r w:rsidRPr="00C738D2">
              <w:rPr>
                <w:rFonts w:ascii="Arial" w:hAnsi="Arial" w:cs="Arial"/>
                <w:szCs w:val="24"/>
              </w:rPr>
              <w:t xml:space="preserve">be taken to restore the equipment to normal operating conditions as soon as possible </w:t>
            </w:r>
            <w:r w:rsidR="00B77017" w:rsidRPr="00C738D2">
              <w:rPr>
                <w:rFonts w:ascii="Arial" w:hAnsi="Arial" w:cs="Arial"/>
                <w:szCs w:val="24"/>
              </w:rPr>
              <w:t>pursuant to</w:t>
            </w:r>
            <w:r w:rsidRPr="00C738D2">
              <w:rPr>
                <w:rFonts w:ascii="Arial" w:hAnsi="Arial" w:cs="Arial"/>
                <w:szCs w:val="24"/>
              </w:rPr>
              <w:t xml:space="preserve"> OP-2</w:t>
            </w:r>
            <w:r w:rsidR="001D632A" w:rsidRPr="00C738D2">
              <w:rPr>
                <w:rFonts w:ascii="Arial" w:hAnsi="Arial" w:cs="Arial"/>
                <w:szCs w:val="24"/>
              </w:rPr>
              <w:t>.</w:t>
            </w:r>
          </w:p>
        </w:tc>
      </w:tr>
      <w:tr w:rsidR="005D4F05" w:rsidRPr="00C738D2" w14:paraId="4D5FA8B6" w14:textId="77777777" w:rsidTr="001D4185">
        <w:trPr>
          <w:gridBefore w:val="1"/>
          <w:wBefore w:w="17" w:type="dxa"/>
          <w:jc w:val="center"/>
        </w:trPr>
        <w:tc>
          <w:tcPr>
            <w:tcW w:w="253" w:type="dxa"/>
          </w:tcPr>
          <w:p w14:paraId="2347BF66" w14:textId="77777777" w:rsidR="005D4F05" w:rsidRPr="00C738D2" w:rsidRDefault="005D4F05" w:rsidP="005D4F05">
            <w:pPr>
              <w:spacing w:before="100" w:after="100"/>
              <w:rPr>
                <w:rFonts w:ascii="Arial" w:hAnsi="Arial" w:cs="Arial"/>
                <w:szCs w:val="24"/>
              </w:rPr>
            </w:pPr>
          </w:p>
        </w:tc>
        <w:tc>
          <w:tcPr>
            <w:tcW w:w="9524" w:type="dxa"/>
            <w:gridSpan w:val="3"/>
          </w:tcPr>
          <w:p w14:paraId="12868316" w14:textId="291B6121" w:rsidR="005D4F05" w:rsidRPr="00C738D2" w:rsidRDefault="005D4F05" w:rsidP="00E24E0A">
            <w:pPr>
              <w:numPr>
                <w:ilvl w:val="0"/>
                <w:numId w:val="242"/>
              </w:numPr>
              <w:tabs>
                <w:tab w:val="left" w:pos="1749"/>
              </w:tabs>
              <w:spacing w:before="100" w:after="100"/>
              <w:rPr>
                <w:rFonts w:ascii="Arial" w:hAnsi="Arial" w:cs="Arial"/>
                <w:szCs w:val="24"/>
              </w:rPr>
            </w:pPr>
            <w:r w:rsidRPr="00C738D2">
              <w:rPr>
                <w:rFonts w:ascii="Arial" w:hAnsi="Arial" w:cs="Arial"/>
                <w:szCs w:val="24"/>
              </w:rPr>
              <w:t xml:space="preserve">Each DE </w:t>
            </w:r>
            <w:r w:rsidR="000A2C71" w:rsidRPr="00C738D2">
              <w:rPr>
                <w:rFonts w:ascii="Arial" w:hAnsi="Arial" w:cs="Arial"/>
                <w:szCs w:val="24"/>
              </w:rPr>
              <w:t xml:space="preserve">shall </w:t>
            </w:r>
            <w:r w:rsidRPr="00C738D2">
              <w:rPr>
                <w:rFonts w:ascii="Arial" w:hAnsi="Arial" w:cs="Arial"/>
                <w:szCs w:val="24"/>
              </w:rPr>
              <w:t>have</w:t>
            </w:r>
            <w:r w:rsidR="00DC6CE9" w:rsidRPr="00C738D2">
              <w:rPr>
                <w:rFonts w:ascii="Arial" w:hAnsi="Arial" w:cs="Arial"/>
                <w:szCs w:val="24"/>
              </w:rPr>
              <w:t>, to the fullest extent possible,</w:t>
            </w:r>
            <w:r w:rsidRPr="00C738D2">
              <w:rPr>
                <w:rFonts w:ascii="Arial" w:hAnsi="Arial" w:cs="Arial"/>
                <w:szCs w:val="24"/>
              </w:rPr>
              <w:t xml:space="preserve"> a dedicated voice communication </w:t>
            </w:r>
            <w:r w:rsidR="00C918BD" w:rsidRPr="00C738D2">
              <w:rPr>
                <w:rFonts w:ascii="Arial" w:hAnsi="Arial" w:cs="Arial"/>
                <w:szCs w:val="24"/>
              </w:rPr>
              <w:t xml:space="preserve">landline </w:t>
            </w:r>
            <w:r w:rsidRPr="00C738D2">
              <w:rPr>
                <w:rFonts w:ascii="Arial" w:hAnsi="Arial" w:cs="Arial"/>
                <w:szCs w:val="24"/>
              </w:rPr>
              <w:t>telephone</w:t>
            </w:r>
            <w:r w:rsidR="00C918BD" w:rsidRPr="00C738D2">
              <w:rPr>
                <w:rFonts w:ascii="Arial" w:hAnsi="Arial" w:cs="Arial"/>
                <w:szCs w:val="24"/>
              </w:rPr>
              <w:t xml:space="preserve"> system</w:t>
            </w:r>
            <w:r w:rsidRPr="00C738D2">
              <w:rPr>
                <w:rFonts w:ascii="Arial" w:hAnsi="Arial" w:cs="Arial"/>
                <w:szCs w:val="24"/>
              </w:rPr>
              <w:t xml:space="preserve"> </w:t>
            </w:r>
            <w:r w:rsidR="005345C8" w:rsidRPr="00C738D2">
              <w:rPr>
                <w:rFonts w:ascii="Arial" w:hAnsi="Arial" w:cs="Arial"/>
                <w:szCs w:val="24"/>
              </w:rPr>
              <w:t xml:space="preserve">with an </w:t>
            </w:r>
            <w:r w:rsidRPr="00C738D2">
              <w:rPr>
                <w:rFonts w:ascii="Arial" w:hAnsi="Arial" w:cs="Arial"/>
                <w:szCs w:val="24"/>
              </w:rPr>
              <w:t xml:space="preserve">assigned public switched network </w:t>
            </w:r>
            <w:r w:rsidR="00FA1410" w:rsidRPr="00C738D2">
              <w:rPr>
                <w:rFonts w:ascii="Arial" w:hAnsi="Arial" w:cs="Arial"/>
                <w:szCs w:val="24"/>
              </w:rPr>
              <w:t>landline</w:t>
            </w:r>
            <w:r w:rsidRPr="00C738D2">
              <w:rPr>
                <w:rFonts w:ascii="Arial" w:hAnsi="Arial" w:cs="Arial"/>
                <w:szCs w:val="24"/>
              </w:rPr>
              <w:t xml:space="preserve"> phone number for ISO dispatching purposes</w:t>
            </w:r>
            <w:r w:rsidR="005345C8" w:rsidRPr="00C738D2">
              <w:rPr>
                <w:rFonts w:ascii="Arial" w:hAnsi="Arial" w:cs="Arial"/>
                <w:szCs w:val="24"/>
              </w:rPr>
              <w:t xml:space="preserve">. </w:t>
            </w:r>
            <w:r w:rsidRPr="00C738D2">
              <w:rPr>
                <w:rFonts w:ascii="Arial" w:hAnsi="Arial" w:cs="Arial"/>
                <w:szCs w:val="24"/>
              </w:rPr>
              <w:t xml:space="preserve"> </w:t>
            </w:r>
            <w:r w:rsidR="00C918BD" w:rsidRPr="00C738D2">
              <w:rPr>
                <w:rFonts w:ascii="Arial" w:hAnsi="Arial" w:cs="Arial"/>
              </w:rPr>
              <w:t>If the DE cannot</w:t>
            </w:r>
            <w:r w:rsidR="005345C8" w:rsidRPr="00C738D2">
              <w:rPr>
                <w:rFonts w:ascii="Arial" w:hAnsi="Arial" w:cs="Arial"/>
              </w:rPr>
              <w:t xml:space="preserve"> </w:t>
            </w:r>
            <w:r w:rsidR="00C918BD" w:rsidRPr="00C738D2">
              <w:rPr>
                <w:rFonts w:ascii="Arial" w:hAnsi="Arial" w:cs="Arial"/>
              </w:rPr>
              <w:t xml:space="preserve">procure a landline </w:t>
            </w:r>
            <w:r w:rsidR="005345C8" w:rsidRPr="00C738D2">
              <w:rPr>
                <w:rFonts w:ascii="Arial" w:hAnsi="Arial" w:cs="Arial"/>
              </w:rPr>
              <w:t xml:space="preserve">telephone system, </w:t>
            </w:r>
            <w:r w:rsidR="00C918BD" w:rsidRPr="00C738D2">
              <w:rPr>
                <w:rFonts w:ascii="Arial" w:hAnsi="Arial" w:cs="Arial"/>
              </w:rPr>
              <w:t xml:space="preserve">then </w:t>
            </w:r>
            <w:r w:rsidR="005345C8" w:rsidRPr="00C738D2">
              <w:rPr>
                <w:rFonts w:ascii="Arial" w:hAnsi="Arial" w:cs="Arial"/>
              </w:rPr>
              <w:t xml:space="preserve">an alternate or diverse method of communications, such as a cellular telephone </w:t>
            </w:r>
            <w:r w:rsidR="00C918BD" w:rsidRPr="00C738D2">
              <w:rPr>
                <w:rFonts w:ascii="Arial" w:hAnsi="Arial" w:cs="Arial"/>
              </w:rPr>
              <w:t xml:space="preserve">line with an assigned cell phone </w:t>
            </w:r>
            <w:r w:rsidR="005345C8" w:rsidRPr="00C738D2">
              <w:rPr>
                <w:rFonts w:ascii="Arial" w:hAnsi="Arial" w:cs="Arial"/>
              </w:rPr>
              <w:t>number, shall be provided</w:t>
            </w:r>
            <w:r w:rsidR="00DC6CE9" w:rsidRPr="00C738D2">
              <w:rPr>
                <w:rFonts w:ascii="Arial" w:hAnsi="Arial" w:cs="Arial"/>
              </w:rPr>
              <w:t>,</w:t>
            </w:r>
            <w:r w:rsidR="005345C8" w:rsidRPr="00C738D2">
              <w:rPr>
                <w:rFonts w:ascii="Arial" w:hAnsi="Arial" w:cs="Arial"/>
              </w:rPr>
              <w:t xml:space="preserve"> </w:t>
            </w:r>
            <w:r w:rsidRPr="00C738D2">
              <w:rPr>
                <w:rFonts w:ascii="Arial" w:hAnsi="Arial" w:cs="Arial"/>
                <w:szCs w:val="24"/>
              </w:rPr>
              <w:t xml:space="preserve">unless </w:t>
            </w:r>
            <w:r w:rsidR="00F2693B" w:rsidRPr="00C738D2">
              <w:rPr>
                <w:rFonts w:ascii="Arial" w:hAnsi="Arial" w:cs="Arial"/>
                <w:szCs w:val="24"/>
              </w:rPr>
              <w:t xml:space="preserve">ISO </w:t>
            </w:r>
            <w:r w:rsidRPr="00C738D2">
              <w:rPr>
                <w:rFonts w:ascii="Arial" w:hAnsi="Arial" w:cs="Arial"/>
                <w:szCs w:val="24"/>
              </w:rPr>
              <w:t>otherwise agree</w:t>
            </w:r>
            <w:r w:rsidR="00F2693B" w:rsidRPr="00C738D2">
              <w:rPr>
                <w:rFonts w:ascii="Arial" w:hAnsi="Arial" w:cs="Arial"/>
                <w:szCs w:val="24"/>
              </w:rPr>
              <w:t>s</w:t>
            </w:r>
            <w:r w:rsidRPr="00C738D2">
              <w:rPr>
                <w:rFonts w:ascii="Arial" w:hAnsi="Arial" w:cs="Arial"/>
                <w:szCs w:val="24"/>
              </w:rPr>
              <w:t xml:space="preserve"> on a case-by-case basis.</w:t>
            </w:r>
          </w:p>
        </w:tc>
      </w:tr>
      <w:tr w:rsidR="005D4F05" w:rsidRPr="00C738D2" w14:paraId="0E98A542" w14:textId="77777777" w:rsidTr="001D4185">
        <w:trPr>
          <w:gridBefore w:val="1"/>
          <w:wBefore w:w="17" w:type="dxa"/>
          <w:jc w:val="center"/>
        </w:trPr>
        <w:tc>
          <w:tcPr>
            <w:tcW w:w="253" w:type="dxa"/>
          </w:tcPr>
          <w:p w14:paraId="69D83BC6" w14:textId="77777777" w:rsidR="005D4F05" w:rsidRPr="00C738D2" w:rsidRDefault="005D4F05" w:rsidP="005D4F05">
            <w:pPr>
              <w:spacing w:before="100" w:after="100"/>
              <w:rPr>
                <w:rFonts w:ascii="Arial" w:hAnsi="Arial" w:cs="Arial"/>
                <w:szCs w:val="24"/>
              </w:rPr>
            </w:pPr>
          </w:p>
        </w:tc>
        <w:tc>
          <w:tcPr>
            <w:tcW w:w="9524" w:type="dxa"/>
            <w:gridSpan w:val="3"/>
          </w:tcPr>
          <w:p w14:paraId="277A0182" w14:textId="720F74B9" w:rsidR="005D4F05" w:rsidRPr="00C738D2" w:rsidRDefault="005D4F05"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In addition to the dedicated voice communication telephone, each DE is required to have a dedicated </w:t>
            </w:r>
            <w:r w:rsidR="000A2C71" w:rsidRPr="00C738D2">
              <w:rPr>
                <w:rFonts w:ascii="Arial" w:hAnsi="Arial" w:cs="Arial"/>
                <w:szCs w:val="24"/>
              </w:rPr>
              <w:t>a</w:t>
            </w:r>
            <w:r w:rsidRPr="00C738D2">
              <w:rPr>
                <w:rFonts w:ascii="Arial" w:hAnsi="Arial" w:cs="Arial"/>
                <w:szCs w:val="24"/>
              </w:rPr>
              <w:t>uto</w:t>
            </w:r>
            <w:r w:rsidR="000A2C71" w:rsidRPr="00C738D2">
              <w:rPr>
                <w:rFonts w:ascii="Arial" w:hAnsi="Arial" w:cs="Arial"/>
                <w:szCs w:val="24"/>
              </w:rPr>
              <w:t>matic</w:t>
            </w:r>
            <w:r w:rsidRPr="00C738D2">
              <w:rPr>
                <w:rFonts w:ascii="Arial" w:hAnsi="Arial" w:cs="Arial"/>
                <w:szCs w:val="24"/>
              </w:rPr>
              <w:t xml:space="preserve"> </w:t>
            </w:r>
            <w:r w:rsidR="000A2C71" w:rsidRPr="00C738D2">
              <w:rPr>
                <w:rFonts w:ascii="Arial" w:hAnsi="Arial" w:cs="Arial"/>
                <w:szCs w:val="24"/>
              </w:rPr>
              <w:t>r</w:t>
            </w:r>
            <w:r w:rsidRPr="00C738D2">
              <w:rPr>
                <w:rFonts w:ascii="Arial" w:hAnsi="Arial" w:cs="Arial"/>
                <w:szCs w:val="24"/>
              </w:rPr>
              <w:t>ing</w:t>
            </w:r>
            <w:r w:rsidR="000A2C71" w:rsidRPr="00C738D2">
              <w:rPr>
                <w:rFonts w:ascii="Arial" w:hAnsi="Arial" w:cs="Arial"/>
                <w:szCs w:val="24"/>
              </w:rPr>
              <w:t>d</w:t>
            </w:r>
            <w:r w:rsidRPr="00C738D2">
              <w:rPr>
                <w:rFonts w:ascii="Arial" w:hAnsi="Arial" w:cs="Arial"/>
                <w:szCs w:val="24"/>
              </w:rPr>
              <w:t xml:space="preserve">own telephone circuit to the ISO </w:t>
            </w:r>
            <w:r w:rsidR="000A2C71" w:rsidRPr="00C738D2">
              <w:rPr>
                <w:rFonts w:ascii="Arial" w:hAnsi="Arial" w:cs="Arial"/>
                <w:szCs w:val="24"/>
              </w:rPr>
              <w:t>c</w:t>
            </w:r>
            <w:r w:rsidRPr="00C738D2">
              <w:rPr>
                <w:rFonts w:ascii="Arial" w:hAnsi="Arial" w:cs="Arial"/>
                <w:szCs w:val="24"/>
              </w:rPr>
              <w:t xml:space="preserve">ontrol </w:t>
            </w:r>
            <w:r w:rsidR="000A2C71" w:rsidRPr="00C738D2">
              <w:rPr>
                <w:rFonts w:ascii="Arial" w:hAnsi="Arial" w:cs="Arial"/>
                <w:szCs w:val="24"/>
              </w:rPr>
              <w:t>r</w:t>
            </w:r>
            <w:r w:rsidRPr="00C738D2">
              <w:rPr>
                <w:rFonts w:ascii="Arial" w:hAnsi="Arial" w:cs="Arial"/>
                <w:szCs w:val="24"/>
              </w:rPr>
              <w:t xml:space="preserve">oom for any of the following unless </w:t>
            </w:r>
            <w:r w:rsidR="00F2693B" w:rsidRPr="00C738D2">
              <w:rPr>
                <w:rFonts w:ascii="Arial" w:hAnsi="Arial" w:cs="Arial"/>
                <w:szCs w:val="24"/>
              </w:rPr>
              <w:t xml:space="preserve">ISO </w:t>
            </w:r>
            <w:r w:rsidRPr="00C738D2">
              <w:rPr>
                <w:rFonts w:ascii="Arial" w:hAnsi="Arial" w:cs="Arial"/>
                <w:szCs w:val="24"/>
              </w:rPr>
              <w:t>otherwise agree</w:t>
            </w:r>
            <w:r w:rsidR="00F2693B" w:rsidRPr="00C738D2">
              <w:rPr>
                <w:rFonts w:ascii="Arial" w:hAnsi="Arial" w:cs="Arial"/>
                <w:szCs w:val="24"/>
              </w:rPr>
              <w:t>s</w:t>
            </w:r>
            <w:r w:rsidRPr="00C738D2">
              <w:rPr>
                <w:rFonts w:ascii="Arial" w:hAnsi="Arial" w:cs="Arial"/>
                <w:szCs w:val="24"/>
              </w:rPr>
              <w:t xml:space="preserve"> on a case-by-case basis.</w:t>
            </w:r>
          </w:p>
        </w:tc>
      </w:tr>
      <w:tr w:rsidR="005D4F05" w:rsidRPr="00C738D2" w14:paraId="464F6B42" w14:textId="77777777" w:rsidTr="001D4185">
        <w:trPr>
          <w:gridAfter w:val="1"/>
          <w:wAfter w:w="190" w:type="dxa"/>
          <w:jc w:val="center"/>
        </w:trPr>
        <w:tc>
          <w:tcPr>
            <w:tcW w:w="270" w:type="dxa"/>
            <w:gridSpan w:val="2"/>
          </w:tcPr>
          <w:p w14:paraId="11087DF7" w14:textId="77777777" w:rsidR="005D4F05" w:rsidRPr="00C738D2" w:rsidRDefault="005D4F05" w:rsidP="007F79D2">
            <w:pPr>
              <w:pStyle w:val="DocumentText"/>
              <w:rPr>
                <w:rFonts w:ascii="Arial" w:hAnsi="Arial" w:cs="Arial"/>
              </w:rPr>
            </w:pPr>
          </w:p>
        </w:tc>
        <w:tc>
          <w:tcPr>
            <w:tcW w:w="9334" w:type="dxa"/>
            <w:gridSpan w:val="2"/>
          </w:tcPr>
          <w:p w14:paraId="0DD52DEC" w14:textId="77777777" w:rsidR="005D4F05" w:rsidRPr="00C738D2" w:rsidRDefault="005D4F05">
            <w:pPr>
              <w:numPr>
                <w:ilvl w:val="0"/>
                <w:numId w:val="391"/>
              </w:numPr>
              <w:tabs>
                <w:tab w:val="left" w:pos="1749"/>
              </w:tabs>
              <w:spacing w:before="100" w:after="100"/>
              <w:ind w:left="1780"/>
              <w:rPr>
                <w:rFonts w:ascii="Arial" w:hAnsi="Arial" w:cs="Arial"/>
                <w:szCs w:val="24"/>
              </w:rPr>
              <w:pPrChange w:id="132" w:author="McLaughlin, Troy" w:date="2024-08-22T15:27:00Z">
                <w:pPr>
                  <w:numPr>
                    <w:numId w:val="303"/>
                  </w:numPr>
                  <w:tabs>
                    <w:tab w:val="left" w:pos="1749"/>
                  </w:tabs>
                  <w:spacing w:before="100" w:after="100"/>
                  <w:ind w:left="1749" w:hanging="360"/>
                </w:pPr>
              </w:pPrChange>
            </w:pPr>
            <w:r w:rsidRPr="00C738D2">
              <w:rPr>
                <w:rFonts w:ascii="Arial" w:hAnsi="Arial" w:cs="Arial"/>
                <w:szCs w:val="24"/>
              </w:rPr>
              <w:t xml:space="preserve">Each DE managed ATRR or aggregate of ATRRs greater than or equal to </w:t>
            </w:r>
            <w:r w:rsidR="00EF4315" w:rsidRPr="00C738D2">
              <w:rPr>
                <w:rFonts w:ascii="Arial" w:hAnsi="Arial" w:cs="Arial"/>
                <w:szCs w:val="24"/>
              </w:rPr>
              <w:t>fifty (</w:t>
            </w:r>
            <w:r w:rsidRPr="00C738D2">
              <w:rPr>
                <w:rFonts w:ascii="Arial" w:hAnsi="Arial" w:cs="Arial"/>
                <w:szCs w:val="24"/>
              </w:rPr>
              <w:t>50</w:t>
            </w:r>
            <w:r w:rsidR="00EF4315" w:rsidRPr="00C738D2">
              <w:rPr>
                <w:rFonts w:ascii="Arial" w:hAnsi="Arial" w:cs="Arial"/>
                <w:szCs w:val="24"/>
              </w:rPr>
              <w:t>)</w:t>
            </w:r>
            <w:r w:rsidRPr="00C738D2">
              <w:rPr>
                <w:rFonts w:ascii="Arial" w:hAnsi="Arial" w:cs="Arial"/>
                <w:szCs w:val="24"/>
              </w:rPr>
              <w:t xml:space="preserve"> MW capacity (net)</w:t>
            </w:r>
          </w:p>
        </w:tc>
      </w:tr>
      <w:tr w:rsidR="005D4F05" w:rsidRPr="00C738D2" w14:paraId="0162E193" w14:textId="77777777" w:rsidTr="001D4185">
        <w:trPr>
          <w:gridAfter w:val="1"/>
          <w:wAfter w:w="190" w:type="dxa"/>
          <w:jc w:val="center"/>
        </w:trPr>
        <w:tc>
          <w:tcPr>
            <w:tcW w:w="270" w:type="dxa"/>
            <w:gridSpan w:val="2"/>
          </w:tcPr>
          <w:p w14:paraId="6FD2A97A" w14:textId="77777777" w:rsidR="005D4F05" w:rsidRPr="00C738D2" w:rsidRDefault="005D4F05" w:rsidP="007F79D2">
            <w:pPr>
              <w:pStyle w:val="DocumentText"/>
              <w:rPr>
                <w:rFonts w:ascii="Arial" w:hAnsi="Arial" w:cs="Arial"/>
              </w:rPr>
            </w:pPr>
          </w:p>
        </w:tc>
        <w:tc>
          <w:tcPr>
            <w:tcW w:w="9334" w:type="dxa"/>
            <w:gridSpan w:val="2"/>
          </w:tcPr>
          <w:p w14:paraId="7FBC99BD" w14:textId="55D13FF5" w:rsidR="005D4F05" w:rsidRPr="00C738D2" w:rsidRDefault="005D4F05">
            <w:pPr>
              <w:numPr>
                <w:ilvl w:val="0"/>
                <w:numId w:val="391"/>
              </w:numPr>
              <w:tabs>
                <w:tab w:val="left" w:pos="1749"/>
              </w:tabs>
              <w:spacing w:before="100" w:after="100"/>
              <w:ind w:left="1749"/>
              <w:rPr>
                <w:rFonts w:ascii="Arial" w:hAnsi="Arial" w:cs="Arial"/>
                <w:szCs w:val="24"/>
              </w:rPr>
              <w:pPrChange w:id="133" w:author="McLaughlin, Troy" w:date="2024-08-22T15:27:00Z">
                <w:pPr>
                  <w:numPr>
                    <w:numId w:val="303"/>
                  </w:numPr>
                  <w:tabs>
                    <w:tab w:val="left" w:pos="1749"/>
                  </w:tabs>
                  <w:spacing w:before="100" w:after="100"/>
                  <w:ind w:left="1749" w:hanging="360"/>
                </w:pPr>
              </w:pPrChange>
            </w:pPr>
            <w:r w:rsidRPr="00C738D2">
              <w:rPr>
                <w:rFonts w:ascii="Arial" w:hAnsi="Arial" w:cs="Arial"/>
                <w:szCs w:val="24"/>
              </w:rPr>
              <w:t xml:space="preserve">Other instances </w:t>
            </w:r>
            <w:r w:rsidR="00F2693B" w:rsidRPr="00C738D2">
              <w:rPr>
                <w:rFonts w:ascii="Arial" w:hAnsi="Arial" w:cs="Arial"/>
                <w:szCs w:val="24"/>
              </w:rPr>
              <w:t xml:space="preserve">that ISO </w:t>
            </w:r>
            <w:r w:rsidRPr="00C738D2">
              <w:rPr>
                <w:rFonts w:ascii="Arial" w:hAnsi="Arial" w:cs="Arial"/>
                <w:szCs w:val="24"/>
              </w:rPr>
              <w:t>determine</w:t>
            </w:r>
            <w:r w:rsidR="00F2693B" w:rsidRPr="00C738D2">
              <w:rPr>
                <w:rFonts w:ascii="Arial" w:hAnsi="Arial" w:cs="Arial"/>
                <w:szCs w:val="24"/>
              </w:rPr>
              <w:t>s</w:t>
            </w:r>
            <w:r w:rsidRPr="00C738D2">
              <w:rPr>
                <w:rFonts w:ascii="Arial" w:hAnsi="Arial" w:cs="Arial"/>
                <w:szCs w:val="24"/>
              </w:rPr>
              <w:t xml:space="preserve"> on a case-by-case basis </w:t>
            </w:r>
          </w:p>
        </w:tc>
      </w:tr>
      <w:tr w:rsidR="005D4F05" w:rsidRPr="00C738D2" w14:paraId="72A38F3C" w14:textId="77777777" w:rsidTr="001D4185">
        <w:trPr>
          <w:gridBefore w:val="1"/>
          <w:wBefore w:w="17" w:type="dxa"/>
          <w:jc w:val="center"/>
        </w:trPr>
        <w:tc>
          <w:tcPr>
            <w:tcW w:w="253" w:type="dxa"/>
          </w:tcPr>
          <w:p w14:paraId="497465E5" w14:textId="77777777" w:rsidR="005D4F05" w:rsidRPr="00C738D2" w:rsidRDefault="005D4F05" w:rsidP="005D4F05">
            <w:pPr>
              <w:spacing w:before="100" w:after="100"/>
              <w:rPr>
                <w:rFonts w:ascii="Arial" w:hAnsi="Arial" w:cs="Arial"/>
                <w:szCs w:val="24"/>
              </w:rPr>
            </w:pPr>
          </w:p>
        </w:tc>
        <w:tc>
          <w:tcPr>
            <w:tcW w:w="9524" w:type="dxa"/>
            <w:gridSpan w:val="3"/>
          </w:tcPr>
          <w:p w14:paraId="1175E374" w14:textId="578F8D3E" w:rsidR="005D4F05" w:rsidRPr="00C738D2" w:rsidRDefault="005D4F05"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Each DE for an ATRR </w:t>
            </w:r>
            <w:r w:rsidR="00F2693B" w:rsidRPr="00C738D2">
              <w:rPr>
                <w:rFonts w:ascii="Arial" w:hAnsi="Arial" w:cs="Arial"/>
                <w:szCs w:val="24"/>
              </w:rPr>
              <w:t>shall</w:t>
            </w:r>
            <w:r w:rsidRPr="00C738D2">
              <w:rPr>
                <w:rFonts w:ascii="Arial" w:hAnsi="Arial" w:cs="Arial"/>
                <w:szCs w:val="24"/>
              </w:rPr>
              <w:t xml:space="preserve"> have equipment capable of reliably receiving and acknowledging receipt of Dispatch Instructions sent electronically by ISO as frequently as necessary and to implement Dispatch Instructions in a timely manner as required by ISO Manuals and Administrative Procedures.</w:t>
            </w:r>
          </w:p>
        </w:tc>
      </w:tr>
      <w:tr w:rsidR="005D4F05" w:rsidRPr="00C738D2" w14:paraId="1AE641A8" w14:textId="77777777" w:rsidTr="001D4185">
        <w:trPr>
          <w:gridBefore w:val="1"/>
          <w:wBefore w:w="17" w:type="dxa"/>
          <w:jc w:val="center"/>
        </w:trPr>
        <w:tc>
          <w:tcPr>
            <w:tcW w:w="253" w:type="dxa"/>
          </w:tcPr>
          <w:p w14:paraId="07BAF68C" w14:textId="77777777" w:rsidR="005D4F05" w:rsidRPr="00C738D2" w:rsidRDefault="005D4F05" w:rsidP="005D4F05">
            <w:pPr>
              <w:spacing w:before="100" w:after="100"/>
              <w:rPr>
                <w:rFonts w:ascii="Arial" w:hAnsi="Arial" w:cs="Arial"/>
                <w:szCs w:val="24"/>
              </w:rPr>
            </w:pPr>
          </w:p>
        </w:tc>
        <w:tc>
          <w:tcPr>
            <w:tcW w:w="9524" w:type="dxa"/>
            <w:gridSpan w:val="3"/>
          </w:tcPr>
          <w:p w14:paraId="2A91152E" w14:textId="2B633267" w:rsidR="005D4F05" w:rsidRPr="00C738D2" w:rsidRDefault="005D4F05"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Each DE </w:t>
            </w:r>
            <w:r w:rsidR="00F2693B" w:rsidRPr="00C738D2">
              <w:rPr>
                <w:rFonts w:ascii="Arial" w:hAnsi="Arial" w:cs="Arial"/>
                <w:szCs w:val="24"/>
              </w:rPr>
              <w:t>shall</w:t>
            </w:r>
            <w:r w:rsidRPr="00C738D2">
              <w:rPr>
                <w:rFonts w:ascii="Arial" w:hAnsi="Arial" w:cs="Arial"/>
                <w:szCs w:val="24"/>
              </w:rPr>
              <w:t xml:space="preserve"> display to their DE </w:t>
            </w:r>
            <w:r w:rsidR="000A2C71" w:rsidRPr="00C738D2">
              <w:rPr>
                <w:rFonts w:ascii="Arial" w:hAnsi="Arial" w:cs="Arial"/>
                <w:szCs w:val="24"/>
              </w:rPr>
              <w:t>o</w:t>
            </w:r>
            <w:r w:rsidRPr="00C738D2">
              <w:rPr>
                <w:rFonts w:ascii="Arial" w:hAnsi="Arial" w:cs="Arial"/>
                <w:szCs w:val="24"/>
              </w:rPr>
              <w:t>perator, the following parameters for each ATRR, as defined in Section III.A.4 of this OP, in New England that is under their responsibility.</w:t>
            </w:r>
          </w:p>
        </w:tc>
      </w:tr>
      <w:tr w:rsidR="005D4F05" w:rsidRPr="00C738D2" w14:paraId="10994074" w14:textId="77777777" w:rsidTr="001D4185">
        <w:trPr>
          <w:gridBefore w:val="1"/>
          <w:wBefore w:w="17" w:type="dxa"/>
          <w:jc w:val="center"/>
        </w:trPr>
        <w:tc>
          <w:tcPr>
            <w:tcW w:w="253" w:type="dxa"/>
          </w:tcPr>
          <w:p w14:paraId="0E718980" w14:textId="77777777" w:rsidR="005D4F05" w:rsidRPr="00C738D2" w:rsidRDefault="005D4F05" w:rsidP="005D4F05">
            <w:pPr>
              <w:spacing w:before="100" w:after="100"/>
              <w:rPr>
                <w:rFonts w:ascii="Arial" w:hAnsi="Arial" w:cs="Arial"/>
                <w:szCs w:val="24"/>
              </w:rPr>
            </w:pPr>
          </w:p>
        </w:tc>
        <w:tc>
          <w:tcPr>
            <w:tcW w:w="9524" w:type="dxa"/>
            <w:gridSpan w:val="3"/>
          </w:tcPr>
          <w:p w14:paraId="34B4A135" w14:textId="77777777" w:rsidR="005D4F05" w:rsidRPr="00C738D2" w:rsidRDefault="002D1143" w:rsidP="005D4F05">
            <w:pPr>
              <w:numPr>
                <w:ilvl w:val="0"/>
                <w:numId w:val="61"/>
              </w:numPr>
              <w:tabs>
                <w:tab w:val="left" w:pos="1749"/>
              </w:tabs>
              <w:spacing w:before="100" w:after="100"/>
              <w:ind w:left="1749"/>
              <w:rPr>
                <w:rFonts w:ascii="Arial" w:hAnsi="Arial" w:cs="Arial"/>
                <w:szCs w:val="24"/>
              </w:rPr>
            </w:pPr>
            <w:r w:rsidRPr="00C738D2">
              <w:rPr>
                <w:rFonts w:ascii="Arial" w:hAnsi="Arial" w:cs="Arial"/>
              </w:rPr>
              <w:t>AGC Setpoint</w:t>
            </w:r>
          </w:p>
        </w:tc>
      </w:tr>
      <w:tr w:rsidR="005D4F05" w:rsidRPr="00C738D2" w14:paraId="24DE6F64" w14:textId="77777777" w:rsidTr="001D4185">
        <w:trPr>
          <w:gridBefore w:val="1"/>
          <w:wBefore w:w="17" w:type="dxa"/>
          <w:jc w:val="center"/>
        </w:trPr>
        <w:tc>
          <w:tcPr>
            <w:tcW w:w="253" w:type="dxa"/>
          </w:tcPr>
          <w:p w14:paraId="624A5F94" w14:textId="77777777" w:rsidR="005D4F05" w:rsidRPr="00C738D2" w:rsidRDefault="005D4F05" w:rsidP="005D4F05">
            <w:pPr>
              <w:spacing w:before="100" w:after="100"/>
              <w:rPr>
                <w:rFonts w:ascii="Arial" w:hAnsi="Arial" w:cs="Arial"/>
                <w:szCs w:val="24"/>
              </w:rPr>
            </w:pPr>
          </w:p>
        </w:tc>
        <w:tc>
          <w:tcPr>
            <w:tcW w:w="9524" w:type="dxa"/>
            <w:gridSpan w:val="3"/>
          </w:tcPr>
          <w:p w14:paraId="5A41AEDE" w14:textId="77777777" w:rsidR="005D4F05" w:rsidRPr="00C738D2" w:rsidRDefault="005D4F05"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Actual Injection / Consumption</w:t>
            </w:r>
          </w:p>
        </w:tc>
      </w:tr>
      <w:tr w:rsidR="005D4F05" w:rsidRPr="00C738D2" w14:paraId="5F9202D5" w14:textId="77777777" w:rsidTr="001D4185">
        <w:trPr>
          <w:gridBefore w:val="1"/>
          <w:wBefore w:w="17" w:type="dxa"/>
          <w:jc w:val="center"/>
        </w:trPr>
        <w:tc>
          <w:tcPr>
            <w:tcW w:w="253" w:type="dxa"/>
          </w:tcPr>
          <w:p w14:paraId="046402A8" w14:textId="77777777" w:rsidR="005D4F05" w:rsidRPr="00C738D2" w:rsidRDefault="005D4F05" w:rsidP="005D4F05">
            <w:pPr>
              <w:spacing w:before="100" w:after="100"/>
              <w:rPr>
                <w:rFonts w:ascii="Arial" w:hAnsi="Arial" w:cs="Arial"/>
                <w:szCs w:val="24"/>
              </w:rPr>
            </w:pPr>
          </w:p>
        </w:tc>
        <w:tc>
          <w:tcPr>
            <w:tcW w:w="9524" w:type="dxa"/>
            <w:gridSpan w:val="3"/>
          </w:tcPr>
          <w:p w14:paraId="0BC6AAC5" w14:textId="77777777" w:rsidR="005D4F05" w:rsidRPr="00C738D2" w:rsidRDefault="005D4F05"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Response Rate</w:t>
            </w:r>
          </w:p>
        </w:tc>
      </w:tr>
      <w:tr w:rsidR="005D4F05" w:rsidRPr="00C738D2" w14:paraId="05394FFB" w14:textId="77777777" w:rsidTr="001D4185">
        <w:trPr>
          <w:gridBefore w:val="1"/>
          <w:wBefore w:w="17" w:type="dxa"/>
          <w:jc w:val="center"/>
        </w:trPr>
        <w:tc>
          <w:tcPr>
            <w:tcW w:w="253" w:type="dxa"/>
          </w:tcPr>
          <w:p w14:paraId="7F839937" w14:textId="77777777" w:rsidR="005D4F05" w:rsidRPr="00C738D2" w:rsidRDefault="005D4F05" w:rsidP="005D4F05">
            <w:pPr>
              <w:spacing w:before="100" w:after="100"/>
              <w:rPr>
                <w:rFonts w:ascii="Arial" w:hAnsi="Arial" w:cs="Arial"/>
                <w:szCs w:val="24"/>
              </w:rPr>
            </w:pPr>
          </w:p>
        </w:tc>
        <w:tc>
          <w:tcPr>
            <w:tcW w:w="9524" w:type="dxa"/>
            <w:gridSpan w:val="3"/>
          </w:tcPr>
          <w:p w14:paraId="7699CC23" w14:textId="2BD02F4F" w:rsidR="005D4F05" w:rsidRPr="00C738D2" w:rsidRDefault="005D4F05" w:rsidP="00EA3FBF">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Regulation High Limit</w:t>
            </w:r>
          </w:p>
        </w:tc>
      </w:tr>
      <w:tr w:rsidR="005D4F05" w:rsidRPr="00C738D2" w14:paraId="3FC5467B" w14:textId="77777777" w:rsidTr="001D4185">
        <w:trPr>
          <w:gridBefore w:val="1"/>
          <w:wBefore w:w="17" w:type="dxa"/>
          <w:jc w:val="center"/>
        </w:trPr>
        <w:tc>
          <w:tcPr>
            <w:tcW w:w="253" w:type="dxa"/>
          </w:tcPr>
          <w:p w14:paraId="02BE0E01" w14:textId="77777777" w:rsidR="005D4F05" w:rsidRPr="00C738D2" w:rsidRDefault="005D4F05" w:rsidP="005D4F05">
            <w:pPr>
              <w:spacing w:before="100" w:after="100"/>
              <w:rPr>
                <w:rFonts w:ascii="Arial" w:hAnsi="Arial" w:cs="Arial"/>
                <w:szCs w:val="24"/>
              </w:rPr>
            </w:pPr>
          </w:p>
        </w:tc>
        <w:tc>
          <w:tcPr>
            <w:tcW w:w="9524" w:type="dxa"/>
            <w:gridSpan w:val="3"/>
          </w:tcPr>
          <w:p w14:paraId="502BEA38" w14:textId="347A69C0" w:rsidR="005D4F05" w:rsidRPr="00C738D2" w:rsidRDefault="005D4F05" w:rsidP="00EA3FBF">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Regulation Low Limit</w:t>
            </w:r>
          </w:p>
        </w:tc>
      </w:tr>
      <w:tr w:rsidR="005D4F05" w:rsidRPr="00C738D2" w14:paraId="1D6481FD" w14:textId="77777777" w:rsidTr="001D4185">
        <w:trPr>
          <w:gridBefore w:val="1"/>
          <w:wBefore w:w="17" w:type="dxa"/>
          <w:jc w:val="center"/>
        </w:trPr>
        <w:tc>
          <w:tcPr>
            <w:tcW w:w="253" w:type="dxa"/>
          </w:tcPr>
          <w:p w14:paraId="0E2DA8E4" w14:textId="77777777" w:rsidR="005D4F05" w:rsidRPr="00C738D2" w:rsidRDefault="005D4F05" w:rsidP="002D1143">
            <w:pPr>
              <w:spacing w:before="100"/>
              <w:rPr>
                <w:rFonts w:ascii="Arial" w:hAnsi="Arial" w:cs="Arial"/>
                <w:szCs w:val="24"/>
              </w:rPr>
            </w:pPr>
          </w:p>
        </w:tc>
        <w:tc>
          <w:tcPr>
            <w:tcW w:w="9524" w:type="dxa"/>
            <w:gridSpan w:val="3"/>
          </w:tcPr>
          <w:p w14:paraId="08B4DBE4" w14:textId="77777777" w:rsidR="005D4F05" w:rsidRPr="00C738D2" w:rsidRDefault="005D4F05" w:rsidP="002D1143">
            <w:pPr>
              <w:numPr>
                <w:ilvl w:val="0"/>
                <w:numId w:val="61"/>
              </w:numPr>
              <w:tabs>
                <w:tab w:val="left" w:pos="1749"/>
              </w:tabs>
              <w:spacing w:before="100"/>
              <w:ind w:left="1749"/>
              <w:rPr>
                <w:rFonts w:ascii="Arial" w:hAnsi="Arial" w:cs="Arial"/>
                <w:szCs w:val="24"/>
              </w:rPr>
            </w:pPr>
            <w:r w:rsidRPr="00C738D2">
              <w:rPr>
                <w:rFonts w:ascii="Arial" w:hAnsi="Arial" w:cs="Arial"/>
                <w:szCs w:val="24"/>
              </w:rPr>
              <w:t>ATRR Availability</w:t>
            </w:r>
          </w:p>
        </w:tc>
      </w:tr>
      <w:tr w:rsidR="002D1143" w:rsidRPr="00C738D2" w14:paraId="2C18C617" w14:textId="77777777" w:rsidTr="001D4185">
        <w:trPr>
          <w:gridBefore w:val="1"/>
          <w:wBefore w:w="17" w:type="dxa"/>
          <w:jc w:val="center"/>
        </w:trPr>
        <w:tc>
          <w:tcPr>
            <w:tcW w:w="253" w:type="dxa"/>
          </w:tcPr>
          <w:p w14:paraId="33DB7751" w14:textId="77777777" w:rsidR="002D1143" w:rsidRPr="00C738D2" w:rsidRDefault="002D1143" w:rsidP="005D4F05">
            <w:pPr>
              <w:spacing w:before="100" w:after="100"/>
              <w:rPr>
                <w:rFonts w:ascii="Arial" w:hAnsi="Arial" w:cs="Arial"/>
                <w:szCs w:val="24"/>
              </w:rPr>
            </w:pPr>
          </w:p>
        </w:tc>
        <w:tc>
          <w:tcPr>
            <w:tcW w:w="9524" w:type="dxa"/>
            <w:gridSpan w:val="3"/>
          </w:tcPr>
          <w:p w14:paraId="057D1EF1" w14:textId="77777777" w:rsidR="002D1143" w:rsidRPr="00C738D2" w:rsidRDefault="002D1143"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On Regulation Status</w:t>
            </w:r>
          </w:p>
        </w:tc>
      </w:tr>
      <w:tr w:rsidR="005D4F05" w:rsidRPr="00C738D2" w14:paraId="47563F7E" w14:textId="77777777" w:rsidTr="001D4185">
        <w:trPr>
          <w:gridBefore w:val="1"/>
          <w:wBefore w:w="17" w:type="dxa"/>
          <w:jc w:val="center"/>
        </w:trPr>
        <w:tc>
          <w:tcPr>
            <w:tcW w:w="253" w:type="dxa"/>
          </w:tcPr>
          <w:p w14:paraId="4D741F38" w14:textId="77777777" w:rsidR="005D4F05" w:rsidRPr="00C738D2" w:rsidRDefault="005D4F05" w:rsidP="005D4F05">
            <w:pPr>
              <w:spacing w:before="100" w:after="100"/>
              <w:rPr>
                <w:rFonts w:ascii="Arial" w:hAnsi="Arial" w:cs="Arial"/>
                <w:szCs w:val="24"/>
              </w:rPr>
            </w:pPr>
          </w:p>
        </w:tc>
        <w:tc>
          <w:tcPr>
            <w:tcW w:w="9524" w:type="dxa"/>
            <w:gridSpan w:val="3"/>
          </w:tcPr>
          <w:p w14:paraId="7ADE9064" w14:textId="77777777" w:rsidR="005D4F05" w:rsidRPr="00C738D2" w:rsidRDefault="005D4F05"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Heartbeat</w:t>
            </w:r>
          </w:p>
        </w:tc>
      </w:tr>
      <w:tr w:rsidR="005D4F05" w:rsidRPr="00C738D2" w14:paraId="4B26E0DE" w14:textId="77777777" w:rsidTr="001D4185">
        <w:trPr>
          <w:gridBefore w:val="1"/>
          <w:wBefore w:w="17" w:type="dxa"/>
          <w:jc w:val="center"/>
        </w:trPr>
        <w:tc>
          <w:tcPr>
            <w:tcW w:w="253" w:type="dxa"/>
          </w:tcPr>
          <w:p w14:paraId="52CEA5A8" w14:textId="77777777" w:rsidR="005D4F05" w:rsidRPr="00C738D2" w:rsidRDefault="005D4F05" w:rsidP="005D4F05">
            <w:pPr>
              <w:spacing w:before="100" w:after="100"/>
              <w:rPr>
                <w:rFonts w:ascii="Arial" w:hAnsi="Arial" w:cs="Arial"/>
                <w:szCs w:val="24"/>
              </w:rPr>
            </w:pPr>
          </w:p>
        </w:tc>
        <w:tc>
          <w:tcPr>
            <w:tcW w:w="9524" w:type="dxa"/>
            <w:gridSpan w:val="3"/>
          </w:tcPr>
          <w:p w14:paraId="5CB5F28D" w14:textId="420AFC22" w:rsidR="005D4F05" w:rsidRPr="00C738D2" w:rsidRDefault="002D1143" w:rsidP="00F2693B">
            <w:pPr>
              <w:tabs>
                <w:tab w:val="left" w:pos="1389"/>
              </w:tabs>
              <w:spacing w:before="100" w:after="100"/>
              <w:ind w:left="1389"/>
              <w:rPr>
                <w:rFonts w:ascii="Arial" w:hAnsi="Arial" w:cs="Arial"/>
                <w:szCs w:val="24"/>
              </w:rPr>
            </w:pPr>
            <w:r w:rsidRPr="00C738D2">
              <w:rPr>
                <w:rFonts w:ascii="Arial" w:hAnsi="Arial" w:cs="Arial"/>
                <w:szCs w:val="24"/>
              </w:rPr>
              <w:t xml:space="preserve">ATRR parameter display </w:t>
            </w:r>
            <w:r w:rsidR="005D4F05" w:rsidRPr="00C738D2">
              <w:rPr>
                <w:rFonts w:ascii="Arial" w:hAnsi="Arial" w:cs="Arial"/>
                <w:szCs w:val="24"/>
              </w:rPr>
              <w:t xml:space="preserve">shall be at the same location as the voice communications unless </w:t>
            </w:r>
            <w:r w:rsidR="00F2693B" w:rsidRPr="00C738D2">
              <w:rPr>
                <w:rFonts w:ascii="Arial" w:hAnsi="Arial" w:cs="Arial"/>
                <w:szCs w:val="24"/>
              </w:rPr>
              <w:t xml:space="preserve">ISO </w:t>
            </w:r>
            <w:r w:rsidR="005D4F05" w:rsidRPr="00C738D2">
              <w:rPr>
                <w:rFonts w:ascii="Arial" w:hAnsi="Arial" w:cs="Arial"/>
                <w:szCs w:val="24"/>
              </w:rPr>
              <w:t>otherwise agree</w:t>
            </w:r>
            <w:r w:rsidR="00F2693B" w:rsidRPr="00C738D2">
              <w:rPr>
                <w:rFonts w:ascii="Arial" w:hAnsi="Arial" w:cs="Arial"/>
                <w:szCs w:val="24"/>
              </w:rPr>
              <w:t>s</w:t>
            </w:r>
            <w:r w:rsidR="005D4F05" w:rsidRPr="00C738D2">
              <w:rPr>
                <w:rFonts w:ascii="Arial" w:hAnsi="Arial" w:cs="Arial"/>
                <w:szCs w:val="24"/>
              </w:rPr>
              <w:t xml:space="preserve"> on a case-by-case basis.</w:t>
            </w:r>
          </w:p>
        </w:tc>
      </w:tr>
      <w:tr w:rsidR="00AC38A7" w:rsidRPr="00C738D2" w14:paraId="0462A990" w14:textId="77777777" w:rsidTr="001D4185">
        <w:trPr>
          <w:gridBefore w:val="1"/>
          <w:wBefore w:w="17" w:type="dxa"/>
          <w:jc w:val="center"/>
        </w:trPr>
        <w:tc>
          <w:tcPr>
            <w:tcW w:w="253" w:type="dxa"/>
          </w:tcPr>
          <w:p w14:paraId="2D8D6FBA" w14:textId="77777777" w:rsidR="00AC38A7" w:rsidRPr="00C738D2" w:rsidRDefault="00AC38A7" w:rsidP="005D4F05">
            <w:pPr>
              <w:spacing w:before="100" w:after="100"/>
              <w:rPr>
                <w:rFonts w:ascii="Arial" w:hAnsi="Arial" w:cs="Arial"/>
                <w:szCs w:val="24"/>
              </w:rPr>
            </w:pPr>
          </w:p>
        </w:tc>
        <w:tc>
          <w:tcPr>
            <w:tcW w:w="9524" w:type="dxa"/>
            <w:gridSpan w:val="3"/>
          </w:tcPr>
          <w:p w14:paraId="26040C90" w14:textId="463B67E9" w:rsidR="00AC38A7" w:rsidRPr="00C738D2" w:rsidRDefault="00AC38A7"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Each</w:t>
            </w:r>
            <w:r w:rsidRPr="00C738D2">
              <w:rPr>
                <w:rFonts w:ascii="Arial" w:hAnsi="Arial" w:cs="Arial"/>
              </w:rPr>
              <w:t xml:space="preserve"> DE </w:t>
            </w:r>
            <w:r w:rsidR="00F2693B" w:rsidRPr="00C738D2">
              <w:rPr>
                <w:rFonts w:ascii="Arial" w:hAnsi="Arial" w:cs="Arial"/>
              </w:rPr>
              <w:t xml:space="preserve">shall </w:t>
            </w:r>
            <w:r w:rsidRPr="00C738D2">
              <w:rPr>
                <w:rFonts w:ascii="Arial" w:hAnsi="Arial" w:cs="Arial"/>
              </w:rPr>
              <w:t>maintain staff on</w:t>
            </w:r>
            <w:r w:rsidR="00134E74" w:rsidRPr="00C738D2">
              <w:rPr>
                <w:rFonts w:ascii="Arial" w:hAnsi="Arial" w:cs="Arial"/>
              </w:rPr>
              <w:t>-</w:t>
            </w:r>
            <w:r w:rsidRPr="00C738D2">
              <w:rPr>
                <w:rFonts w:ascii="Arial" w:hAnsi="Arial" w:cs="Arial"/>
              </w:rPr>
              <w:t>duty to communicate with ISO System Operators at all times.</w:t>
            </w:r>
          </w:p>
        </w:tc>
      </w:tr>
      <w:tr w:rsidR="00AC38A7" w:rsidRPr="00C738D2" w14:paraId="71825E28" w14:textId="77777777" w:rsidTr="001D4185">
        <w:trPr>
          <w:gridBefore w:val="1"/>
          <w:wBefore w:w="17" w:type="dxa"/>
          <w:jc w:val="center"/>
        </w:trPr>
        <w:tc>
          <w:tcPr>
            <w:tcW w:w="253" w:type="dxa"/>
          </w:tcPr>
          <w:p w14:paraId="580FA418" w14:textId="77777777" w:rsidR="00AC38A7" w:rsidRPr="00C738D2" w:rsidRDefault="00AC38A7" w:rsidP="005D4F05">
            <w:pPr>
              <w:spacing w:before="100" w:after="100"/>
              <w:rPr>
                <w:rFonts w:ascii="Arial" w:hAnsi="Arial" w:cs="Arial"/>
                <w:szCs w:val="24"/>
              </w:rPr>
            </w:pPr>
          </w:p>
        </w:tc>
        <w:tc>
          <w:tcPr>
            <w:tcW w:w="9524" w:type="dxa"/>
            <w:gridSpan w:val="3"/>
          </w:tcPr>
          <w:p w14:paraId="6B17220E" w14:textId="3F98BE9F" w:rsidR="00AC38A7" w:rsidRPr="00C738D2" w:rsidRDefault="00E340EF" w:rsidP="00134E74">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Dispatch instructions for each </w:t>
            </w:r>
            <w:r w:rsidR="00134E74" w:rsidRPr="00C738D2">
              <w:rPr>
                <w:rFonts w:ascii="Arial" w:hAnsi="Arial" w:cs="Arial"/>
                <w:szCs w:val="24"/>
              </w:rPr>
              <w:t>ATRR</w:t>
            </w:r>
            <w:r w:rsidRPr="00C738D2">
              <w:rPr>
                <w:rFonts w:ascii="Arial" w:hAnsi="Arial" w:cs="Arial"/>
                <w:szCs w:val="24"/>
              </w:rPr>
              <w:t xml:space="preserve"> shall only be acknowledged by the approved DE.</w:t>
            </w:r>
          </w:p>
        </w:tc>
      </w:tr>
      <w:tr w:rsidR="00AC38A7" w:rsidRPr="00C738D2" w14:paraId="42023CA0" w14:textId="77777777" w:rsidTr="001D4185">
        <w:trPr>
          <w:gridBefore w:val="1"/>
          <w:wBefore w:w="17" w:type="dxa"/>
          <w:jc w:val="center"/>
        </w:trPr>
        <w:tc>
          <w:tcPr>
            <w:tcW w:w="253" w:type="dxa"/>
          </w:tcPr>
          <w:p w14:paraId="3163141A" w14:textId="77777777" w:rsidR="00AC38A7" w:rsidRPr="00C738D2" w:rsidRDefault="00AC38A7" w:rsidP="005D4F05">
            <w:pPr>
              <w:spacing w:before="100" w:after="100"/>
              <w:rPr>
                <w:rFonts w:ascii="Arial" w:hAnsi="Arial" w:cs="Arial"/>
                <w:szCs w:val="24"/>
              </w:rPr>
            </w:pPr>
          </w:p>
        </w:tc>
        <w:tc>
          <w:tcPr>
            <w:tcW w:w="9524" w:type="dxa"/>
            <w:gridSpan w:val="3"/>
          </w:tcPr>
          <w:p w14:paraId="4106EEC1" w14:textId="3736530F" w:rsidR="00AC38A7" w:rsidRPr="00C738D2" w:rsidRDefault="00AC38A7" w:rsidP="00F2693B">
            <w:pPr>
              <w:numPr>
                <w:ilvl w:val="0"/>
                <w:numId w:val="241"/>
              </w:numPr>
              <w:tabs>
                <w:tab w:val="left" w:pos="1389"/>
              </w:tabs>
              <w:spacing w:before="100" w:after="100"/>
              <w:ind w:left="1389"/>
              <w:rPr>
                <w:rFonts w:ascii="Arial" w:hAnsi="Arial" w:cs="Arial"/>
                <w:szCs w:val="24"/>
              </w:rPr>
            </w:pPr>
            <w:r w:rsidRPr="00C738D2">
              <w:rPr>
                <w:rFonts w:ascii="Arial" w:hAnsi="Arial" w:cs="Arial"/>
              </w:rPr>
              <w:t xml:space="preserve">Each DE </w:t>
            </w:r>
            <w:r w:rsidR="00F2693B" w:rsidRPr="00C738D2">
              <w:rPr>
                <w:rFonts w:ascii="Arial" w:hAnsi="Arial" w:cs="Arial"/>
              </w:rPr>
              <w:t>shall</w:t>
            </w:r>
            <w:r w:rsidRPr="00C738D2">
              <w:rPr>
                <w:rFonts w:ascii="Arial" w:hAnsi="Arial" w:cs="Arial"/>
              </w:rPr>
              <w:t xml:space="preserve"> have equipment capable of reliably receiving and displaying to its operators the data in accordance with Section II</w:t>
            </w:r>
            <w:r w:rsidR="00F0470E" w:rsidRPr="00C738D2">
              <w:rPr>
                <w:rFonts w:ascii="Arial" w:hAnsi="Arial" w:cs="Arial"/>
              </w:rPr>
              <w:t>I</w:t>
            </w:r>
            <w:r w:rsidRPr="00C738D2">
              <w:rPr>
                <w:rFonts w:ascii="Arial" w:hAnsi="Arial" w:cs="Arial"/>
              </w:rPr>
              <w:t xml:space="preserve">.B. - Telemetering </w:t>
            </w:r>
            <w:proofErr w:type="gramStart"/>
            <w:r w:rsidRPr="00C738D2">
              <w:rPr>
                <w:rFonts w:ascii="Arial" w:hAnsi="Arial" w:cs="Arial"/>
              </w:rPr>
              <w:t>And</w:t>
            </w:r>
            <w:proofErr w:type="gramEnd"/>
            <w:r w:rsidRPr="00C738D2">
              <w:rPr>
                <w:rFonts w:ascii="Arial" w:hAnsi="Arial" w:cs="Arial"/>
              </w:rPr>
              <w:t xml:space="preserve"> Revenue Metering for each ATRR it manages for dispatch.</w:t>
            </w:r>
          </w:p>
        </w:tc>
      </w:tr>
      <w:tr w:rsidR="00AC38A7" w:rsidRPr="00C738D2" w14:paraId="56D9D931" w14:textId="77777777" w:rsidTr="001D4185">
        <w:trPr>
          <w:gridBefore w:val="1"/>
          <w:wBefore w:w="17" w:type="dxa"/>
          <w:jc w:val="center"/>
        </w:trPr>
        <w:tc>
          <w:tcPr>
            <w:tcW w:w="253" w:type="dxa"/>
          </w:tcPr>
          <w:p w14:paraId="6ADCB025" w14:textId="77777777" w:rsidR="00AC38A7" w:rsidRPr="00C738D2" w:rsidRDefault="00AC38A7" w:rsidP="005D4F05">
            <w:pPr>
              <w:spacing w:before="100" w:after="100"/>
              <w:rPr>
                <w:rFonts w:ascii="Arial" w:hAnsi="Arial" w:cs="Arial"/>
                <w:szCs w:val="24"/>
              </w:rPr>
            </w:pPr>
          </w:p>
        </w:tc>
        <w:tc>
          <w:tcPr>
            <w:tcW w:w="9524" w:type="dxa"/>
            <w:gridSpan w:val="3"/>
          </w:tcPr>
          <w:p w14:paraId="2F5E7C78" w14:textId="3A1D2CBC" w:rsidR="00AC38A7" w:rsidRPr="00C738D2" w:rsidRDefault="00AC38A7" w:rsidP="00311F33">
            <w:pPr>
              <w:numPr>
                <w:ilvl w:val="0"/>
                <w:numId w:val="241"/>
              </w:numPr>
              <w:tabs>
                <w:tab w:val="left" w:pos="1389"/>
              </w:tabs>
              <w:spacing w:before="100" w:after="100"/>
              <w:ind w:left="1389"/>
              <w:rPr>
                <w:rFonts w:ascii="Arial" w:hAnsi="Arial" w:cs="Arial"/>
                <w:szCs w:val="24"/>
              </w:rPr>
            </w:pPr>
            <w:r w:rsidRPr="00C738D2">
              <w:rPr>
                <w:rFonts w:ascii="Arial" w:hAnsi="Arial" w:cs="Arial"/>
              </w:rPr>
              <w:t xml:space="preserve">Dispatch Instructions or any other </w:t>
            </w:r>
            <w:r w:rsidR="00311F33" w:rsidRPr="00C738D2">
              <w:rPr>
                <w:rFonts w:ascii="Arial" w:hAnsi="Arial" w:cs="Arial"/>
              </w:rPr>
              <w:t xml:space="preserve">operating instructions </w:t>
            </w:r>
            <w:r w:rsidRPr="00C738D2">
              <w:rPr>
                <w:rFonts w:ascii="Arial" w:hAnsi="Arial" w:cs="Arial"/>
              </w:rPr>
              <w:t>issued verbally by ISO System Operators shall take precedence over all other forms of communication.</w:t>
            </w:r>
          </w:p>
        </w:tc>
      </w:tr>
      <w:tr w:rsidR="00AC38A7" w:rsidRPr="00C738D2" w14:paraId="583FE48A" w14:textId="77777777" w:rsidTr="001D4185">
        <w:trPr>
          <w:gridBefore w:val="1"/>
          <w:wBefore w:w="17" w:type="dxa"/>
          <w:jc w:val="center"/>
        </w:trPr>
        <w:tc>
          <w:tcPr>
            <w:tcW w:w="253" w:type="dxa"/>
          </w:tcPr>
          <w:p w14:paraId="7E6DFF38" w14:textId="77777777" w:rsidR="00AC38A7" w:rsidRPr="00C738D2" w:rsidRDefault="00AC38A7" w:rsidP="007F79D2">
            <w:pPr>
              <w:spacing w:before="100" w:after="100"/>
              <w:rPr>
                <w:rFonts w:ascii="Arial" w:hAnsi="Arial" w:cs="Arial"/>
                <w:b/>
                <w:szCs w:val="24"/>
              </w:rPr>
            </w:pPr>
          </w:p>
        </w:tc>
        <w:tc>
          <w:tcPr>
            <w:tcW w:w="9524" w:type="dxa"/>
            <w:gridSpan w:val="3"/>
          </w:tcPr>
          <w:p w14:paraId="5CE5000D" w14:textId="77777777" w:rsidR="00AC38A7" w:rsidRPr="00C738D2" w:rsidRDefault="00AC38A7" w:rsidP="00250CDB">
            <w:pPr>
              <w:pStyle w:val="Heading2"/>
              <w:numPr>
                <w:ilvl w:val="1"/>
                <w:numId w:val="149"/>
              </w:numPr>
              <w:tabs>
                <w:tab w:val="clear" w:pos="720"/>
                <w:tab w:val="num" w:pos="1029"/>
              </w:tabs>
              <w:spacing w:before="160"/>
              <w:ind w:left="1022" w:hanging="360"/>
            </w:pPr>
            <w:bookmarkStart w:id="134" w:name="_Toc375296415"/>
            <w:bookmarkStart w:id="135" w:name="_Toc53502092"/>
            <w:r w:rsidRPr="00C738D2">
              <w:rPr>
                <w:kern w:val="0"/>
              </w:rPr>
              <w:t>Designated Entity - Modifying DE Details</w:t>
            </w:r>
            <w:bookmarkEnd w:id="134"/>
            <w:bookmarkEnd w:id="135"/>
          </w:p>
        </w:tc>
      </w:tr>
      <w:tr w:rsidR="00AC38A7" w:rsidRPr="00C738D2" w14:paraId="6150FB4C" w14:textId="77777777" w:rsidTr="001D4185">
        <w:trPr>
          <w:gridBefore w:val="1"/>
          <w:wBefore w:w="17" w:type="dxa"/>
          <w:jc w:val="center"/>
        </w:trPr>
        <w:tc>
          <w:tcPr>
            <w:tcW w:w="253" w:type="dxa"/>
          </w:tcPr>
          <w:p w14:paraId="262F589A" w14:textId="77777777" w:rsidR="00AC38A7" w:rsidRPr="00C738D2" w:rsidRDefault="00AC38A7" w:rsidP="005D4F05">
            <w:pPr>
              <w:spacing w:before="100" w:after="100"/>
              <w:rPr>
                <w:rFonts w:ascii="Arial" w:hAnsi="Arial" w:cs="Arial"/>
                <w:szCs w:val="24"/>
              </w:rPr>
            </w:pPr>
          </w:p>
        </w:tc>
        <w:tc>
          <w:tcPr>
            <w:tcW w:w="9524" w:type="dxa"/>
            <w:gridSpan w:val="3"/>
          </w:tcPr>
          <w:p w14:paraId="0166D6F4" w14:textId="51B09AEE" w:rsidR="00AC38A7" w:rsidRPr="00C738D2" w:rsidRDefault="00AC38A7" w:rsidP="000A2C71">
            <w:pPr>
              <w:numPr>
                <w:ilvl w:val="0"/>
                <w:numId w:val="244"/>
              </w:numPr>
              <w:tabs>
                <w:tab w:val="left" w:pos="1389"/>
              </w:tabs>
              <w:spacing w:before="100" w:after="100"/>
              <w:ind w:left="1389"/>
              <w:rPr>
                <w:rFonts w:ascii="Arial" w:hAnsi="Arial" w:cs="Arial"/>
                <w:szCs w:val="24"/>
              </w:rPr>
            </w:pPr>
            <w:r w:rsidRPr="00C738D2">
              <w:rPr>
                <w:rFonts w:ascii="Arial" w:hAnsi="Arial" w:cs="Arial"/>
              </w:rPr>
              <w:t xml:space="preserve">ISO </w:t>
            </w:r>
            <w:r w:rsidR="00F2693B" w:rsidRPr="00C738D2">
              <w:rPr>
                <w:rFonts w:ascii="Arial" w:hAnsi="Arial" w:cs="Arial"/>
              </w:rPr>
              <w:t xml:space="preserve">shall </w:t>
            </w:r>
            <w:r w:rsidRPr="00C738D2">
              <w:rPr>
                <w:rFonts w:ascii="Arial" w:hAnsi="Arial" w:cs="Arial"/>
              </w:rPr>
              <w:t xml:space="preserve">evaluate </w:t>
            </w:r>
            <w:r w:rsidR="00F2693B" w:rsidRPr="00C738D2">
              <w:rPr>
                <w:rFonts w:ascii="Arial" w:hAnsi="Arial" w:cs="Arial"/>
              </w:rPr>
              <w:t>each</w:t>
            </w:r>
            <w:r w:rsidRPr="00C738D2">
              <w:rPr>
                <w:rFonts w:ascii="Arial" w:hAnsi="Arial" w:cs="Arial"/>
              </w:rPr>
              <w:t xml:space="preserve"> submitted DE change, registration or modification request according to the required lead times</w:t>
            </w:r>
            <w:r w:rsidRPr="00C738D2">
              <w:rPr>
                <w:rFonts w:ascii="Arial" w:eastAsia="Calibri" w:hAnsi="Arial" w:cs="Arial"/>
                <w:szCs w:val="24"/>
              </w:rPr>
              <w:t xml:space="preserve"> with the requirements stated in this OP.</w:t>
            </w:r>
            <w:r w:rsidR="00EF4315" w:rsidRPr="00C738D2">
              <w:rPr>
                <w:rFonts w:ascii="Arial" w:hAnsi="Arial" w:cs="Arial"/>
              </w:rPr>
              <w:t xml:space="preserve">  </w:t>
            </w:r>
            <w:r w:rsidRPr="00C738D2">
              <w:rPr>
                <w:rFonts w:ascii="Arial" w:hAnsi="Arial" w:cs="Arial"/>
              </w:rPr>
              <w:t xml:space="preserve">ISO </w:t>
            </w:r>
            <w:r w:rsidR="000A2C71" w:rsidRPr="00C738D2">
              <w:rPr>
                <w:rFonts w:ascii="Arial" w:hAnsi="Arial" w:cs="Arial"/>
              </w:rPr>
              <w:t xml:space="preserve">shall </w:t>
            </w:r>
            <w:r w:rsidRPr="00C738D2">
              <w:rPr>
                <w:rFonts w:ascii="Arial" w:hAnsi="Arial" w:cs="Arial"/>
              </w:rPr>
              <w:t xml:space="preserve">coordinate with each applicable Lead MP, transitioning DE, communication vendor, and any other authorized party in order to process </w:t>
            </w:r>
            <w:r w:rsidR="00F2693B" w:rsidRPr="00C738D2">
              <w:rPr>
                <w:rFonts w:ascii="Arial" w:hAnsi="Arial" w:cs="Arial"/>
              </w:rPr>
              <w:t xml:space="preserve">the </w:t>
            </w:r>
            <w:r w:rsidRPr="00C738D2">
              <w:rPr>
                <w:rFonts w:ascii="Arial" w:hAnsi="Arial" w:cs="Arial"/>
              </w:rPr>
              <w:t>request.</w:t>
            </w:r>
          </w:p>
        </w:tc>
      </w:tr>
      <w:tr w:rsidR="00AC38A7" w:rsidRPr="00C738D2" w14:paraId="02BB0007" w14:textId="77777777" w:rsidTr="001D4185">
        <w:trPr>
          <w:gridBefore w:val="1"/>
          <w:wBefore w:w="17" w:type="dxa"/>
          <w:jc w:val="center"/>
        </w:trPr>
        <w:tc>
          <w:tcPr>
            <w:tcW w:w="253" w:type="dxa"/>
          </w:tcPr>
          <w:p w14:paraId="7AC57656" w14:textId="77777777" w:rsidR="00AC38A7" w:rsidRPr="00C738D2" w:rsidRDefault="00AC38A7" w:rsidP="005D4F05">
            <w:pPr>
              <w:spacing w:before="100" w:after="100"/>
              <w:rPr>
                <w:rFonts w:ascii="Arial" w:hAnsi="Arial" w:cs="Arial"/>
                <w:szCs w:val="24"/>
              </w:rPr>
            </w:pPr>
          </w:p>
        </w:tc>
        <w:tc>
          <w:tcPr>
            <w:tcW w:w="9524" w:type="dxa"/>
            <w:gridSpan w:val="3"/>
          </w:tcPr>
          <w:p w14:paraId="0459C3D9" w14:textId="7C12C512" w:rsidR="00AC38A7" w:rsidRPr="00C738D2" w:rsidRDefault="00AC38A7" w:rsidP="001F0084">
            <w:pPr>
              <w:numPr>
                <w:ilvl w:val="0"/>
                <w:numId w:val="244"/>
              </w:numPr>
              <w:tabs>
                <w:tab w:val="left" w:pos="1389"/>
              </w:tabs>
              <w:spacing w:before="100" w:after="100"/>
              <w:ind w:left="1389"/>
              <w:rPr>
                <w:rFonts w:ascii="Arial" w:hAnsi="Arial" w:cs="Arial"/>
              </w:rPr>
            </w:pPr>
            <w:r w:rsidRPr="00C738D2">
              <w:rPr>
                <w:rFonts w:ascii="Arial" w:hAnsi="Arial" w:cs="Arial"/>
              </w:rPr>
              <w:t xml:space="preserve">A Lead MP shall provide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311F33" w:rsidRPr="00C738D2">
              <w:rPr>
                <w:rFonts w:ascii="Arial" w:hAnsi="Arial" w:cs="Arial"/>
              </w:rPr>
              <w:t>’</w:t>
            </w:r>
            <w:r w:rsidRPr="00C738D2">
              <w:rPr>
                <w:rFonts w:ascii="Arial" w:hAnsi="Arial" w:cs="Arial"/>
              </w:rPr>
              <w:t xml:space="preserve"> notice to change the DE, as</w:t>
            </w:r>
            <w:r w:rsidRPr="00C738D2">
              <w:rPr>
                <w:rFonts w:ascii="Arial" w:eastAsia="Calibri" w:hAnsi="Arial" w:cs="Arial"/>
                <w:szCs w:val="24"/>
              </w:rPr>
              <w:t xml:space="preserve"> defined in M-RPA.</w:t>
            </w:r>
          </w:p>
        </w:tc>
      </w:tr>
      <w:tr w:rsidR="00AC38A7" w:rsidRPr="00C738D2" w14:paraId="39176DC8" w14:textId="77777777" w:rsidTr="001D4185">
        <w:trPr>
          <w:gridBefore w:val="1"/>
          <w:wBefore w:w="17" w:type="dxa"/>
          <w:jc w:val="center"/>
        </w:trPr>
        <w:tc>
          <w:tcPr>
            <w:tcW w:w="253" w:type="dxa"/>
          </w:tcPr>
          <w:p w14:paraId="5AFCB5C1" w14:textId="77777777" w:rsidR="00AC38A7" w:rsidRPr="00C738D2" w:rsidRDefault="00AC38A7" w:rsidP="005D4F05">
            <w:pPr>
              <w:spacing w:before="100" w:after="100"/>
              <w:rPr>
                <w:rFonts w:ascii="Arial" w:hAnsi="Arial" w:cs="Arial"/>
                <w:szCs w:val="24"/>
              </w:rPr>
            </w:pPr>
          </w:p>
        </w:tc>
        <w:tc>
          <w:tcPr>
            <w:tcW w:w="9524" w:type="dxa"/>
            <w:gridSpan w:val="3"/>
          </w:tcPr>
          <w:p w14:paraId="2BD58336" w14:textId="77777777" w:rsidR="00AC38A7" w:rsidRPr="00C738D2" w:rsidRDefault="00AC38A7" w:rsidP="00AC38A7">
            <w:pPr>
              <w:numPr>
                <w:ilvl w:val="0"/>
                <w:numId w:val="63"/>
              </w:numPr>
              <w:tabs>
                <w:tab w:val="left" w:pos="1749"/>
              </w:tabs>
              <w:spacing w:before="100" w:after="100"/>
              <w:ind w:left="1749"/>
              <w:rPr>
                <w:rFonts w:ascii="Arial" w:hAnsi="Arial" w:cs="Arial"/>
                <w:szCs w:val="24"/>
              </w:rPr>
            </w:pPr>
            <w:r w:rsidRPr="00C738D2">
              <w:rPr>
                <w:rFonts w:ascii="Arial" w:hAnsi="Arial" w:cs="Arial"/>
              </w:rPr>
              <w:t>The effective date of the transfer is contingent on the proposed DE meeting the technical requirements and being registered and approved in accordance with M-RPA.</w:t>
            </w:r>
          </w:p>
        </w:tc>
      </w:tr>
      <w:tr w:rsidR="00AC38A7" w:rsidRPr="00C738D2" w14:paraId="348DC5B4" w14:textId="77777777" w:rsidTr="001D4185">
        <w:trPr>
          <w:gridBefore w:val="1"/>
          <w:wBefore w:w="17" w:type="dxa"/>
          <w:jc w:val="center"/>
        </w:trPr>
        <w:tc>
          <w:tcPr>
            <w:tcW w:w="253" w:type="dxa"/>
          </w:tcPr>
          <w:p w14:paraId="52DB7037" w14:textId="77777777" w:rsidR="00AC38A7" w:rsidRPr="00C738D2" w:rsidRDefault="00AC38A7" w:rsidP="005D4F05">
            <w:pPr>
              <w:spacing w:before="100" w:after="100"/>
              <w:rPr>
                <w:rFonts w:ascii="Arial" w:hAnsi="Arial" w:cs="Arial"/>
                <w:szCs w:val="24"/>
              </w:rPr>
            </w:pPr>
          </w:p>
        </w:tc>
        <w:tc>
          <w:tcPr>
            <w:tcW w:w="9524" w:type="dxa"/>
            <w:gridSpan w:val="3"/>
          </w:tcPr>
          <w:p w14:paraId="476CD0A9" w14:textId="5828A11E" w:rsidR="00AC38A7" w:rsidRPr="00C738D2" w:rsidRDefault="00AC38A7" w:rsidP="002D1143">
            <w:pPr>
              <w:numPr>
                <w:ilvl w:val="0"/>
                <w:numId w:val="63"/>
              </w:numPr>
              <w:tabs>
                <w:tab w:val="left" w:pos="1749"/>
              </w:tabs>
              <w:spacing w:before="100" w:after="100"/>
              <w:ind w:left="1749"/>
              <w:rPr>
                <w:rFonts w:ascii="Arial" w:hAnsi="Arial" w:cs="Arial"/>
                <w:szCs w:val="24"/>
              </w:rPr>
            </w:pPr>
            <w:r w:rsidRPr="00C738D2">
              <w:rPr>
                <w:rFonts w:ascii="Arial" w:hAnsi="Arial" w:cs="Arial"/>
              </w:rPr>
              <w:t>Change</w:t>
            </w:r>
            <w:r w:rsidRPr="00C738D2">
              <w:rPr>
                <w:rFonts w:ascii="Arial" w:eastAsia="Calibri" w:hAnsi="Arial" w:cs="Arial"/>
                <w:szCs w:val="24"/>
              </w:rPr>
              <w:t xml:space="preserve"> requests concerning the DE communications infrastructure, moving the DE location, or changing the contact details can only be submitted by a DE, in accordance with the following:</w:t>
            </w:r>
          </w:p>
        </w:tc>
      </w:tr>
      <w:tr w:rsidR="00AC38A7" w:rsidRPr="00C738D2" w14:paraId="55EC34AF" w14:textId="77777777" w:rsidTr="001D4185">
        <w:trPr>
          <w:gridBefore w:val="1"/>
          <w:wBefore w:w="17" w:type="dxa"/>
          <w:jc w:val="center"/>
        </w:trPr>
        <w:tc>
          <w:tcPr>
            <w:tcW w:w="253" w:type="dxa"/>
          </w:tcPr>
          <w:p w14:paraId="3DE649DB" w14:textId="77777777" w:rsidR="00AC38A7" w:rsidRPr="00C738D2" w:rsidRDefault="00AC38A7" w:rsidP="005D4F05">
            <w:pPr>
              <w:spacing w:before="100" w:after="100"/>
              <w:rPr>
                <w:rFonts w:ascii="Arial" w:hAnsi="Arial" w:cs="Arial"/>
                <w:szCs w:val="24"/>
              </w:rPr>
            </w:pPr>
          </w:p>
        </w:tc>
        <w:tc>
          <w:tcPr>
            <w:tcW w:w="9524" w:type="dxa"/>
            <w:gridSpan w:val="3"/>
          </w:tcPr>
          <w:p w14:paraId="46AC2AA1" w14:textId="23535116" w:rsidR="00AC38A7" w:rsidRPr="00C738D2" w:rsidRDefault="00AC38A7" w:rsidP="00F2693B">
            <w:pPr>
              <w:numPr>
                <w:ilvl w:val="0"/>
                <w:numId w:val="350"/>
              </w:numPr>
              <w:tabs>
                <w:tab w:val="left" w:pos="2109"/>
              </w:tabs>
              <w:spacing w:before="100" w:after="100"/>
              <w:ind w:left="2109"/>
              <w:rPr>
                <w:rFonts w:ascii="Arial" w:hAnsi="Arial" w:cs="Arial"/>
                <w:szCs w:val="24"/>
              </w:rPr>
            </w:pPr>
            <w:r w:rsidRPr="00C738D2">
              <w:rPr>
                <w:rFonts w:ascii="Arial" w:hAnsi="Arial" w:cs="Arial"/>
              </w:rPr>
              <w:t xml:space="preserve">Changes to dedicated telephone numbers require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311F33" w:rsidRPr="00C738D2">
              <w:rPr>
                <w:rFonts w:ascii="Arial" w:hAnsi="Arial" w:cs="Arial"/>
              </w:rPr>
              <w:t>’</w:t>
            </w:r>
            <w:r w:rsidRPr="00C738D2">
              <w:rPr>
                <w:rFonts w:ascii="Arial" w:hAnsi="Arial" w:cs="Arial"/>
              </w:rPr>
              <w:t xml:space="preserve"> advance notice.</w:t>
            </w:r>
          </w:p>
        </w:tc>
      </w:tr>
      <w:tr w:rsidR="00AC38A7" w:rsidRPr="00C738D2" w14:paraId="6BC0148E" w14:textId="77777777" w:rsidTr="001D4185">
        <w:trPr>
          <w:gridBefore w:val="1"/>
          <w:wBefore w:w="17" w:type="dxa"/>
          <w:jc w:val="center"/>
        </w:trPr>
        <w:tc>
          <w:tcPr>
            <w:tcW w:w="253" w:type="dxa"/>
          </w:tcPr>
          <w:p w14:paraId="61AE0161" w14:textId="77777777" w:rsidR="00AC38A7" w:rsidRPr="00C738D2" w:rsidRDefault="00AC38A7" w:rsidP="005D4F05">
            <w:pPr>
              <w:spacing w:before="100" w:after="100"/>
              <w:rPr>
                <w:rFonts w:ascii="Arial" w:hAnsi="Arial" w:cs="Arial"/>
                <w:szCs w:val="24"/>
              </w:rPr>
            </w:pPr>
          </w:p>
        </w:tc>
        <w:tc>
          <w:tcPr>
            <w:tcW w:w="9524" w:type="dxa"/>
            <w:gridSpan w:val="3"/>
          </w:tcPr>
          <w:p w14:paraId="6B77BDFA" w14:textId="7F348728" w:rsidR="00AC38A7" w:rsidRPr="00C738D2" w:rsidRDefault="00AC38A7" w:rsidP="00F2693B">
            <w:pPr>
              <w:numPr>
                <w:ilvl w:val="0"/>
                <w:numId w:val="350"/>
              </w:numPr>
              <w:tabs>
                <w:tab w:val="left" w:pos="2109"/>
              </w:tabs>
              <w:spacing w:before="100" w:after="100"/>
              <w:ind w:left="2109"/>
              <w:rPr>
                <w:rFonts w:ascii="Arial" w:hAnsi="Arial" w:cs="Arial"/>
              </w:rPr>
            </w:pPr>
            <w:r w:rsidRPr="00C738D2">
              <w:rPr>
                <w:rFonts w:ascii="Arial" w:hAnsi="Arial" w:cs="Arial"/>
              </w:rPr>
              <w:t xml:space="preserve">Modifications to dedicated communications circuits (e.g., for </w:t>
            </w:r>
            <w:r w:rsidR="000A2C71" w:rsidRPr="00C738D2">
              <w:rPr>
                <w:rFonts w:ascii="Arial" w:hAnsi="Arial" w:cs="Arial"/>
              </w:rPr>
              <w:t xml:space="preserve">automatic ringdown </w:t>
            </w:r>
            <w:r w:rsidRPr="00C738D2">
              <w:rPr>
                <w:rFonts w:ascii="Arial" w:hAnsi="Arial" w:cs="Arial"/>
              </w:rPr>
              <w:t xml:space="preserve">and/or RTU) require at least </w:t>
            </w:r>
            <w:r w:rsidR="00EF4315" w:rsidRPr="00C738D2">
              <w:rPr>
                <w:rFonts w:ascii="Arial" w:hAnsi="Arial" w:cs="Arial"/>
              </w:rPr>
              <w:t>ninety (</w:t>
            </w:r>
            <w:r w:rsidRPr="00C738D2">
              <w:rPr>
                <w:rFonts w:ascii="Arial" w:hAnsi="Arial" w:cs="Arial"/>
              </w:rPr>
              <w:t>90</w:t>
            </w:r>
            <w:r w:rsidR="00EF4315" w:rsidRPr="00C738D2">
              <w:rPr>
                <w:rFonts w:ascii="Arial" w:hAnsi="Arial" w:cs="Arial"/>
              </w:rPr>
              <w:t>)</w:t>
            </w:r>
            <w:r w:rsidRPr="00C738D2">
              <w:rPr>
                <w:rFonts w:ascii="Arial" w:hAnsi="Arial" w:cs="Arial"/>
              </w:rPr>
              <w:t xml:space="preserve"> calendar days</w:t>
            </w:r>
            <w:r w:rsidR="00311F33" w:rsidRPr="00C738D2">
              <w:rPr>
                <w:rFonts w:ascii="Arial" w:hAnsi="Arial" w:cs="Arial"/>
              </w:rPr>
              <w:t>’</w:t>
            </w:r>
            <w:r w:rsidRPr="00C738D2">
              <w:rPr>
                <w:rFonts w:ascii="Arial" w:hAnsi="Arial" w:cs="Arial"/>
              </w:rPr>
              <w:t xml:space="preserve"> advance notice.</w:t>
            </w:r>
          </w:p>
        </w:tc>
      </w:tr>
      <w:tr w:rsidR="00AC38A7" w:rsidRPr="00C738D2" w14:paraId="3E4B7C91" w14:textId="77777777" w:rsidTr="001D4185">
        <w:trPr>
          <w:gridBefore w:val="1"/>
          <w:wBefore w:w="17" w:type="dxa"/>
          <w:jc w:val="center"/>
        </w:trPr>
        <w:tc>
          <w:tcPr>
            <w:tcW w:w="253" w:type="dxa"/>
          </w:tcPr>
          <w:p w14:paraId="42E18BA3" w14:textId="77777777" w:rsidR="00AC38A7" w:rsidRPr="00C738D2" w:rsidRDefault="00AC38A7" w:rsidP="001F0084">
            <w:pPr>
              <w:spacing w:before="100" w:after="100"/>
              <w:rPr>
                <w:rFonts w:ascii="Arial" w:hAnsi="Arial" w:cs="Arial"/>
                <w:szCs w:val="24"/>
              </w:rPr>
            </w:pPr>
          </w:p>
        </w:tc>
        <w:tc>
          <w:tcPr>
            <w:tcW w:w="9524" w:type="dxa"/>
            <w:gridSpan w:val="3"/>
          </w:tcPr>
          <w:p w14:paraId="61B6D663" w14:textId="21B259CF" w:rsidR="00AC38A7" w:rsidRPr="00C738D2" w:rsidRDefault="00AC38A7" w:rsidP="00F2693B">
            <w:pPr>
              <w:numPr>
                <w:ilvl w:val="0"/>
                <w:numId w:val="350"/>
              </w:numPr>
              <w:tabs>
                <w:tab w:val="left" w:pos="2109"/>
              </w:tabs>
              <w:spacing w:before="100" w:after="100"/>
              <w:ind w:left="2109"/>
              <w:rPr>
                <w:rFonts w:ascii="Arial" w:hAnsi="Arial" w:cs="Arial"/>
              </w:rPr>
            </w:pPr>
            <w:r w:rsidRPr="00C738D2">
              <w:rPr>
                <w:rFonts w:ascii="Arial" w:hAnsi="Arial" w:cs="Arial"/>
              </w:rPr>
              <w:t xml:space="preserve">Contact details including person performing a role, their phone number and / or email address require at least </w:t>
            </w:r>
            <w:r w:rsidR="00EF4315" w:rsidRPr="00C738D2">
              <w:rPr>
                <w:rFonts w:ascii="Arial" w:hAnsi="Arial" w:cs="Arial"/>
              </w:rPr>
              <w:t>seven (</w:t>
            </w:r>
            <w:r w:rsidRPr="00C738D2">
              <w:rPr>
                <w:rFonts w:ascii="Arial" w:hAnsi="Arial" w:cs="Arial"/>
              </w:rPr>
              <w:t>7</w:t>
            </w:r>
            <w:r w:rsidR="00EF4315" w:rsidRPr="00C738D2">
              <w:rPr>
                <w:rFonts w:ascii="Arial" w:hAnsi="Arial" w:cs="Arial"/>
              </w:rPr>
              <w:t>)</w:t>
            </w:r>
            <w:r w:rsidRPr="00C738D2">
              <w:rPr>
                <w:rFonts w:ascii="Arial" w:hAnsi="Arial" w:cs="Arial"/>
              </w:rPr>
              <w:t xml:space="preserve"> </w:t>
            </w:r>
            <w:r w:rsidR="000A2C71" w:rsidRPr="00C738D2">
              <w:rPr>
                <w:rFonts w:ascii="Arial" w:hAnsi="Arial" w:cs="Arial"/>
              </w:rPr>
              <w:t>B</w:t>
            </w:r>
            <w:r w:rsidRPr="00C738D2">
              <w:rPr>
                <w:rFonts w:ascii="Arial" w:hAnsi="Arial" w:cs="Arial"/>
              </w:rPr>
              <w:t xml:space="preserve">usiness </w:t>
            </w:r>
            <w:r w:rsidR="000A2C71" w:rsidRPr="00C738D2">
              <w:rPr>
                <w:rFonts w:ascii="Arial" w:hAnsi="Arial" w:cs="Arial"/>
              </w:rPr>
              <w:t>D</w:t>
            </w:r>
            <w:r w:rsidRPr="00C738D2">
              <w:rPr>
                <w:rFonts w:ascii="Arial" w:hAnsi="Arial" w:cs="Arial"/>
              </w:rPr>
              <w:t>ays</w:t>
            </w:r>
            <w:r w:rsidR="00311F33" w:rsidRPr="00C738D2">
              <w:rPr>
                <w:rFonts w:ascii="Arial" w:hAnsi="Arial" w:cs="Arial"/>
              </w:rPr>
              <w:t>’</w:t>
            </w:r>
            <w:r w:rsidRPr="00C738D2">
              <w:rPr>
                <w:rFonts w:ascii="Arial" w:hAnsi="Arial" w:cs="Arial"/>
              </w:rPr>
              <w:t xml:space="preserve"> advance notice.</w:t>
            </w:r>
          </w:p>
        </w:tc>
      </w:tr>
      <w:tr w:rsidR="00AC38A7" w:rsidRPr="00C738D2" w14:paraId="2DF30892" w14:textId="77777777" w:rsidTr="001D4185">
        <w:trPr>
          <w:gridBefore w:val="1"/>
          <w:wBefore w:w="17" w:type="dxa"/>
          <w:jc w:val="center"/>
        </w:trPr>
        <w:tc>
          <w:tcPr>
            <w:tcW w:w="253" w:type="dxa"/>
          </w:tcPr>
          <w:p w14:paraId="70F69007" w14:textId="77777777" w:rsidR="00AC38A7" w:rsidRPr="00C738D2" w:rsidRDefault="00AC38A7" w:rsidP="005D4F05">
            <w:pPr>
              <w:spacing w:before="100" w:after="100"/>
              <w:rPr>
                <w:rFonts w:ascii="Arial" w:hAnsi="Arial" w:cs="Arial"/>
                <w:szCs w:val="24"/>
              </w:rPr>
            </w:pPr>
          </w:p>
        </w:tc>
        <w:tc>
          <w:tcPr>
            <w:tcW w:w="9524" w:type="dxa"/>
            <w:gridSpan w:val="3"/>
          </w:tcPr>
          <w:p w14:paraId="3E005614" w14:textId="77777777" w:rsidR="00AC38A7" w:rsidRPr="00C738D2" w:rsidRDefault="00AC38A7" w:rsidP="00824AF1">
            <w:pPr>
              <w:numPr>
                <w:ilvl w:val="0"/>
                <w:numId w:val="63"/>
              </w:numPr>
              <w:tabs>
                <w:tab w:val="left" w:pos="1749"/>
              </w:tabs>
              <w:spacing w:before="100" w:after="100"/>
              <w:ind w:left="1749"/>
              <w:rPr>
                <w:rFonts w:ascii="Arial" w:hAnsi="Arial" w:cs="Arial"/>
              </w:rPr>
            </w:pPr>
            <w:r w:rsidRPr="00C738D2">
              <w:rPr>
                <w:rFonts w:ascii="Arial" w:eastAsia="Calibri" w:hAnsi="Arial" w:cs="Arial"/>
              </w:rPr>
              <w:t>ISO approval of the change is contingent on the verification by ISO of the successful implementation and testing of the technical capabilities.</w:t>
            </w:r>
          </w:p>
        </w:tc>
      </w:tr>
      <w:tr w:rsidR="00AC38A7" w:rsidRPr="00C738D2" w14:paraId="7565FFCA" w14:textId="77777777" w:rsidTr="001D4185">
        <w:trPr>
          <w:gridBefore w:val="1"/>
          <w:wBefore w:w="17" w:type="dxa"/>
          <w:jc w:val="center"/>
        </w:trPr>
        <w:tc>
          <w:tcPr>
            <w:tcW w:w="253" w:type="dxa"/>
          </w:tcPr>
          <w:p w14:paraId="5F9C9191" w14:textId="77777777" w:rsidR="00AC38A7" w:rsidRPr="00C738D2" w:rsidRDefault="00AC38A7" w:rsidP="007F79D2">
            <w:pPr>
              <w:spacing w:before="100" w:after="100"/>
              <w:rPr>
                <w:rFonts w:ascii="Arial" w:hAnsi="Arial" w:cs="Arial"/>
                <w:b/>
                <w:szCs w:val="24"/>
              </w:rPr>
            </w:pPr>
          </w:p>
        </w:tc>
        <w:tc>
          <w:tcPr>
            <w:tcW w:w="9524" w:type="dxa"/>
            <w:gridSpan w:val="3"/>
          </w:tcPr>
          <w:p w14:paraId="1489614A" w14:textId="77777777" w:rsidR="00AC38A7" w:rsidRPr="00C738D2" w:rsidRDefault="00AC38A7" w:rsidP="00250CDB">
            <w:pPr>
              <w:pStyle w:val="Heading2"/>
              <w:numPr>
                <w:ilvl w:val="1"/>
                <w:numId w:val="149"/>
              </w:numPr>
              <w:tabs>
                <w:tab w:val="clear" w:pos="720"/>
                <w:tab w:val="num" w:pos="1029"/>
              </w:tabs>
              <w:spacing w:before="160"/>
              <w:ind w:left="1022" w:hanging="360"/>
            </w:pPr>
            <w:bookmarkStart w:id="136" w:name="_Toc375296417"/>
            <w:bookmarkStart w:id="137" w:name="_Toc53502093"/>
            <w:r w:rsidRPr="00C738D2">
              <w:rPr>
                <w:kern w:val="0"/>
              </w:rPr>
              <w:t>AGC Dispatch Instructions</w:t>
            </w:r>
            <w:bookmarkEnd w:id="136"/>
            <w:bookmarkEnd w:id="137"/>
          </w:p>
        </w:tc>
      </w:tr>
      <w:tr w:rsidR="00E21DD9" w:rsidRPr="00C738D2" w14:paraId="77444836" w14:textId="77777777" w:rsidTr="001D4185">
        <w:trPr>
          <w:gridAfter w:val="2"/>
          <w:wAfter w:w="197" w:type="dxa"/>
          <w:jc w:val="center"/>
        </w:trPr>
        <w:tc>
          <w:tcPr>
            <w:tcW w:w="270" w:type="dxa"/>
            <w:gridSpan w:val="2"/>
          </w:tcPr>
          <w:p w14:paraId="01769950" w14:textId="77777777" w:rsidR="00E21DD9" w:rsidRPr="00C738D2" w:rsidRDefault="00E21DD9" w:rsidP="00CE6C45">
            <w:pPr>
              <w:spacing w:before="100" w:after="100"/>
              <w:rPr>
                <w:rFonts w:ascii="Arial" w:hAnsi="Arial" w:cs="Arial"/>
              </w:rPr>
            </w:pPr>
          </w:p>
        </w:tc>
        <w:tc>
          <w:tcPr>
            <w:tcW w:w="9327" w:type="dxa"/>
          </w:tcPr>
          <w:p w14:paraId="3DE437FA" w14:textId="3ED3DA6A" w:rsidR="00E21DD9" w:rsidRPr="00C738D2" w:rsidRDefault="00E21DD9" w:rsidP="00CE6C45">
            <w:pPr>
              <w:spacing w:before="100" w:after="100"/>
              <w:ind w:left="1029"/>
              <w:rPr>
                <w:rFonts w:ascii="Arial" w:hAnsi="Arial" w:cs="Arial"/>
                <w:szCs w:val="24"/>
              </w:rPr>
            </w:pPr>
            <w:r w:rsidRPr="00C738D2">
              <w:rPr>
                <w:rFonts w:ascii="Arial" w:hAnsi="Arial" w:cs="Arial"/>
                <w:szCs w:val="24"/>
              </w:rPr>
              <w:t>Dispatch Instructions for ATRRs that are part of CSFs are governed by Section VII.C of this OP.  For all other ATRRs:</w:t>
            </w:r>
          </w:p>
        </w:tc>
      </w:tr>
      <w:tr w:rsidR="007F79D2" w:rsidRPr="00C738D2" w14:paraId="23018800" w14:textId="77777777" w:rsidTr="001D4185">
        <w:trPr>
          <w:gridBefore w:val="1"/>
          <w:wBefore w:w="17" w:type="dxa"/>
          <w:jc w:val="center"/>
        </w:trPr>
        <w:tc>
          <w:tcPr>
            <w:tcW w:w="253" w:type="dxa"/>
          </w:tcPr>
          <w:p w14:paraId="0FE7C66F" w14:textId="77777777" w:rsidR="007F79D2" w:rsidRPr="00C738D2" w:rsidRDefault="007F79D2" w:rsidP="005D4F05">
            <w:pPr>
              <w:spacing w:before="100" w:after="100"/>
              <w:rPr>
                <w:rFonts w:ascii="Arial" w:hAnsi="Arial" w:cs="Arial"/>
                <w:szCs w:val="24"/>
              </w:rPr>
            </w:pPr>
          </w:p>
        </w:tc>
        <w:tc>
          <w:tcPr>
            <w:tcW w:w="9524" w:type="dxa"/>
            <w:gridSpan w:val="3"/>
          </w:tcPr>
          <w:p w14:paraId="49B43FD4" w14:textId="0635DF78" w:rsidR="007F79D2" w:rsidRPr="00C738D2" w:rsidRDefault="007F79D2" w:rsidP="00E7121D">
            <w:pPr>
              <w:numPr>
                <w:ilvl w:val="0"/>
                <w:numId w:val="67"/>
              </w:numPr>
              <w:tabs>
                <w:tab w:val="left" w:pos="1389"/>
              </w:tabs>
              <w:spacing w:before="100" w:after="100"/>
              <w:ind w:left="1389"/>
              <w:rPr>
                <w:rFonts w:ascii="Arial" w:hAnsi="Arial" w:cs="Arial"/>
              </w:rPr>
            </w:pPr>
            <w:r w:rsidRPr="00C738D2">
              <w:rPr>
                <w:rFonts w:ascii="Arial" w:hAnsi="Arial" w:cs="Arial"/>
              </w:rPr>
              <w:t xml:space="preserve">If a DE is </w:t>
            </w:r>
            <w:r w:rsidRPr="00C738D2">
              <w:rPr>
                <w:rFonts w:ascii="Arial" w:hAnsi="Arial" w:cs="Arial"/>
                <w:b/>
              </w:rPr>
              <w:t>not</w:t>
            </w:r>
            <w:r w:rsidRPr="00C738D2">
              <w:rPr>
                <w:rFonts w:ascii="Arial" w:hAnsi="Arial" w:cs="Arial"/>
              </w:rPr>
              <w:t xml:space="preserve"> capable of controlling the delivery of Regulation service </w:t>
            </w:r>
            <w:r w:rsidRPr="00C738D2">
              <w:rPr>
                <w:rFonts w:ascii="Arial" w:hAnsi="Arial" w:cs="Arial"/>
                <w:szCs w:val="24"/>
              </w:rPr>
              <w:t>in</w:t>
            </w:r>
            <w:r w:rsidRPr="00C738D2">
              <w:rPr>
                <w:rFonts w:ascii="Arial" w:hAnsi="Arial" w:cs="Arial"/>
              </w:rPr>
              <w:t xml:space="preserve"> accordance with its Regulation Offer Data, the DE </w:t>
            </w:r>
            <w:r w:rsidR="00F2693B" w:rsidRPr="00C738D2">
              <w:rPr>
                <w:rFonts w:ascii="Arial" w:hAnsi="Arial" w:cs="Arial"/>
              </w:rPr>
              <w:t>shall</w:t>
            </w:r>
            <w:r w:rsidRPr="00C738D2">
              <w:rPr>
                <w:rFonts w:ascii="Arial" w:hAnsi="Arial" w:cs="Arial"/>
              </w:rPr>
              <w:t xml:space="preserve"> notify the ISO System Operators as soon as practicable.  Efforts </w:t>
            </w:r>
            <w:r w:rsidR="00F2693B" w:rsidRPr="00C738D2">
              <w:rPr>
                <w:rFonts w:ascii="Arial" w:hAnsi="Arial" w:cs="Arial"/>
              </w:rPr>
              <w:t xml:space="preserve">shall </w:t>
            </w:r>
            <w:r w:rsidRPr="00C738D2">
              <w:rPr>
                <w:rFonts w:ascii="Arial" w:hAnsi="Arial" w:cs="Arial"/>
              </w:rPr>
              <w:t>be made to forecast ATRR capabilities and submit those parameters appropriately.</w:t>
            </w:r>
          </w:p>
        </w:tc>
      </w:tr>
      <w:tr w:rsidR="007F79D2" w:rsidRPr="00C738D2" w14:paraId="37E7334C" w14:textId="77777777" w:rsidTr="001D4185">
        <w:trPr>
          <w:gridBefore w:val="1"/>
          <w:wBefore w:w="17" w:type="dxa"/>
          <w:jc w:val="center"/>
        </w:trPr>
        <w:tc>
          <w:tcPr>
            <w:tcW w:w="253" w:type="dxa"/>
          </w:tcPr>
          <w:p w14:paraId="20336BC0" w14:textId="77777777" w:rsidR="007F79D2" w:rsidRPr="00C738D2" w:rsidRDefault="007F79D2" w:rsidP="007F79D2">
            <w:pPr>
              <w:spacing w:before="100" w:after="100"/>
              <w:rPr>
                <w:rFonts w:ascii="Arial" w:hAnsi="Arial" w:cs="Arial"/>
                <w:szCs w:val="24"/>
              </w:rPr>
            </w:pPr>
          </w:p>
        </w:tc>
        <w:tc>
          <w:tcPr>
            <w:tcW w:w="9524" w:type="dxa"/>
            <w:gridSpan w:val="3"/>
          </w:tcPr>
          <w:p w14:paraId="6FB96F14" w14:textId="352698F0" w:rsidR="007F79D2" w:rsidRPr="00C738D2" w:rsidRDefault="007F79D2" w:rsidP="00D80276">
            <w:pPr>
              <w:numPr>
                <w:ilvl w:val="0"/>
                <w:numId w:val="67"/>
              </w:numPr>
              <w:tabs>
                <w:tab w:val="left" w:pos="1389"/>
              </w:tabs>
              <w:spacing w:before="100" w:after="100"/>
              <w:ind w:left="1389"/>
              <w:rPr>
                <w:rFonts w:ascii="Arial" w:hAnsi="Arial" w:cs="Arial"/>
              </w:rPr>
            </w:pPr>
            <w:r w:rsidRPr="00C738D2">
              <w:rPr>
                <w:rFonts w:ascii="Arial" w:hAnsi="Arial" w:cs="Arial"/>
              </w:rPr>
              <w:t>AGC setpoints are transmitted electronically to each DE every four seconds or less.</w:t>
            </w:r>
          </w:p>
        </w:tc>
      </w:tr>
      <w:tr w:rsidR="007F79D2" w:rsidRPr="00C738D2" w14:paraId="146369C7" w14:textId="77777777" w:rsidTr="001D4185">
        <w:trPr>
          <w:gridBefore w:val="1"/>
          <w:wBefore w:w="17" w:type="dxa"/>
          <w:jc w:val="center"/>
        </w:trPr>
        <w:tc>
          <w:tcPr>
            <w:tcW w:w="253" w:type="dxa"/>
          </w:tcPr>
          <w:p w14:paraId="0D772FFB" w14:textId="77777777" w:rsidR="007F79D2" w:rsidRPr="00C738D2" w:rsidRDefault="007F79D2" w:rsidP="007F79D2">
            <w:pPr>
              <w:spacing w:before="100" w:after="100"/>
              <w:rPr>
                <w:rFonts w:ascii="Arial" w:hAnsi="Arial" w:cs="Arial"/>
                <w:b/>
                <w:szCs w:val="24"/>
              </w:rPr>
            </w:pPr>
          </w:p>
        </w:tc>
        <w:tc>
          <w:tcPr>
            <w:tcW w:w="9524" w:type="dxa"/>
            <w:gridSpan w:val="3"/>
          </w:tcPr>
          <w:p w14:paraId="30785BB8" w14:textId="77777777" w:rsidR="007F79D2" w:rsidRPr="00C738D2" w:rsidRDefault="007F79D2" w:rsidP="00250CDB">
            <w:pPr>
              <w:pStyle w:val="Heading2"/>
              <w:numPr>
                <w:ilvl w:val="1"/>
                <w:numId w:val="149"/>
              </w:numPr>
              <w:tabs>
                <w:tab w:val="clear" w:pos="720"/>
                <w:tab w:val="num" w:pos="1029"/>
              </w:tabs>
              <w:spacing w:before="160"/>
              <w:ind w:left="1022" w:hanging="360"/>
              <w:rPr>
                <w:rFonts w:cs="Arial"/>
                <w:szCs w:val="24"/>
              </w:rPr>
            </w:pPr>
            <w:bookmarkStart w:id="138" w:name="_Toc375296418"/>
            <w:bookmarkStart w:id="139" w:name="_Toc53502094"/>
            <w:r w:rsidRPr="00C738D2">
              <w:rPr>
                <w:kern w:val="0"/>
              </w:rPr>
              <w:t>Operational Considerations</w:t>
            </w:r>
            <w:bookmarkEnd w:id="138"/>
            <w:bookmarkEnd w:id="139"/>
          </w:p>
        </w:tc>
      </w:tr>
      <w:tr w:rsidR="007F79D2" w:rsidRPr="00C738D2" w14:paraId="05BD7D90" w14:textId="77777777" w:rsidTr="001D4185">
        <w:trPr>
          <w:gridBefore w:val="1"/>
          <w:wBefore w:w="17" w:type="dxa"/>
          <w:jc w:val="center"/>
        </w:trPr>
        <w:tc>
          <w:tcPr>
            <w:tcW w:w="253" w:type="dxa"/>
          </w:tcPr>
          <w:p w14:paraId="44DDB928" w14:textId="77777777" w:rsidR="007F79D2" w:rsidRPr="00C738D2" w:rsidRDefault="007F79D2" w:rsidP="007F79D2">
            <w:pPr>
              <w:spacing w:before="100" w:after="100"/>
              <w:rPr>
                <w:rFonts w:ascii="Arial" w:hAnsi="Arial" w:cs="Arial"/>
                <w:szCs w:val="24"/>
              </w:rPr>
            </w:pPr>
          </w:p>
        </w:tc>
        <w:tc>
          <w:tcPr>
            <w:tcW w:w="9524" w:type="dxa"/>
            <w:gridSpan w:val="3"/>
          </w:tcPr>
          <w:p w14:paraId="09150069" w14:textId="691290BA" w:rsidR="007F79D2" w:rsidRPr="00C738D2" w:rsidRDefault="007F79D2" w:rsidP="00A834E8">
            <w:pPr>
              <w:numPr>
                <w:ilvl w:val="0"/>
                <w:numId w:val="72"/>
              </w:numPr>
              <w:tabs>
                <w:tab w:val="left" w:pos="1389"/>
              </w:tabs>
              <w:spacing w:before="100" w:after="100"/>
              <w:ind w:left="1389"/>
              <w:rPr>
                <w:rFonts w:ascii="Arial" w:hAnsi="Arial" w:cs="Arial"/>
              </w:rPr>
            </w:pPr>
            <w:r w:rsidRPr="00C738D2">
              <w:rPr>
                <w:rFonts w:ascii="Arial" w:hAnsi="Arial" w:cs="Arial"/>
              </w:rPr>
              <w:t xml:space="preserve">An ATRR </w:t>
            </w:r>
            <w:r w:rsidR="00A834E8" w:rsidRPr="00C738D2">
              <w:rPr>
                <w:rFonts w:ascii="Arial" w:hAnsi="Arial" w:cs="Arial"/>
              </w:rPr>
              <w:t xml:space="preserve">shall </w:t>
            </w:r>
            <w:r w:rsidRPr="00C738D2">
              <w:rPr>
                <w:rFonts w:ascii="Arial" w:hAnsi="Arial" w:cs="Arial"/>
              </w:rPr>
              <w:t xml:space="preserve">be dispatched as directed by ISO in accordance with </w:t>
            </w:r>
            <w:r w:rsidR="007E47BD" w:rsidRPr="00C738D2">
              <w:rPr>
                <w:rFonts w:ascii="Arial" w:hAnsi="Arial" w:cs="Arial"/>
              </w:rPr>
              <w:t>OP-1</w:t>
            </w:r>
            <w:r w:rsidRPr="00C738D2">
              <w:rPr>
                <w:rFonts w:ascii="Arial" w:hAnsi="Arial" w:cs="Arial"/>
              </w:rPr>
              <w:t xml:space="preserve">, and the operating characteristics submitted by the Lead MP.  The safety of operating personnel and prevention of damage to equipment are the sole responsibility of the Lead </w:t>
            </w:r>
            <w:proofErr w:type="gramStart"/>
            <w:r w:rsidRPr="00C738D2">
              <w:rPr>
                <w:rFonts w:ascii="Arial" w:hAnsi="Arial" w:cs="Arial"/>
              </w:rPr>
              <w:t>MP, and</w:t>
            </w:r>
            <w:proofErr w:type="gramEnd"/>
            <w:r w:rsidRPr="00C738D2">
              <w:rPr>
                <w:rFonts w:ascii="Arial" w:hAnsi="Arial" w:cs="Arial"/>
              </w:rPr>
              <w:t xml:space="preserve"> </w:t>
            </w:r>
            <w:r w:rsidR="000A2C71" w:rsidRPr="00C738D2">
              <w:rPr>
                <w:rFonts w:ascii="Arial" w:hAnsi="Arial" w:cs="Arial"/>
              </w:rPr>
              <w:t>shall be the</w:t>
            </w:r>
            <w:r w:rsidRPr="00C738D2">
              <w:rPr>
                <w:rFonts w:ascii="Arial" w:hAnsi="Arial" w:cs="Arial"/>
              </w:rPr>
              <w:t xml:space="preserve"> priority at all times.</w:t>
            </w:r>
          </w:p>
        </w:tc>
      </w:tr>
      <w:tr w:rsidR="007F79D2" w:rsidRPr="00C738D2" w14:paraId="4B93E76B" w14:textId="77777777" w:rsidTr="001D4185">
        <w:trPr>
          <w:gridBefore w:val="1"/>
          <w:wBefore w:w="17" w:type="dxa"/>
          <w:jc w:val="center"/>
        </w:trPr>
        <w:tc>
          <w:tcPr>
            <w:tcW w:w="253" w:type="dxa"/>
          </w:tcPr>
          <w:p w14:paraId="5186A061" w14:textId="77777777" w:rsidR="007F79D2" w:rsidRPr="00C738D2" w:rsidRDefault="007F79D2" w:rsidP="005D4F05">
            <w:pPr>
              <w:spacing w:before="100" w:after="100"/>
              <w:rPr>
                <w:rFonts w:ascii="Arial" w:hAnsi="Arial" w:cs="Arial"/>
                <w:szCs w:val="24"/>
              </w:rPr>
            </w:pPr>
          </w:p>
        </w:tc>
        <w:tc>
          <w:tcPr>
            <w:tcW w:w="9524" w:type="dxa"/>
            <w:gridSpan w:val="3"/>
          </w:tcPr>
          <w:p w14:paraId="34C38361" w14:textId="322E7F79" w:rsidR="007F79D2" w:rsidRPr="00C738D2" w:rsidRDefault="007F79D2" w:rsidP="00DD6B42">
            <w:pPr>
              <w:numPr>
                <w:ilvl w:val="0"/>
                <w:numId w:val="72"/>
              </w:numPr>
              <w:tabs>
                <w:tab w:val="left" w:pos="1389"/>
              </w:tabs>
              <w:spacing w:before="100" w:after="100"/>
              <w:ind w:left="1389"/>
              <w:rPr>
                <w:rFonts w:ascii="Arial" w:hAnsi="Arial" w:cs="Arial"/>
              </w:rPr>
            </w:pPr>
            <w:r w:rsidRPr="00C738D2">
              <w:rPr>
                <w:rFonts w:ascii="Arial" w:hAnsi="Arial" w:cs="Arial"/>
              </w:rPr>
              <w:t>Both Planned</w:t>
            </w:r>
            <w:r w:rsidR="006A2CB0" w:rsidRPr="00C738D2">
              <w:rPr>
                <w:rFonts w:ascii="Arial" w:hAnsi="Arial" w:cs="Arial"/>
              </w:rPr>
              <w:t xml:space="preserve"> Outages</w:t>
            </w:r>
            <w:r w:rsidRPr="00C738D2">
              <w:rPr>
                <w:rFonts w:ascii="Arial" w:hAnsi="Arial" w:cs="Arial"/>
              </w:rPr>
              <w:t xml:space="preserve"> and Maintenance Outages of the </w:t>
            </w:r>
            <w:r w:rsidR="007E47BD" w:rsidRPr="00C738D2">
              <w:rPr>
                <w:rFonts w:ascii="Arial" w:hAnsi="Arial" w:cs="Arial"/>
              </w:rPr>
              <w:t>ATRR</w:t>
            </w:r>
            <w:r w:rsidRPr="00C738D2">
              <w:rPr>
                <w:rFonts w:ascii="Arial" w:hAnsi="Arial" w:cs="Arial"/>
              </w:rPr>
              <w:t xml:space="preserve"> </w:t>
            </w:r>
            <w:r w:rsidR="00E46381" w:rsidRPr="00C738D2">
              <w:rPr>
                <w:rFonts w:ascii="Arial" w:hAnsi="Arial" w:cs="Arial"/>
              </w:rPr>
              <w:t xml:space="preserve">shall </w:t>
            </w:r>
            <w:r w:rsidRPr="00C738D2">
              <w:rPr>
                <w:rFonts w:ascii="Arial" w:hAnsi="Arial" w:cs="Arial"/>
              </w:rPr>
              <w:t xml:space="preserve">be </w:t>
            </w:r>
            <w:r w:rsidR="00E46381" w:rsidRPr="00C738D2">
              <w:rPr>
                <w:rFonts w:ascii="Arial" w:hAnsi="Arial" w:cs="Arial"/>
              </w:rPr>
              <w:t>performed</w:t>
            </w:r>
            <w:r w:rsidRPr="00C738D2">
              <w:rPr>
                <w:rFonts w:ascii="Arial" w:hAnsi="Arial" w:cs="Arial"/>
              </w:rPr>
              <w:t xml:space="preserve"> in accordance with ISO Generator maintenance scheduling procedures per ISO New England Operating</w:t>
            </w:r>
            <w:r w:rsidR="007E47BD" w:rsidRPr="00C738D2">
              <w:rPr>
                <w:rFonts w:ascii="Arial" w:hAnsi="Arial" w:cs="Arial"/>
              </w:rPr>
              <w:t xml:space="preserve"> Procedure No. 5 - </w:t>
            </w:r>
            <w:r w:rsidR="00DD6B42" w:rsidRPr="00C738D2">
              <w:rPr>
                <w:rFonts w:ascii="Arial" w:hAnsi="Arial" w:cs="Arial"/>
              </w:rPr>
              <w:t xml:space="preserve">Resource </w:t>
            </w:r>
            <w:r w:rsidRPr="00C738D2">
              <w:rPr>
                <w:rFonts w:ascii="Arial" w:hAnsi="Arial" w:cs="Arial"/>
              </w:rPr>
              <w:t>Ma</w:t>
            </w:r>
            <w:r w:rsidR="007E47BD" w:rsidRPr="00C738D2">
              <w:rPr>
                <w:rFonts w:ascii="Arial" w:hAnsi="Arial" w:cs="Arial"/>
              </w:rPr>
              <w:t>intenance and Outage Scheduling</w:t>
            </w:r>
            <w:r w:rsidRPr="00C738D2">
              <w:rPr>
                <w:rFonts w:ascii="Arial" w:hAnsi="Arial" w:cs="Arial"/>
              </w:rPr>
              <w:t xml:space="preserve"> (OP-5)</w:t>
            </w:r>
            <w:r w:rsidR="007E47BD" w:rsidRPr="00C738D2">
              <w:rPr>
                <w:rFonts w:ascii="Arial" w:hAnsi="Arial" w:cs="Arial"/>
              </w:rPr>
              <w:t>.</w:t>
            </w:r>
          </w:p>
        </w:tc>
      </w:tr>
      <w:tr w:rsidR="007F79D2" w:rsidRPr="00C738D2" w14:paraId="44B2BB81" w14:textId="77777777" w:rsidTr="001D4185">
        <w:trPr>
          <w:gridBefore w:val="1"/>
          <w:wBefore w:w="17" w:type="dxa"/>
          <w:jc w:val="center"/>
        </w:trPr>
        <w:tc>
          <w:tcPr>
            <w:tcW w:w="253" w:type="dxa"/>
          </w:tcPr>
          <w:p w14:paraId="0421E325" w14:textId="77777777" w:rsidR="007F79D2" w:rsidRPr="00C738D2" w:rsidRDefault="007F79D2" w:rsidP="001F0084">
            <w:pPr>
              <w:spacing w:before="100" w:after="100"/>
              <w:rPr>
                <w:rFonts w:ascii="Arial" w:hAnsi="Arial" w:cs="Arial"/>
                <w:szCs w:val="24"/>
              </w:rPr>
            </w:pPr>
          </w:p>
        </w:tc>
        <w:tc>
          <w:tcPr>
            <w:tcW w:w="9524" w:type="dxa"/>
            <w:gridSpan w:val="3"/>
          </w:tcPr>
          <w:p w14:paraId="2313ABCE" w14:textId="7A0CF7BA" w:rsidR="007F79D2" w:rsidRPr="00C738D2" w:rsidRDefault="007F79D2" w:rsidP="000A2C71">
            <w:pPr>
              <w:numPr>
                <w:ilvl w:val="0"/>
                <w:numId w:val="72"/>
              </w:numPr>
              <w:tabs>
                <w:tab w:val="left" w:pos="1389"/>
              </w:tabs>
              <w:spacing w:before="100" w:after="100"/>
              <w:ind w:left="1389"/>
              <w:rPr>
                <w:rFonts w:ascii="Arial" w:hAnsi="Arial" w:cs="Arial"/>
              </w:rPr>
            </w:pPr>
            <w:r w:rsidRPr="00C738D2">
              <w:rPr>
                <w:rFonts w:ascii="Arial" w:hAnsi="Arial" w:cs="Arial"/>
              </w:rPr>
              <w:t xml:space="preserve">The Lead MP </w:t>
            </w:r>
            <w:r w:rsidR="000A2C71" w:rsidRPr="00C738D2">
              <w:rPr>
                <w:rFonts w:ascii="Arial" w:hAnsi="Arial" w:cs="Arial"/>
              </w:rPr>
              <w:t>shall</w:t>
            </w:r>
            <w:r w:rsidRPr="00C738D2">
              <w:rPr>
                <w:rFonts w:ascii="Arial" w:hAnsi="Arial" w:cs="Arial"/>
              </w:rPr>
              <w:t>, at all times, comply with all applicable switching and tagging procedures in effect by the authorities governing switching and tagging operations in the field.</w:t>
            </w:r>
          </w:p>
        </w:tc>
      </w:tr>
      <w:tr w:rsidR="007F79D2" w:rsidRPr="00C738D2" w14:paraId="6DABCDBD" w14:textId="77777777" w:rsidTr="001D4185">
        <w:trPr>
          <w:gridBefore w:val="1"/>
          <w:wBefore w:w="17" w:type="dxa"/>
          <w:jc w:val="center"/>
        </w:trPr>
        <w:tc>
          <w:tcPr>
            <w:tcW w:w="253" w:type="dxa"/>
          </w:tcPr>
          <w:p w14:paraId="17D00A26" w14:textId="77777777" w:rsidR="007F79D2" w:rsidRPr="00C738D2" w:rsidRDefault="007F79D2" w:rsidP="007F79D2">
            <w:pPr>
              <w:spacing w:before="100" w:after="100"/>
              <w:rPr>
                <w:rFonts w:ascii="Arial" w:hAnsi="Arial" w:cs="Arial"/>
                <w:b/>
                <w:szCs w:val="24"/>
              </w:rPr>
            </w:pPr>
          </w:p>
        </w:tc>
        <w:tc>
          <w:tcPr>
            <w:tcW w:w="9524" w:type="dxa"/>
            <w:gridSpan w:val="3"/>
          </w:tcPr>
          <w:p w14:paraId="232215D2" w14:textId="77777777" w:rsidR="007F79D2" w:rsidRPr="00C738D2" w:rsidRDefault="007F79D2" w:rsidP="00250CDB">
            <w:pPr>
              <w:pStyle w:val="Heading2"/>
              <w:numPr>
                <w:ilvl w:val="1"/>
                <w:numId w:val="149"/>
              </w:numPr>
              <w:tabs>
                <w:tab w:val="clear" w:pos="720"/>
                <w:tab w:val="num" w:pos="1029"/>
              </w:tabs>
              <w:spacing w:before="160"/>
              <w:ind w:left="1022" w:hanging="360"/>
            </w:pPr>
            <w:bookmarkStart w:id="140" w:name="_Toc375296419"/>
            <w:bookmarkStart w:id="141" w:name="_Toc53502095"/>
            <w:r w:rsidRPr="00C738D2">
              <w:rPr>
                <w:kern w:val="0"/>
              </w:rPr>
              <w:t>Voltage Control</w:t>
            </w:r>
            <w:bookmarkEnd w:id="140"/>
            <w:bookmarkEnd w:id="141"/>
          </w:p>
        </w:tc>
      </w:tr>
      <w:tr w:rsidR="007F79D2" w:rsidRPr="00C738D2" w14:paraId="52F04E02" w14:textId="77777777" w:rsidTr="001D4185">
        <w:trPr>
          <w:gridBefore w:val="1"/>
          <w:wBefore w:w="17" w:type="dxa"/>
          <w:jc w:val="center"/>
        </w:trPr>
        <w:tc>
          <w:tcPr>
            <w:tcW w:w="253" w:type="dxa"/>
          </w:tcPr>
          <w:p w14:paraId="7300AB31" w14:textId="77777777" w:rsidR="007F79D2" w:rsidRPr="00C738D2" w:rsidRDefault="007F79D2" w:rsidP="00E46381">
            <w:pPr>
              <w:spacing w:before="100" w:after="100"/>
              <w:rPr>
                <w:rFonts w:ascii="Arial" w:hAnsi="Arial" w:cs="Arial"/>
                <w:szCs w:val="24"/>
              </w:rPr>
            </w:pPr>
          </w:p>
        </w:tc>
        <w:tc>
          <w:tcPr>
            <w:tcW w:w="9524" w:type="dxa"/>
            <w:gridSpan w:val="3"/>
          </w:tcPr>
          <w:p w14:paraId="7BB4676A" w14:textId="2FB0D157" w:rsidR="007F79D2" w:rsidRPr="00C738D2" w:rsidRDefault="007F79D2" w:rsidP="00E46381">
            <w:pPr>
              <w:numPr>
                <w:ilvl w:val="0"/>
                <w:numId w:val="246"/>
              </w:numPr>
              <w:tabs>
                <w:tab w:val="left" w:pos="1389"/>
              </w:tabs>
              <w:spacing w:before="100" w:after="100"/>
              <w:ind w:left="1389"/>
              <w:rPr>
                <w:rFonts w:ascii="Arial" w:hAnsi="Arial" w:cs="Arial"/>
              </w:rPr>
            </w:pPr>
            <w:r w:rsidRPr="00C738D2">
              <w:rPr>
                <w:rFonts w:ascii="Arial" w:hAnsi="Arial" w:cs="Arial"/>
              </w:rPr>
              <w:t xml:space="preserve">An ATRR </w:t>
            </w:r>
            <w:r w:rsidR="002D1143" w:rsidRPr="00C738D2">
              <w:rPr>
                <w:rFonts w:ascii="Arial" w:hAnsi="Arial" w:cs="Arial"/>
              </w:rPr>
              <w:t>shall</w:t>
            </w:r>
            <w:r w:rsidR="002D1143" w:rsidRPr="00C738D2">
              <w:rPr>
                <w:rFonts w:ascii="Arial" w:hAnsi="Arial" w:cs="Arial"/>
                <w:b/>
              </w:rPr>
              <w:t xml:space="preserve"> </w:t>
            </w:r>
            <w:r w:rsidRPr="00C738D2">
              <w:rPr>
                <w:rFonts w:ascii="Arial" w:hAnsi="Arial" w:cs="Arial"/>
                <w:b/>
              </w:rPr>
              <w:t>not</w:t>
            </w:r>
            <w:r w:rsidRPr="00C738D2">
              <w:rPr>
                <w:rFonts w:ascii="Arial" w:hAnsi="Arial" w:cs="Arial"/>
              </w:rPr>
              <w:t xml:space="preserve"> adversely impact the voltage control performance at the point of Interconnection.</w:t>
            </w:r>
          </w:p>
        </w:tc>
      </w:tr>
      <w:tr w:rsidR="007F79D2" w:rsidRPr="00C738D2" w14:paraId="420E9ADB" w14:textId="77777777" w:rsidTr="001D4185">
        <w:trPr>
          <w:gridBefore w:val="1"/>
          <w:wBefore w:w="17" w:type="dxa"/>
          <w:jc w:val="center"/>
        </w:trPr>
        <w:tc>
          <w:tcPr>
            <w:tcW w:w="253" w:type="dxa"/>
          </w:tcPr>
          <w:p w14:paraId="67ED9058" w14:textId="77777777" w:rsidR="007F79D2" w:rsidRPr="00C738D2" w:rsidRDefault="007F79D2" w:rsidP="007F79D2">
            <w:pPr>
              <w:spacing w:before="100" w:after="100"/>
              <w:rPr>
                <w:rFonts w:ascii="Arial" w:hAnsi="Arial" w:cs="Arial"/>
                <w:b/>
                <w:szCs w:val="24"/>
              </w:rPr>
            </w:pPr>
          </w:p>
        </w:tc>
        <w:tc>
          <w:tcPr>
            <w:tcW w:w="9524" w:type="dxa"/>
            <w:gridSpan w:val="3"/>
          </w:tcPr>
          <w:p w14:paraId="1FC77635" w14:textId="77777777" w:rsidR="007F79D2" w:rsidRPr="00C738D2" w:rsidRDefault="007F79D2" w:rsidP="00250CDB">
            <w:pPr>
              <w:pStyle w:val="Heading2"/>
              <w:numPr>
                <w:ilvl w:val="1"/>
                <w:numId w:val="149"/>
              </w:numPr>
              <w:tabs>
                <w:tab w:val="clear" w:pos="720"/>
                <w:tab w:val="num" w:pos="1029"/>
              </w:tabs>
              <w:spacing w:before="160"/>
              <w:ind w:left="1022" w:hanging="360"/>
            </w:pPr>
            <w:bookmarkStart w:id="142" w:name="_Toc375296420"/>
            <w:bookmarkStart w:id="143" w:name="_Toc53502096"/>
            <w:r w:rsidRPr="00C738D2">
              <w:rPr>
                <w:kern w:val="0"/>
              </w:rPr>
              <w:t>Interconnection</w:t>
            </w:r>
            <w:bookmarkEnd w:id="142"/>
            <w:bookmarkEnd w:id="143"/>
          </w:p>
        </w:tc>
      </w:tr>
      <w:tr w:rsidR="00AC38A7" w:rsidRPr="00C738D2" w14:paraId="20B5C28C" w14:textId="77777777" w:rsidTr="001D4185">
        <w:trPr>
          <w:gridBefore w:val="1"/>
          <w:wBefore w:w="17" w:type="dxa"/>
          <w:jc w:val="center"/>
        </w:trPr>
        <w:tc>
          <w:tcPr>
            <w:tcW w:w="253" w:type="dxa"/>
          </w:tcPr>
          <w:p w14:paraId="4557A7F6" w14:textId="77777777" w:rsidR="00AC38A7" w:rsidRPr="00C738D2" w:rsidRDefault="00AC38A7" w:rsidP="00E46381">
            <w:pPr>
              <w:spacing w:before="100" w:after="100"/>
              <w:rPr>
                <w:rFonts w:ascii="Arial" w:hAnsi="Arial" w:cs="Arial"/>
                <w:szCs w:val="24"/>
              </w:rPr>
            </w:pPr>
          </w:p>
        </w:tc>
        <w:tc>
          <w:tcPr>
            <w:tcW w:w="9524" w:type="dxa"/>
            <w:gridSpan w:val="3"/>
          </w:tcPr>
          <w:p w14:paraId="4ED3717E" w14:textId="43086BCF" w:rsidR="00AC38A7" w:rsidRPr="00C738D2" w:rsidRDefault="007F79D2" w:rsidP="00E46381">
            <w:pPr>
              <w:numPr>
                <w:ilvl w:val="0"/>
                <w:numId w:val="248"/>
              </w:numPr>
              <w:tabs>
                <w:tab w:val="left" w:pos="1389"/>
              </w:tabs>
              <w:spacing w:before="100" w:after="100"/>
              <w:ind w:left="1389"/>
              <w:rPr>
                <w:rFonts w:ascii="Arial" w:hAnsi="Arial" w:cs="Arial"/>
                <w:szCs w:val="24"/>
              </w:rPr>
            </w:pPr>
            <w:r w:rsidRPr="00C738D2">
              <w:rPr>
                <w:rFonts w:ascii="Arial" w:hAnsi="Arial" w:cs="Arial"/>
              </w:rPr>
              <w:t xml:space="preserve">An ATRR </w:t>
            </w:r>
            <w:r w:rsidR="00E46381" w:rsidRPr="00C738D2">
              <w:rPr>
                <w:rFonts w:ascii="Arial" w:hAnsi="Arial" w:cs="Arial"/>
              </w:rPr>
              <w:t>shall</w:t>
            </w:r>
            <w:r w:rsidRPr="00C738D2">
              <w:rPr>
                <w:rFonts w:ascii="Arial" w:hAnsi="Arial" w:cs="Arial"/>
              </w:rPr>
              <w:t xml:space="preserve"> follow the interconnection requirements for the type</w:t>
            </w:r>
            <w:r w:rsidR="000A2C71" w:rsidRPr="00C738D2">
              <w:rPr>
                <w:rFonts w:ascii="Arial" w:hAnsi="Arial" w:cs="Arial"/>
              </w:rPr>
              <w:t>(s)</w:t>
            </w:r>
            <w:r w:rsidRPr="00C738D2">
              <w:rPr>
                <w:rFonts w:ascii="Arial" w:hAnsi="Arial" w:cs="Arial"/>
              </w:rPr>
              <w:t xml:space="preserve"> </w:t>
            </w:r>
            <w:r w:rsidR="007E47BD" w:rsidRPr="00C738D2">
              <w:rPr>
                <w:rFonts w:ascii="Arial" w:hAnsi="Arial" w:cs="Arial"/>
              </w:rPr>
              <w:t xml:space="preserve">of </w:t>
            </w:r>
            <w:r w:rsidRPr="00C738D2">
              <w:rPr>
                <w:rFonts w:ascii="Arial" w:hAnsi="Arial" w:cs="Arial"/>
              </w:rPr>
              <w:t>facility(</w:t>
            </w:r>
            <w:proofErr w:type="spellStart"/>
            <w:r w:rsidRPr="00C738D2">
              <w:rPr>
                <w:rFonts w:ascii="Arial" w:hAnsi="Arial" w:cs="Arial"/>
              </w:rPr>
              <w:t>ies</w:t>
            </w:r>
            <w:proofErr w:type="spellEnd"/>
            <w:r w:rsidRPr="00C738D2">
              <w:rPr>
                <w:rFonts w:ascii="Arial" w:hAnsi="Arial" w:cs="Arial"/>
              </w:rPr>
              <w:t xml:space="preserve">) that will be participating as part of the ATRR.  The terms and conditions of said </w:t>
            </w:r>
            <w:r w:rsidR="00A834E8" w:rsidRPr="00C738D2">
              <w:rPr>
                <w:rFonts w:ascii="Arial" w:hAnsi="Arial" w:cs="Arial"/>
              </w:rPr>
              <w:t>I</w:t>
            </w:r>
            <w:r w:rsidRPr="00C738D2">
              <w:rPr>
                <w:rFonts w:ascii="Arial" w:hAnsi="Arial" w:cs="Arial"/>
              </w:rPr>
              <w:t xml:space="preserve">nterconnection </w:t>
            </w:r>
            <w:r w:rsidR="00A834E8" w:rsidRPr="00C738D2">
              <w:rPr>
                <w:rFonts w:ascii="Arial" w:hAnsi="Arial" w:cs="Arial"/>
              </w:rPr>
              <w:t>A</w:t>
            </w:r>
            <w:r w:rsidRPr="00C738D2">
              <w:rPr>
                <w:rFonts w:ascii="Arial" w:hAnsi="Arial" w:cs="Arial"/>
              </w:rPr>
              <w:t xml:space="preserve">greement(s) shall be negotiated between the entities that are parties to the </w:t>
            </w:r>
            <w:r w:rsidR="00A834E8" w:rsidRPr="00C738D2">
              <w:rPr>
                <w:rFonts w:ascii="Arial" w:hAnsi="Arial" w:cs="Arial"/>
              </w:rPr>
              <w:t>I</w:t>
            </w:r>
            <w:r w:rsidRPr="00C738D2">
              <w:rPr>
                <w:rFonts w:ascii="Arial" w:hAnsi="Arial" w:cs="Arial"/>
              </w:rPr>
              <w:t xml:space="preserve">nterconnection </w:t>
            </w:r>
            <w:r w:rsidR="00A834E8" w:rsidRPr="00C738D2">
              <w:rPr>
                <w:rFonts w:ascii="Arial" w:hAnsi="Arial" w:cs="Arial"/>
              </w:rPr>
              <w:t>A</w:t>
            </w:r>
            <w:r w:rsidRPr="00C738D2">
              <w:rPr>
                <w:rFonts w:ascii="Arial" w:hAnsi="Arial" w:cs="Arial"/>
              </w:rPr>
              <w:t xml:space="preserve">greement(s) and may or may </w:t>
            </w:r>
            <w:r w:rsidRPr="00C738D2">
              <w:rPr>
                <w:rFonts w:ascii="Arial" w:hAnsi="Arial" w:cs="Arial"/>
                <w:b/>
              </w:rPr>
              <w:t>not</w:t>
            </w:r>
            <w:r w:rsidRPr="00C738D2">
              <w:rPr>
                <w:rFonts w:ascii="Arial" w:hAnsi="Arial" w:cs="Arial"/>
              </w:rPr>
              <w:t xml:space="preserve"> contain additional and/or more stringent requirements than those prescribed by ISO.</w:t>
            </w:r>
          </w:p>
        </w:tc>
      </w:tr>
      <w:tr w:rsidR="008F7B43" w:rsidRPr="00C738D2" w14:paraId="0779D682" w14:textId="77777777" w:rsidTr="00C27D14">
        <w:trPr>
          <w:gridBefore w:val="1"/>
          <w:wBefore w:w="17" w:type="dxa"/>
          <w:jc w:val="center"/>
        </w:trPr>
        <w:tc>
          <w:tcPr>
            <w:tcW w:w="253" w:type="dxa"/>
          </w:tcPr>
          <w:p w14:paraId="6279D785" w14:textId="77777777" w:rsidR="008F7B43" w:rsidRPr="00C738D2" w:rsidRDefault="008F7B43" w:rsidP="00E46381">
            <w:pPr>
              <w:spacing w:before="100" w:after="100"/>
              <w:rPr>
                <w:rFonts w:ascii="Arial" w:hAnsi="Arial" w:cs="Arial"/>
                <w:szCs w:val="24"/>
              </w:rPr>
            </w:pPr>
          </w:p>
        </w:tc>
        <w:tc>
          <w:tcPr>
            <w:tcW w:w="9524" w:type="dxa"/>
            <w:gridSpan w:val="3"/>
          </w:tcPr>
          <w:p w14:paraId="774E0745" w14:textId="77777777" w:rsidR="008F7B43" w:rsidRPr="00C738D2" w:rsidRDefault="008F7B43" w:rsidP="001D4185">
            <w:pPr>
              <w:tabs>
                <w:tab w:val="left" w:pos="1389"/>
              </w:tabs>
              <w:spacing w:before="100" w:after="100"/>
              <w:ind w:left="1389"/>
              <w:rPr>
                <w:rFonts w:ascii="Arial" w:hAnsi="Arial" w:cs="Arial"/>
              </w:rPr>
            </w:pPr>
          </w:p>
        </w:tc>
      </w:tr>
      <w:tr w:rsidR="007F79D2" w:rsidRPr="00C738D2" w14:paraId="28B66E3F" w14:textId="77777777" w:rsidTr="001D4185">
        <w:trPr>
          <w:gridBefore w:val="1"/>
          <w:wBefore w:w="17" w:type="dxa"/>
          <w:jc w:val="center"/>
        </w:trPr>
        <w:tc>
          <w:tcPr>
            <w:tcW w:w="253" w:type="dxa"/>
          </w:tcPr>
          <w:p w14:paraId="77F52B2E" w14:textId="77777777" w:rsidR="007F79D2" w:rsidRPr="00C738D2" w:rsidRDefault="007F79D2" w:rsidP="007F79D2">
            <w:pPr>
              <w:spacing w:before="100" w:after="100"/>
              <w:rPr>
                <w:rFonts w:ascii="Arial" w:hAnsi="Arial" w:cs="Arial"/>
                <w:b/>
                <w:szCs w:val="24"/>
              </w:rPr>
            </w:pPr>
          </w:p>
        </w:tc>
        <w:tc>
          <w:tcPr>
            <w:tcW w:w="9524" w:type="dxa"/>
            <w:gridSpan w:val="3"/>
          </w:tcPr>
          <w:p w14:paraId="13867801" w14:textId="77777777" w:rsidR="007F79D2" w:rsidRPr="00C738D2" w:rsidRDefault="007F79D2" w:rsidP="00250CDB">
            <w:pPr>
              <w:pStyle w:val="Heading2"/>
              <w:numPr>
                <w:ilvl w:val="1"/>
                <w:numId w:val="149"/>
              </w:numPr>
              <w:tabs>
                <w:tab w:val="clear" w:pos="720"/>
                <w:tab w:val="num" w:pos="1029"/>
              </w:tabs>
              <w:spacing w:before="160"/>
              <w:ind w:left="1022" w:hanging="360"/>
            </w:pPr>
            <w:bookmarkStart w:id="144" w:name="_Toc375296421"/>
            <w:bookmarkStart w:id="145" w:name="_Toc53502097"/>
            <w:r w:rsidRPr="00C738D2">
              <w:rPr>
                <w:kern w:val="0"/>
              </w:rPr>
              <w:t>System Protection</w:t>
            </w:r>
            <w:bookmarkEnd w:id="144"/>
            <w:bookmarkEnd w:id="145"/>
          </w:p>
        </w:tc>
      </w:tr>
      <w:tr w:rsidR="00AC38A7" w:rsidRPr="00C738D2" w14:paraId="74936323" w14:textId="77777777" w:rsidTr="001D4185">
        <w:trPr>
          <w:gridBefore w:val="1"/>
          <w:wBefore w:w="17" w:type="dxa"/>
          <w:jc w:val="center"/>
        </w:trPr>
        <w:tc>
          <w:tcPr>
            <w:tcW w:w="253" w:type="dxa"/>
          </w:tcPr>
          <w:p w14:paraId="79B01CFB" w14:textId="77777777" w:rsidR="00AC38A7" w:rsidRPr="00C738D2" w:rsidRDefault="00AC38A7" w:rsidP="00E46381">
            <w:pPr>
              <w:spacing w:before="100" w:after="100"/>
              <w:rPr>
                <w:rFonts w:ascii="Arial" w:hAnsi="Arial" w:cs="Arial"/>
                <w:szCs w:val="24"/>
              </w:rPr>
            </w:pPr>
          </w:p>
        </w:tc>
        <w:tc>
          <w:tcPr>
            <w:tcW w:w="9524" w:type="dxa"/>
            <w:gridSpan w:val="3"/>
          </w:tcPr>
          <w:p w14:paraId="7454CEED" w14:textId="77777777" w:rsidR="00AC38A7" w:rsidRPr="00C738D2" w:rsidRDefault="007F79D2" w:rsidP="00E46381">
            <w:pPr>
              <w:numPr>
                <w:ilvl w:val="0"/>
                <w:numId w:val="250"/>
              </w:numPr>
              <w:tabs>
                <w:tab w:val="left" w:pos="1389"/>
              </w:tabs>
              <w:spacing w:before="100" w:after="100"/>
              <w:ind w:left="1389"/>
              <w:rPr>
                <w:rFonts w:ascii="Arial" w:hAnsi="Arial" w:cs="Arial"/>
                <w:szCs w:val="24"/>
              </w:rPr>
            </w:pPr>
            <w:r w:rsidRPr="00C738D2">
              <w:rPr>
                <w:rFonts w:ascii="Arial" w:hAnsi="Arial" w:cs="Arial"/>
              </w:rPr>
              <w:t>Operation as an ATRR, either by an individual facility or aggregate of sub-resources, shall have system protection appropriate to the classification of that facility or sub-resource for each interconnection.</w:t>
            </w:r>
          </w:p>
        </w:tc>
      </w:tr>
    </w:tbl>
    <w:p w14:paraId="554F3E75" w14:textId="77777777" w:rsidR="00F818AB" w:rsidRPr="00C738D2" w:rsidRDefault="00F818AB" w:rsidP="00C071F8"/>
    <w:p w14:paraId="5C1BFB60" w14:textId="77777777" w:rsidR="00F818AB" w:rsidRPr="00C738D2" w:rsidRDefault="00F818AB" w:rsidP="00C071F8"/>
    <w:p w14:paraId="388768CB" w14:textId="77777777" w:rsidR="00F818AB" w:rsidRPr="00C738D2" w:rsidRDefault="00F818AB" w:rsidP="00746798">
      <w:pPr>
        <w:pStyle w:val="Heading1"/>
        <w:numPr>
          <w:ilvl w:val="0"/>
          <w:numId w:val="117"/>
        </w:numPr>
      </w:pPr>
      <w:r w:rsidRPr="00C738D2">
        <w:br w:type="page"/>
      </w:r>
      <w:bookmarkStart w:id="146" w:name="_Toc53502098"/>
      <w:r w:rsidRPr="00C738D2">
        <w:lastRenderedPageBreak/>
        <w:t xml:space="preserve">TECHNICAL REQUIREMENTS FOR </w:t>
      </w:r>
      <w:r w:rsidR="00CA198C" w:rsidRPr="00C738D2">
        <w:t>DISPATCHABLE ASSET RELATED DEMANDS (DARDS)</w:t>
      </w:r>
      <w:bookmarkEnd w:id="146"/>
    </w:p>
    <w:tbl>
      <w:tblPr>
        <w:tblW w:w="9777" w:type="dxa"/>
        <w:jc w:val="center"/>
        <w:tblLayout w:type="fixed"/>
        <w:tblLook w:val="0000" w:firstRow="0" w:lastRow="0" w:firstColumn="0" w:lastColumn="0" w:noHBand="0" w:noVBand="0"/>
      </w:tblPr>
      <w:tblGrid>
        <w:gridCol w:w="236"/>
        <w:gridCol w:w="9541"/>
      </w:tblGrid>
      <w:tr w:rsidR="00F818AB" w:rsidRPr="00C738D2" w14:paraId="182E1645" w14:textId="77777777" w:rsidTr="00E21DD9">
        <w:trPr>
          <w:jc w:val="center"/>
        </w:trPr>
        <w:tc>
          <w:tcPr>
            <w:tcW w:w="236" w:type="dxa"/>
          </w:tcPr>
          <w:p w14:paraId="3DCC0232" w14:textId="77777777" w:rsidR="00F818AB" w:rsidRPr="00C738D2" w:rsidRDefault="00F818AB" w:rsidP="003D7F7D">
            <w:pPr>
              <w:spacing w:before="100" w:after="100"/>
              <w:rPr>
                <w:rFonts w:ascii="Arial" w:hAnsi="Arial" w:cs="Arial"/>
                <w:szCs w:val="24"/>
              </w:rPr>
            </w:pPr>
          </w:p>
        </w:tc>
        <w:tc>
          <w:tcPr>
            <w:tcW w:w="9541" w:type="dxa"/>
          </w:tcPr>
          <w:p w14:paraId="567D18D2" w14:textId="0C6E9624" w:rsidR="00F818AB" w:rsidRPr="00C738D2" w:rsidRDefault="00F818AB" w:rsidP="00130347">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w:t>
            </w:r>
            <w:r w:rsidR="000A2C71" w:rsidRPr="00C738D2">
              <w:rPr>
                <w:rFonts w:ascii="Arial" w:hAnsi="Arial" w:cs="Arial"/>
                <w:szCs w:val="24"/>
              </w:rPr>
              <w:t xml:space="preserve">shall </w:t>
            </w:r>
            <w:r w:rsidRPr="00C738D2">
              <w:rPr>
                <w:rFonts w:ascii="Arial" w:hAnsi="Arial" w:cs="Arial"/>
                <w:szCs w:val="24"/>
              </w:rPr>
              <w:t xml:space="preserve">be met by each DARD in order for it to be considered in the bidding process.  However, each DARD </w:t>
            </w:r>
            <w:r w:rsidR="000A2C71" w:rsidRPr="00C738D2">
              <w:rPr>
                <w:rFonts w:ascii="Arial" w:hAnsi="Arial" w:cs="Arial"/>
                <w:szCs w:val="24"/>
              </w:rPr>
              <w:t xml:space="preserve">shall </w:t>
            </w:r>
            <w:r w:rsidRPr="00C738D2">
              <w:rPr>
                <w:rFonts w:ascii="Arial" w:hAnsi="Arial" w:cs="Arial"/>
                <w:szCs w:val="24"/>
              </w:rPr>
              <w:t xml:space="preserve">meet other eligibility requirements of </w:t>
            </w:r>
            <w:r w:rsidR="00A834E8" w:rsidRPr="00C738D2">
              <w:rPr>
                <w:rFonts w:ascii="Arial" w:hAnsi="Arial" w:cs="Arial"/>
                <w:szCs w:val="24"/>
              </w:rPr>
              <w:t>Section III of the ISO Tariff</w:t>
            </w:r>
            <w:r w:rsidRPr="00C738D2">
              <w:rPr>
                <w:rFonts w:ascii="Arial" w:hAnsi="Arial" w:cs="Arial"/>
                <w:szCs w:val="24"/>
              </w:rPr>
              <w:t xml:space="preserve"> and ISO Manuals to bid into the </w:t>
            </w:r>
            <w:r w:rsidR="000A2C71" w:rsidRPr="00C738D2">
              <w:rPr>
                <w:rFonts w:ascii="Arial" w:hAnsi="Arial" w:cs="Arial"/>
                <w:szCs w:val="24"/>
              </w:rPr>
              <w:t xml:space="preserve">New England </w:t>
            </w:r>
            <w:r w:rsidRPr="00C738D2">
              <w:rPr>
                <w:rFonts w:ascii="Arial" w:hAnsi="Arial" w:cs="Arial"/>
                <w:szCs w:val="24"/>
              </w:rPr>
              <w:t>Markets.</w:t>
            </w:r>
          </w:p>
        </w:tc>
      </w:tr>
      <w:tr w:rsidR="00F818AB" w:rsidRPr="00C738D2" w14:paraId="62D36E7E" w14:textId="77777777" w:rsidTr="00E21DD9">
        <w:trPr>
          <w:jc w:val="center"/>
        </w:trPr>
        <w:tc>
          <w:tcPr>
            <w:tcW w:w="236" w:type="dxa"/>
          </w:tcPr>
          <w:p w14:paraId="0266246C" w14:textId="77777777" w:rsidR="00F818AB" w:rsidRPr="00C738D2" w:rsidRDefault="00F818AB" w:rsidP="008D5316">
            <w:pPr>
              <w:pStyle w:val="DocumentText"/>
            </w:pPr>
          </w:p>
        </w:tc>
        <w:tc>
          <w:tcPr>
            <w:tcW w:w="9541" w:type="dxa"/>
          </w:tcPr>
          <w:p w14:paraId="238FE867" w14:textId="77777777" w:rsidR="00F818AB" w:rsidRPr="00C738D2" w:rsidRDefault="00F818AB" w:rsidP="00250CDB">
            <w:pPr>
              <w:pStyle w:val="Heading2"/>
              <w:numPr>
                <w:ilvl w:val="1"/>
                <w:numId w:val="159"/>
              </w:numPr>
              <w:tabs>
                <w:tab w:val="clear" w:pos="720"/>
                <w:tab w:val="num" w:pos="1029"/>
              </w:tabs>
              <w:spacing w:before="160"/>
              <w:ind w:left="1022" w:hanging="360"/>
            </w:pPr>
            <w:bookmarkStart w:id="147" w:name="_Toc418052235"/>
            <w:bookmarkStart w:id="148" w:name="_Toc419010475"/>
            <w:bookmarkStart w:id="149" w:name="_Toc419010677"/>
            <w:bookmarkStart w:id="150" w:name="_Toc300150528"/>
            <w:bookmarkStart w:id="151" w:name="_Toc375315972"/>
            <w:bookmarkStart w:id="152" w:name="_Toc53502099"/>
            <w:r w:rsidRPr="00C738D2">
              <w:t>DARDs</w:t>
            </w:r>
            <w:bookmarkEnd w:id="147"/>
            <w:bookmarkEnd w:id="148"/>
            <w:bookmarkEnd w:id="149"/>
            <w:bookmarkEnd w:id="150"/>
            <w:bookmarkEnd w:id="151"/>
            <w:bookmarkEnd w:id="152"/>
          </w:p>
        </w:tc>
      </w:tr>
      <w:tr w:rsidR="00F818AB" w:rsidRPr="00C738D2" w14:paraId="2350403E" w14:textId="77777777" w:rsidTr="00E21DD9">
        <w:trPr>
          <w:jc w:val="center"/>
        </w:trPr>
        <w:tc>
          <w:tcPr>
            <w:tcW w:w="236" w:type="dxa"/>
          </w:tcPr>
          <w:p w14:paraId="6442B5A8" w14:textId="77777777" w:rsidR="00F818AB" w:rsidRPr="00C738D2" w:rsidRDefault="00F818AB" w:rsidP="008D5316">
            <w:pPr>
              <w:pStyle w:val="DocumentText"/>
              <w:rPr>
                <w:rFonts w:ascii="Arial" w:hAnsi="Arial" w:cs="Arial"/>
              </w:rPr>
            </w:pPr>
          </w:p>
        </w:tc>
        <w:tc>
          <w:tcPr>
            <w:tcW w:w="9541" w:type="dxa"/>
          </w:tcPr>
          <w:p w14:paraId="6E3FDEB9" w14:textId="52C71600" w:rsidR="00F818AB" w:rsidRPr="00C738D2" w:rsidRDefault="00F818AB" w:rsidP="00130347">
            <w:pPr>
              <w:numPr>
                <w:ilvl w:val="0"/>
                <w:numId w:val="52"/>
              </w:numPr>
              <w:tabs>
                <w:tab w:val="left" w:pos="1389"/>
              </w:tabs>
              <w:spacing w:before="100" w:after="100"/>
              <w:ind w:left="1389"/>
              <w:rPr>
                <w:rFonts w:ascii="Arial" w:hAnsi="Arial" w:cs="Arial"/>
              </w:rPr>
            </w:pPr>
            <w:r w:rsidRPr="00C738D2">
              <w:rPr>
                <w:rFonts w:ascii="Arial" w:hAnsi="Arial" w:cs="Arial"/>
              </w:rPr>
              <w:t xml:space="preserve">Each DARD </w:t>
            </w:r>
            <w:r w:rsidR="000A2C71" w:rsidRPr="00C738D2">
              <w:rPr>
                <w:rFonts w:ascii="Arial" w:hAnsi="Arial" w:cs="Arial"/>
              </w:rPr>
              <w:t xml:space="preserve">shall </w:t>
            </w:r>
            <w:r w:rsidRPr="00C738D2">
              <w:rPr>
                <w:rFonts w:ascii="Arial" w:hAnsi="Arial" w:cs="Arial"/>
              </w:rPr>
              <w:t xml:space="preserve">be defined consistently for all ISO applications.  That is, it </w:t>
            </w:r>
            <w:r w:rsidR="000A2C71" w:rsidRPr="00C738D2">
              <w:rPr>
                <w:rFonts w:ascii="Arial" w:hAnsi="Arial" w:cs="Arial"/>
              </w:rPr>
              <w:t xml:space="preserve">shall </w:t>
            </w:r>
            <w:r w:rsidRPr="00C738D2">
              <w:rPr>
                <w:rFonts w:ascii="Arial" w:hAnsi="Arial" w:cs="Arial"/>
              </w:rPr>
              <w:t xml:space="preserve">be defined in the same manner for the purposes of bidding, dispatch and </w:t>
            </w:r>
            <w:r w:rsidR="000A2C71" w:rsidRPr="00C738D2">
              <w:rPr>
                <w:rFonts w:ascii="Arial" w:hAnsi="Arial" w:cs="Arial"/>
              </w:rPr>
              <w:t>s</w:t>
            </w:r>
            <w:r w:rsidRPr="00C738D2">
              <w:rPr>
                <w:rFonts w:ascii="Arial" w:hAnsi="Arial" w:cs="Arial"/>
              </w:rPr>
              <w:t>ettlement.  Each DARD shall communicate with ISO through its approved DE.</w:t>
            </w:r>
          </w:p>
        </w:tc>
      </w:tr>
      <w:tr w:rsidR="00F818AB" w:rsidRPr="00C738D2" w14:paraId="73183630" w14:textId="77777777" w:rsidTr="00E21DD9">
        <w:trPr>
          <w:jc w:val="center"/>
        </w:trPr>
        <w:tc>
          <w:tcPr>
            <w:tcW w:w="236" w:type="dxa"/>
          </w:tcPr>
          <w:p w14:paraId="58BD46B1" w14:textId="77777777" w:rsidR="00F818AB" w:rsidRPr="00C738D2" w:rsidRDefault="00F818AB" w:rsidP="008D5316">
            <w:pPr>
              <w:pStyle w:val="DocumentText"/>
              <w:rPr>
                <w:rFonts w:ascii="Arial" w:hAnsi="Arial" w:cs="Arial"/>
              </w:rPr>
            </w:pPr>
          </w:p>
        </w:tc>
        <w:tc>
          <w:tcPr>
            <w:tcW w:w="9541" w:type="dxa"/>
          </w:tcPr>
          <w:p w14:paraId="704DC8AB" w14:textId="116BA3A4" w:rsidR="00F818AB" w:rsidRPr="00C738D2" w:rsidRDefault="00F818AB" w:rsidP="00505D6C">
            <w:pPr>
              <w:numPr>
                <w:ilvl w:val="0"/>
                <w:numId w:val="52"/>
              </w:numPr>
              <w:tabs>
                <w:tab w:val="left" w:pos="1389"/>
              </w:tabs>
              <w:spacing w:before="100" w:after="100"/>
              <w:ind w:left="1389"/>
              <w:rPr>
                <w:rFonts w:ascii="Arial" w:hAnsi="Arial" w:cs="Arial"/>
              </w:rPr>
            </w:pPr>
            <w:r w:rsidRPr="00C738D2">
              <w:rPr>
                <w:rFonts w:ascii="Arial" w:hAnsi="Arial" w:cs="Arial"/>
              </w:rPr>
              <w:t xml:space="preserve">A bid </w:t>
            </w:r>
            <w:r w:rsidR="00EB3385" w:rsidRPr="00C738D2">
              <w:rPr>
                <w:rFonts w:ascii="Arial" w:hAnsi="Arial" w:cs="Arial"/>
              </w:rPr>
              <w:t xml:space="preserve">shall only </w:t>
            </w:r>
            <w:r w:rsidRPr="00C738D2">
              <w:rPr>
                <w:rFonts w:ascii="Arial" w:hAnsi="Arial" w:cs="Arial"/>
              </w:rPr>
              <w:t xml:space="preserve">be submitted for a defined DARD.  Bid parameters for a DARD </w:t>
            </w:r>
            <w:r w:rsidR="00EB3385" w:rsidRPr="00C738D2">
              <w:rPr>
                <w:rFonts w:ascii="Arial" w:hAnsi="Arial" w:cs="Arial"/>
              </w:rPr>
              <w:t xml:space="preserve">shall be </w:t>
            </w:r>
            <w:r w:rsidRPr="00C738D2">
              <w:rPr>
                <w:rFonts w:ascii="Arial" w:hAnsi="Arial" w:cs="Arial"/>
              </w:rPr>
              <w:t>submitted by the Lead MP.</w:t>
            </w:r>
          </w:p>
        </w:tc>
      </w:tr>
      <w:tr w:rsidR="00F818AB" w:rsidRPr="00C738D2" w14:paraId="5EB5F5EA" w14:textId="77777777" w:rsidTr="00E21DD9">
        <w:trPr>
          <w:jc w:val="center"/>
        </w:trPr>
        <w:tc>
          <w:tcPr>
            <w:tcW w:w="236" w:type="dxa"/>
          </w:tcPr>
          <w:p w14:paraId="02E3C933" w14:textId="77777777" w:rsidR="00F818AB" w:rsidRPr="00C738D2" w:rsidRDefault="00F818AB" w:rsidP="008D5316">
            <w:pPr>
              <w:pStyle w:val="DocumentText"/>
              <w:rPr>
                <w:rFonts w:ascii="Arial" w:hAnsi="Arial" w:cs="Arial"/>
              </w:rPr>
            </w:pPr>
          </w:p>
        </w:tc>
        <w:tc>
          <w:tcPr>
            <w:tcW w:w="9541" w:type="dxa"/>
          </w:tcPr>
          <w:p w14:paraId="77AA6372" w14:textId="4EF4FF43" w:rsidR="00F818AB" w:rsidRPr="00C738D2" w:rsidRDefault="00F818AB" w:rsidP="00EB3385">
            <w:pPr>
              <w:numPr>
                <w:ilvl w:val="0"/>
                <w:numId w:val="52"/>
              </w:numPr>
              <w:tabs>
                <w:tab w:val="left" w:pos="1389"/>
              </w:tabs>
              <w:spacing w:before="100" w:after="100"/>
              <w:ind w:left="1389"/>
              <w:rPr>
                <w:rFonts w:ascii="Arial" w:hAnsi="Arial" w:cs="Arial"/>
              </w:rPr>
            </w:pPr>
            <w:r w:rsidRPr="00C738D2">
              <w:rPr>
                <w:rFonts w:ascii="Arial" w:hAnsi="Arial" w:cs="Arial"/>
              </w:rPr>
              <w:t xml:space="preserve">ISO </w:t>
            </w:r>
            <w:r w:rsidR="00EB3385" w:rsidRPr="00C738D2">
              <w:rPr>
                <w:rFonts w:ascii="Arial" w:hAnsi="Arial" w:cs="Arial"/>
              </w:rPr>
              <w:t xml:space="preserve">shall </w:t>
            </w:r>
            <w:r w:rsidRPr="00C738D2">
              <w:rPr>
                <w:rFonts w:ascii="Arial" w:hAnsi="Arial" w:cs="Arial"/>
              </w:rPr>
              <w:t xml:space="preserve">only perform </w:t>
            </w:r>
            <w:r w:rsidR="000A2C71" w:rsidRPr="00C738D2">
              <w:rPr>
                <w:rFonts w:ascii="Arial" w:hAnsi="Arial" w:cs="Arial"/>
              </w:rPr>
              <w:t>s</w:t>
            </w:r>
            <w:r w:rsidRPr="00C738D2">
              <w:rPr>
                <w:rFonts w:ascii="Arial" w:hAnsi="Arial" w:cs="Arial"/>
              </w:rPr>
              <w:t>ettlement functions for a defined DARD.</w:t>
            </w:r>
          </w:p>
        </w:tc>
      </w:tr>
      <w:tr w:rsidR="00F818AB" w:rsidRPr="00C738D2" w14:paraId="20A88FCB" w14:textId="77777777" w:rsidTr="00E21DD9">
        <w:trPr>
          <w:jc w:val="center"/>
        </w:trPr>
        <w:tc>
          <w:tcPr>
            <w:tcW w:w="236" w:type="dxa"/>
          </w:tcPr>
          <w:p w14:paraId="05A7F930" w14:textId="77777777" w:rsidR="00F818AB" w:rsidRPr="00C738D2" w:rsidRDefault="00F818AB" w:rsidP="008D5316">
            <w:pPr>
              <w:pStyle w:val="DocumentText"/>
              <w:rPr>
                <w:rFonts w:ascii="Arial" w:hAnsi="Arial" w:cs="Arial"/>
              </w:rPr>
            </w:pPr>
          </w:p>
        </w:tc>
        <w:tc>
          <w:tcPr>
            <w:tcW w:w="9541" w:type="dxa"/>
          </w:tcPr>
          <w:p w14:paraId="180F5E7D" w14:textId="27F18DA0" w:rsidR="00F818AB" w:rsidRPr="00C738D2" w:rsidRDefault="00F818AB" w:rsidP="00EB3385">
            <w:pPr>
              <w:numPr>
                <w:ilvl w:val="0"/>
                <w:numId w:val="52"/>
              </w:numPr>
              <w:tabs>
                <w:tab w:val="left" w:pos="1389"/>
              </w:tabs>
              <w:spacing w:before="100" w:after="100"/>
              <w:ind w:left="1389"/>
              <w:rPr>
                <w:rFonts w:ascii="Arial" w:hAnsi="Arial" w:cs="Arial"/>
              </w:rPr>
            </w:pPr>
            <w:r w:rsidRPr="00C738D2">
              <w:rPr>
                <w:rFonts w:ascii="Arial" w:hAnsi="Arial" w:cs="Arial"/>
              </w:rPr>
              <w:t xml:space="preserve">Each DARD </w:t>
            </w:r>
            <w:r w:rsidR="00EB3385" w:rsidRPr="00C738D2">
              <w:rPr>
                <w:rFonts w:ascii="Arial" w:hAnsi="Arial" w:cs="Arial"/>
              </w:rPr>
              <w:t xml:space="preserve">shall be </w:t>
            </w:r>
            <w:r w:rsidRPr="00C738D2">
              <w:rPr>
                <w:rFonts w:ascii="Arial" w:hAnsi="Arial" w:cs="Arial"/>
              </w:rPr>
              <w:t>eligible to provide Operating Reserve in accordance with ISO New England Operating Procedure No. 8, Operating Reserve and Regulation (OP-8).</w:t>
            </w:r>
          </w:p>
        </w:tc>
      </w:tr>
      <w:tr w:rsidR="00F818AB" w:rsidRPr="00C738D2" w14:paraId="289D2E53" w14:textId="77777777" w:rsidTr="00E21DD9">
        <w:trPr>
          <w:jc w:val="center"/>
        </w:trPr>
        <w:tc>
          <w:tcPr>
            <w:tcW w:w="236" w:type="dxa"/>
          </w:tcPr>
          <w:p w14:paraId="7DA122ED" w14:textId="77777777" w:rsidR="00F818AB" w:rsidRPr="00C738D2" w:rsidRDefault="00F818AB" w:rsidP="008D5316">
            <w:pPr>
              <w:pStyle w:val="DocumentText"/>
              <w:rPr>
                <w:rFonts w:ascii="Arial" w:hAnsi="Arial" w:cs="Arial"/>
              </w:rPr>
            </w:pPr>
          </w:p>
        </w:tc>
        <w:tc>
          <w:tcPr>
            <w:tcW w:w="9541" w:type="dxa"/>
          </w:tcPr>
          <w:p w14:paraId="29C5E98A" w14:textId="3CDD022D" w:rsidR="00F818AB" w:rsidRPr="00C738D2" w:rsidRDefault="00F818AB" w:rsidP="00C44D0C">
            <w:pPr>
              <w:numPr>
                <w:ilvl w:val="0"/>
                <w:numId w:val="52"/>
              </w:numPr>
              <w:tabs>
                <w:tab w:val="left" w:pos="1389"/>
              </w:tabs>
              <w:spacing w:before="100" w:after="100"/>
              <w:ind w:left="1389"/>
              <w:rPr>
                <w:rFonts w:ascii="Arial" w:hAnsi="Arial" w:cs="Arial"/>
              </w:rPr>
            </w:pPr>
            <w:r w:rsidRPr="00C738D2">
              <w:rPr>
                <w:rFonts w:ascii="Arial" w:hAnsi="Arial" w:cs="Arial"/>
              </w:rPr>
              <w:t xml:space="preserve">To define a DARD, each Lead MP </w:t>
            </w:r>
            <w:r w:rsidR="009F7FD7" w:rsidRPr="00C738D2">
              <w:rPr>
                <w:rFonts w:ascii="Arial" w:hAnsi="Arial" w:cs="Arial"/>
              </w:rPr>
              <w:t>shall</w:t>
            </w:r>
            <w:r w:rsidRPr="00C738D2">
              <w:rPr>
                <w:rFonts w:ascii="Arial" w:hAnsi="Arial" w:cs="Arial"/>
              </w:rPr>
              <w:t xml:space="preserve"> submit any technical data with respect to a DARD that ISO determines to be necessary for ISO to carry out its responsibility to reliably and efficiently operate the power system.  Each Lead MP </w:t>
            </w:r>
            <w:r w:rsidR="009F7FD7" w:rsidRPr="00C738D2">
              <w:rPr>
                <w:rFonts w:ascii="Arial" w:hAnsi="Arial" w:cs="Arial"/>
              </w:rPr>
              <w:t>shall</w:t>
            </w:r>
            <w:r w:rsidRPr="00C738D2">
              <w:rPr>
                <w:rFonts w:ascii="Arial" w:hAnsi="Arial" w:cs="Arial"/>
              </w:rPr>
              <w:t xml:space="preserve"> submit and maintain all requested data.  </w:t>
            </w:r>
            <w:r w:rsidR="007E47BD" w:rsidRPr="00C738D2">
              <w:rPr>
                <w:rFonts w:ascii="Arial" w:hAnsi="Arial" w:cs="Arial"/>
              </w:rPr>
              <w:t xml:space="preserve">The Lead MP </w:t>
            </w:r>
            <w:r w:rsidR="009F7FD7" w:rsidRPr="00C738D2">
              <w:rPr>
                <w:rFonts w:ascii="Arial" w:hAnsi="Arial" w:cs="Arial"/>
              </w:rPr>
              <w:t>shall</w:t>
            </w:r>
            <w:r w:rsidR="007E47BD" w:rsidRPr="00C738D2">
              <w:rPr>
                <w:rFonts w:ascii="Arial" w:hAnsi="Arial" w:cs="Arial"/>
              </w:rPr>
              <w:t xml:space="preserve"> identify the DE.  </w:t>
            </w:r>
            <w:r w:rsidR="007E47BD" w:rsidRPr="00C738D2">
              <w:rPr>
                <w:rFonts w:ascii="Arial" w:hAnsi="Arial" w:cs="Arial"/>
                <w:szCs w:val="24"/>
              </w:rPr>
              <w:t xml:space="preserve">The Lead MP </w:t>
            </w:r>
            <w:r w:rsidR="009F7FD7" w:rsidRPr="00C738D2">
              <w:rPr>
                <w:rFonts w:ascii="Arial" w:hAnsi="Arial" w:cs="Arial"/>
                <w:szCs w:val="24"/>
              </w:rPr>
              <w:t xml:space="preserve">shall </w:t>
            </w:r>
            <w:r w:rsidR="007E47BD" w:rsidRPr="00C738D2">
              <w:rPr>
                <w:rFonts w:ascii="Arial" w:hAnsi="Arial" w:cs="Arial"/>
                <w:szCs w:val="24"/>
              </w:rPr>
              <w:t>communicate to ISO through the identified DE</w:t>
            </w:r>
            <w:r w:rsidR="002D1143" w:rsidRPr="00C738D2">
              <w:rPr>
                <w:rFonts w:ascii="Arial" w:hAnsi="Arial" w:cs="Arial"/>
                <w:szCs w:val="24"/>
              </w:rPr>
              <w:t xml:space="preserve"> for dispatch</w:t>
            </w:r>
            <w:r w:rsidR="00676593" w:rsidRPr="00C738D2">
              <w:rPr>
                <w:rFonts w:ascii="Arial" w:hAnsi="Arial" w:cs="Arial"/>
                <w:szCs w:val="24"/>
              </w:rPr>
              <w:t>-</w:t>
            </w:r>
            <w:r w:rsidR="002D1143" w:rsidRPr="00C738D2">
              <w:rPr>
                <w:rFonts w:ascii="Arial" w:hAnsi="Arial" w:cs="Arial"/>
                <w:szCs w:val="24"/>
              </w:rPr>
              <w:t>related matters</w:t>
            </w:r>
            <w:r w:rsidR="007E47BD" w:rsidRPr="00C738D2">
              <w:rPr>
                <w:rFonts w:ascii="Arial" w:hAnsi="Arial" w:cs="Arial"/>
                <w:szCs w:val="24"/>
              </w:rPr>
              <w:t xml:space="preserve">.  </w:t>
            </w:r>
            <w:r w:rsidRPr="00C738D2">
              <w:rPr>
                <w:rFonts w:ascii="Arial" w:hAnsi="Arial" w:cs="Arial"/>
              </w:rPr>
              <w:t xml:space="preserve">The technical data </w:t>
            </w:r>
            <w:r w:rsidR="00EB3385" w:rsidRPr="00C738D2">
              <w:rPr>
                <w:rFonts w:ascii="Arial" w:hAnsi="Arial" w:cs="Arial"/>
              </w:rPr>
              <w:t xml:space="preserve">shall </w:t>
            </w:r>
            <w:r w:rsidRPr="00C738D2">
              <w:rPr>
                <w:rFonts w:ascii="Arial" w:hAnsi="Arial" w:cs="Arial"/>
              </w:rPr>
              <w:t xml:space="preserve">include, but is </w:t>
            </w:r>
            <w:r w:rsidRPr="00C738D2">
              <w:rPr>
                <w:rFonts w:ascii="Arial" w:hAnsi="Arial" w:cs="Arial"/>
                <w:b/>
              </w:rPr>
              <w:t>not</w:t>
            </w:r>
            <w:r w:rsidRPr="00C738D2">
              <w:rPr>
                <w:rFonts w:ascii="Arial" w:hAnsi="Arial" w:cs="Arial"/>
              </w:rPr>
              <w:t xml:space="preserve"> limited to, the following:</w:t>
            </w:r>
          </w:p>
        </w:tc>
      </w:tr>
      <w:tr w:rsidR="00F818AB" w:rsidRPr="00C738D2" w14:paraId="64FA481C" w14:textId="77777777" w:rsidTr="00E21DD9">
        <w:trPr>
          <w:jc w:val="center"/>
        </w:trPr>
        <w:tc>
          <w:tcPr>
            <w:tcW w:w="236" w:type="dxa"/>
          </w:tcPr>
          <w:p w14:paraId="3106DBCD" w14:textId="77777777" w:rsidR="00F818AB" w:rsidRPr="00C738D2" w:rsidRDefault="00F818AB" w:rsidP="008D5316">
            <w:pPr>
              <w:pStyle w:val="DocumentText"/>
              <w:rPr>
                <w:rFonts w:ascii="Arial" w:hAnsi="Arial" w:cs="Arial"/>
              </w:rPr>
            </w:pPr>
          </w:p>
        </w:tc>
        <w:tc>
          <w:tcPr>
            <w:tcW w:w="9541" w:type="dxa"/>
          </w:tcPr>
          <w:p w14:paraId="6F2B2368" w14:textId="2444D187" w:rsidR="00F818AB" w:rsidRPr="00C738D2" w:rsidRDefault="00F818AB" w:rsidP="000A2C71">
            <w:pPr>
              <w:numPr>
                <w:ilvl w:val="0"/>
                <w:numId w:val="75"/>
              </w:numPr>
              <w:tabs>
                <w:tab w:val="left" w:pos="1749"/>
              </w:tabs>
              <w:spacing w:before="100" w:after="100"/>
              <w:ind w:left="1749"/>
              <w:rPr>
                <w:rFonts w:ascii="Arial" w:hAnsi="Arial" w:cs="Arial"/>
              </w:rPr>
            </w:pPr>
            <w:r w:rsidRPr="00C738D2">
              <w:rPr>
                <w:rFonts w:ascii="Arial" w:hAnsi="Arial" w:cs="Arial"/>
              </w:rPr>
              <w:t xml:space="preserve">Dispatchable Asset Related Demand Technical Data, per Appendix E of this </w:t>
            </w:r>
            <w:r w:rsidR="000A2C71" w:rsidRPr="00C738D2">
              <w:rPr>
                <w:rFonts w:ascii="Arial" w:hAnsi="Arial" w:cs="Arial"/>
              </w:rPr>
              <w:t>OP</w:t>
            </w:r>
          </w:p>
        </w:tc>
      </w:tr>
      <w:tr w:rsidR="00F818AB" w:rsidRPr="00C738D2" w14:paraId="48893F58" w14:textId="77777777" w:rsidTr="00E21DD9">
        <w:trPr>
          <w:jc w:val="center"/>
        </w:trPr>
        <w:tc>
          <w:tcPr>
            <w:tcW w:w="236" w:type="dxa"/>
          </w:tcPr>
          <w:p w14:paraId="70AD599F" w14:textId="77777777" w:rsidR="00F818AB" w:rsidRPr="00C738D2" w:rsidRDefault="00F818AB" w:rsidP="008D5316">
            <w:pPr>
              <w:pStyle w:val="DocumentText"/>
              <w:rPr>
                <w:rFonts w:ascii="Arial" w:hAnsi="Arial" w:cs="Arial"/>
              </w:rPr>
            </w:pPr>
          </w:p>
        </w:tc>
        <w:tc>
          <w:tcPr>
            <w:tcW w:w="9541" w:type="dxa"/>
          </w:tcPr>
          <w:p w14:paraId="455427D7" w14:textId="77777777" w:rsidR="00F818AB" w:rsidRPr="00C738D2" w:rsidRDefault="00F818AB" w:rsidP="00987D9B">
            <w:pPr>
              <w:numPr>
                <w:ilvl w:val="0"/>
                <w:numId w:val="75"/>
              </w:numPr>
              <w:tabs>
                <w:tab w:val="left" w:pos="1749"/>
              </w:tabs>
              <w:spacing w:before="100" w:after="100"/>
              <w:ind w:left="1749"/>
              <w:rPr>
                <w:rFonts w:ascii="Arial" w:hAnsi="Arial" w:cs="Arial"/>
              </w:rPr>
            </w:pPr>
            <w:r w:rsidRPr="00C738D2">
              <w:rPr>
                <w:rFonts w:ascii="Arial" w:hAnsi="Arial" w:cs="Arial"/>
              </w:rPr>
              <w:t>NX-9 data as applicable, per OP-16</w:t>
            </w:r>
          </w:p>
        </w:tc>
      </w:tr>
      <w:tr w:rsidR="00F818AB" w:rsidRPr="00C738D2" w14:paraId="757882D0" w14:textId="77777777" w:rsidTr="00E21DD9">
        <w:trPr>
          <w:jc w:val="center"/>
        </w:trPr>
        <w:tc>
          <w:tcPr>
            <w:tcW w:w="236" w:type="dxa"/>
          </w:tcPr>
          <w:p w14:paraId="544FDD72" w14:textId="77777777" w:rsidR="00F818AB" w:rsidRPr="00C738D2" w:rsidRDefault="00F818AB" w:rsidP="008D5316">
            <w:pPr>
              <w:pStyle w:val="DocumentText"/>
              <w:rPr>
                <w:rFonts w:ascii="Arial" w:hAnsi="Arial" w:cs="Arial"/>
              </w:rPr>
            </w:pPr>
          </w:p>
        </w:tc>
        <w:tc>
          <w:tcPr>
            <w:tcW w:w="9541" w:type="dxa"/>
          </w:tcPr>
          <w:p w14:paraId="16EF4D63" w14:textId="75ECD954" w:rsidR="00F818AB" w:rsidRPr="00C738D2" w:rsidRDefault="00F818AB" w:rsidP="00987D9B">
            <w:pPr>
              <w:numPr>
                <w:ilvl w:val="0"/>
                <w:numId w:val="75"/>
              </w:numPr>
              <w:tabs>
                <w:tab w:val="left" w:pos="1749"/>
              </w:tabs>
              <w:spacing w:before="100" w:after="100"/>
              <w:ind w:left="1749"/>
              <w:rPr>
                <w:rFonts w:ascii="Arial" w:hAnsi="Arial" w:cs="Arial"/>
              </w:rPr>
            </w:pPr>
            <w:r w:rsidRPr="00C738D2">
              <w:rPr>
                <w:rFonts w:ascii="Arial" w:hAnsi="Arial" w:cs="Arial"/>
              </w:rPr>
              <w:t>Form NX-9B as applicable, Transformer-</w:t>
            </w:r>
            <w:r w:rsidR="000352AF" w:rsidRPr="00C738D2">
              <w:rPr>
                <w:rFonts w:ascii="Arial" w:hAnsi="Arial" w:cs="Arial"/>
              </w:rPr>
              <w:t>FIXED</w:t>
            </w:r>
            <w:r w:rsidRPr="00C738D2">
              <w:rPr>
                <w:rFonts w:ascii="Arial" w:hAnsi="Arial" w:cs="Arial"/>
              </w:rPr>
              <w:t>/GSU/TCUL, including each physical component, per OP-16</w:t>
            </w:r>
          </w:p>
        </w:tc>
      </w:tr>
      <w:tr w:rsidR="00F818AB" w:rsidRPr="00C738D2" w14:paraId="271380B2" w14:textId="77777777" w:rsidTr="00E21DD9">
        <w:trPr>
          <w:jc w:val="center"/>
        </w:trPr>
        <w:tc>
          <w:tcPr>
            <w:tcW w:w="236" w:type="dxa"/>
          </w:tcPr>
          <w:p w14:paraId="2B3F5A14" w14:textId="77777777" w:rsidR="00F818AB" w:rsidRPr="00C738D2" w:rsidRDefault="00F818AB" w:rsidP="008D5316">
            <w:pPr>
              <w:pStyle w:val="DocumentText"/>
              <w:rPr>
                <w:rFonts w:ascii="Arial" w:hAnsi="Arial" w:cs="Arial"/>
              </w:rPr>
            </w:pPr>
          </w:p>
        </w:tc>
        <w:tc>
          <w:tcPr>
            <w:tcW w:w="9541" w:type="dxa"/>
          </w:tcPr>
          <w:p w14:paraId="386F7620" w14:textId="1A5A5ED5" w:rsidR="00F818AB" w:rsidRPr="00C738D2" w:rsidRDefault="00F818AB" w:rsidP="00987D9B">
            <w:pPr>
              <w:numPr>
                <w:ilvl w:val="0"/>
                <w:numId w:val="75"/>
              </w:numPr>
              <w:tabs>
                <w:tab w:val="left" w:pos="1749"/>
              </w:tabs>
              <w:spacing w:before="100" w:after="100"/>
              <w:ind w:left="1749"/>
              <w:rPr>
                <w:rFonts w:ascii="Arial" w:hAnsi="Arial" w:cs="Arial"/>
              </w:rPr>
            </w:pPr>
            <w:r w:rsidRPr="00C738D2">
              <w:rPr>
                <w:rFonts w:ascii="Arial" w:hAnsi="Arial" w:cs="Arial"/>
              </w:rPr>
              <w:t xml:space="preserve">Form NX-9D as applicable, </w:t>
            </w:r>
            <w:r w:rsidR="000352AF" w:rsidRPr="00C738D2">
              <w:rPr>
                <w:rFonts w:ascii="Arial" w:hAnsi="Arial" w:cs="Arial"/>
              </w:rPr>
              <w:t xml:space="preserve">Static </w:t>
            </w:r>
            <w:r w:rsidRPr="00C738D2">
              <w:rPr>
                <w:rFonts w:ascii="Arial" w:hAnsi="Arial" w:cs="Arial"/>
              </w:rPr>
              <w:t>Capacitor/Reactor, including each physical component, per OP-16</w:t>
            </w:r>
          </w:p>
        </w:tc>
      </w:tr>
      <w:tr w:rsidR="00F818AB" w:rsidRPr="00C738D2" w14:paraId="4D512D6C" w14:textId="77777777" w:rsidTr="00E21DD9">
        <w:trPr>
          <w:jc w:val="center"/>
        </w:trPr>
        <w:tc>
          <w:tcPr>
            <w:tcW w:w="236" w:type="dxa"/>
          </w:tcPr>
          <w:p w14:paraId="323CE2B0" w14:textId="77777777" w:rsidR="00F818AB" w:rsidRPr="00C738D2" w:rsidRDefault="00F818AB" w:rsidP="008D5316">
            <w:pPr>
              <w:pStyle w:val="DocumentText"/>
              <w:rPr>
                <w:rFonts w:ascii="Arial" w:hAnsi="Arial" w:cs="Arial"/>
              </w:rPr>
            </w:pPr>
          </w:p>
        </w:tc>
        <w:tc>
          <w:tcPr>
            <w:tcW w:w="9541" w:type="dxa"/>
          </w:tcPr>
          <w:p w14:paraId="64D1525A" w14:textId="1192258D" w:rsidR="00F818AB" w:rsidRPr="00C738D2" w:rsidRDefault="00F818AB" w:rsidP="00C44D0C">
            <w:pPr>
              <w:numPr>
                <w:ilvl w:val="0"/>
                <w:numId w:val="75"/>
              </w:numPr>
              <w:tabs>
                <w:tab w:val="left" w:pos="1749"/>
              </w:tabs>
              <w:spacing w:before="100" w:after="100"/>
              <w:ind w:left="1749"/>
              <w:rPr>
                <w:rFonts w:ascii="Arial" w:hAnsi="Arial" w:cs="Arial"/>
              </w:rPr>
            </w:pPr>
            <w:r w:rsidRPr="00C738D2">
              <w:rPr>
                <w:rFonts w:ascii="Arial" w:hAnsi="Arial" w:cs="Arial"/>
              </w:rPr>
              <w:t>DE registration per M-RPA</w:t>
            </w:r>
          </w:p>
        </w:tc>
      </w:tr>
      <w:tr w:rsidR="00F818AB" w:rsidRPr="00C738D2" w14:paraId="2E5EC927" w14:textId="77777777" w:rsidTr="00E21DD9">
        <w:trPr>
          <w:jc w:val="center"/>
        </w:trPr>
        <w:tc>
          <w:tcPr>
            <w:tcW w:w="236" w:type="dxa"/>
          </w:tcPr>
          <w:p w14:paraId="3E486333" w14:textId="77777777" w:rsidR="00F818AB" w:rsidRPr="00C738D2" w:rsidRDefault="00F818AB" w:rsidP="008D5316">
            <w:pPr>
              <w:pStyle w:val="DocumentText"/>
              <w:rPr>
                <w:rFonts w:ascii="Arial" w:hAnsi="Arial" w:cs="Arial"/>
              </w:rPr>
            </w:pPr>
          </w:p>
        </w:tc>
        <w:tc>
          <w:tcPr>
            <w:tcW w:w="9541" w:type="dxa"/>
          </w:tcPr>
          <w:p w14:paraId="7A1262A2" w14:textId="77777777" w:rsidR="00F818AB" w:rsidRPr="00C738D2" w:rsidRDefault="00F818AB" w:rsidP="00ED147F">
            <w:pPr>
              <w:numPr>
                <w:ilvl w:val="0"/>
                <w:numId w:val="52"/>
              </w:numPr>
              <w:tabs>
                <w:tab w:val="left" w:pos="1389"/>
              </w:tabs>
              <w:spacing w:before="100" w:after="100"/>
              <w:ind w:left="1389"/>
              <w:rPr>
                <w:rFonts w:ascii="Arial" w:hAnsi="Arial" w:cs="Arial"/>
              </w:rPr>
            </w:pPr>
            <w:r w:rsidRPr="00C738D2">
              <w:rPr>
                <w:rFonts w:ascii="Arial" w:hAnsi="Arial" w:cs="Arial"/>
              </w:rPr>
              <w:t>Equipment Requirements:</w:t>
            </w:r>
          </w:p>
        </w:tc>
      </w:tr>
      <w:tr w:rsidR="00F818AB" w:rsidRPr="00C738D2" w14:paraId="684CA030" w14:textId="77777777" w:rsidTr="00E21DD9">
        <w:trPr>
          <w:jc w:val="center"/>
        </w:trPr>
        <w:tc>
          <w:tcPr>
            <w:tcW w:w="236" w:type="dxa"/>
          </w:tcPr>
          <w:p w14:paraId="0557B104" w14:textId="77777777" w:rsidR="00F818AB" w:rsidRPr="00C738D2" w:rsidRDefault="00F818AB" w:rsidP="008D5316">
            <w:pPr>
              <w:pStyle w:val="DocumentText"/>
              <w:rPr>
                <w:rFonts w:ascii="Arial" w:hAnsi="Arial" w:cs="Arial"/>
              </w:rPr>
            </w:pPr>
          </w:p>
        </w:tc>
        <w:tc>
          <w:tcPr>
            <w:tcW w:w="9541" w:type="dxa"/>
          </w:tcPr>
          <w:p w14:paraId="102EA3BF" w14:textId="77777777" w:rsidR="00F818AB" w:rsidRPr="00C738D2" w:rsidRDefault="00F818AB" w:rsidP="00987D9B">
            <w:pPr>
              <w:numPr>
                <w:ilvl w:val="0"/>
                <w:numId w:val="76"/>
              </w:numPr>
              <w:tabs>
                <w:tab w:val="left" w:pos="1749"/>
              </w:tabs>
              <w:spacing w:before="100" w:after="100"/>
              <w:ind w:left="1749"/>
              <w:rPr>
                <w:rFonts w:ascii="Arial" w:hAnsi="Arial" w:cs="Arial"/>
              </w:rPr>
            </w:pPr>
            <w:r w:rsidRPr="00C738D2">
              <w:rPr>
                <w:rFonts w:ascii="Arial" w:hAnsi="Arial" w:cs="Arial"/>
              </w:rPr>
              <w:t>Telemetering as defined by OP-18</w:t>
            </w:r>
          </w:p>
        </w:tc>
      </w:tr>
      <w:tr w:rsidR="00F818AB" w:rsidRPr="00C738D2" w14:paraId="7F5CF156" w14:textId="77777777" w:rsidTr="00E21DD9">
        <w:trPr>
          <w:jc w:val="center"/>
        </w:trPr>
        <w:tc>
          <w:tcPr>
            <w:tcW w:w="236" w:type="dxa"/>
          </w:tcPr>
          <w:p w14:paraId="5EAA4E6B" w14:textId="77777777" w:rsidR="00F818AB" w:rsidRPr="00C738D2" w:rsidRDefault="00F818AB" w:rsidP="008D5316">
            <w:pPr>
              <w:pStyle w:val="DocumentText"/>
              <w:rPr>
                <w:rFonts w:ascii="Arial" w:hAnsi="Arial" w:cs="Arial"/>
              </w:rPr>
            </w:pPr>
          </w:p>
        </w:tc>
        <w:tc>
          <w:tcPr>
            <w:tcW w:w="9541" w:type="dxa"/>
          </w:tcPr>
          <w:p w14:paraId="468F37D0" w14:textId="4CD28821" w:rsidR="00F818AB" w:rsidRPr="00C738D2" w:rsidRDefault="00F818AB" w:rsidP="006C7A6A">
            <w:pPr>
              <w:numPr>
                <w:ilvl w:val="0"/>
                <w:numId w:val="76"/>
              </w:numPr>
              <w:tabs>
                <w:tab w:val="left" w:pos="1749"/>
              </w:tabs>
              <w:spacing w:before="100" w:after="100"/>
              <w:ind w:left="1749"/>
              <w:rPr>
                <w:rFonts w:ascii="Arial" w:hAnsi="Arial" w:cs="Arial"/>
              </w:rPr>
            </w:pPr>
            <w:r w:rsidRPr="00C738D2">
              <w:rPr>
                <w:rFonts w:ascii="Arial" w:hAnsi="Arial" w:cs="Arial"/>
              </w:rPr>
              <w:t xml:space="preserve">Each DARD </w:t>
            </w:r>
            <w:r w:rsidR="000A2C71" w:rsidRPr="00C738D2">
              <w:rPr>
                <w:rFonts w:ascii="Arial" w:hAnsi="Arial" w:cs="Arial"/>
              </w:rPr>
              <w:t xml:space="preserve">shall have </w:t>
            </w:r>
            <w:r w:rsidRPr="00C738D2">
              <w:rPr>
                <w:rFonts w:ascii="Arial" w:hAnsi="Arial" w:cs="Arial"/>
              </w:rPr>
              <w:t xml:space="preserve">communications equipment, hardware and software, sufficient to enable the DE to receive, acknowledge receipt, and implement ISO Dispatch Instructions electronically and, if </w:t>
            </w:r>
            <w:r w:rsidRPr="00C738D2">
              <w:rPr>
                <w:rFonts w:ascii="Arial" w:hAnsi="Arial" w:cs="Arial"/>
              </w:rPr>
              <w:lastRenderedPageBreak/>
              <w:t xml:space="preserve">necessary, verbally in a timely manner as required by ISO Manuals and Administrative Procedures.    </w:t>
            </w:r>
          </w:p>
        </w:tc>
      </w:tr>
      <w:tr w:rsidR="00F818AB" w:rsidRPr="00C738D2" w14:paraId="0D4B9CBB" w14:textId="77777777" w:rsidTr="00E21DD9">
        <w:trPr>
          <w:jc w:val="center"/>
        </w:trPr>
        <w:tc>
          <w:tcPr>
            <w:tcW w:w="236" w:type="dxa"/>
          </w:tcPr>
          <w:p w14:paraId="2BA37B16" w14:textId="77777777" w:rsidR="00F818AB" w:rsidRPr="00C738D2" w:rsidRDefault="00F818AB" w:rsidP="008D5316">
            <w:pPr>
              <w:pStyle w:val="DocumentText"/>
              <w:rPr>
                <w:rFonts w:ascii="Arial" w:hAnsi="Arial" w:cs="Arial"/>
              </w:rPr>
            </w:pPr>
          </w:p>
        </w:tc>
        <w:tc>
          <w:tcPr>
            <w:tcW w:w="9541" w:type="dxa"/>
          </w:tcPr>
          <w:p w14:paraId="39B5C4CC" w14:textId="43BD284A" w:rsidR="00F818AB" w:rsidRPr="00C738D2" w:rsidRDefault="00F818AB" w:rsidP="00E21DD9">
            <w:pPr>
              <w:numPr>
                <w:ilvl w:val="0"/>
                <w:numId w:val="76"/>
              </w:numPr>
              <w:tabs>
                <w:tab w:val="left" w:pos="1749"/>
              </w:tabs>
              <w:spacing w:before="100" w:after="100"/>
              <w:ind w:left="1749"/>
              <w:rPr>
                <w:rFonts w:ascii="Arial" w:hAnsi="Arial" w:cs="Arial"/>
              </w:rPr>
            </w:pPr>
            <w:r w:rsidRPr="00C738D2">
              <w:rPr>
                <w:rFonts w:ascii="Arial" w:hAnsi="Arial" w:cs="Arial"/>
              </w:rPr>
              <w:t xml:space="preserve">Participation in the Energy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receipt, and acknowledgment of data relative to the dispatch of each DARD to carry out the </w:t>
            </w:r>
            <w:r w:rsidR="000A2C71" w:rsidRPr="00C738D2">
              <w:rPr>
                <w:rFonts w:ascii="Arial" w:hAnsi="Arial" w:cs="Arial"/>
              </w:rPr>
              <w:t>R</w:t>
            </w:r>
            <w:r w:rsidRPr="00C738D2">
              <w:rPr>
                <w:rFonts w:ascii="Arial" w:hAnsi="Arial" w:cs="Arial"/>
              </w:rPr>
              <w:t>eal-</w:t>
            </w:r>
            <w:r w:rsidR="000A2C71" w:rsidRPr="00C738D2">
              <w:rPr>
                <w:rFonts w:ascii="Arial" w:hAnsi="Arial" w:cs="Arial"/>
              </w:rPr>
              <w:t>T</w:t>
            </w:r>
            <w:r w:rsidRPr="00C738D2">
              <w:rPr>
                <w:rFonts w:ascii="Arial" w:hAnsi="Arial" w:cs="Arial"/>
              </w:rPr>
              <w:t xml:space="preserve">ime dispatch processes from ISO issuance of Dispatch Instructions to the actual increase or decrease in output of each DARD. </w:t>
            </w:r>
            <w:r w:rsidR="00E340EF" w:rsidRPr="00C738D2">
              <w:rPr>
                <w:rFonts w:ascii="Arial" w:hAnsi="Arial" w:cs="Arial"/>
                <w:szCs w:val="24"/>
              </w:rPr>
              <w:t>The hardware and software and communications infrastructure may be located outside the Continental United States if agreed to on a case-by-case basis by ISO.</w:t>
            </w:r>
            <w:r w:rsidRPr="00C738D2">
              <w:rPr>
                <w:rFonts w:ascii="Arial" w:hAnsi="Arial" w:cs="Arial"/>
              </w:rPr>
              <w:t xml:space="preserve"> Each DARD is considered to have EDC when it </w:t>
            </w:r>
            <w:r w:rsidR="00545AED" w:rsidRPr="00C738D2">
              <w:rPr>
                <w:rFonts w:ascii="Arial" w:hAnsi="Arial" w:cs="Arial"/>
              </w:rPr>
              <w:t xml:space="preserve">is </w:t>
            </w:r>
            <w:r w:rsidRPr="00C738D2">
              <w:rPr>
                <w:rFonts w:ascii="Arial" w:hAnsi="Arial" w:cs="Arial"/>
              </w:rPr>
              <w:t>capable of receiving, responding to, and changing output in response to electronic Dispatch Instructions issued to the ISO CFE</w:t>
            </w:r>
            <w:r w:rsidR="00676593" w:rsidRPr="00C738D2">
              <w:rPr>
                <w:rFonts w:ascii="Arial" w:hAnsi="Arial" w:cs="Arial"/>
              </w:rPr>
              <w:t>-</w:t>
            </w:r>
            <w:r w:rsidRPr="00C738D2">
              <w:rPr>
                <w:rFonts w:ascii="Arial" w:hAnsi="Arial" w:cs="Arial"/>
              </w:rPr>
              <w:t>connected RTU of its DE.  Participation in the Energy</w:t>
            </w:r>
            <w:r w:rsidR="000352AF" w:rsidRPr="00C738D2">
              <w:rPr>
                <w:rFonts w:ascii="Arial" w:hAnsi="Arial" w:cs="Arial"/>
              </w:rPr>
              <w:t xml:space="preserve"> Market</w:t>
            </w:r>
            <w:r w:rsidRPr="00C738D2">
              <w:rPr>
                <w:rFonts w:ascii="Arial" w:hAnsi="Arial" w:cs="Arial"/>
              </w:rPr>
              <w:t xml:space="preserve"> and Reserve Market is conditioned upon having EDC installed.</w:t>
            </w:r>
          </w:p>
        </w:tc>
      </w:tr>
      <w:tr w:rsidR="00F818AB" w:rsidRPr="00C738D2" w14:paraId="5914BAA0" w14:textId="77777777" w:rsidTr="00E21DD9">
        <w:trPr>
          <w:jc w:val="center"/>
        </w:trPr>
        <w:tc>
          <w:tcPr>
            <w:tcW w:w="236" w:type="dxa"/>
          </w:tcPr>
          <w:p w14:paraId="28C86483" w14:textId="77777777" w:rsidR="00F818AB" w:rsidRPr="00C738D2" w:rsidRDefault="00F818AB" w:rsidP="008D5316">
            <w:pPr>
              <w:pStyle w:val="DocumentText"/>
              <w:rPr>
                <w:rFonts w:ascii="Arial" w:hAnsi="Arial" w:cs="Arial"/>
              </w:rPr>
            </w:pPr>
          </w:p>
        </w:tc>
        <w:tc>
          <w:tcPr>
            <w:tcW w:w="9541" w:type="dxa"/>
          </w:tcPr>
          <w:p w14:paraId="2AC4C05F" w14:textId="25309F84" w:rsidR="00F818AB" w:rsidRPr="00C738D2" w:rsidRDefault="00F818AB" w:rsidP="00EB50E1">
            <w:pPr>
              <w:numPr>
                <w:ilvl w:val="0"/>
                <w:numId w:val="76"/>
              </w:numPr>
              <w:tabs>
                <w:tab w:val="left" w:pos="1749"/>
              </w:tabs>
              <w:spacing w:before="100" w:after="100"/>
              <w:ind w:left="1749"/>
              <w:rPr>
                <w:rFonts w:ascii="Arial" w:hAnsi="Arial" w:cs="Arial"/>
              </w:rPr>
            </w:pPr>
            <w:r w:rsidRPr="00C738D2">
              <w:rPr>
                <w:rFonts w:ascii="Arial" w:hAnsi="Arial" w:cs="Arial"/>
              </w:rPr>
              <w:t>It is the responsibility of the DE in the event of a failure of the ISO CFE</w:t>
            </w:r>
            <w:r w:rsidR="00676593" w:rsidRPr="00C738D2">
              <w:rPr>
                <w:rFonts w:ascii="Arial" w:hAnsi="Arial" w:cs="Arial"/>
              </w:rPr>
              <w:t>-</w:t>
            </w:r>
            <w:r w:rsidRPr="00C738D2">
              <w:rPr>
                <w:rFonts w:ascii="Arial" w:hAnsi="Arial" w:cs="Arial"/>
              </w:rPr>
              <w:t>connected RTU or the failure of communications or other equipment between the ISO CFE</w:t>
            </w:r>
            <w:r w:rsidR="00676593" w:rsidRPr="00C738D2">
              <w:rPr>
                <w:rFonts w:ascii="Arial" w:hAnsi="Arial" w:cs="Arial"/>
              </w:rPr>
              <w:t>-</w:t>
            </w:r>
            <w:r w:rsidRPr="00C738D2">
              <w:rPr>
                <w:rFonts w:ascii="Arial" w:hAnsi="Arial" w:cs="Arial"/>
              </w:rPr>
              <w:t>connected RTU and each DARD connected to the ISO CFE</w:t>
            </w:r>
            <w:r w:rsidR="00676593" w:rsidRPr="00C738D2">
              <w:rPr>
                <w:rFonts w:ascii="Arial" w:hAnsi="Arial" w:cs="Arial"/>
              </w:rPr>
              <w:t>-</w:t>
            </w:r>
            <w:r w:rsidRPr="00C738D2">
              <w:rPr>
                <w:rFonts w:ascii="Arial" w:hAnsi="Arial" w:cs="Arial"/>
              </w:rPr>
              <w:t xml:space="preserve">connected RTU, to convey the Dispatch Instructions issued by ISO to the DARD impacted by the equipment failure within the time and other constraints established by ISO Manuals and OPs, and to diligently pursue the repair and/or replacement of </w:t>
            </w:r>
            <w:r w:rsidR="00545AED" w:rsidRPr="00C738D2">
              <w:rPr>
                <w:rFonts w:ascii="Arial" w:hAnsi="Arial" w:cs="Arial"/>
              </w:rPr>
              <w:t xml:space="preserve">any </w:t>
            </w:r>
            <w:r w:rsidRPr="00C738D2">
              <w:rPr>
                <w:rFonts w:ascii="Arial" w:hAnsi="Arial" w:cs="Arial"/>
              </w:rPr>
              <w:t xml:space="preserve">failed </w:t>
            </w:r>
            <w:r w:rsidR="00545AED" w:rsidRPr="00C738D2">
              <w:rPr>
                <w:rFonts w:ascii="Arial" w:hAnsi="Arial" w:cs="Arial"/>
              </w:rPr>
              <w:t xml:space="preserve">equipment </w:t>
            </w:r>
            <w:r w:rsidRPr="00C738D2">
              <w:rPr>
                <w:rFonts w:ascii="Arial" w:hAnsi="Arial" w:cs="Arial"/>
              </w:rPr>
              <w:t>on an expedited basis.</w:t>
            </w:r>
          </w:p>
        </w:tc>
      </w:tr>
      <w:tr w:rsidR="00F818AB" w:rsidRPr="00C738D2" w14:paraId="7AEDD055" w14:textId="77777777" w:rsidTr="00E21DD9">
        <w:trPr>
          <w:jc w:val="center"/>
        </w:trPr>
        <w:tc>
          <w:tcPr>
            <w:tcW w:w="236" w:type="dxa"/>
          </w:tcPr>
          <w:p w14:paraId="0B487C39" w14:textId="77777777" w:rsidR="00F818AB" w:rsidRPr="00C738D2" w:rsidRDefault="00F818AB" w:rsidP="008D5316">
            <w:pPr>
              <w:pStyle w:val="DocumentText"/>
              <w:rPr>
                <w:rFonts w:ascii="Arial" w:hAnsi="Arial" w:cs="Arial"/>
              </w:rPr>
            </w:pPr>
          </w:p>
        </w:tc>
        <w:tc>
          <w:tcPr>
            <w:tcW w:w="9541" w:type="dxa"/>
          </w:tcPr>
          <w:p w14:paraId="76D23FFD" w14:textId="71B46A2E" w:rsidR="00F818AB" w:rsidRPr="00C738D2" w:rsidRDefault="00F818AB" w:rsidP="00EB50E1">
            <w:pPr>
              <w:numPr>
                <w:ilvl w:val="0"/>
                <w:numId w:val="76"/>
              </w:numPr>
              <w:tabs>
                <w:tab w:val="left" w:pos="1749"/>
              </w:tabs>
              <w:spacing w:before="100" w:after="100"/>
              <w:ind w:left="1749"/>
              <w:rPr>
                <w:rFonts w:ascii="Arial" w:hAnsi="Arial" w:cs="Arial"/>
              </w:rPr>
            </w:pPr>
            <w:r w:rsidRPr="00C738D2">
              <w:rPr>
                <w:rFonts w:ascii="Arial" w:hAnsi="Arial" w:cs="Arial"/>
              </w:rPr>
              <w:t xml:space="preserve">Communications equipment, hardware and software, sufficient to enable the DE to receive, acknowledge receipt, and implement ISO Dispatch Instructions electronically and, if necessary, verbally in a timely manner </w:t>
            </w:r>
            <w:r w:rsidR="00545AED" w:rsidRPr="00C738D2">
              <w:rPr>
                <w:rFonts w:ascii="Arial" w:hAnsi="Arial" w:cs="Arial"/>
              </w:rPr>
              <w:t>are</w:t>
            </w:r>
            <w:r w:rsidRPr="00C738D2">
              <w:rPr>
                <w:rFonts w:ascii="Arial" w:hAnsi="Arial" w:cs="Arial"/>
              </w:rPr>
              <w:t xml:space="preserve"> required by ISO Manuals and Administrative Procedures.  ISO may issue Dispatch Instructions as frequently as needed.</w:t>
            </w:r>
            <w:r w:rsidR="0076633C" w:rsidRPr="00C738D2">
              <w:rPr>
                <w:rFonts w:ascii="Arial" w:hAnsi="Arial" w:cs="Arial"/>
              </w:rPr>
              <w:t xml:space="preserve"> </w:t>
            </w:r>
          </w:p>
        </w:tc>
      </w:tr>
      <w:tr w:rsidR="00F818AB" w:rsidRPr="00C738D2" w14:paraId="7DCC3DC1" w14:textId="77777777" w:rsidTr="00E21DD9">
        <w:trPr>
          <w:jc w:val="center"/>
        </w:trPr>
        <w:tc>
          <w:tcPr>
            <w:tcW w:w="236" w:type="dxa"/>
          </w:tcPr>
          <w:p w14:paraId="105E3DA6" w14:textId="77777777" w:rsidR="00F818AB" w:rsidRPr="00C738D2" w:rsidRDefault="00F818AB" w:rsidP="008D5316">
            <w:pPr>
              <w:pStyle w:val="DocumentText"/>
              <w:rPr>
                <w:rFonts w:ascii="Arial" w:hAnsi="Arial" w:cs="Arial"/>
              </w:rPr>
            </w:pPr>
          </w:p>
        </w:tc>
        <w:tc>
          <w:tcPr>
            <w:tcW w:w="9541" w:type="dxa"/>
          </w:tcPr>
          <w:p w14:paraId="0A6FCB05" w14:textId="5611C029" w:rsidR="00F818AB" w:rsidRPr="00C738D2" w:rsidRDefault="00E340EF" w:rsidP="00C27D14">
            <w:pPr>
              <w:numPr>
                <w:ilvl w:val="0"/>
                <w:numId w:val="76"/>
              </w:numPr>
              <w:tabs>
                <w:tab w:val="left" w:pos="1749"/>
              </w:tabs>
              <w:spacing w:before="100" w:after="100"/>
              <w:ind w:left="1749"/>
              <w:rPr>
                <w:rFonts w:ascii="Arial" w:hAnsi="Arial" w:cs="Arial"/>
              </w:rPr>
            </w:pPr>
            <w:r w:rsidRPr="00C738D2">
              <w:rPr>
                <w:rFonts w:ascii="Arial" w:hAnsi="Arial" w:cs="Arial"/>
              </w:rPr>
              <w:t xml:space="preserve">RTUs that control more than five (5) </w:t>
            </w:r>
            <w:r w:rsidR="00C27D14" w:rsidRPr="00C738D2">
              <w:rPr>
                <w:rFonts w:ascii="Arial" w:hAnsi="Arial" w:cs="Arial"/>
              </w:rPr>
              <w:t>DARDs</w:t>
            </w:r>
            <w:r w:rsidRPr="00C738D2">
              <w:rPr>
                <w:rFonts w:ascii="Arial" w:hAnsi="Arial" w:cs="Arial"/>
              </w:rPr>
              <w:t xml:space="preserve"> must be reviewed and approved by ISO operations and must meet the requirements in OP18-F section 3.5.</w:t>
            </w:r>
          </w:p>
        </w:tc>
      </w:tr>
      <w:tr w:rsidR="00F818AB" w:rsidRPr="00C738D2" w14:paraId="589F9092" w14:textId="77777777" w:rsidTr="00E21DD9">
        <w:trPr>
          <w:jc w:val="center"/>
        </w:trPr>
        <w:tc>
          <w:tcPr>
            <w:tcW w:w="236" w:type="dxa"/>
          </w:tcPr>
          <w:p w14:paraId="578CAC46" w14:textId="77777777" w:rsidR="00F818AB" w:rsidRPr="00C738D2" w:rsidRDefault="00F818AB" w:rsidP="008D5316">
            <w:pPr>
              <w:pStyle w:val="DocumentText"/>
              <w:rPr>
                <w:rFonts w:ascii="Arial" w:hAnsi="Arial" w:cs="Arial"/>
              </w:rPr>
            </w:pPr>
          </w:p>
        </w:tc>
        <w:tc>
          <w:tcPr>
            <w:tcW w:w="9541" w:type="dxa"/>
          </w:tcPr>
          <w:p w14:paraId="4AB9E553" w14:textId="248050F6" w:rsidR="00F818AB" w:rsidRPr="00C738D2" w:rsidRDefault="00F818AB" w:rsidP="000A2C71">
            <w:pPr>
              <w:numPr>
                <w:ilvl w:val="0"/>
                <w:numId w:val="52"/>
              </w:numPr>
              <w:tabs>
                <w:tab w:val="left" w:pos="1389"/>
              </w:tabs>
              <w:spacing w:before="100" w:after="100"/>
              <w:ind w:left="1389"/>
              <w:rPr>
                <w:rFonts w:ascii="Arial" w:hAnsi="Arial" w:cs="Arial"/>
              </w:rPr>
            </w:pPr>
            <w:r w:rsidRPr="00C738D2">
              <w:rPr>
                <w:rFonts w:ascii="Arial" w:hAnsi="Arial" w:cs="Arial"/>
              </w:rPr>
              <w:t>Each DARD definition must be submitted to ISO in accordance with the following advance notice requirements:</w:t>
            </w:r>
          </w:p>
        </w:tc>
      </w:tr>
      <w:tr w:rsidR="00F818AB" w:rsidRPr="00C738D2" w14:paraId="26954D09" w14:textId="77777777" w:rsidTr="00E21DD9">
        <w:trPr>
          <w:jc w:val="center"/>
        </w:trPr>
        <w:tc>
          <w:tcPr>
            <w:tcW w:w="236" w:type="dxa"/>
          </w:tcPr>
          <w:p w14:paraId="7C7A0EB2" w14:textId="77777777" w:rsidR="00F818AB" w:rsidRPr="00C738D2" w:rsidRDefault="00F818AB" w:rsidP="008D5316">
            <w:pPr>
              <w:pStyle w:val="DocumentText"/>
              <w:rPr>
                <w:rFonts w:ascii="Arial" w:hAnsi="Arial" w:cs="Arial"/>
              </w:rPr>
            </w:pPr>
          </w:p>
        </w:tc>
        <w:tc>
          <w:tcPr>
            <w:tcW w:w="9541" w:type="dxa"/>
          </w:tcPr>
          <w:p w14:paraId="7192C4D0" w14:textId="224E793D" w:rsidR="00F818AB" w:rsidRPr="00C738D2" w:rsidRDefault="00F818AB" w:rsidP="00987D9B">
            <w:pPr>
              <w:numPr>
                <w:ilvl w:val="0"/>
                <w:numId w:val="77"/>
              </w:numPr>
              <w:tabs>
                <w:tab w:val="left" w:pos="1749"/>
              </w:tabs>
              <w:spacing w:before="100" w:after="100"/>
              <w:ind w:left="1749"/>
              <w:rPr>
                <w:rFonts w:ascii="Arial" w:hAnsi="Arial" w:cs="Arial"/>
              </w:rPr>
            </w:pPr>
            <w:r w:rsidRPr="00C738D2">
              <w:rPr>
                <w:rFonts w:ascii="Arial" w:hAnsi="Arial" w:cs="Arial"/>
              </w:rPr>
              <w:t>To define a new DARD, a minimum of one hundred and twenty (120) calendar days</w:t>
            </w:r>
            <w:r w:rsidR="000A2C71" w:rsidRPr="00C738D2">
              <w:rPr>
                <w:rFonts w:ascii="Arial" w:hAnsi="Arial" w:cs="Arial"/>
              </w:rPr>
              <w:t>’</w:t>
            </w:r>
            <w:r w:rsidRPr="00C738D2">
              <w:rPr>
                <w:rFonts w:ascii="Arial" w:hAnsi="Arial" w:cs="Arial"/>
              </w:rPr>
              <w:t xml:space="preserve"> advance notice is required.  The one hundred and twenty (120) calendar day period </w:t>
            </w:r>
            <w:proofErr w:type="gramStart"/>
            <w:r w:rsidRPr="00C738D2">
              <w:rPr>
                <w:rFonts w:ascii="Arial" w:hAnsi="Arial" w:cs="Arial"/>
              </w:rPr>
              <w:t>commences</w:t>
            </w:r>
            <w:proofErr w:type="gramEnd"/>
            <w:r w:rsidRPr="00C738D2">
              <w:rPr>
                <w:rFonts w:ascii="Arial" w:hAnsi="Arial" w:cs="Arial"/>
              </w:rPr>
              <w:t xml:space="preserve"> upon ISO receipt of the criteria detailed in Section I</w:t>
            </w:r>
            <w:r w:rsidR="007E47BD" w:rsidRPr="00C738D2">
              <w:rPr>
                <w:rFonts w:ascii="Arial" w:hAnsi="Arial" w:cs="Arial"/>
              </w:rPr>
              <w:t>V</w:t>
            </w:r>
            <w:r w:rsidRPr="00C738D2">
              <w:rPr>
                <w:rFonts w:ascii="Arial" w:hAnsi="Arial" w:cs="Arial"/>
              </w:rPr>
              <w:t>.A.5 of this OP</w:t>
            </w:r>
            <w:r w:rsidR="000B47D0" w:rsidRPr="00C738D2">
              <w:rPr>
                <w:rFonts w:ascii="Arial" w:hAnsi="Arial" w:cs="Arial"/>
              </w:rPr>
              <w:t>.</w:t>
            </w:r>
          </w:p>
        </w:tc>
      </w:tr>
      <w:tr w:rsidR="00F818AB" w:rsidRPr="00C738D2" w14:paraId="1E3551A1" w14:textId="77777777" w:rsidTr="00E21DD9">
        <w:trPr>
          <w:jc w:val="center"/>
        </w:trPr>
        <w:tc>
          <w:tcPr>
            <w:tcW w:w="236" w:type="dxa"/>
          </w:tcPr>
          <w:p w14:paraId="48B91448" w14:textId="77777777" w:rsidR="00F818AB" w:rsidRPr="00C738D2" w:rsidRDefault="00F818AB" w:rsidP="008D5316">
            <w:pPr>
              <w:pStyle w:val="DocumentText"/>
              <w:rPr>
                <w:rFonts w:ascii="Arial" w:hAnsi="Arial" w:cs="Arial"/>
              </w:rPr>
            </w:pPr>
          </w:p>
        </w:tc>
        <w:tc>
          <w:tcPr>
            <w:tcW w:w="9541" w:type="dxa"/>
          </w:tcPr>
          <w:p w14:paraId="7F4BE8F7" w14:textId="77777777" w:rsidR="00F818AB" w:rsidRPr="00C738D2" w:rsidRDefault="00F818AB" w:rsidP="00987D9B">
            <w:pPr>
              <w:numPr>
                <w:ilvl w:val="0"/>
                <w:numId w:val="77"/>
              </w:numPr>
              <w:tabs>
                <w:tab w:val="left" w:pos="1749"/>
              </w:tabs>
              <w:spacing w:before="100" w:after="100"/>
              <w:ind w:left="1749"/>
              <w:rPr>
                <w:rFonts w:ascii="Arial" w:hAnsi="Arial" w:cs="Arial"/>
              </w:rPr>
            </w:pPr>
            <w:r w:rsidRPr="00C738D2">
              <w:rPr>
                <w:rFonts w:ascii="Arial" w:hAnsi="Arial" w:cs="Arial"/>
              </w:rPr>
              <w:t xml:space="preserve">To change the capability of an existing DARD, refer to ISO New England Manual for </w:t>
            </w:r>
            <w:r w:rsidR="00F913A5" w:rsidRPr="00C738D2">
              <w:rPr>
                <w:rFonts w:ascii="Arial" w:hAnsi="Arial" w:cs="Arial"/>
              </w:rPr>
              <w:t xml:space="preserve">the </w:t>
            </w:r>
            <w:r w:rsidRPr="00C738D2">
              <w:rPr>
                <w:rFonts w:ascii="Arial" w:hAnsi="Arial" w:cs="Arial"/>
              </w:rPr>
              <w:t>Forward Capacity Market</w:t>
            </w:r>
            <w:r w:rsidR="00F913A5" w:rsidRPr="00C738D2">
              <w:rPr>
                <w:rFonts w:ascii="Arial" w:hAnsi="Arial" w:cs="Arial"/>
              </w:rPr>
              <w:t xml:space="preserve"> (FCM)</w:t>
            </w:r>
            <w:r w:rsidRPr="00C738D2">
              <w:rPr>
                <w:rFonts w:ascii="Arial" w:hAnsi="Arial" w:cs="Arial"/>
              </w:rPr>
              <w:t xml:space="preserve"> Manual M-20 </w:t>
            </w:r>
            <w:r w:rsidR="00EF4315" w:rsidRPr="00C738D2">
              <w:rPr>
                <w:rFonts w:ascii="Arial" w:hAnsi="Arial" w:cs="Arial"/>
              </w:rPr>
              <w:br/>
            </w:r>
            <w:r w:rsidRPr="00C738D2">
              <w:rPr>
                <w:rFonts w:ascii="Arial" w:hAnsi="Arial" w:cs="Arial"/>
              </w:rPr>
              <w:t>(Manual 20)</w:t>
            </w:r>
            <w:r w:rsidR="000B47D0" w:rsidRPr="00C738D2">
              <w:rPr>
                <w:rFonts w:ascii="Arial" w:hAnsi="Arial" w:cs="Arial"/>
              </w:rPr>
              <w:t>.</w:t>
            </w:r>
          </w:p>
        </w:tc>
      </w:tr>
      <w:tr w:rsidR="00F818AB" w:rsidRPr="00C738D2" w14:paraId="4375A892" w14:textId="77777777" w:rsidTr="00E21DD9">
        <w:trPr>
          <w:jc w:val="center"/>
        </w:trPr>
        <w:tc>
          <w:tcPr>
            <w:tcW w:w="236" w:type="dxa"/>
          </w:tcPr>
          <w:p w14:paraId="7E8957BD" w14:textId="77777777" w:rsidR="00F818AB" w:rsidRPr="00C738D2" w:rsidRDefault="00F818AB" w:rsidP="008D5316">
            <w:pPr>
              <w:pStyle w:val="DocumentText"/>
              <w:rPr>
                <w:rFonts w:ascii="Arial" w:hAnsi="Arial" w:cs="Arial"/>
              </w:rPr>
            </w:pPr>
          </w:p>
        </w:tc>
        <w:tc>
          <w:tcPr>
            <w:tcW w:w="9541" w:type="dxa"/>
          </w:tcPr>
          <w:p w14:paraId="75F7EE16" w14:textId="092BE1D2" w:rsidR="00F818AB" w:rsidRPr="00C738D2" w:rsidRDefault="00F818AB" w:rsidP="005A4CA8">
            <w:pPr>
              <w:numPr>
                <w:ilvl w:val="0"/>
                <w:numId w:val="52"/>
              </w:numPr>
              <w:tabs>
                <w:tab w:val="left" w:pos="1389"/>
              </w:tabs>
              <w:spacing w:before="100" w:after="100"/>
              <w:ind w:left="1389"/>
              <w:rPr>
                <w:rFonts w:ascii="Arial" w:hAnsi="Arial" w:cs="Arial"/>
              </w:rPr>
            </w:pPr>
            <w:r w:rsidRPr="00C738D2">
              <w:rPr>
                <w:rFonts w:ascii="Arial" w:hAnsi="Arial" w:cs="Arial"/>
              </w:rPr>
              <w:t xml:space="preserve">Whenever a Lead MP </w:t>
            </w:r>
            <w:r w:rsidR="000A2C71" w:rsidRPr="00C738D2">
              <w:rPr>
                <w:rFonts w:ascii="Arial" w:hAnsi="Arial" w:cs="Arial"/>
              </w:rPr>
              <w:t xml:space="preserve">seeks </w:t>
            </w:r>
            <w:r w:rsidRPr="00C738D2">
              <w:rPr>
                <w:rFonts w:ascii="Arial" w:hAnsi="Arial" w:cs="Arial"/>
              </w:rPr>
              <w:t xml:space="preserve">to establish or change the DE responsible for managing dispatch for its DARD(s), the Lead MP and DE </w:t>
            </w:r>
            <w:r w:rsidR="003D0D3A" w:rsidRPr="00C738D2">
              <w:rPr>
                <w:rFonts w:ascii="Arial" w:hAnsi="Arial" w:cs="Arial"/>
              </w:rPr>
              <w:t xml:space="preserve">shall </w:t>
            </w:r>
            <w:r w:rsidRPr="00C738D2">
              <w:rPr>
                <w:rFonts w:ascii="Arial" w:hAnsi="Arial" w:cs="Arial"/>
              </w:rPr>
              <w:t>demonstrat</w:t>
            </w:r>
            <w:r w:rsidR="003D0D3A" w:rsidRPr="00C738D2">
              <w:rPr>
                <w:rFonts w:ascii="Arial" w:hAnsi="Arial" w:cs="Arial"/>
              </w:rPr>
              <w:t>e</w:t>
            </w:r>
            <w:r w:rsidRPr="00C738D2">
              <w:rPr>
                <w:rFonts w:ascii="Arial" w:hAnsi="Arial" w:cs="Arial"/>
              </w:rPr>
              <w:t xml:space="preserve"> to ISO that the proposed DE meets the technical requirements set forth in this </w:t>
            </w:r>
            <w:r w:rsidR="000A2C71" w:rsidRPr="00C738D2">
              <w:rPr>
                <w:rFonts w:ascii="Arial" w:hAnsi="Arial" w:cs="Arial"/>
              </w:rPr>
              <w:t xml:space="preserve">OP </w:t>
            </w:r>
            <w:r w:rsidRPr="00C738D2">
              <w:rPr>
                <w:rFonts w:ascii="Arial" w:hAnsi="Arial" w:cs="Arial"/>
              </w:rPr>
              <w:t>prior to ISO approving the proposed change to become effective</w:t>
            </w:r>
            <w:r w:rsidR="000B47D0" w:rsidRPr="00C738D2">
              <w:rPr>
                <w:rFonts w:ascii="Arial" w:hAnsi="Arial" w:cs="Arial"/>
              </w:rPr>
              <w:t>.</w:t>
            </w:r>
          </w:p>
        </w:tc>
      </w:tr>
      <w:tr w:rsidR="003009B8" w:rsidRPr="00C738D2" w14:paraId="14BA5B20" w14:textId="77777777" w:rsidTr="00E21DD9">
        <w:trPr>
          <w:jc w:val="center"/>
        </w:trPr>
        <w:tc>
          <w:tcPr>
            <w:tcW w:w="236" w:type="dxa"/>
          </w:tcPr>
          <w:p w14:paraId="13D0B625" w14:textId="77777777" w:rsidR="003009B8" w:rsidRPr="00C738D2" w:rsidRDefault="003009B8" w:rsidP="008D5316">
            <w:pPr>
              <w:pStyle w:val="DocumentText"/>
            </w:pPr>
          </w:p>
        </w:tc>
        <w:tc>
          <w:tcPr>
            <w:tcW w:w="9541" w:type="dxa"/>
          </w:tcPr>
          <w:p w14:paraId="48E85965" w14:textId="77777777" w:rsidR="003009B8" w:rsidRPr="00C738D2" w:rsidRDefault="003009B8" w:rsidP="00250CDB">
            <w:pPr>
              <w:pStyle w:val="Heading2"/>
              <w:numPr>
                <w:ilvl w:val="1"/>
                <w:numId w:val="159"/>
              </w:numPr>
              <w:tabs>
                <w:tab w:val="clear" w:pos="720"/>
                <w:tab w:val="num" w:pos="1029"/>
              </w:tabs>
              <w:spacing w:before="160"/>
              <w:ind w:left="1022" w:hanging="360"/>
            </w:pPr>
            <w:bookmarkStart w:id="153" w:name="_Toc418052236"/>
            <w:bookmarkStart w:id="154" w:name="_Toc419010476"/>
            <w:bookmarkStart w:id="155" w:name="_Toc419010678"/>
            <w:bookmarkStart w:id="156" w:name="_Toc258832837"/>
            <w:bookmarkStart w:id="157" w:name="_Toc300150529"/>
            <w:bookmarkStart w:id="158" w:name="_Toc375315973"/>
            <w:bookmarkStart w:id="159" w:name="_Toc53502100"/>
            <w:r w:rsidRPr="00C738D2">
              <w:t>Telemetering and Revenue Metering</w:t>
            </w:r>
            <w:bookmarkEnd w:id="153"/>
            <w:bookmarkEnd w:id="154"/>
            <w:bookmarkEnd w:id="155"/>
            <w:bookmarkEnd w:id="156"/>
            <w:bookmarkEnd w:id="157"/>
            <w:bookmarkEnd w:id="158"/>
            <w:bookmarkEnd w:id="159"/>
          </w:p>
        </w:tc>
      </w:tr>
      <w:tr w:rsidR="00F818AB" w:rsidRPr="00C738D2" w14:paraId="06C32D37" w14:textId="77777777" w:rsidTr="00E21DD9">
        <w:trPr>
          <w:jc w:val="center"/>
        </w:trPr>
        <w:tc>
          <w:tcPr>
            <w:tcW w:w="236" w:type="dxa"/>
          </w:tcPr>
          <w:p w14:paraId="4C468F86" w14:textId="77777777" w:rsidR="00F818AB" w:rsidRPr="00C738D2" w:rsidRDefault="00F818AB" w:rsidP="008D5316">
            <w:pPr>
              <w:pStyle w:val="DocumentText"/>
              <w:rPr>
                <w:rFonts w:ascii="Arial" w:hAnsi="Arial" w:cs="Arial"/>
              </w:rPr>
            </w:pPr>
          </w:p>
        </w:tc>
        <w:tc>
          <w:tcPr>
            <w:tcW w:w="9541" w:type="dxa"/>
          </w:tcPr>
          <w:p w14:paraId="49FCEAA9" w14:textId="0FD0F2B5" w:rsidR="00F818AB" w:rsidRPr="00C738D2" w:rsidRDefault="00CA198C" w:rsidP="00BB4E8D">
            <w:pPr>
              <w:numPr>
                <w:ilvl w:val="0"/>
                <w:numId w:val="21"/>
              </w:numPr>
              <w:tabs>
                <w:tab w:val="left" w:pos="1389"/>
              </w:tabs>
              <w:spacing w:before="100" w:after="100"/>
              <w:ind w:left="1370"/>
              <w:rPr>
                <w:rFonts w:ascii="Arial" w:hAnsi="Arial" w:cs="Arial"/>
              </w:rPr>
            </w:pPr>
            <w:r w:rsidRPr="00C738D2">
              <w:rPr>
                <w:rFonts w:ascii="Arial" w:hAnsi="Arial" w:cs="Arial"/>
              </w:rPr>
              <w:t xml:space="preserve">Telemetering from each DARD </w:t>
            </w:r>
            <w:r w:rsidR="000A2C71" w:rsidRPr="00C738D2">
              <w:rPr>
                <w:rFonts w:ascii="Arial" w:hAnsi="Arial" w:cs="Arial"/>
              </w:rPr>
              <w:t xml:space="preserve">shall </w:t>
            </w:r>
            <w:r w:rsidRPr="00C738D2">
              <w:rPr>
                <w:rFonts w:ascii="Arial" w:hAnsi="Arial" w:cs="Arial"/>
              </w:rPr>
              <w:t xml:space="preserve">meet the requirements for speed and accuracy </w:t>
            </w:r>
            <w:r w:rsidR="00F603A1" w:rsidRPr="00C738D2">
              <w:rPr>
                <w:rFonts w:ascii="Arial" w:hAnsi="Arial" w:cs="Arial"/>
              </w:rPr>
              <w:t xml:space="preserve">of </w:t>
            </w:r>
            <w:r w:rsidRPr="00C738D2">
              <w:rPr>
                <w:rFonts w:ascii="Arial" w:hAnsi="Arial" w:cs="Arial"/>
              </w:rPr>
              <w:t xml:space="preserve">OP-18.  The Lead MP </w:t>
            </w:r>
            <w:r w:rsidR="000A2C71" w:rsidRPr="00C738D2">
              <w:rPr>
                <w:rFonts w:ascii="Arial" w:hAnsi="Arial" w:cs="Arial"/>
              </w:rPr>
              <w:t>shall</w:t>
            </w:r>
            <w:r w:rsidRPr="00C738D2">
              <w:rPr>
                <w:rFonts w:ascii="Arial" w:hAnsi="Arial" w:cs="Arial"/>
              </w:rPr>
              <w:t xml:space="preserve"> telemeter the instantaneous MW value of the DARD.  Telemetering </w:t>
            </w:r>
            <w:r w:rsidR="000A2C71" w:rsidRPr="00C738D2">
              <w:rPr>
                <w:rFonts w:ascii="Arial" w:hAnsi="Arial" w:cs="Arial"/>
              </w:rPr>
              <w:t xml:space="preserve">shall </w:t>
            </w:r>
            <w:r w:rsidRPr="00C738D2">
              <w:rPr>
                <w:rFonts w:ascii="Arial" w:hAnsi="Arial" w:cs="Arial"/>
              </w:rPr>
              <w:t>be maintained and calibrated by the Lead MP on an ongoing basis per OP-18.</w:t>
            </w:r>
          </w:p>
        </w:tc>
      </w:tr>
      <w:tr w:rsidR="003009B8" w:rsidRPr="00C738D2" w14:paraId="5A4B924C" w14:textId="77777777" w:rsidTr="00E21DD9">
        <w:trPr>
          <w:jc w:val="center"/>
        </w:trPr>
        <w:tc>
          <w:tcPr>
            <w:tcW w:w="236" w:type="dxa"/>
          </w:tcPr>
          <w:p w14:paraId="08AA45F7" w14:textId="77777777" w:rsidR="003009B8" w:rsidRPr="00C738D2" w:rsidRDefault="003009B8" w:rsidP="008D5316">
            <w:pPr>
              <w:pStyle w:val="DocumentText"/>
              <w:rPr>
                <w:rFonts w:ascii="Arial" w:hAnsi="Arial" w:cs="Arial"/>
              </w:rPr>
            </w:pPr>
          </w:p>
        </w:tc>
        <w:tc>
          <w:tcPr>
            <w:tcW w:w="9541" w:type="dxa"/>
          </w:tcPr>
          <w:p w14:paraId="074AC3F0" w14:textId="1B4E6FEF" w:rsidR="003009B8" w:rsidRPr="00C738D2" w:rsidRDefault="00CA198C" w:rsidP="00F603A1">
            <w:pPr>
              <w:numPr>
                <w:ilvl w:val="0"/>
                <w:numId w:val="21"/>
              </w:numPr>
              <w:tabs>
                <w:tab w:val="left" w:pos="1389"/>
              </w:tabs>
              <w:spacing w:before="100" w:after="100"/>
              <w:ind w:left="1389"/>
              <w:rPr>
                <w:rFonts w:ascii="Arial" w:hAnsi="Arial" w:cs="Arial"/>
              </w:rPr>
            </w:pPr>
            <w:r w:rsidRPr="00C738D2">
              <w:rPr>
                <w:rFonts w:ascii="Arial" w:hAnsi="Arial" w:cs="Arial"/>
              </w:rPr>
              <w:t xml:space="preserve">Revenue metering </w:t>
            </w:r>
            <w:r w:rsidR="000A2C71" w:rsidRPr="00C738D2">
              <w:rPr>
                <w:rFonts w:ascii="Arial" w:hAnsi="Arial" w:cs="Arial"/>
              </w:rPr>
              <w:t xml:space="preserve">shall </w:t>
            </w:r>
            <w:r w:rsidRPr="00C738D2">
              <w:rPr>
                <w:rFonts w:ascii="Arial" w:hAnsi="Arial" w:cs="Arial"/>
              </w:rPr>
              <w:t xml:space="preserve">meet ISO accuracy requirements </w:t>
            </w:r>
            <w:r w:rsidR="00F603A1" w:rsidRPr="00C738D2">
              <w:rPr>
                <w:rFonts w:ascii="Arial" w:hAnsi="Arial" w:cs="Arial"/>
              </w:rPr>
              <w:t xml:space="preserve">of </w:t>
            </w:r>
            <w:r w:rsidRPr="00C738D2">
              <w:rPr>
                <w:rFonts w:ascii="Arial" w:hAnsi="Arial" w:cs="Arial"/>
              </w:rPr>
              <w:t xml:space="preserve">OP-18 for all DARDs.  </w:t>
            </w:r>
            <w:r w:rsidR="0076633C" w:rsidRPr="00C738D2">
              <w:rPr>
                <w:rFonts w:ascii="Arial" w:hAnsi="Arial" w:cs="Arial"/>
              </w:rPr>
              <w:t>Revenue m</w:t>
            </w:r>
            <w:r w:rsidRPr="00C738D2">
              <w:rPr>
                <w:rFonts w:ascii="Arial" w:hAnsi="Arial" w:cs="Arial"/>
              </w:rPr>
              <w:t>eter</w:t>
            </w:r>
            <w:r w:rsidR="0076633C" w:rsidRPr="00C738D2">
              <w:rPr>
                <w:rFonts w:ascii="Arial" w:hAnsi="Arial" w:cs="Arial"/>
              </w:rPr>
              <w:t>ing</w:t>
            </w:r>
            <w:r w:rsidRPr="00C738D2">
              <w:rPr>
                <w:rFonts w:ascii="Arial" w:hAnsi="Arial" w:cs="Arial"/>
              </w:rPr>
              <w:t xml:space="preserve"> readings </w:t>
            </w:r>
            <w:r w:rsidR="000A2C71" w:rsidRPr="00C738D2">
              <w:rPr>
                <w:rFonts w:ascii="Arial" w:hAnsi="Arial" w:cs="Arial"/>
              </w:rPr>
              <w:t xml:space="preserve">shall </w:t>
            </w:r>
            <w:r w:rsidRPr="00C738D2">
              <w:rPr>
                <w:rFonts w:ascii="Arial" w:hAnsi="Arial" w:cs="Arial"/>
              </w:rPr>
              <w:t xml:space="preserve">be forwarded to ISO for </w:t>
            </w:r>
            <w:r w:rsidR="0076633C" w:rsidRPr="00C738D2">
              <w:rPr>
                <w:rFonts w:ascii="Arial" w:hAnsi="Arial" w:cs="Arial"/>
              </w:rPr>
              <w:t>s</w:t>
            </w:r>
            <w:r w:rsidRPr="00C738D2">
              <w:rPr>
                <w:rFonts w:ascii="Arial" w:hAnsi="Arial" w:cs="Arial"/>
              </w:rPr>
              <w:t xml:space="preserve">ettlement in a timely manner as required </w:t>
            </w:r>
            <w:r w:rsidR="003D0D3A" w:rsidRPr="00C738D2">
              <w:rPr>
                <w:rFonts w:ascii="Arial" w:hAnsi="Arial" w:cs="Arial"/>
              </w:rPr>
              <w:t>by</w:t>
            </w:r>
            <w:r w:rsidRPr="00C738D2">
              <w:rPr>
                <w:rFonts w:ascii="Arial" w:hAnsi="Arial" w:cs="Arial"/>
              </w:rPr>
              <w:t xml:space="preserve"> ISO Manuals and Administrative Procedures.  The Lead MP is responsible for maintenance and calibration of revenue metering </w:t>
            </w:r>
            <w:r w:rsidR="000A2C71" w:rsidRPr="00C738D2">
              <w:rPr>
                <w:rFonts w:ascii="Arial" w:hAnsi="Arial" w:cs="Arial"/>
              </w:rPr>
              <w:t xml:space="preserve">pursuant to </w:t>
            </w:r>
            <w:r w:rsidRPr="00C738D2">
              <w:rPr>
                <w:rFonts w:ascii="Arial" w:hAnsi="Arial" w:cs="Arial"/>
              </w:rPr>
              <w:t>OP-18.</w:t>
            </w:r>
          </w:p>
        </w:tc>
      </w:tr>
      <w:tr w:rsidR="003009B8" w:rsidRPr="00C738D2" w14:paraId="4A3F20EF" w14:textId="77777777" w:rsidTr="00E21DD9">
        <w:trPr>
          <w:jc w:val="center"/>
        </w:trPr>
        <w:tc>
          <w:tcPr>
            <w:tcW w:w="236" w:type="dxa"/>
          </w:tcPr>
          <w:p w14:paraId="20384BB9" w14:textId="77777777" w:rsidR="003009B8" w:rsidRPr="00C738D2" w:rsidRDefault="003009B8" w:rsidP="008D5316">
            <w:pPr>
              <w:pStyle w:val="DocumentText"/>
            </w:pPr>
          </w:p>
        </w:tc>
        <w:tc>
          <w:tcPr>
            <w:tcW w:w="9541" w:type="dxa"/>
          </w:tcPr>
          <w:p w14:paraId="2ABDB114" w14:textId="7E133E63" w:rsidR="003009B8" w:rsidRPr="00C738D2" w:rsidRDefault="003009B8" w:rsidP="00250CDB">
            <w:pPr>
              <w:pStyle w:val="Heading2"/>
              <w:numPr>
                <w:ilvl w:val="1"/>
                <w:numId w:val="159"/>
              </w:numPr>
              <w:tabs>
                <w:tab w:val="clear" w:pos="720"/>
                <w:tab w:val="num" w:pos="1029"/>
              </w:tabs>
              <w:spacing w:before="160"/>
              <w:ind w:left="1022" w:hanging="360"/>
            </w:pPr>
            <w:bookmarkStart w:id="160" w:name="_Toc418052237"/>
            <w:bookmarkStart w:id="161" w:name="_Toc419010477"/>
            <w:bookmarkStart w:id="162" w:name="_Toc419010679"/>
            <w:bookmarkStart w:id="163" w:name="_Toc300150530"/>
            <w:bookmarkStart w:id="164" w:name="_Toc375315974"/>
            <w:bookmarkStart w:id="165" w:name="_Toc53502101"/>
            <w:r w:rsidRPr="00C738D2">
              <w:t>DE - Performance, Communication and Control</w:t>
            </w:r>
            <w:bookmarkEnd w:id="160"/>
            <w:bookmarkEnd w:id="161"/>
            <w:bookmarkEnd w:id="162"/>
            <w:bookmarkEnd w:id="163"/>
            <w:bookmarkEnd w:id="164"/>
            <w:bookmarkEnd w:id="165"/>
          </w:p>
        </w:tc>
      </w:tr>
      <w:tr w:rsidR="00E21DD9" w:rsidRPr="00C738D2" w14:paraId="41197070" w14:textId="77777777" w:rsidTr="00E21DD9">
        <w:trPr>
          <w:jc w:val="center"/>
        </w:trPr>
        <w:tc>
          <w:tcPr>
            <w:tcW w:w="236" w:type="dxa"/>
          </w:tcPr>
          <w:p w14:paraId="10DBFEBE" w14:textId="77777777" w:rsidR="00E21DD9" w:rsidRPr="00C738D2" w:rsidRDefault="00E21DD9" w:rsidP="00CE6C45">
            <w:pPr>
              <w:spacing w:before="100" w:after="100"/>
              <w:rPr>
                <w:rFonts w:ascii="Arial" w:hAnsi="Arial" w:cs="Arial"/>
              </w:rPr>
            </w:pPr>
          </w:p>
        </w:tc>
        <w:tc>
          <w:tcPr>
            <w:tcW w:w="9541" w:type="dxa"/>
          </w:tcPr>
          <w:p w14:paraId="62C88168" w14:textId="6E078B04" w:rsidR="00E21DD9" w:rsidRPr="00BB4E8D" w:rsidRDefault="00E21DD9">
            <w:pPr>
              <w:pStyle w:val="ListParagraph"/>
              <w:numPr>
                <w:ilvl w:val="0"/>
                <w:numId w:val="392"/>
              </w:numPr>
              <w:spacing w:before="100" w:after="100"/>
              <w:ind w:left="1460"/>
              <w:rPr>
                <w:rFonts w:ascii="Arial" w:hAnsi="Arial" w:cs="Arial"/>
                <w:szCs w:val="24"/>
                <w:rPrChange w:id="166" w:author="McLaughlin, Troy" w:date="2024-08-22T15:28:00Z">
                  <w:rPr/>
                </w:rPrChange>
              </w:rPr>
              <w:pPrChange w:id="167" w:author="McLaughlin, Troy" w:date="2024-08-22T15:28:00Z">
                <w:pPr>
                  <w:spacing w:before="100" w:after="100"/>
                  <w:ind w:left="1029"/>
                </w:pPr>
              </w:pPrChange>
            </w:pPr>
            <w:r w:rsidRPr="00BB4E8D">
              <w:rPr>
                <w:rFonts w:ascii="Arial" w:hAnsi="Arial" w:cs="Arial"/>
                <w:szCs w:val="24"/>
                <w:rPrChange w:id="168" w:author="McLaughlin, Troy" w:date="2024-08-22T15:28:00Z">
                  <w:rPr/>
                </w:rPrChange>
              </w:rPr>
              <w:t>DE Performance, Communication and Control for CSFs is governed by Section VII.B of this OP.  For all other DARDs:</w:t>
            </w:r>
          </w:p>
        </w:tc>
      </w:tr>
      <w:tr w:rsidR="003009B8" w:rsidRPr="00C738D2" w14:paraId="67DD7422" w14:textId="77777777" w:rsidTr="00E21DD9">
        <w:trPr>
          <w:jc w:val="center"/>
        </w:trPr>
        <w:tc>
          <w:tcPr>
            <w:tcW w:w="236" w:type="dxa"/>
          </w:tcPr>
          <w:p w14:paraId="72DF5467" w14:textId="77777777" w:rsidR="003009B8" w:rsidRPr="00C738D2" w:rsidRDefault="003009B8" w:rsidP="00F65A77">
            <w:pPr>
              <w:spacing w:before="100" w:after="100"/>
              <w:rPr>
                <w:rFonts w:ascii="Arial" w:hAnsi="Arial" w:cs="Arial"/>
                <w:szCs w:val="24"/>
              </w:rPr>
            </w:pPr>
          </w:p>
        </w:tc>
        <w:tc>
          <w:tcPr>
            <w:tcW w:w="9541" w:type="dxa"/>
          </w:tcPr>
          <w:p w14:paraId="7CB5DC9D" w14:textId="020E7489" w:rsidR="003009B8" w:rsidRPr="00BB4E8D" w:rsidRDefault="00CA198C">
            <w:pPr>
              <w:pStyle w:val="ListParagraph"/>
              <w:numPr>
                <w:ilvl w:val="0"/>
                <w:numId w:val="392"/>
              </w:numPr>
              <w:spacing w:before="100" w:after="100"/>
              <w:ind w:left="1460"/>
              <w:rPr>
                <w:rFonts w:ascii="Arial" w:hAnsi="Arial" w:cs="Arial"/>
                <w:szCs w:val="24"/>
                <w:rPrChange w:id="169" w:author="McLaughlin, Troy" w:date="2024-08-22T15:28:00Z">
                  <w:rPr/>
                </w:rPrChange>
              </w:rPr>
              <w:pPrChange w:id="170" w:author="McLaughlin, Troy" w:date="2024-08-22T15:28:00Z">
                <w:pPr>
                  <w:spacing w:before="100" w:after="100"/>
                  <w:ind w:left="1029"/>
                </w:pPr>
              </w:pPrChange>
            </w:pPr>
            <w:r w:rsidRPr="00BB4E8D">
              <w:rPr>
                <w:rFonts w:ascii="Arial" w:hAnsi="Arial" w:cs="Arial"/>
                <w:szCs w:val="24"/>
                <w:rPrChange w:id="171" w:author="McLaughlin, Troy" w:date="2024-08-22T15:28:00Z">
                  <w:rPr/>
                </w:rPrChange>
              </w:rPr>
              <w:t xml:space="preserve">Each DE </w:t>
            </w:r>
            <w:r w:rsidR="003D0D3A" w:rsidRPr="00BB4E8D">
              <w:rPr>
                <w:rFonts w:ascii="Arial" w:hAnsi="Arial" w:cs="Arial"/>
                <w:szCs w:val="24"/>
                <w:rPrChange w:id="172" w:author="McLaughlin, Troy" w:date="2024-08-22T15:28:00Z">
                  <w:rPr/>
                </w:rPrChange>
              </w:rPr>
              <w:t xml:space="preserve">shall </w:t>
            </w:r>
            <w:r w:rsidRPr="00BB4E8D">
              <w:rPr>
                <w:rFonts w:ascii="Arial" w:hAnsi="Arial" w:cs="Arial"/>
                <w:szCs w:val="24"/>
                <w:rPrChange w:id="173" w:author="McLaughlin, Troy" w:date="2024-08-22T15:28:00Z">
                  <w:rPr/>
                </w:rPrChange>
              </w:rPr>
              <w:t xml:space="preserve">provide dispatch services from a single physical location for a DARD and shall be the single point of contact to receive, acknowledge receipt, and implement ISO Dispatch Instructions and related communications.  If prior approval from </w:t>
            </w:r>
            <w:r w:rsidR="00A779C3" w:rsidRPr="00BB4E8D">
              <w:rPr>
                <w:rFonts w:ascii="Arial" w:hAnsi="Arial" w:cs="Arial"/>
                <w:szCs w:val="24"/>
                <w:rPrChange w:id="174" w:author="McLaughlin, Troy" w:date="2024-08-22T15:28:00Z">
                  <w:rPr/>
                </w:rPrChange>
              </w:rPr>
              <w:t xml:space="preserve">the </w:t>
            </w:r>
            <w:r w:rsidRPr="00BB4E8D">
              <w:rPr>
                <w:rFonts w:ascii="Arial" w:hAnsi="Arial" w:cs="Arial"/>
                <w:szCs w:val="24"/>
                <w:rPrChange w:id="175" w:author="McLaughlin, Troy" w:date="2024-08-22T15:28:00Z">
                  <w:rPr/>
                </w:rPrChange>
              </w:rPr>
              <w:t xml:space="preserve">ISO </w:t>
            </w:r>
            <w:r w:rsidR="000A2C71" w:rsidRPr="00BB4E8D">
              <w:rPr>
                <w:rFonts w:ascii="Arial" w:hAnsi="Arial" w:cs="Arial"/>
                <w:szCs w:val="24"/>
                <w:rPrChange w:id="176" w:author="McLaughlin, Troy" w:date="2024-08-22T15:28:00Z">
                  <w:rPr/>
                </w:rPrChange>
              </w:rPr>
              <w:t>c</w:t>
            </w:r>
            <w:r w:rsidRPr="00BB4E8D">
              <w:rPr>
                <w:rFonts w:ascii="Arial" w:hAnsi="Arial" w:cs="Arial"/>
                <w:szCs w:val="24"/>
                <w:rPrChange w:id="177" w:author="McLaughlin, Troy" w:date="2024-08-22T15:28:00Z">
                  <w:rPr/>
                </w:rPrChange>
              </w:rPr>
              <w:t xml:space="preserve">ontrol </w:t>
            </w:r>
            <w:r w:rsidR="000A2C71" w:rsidRPr="00BB4E8D">
              <w:rPr>
                <w:rFonts w:ascii="Arial" w:hAnsi="Arial" w:cs="Arial"/>
                <w:szCs w:val="24"/>
                <w:rPrChange w:id="178" w:author="McLaughlin, Troy" w:date="2024-08-22T15:28:00Z">
                  <w:rPr/>
                </w:rPrChange>
              </w:rPr>
              <w:t>r</w:t>
            </w:r>
            <w:r w:rsidRPr="00BB4E8D">
              <w:rPr>
                <w:rFonts w:ascii="Arial" w:hAnsi="Arial" w:cs="Arial"/>
                <w:szCs w:val="24"/>
                <w:rPrChange w:id="179" w:author="McLaughlin, Troy" w:date="2024-08-22T15:28:00Z">
                  <w:rPr/>
                </w:rPrChange>
              </w:rPr>
              <w:t xml:space="preserve">oom has been obtained, the operation from a single physical location allows for exigent conditions, as well as for infrequent, periodic testing </w:t>
            </w:r>
            <w:r w:rsidR="000A2C71" w:rsidRPr="00BB4E8D">
              <w:rPr>
                <w:rFonts w:ascii="Arial" w:hAnsi="Arial" w:cs="Arial"/>
                <w:szCs w:val="24"/>
                <w:rPrChange w:id="180" w:author="McLaughlin, Troy" w:date="2024-08-22T15:28:00Z">
                  <w:rPr/>
                </w:rPrChange>
              </w:rPr>
              <w:t>and</w:t>
            </w:r>
            <w:r w:rsidRPr="00BB4E8D">
              <w:rPr>
                <w:rFonts w:ascii="Arial" w:hAnsi="Arial" w:cs="Arial"/>
                <w:szCs w:val="24"/>
                <w:rPrChange w:id="181" w:author="McLaughlin, Troy" w:date="2024-08-22T15:28:00Z">
                  <w:rPr/>
                </w:rPrChange>
              </w:rPr>
              <w:t xml:space="preserve"> training.  </w:t>
            </w:r>
          </w:p>
        </w:tc>
      </w:tr>
      <w:tr w:rsidR="00CA198C" w:rsidRPr="00C738D2" w14:paraId="4CA9501D" w14:textId="77777777" w:rsidTr="00E21DD9">
        <w:trPr>
          <w:jc w:val="center"/>
        </w:trPr>
        <w:tc>
          <w:tcPr>
            <w:tcW w:w="236" w:type="dxa"/>
          </w:tcPr>
          <w:p w14:paraId="35BD3B5B" w14:textId="77777777" w:rsidR="00CA198C" w:rsidRPr="00C738D2" w:rsidRDefault="00CA198C" w:rsidP="008A6D8F">
            <w:pPr>
              <w:pStyle w:val="DocumentText"/>
              <w:rPr>
                <w:rFonts w:ascii="Arial" w:hAnsi="Arial" w:cs="Arial"/>
              </w:rPr>
            </w:pPr>
          </w:p>
        </w:tc>
        <w:tc>
          <w:tcPr>
            <w:tcW w:w="9541" w:type="dxa"/>
          </w:tcPr>
          <w:p w14:paraId="379AE754" w14:textId="7C4BD885" w:rsidR="00CA198C" w:rsidRPr="00C738D2" w:rsidRDefault="00CA198C" w:rsidP="00987D9B">
            <w:pPr>
              <w:numPr>
                <w:ilvl w:val="0"/>
                <w:numId w:val="78"/>
              </w:numPr>
              <w:tabs>
                <w:tab w:val="left" w:pos="1749"/>
              </w:tabs>
              <w:spacing w:before="100" w:after="100"/>
              <w:ind w:left="1839" w:hanging="450"/>
              <w:rPr>
                <w:rFonts w:ascii="Arial" w:hAnsi="Arial" w:cs="Arial"/>
              </w:rPr>
            </w:pPr>
            <w:r w:rsidRPr="00C738D2">
              <w:rPr>
                <w:rFonts w:ascii="Arial" w:hAnsi="Arial" w:cs="Arial"/>
                <w:b/>
              </w:rPr>
              <w:t>No</w:t>
            </w:r>
            <w:r w:rsidRPr="00C738D2">
              <w:rPr>
                <w:rFonts w:ascii="Arial" w:hAnsi="Arial" w:cs="Arial"/>
              </w:rPr>
              <w:t xml:space="preserve"> </w:t>
            </w:r>
            <w:r w:rsidR="000A2C71" w:rsidRPr="00C738D2">
              <w:rPr>
                <w:rFonts w:ascii="Arial" w:hAnsi="Arial" w:cs="Arial"/>
              </w:rPr>
              <w:t>e</w:t>
            </w:r>
            <w:r w:rsidRPr="00C738D2">
              <w:rPr>
                <w:rFonts w:ascii="Arial" w:hAnsi="Arial" w:cs="Arial"/>
              </w:rPr>
              <w:t xml:space="preserve">ntity shall be recognized as a DE unless </w:t>
            </w:r>
            <w:r w:rsidR="003D0D3A" w:rsidRPr="00C738D2">
              <w:rPr>
                <w:rFonts w:ascii="Arial" w:hAnsi="Arial" w:cs="Arial"/>
              </w:rPr>
              <w:t xml:space="preserve">that DE </w:t>
            </w:r>
            <w:r w:rsidRPr="00C738D2">
              <w:rPr>
                <w:rFonts w:ascii="Arial" w:hAnsi="Arial" w:cs="Arial"/>
              </w:rPr>
              <w:t>meets the requirements in this OP and has been registered pursuant to M-RPA.</w:t>
            </w:r>
          </w:p>
        </w:tc>
      </w:tr>
      <w:tr w:rsidR="00CA198C" w:rsidRPr="00C738D2" w14:paraId="46251DF6" w14:textId="77777777" w:rsidTr="00E21DD9">
        <w:trPr>
          <w:jc w:val="center"/>
        </w:trPr>
        <w:tc>
          <w:tcPr>
            <w:tcW w:w="236" w:type="dxa"/>
          </w:tcPr>
          <w:p w14:paraId="16735722" w14:textId="77777777" w:rsidR="00CA198C" w:rsidRPr="00C738D2" w:rsidRDefault="00CA198C" w:rsidP="008A6D8F">
            <w:pPr>
              <w:pStyle w:val="DocumentText"/>
              <w:rPr>
                <w:rFonts w:ascii="Arial" w:hAnsi="Arial" w:cs="Arial"/>
              </w:rPr>
            </w:pPr>
          </w:p>
        </w:tc>
        <w:tc>
          <w:tcPr>
            <w:tcW w:w="9541" w:type="dxa"/>
          </w:tcPr>
          <w:p w14:paraId="61E26AB9" w14:textId="6D0E88C4" w:rsidR="00CA198C" w:rsidRPr="00C738D2" w:rsidRDefault="00CA198C" w:rsidP="00987D9B">
            <w:pPr>
              <w:numPr>
                <w:ilvl w:val="0"/>
                <w:numId w:val="78"/>
              </w:numPr>
              <w:tabs>
                <w:tab w:val="left" w:pos="1749"/>
              </w:tabs>
              <w:spacing w:before="100" w:after="100"/>
              <w:ind w:left="1839" w:hanging="450"/>
              <w:rPr>
                <w:rFonts w:ascii="Arial" w:hAnsi="Arial" w:cs="Arial"/>
              </w:rPr>
            </w:pPr>
            <w:r w:rsidRPr="00C738D2">
              <w:rPr>
                <w:rFonts w:ascii="Arial" w:hAnsi="Arial" w:cs="Arial"/>
              </w:rPr>
              <w:t>All DE contact information shall be confirmed and/or updated by the DE on an annual basis or upon change.</w:t>
            </w:r>
          </w:p>
        </w:tc>
      </w:tr>
      <w:tr w:rsidR="00CA198C" w:rsidRPr="00C738D2" w14:paraId="1EB54CF7" w14:textId="77777777" w:rsidTr="00E21DD9">
        <w:trPr>
          <w:jc w:val="center"/>
        </w:trPr>
        <w:tc>
          <w:tcPr>
            <w:tcW w:w="236" w:type="dxa"/>
          </w:tcPr>
          <w:p w14:paraId="18FB4FA5" w14:textId="77777777" w:rsidR="00CA198C" w:rsidRPr="00C738D2" w:rsidRDefault="00CA198C" w:rsidP="00F65A77">
            <w:pPr>
              <w:spacing w:before="100" w:after="100"/>
              <w:rPr>
                <w:rFonts w:ascii="Arial" w:hAnsi="Arial" w:cs="Arial"/>
                <w:szCs w:val="24"/>
              </w:rPr>
            </w:pPr>
          </w:p>
        </w:tc>
        <w:tc>
          <w:tcPr>
            <w:tcW w:w="9541" w:type="dxa"/>
          </w:tcPr>
          <w:p w14:paraId="7C2B2848" w14:textId="77777777" w:rsidR="00CA198C" w:rsidRPr="00C738D2" w:rsidRDefault="00CA198C" w:rsidP="00F65A77">
            <w:pPr>
              <w:spacing w:before="100" w:after="100"/>
              <w:ind w:left="1029"/>
              <w:rPr>
                <w:rFonts w:ascii="Arial" w:hAnsi="Arial" w:cs="Arial"/>
                <w:szCs w:val="24"/>
              </w:rPr>
            </w:pPr>
            <w:r w:rsidRPr="00C738D2">
              <w:rPr>
                <w:rFonts w:ascii="Arial" w:hAnsi="Arial" w:cs="Arial"/>
                <w:szCs w:val="24"/>
              </w:rPr>
              <w:t>Each DE shall comply with all requirements of the ISO Operating Documents to the same extent as if the Lead MP were carrying out the functions of the DE.</w:t>
            </w:r>
          </w:p>
        </w:tc>
      </w:tr>
      <w:tr w:rsidR="00CA198C" w:rsidRPr="00C738D2" w14:paraId="4AB392B0" w14:textId="77777777" w:rsidTr="00E21DD9">
        <w:trPr>
          <w:jc w:val="center"/>
        </w:trPr>
        <w:tc>
          <w:tcPr>
            <w:tcW w:w="236" w:type="dxa"/>
          </w:tcPr>
          <w:p w14:paraId="2C566E7B" w14:textId="77777777" w:rsidR="00CA198C" w:rsidRPr="00C738D2" w:rsidRDefault="00CA198C" w:rsidP="00F65A77">
            <w:pPr>
              <w:spacing w:before="100" w:after="100"/>
              <w:rPr>
                <w:rFonts w:ascii="Arial" w:hAnsi="Arial" w:cs="Arial"/>
                <w:szCs w:val="24"/>
              </w:rPr>
            </w:pPr>
          </w:p>
        </w:tc>
        <w:tc>
          <w:tcPr>
            <w:tcW w:w="9541" w:type="dxa"/>
          </w:tcPr>
          <w:p w14:paraId="0AD93ADB" w14:textId="6D13AD10" w:rsidR="00CA198C" w:rsidRPr="00C738D2" w:rsidRDefault="00CA198C" w:rsidP="00F65A77">
            <w:pPr>
              <w:spacing w:before="100" w:after="100"/>
              <w:ind w:left="1029"/>
              <w:rPr>
                <w:rFonts w:ascii="Arial" w:hAnsi="Arial" w:cs="Arial"/>
                <w:szCs w:val="24"/>
              </w:rPr>
            </w:pPr>
            <w:r w:rsidRPr="00C738D2">
              <w:rPr>
                <w:rFonts w:ascii="Arial" w:hAnsi="Arial" w:cs="Arial"/>
                <w:szCs w:val="24"/>
              </w:rPr>
              <w:t xml:space="preserve">ISO shall communicate with the DE via electronic dispatch through an ISO connected RTU or voice communications through an </w:t>
            </w:r>
            <w:r w:rsidR="000A2C71" w:rsidRPr="00C738D2">
              <w:rPr>
                <w:rFonts w:ascii="Arial" w:hAnsi="Arial" w:cs="Arial"/>
                <w:szCs w:val="24"/>
              </w:rPr>
              <w:t>a</w:t>
            </w:r>
            <w:r w:rsidRPr="00C738D2">
              <w:rPr>
                <w:rFonts w:ascii="Arial" w:hAnsi="Arial" w:cs="Arial"/>
                <w:szCs w:val="24"/>
              </w:rPr>
              <w:t>uto</w:t>
            </w:r>
            <w:r w:rsidR="000A2C71" w:rsidRPr="00C738D2">
              <w:rPr>
                <w:rFonts w:ascii="Arial" w:hAnsi="Arial" w:cs="Arial"/>
                <w:szCs w:val="24"/>
              </w:rPr>
              <w:t>matic</w:t>
            </w:r>
            <w:r w:rsidRPr="00C738D2">
              <w:rPr>
                <w:rFonts w:ascii="Arial" w:hAnsi="Arial" w:cs="Arial"/>
                <w:szCs w:val="24"/>
              </w:rPr>
              <w:t xml:space="preserve"> </w:t>
            </w:r>
            <w:r w:rsidR="000A2C71" w:rsidRPr="00C738D2">
              <w:rPr>
                <w:rFonts w:ascii="Arial" w:hAnsi="Arial" w:cs="Arial"/>
                <w:szCs w:val="24"/>
              </w:rPr>
              <w:t>r</w:t>
            </w:r>
            <w:r w:rsidRPr="00C738D2">
              <w:rPr>
                <w:rFonts w:ascii="Arial" w:hAnsi="Arial" w:cs="Arial"/>
                <w:szCs w:val="24"/>
              </w:rPr>
              <w:t>ing</w:t>
            </w:r>
            <w:r w:rsidR="000A2C71" w:rsidRPr="00C738D2">
              <w:rPr>
                <w:rFonts w:ascii="Arial" w:hAnsi="Arial" w:cs="Arial"/>
                <w:szCs w:val="24"/>
              </w:rPr>
              <w:t>d</w:t>
            </w:r>
            <w:r w:rsidRPr="00C738D2">
              <w:rPr>
                <w:rFonts w:ascii="Arial" w:hAnsi="Arial" w:cs="Arial"/>
                <w:szCs w:val="24"/>
              </w:rPr>
              <w:t xml:space="preserve">own circuit or one of the dedicated 24x7 phone numbers identified during DE </w:t>
            </w:r>
            <w:r w:rsidR="000352AF" w:rsidRPr="00C738D2">
              <w:rPr>
                <w:rFonts w:ascii="Arial" w:hAnsi="Arial" w:cs="Arial"/>
                <w:szCs w:val="24"/>
              </w:rPr>
              <w:t>r</w:t>
            </w:r>
            <w:r w:rsidRPr="00C738D2">
              <w:rPr>
                <w:rFonts w:ascii="Arial" w:hAnsi="Arial" w:cs="Arial"/>
                <w:szCs w:val="24"/>
              </w:rPr>
              <w:t>egistration in accordance with M-RPA.</w:t>
            </w:r>
          </w:p>
        </w:tc>
      </w:tr>
      <w:tr w:rsidR="00CA198C" w:rsidRPr="00C738D2" w14:paraId="42CF0B04" w14:textId="77777777" w:rsidTr="00E21DD9">
        <w:trPr>
          <w:jc w:val="center"/>
        </w:trPr>
        <w:tc>
          <w:tcPr>
            <w:tcW w:w="236" w:type="dxa"/>
          </w:tcPr>
          <w:p w14:paraId="660F4D71" w14:textId="77777777" w:rsidR="00CA198C" w:rsidRPr="00C738D2" w:rsidRDefault="00CA198C" w:rsidP="00F65A77">
            <w:pPr>
              <w:spacing w:before="100" w:after="100"/>
              <w:rPr>
                <w:rFonts w:ascii="Arial" w:hAnsi="Arial" w:cs="Arial"/>
                <w:szCs w:val="24"/>
              </w:rPr>
            </w:pPr>
          </w:p>
        </w:tc>
        <w:tc>
          <w:tcPr>
            <w:tcW w:w="9541" w:type="dxa"/>
          </w:tcPr>
          <w:p w14:paraId="741ACA47" w14:textId="26E32611" w:rsidR="00CA198C" w:rsidRPr="00C738D2" w:rsidRDefault="00CA198C" w:rsidP="000A2C71">
            <w:pPr>
              <w:spacing w:before="100" w:after="100"/>
              <w:ind w:left="1029"/>
              <w:rPr>
                <w:rFonts w:ascii="Arial" w:hAnsi="Arial" w:cs="Arial"/>
                <w:szCs w:val="24"/>
              </w:rPr>
            </w:pPr>
            <w:r w:rsidRPr="00C738D2">
              <w:rPr>
                <w:rFonts w:ascii="Arial" w:hAnsi="Arial" w:cs="Arial"/>
                <w:szCs w:val="24"/>
              </w:rPr>
              <w:t>The DE shall have the knowledge and authority to act on ISO Dispatch Instructions for all ISO registered assets it manages for dispatch, as defined in Section I</w:t>
            </w:r>
            <w:r w:rsidR="007E47BD" w:rsidRPr="00C738D2">
              <w:rPr>
                <w:rFonts w:ascii="Arial" w:hAnsi="Arial" w:cs="Arial"/>
                <w:szCs w:val="24"/>
              </w:rPr>
              <w:t>V</w:t>
            </w:r>
            <w:r w:rsidRPr="00C738D2">
              <w:rPr>
                <w:rFonts w:ascii="Arial" w:hAnsi="Arial" w:cs="Arial"/>
                <w:szCs w:val="24"/>
              </w:rPr>
              <w:t>.F of this OP</w:t>
            </w:r>
            <w:r w:rsidR="00F603A1" w:rsidRPr="00C738D2">
              <w:rPr>
                <w:rFonts w:ascii="Arial" w:hAnsi="Arial" w:cs="Arial"/>
                <w:szCs w:val="24"/>
              </w:rPr>
              <w:t xml:space="preserve"> - </w:t>
            </w:r>
            <w:r w:rsidR="000A2C71" w:rsidRPr="00C738D2">
              <w:rPr>
                <w:rFonts w:ascii="Arial" w:hAnsi="Arial" w:cs="Arial"/>
                <w:szCs w:val="24"/>
              </w:rPr>
              <w:t>Dispatch Instructions</w:t>
            </w:r>
            <w:r w:rsidRPr="00C738D2">
              <w:rPr>
                <w:rFonts w:ascii="Arial" w:hAnsi="Arial" w:cs="Arial"/>
                <w:szCs w:val="24"/>
              </w:rPr>
              <w:t>.</w:t>
            </w:r>
          </w:p>
        </w:tc>
      </w:tr>
      <w:tr w:rsidR="00CA198C" w:rsidRPr="00C738D2" w14:paraId="230D8F2B" w14:textId="77777777" w:rsidTr="00E21DD9">
        <w:trPr>
          <w:jc w:val="center"/>
        </w:trPr>
        <w:tc>
          <w:tcPr>
            <w:tcW w:w="236" w:type="dxa"/>
          </w:tcPr>
          <w:p w14:paraId="1BE670A5" w14:textId="77777777" w:rsidR="00CA198C" w:rsidRPr="00C738D2" w:rsidRDefault="00CA198C" w:rsidP="008D5316">
            <w:pPr>
              <w:pStyle w:val="DocumentText"/>
              <w:rPr>
                <w:rFonts w:ascii="Arial" w:hAnsi="Arial" w:cs="Arial"/>
              </w:rPr>
            </w:pPr>
          </w:p>
        </w:tc>
        <w:tc>
          <w:tcPr>
            <w:tcW w:w="9541" w:type="dxa"/>
          </w:tcPr>
          <w:p w14:paraId="727C3BC3" w14:textId="4A2B3D6C" w:rsidR="00CA198C" w:rsidRPr="00C738D2" w:rsidRDefault="00CA198C" w:rsidP="003D0D3A">
            <w:pPr>
              <w:numPr>
                <w:ilvl w:val="0"/>
                <w:numId w:val="22"/>
              </w:numPr>
              <w:tabs>
                <w:tab w:val="left" w:pos="1389"/>
              </w:tabs>
              <w:spacing w:before="100" w:after="100"/>
              <w:ind w:left="1389"/>
              <w:rPr>
                <w:rFonts w:ascii="Arial" w:hAnsi="Arial" w:cs="Arial"/>
              </w:rPr>
            </w:pPr>
            <w:r w:rsidRPr="00C738D2">
              <w:rPr>
                <w:rFonts w:ascii="Arial" w:hAnsi="Arial" w:cs="Arial"/>
              </w:rPr>
              <w:t xml:space="preserve">Any control equipment used to start, interrupt, restore or vary the output of each DARD, from a remote location, </w:t>
            </w:r>
            <w:r w:rsidR="000A2C71" w:rsidRPr="00C738D2">
              <w:rPr>
                <w:rFonts w:ascii="Arial" w:hAnsi="Arial" w:cs="Arial"/>
              </w:rPr>
              <w:t xml:space="preserve">shall </w:t>
            </w:r>
            <w:r w:rsidRPr="00C738D2">
              <w:rPr>
                <w:rFonts w:ascii="Arial" w:hAnsi="Arial" w:cs="Arial"/>
              </w:rPr>
              <w:t xml:space="preserve">meet the requirements set in OP-18, relative to speed, accuracy and data channel requirements.  Such equipment </w:t>
            </w:r>
            <w:r w:rsidR="003D0D3A" w:rsidRPr="00C738D2">
              <w:rPr>
                <w:rFonts w:ascii="Arial" w:hAnsi="Arial" w:cs="Arial"/>
              </w:rPr>
              <w:t xml:space="preserve">shall </w:t>
            </w:r>
            <w:r w:rsidRPr="00C738D2">
              <w:rPr>
                <w:rFonts w:ascii="Arial" w:hAnsi="Arial" w:cs="Arial"/>
              </w:rPr>
              <w:t>be maintained by the Lead MP according to ISO requirements contained in OP-18 and OP-2.</w:t>
            </w:r>
          </w:p>
        </w:tc>
      </w:tr>
      <w:tr w:rsidR="00CA198C" w:rsidRPr="00C738D2" w14:paraId="5D198263" w14:textId="77777777" w:rsidTr="00E21DD9">
        <w:trPr>
          <w:jc w:val="center"/>
        </w:trPr>
        <w:tc>
          <w:tcPr>
            <w:tcW w:w="236" w:type="dxa"/>
          </w:tcPr>
          <w:p w14:paraId="5A3A2AAE" w14:textId="77777777" w:rsidR="00CA198C" w:rsidRPr="00C738D2" w:rsidRDefault="00CA198C" w:rsidP="008D5316">
            <w:pPr>
              <w:pStyle w:val="DocumentText"/>
              <w:rPr>
                <w:rFonts w:ascii="Arial" w:hAnsi="Arial" w:cs="Arial"/>
              </w:rPr>
            </w:pPr>
          </w:p>
        </w:tc>
        <w:tc>
          <w:tcPr>
            <w:tcW w:w="9541" w:type="dxa"/>
          </w:tcPr>
          <w:p w14:paraId="048428AF" w14:textId="1A69F2E0" w:rsidR="00CA198C" w:rsidRPr="00C738D2" w:rsidRDefault="00CA198C" w:rsidP="002F6E58">
            <w:pPr>
              <w:numPr>
                <w:ilvl w:val="0"/>
                <w:numId w:val="22"/>
              </w:numPr>
              <w:tabs>
                <w:tab w:val="left" w:pos="1389"/>
              </w:tabs>
              <w:spacing w:before="100" w:after="100"/>
              <w:ind w:left="1389"/>
              <w:rPr>
                <w:rFonts w:ascii="Arial" w:hAnsi="Arial" w:cs="Arial"/>
              </w:rPr>
            </w:pPr>
            <w:r w:rsidRPr="00C738D2">
              <w:rPr>
                <w:rFonts w:ascii="Arial" w:hAnsi="Arial" w:cs="Arial"/>
              </w:rPr>
              <w:t xml:space="preserve">The DE of each DARD </w:t>
            </w:r>
            <w:r w:rsidR="000A2C71" w:rsidRPr="00C738D2">
              <w:rPr>
                <w:rFonts w:ascii="Arial" w:hAnsi="Arial" w:cs="Arial"/>
              </w:rPr>
              <w:t xml:space="preserve">shall </w:t>
            </w:r>
            <w:r w:rsidRPr="00C738D2">
              <w:rPr>
                <w:rFonts w:ascii="Arial" w:hAnsi="Arial" w:cs="Arial"/>
              </w:rPr>
              <w:t>have</w:t>
            </w:r>
            <w:r w:rsidR="00DC6CE9" w:rsidRPr="00C738D2">
              <w:rPr>
                <w:rFonts w:ascii="Arial" w:hAnsi="Arial" w:cs="Arial"/>
              </w:rPr>
              <w:t>, to the fullest extent possible,</w:t>
            </w:r>
            <w:r w:rsidRPr="00C738D2">
              <w:rPr>
                <w:rFonts w:ascii="Arial" w:hAnsi="Arial" w:cs="Arial"/>
              </w:rPr>
              <w:t xml:space="preserve"> a dedicated voice communication </w:t>
            </w:r>
            <w:r w:rsidR="00515DE4" w:rsidRPr="00C738D2">
              <w:rPr>
                <w:rFonts w:ascii="Arial" w:hAnsi="Arial" w:cs="Arial"/>
              </w:rPr>
              <w:t xml:space="preserve">landline </w:t>
            </w:r>
            <w:r w:rsidRPr="00C738D2">
              <w:rPr>
                <w:rFonts w:ascii="Arial" w:hAnsi="Arial" w:cs="Arial"/>
              </w:rPr>
              <w:t>telephone</w:t>
            </w:r>
            <w:r w:rsidR="00515DE4" w:rsidRPr="00C738D2">
              <w:rPr>
                <w:rFonts w:ascii="Arial" w:hAnsi="Arial" w:cs="Arial"/>
              </w:rPr>
              <w:t xml:space="preserve"> system</w:t>
            </w:r>
            <w:r w:rsidRPr="00C738D2">
              <w:rPr>
                <w:rFonts w:ascii="Arial" w:hAnsi="Arial" w:cs="Arial"/>
              </w:rPr>
              <w:t xml:space="preserve"> </w:t>
            </w:r>
            <w:r w:rsidR="007D387D" w:rsidRPr="00C738D2">
              <w:rPr>
                <w:rFonts w:ascii="Arial" w:hAnsi="Arial" w:cs="Arial"/>
              </w:rPr>
              <w:t>with an</w:t>
            </w:r>
            <w:r w:rsidR="005345C8" w:rsidRPr="00C738D2">
              <w:rPr>
                <w:rFonts w:ascii="Arial" w:hAnsi="Arial" w:cs="Arial"/>
              </w:rPr>
              <w:t xml:space="preserve"> </w:t>
            </w:r>
            <w:r w:rsidRPr="00C738D2">
              <w:rPr>
                <w:rFonts w:ascii="Arial" w:hAnsi="Arial" w:cs="Arial"/>
              </w:rPr>
              <w:t xml:space="preserve">assigned public switched network </w:t>
            </w:r>
            <w:r w:rsidR="00FA1410" w:rsidRPr="00C738D2">
              <w:rPr>
                <w:rFonts w:ascii="Arial" w:hAnsi="Arial" w:cs="Arial"/>
              </w:rPr>
              <w:t>landline</w:t>
            </w:r>
            <w:r w:rsidRPr="00C738D2">
              <w:rPr>
                <w:rFonts w:ascii="Arial" w:hAnsi="Arial" w:cs="Arial"/>
              </w:rPr>
              <w:t xml:space="preserve"> phone number for ISO dispatching purposes</w:t>
            </w:r>
            <w:r w:rsidR="005345C8" w:rsidRPr="00C738D2">
              <w:rPr>
                <w:rFonts w:ascii="Arial" w:hAnsi="Arial" w:cs="Arial"/>
              </w:rPr>
              <w:t>.  If the DE</w:t>
            </w:r>
            <w:r w:rsidR="00515DE4" w:rsidRPr="00C738D2">
              <w:rPr>
                <w:rFonts w:ascii="Arial" w:hAnsi="Arial" w:cs="Arial"/>
              </w:rPr>
              <w:t xml:space="preserve"> cannot procure a landline</w:t>
            </w:r>
            <w:r w:rsidR="005345C8" w:rsidRPr="00C738D2">
              <w:rPr>
                <w:rFonts w:ascii="Arial" w:hAnsi="Arial" w:cs="Arial"/>
              </w:rPr>
              <w:t xml:space="preserve"> telephone system, </w:t>
            </w:r>
            <w:r w:rsidR="00515DE4" w:rsidRPr="00C738D2">
              <w:rPr>
                <w:rFonts w:ascii="Arial" w:hAnsi="Arial" w:cs="Arial"/>
              </w:rPr>
              <w:t xml:space="preserve">then </w:t>
            </w:r>
            <w:r w:rsidR="005345C8" w:rsidRPr="00C738D2">
              <w:rPr>
                <w:rFonts w:ascii="Arial" w:hAnsi="Arial" w:cs="Arial"/>
              </w:rPr>
              <w:t xml:space="preserve">an alternate or diverse method of communications, such as a cellular telephone </w:t>
            </w:r>
            <w:r w:rsidR="00515DE4" w:rsidRPr="00C738D2">
              <w:rPr>
                <w:rFonts w:ascii="Arial" w:hAnsi="Arial" w:cs="Arial"/>
              </w:rPr>
              <w:t>line with an assigned cellular telephone number</w:t>
            </w:r>
            <w:r w:rsidR="005345C8" w:rsidRPr="00C738D2">
              <w:rPr>
                <w:rFonts w:ascii="Arial" w:hAnsi="Arial" w:cs="Arial"/>
              </w:rPr>
              <w:t>, shall be provided</w:t>
            </w:r>
            <w:r w:rsidR="00515DE4" w:rsidRPr="00C738D2">
              <w:rPr>
                <w:rFonts w:ascii="Arial" w:hAnsi="Arial" w:cs="Arial"/>
              </w:rPr>
              <w:t>,</w:t>
            </w:r>
            <w:r w:rsidRPr="00C738D2">
              <w:rPr>
                <w:rFonts w:ascii="Arial" w:hAnsi="Arial" w:cs="Arial"/>
              </w:rPr>
              <w:t xml:space="preserve"> unless otherwise </w:t>
            </w:r>
            <w:r w:rsidR="00723799" w:rsidRPr="00C738D2">
              <w:rPr>
                <w:rFonts w:ascii="Arial" w:hAnsi="Arial" w:cs="Arial"/>
              </w:rPr>
              <w:t>agreed to</w:t>
            </w:r>
            <w:r w:rsidRPr="00C738D2">
              <w:rPr>
                <w:rFonts w:ascii="Arial" w:hAnsi="Arial" w:cs="Arial"/>
              </w:rPr>
              <w:t xml:space="preserve"> on a case-by-case basis by ISO.</w:t>
            </w:r>
          </w:p>
        </w:tc>
      </w:tr>
      <w:tr w:rsidR="00CA198C" w:rsidRPr="00C738D2" w14:paraId="6BE570F2" w14:textId="77777777" w:rsidTr="00E21DD9">
        <w:trPr>
          <w:jc w:val="center"/>
        </w:trPr>
        <w:tc>
          <w:tcPr>
            <w:tcW w:w="236" w:type="dxa"/>
          </w:tcPr>
          <w:p w14:paraId="36ABEE60" w14:textId="77777777" w:rsidR="00CA198C" w:rsidRPr="00C738D2" w:rsidRDefault="00CA198C" w:rsidP="00F65A77">
            <w:pPr>
              <w:spacing w:before="100" w:after="100"/>
              <w:rPr>
                <w:rFonts w:ascii="Arial" w:hAnsi="Arial" w:cs="Arial"/>
                <w:szCs w:val="24"/>
              </w:rPr>
            </w:pPr>
          </w:p>
        </w:tc>
        <w:tc>
          <w:tcPr>
            <w:tcW w:w="9541" w:type="dxa"/>
          </w:tcPr>
          <w:p w14:paraId="7CE4AD9E" w14:textId="4571B9E5" w:rsidR="00CA198C" w:rsidRPr="00BB4E8D" w:rsidRDefault="00CA198C">
            <w:pPr>
              <w:pStyle w:val="ListParagraph"/>
              <w:numPr>
                <w:ilvl w:val="0"/>
                <w:numId w:val="392"/>
              </w:numPr>
              <w:spacing w:before="100" w:after="100"/>
              <w:ind w:left="1370"/>
              <w:rPr>
                <w:rFonts w:ascii="Arial" w:hAnsi="Arial" w:cs="Arial"/>
                <w:szCs w:val="24"/>
                <w:rPrChange w:id="182" w:author="McLaughlin, Troy" w:date="2024-08-22T15:29:00Z">
                  <w:rPr/>
                </w:rPrChange>
              </w:rPr>
              <w:pPrChange w:id="183" w:author="McLaughlin, Troy" w:date="2024-08-22T15:29:00Z">
                <w:pPr>
                  <w:spacing w:before="100" w:after="100"/>
                  <w:ind w:left="1029"/>
                </w:pPr>
              </w:pPrChange>
            </w:pPr>
            <w:r w:rsidRPr="00BB4E8D">
              <w:rPr>
                <w:rFonts w:ascii="Arial" w:hAnsi="Arial" w:cs="Arial"/>
                <w:szCs w:val="24"/>
                <w:rPrChange w:id="184" w:author="McLaughlin, Troy" w:date="2024-08-22T15:29:00Z">
                  <w:rPr/>
                </w:rPrChange>
              </w:rPr>
              <w:t xml:space="preserve">In addition to the dedicated voice communication telephone, each DE is required to have a dedicated </w:t>
            </w:r>
            <w:r w:rsidR="000A2C71" w:rsidRPr="00BB4E8D">
              <w:rPr>
                <w:rFonts w:ascii="Arial" w:hAnsi="Arial" w:cs="Arial"/>
                <w:szCs w:val="24"/>
                <w:rPrChange w:id="185" w:author="McLaughlin, Troy" w:date="2024-08-22T15:29:00Z">
                  <w:rPr/>
                </w:rPrChange>
              </w:rPr>
              <w:t>a</w:t>
            </w:r>
            <w:r w:rsidRPr="00BB4E8D">
              <w:rPr>
                <w:rFonts w:ascii="Arial" w:hAnsi="Arial" w:cs="Arial"/>
                <w:szCs w:val="24"/>
                <w:rPrChange w:id="186" w:author="McLaughlin, Troy" w:date="2024-08-22T15:29:00Z">
                  <w:rPr/>
                </w:rPrChange>
              </w:rPr>
              <w:t>uto</w:t>
            </w:r>
            <w:r w:rsidR="000A2C71" w:rsidRPr="00BB4E8D">
              <w:rPr>
                <w:rFonts w:ascii="Arial" w:hAnsi="Arial" w:cs="Arial"/>
                <w:szCs w:val="24"/>
                <w:rPrChange w:id="187" w:author="McLaughlin, Troy" w:date="2024-08-22T15:29:00Z">
                  <w:rPr/>
                </w:rPrChange>
              </w:rPr>
              <w:t>matic</w:t>
            </w:r>
            <w:r w:rsidRPr="00BB4E8D">
              <w:rPr>
                <w:rFonts w:ascii="Arial" w:hAnsi="Arial" w:cs="Arial"/>
                <w:szCs w:val="24"/>
                <w:rPrChange w:id="188" w:author="McLaughlin, Troy" w:date="2024-08-22T15:29:00Z">
                  <w:rPr/>
                </w:rPrChange>
              </w:rPr>
              <w:t xml:space="preserve"> </w:t>
            </w:r>
            <w:r w:rsidR="000A2C71" w:rsidRPr="00BB4E8D">
              <w:rPr>
                <w:rFonts w:ascii="Arial" w:hAnsi="Arial" w:cs="Arial"/>
                <w:szCs w:val="24"/>
                <w:rPrChange w:id="189" w:author="McLaughlin, Troy" w:date="2024-08-22T15:29:00Z">
                  <w:rPr/>
                </w:rPrChange>
              </w:rPr>
              <w:t>r</w:t>
            </w:r>
            <w:r w:rsidRPr="00BB4E8D">
              <w:rPr>
                <w:rFonts w:ascii="Arial" w:hAnsi="Arial" w:cs="Arial"/>
                <w:szCs w:val="24"/>
                <w:rPrChange w:id="190" w:author="McLaughlin, Troy" w:date="2024-08-22T15:29:00Z">
                  <w:rPr/>
                </w:rPrChange>
              </w:rPr>
              <w:t>ing</w:t>
            </w:r>
            <w:r w:rsidR="000A2C71" w:rsidRPr="00BB4E8D">
              <w:rPr>
                <w:rFonts w:ascii="Arial" w:hAnsi="Arial" w:cs="Arial"/>
                <w:szCs w:val="24"/>
                <w:rPrChange w:id="191" w:author="McLaughlin, Troy" w:date="2024-08-22T15:29:00Z">
                  <w:rPr/>
                </w:rPrChange>
              </w:rPr>
              <w:t>d</w:t>
            </w:r>
            <w:r w:rsidRPr="00BB4E8D">
              <w:rPr>
                <w:rFonts w:ascii="Arial" w:hAnsi="Arial" w:cs="Arial"/>
                <w:szCs w:val="24"/>
                <w:rPrChange w:id="192" w:author="McLaughlin, Troy" w:date="2024-08-22T15:29:00Z">
                  <w:rPr/>
                </w:rPrChange>
              </w:rPr>
              <w:t xml:space="preserve">own telephone circuit to the ISO </w:t>
            </w:r>
            <w:r w:rsidR="007E4138" w:rsidRPr="00BB4E8D">
              <w:rPr>
                <w:rFonts w:ascii="Arial" w:hAnsi="Arial" w:cs="Arial"/>
                <w:szCs w:val="24"/>
                <w:rPrChange w:id="193" w:author="McLaughlin, Troy" w:date="2024-08-22T15:29:00Z">
                  <w:rPr/>
                </w:rPrChange>
              </w:rPr>
              <w:t>c</w:t>
            </w:r>
            <w:r w:rsidRPr="00BB4E8D">
              <w:rPr>
                <w:rFonts w:ascii="Arial" w:hAnsi="Arial" w:cs="Arial"/>
                <w:szCs w:val="24"/>
                <w:rPrChange w:id="194" w:author="McLaughlin, Troy" w:date="2024-08-22T15:29:00Z">
                  <w:rPr/>
                </w:rPrChange>
              </w:rPr>
              <w:t xml:space="preserve">ontrol </w:t>
            </w:r>
            <w:r w:rsidR="007E4138" w:rsidRPr="00BB4E8D">
              <w:rPr>
                <w:rFonts w:ascii="Arial" w:hAnsi="Arial" w:cs="Arial"/>
                <w:szCs w:val="24"/>
                <w:rPrChange w:id="195" w:author="McLaughlin, Troy" w:date="2024-08-22T15:29:00Z">
                  <w:rPr/>
                </w:rPrChange>
              </w:rPr>
              <w:t>r</w:t>
            </w:r>
            <w:r w:rsidRPr="00BB4E8D">
              <w:rPr>
                <w:rFonts w:ascii="Arial" w:hAnsi="Arial" w:cs="Arial"/>
                <w:szCs w:val="24"/>
                <w:rPrChange w:id="196" w:author="McLaughlin, Troy" w:date="2024-08-22T15:29:00Z">
                  <w:rPr/>
                </w:rPrChange>
              </w:rPr>
              <w:t xml:space="preserve">oom for any of the following unless otherwise </w:t>
            </w:r>
            <w:r w:rsidR="00723799" w:rsidRPr="00BB4E8D">
              <w:rPr>
                <w:rFonts w:ascii="Arial" w:hAnsi="Arial" w:cs="Arial"/>
                <w:szCs w:val="24"/>
                <w:rPrChange w:id="197" w:author="McLaughlin, Troy" w:date="2024-08-22T15:29:00Z">
                  <w:rPr/>
                </w:rPrChange>
              </w:rPr>
              <w:t>agreed to</w:t>
            </w:r>
            <w:r w:rsidRPr="00BB4E8D">
              <w:rPr>
                <w:rFonts w:ascii="Arial" w:hAnsi="Arial" w:cs="Arial"/>
                <w:szCs w:val="24"/>
                <w:rPrChange w:id="198" w:author="McLaughlin, Troy" w:date="2024-08-22T15:29:00Z">
                  <w:rPr/>
                </w:rPrChange>
              </w:rPr>
              <w:t xml:space="preserve"> on a case-by-case basis by ISO.</w:t>
            </w:r>
          </w:p>
        </w:tc>
      </w:tr>
      <w:tr w:rsidR="00CA198C" w:rsidRPr="00C738D2" w14:paraId="329B81E1" w14:textId="77777777" w:rsidTr="00E21DD9">
        <w:trPr>
          <w:jc w:val="center"/>
        </w:trPr>
        <w:tc>
          <w:tcPr>
            <w:tcW w:w="236" w:type="dxa"/>
          </w:tcPr>
          <w:p w14:paraId="5C2AD8FE" w14:textId="77777777" w:rsidR="00CA198C" w:rsidRPr="00C738D2" w:rsidRDefault="00CA198C" w:rsidP="008A6D8F">
            <w:pPr>
              <w:pStyle w:val="DocumentText"/>
              <w:rPr>
                <w:rFonts w:ascii="Arial" w:hAnsi="Arial" w:cs="Arial"/>
              </w:rPr>
            </w:pPr>
          </w:p>
        </w:tc>
        <w:tc>
          <w:tcPr>
            <w:tcW w:w="9541" w:type="dxa"/>
          </w:tcPr>
          <w:p w14:paraId="72D36375" w14:textId="434D5280" w:rsidR="00CA198C" w:rsidRPr="00C738D2" w:rsidRDefault="00CA198C" w:rsidP="00340A33">
            <w:pPr>
              <w:numPr>
                <w:ilvl w:val="0"/>
                <w:numId w:val="80"/>
              </w:numPr>
              <w:tabs>
                <w:tab w:val="left" w:pos="1749"/>
              </w:tabs>
              <w:spacing w:before="100" w:after="100"/>
              <w:ind w:left="1749"/>
              <w:rPr>
                <w:rFonts w:ascii="Arial" w:hAnsi="Arial" w:cs="Arial"/>
              </w:rPr>
            </w:pPr>
            <w:r w:rsidRPr="00C738D2">
              <w:rPr>
                <w:rFonts w:ascii="Arial" w:hAnsi="Arial" w:cs="Arial"/>
              </w:rPr>
              <w:t>DE managed DARD(s) singly or in aggregate greater than or equal to 50 MW (net).</w:t>
            </w:r>
          </w:p>
        </w:tc>
      </w:tr>
      <w:tr w:rsidR="00CA198C" w:rsidRPr="00C738D2" w14:paraId="6CD03803" w14:textId="77777777" w:rsidTr="00E21DD9">
        <w:trPr>
          <w:jc w:val="center"/>
        </w:trPr>
        <w:tc>
          <w:tcPr>
            <w:tcW w:w="236" w:type="dxa"/>
          </w:tcPr>
          <w:p w14:paraId="12D270AE" w14:textId="77777777" w:rsidR="00CA198C" w:rsidRPr="00C738D2" w:rsidRDefault="00CA198C" w:rsidP="008A6D8F">
            <w:pPr>
              <w:pStyle w:val="DocumentText"/>
              <w:rPr>
                <w:rFonts w:ascii="Arial" w:hAnsi="Arial" w:cs="Arial"/>
              </w:rPr>
            </w:pPr>
          </w:p>
        </w:tc>
        <w:tc>
          <w:tcPr>
            <w:tcW w:w="9541" w:type="dxa"/>
          </w:tcPr>
          <w:p w14:paraId="2E3971D1" w14:textId="77777777" w:rsidR="00CA198C" w:rsidRPr="00C738D2" w:rsidRDefault="00CA198C" w:rsidP="00987D9B">
            <w:pPr>
              <w:numPr>
                <w:ilvl w:val="0"/>
                <w:numId w:val="80"/>
              </w:numPr>
              <w:tabs>
                <w:tab w:val="left" w:pos="1749"/>
              </w:tabs>
              <w:spacing w:before="100" w:after="100"/>
              <w:ind w:left="1749"/>
              <w:rPr>
                <w:rFonts w:ascii="Arial" w:hAnsi="Arial" w:cs="Arial"/>
              </w:rPr>
            </w:pPr>
            <w:r w:rsidRPr="00C738D2">
              <w:rPr>
                <w:rFonts w:ascii="Arial" w:hAnsi="Arial" w:cs="Arial"/>
              </w:rPr>
              <w:t>Other instances as determined on a case-by-case basis by the ISO.</w:t>
            </w:r>
          </w:p>
        </w:tc>
      </w:tr>
      <w:tr w:rsidR="00CA198C" w:rsidRPr="00C738D2" w14:paraId="7B285566" w14:textId="77777777" w:rsidTr="00E21DD9">
        <w:trPr>
          <w:jc w:val="center"/>
        </w:trPr>
        <w:tc>
          <w:tcPr>
            <w:tcW w:w="236" w:type="dxa"/>
          </w:tcPr>
          <w:p w14:paraId="0B01CA2C" w14:textId="77777777" w:rsidR="00CA198C" w:rsidRPr="00C738D2" w:rsidRDefault="00CA198C" w:rsidP="008D5316">
            <w:pPr>
              <w:pStyle w:val="DocumentText"/>
              <w:rPr>
                <w:rFonts w:ascii="Arial" w:hAnsi="Arial" w:cs="Arial"/>
              </w:rPr>
            </w:pPr>
          </w:p>
        </w:tc>
        <w:tc>
          <w:tcPr>
            <w:tcW w:w="9541" w:type="dxa"/>
          </w:tcPr>
          <w:p w14:paraId="5EB5AFDB" w14:textId="7F972666" w:rsidR="00CA198C" w:rsidRPr="00C738D2" w:rsidRDefault="000A2C71">
            <w:pPr>
              <w:numPr>
                <w:ilvl w:val="0"/>
                <w:numId w:val="394"/>
              </w:numPr>
              <w:tabs>
                <w:tab w:val="left" w:pos="1389"/>
              </w:tabs>
              <w:spacing w:before="100" w:after="100"/>
              <w:ind w:left="1370"/>
              <w:rPr>
                <w:rFonts w:ascii="Arial" w:hAnsi="Arial" w:cs="Arial"/>
              </w:rPr>
              <w:pPrChange w:id="199" w:author="McLaughlin, Troy" w:date="2024-08-22T15:29:00Z">
                <w:pPr>
                  <w:numPr>
                    <w:numId w:val="22"/>
                  </w:numPr>
                  <w:tabs>
                    <w:tab w:val="left" w:pos="1389"/>
                  </w:tabs>
                  <w:spacing w:before="100" w:after="100"/>
                  <w:ind w:left="1389" w:hanging="360"/>
                </w:pPr>
              </w:pPrChange>
            </w:pPr>
            <w:r w:rsidRPr="00C738D2">
              <w:rPr>
                <w:rFonts w:ascii="Arial" w:hAnsi="Arial" w:cs="Arial"/>
              </w:rPr>
              <w:t>C</w:t>
            </w:r>
            <w:r w:rsidR="00CA198C" w:rsidRPr="00C738D2">
              <w:rPr>
                <w:rFonts w:ascii="Arial" w:hAnsi="Arial" w:cs="Arial"/>
              </w:rPr>
              <w:t xml:space="preserve">ertain DARDs are critical to the BES under emergency conditions.  These DARDs are listed in Appendix D of this OP and are required to install, maintain, operate, test and fund a voice communications system that is independent of the public switched network for the purposes of communicating with its LCC during system emergencies such as a system restoration event.  The installation, maintenance, testing and operation of the system </w:t>
            </w:r>
            <w:r w:rsidRPr="00C738D2">
              <w:rPr>
                <w:rFonts w:ascii="Arial" w:hAnsi="Arial" w:cs="Arial"/>
              </w:rPr>
              <w:t xml:space="preserve">shall </w:t>
            </w:r>
            <w:r w:rsidR="00CA198C" w:rsidRPr="00C738D2">
              <w:rPr>
                <w:rFonts w:ascii="Arial" w:hAnsi="Arial" w:cs="Arial"/>
              </w:rPr>
              <w:t xml:space="preserve">be coordinated with, and acceptable to, the DARD LCC.  Each LCC </w:t>
            </w:r>
            <w:r w:rsidR="003D0D3A" w:rsidRPr="00C738D2">
              <w:rPr>
                <w:rFonts w:ascii="Arial" w:hAnsi="Arial" w:cs="Arial"/>
              </w:rPr>
              <w:t>shall,</w:t>
            </w:r>
            <w:r w:rsidR="00CA198C" w:rsidRPr="00C738D2">
              <w:rPr>
                <w:rFonts w:ascii="Arial" w:hAnsi="Arial" w:cs="Arial"/>
              </w:rPr>
              <w:t xml:space="preserve"> in turn</w:t>
            </w:r>
            <w:r w:rsidR="003D0D3A" w:rsidRPr="00C738D2">
              <w:rPr>
                <w:rFonts w:ascii="Arial" w:hAnsi="Arial" w:cs="Arial"/>
              </w:rPr>
              <w:t>,</w:t>
            </w:r>
            <w:r w:rsidR="00CA198C" w:rsidRPr="00C738D2">
              <w:rPr>
                <w:rFonts w:ascii="Arial" w:hAnsi="Arial" w:cs="Arial"/>
              </w:rPr>
              <w:t xml:space="preserve"> provid</w:t>
            </w:r>
            <w:r w:rsidR="003D0D3A" w:rsidRPr="00C738D2">
              <w:rPr>
                <w:rFonts w:ascii="Arial" w:hAnsi="Arial" w:cs="Arial"/>
              </w:rPr>
              <w:t>e</w:t>
            </w:r>
            <w:r w:rsidR="00CA198C" w:rsidRPr="00C738D2">
              <w:rPr>
                <w:rFonts w:ascii="Arial" w:hAnsi="Arial" w:cs="Arial"/>
              </w:rPr>
              <w:t xml:space="preserve"> the requirements for the communications system and coordinat</w:t>
            </w:r>
            <w:r w:rsidR="003D0D3A" w:rsidRPr="00C738D2">
              <w:rPr>
                <w:rFonts w:ascii="Arial" w:hAnsi="Arial" w:cs="Arial"/>
              </w:rPr>
              <w:t>e</w:t>
            </w:r>
            <w:r w:rsidR="00CA198C" w:rsidRPr="00C738D2">
              <w:rPr>
                <w:rFonts w:ascii="Arial" w:hAnsi="Arial" w:cs="Arial"/>
              </w:rPr>
              <w:t xml:space="preserve"> with the DARD owner to </w:t>
            </w:r>
            <w:proofErr w:type="gramStart"/>
            <w:r w:rsidR="00CA198C" w:rsidRPr="00C738D2">
              <w:rPr>
                <w:rFonts w:ascii="Arial" w:hAnsi="Arial" w:cs="Arial"/>
              </w:rPr>
              <w:t>effect</w:t>
            </w:r>
            <w:proofErr w:type="gramEnd"/>
            <w:r w:rsidR="00CA198C" w:rsidRPr="00C738D2">
              <w:rPr>
                <w:rFonts w:ascii="Arial" w:hAnsi="Arial" w:cs="Arial"/>
              </w:rPr>
              <w:t xml:space="preserve"> the installation, maintenance, operation and testing of the communication systems.  </w:t>
            </w:r>
          </w:p>
        </w:tc>
      </w:tr>
      <w:tr w:rsidR="005F4B61" w:rsidRPr="00C738D2" w14:paraId="594F31B6" w14:textId="77777777" w:rsidTr="00E21DD9">
        <w:trPr>
          <w:jc w:val="center"/>
        </w:trPr>
        <w:tc>
          <w:tcPr>
            <w:tcW w:w="236" w:type="dxa"/>
          </w:tcPr>
          <w:p w14:paraId="55611906" w14:textId="77777777" w:rsidR="005F4B61" w:rsidRPr="00C738D2" w:rsidRDefault="005F4B61" w:rsidP="00F65A77">
            <w:pPr>
              <w:spacing w:before="100" w:after="100"/>
              <w:rPr>
                <w:rFonts w:ascii="Arial" w:hAnsi="Arial" w:cs="Arial"/>
                <w:szCs w:val="24"/>
              </w:rPr>
            </w:pPr>
          </w:p>
        </w:tc>
        <w:tc>
          <w:tcPr>
            <w:tcW w:w="9541" w:type="dxa"/>
          </w:tcPr>
          <w:p w14:paraId="0909D579" w14:textId="620CC6E7" w:rsidR="005F4B61" w:rsidRPr="00BB4E8D" w:rsidRDefault="005F4B61">
            <w:pPr>
              <w:pStyle w:val="ListParagraph"/>
              <w:numPr>
                <w:ilvl w:val="0"/>
                <w:numId w:val="395"/>
              </w:numPr>
              <w:spacing w:before="100" w:after="100"/>
              <w:ind w:left="1370"/>
              <w:rPr>
                <w:rFonts w:ascii="Arial" w:hAnsi="Arial" w:cs="Arial"/>
                <w:szCs w:val="24"/>
                <w:rPrChange w:id="200" w:author="McLaughlin, Troy" w:date="2024-08-22T15:29:00Z">
                  <w:rPr/>
                </w:rPrChange>
              </w:rPr>
              <w:pPrChange w:id="201" w:author="McLaughlin, Troy" w:date="2024-08-22T15:30:00Z">
                <w:pPr>
                  <w:spacing w:before="100" w:after="100"/>
                  <w:ind w:left="1029"/>
                </w:pPr>
              </w:pPrChange>
            </w:pPr>
            <w:r w:rsidRPr="00BB4E8D">
              <w:rPr>
                <w:rFonts w:ascii="Arial" w:hAnsi="Arial" w:cs="Arial"/>
                <w:szCs w:val="24"/>
                <w:rPrChange w:id="202" w:author="McLaughlin, Troy" w:date="2024-08-22T15:29:00Z">
                  <w:rPr/>
                </w:rPrChange>
              </w:rPr>
              <w:t xml:space="preserve">Each DE for a DARD that participates in </w:t>
            </w:r>
            <w:r w:rsidR="000A2C71" w:rsidRPr="00BB4E8D">
              <w:rPr>
                <w:rFonts w:ascii="Arial" w:hAnsi="Arial" w:cs="Arial"/>
                <w:szCs w:val="24"/>
                <w:rPrChange w:id="203" w:author="McLaughlin, Troy" w:date="2024-08-22T15:29:00Z">
                  <w:rPr/>
                </w:rPrChange>
              </w:rPr>
              <w:t xml:space="preserve">the New England </w:t>
            </w:r>
            <w:r w:rsidRPr="00BB4E8D">
              <w:rPr>
                <w:rFonts w:ascii="Arial" w:hAnsi="Arial" w:cs="Arial"/>
                <w:szCs w:val="24"/>
                <w:rPrChange w:id="204" w:author="McLaughlin, Troy" w:date="2024-08-22T15:29:00Z">
                  <w:rPr/>
                </w:rPrChange>
              </w:rPr>
              <w:t xml:space="preserve">Markets </w:t>
            </w:r>
            <w:r w:rsidR="007E4138" w:rsidRPr="00BB4E8D">
              <w:rPr>
                <w:rFonts w:ascii="Arial" w:hAnsi="Arial" w:cs="Arial"/>
                <w:szCs w:val="24"/>
                <w:rPrChange w:id="205" w:author="McLaughlin, Troy" w:date="2024-08-22T15:29:00Z">
                  <w:rPr/>
                </w:rPrChange>
              </w:rPr>
              <w:t>shall</w:t>
            </w:r>
            <w:r w:rsidRPr="00BB4E8D">
              <w:rPr>
                <w:rFonts w:ascii="Arial" w:hAnsi="Arial" w:cs="Arial"/>
                <w:szCs w:val="24"/>
                <w:rPrChange w:id="206" w:author="McLaughlin, Troy" w:date="2024-08-22T15:29:00Z">
                  <w:rPr/>
                </w:rPrChange>
              </w:rPr>
              <w:t xml:space="preserve"> have equipment capable of reliably receiving and acknowledging receipt of Dispatch Instructions sent electronically by ISO as frequently as necessary and to implement Dispatch Instructions in a timely manner as required by ISO Manuals and Administrative Procedures.  Each DARD </w:t>
            </w:r>
            <w:r w:rsidR="007E4138" w:rsidRPr="00BB4E8D">
              <w:rPr>
                <w:rFonts w:ascii="Arial" w:hAnsi="Arial" w:cs="Arial"/>
                <w:szCs w:val="24"/>
                <w:rPrChange w:id="207" w:author="McLaughlin, Troy" w:date="2024-08-22T15:29:00Z">
                  <w:rPr/>
                </w:rPrChange>
              </w:rPr>
              <w:t>shall</w:t>
            </w:r>
            <w:r w:rsidRPr="00BB4E8D">
              <w:rPr>
                <w:rFonts w:ascii="Arial" w:hAnsi="Arial" w:cs="Arial"/>
                <w:szCs w:val="24"/>
                <w:rPrChange w:id="208" w:author="McLaughlin, Troy" w:date="2024-08-22T15:29:00Z">
                  <w:rPr/>
                </w:rPrChange>
              </w:rPr>
              <w:t xml:space="preserve"> have equipment in place to reliably receive and carry out Dispatch Instructions received by their DE from ISO within the timing and other constraints required by ISO Manuals and Administrative Procedures.</w:t>
            </w:r>
          </w:p>
        </w:tc>
      </w:tr>
      <w:tr w:rsidR="00CA198C" w:rsidRPr="00C738D2" w14:paraId="38F546FF" w14:textId="77777777" w:rsidTr="00E21DD9">
        <w:trPr>
          <w:jc w:val="center"/>
        </w:trPr>
        <w:tc>
          <w:tcPr>
            <w:tcW w:w="236" w:type="dxa"/>
          </w:tcPr>
          <w:p w14:paraId="4E32FA25" w14:textId="77777777" w:rsidR="00CA198C" w:rsidRPr="00C738D2" w:rsidRDefault="00CA198C" w:rsidP="008D5316">
            <w:pPr>
              <w:pStyle w:val="DocumentText"/>
              <w:rPr>
                <w:rFonts w:ascii="Arial" w:hAnsi="Arial" w:cs="Arial"/>
              </w:rPr>
            </w:pPr>
          </w:p>
        </w:tc>
        <w:tc>
          <w:tcPr>
            <w:tcW w:w="9541" w:type="dxa"/>
          </w:tcPr>
          <w:p w14:paraId="14B32DEB" w14:textId="487225E7" w:rsidR="00CA198C" w:rsidRPr="00C738D2" w:rsidRDefault="005F4B61">
            <w:pPr>
              <w:numPr>
                <w:ilvl w:val="0"/>
                <w:numId w:val="396"/>
              </w:numPr>
              <w:tabs>
                <w:tab w:val="left" w:pos="1389"/>
              </w:tabs>
              <w:spacing w:before="100" w:after="100"/>
              <w:ind w:left="1370"/>
              <w:rPr>
                <w:rFonts w:ascii="Arial" w:hAnsi="Arial" w:cs="Arial"/>
              </w:rPr>
              <w:pPrChange w:id="209" w:author="McLaughlin, Troy" w:date="2024-08-22T15:30:00Z">
                <w:pPr>
                  <w:numPr>
                    <w:numId w:val="22"/>
                  </w:numPr>
                  <w:tabs>
                    <w:tab w:val="left" w:pos="1389"/>
                  </w:tabs>
                  <w:spacing w:before="100" w:after="100"/>
                  <w:ind w:left="1800" w:hanging="360"/>
                </w:pPr>
              </w:pPrChange>
            </w:pPr>
            <w:r w:rsidRPr="00C738D2">
              <w:rPr>
                <w:rFonts w:ascii="Arial" w:hAnsi="Arial" w:cs="Arial"/>
              </w:rPr>
              <w:t xml:space="preserve">Each DE </w:t>
            </w:r>
            <w:r w:rsidR="007E4138" w:rsidRPr="00C738D2">
              <w:rPr>
                <w:rFonts w:ascii="Arial" w:hAnsi="Arial" w:cs="Arial"/>
              </w:rPr>
              <w:t>shall</w:t>
            </w:r>
            <w:r w:rsidRPr="00C738D2">
              <w:rPr>
                <w:rFonts w:ascii="Arial" w:hAnsi="Arial" w:cs="Arial"/>
              </w:rPr>
              <w:t xml:space="preserve"> display to their DE Operators the following parameters for each DARD that is dispatchable, as defined in Section I</w:t>
            </w:r>
            <w:r w:rsidR="007E47BD" w:rsidRPr="00C738D2">
              <w:rPr>
                <w:rFonts w:ascii="Arial" w:hAnsi="Arial" w:cs="Arial"/>
              </w:rPr>
              <w:t>V</w:t>
            </w:r>
            <w:r w:rsidRPr="00C738D2">
              <w:rPr>
                <w:rFonts w:ascii="Arial" w:hAnsi="Arial" w:cs="Arial"/>
              </w:rPr>
              <w:t>.A.6 of this OP, in New England and is under their responsibility:</w:t>
            </w:r>
          </w:p>
        </w:tc>
      </w:tr>
      <w:tr w:rsidR="005F4B61" w:rsidRPr="00C738D2" w14:paraId="32593F5B" w14:textId="77777777" w:rsidTr="00E21DD9">
        <w:trPr>
          <w:jc w:val="center"/>
        </w:trPr>
        <w:tc>
          <w:tcPr>
            <w:tcW w:w="236" w:type="dxa"/>
          </w:tcPr>
          <w:p w14:paraId="34B16813" w14:textId="77777777" w:rsidR="005F4B61" w:rsidRPr="00C738D2" w:rsidRDefault="005F4B61" w:rsidP="00F65A77">
            <w:pPr>
              <w:pStyle w:val="DocumentText"/>
              <w:rPr>
                <w:rFonts w:ascii="Arial" w:hAnsi="Arial" w:cs="Arial"/>
              </w:rPr>
            </w:pPr>
          </w:p>
        </w:tc>
        <w:tc>
          <w:tcPr>
            <w:tcW w:w="9541" w:type="dxa"/>
          </w:tcPr>
          <w:p w14:paraId="14F266AA" w14:textId="77777777" w:rsidR="005F4B61" w:rsidRPr="00C738D2" w:rsidRDefault="005F4B61" w:rsidP="00987D9B">
            <w:pPr>
              <w:numPr>
                <w:ilvl w:val="0"/>
                <w:numId w:val="81"/>
              </w:numPr>
              <w:tabs>
                <w:tab w:val="left" w:pos="1749"/>
              </w:tabs>
              <w:spacing w:before="100" w:after="100"/>
              <w:ind w:left="1749"/>
              <w:rPr>
                <w:rFonts w:ascii="Arial" w:hAnsi="Arial" w:cs="Arial"/>
              </w:rPr>
            </w:pPr>
            <w:r w:rsidRPr="00C738D2">
              <w:rPr>
                <w:rFonts w:ascii="Arial" w:hAnsi="Arial" w:cs="Arial"/>
              </w:rPr>
              <w:t>ACK Required (i.e. Acknowledgement Required)</w:t>
            </w:r>
          </w:p>
        </w:tc>
      </w:tr>
      <w:tr w:rsidR="005F4B61" w:rsidRPr="00C738D2" w14:paraId="600B7EEC" w14:textId="77777777" w:rsidTr="00E21DD9">
        <w:trPr>
          <w:jc w:val="center"/>
        </w:trPr>
        <w:tc>
          <w:tcPr>
            <w:tcW w:w="236" w:type="dxa"/>
          </w:tcPr>
          <w:p w14:paraId="24E0575C" w14:textId="77777777" w:rsidR="005F4B61" w:rsidRPr="00C738D2" w:rsidRDefault="005F4B61" w:rsidP="00F65A77">
            <w:pPr>
              <w:pStyle w:val="DocumentText"/>
              <w:rPr>
                <w:rFonts w:ascii="Arial" w:hAnsi="Arial" w:cs="Arial"/>
              </w:rPr>
            </w:pPr>
          </w:p>
        </w:tc>
        <w:tc>
          <w:tcPr>
            <w:tcW w:w="9541" w:type="dxa"/>
          </w:tcPr>
          <w:p w14:paraId="4D841AF8" w14:textId="77777777" w:rsidR="005F4B61" w:rsidRPr="00C738D2" w:rsidRDefault="005F4B61" w:rsidP="00987D9B">
            <w:pPr>
              <w:numPr>
                <w:ilvl w:val="0"/>
                <w:numId w:val="81"/>
              </w:numPr>
              <w:tabs>
                <w:tab w:val="left" w:pos="1749"/>
              </w:tabs>
              <w:spacing w:before="100" w:after="100"/>
              <w:ind w:left="1749"/>
              <w:rPr>
                <w:rFonts w:ascii="Arial" w:hAnsi="Arial" w:cs="Arial"/>
              </w:rPr>
            </w:pPr>
            <w:r w:rsidRPr="00C738D2">
              <w:rPr>
                <w:rFonts w:ascii="Arial" w:hAnsi="Arial" w:cs="Arial"/>
              </w:rPr>
              <w:t>Message Type</w:t>
            </w:r>
          </w:p>
        </w:tc>
      </w:tr>
      <w:tr w:rsidR="005F4B61" w:rsidRPr="00C738D2" w14:paraId="1E4BD99A" w14:textId="77777777" w:rsidTr="00E21DD9">
        <w:trPr>
          <w:jc w:val="center"/>
        </w:trPr>
        <w:tc>
          <w:tcPr>
            <w:tcW w:w="236" w:type="dxa"/>
          </w:tcPr>
          <w:p w14:paraId="341113FA" w14:textId="77777777" w:rsidR="005F4B61" w:rsidRPr="00C738D2" w:rsidRDefault="005F4B61" w:rsidP="00C67388">
            <w:pPr>
              <w:pStyle w:val="DocumentText"/>
              <w:rPr>
                <w:rFonts w:ascii="Arial" w:hAnsi="Arial" w:cs="Arial"/>
                <w:szCs w:val="24"/>
              </w:rPr>
            </w:pPr>
          </w:p>
        </w:tc>
        <w:tc>
          <w:tcPr>
            <w:tcW w:w="9541" w:type="dxa"/>
          </w:tcPr>
          <w:p w14:paraId="0E383B69" w14:textId="77777777"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Normal</w:t>
            </w:r>
          </w:p>
        </w:tc>
      </w:tr>
      <w:tr w:rsidR="005F4B61" w:rsidRPr="00C738D2" w14:paraId="47A8CF1F" w14:textId="77777777" w:rsidTr="00E21DD9">
        <w:trPr>
          <w:jc w:val="center"/>
        </w:trPr>
        <w:tc>
          <w:tcPr>
            <w:tcW w:w="236" w:type="dxa"/>
          </w:tcPr>
          <w:p w14:paraId="5EE7B419" w14:textId="77777777" w:rsidR="005F4B61" w:rsidRPr="00C738D2" w:rsidRDefault="005F4B61" w:rsidP="00C67388">
            <w:pPr>
              <w:pStyle w:val="DocumentText"/>
              <w:rPr>
                <w:rFonts w:ascii="Arial" w:hAnsi="Arial" w:cs="Arial"/>
                <w:szCs w:val="24"/>
              </w:rPr>
            </w:pPr>
          </w:p>
        </w:tc>
        <w:tc>
          <w:tcPr>
            <w:tcW w:w="9541" w:type="dxa"/>
          </w:tcPr>
          <w:p w14:paraId="79F50409" w14:textId="77777777"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Emergency</w:t>
            </w:r>
          </w:p>
        </w:tc>
      </w:tr>
      <w:tr w:rsidR="005F4B61" w:rsidRPr="00C738D2" w14:paraId="5A901550" w14:textId="77777777" w:rsidTr="00E21DD9">
        <w:trPr>
          <w:jc w:val="center"/>
        </w:trPr>
        <w:tc>
          <w:tcPr>
            <w:tcW w:w="236" w:type="dxa"/>
          </w:tcPr>
          <w:p w14:paraId="321EA9DC" w14:textId="77777777" w:rsidR="005F4B61" w:rsidRPr="00C738D2" w:rsidRDefault="005F4B61" w:rsidP="00C67388">
            <w:pPr>
              <w:pStyle w:val="DocumentText"/>
              <w:rPr>
                <w:rFonts w:ascii="Arial" w:hAnsi="Arial" w:cs="Arial"/>
                <w:szCs w:val="24"/>
              </w:rPr>
            </w:pPr>
          </w:p>
        </w:tc>
        <w:tc>
          <w:tcPr>
            <w:tcW w:w="9541" w:type="dxa"/>
          </w:tcPr>
          <w:p w14:paraId="5D672F57" w14:textId="4EC20130"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Start Up</w:t>
            </w:r>
          </w:p>
        </w:tc>
      </w:tr>
      <w:tr w:rsidR="005F4B61" w:rsidRPr="00C738D2" w14:paraId="5A4D2F5D" w14:textId="77777777" w:rsidTr="00E21DD9">
        <w:trPr>
          <w:jc w:val="center"/>
        </w:trPr>
        <w:tc>
          <w:tcPr>
            <w:tcW w:w="236" w:type="dxa"/>
          </w:tcPr>
          <w:p w14:paraId="648E8FCD" w14:textId="77777777" w:rsidR="005F4B61" w:rsidRPr="00C738D2" w:rsidRDefault="005F4B61" w:rsidP="00C67388">
            <w:pPr>
              <w:pStyle w:val="DocumentText"/>
              <w:rPr>
                <w:rFonts w:ascii="Arial" w:hAnsi="Arial" w:cs="Arial"/>
                <w:szCs w:val="24"/>
              </w:rPr>
            </w:pPr>
          </w:p>
        </w:tc>
        <w:tc>
          <w:tcPr>
            <w:tcW w:w="9541" w:type="dxa"/>
          </w:tcPr>
          <w:p w14:paraId="4C2FA156" w14:textId="6F3C5414"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Shut Down</w:t>
            </w:r>
          </w:p>
        </w:tc>
      </w:tr>
      <w:tr w:rsidR="005F4B61" w:rsidRPr="00C738D2" w14:paraId="72BDF903" w14:textId="77777777" w:rsidTr="00E21DD9">
        <w:trPr>
          <w:jc w:val="center"/>
        </w:trPr>
        <w:tc>
          <w:tcPr>
            <w:tcW w:w="236" w:type="dxa"/>
          </w:tcPr>
          <w:p w14:paraId="5E1EFBCB" w14:textId="77777777" w:rsidR="005F4B61" w:rsidRPr="00C738D2" w:rsidRDefault="005F4B61" w:rsidP="008A6D8F">
            <w:pPr>
              <w:pStyle w:val="DocumentText"/>
              <w:rPr>
                <w:rFonts w:ascii="Arial" w:hAnsi="Arial" w:cs="Arial"/>
              </w:rPr>
            </w:pPr>
          </w:p>
        </w:tc>
        <w:tc>
          <w:tcPr>
            <w:tcW w:w="9541" w:type="dxa"/>
          </w:tcPr>
          <w:p w14:paraId="65AE81FF"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DDP</w:t>
            </w:r>
          </w:p>
        </w:tc>
      </w:tr>
      <w:tr w:rsidR="005F4B61" w:rsidRPr="00C738D2" w14:paraId="64E06E48" w14:textId="77777777" w:rsidTr="00E21DD9">
        <w:trPr>
          <w:jc w:val="center"/>
        </w:trPr>
        <w:tc>
          <w:tcPr>
            <w:tcW w:w="236" w:type="dxa"/>
          </w:tcPr>
          <w:p w14:paraId="7D06DF13" w14:textId="77777777" w:rsidR="005F4B61" w:rsidRPr="00C738D2" w:rsidRDefault="005F4B61" w:rsidP="008A6D8F">
            <w:pPr>
              <w:pStyle w:val="DocumentText"/>
              <w:rPr>
                <w:rFonts w:ascii="Arial" w:hAnsi="Arial" w:cs="Arial"/>
              </w:rPr>
            </w:pPr>
          </w:p>
        </w:tc>
        <w:tc>
          <w:tcPr>
            <w:tcW w:w="9541" w:type="dxa"/>
          </w:tcPr>
          <w:p w14:paraId="0BA8C6D4"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Actual Consumption</w:t>
            </w:r>
          </w:p>
        </w:tc>
      </w:tr>
      <w:tr w:rsidR="005F4B61" w:rsidRPr="00C738D2" w14:paraId="577C4126" w14:textId="77777777" w:rsidTr="00E21DD9">
        <w:trPr>
          <w:jc w:val="center"/>
        </w:trPr>
        <w:tc>
          <w:tcPr>
            <w:tcW w:w="236" w:type="dxa"/>
          </w:tcPr>
          <w:p w14:paraId="10F3B400" w14:textId="77777777" w:rsidR="005F4B61" w:rsidRPr="00C738D2" w:rsidRDefault="005F4B61" w:rsidP="008A6D8F">
            <w:pPr>
              <w:pStyle w:val="DocumentText"/>
              <w:rPr>
                <w:rFonts w:ascii="Arial" w:hAnsi="Arial" w:cs="Arial"/>
              </w:rPr>
            </w:pPr>
          </w:p>
        </w:tc>
        <w:tc>
          <w:tcPr>
            <w:tcW w:w="9541" w:type="dxa"/>
          </w:tcPr>
          <w:p w14:paraId="704D106E"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Minimum Consumption Limit</w:t>
            </w:r>
          </w:p>
        </w:tc>
      </w:tr>
      <w:tr w:rsidR="005F4B61" w:rsidRPr="00C738D2" w14:paraId="00E77A9E" w14:textId="77777777" w:rsidTr="00E21DD9">
        <w:trPr>
          <w:jc w:val="center"/>
        </w:trPr>
        <w:tc>
          <w:tcPr>
            <w:tcW w:w="236" w:type="dxa"/>
          </w:tcPr>
          <w:p w14:paraId="54DC2BF1" w14:textId="77777777" w:rsidR="005F4B61" w:rsidRPr="00C738D2" w:rsidRDefault="005F4B61" w:rsidP="008A6D8F">
            <w:pPr>
              <w:pStyle w:val="DocumentText"/>
              <w:rPr>
                <w:rFonts w:ascii="Arial" w:hAnsi="Arial" w:cs="Arial"/>
              </w:rPr>
            </w:pPr>
          </w:p>
        </w:tc>
        <w:tc>
          <w:tcPr>
            <w:tcW w:w="9541" w:type="dxa"/>
          </w:tcPr>
          <w:p w14:paraId="1D8E8DED"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Maximum Consumption Limit</w:t>
            </w:r>
          </w:p>
        </w:tc>
      </w:tr>
      <w:tr w:rsidR="005F4B61" w:rsidRPr="00C738D2" w14:paraId="11C04D1C" w14:textId="77777777" w:rsidTr="00E21DD9">
        <w:trPr>
          <w:jc w:val="center"/>
        </w:trPr>
        <w:tc>
          <w:tcPr>
            <w:tcW w:w="236" w:type="dxa"/>
          </w:tcPr>
          <w:p w14:paraId="4B57B7BF" w14:textId="77777777" w:rsidR="005F4B61" w:rsidRPr="00C738D2" w:rsidRDefault="005F4B61" w:rsidP="008A6D8F">
            <w:pPr>
              <w:pStyle w:val="DocumentText"/>
              <w:rPr>
                <w:rFonts w:ascii="Arial" w:hAnsi="Arial" w:cs="Arial"/>
              </w:rPr>
            </w:pPr>
          </w:p>
        </w:tc>
        <w:tc>
          <w:tcPr>
            <w:tcW w:w="9541" w:type="dxa"/>
          </w:tcPr>
          <w:p w14:paraId="7F30E4A3"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Response Rate</w:t>
            </w:r>
          </w:p>
        </w:tc>
      </w:tr>
      <w:tr w:rsidR="005F4B61" w:rsidRPr="00C738D2" w14:paraId="42026436" w14:textId="77777777" w:rsidTr="00E21DD9">
        <w:trPr>
          <w:jc w:val="center"/>
        </w:trPr>
        <w:tc>
          <w:tcPr>
            <w:tcW w:w="236" w:type="dxa"/>
          </w:tcPr>
          <w:p w14:paraId="195AE372" w14:textId="77777777" w:rsidR="005F4B61" w:rsidRPr="00C738D2" w:rsidRDefault="005F4B61" w:rsidP="008A6D8F">
            <w:pPr>
              <w:pStyle w:val="DocumentText"/>
              <w:rPr>
                <w:rFonts w:ascii="Arial" w:hAnsi="Arial" w:cs="Arial"/>
              </w:rPr>
            </w:pPr>
          </w:p>
        </w:tc>
        <w:tc>
          <w:tcPr>
            <w:tcW w:w="9541" w:type="dxa"/>
          </w:tcPr>
          <w:p w14:paraId="4ED44FB3" w14:textId="7114C7FB"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Unit Control Mode</w:t>
            </w:r>
          </w:p>
        </w:tc>
      </w:tr>
      <w:tr w:rsidR="005F4B61" w:rsidRPr="00C738D2" w14:paraId="2662B6C6" w14:textId="77777777" w:rsidTr="00E21DD9">
        <w:trPr>
          <w:jc w:val="center"/>
        </w:trPr>
        <w:tc>
          <w:tcPr>
            <w:tcW w:w="236" w:type="dxa"/>
          </w:tcPr>
          <w:p w14:paraId="70CB51D1" w14:textId="77777777" w:rsidR="005F4B61" w:rsidRPr="00C738D2" w:rsidRDefault="005F4B61" w:rsidP="00C82C87">
            <w:pPr>
              <w:numPr>
                <w:ilvl w:val="0"/>
                <w:numId w:val="20"/>
              </w:numPr>
              <w:tabs>
                <w:tab w:val="left" w:pos="1749"/>
              </w:tabs>
              <w:spacing w:before="100" w:after="100"/>
              <w:ind w:left="1749"/>
              <w:rPr>
                <w:rFonts w:ascii="Arial" w:hAnsi="Arial" w:cs="Arial"/>
              </w:rPr>
            </w:pPr>
          </w:p>
        </w:tc>
        <w:tc>
          <w:tcPr>
            <w:tcW w:w="9541" w:type="dxa"/>
          </w:tcPr>
          <w:p w14:paraId="430EB5D6"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Heartbeat</w:t>
            </w:r>
          </w:p>
        </w:tc>
      </w:tr>
      <w:tr w:rsidR="00CA198C" w:rsidRPr="00C738D2" w14:paraId="28489E17" w14:textId="77777777" w:rsidTr="00E21DD9">
        <w:trPr>
          <w:jc w:val="center"/>
        </w:trPr>
        <w:tc>
          <w:tcPr>
            <w:tcW w:w="236" w:type="dxa"/>
          </w:tcPr>
          <w:p w14:paraId="340A9037" w14:textId="77777777" w:rsidR="00CA198C" w:rsidRPr="00C738D2" w:rsidRDefault="00CA198C" w:rsidP="00F65A77">
            <w:pPr>
              <w:spacing w:before="100" w:after="100"/>
              <w:rPr>
                <w:rFonts w:ascii="Arial" w:hAnsi="Arial" w:cs="Arial"/>
                <w:szCs w:val="24"/>
              </w:rPr>
            </w:pPr>
          </w:p>
        </w:tc>
        <w:tc>
          <w:tcPr>
            <w:tcW w:w="9541" w:type="dxa"/>
          </w:tcPr>
          <w:p w14:paraId="144B4FFF" w14:textId="218F0B7A" w:rsidR="00CA198C" w:rsidRPr="00BB4E8D" w:rsidRDefault="005F4B61">
            <w:pPr>
              <w:pStyle w:val="ListParagraph"/>
              <w:numPr>
                <w:ilvl w:val="0"/>
                <w:numId w:val="397"/>
              </w:numPr>
              <w:spacing w:before="100" w:after="100"/>
              <w:ind w:left="1370"/>
              <w:rPr>
                <w:rFonts w:ascii="Arial" w:hAnsi="Arial" w:cs="Arial"/>
                <w:szCs w:val="24"/>
                <w:rPrChange w:id="210" w:author="McLaughlin, Troy" w:date="2024-08-22T15:30:00Z">
                  <w:rPr/>
                </w:rPrChange>
              </w:rPr>
              <w:pPrChange w:id="211" w:author="McLaughlin, Troy" w:date="2024-08-22T15:31:00Z">
                <w:pPr>
                  <w:spacing w:before="100" w:after="100"/>
                  <w:ind w:left="1029"/>
                </w:pPr>
              </w:pPrChange>
            </w:pPr>
            <w:r w:rsidRPr="00BB4E8D">
              <w:rPr>
                <w:rFonts w:ascii="Arial" w:hAnsi="Arial" w:cs="Arial"/>
                <w:szCs w:val="24"/>
                <w:rPrChange w:id="212" w:author="McLaughlin, Troy" w:date="2024-08-22T15:30:00Z">
                  <w:rPr/>
                </w:rPrChange>
              </w:rPr>
              <w:t xml:space="preserve">Acknowledgement and response to electronic dispatch via the </w:t>
            </w:r>
            <w:r w:rsidR="000A2C71" w:rsidRPr="00BB4E8D">
              <w:rPr>
                <w:rFonts w:ascii="Arial" w:hAnsi="Arial" w:cs="Arial"/>
                <w:szCs w:val="24"/>
                <w:rPrChange w:id="213" w:author="McLaughlin, Troy" w:date="2024-08-22T15:30:00Z">
                  <w:rPr/>
                </w:rPrChange>
              </w:rPr>
              <w:t>h</w:t>
            </w:r>
            <w:r w:rsidRPr="00BB4E8D">
              <w:rPr>
                <w:rFonts w:ascii="Arial" w:hAnsi="Arial" w:cs="Arial"/>
                <w:szCs w:val="24"/>
                <w:rPrChange w:id="214" w:author="McLaughlin, Troy" w:date="2024-08-22T15:30:00Z">
                  <w:rPr/>
                </w:rPrChange>
              </w:rPr>
              <w:t xml:space="preserve">uman </w:t>
            </w:r>
            <w:r w:rsidR="000A2C71" w:rsidRPr="00BB4E8D">
              <w:rPr>
                <w:rFonts w:ascii="Arial" w:hAnsi="Arial" w:cs="Arial"/>
                <w:szCs w:val="24"/>
                <w:rPrChange w:id="215" w:author="McLaughlin, Troy" w:date="2024-08-22T15:30:00Z">
                  <w:rPr/>
                </w:rPrChange>
              </w:rPr>
              <w:t>m</w:t>
            </w:r>
            <w:r w:rsidRPr="00BB4E8D">
              <w:rPr>
                <w:rFonts w:ascii="Arial" w:hAnsi="Arial" w:cs="Arial"/>
                <w:szCs w:val="24"/>
                <w:rPrChange w:id="216" w:author="McLaughlin, Troy" w:date="2024-08-22T15:30:00Z">
                  <w:rPr/>
                </w:rPrChange>
              </w:rPr>
              <w:t xml:space="preserve">achine </w:t>
            </w:r>
            <w:r w:rsidR="000A2C71" w:rsidRPr="00BB4E8D">
              <w:rPr>
                <w:rFonts w:ascii="Arial" w:hAnsi="Arial" w:cs="Arial"/>
                <w:szCs w:val="24"/>
                <w:rPrChange w:id="217" w:author="McLaughlin, Troy" w:date="2024-08-22T15:30:00Z">
                  <w:rPr/>
                </w:rPrChange>
              </w:rPr>
              <w:t>i</w:t>
            </w:r>
            <w:r w:rsidRPr="00BB4E8D">
              <w:rPr>
                <w:rFonts w:ascii="Arial" w:hAnsi="Arial" w:cs="Arial"/>
                <w:szCs w:val="24"/>
                <w:rPrChange w:id="218" w:author="McLaughlin, Troy" w:date="2024-08-22T15:30:00Z">
                  <w:rPr/>
                </w:rPrChange>
              </w:rPr>
              <w:t xml:space="preserve">nterface of the RTU shall also be performed at the same location as the voice communications unless otherwise </w:t>
            </w:r>
            <w:r w:rsidR="00723799" w:rsidRPr="00BB4E8D">
              <w:rPr>
                <w:rFonts w:ascii="Arial" w:hAnsi="Arial" w:cs="Arial"/>
                <w:szCs w:val="24"/>
                <w:rPrChange w:id="219" w:author="McLaughlin, Troy" w:date="2024-08-22T15:30:00Z">
                  <w:rPr/>
                </w:rPrChange>
              </w:rPr>
              <w:t>agreed to</w:t>
            </w:r>
            <w:r w:rsidRPr="00BB4E8D">
              <w:rPr>
                <w:rFonts w:ascii="Arial" w:hAnsi="Arial" w:cs="Arial"/>
                <w:szCs w:val="24"/>
                <w:rPrChange w:id="220" w:author="McLaughlin, Troy" w:date="2024-08-22T15:30:00Z">
                  <w:rPr/>
                </w:rPrChange>
              </w:rPr>
              <w:t xml:space="preserve"> on a case-by-case basis by ISO.</w:t>
            </w:r>
          </w:p>
        </w:tc>
      </w:tr>
      <w:tr w:rsidR="005F4B61" w:rsidRPr="00C738D2" w14:paraId="601E07CD" w14:textId="77777777" w:rsidTr="00E21DD9">
        <w:trPr>
          <w:jc w:val="center"/>
        </w:trPr>
        <w:tc>
          <w:tcPr>
            <w:tcW w:w="236" w:type="dxa"/>
          </w:tcPr>
          <w:p w14:paraId="04E59188" w14:textId="77777777" w:rsidR="005F4B61" w:rsidRPr="00C738D2" w:rsidRDefault="005F4B61" w:rsidP="008D5316">
            <w:pPr>
              <w:pStyle w:val="DocumentText"/>
              <w:rPr>
                <w:rFonts w:ascii="Arial" w:hAnsi="Arial" w:cs="Arial"/>
              </w:rPr>
            </w:pPr>
          </w:p>
        </w:tc>
        <w:tc>
          <w:tcPr>
            <w:tcW w:w="9541" w:type="dxa"/>
          </w:tcPr>
          <w:p w14:paraId="760CB238" w14:textId="031F56BD" w:rsidR="005F4B61" w:rsidRPr="00C738D2" w:rsidRDefault="005F4B61">
            <w:pPr>
              <w:numPr>
                <w:ilvl w:val="0"/>
                <w:numId w:val="398"/>
              </w:numPr>
              <w:tabs>
                <w:tab w:val="left" w:pos="1389"/>
              </w:tabs>
              <w:spacing w:before="100" w:after="100"/>
              <w:ind w:left="1370"/>
              <w:rPr>
                <w:rFonts w:ascii="Arial" w:hAnsi="Arial" w:cs="Arial"/>
              </w:rPr>
              <w:pPrChange w:id="221" w:author="McLaughlin, Troy" w:date="2024-08-22T15:31:00Z">
                <w:pPr>
                  <w:numPr>
                    <w:numId w:val="22"/>
                  </w:numPr>
                  <w:tabs>
                    <w:tab w:val="left" w:pos="1389"/>
                  </w:tabs>
                  <w:spacing w:before="100" w:after="100"/>
                  <w:ind w:left="1389" w:hanging="360"/>
                </w:pPr>
              </w:pPrChange>
            </w:pPr>
            <w:r w:rsidRPr="00C738D2">
              <w:rPr>
                <w:rFonts w:ascii="Arial" w:hAnsi="Arial" w:cs="Arial"/>
              </w:rPr>
              <w:t>Each DE is required to maintain staff on</w:t>
            </w:r>
            <w:r w:rsidR="005A4CA8" w:rsidRPr="00C738D2">
              <w:rPr>
                <w:rFonts w:ascii="Arial" w:hAnsi="Arial" w:cs="Arial"/>
              </w:rPr>
              <w:t>-</w:t>
            </w:r>
            <w:r w:rsidRPr="00C738D2">
              <w:rPr>
                <w:rFonts w:ascii="Arial" w:hAnsi="Arial" w:cs="Arial"/>
              </w:rPr>
              <w:t>duty to communicate with ISO System Operators at all times.</w:t>
            </w:r>
          </w:p>
        </w:tc>
      </w:tr>
      <w:tr w:rsidR="005F4B61" w:rsidRPr="00C738D2" w14:paraId="04F71BFB" w14:textId="77777777" w:rsidTr="00E21DD9">
        <w:trPr>
          <w:jc w:val="center"/>
        </w:trPr>
        <w:tc>
          <w:tcPr>
            <w:tcW w:w="236" w:type="dxa"/>
          </w:tcPr>
          <w:p w14:paraId="7B1E2E3E" w14:textId="77777777" w:rsidR="005F4B61" w:rsidRPr="00C738D2" w:rsidRDefault="005F4B61" w:rsidP="008D5316">
            <w:pPr>
              <w:pStyle w:val="DocumentText"/>
              <w:rPr>
                <w:rFonts w:ascii="Arial" w:hAnsi="Arial" w:cs="Arial"/>
              </w:rPr>
            </w:pPr>
          </w:p>
        </w:tc>
        <w:tc>
          <w:tcPr>
            <w:tcW w:w="9541" w:type="dxa"/>
          </w:tcPr>
          <w:p w14:paraId="4FE0FA82" w14:textId="6CFCC93E" w:rsidR="005F4B61" w:rsidRPr="00C738D2" w:rsidRDefault="006C7A6A">
            <w:pPr>
              <w:numPr>
                <w:ilvl w:val="0"/>
                <w:numId w:val="398"/>
              </w:numPr>
              <w:tabs>
                <w:tab w:val="left" w:pos="1389"/>
              </w:tabs>
              <w:spacing w:before="100" w:after="100"/>
              <w:ind w:left="1389"/>
              <w:rPr>
                <w:rFonts w:ascii="Arial" w:hAnsi="Arial" w:cs="Arial"/>
              </w:rPr>
              <w:pPrChange w:id="222" w:author="McLaughlin, Troy" w:date="2024-08-22T15:31:00Z">
                <w:pPr>
                  <w:numPr>
                    <w:numId w:val="22"/>
                  </w:numPr>
                  <w:tabs>
                    <w:tab w:val="left" w:pos="1389"/>
                  </w:tabs>
                  <w:spacing w:before="100" w:after="100"/>
                  <w:ind w:left="1389" w:hanging="360"/>
                </w:pPr>
              </w:pPrChange>
            </w:pPr>
            <w:r w:rsidRPr="00C738D2">
              <w:rPr>
                <w:rFonts w:ascii="Arial" w:hAnsi="Arial" w:cs="Arial"/>
                <w:szCs w:val="24"/>
              </w:rPr>
              <w:t xml:space="preserve">Dispatch instructions for each </w:t>
            </w:r>
            <w:r w:rsidR="005A4CA8" w:rsidRPr="00C738D2">
              <w:rPr>
                <w:rFonts w:ascii="Arial" w:hAnsi="Arial" w:cs="Arial"/>
                <w:szCs w:val="24"/>
              </w:rPr>
              <w:t xml:space="preserve">DARD </w:t>
            </w:r>
            <w:r w:rsidRPr="00C738D2">
              <w:rPr>
                <w:rFonts w:ascii="Arial" w:hAnsi="Arial" w:cs="Arial"/>
                <w:szCs w:val="24"/>
              </w:rPr>
              <w:t>shall only be acknowledged by the approved DE.</w:t>
            </w:r>
          </w:p>
        </w:tc>
      </w:tr>
      <w:tr w:rsidR="005F4B61" w:rsidRPr="00C738D2" w14:paraId="1C6AE8ED" w14:textId="77777777" w:rsidTr="00E21DD9">
        <w:trPr>
          <w:jc w:val="center"/>
        </w:trPr>
        <w:tc>
          <w:tcPr>
            <w:tcW w:w="236" w:type="dxa"/>
          </w:tcPr>
          <w:p w14:paraId="16F91BFE" w14:textId="77777777" w:rsidR="005F4B61" w:rsidRPr="00C738D2" w:rsidRDefault="005F4B61" w:rsidP="008D5316">
            <w:pPr>
              <w:pStyle w:val="DocumentText"/>
              <w:rPr>
                <w:rFonts w:ascii="Arial" w:hAnsi="Arial" w:cs="Arial"/>
              </w:rPr>
            </w:pPr>
          </w:p>
        </w:tc>
        <w:tc>
          <w:tcPr>
            <w:tcW w:w="9541" w:type="dxa"/>
          </w:tcPr>
          <w:p w14:paraId="6DB38E67" w14:textId="3461D4D4" w:rsidR="005F4B61" w:rsidRPr="00C738D2" w:rsidRDefault="005F4B61">
            <w:pPr>
              <w:numPr>
                <w:ilvl w:val="0"/>
                <w:numId w:val="398"/>
              </w:numPr>
              <w:tabs>
                <w:tab w:val="left" w:pos="1389"/>
              </w:tabs>
              <w:spacing w:before="100" w:after="100"/>
              <w:ind w:left="1389"/>
              <w:rPr>
                <w:rFonts w:ascii="Arial" w:hAnsi="Arial" w:cs="Arial"/>
              </w:rPr>
              <w:pPrChange w:id="223" w:author="McLaughlin, Troy" w:date="2024-08-22T15:31:00Z">
                <w:pPr>
                  <w:numPr>
                    <w:numId w:val="22"/>
                  </w:numPr>
                  <w:tabs>
                    <w:tab w:val="left" w:pos="1389"/>
                  </w:tabs>
                  <w:spacing w:before="100" w:after="100"/>
                  <w:ind w:left="1389" w:hanging="360"/>
                </w:pPr>
              </w:pPrChange>
            </w:pPr>
            <w:r w:rsidRPr="00C738D2">
              <w:rPr>
                <w:rFonts w:ascii="Arial" w:hAnsi="Arial" w:cs="Arial"/>
              </w:rPr>
              <w:t xml:space="preserve">Each DE </w:t>
            </w:r>
            <w:r w:rsidR="007E4138" w:rsidRPr="00C738D2">
              <w:rPr>
                <w:rFonts w:ascii="Arial" w:hAnsi="Arial" w:cs="Arial"/>
              </w:rPr>
              <w:t>shall</w:t>
            </w:r>
            <w:r w:rsidRPr="00C738D2">
              <w:rPr>
                <w:rFonts w:ascii="Arial" w:hAnsi="Arial" w:cs="Arial"/>
              </w:rPr>
              <w:t xml:space="preserve"> have equipment capable of reliably receiving and displaying to its operators the data in accordance with Section I</w:t>
            </w:r>
            <w:r w:rsidR="007E47BD" w:rsidRPr="00C738D2">
              <w:rPr>
                <w:rFonts w:ascii="Arial" w:hAnsi="Arial" w:cs="Arial"/>
              </w:rPr>
              <w:t>V</w:t>
            </w:r>
            <w:r w:rsidRPr="00C738D2">
              <w:rPr>
                <w:rFonts w:ascii="Arial" w:hAnsi="Arial" w:cs="Arial"/>
              </w:rPr>
              <w:t>.B</w:t>
            </w:r>
            <w:r w:rsidR="000A2C71" w:rsidRPr="00C738D2">
              <w:rPr>
                <w:rFonts w:ascii="Arial" w:hAnsi="Arial" w:cs="Arial"/>
              </w:rPr>
              <w:t xml:space="preserve"> of this OP</w:t>
            </w:r>
            <w:r w:rsidRPr="00C738D2">
              <w:rPr>
                <w:rFonts w:ascii="Arial" w:hAnsi="Arial" w:cs="Arial"/>
              </w:rPr>
              <w:t xml:space="preserve"> - Telemetering </w:t>
            </w:r>
            <w:proofErr w:type="gramStart"/>
            <w:r w:rsidRPr="00C738D2">
              <w:rPr>
                <w:rFonts w:ascii="Arial" w:hAnsi="Arial" w:cs="Arial"/>
              </w:rPr>
              <w:t>And</w:t>
            </w:r>
            <w:proofErr w:type="gramEnd"/>
            <w:r w:rsidRPr="00C738D2">
              <w:rPr>
                <w:rFonts w:ascii="Arial" w:hAnsi="Arial" w:cs="Arial"/>
              </w:rPr>
              <w:t xml:space="preserve"> Revenue Metering for each DARD it manages for dispatch.</w:t>
            </w:r>
          </w:p>
        </w:tc>
      </w:tr>
      <w:tr w:rsidR="005F4B61" w:rsidRPr="00C738D2" w14:paraId="2789920C" w14:textId="77777777" w:rsidTr="00E21DD9">
        <w:trPr>
          <w:jc w:val="center"/>
        </w:trPr>
        <w:tc>
          <w:tcPr>
            <w:tcW w:w="236" w:type="dxa"/>
          </w:tcPr>
          <w:p w14:paraId="4C7687F7" w14:textId="77777777" w:rsidR="005F4B61" w:rsidRPr="00C738D2" w:rsidRDefault="005F4B61" w:rsidP="008D5316">
            <w:pPr>
              <w:pStyle w:val="DocumentText"/>
              <w:rPr>
                <w:rFonts w:ascii="Arial" w:hAnsi="Arial" w:cs="Arial"/>
              </w:rPr>
            </w:pPr>
          </w:p>
        </w:tc>
        <w:tc>
          <w:tcPr>
            <w:tcW w:w="9541" w:type="dxa"/>
          </w:tcPr>
          <w:p w14:paraId="7A4AED96" w14:textId="1EBD6DA8" w:rsidR="005F4B61" w:rsidRPr="00C738D2" w:rsidRDefault="005F4B61">
            <w:pPr>
              <w:numPr>
                <w:ilvl w:val="0"/>
                <w:numId w:val="398"/>
              </w:numPr>
              <w:tabs>
                <w:tab w:val="left" w:pos="1389"/>
              </w:tabs>
              <w:spacing w:before="100" w:after="100"/>
              <w:ind w:left="1389"/>
              <w:rPr>
                <w:rFonts w:ascii="Arial" w:hAnsi="Arial" w:cs="Arial"/>
              </w:rPr>
              <w:pPrChange w:id="224" w:author="McLaughlin, Troy" w:date="2024-08-22T15:31:00Z">
                <w:pPr>
                  <w:numPr>
                    <w:numId w:val="22"/>
                  </w:numPr>
                  <w:tabs>
                    <w:tab w:val="left" w:pos="1389"/>
                  </w:tabs>
                  <w:spacing w:before="100" w:after="100"/>
                  <w:ind w:left="1389" w:hanging="360"/>
                </w:pPr>
              </w:pPrChange>
            </w:pPr>
            <w:r w:rsidRPr="00C738D2">
              <w:rPr>
                <w:rFonts w:ascii="Arial" w:hAnsi="Arial" w:cs="Arial"/>
              </w:rPr>
              <w:t xml:space="preserve">In instances where Dispatch Instructions or any other </w:t>
            </w:r>
            <w:r w:rsidR="007E4138" w:rsidRPr="00C738D2">
              <w:rPr>
                <w:rFonts w:ascii="Arial" w:hAnsi="Arial" w:cs="Arial"/>
              </w:rPr>
              <w:t xml:space="preserve">operating instructions </w:t>
            </w:r>
            <w:r w:rsidR="000A2C71" w:rsidRPr="00C738D2">
              <w:rPr>
                <w:rFonts w:ascii="Arial" w:hAnsi="Arial" w:cs="Arial"/>
              </w:rPr>
              <w:t xml:space="preserve">shall </w:t>
            </w:r>
            <w:r w:rsidRPr="00C738D2">
              <w:rPr>
                <w:rFonts w:ascii="Arial" w:hAnsi="Arial" w:cs="Arial"/>
              </w:rPr>
              <w:t>be issued verbally by ISO System Operators, the verbal communication shall take precedence over all other forms of communication.</w:t>
            </w:r>
          </w:p>
        </w:tc>
      </w:tr>
      <w:tr w:rsidR="005F4B61" w:rsidRPr="00C738D2" w14:paraId="50ADB381" w14:textId="77777777" w:rsidTr="00E21DD9">
        <w:trPr>
          <w:jc w:val="center"/>
        </w:trPr>
        <w:tc>
          <w:tcPr>
            <w:tcW w:w="236" w:type="dxa"/>
          </w:tcPr>
          <w:p w14:paraId="63B4A841" w14:textId="77777777" w:rsidR="005F4B61" w:rsidRPr="00C738D2" w:rsidRDefault="005F4B61" w:rsidP="008A6D8F">
            <w:pPr>
              <w:pStyle w:val="DocumentText"/>
            </w:pPr>
          </w:p>
        </w:tc>
        <w:tc>
          <w:tcPr>
            <w:tcW w:w="9541" w:type="dxa"/>
          </w:tcPr>
          <w:p w14:paraId="24A7B3E9" w14:textId="77777777" w:rsidR="005F4B61" w:rsidRPr="00C738D2" w:rsidRDefault="005F4B61" w:rsidP="00250CDB">
            <w:pPr>
              <w:pStyle w:val="Heading2"/>
              <w:numPr>
                <w:ilvl w:val="1"/>
                <w:numId w:val="159"/>
              </w:numPr>
              <w:tabs>
                <w:tab w:val="clear" w:pos="720"/>
                <w:tab w:val="num" w:pos="1029"/>
              </w:tabs>
              <w:spacing w:before="160"/>
              <w:ind w:left="1022" w:hanging="360"/>
            </w:pPr>
            <w:bookmarkStart w:id="225" w:name="_Toc53502102"/>
            <w:r w:rsidRPr="00C738D2">
              <w:t xml:space="preserve">Designated Entity </w:t>
            </w:r>
            <w:r w:rsidR="00BC397E" w:rsidRPr="00C738D2">
              <w:t>-</w:t>
            </w:r>
            <w:r w:rsidRPr="00C738D2">
              <w:t xml:space="preserve"> Modifying DE Details</w:t>
            </w:r>
            <w:bookmarkEnd w:id="225"/>
          </w:p>
        </w:tc>
      </w:tr>
      <w:tr w:rsidR="005F4B61" w:rsidRPr="00C738D2" w14:paraId="185AD424" w14:textId="77777777" w:rsidTr="00E21DD9">
        <w:trPr>
          <w:jc w:val="center"/>
        </w:trPr>
        <w:tc>
          <w:tcPr>
            <w:tcW w:w="236" w:type="dxa"/>
          </w:tcPr>
          <w:p w14:paraId="32CC4F1B" w14:textId="77777777" w:rsidR="005F4B61" w:rsidRPr="00C738D2" w:rsidRDefault="005F4B61" w:rsidP="00F65A77">
            <w:pPr>
              <w:spacing w:before="100" w:after="100"/>
              <w:rPr>
                <w:rFonts w:ascii="Arial" w:hAnsi="Arial" w:cs="Arial"/>
                <w:szCs w:val="24"/>
              </w:rPr>
            </w:pPr>
          </w:p>
        </w:tc>
        <w:tc>
          <w:tcPr>
            <w:tcW w:w="9541" w:type="dxa"/>
          </w:tcPr>
          <w:p w14:paraId="63038038" w14:textId="69F6B820" w:rsidR="005F4B61" w:rsidRPr="00C738D2" w:rsidRDefault="005F4B61" w:rsidP="007E4138">
            <w:pPr>
              <w:numPr>
                <w:ilvl w:val="0"/>
                <w:numId w:val="24"/>
              </w:numPr>
              <w:tabs>
                <w:tab w:val="left" w:pos="1389"/>
              </w:tabs>
              <w:spacing w:before="100" w:after="100"/>
              <w:ind w:left="1389"/>
              <w:rPr>
                <w:rFonts w:ascii="Arial" w:hAnsi="Arial" w:cs="Arial"/>
                <w:szCs w:val="24"/>
              </w:rPr>
            </w:pPr>
            <w:r w:rsidRPr="00C738D2">
              <w:rPr>
                <w:rFonts w:ascii="Arial" w:hAnsi="Arial" w:cs="Arial"/>
              </w:rPr>
              <w:t>ISO</w:t>
            </w:r>
            <w:r w:rsidRPr="00C738D2">
              <w:rPr>
                <w:rFonts w:ascii="Arial" w:hAnsi="Arial" w:cs="Arial"/>
                <w:szCs w:val="24"/>
              </w:rPr>
              <w:t xml:space="preserve"> </w:t>
            </w:r>
            <w:r w:rsidR="007E4138" w:rsidRPr="00C738D2">
              <w:rPr>
                <w:rFonts w:ascii="Arial" w:hAnsi="Arial" w:cs="Arial"/>
                <w:szCs w:val="24"/>
              </w:rPr>
              <w:t xml:space="preserve">shall </w:t>
            </w:r>
            <w:r w:rsidRPr="00C738D2">
              <w:rPr>
                <w:rFonts w:ascii="Arial" w:hAnsi="Arial" w:cs="Arial"/>
                <w:szCs w:val="24"/>
              </w:rPr>
              <w:t xml:space="preserve">evaluate all submitted DE change, registration or modification requests according to the required lead times with the requirements stated in this OP.  ISO </w:t>
            </w:r>
            <w:r w:rsidR="007E4138" w:rsidRPr="00C738D2">
              <w:rPr>
                <w:rFonts w:ascii="Arial" w:hAnsi="Arial" w:cs="Arial"/>
                <w:szCs w:val="24"/>
              </w:rPr>
              <w:t xml:space="preserve">shall </w:t>
            </w:r>
            <w:r w:rsidRPr="00C738D2">
              <w:rPr>
                <w:rFonts w:ascii="Arial" w:hAnsi="Arial" w:cs="Arial"/>
                <w:szCs w:val="24"/>
              </w:rPr>
              <w:t>coordinate with Lead MPs, transitioning DEs, communication vendors, and any other authorized parties in order to process requests.</w:t>
            </w:r>
          </w:p>
        </w:tc>
      </w:tr>
      <w:tr w:rsidR="005F4B61" w:rsidRPr="00C738D2" w14:paraId="6F9C75ED" w14:textId="77777777" w:rsidTr="00E21DD9">
        <w:trPr>
          <w:jc w:val="center"/>
        </w:trPr>
        <w:tc>
          <w:tcPr>
            <w:tcW w:w="236" w:type="dxa"/>
          </w:tcPr>
          <w:p w14:paraId="6F891CDA" w14:textId="77777777" w:rsidR="005F4B61" w:rsidRPr="00C738D2" w:rsidRDefault="005F4B61" w:rsidP="00F65A77">
            <w:pPr>
              <w:spacing w:before="100" w:after="100"/>
              <w:rPr>
                <w:rFonts w:ascii="Arial" w:hAnsi="Arial" w:cs="Arial"/>
                <w:szCs w:val="24"/>
              </w:rPr>
            </w:pPr>
          </w:p>
        </w:tc>
        <w:tc>
          <w:tcPr>
            <w:tcW w:w="9541" w:type="dxa"/>
          </w:tcPr>
          <w:p w14:paraId="7A24C4BD" w14:textId="68CBA166" w:rsidR="005F4B61" w:rsidRPr="00C738D2" w:rsidRDefault="005F4B61" w:rsidP="00F0470E">
            <w:pPr>
              <w:numPr>
                <w:ilvl w:val="0"/>
                <w:numId w:val="24"/>
              </w:numPr>
              <w:tabs>
                <w:tab w:val="left" w:pos="1389"/>
              </w:tabs>
              <w:spacing w:before="100" w:after="100"/>
              <w:ind w:left="1389"/>
              <w:rPr>
                <w:rFonts w:ascii="Arial" w:hAnsi="Arial" w:cs="Arial"/>
                <w:szCs w:val="24"/>
              </w:rPr>
            </w:pPr>
            <w:r w:rsidRPr="00C738D2">
              <w:rPr>
                <w:rFonts w:ascii="Arial" w:hAnsi="Arial" w:cs="Arial"/>
                <w:szCs w:val="24"/>
              </w:rPr>
              <w:t xml:space="preserve">A Lead MP shall provide at least </w:t>
            </w:r>
            <w:r w:rsidR="00EF4315" w:rsidRPr="00C738D2">
              <w:rPr>
                <w:rFonts w:ascii="Arial" w:hAnsi="Arial" w:cs="Arial"/>
                <w:szCs w:val="24"/>
              </w:rPr>
              <w:t>thirty (</w:t>
            </w:r>
            <w:r w:rsidRPr="00C738D2">
              <w:rPr>
                <w:rFonts w:ascii="Arial" w:hAnsi="Arial" w:cs="Arial"/>
                <w:szCs w:val="24"/>
              </w:rPr>
              <w:t>30</w:t>
            </w:r>
            <w:r w:rsidR="00EF4315" w:rsidRPr="00C738D2">
              <w:rPr>
                <w:rFonts w:ascii="Arial" w:hAnsi="Arial" w:cs="Arial"/>
                <w:szCs w:val="24"/>
              </w:rPr>
              <w:t>)</w:t>
            </w:r>
            <w:r w:rsidRPr="00C738D2">
              <w:rPr>
                <w:rFonts w:ascii="Arial" w:hAnsi="Arial" w:cs="Arial"/>
                <w:szCs w:val="24"/>
              </w:rPr>
              <w:t xml:space="preserve"> calendar days</w:t>
            </w:r>
            <w:r w:rsidR="000A2C71" w:rsidRPr="00C738D2">
              <w:rPr>
                <w:rFonts w:ascii="Arial" w:hAnsi="Arial" w:cs="Arial"/>
                <w:szCs w:val="24"/>
              </w:rPr>
              <w:t>’</w:t>
            </w:r>
            <w:r w:rsidRPr="00C738D2">
              <w:rPr>
                <w:rFonts w:ascii="Arial" w:hAnsi="Arial" w:cs="Arial"/>
                <w:szCs w:val="24"/>
              </w:rPr>
              <w:t xml:space="preserve"> notice to change the DE, as defined in M-RPA.</w:t>
            </w:r>
          </w:p>
        </w:tc>
      </w:tr>
      <w:tr w:rsidR="005F4B61" w:rsidRPr="00C738D2" w14:paraId="56AA01DA" w14:textId="77777777" w:rsidTr="00E21DD9">
        <w:trPr>
          <w:jc w:val="center"/>
        </w:trPr>
        <w:tc>
          <w:tcPr>
            <w:tcW w:w="236" w:type="dxa"/>
          </w:tcPr>
          <w:p w14:paraId="6064FB42" w14:textId="77777777" w:rsidR="005F4B61" w:rsidRPr="00C738D2" w:rsidRDefault="005F4B61" w:rsidP="00C82C87">
            <w:pPr>
              <w:numPr>
                <w:ilvl w:val="0"/>
                <w:numId w:val="20"/>
              </w:numPr>
              <w:tabs>
                <w:tab w:val="left" w:pos="1749"/>
              </w:tabs>
              <w:spacing w:before="100" w:after="100"/>
              <w:ind w:left="1749"/>
              <w:rPr>
                <w:rFonts w:ascii="Arial" w:hAnsi="Arial" w:cs="Arial"/>
              </w:rPr>
            </w:pPr>
          </w:p>
        </w:tc>
        <w:tc>
          <w:tcPr>
            <w:tcW w:w="9541" w:type="dxa"/>
          </w:tcPr>
          <w:p w14:paraId="1D07FE0D" w14:textId="77777777" w:rsidR="005F4B61" w:rsidRPr="00C738D2" w:rsidRDefault="005F4B61" w:rsidP="00987D9B">
            <w:pPr>
              <w:numPr>
                <w:ilvl w:val="0"/>
                <w:numId w:val="83"/>
              </w:numPr>
              <w:tabs>
                <w:tab w:val="left" w:pos="1749"/>
              </w:tabs>
              <w:spacing w:before="100" w:after="100"/>
              <w:ind w:left="1749"/>
              <w:rPr>
                <w:rFonts w:ascii="Arial" w:hAnsi="Arial" w:cs="Arial"/>
              </w:rPr>
            </w:pPr>
            <w:r w:rsidRPr="00C738D2">
              <w:rPr>
                <w:rFonts w:ascii="Arial" w:hAnsi="Arial" w:cs="Arial"/>
              </w:rPr>
              <w:t>The effective date of the transfer is contingent on the proposed DE meeting the technical requirements and being registered and approved in accordance with M-RPA.</w:t>
            </w:r>
          </w:p>
        </w:tc>
      </w:tr>
      <w:tr w:rsidR="005F4B61" w:rsidRPr="00C738D2" w14:paraId="13363B33" w14:textId="77777777" w:rsidTr="00E21DD9">
        <w:trPr>
          <w:jc w:val="center"/>
        </w:trPr>
        <w:tc>
          <w:tcPr>
            <w:tcW w:w="236" w:type="dxa"/>
          </w:tcPr>
          <w:p w14:paraId="5315ECD3" w14:textId="77777777" w:rsidR="005F4B61" w:rsidRPr="00C738D2" w:rsidRDefault="005F4B61" w:rsidP="00F65A77">
            <w:pPr>
              <w:spacing w:before="100" w:after="100"/>
              <w:rPr>
                <w:rFonts w:ascii="Arial" w:hAnsi="Arial" w:cs="Arial"/>
                <w:szCs w:val="24"/>
              </w:rPr>
            </w:pPr>
          </w:p>
        </w:tc>
        <w:tc>
          <w:tcPr>
            <w:tcW w:w="9541" w:type="dxa"/>
          </w:tcPr>
          <w:p w14:paraId="0B2B3252" w14:textId="390288A1" w:rsidR="005F4B61" w:rsidRPr="00C738D2" w:rsidRDefault="005F4B61" w:rsidP="007E4138">
            <w:pPr>
              <w:numPr>
                <w:ilvl w:val="0"/>
                <w:numId w:val="24"/>
              </w:numPr>
              <w:tabs>
                <w:tab w:val="left" w:pos="1389"/>
              </w:tabs>
              <w:spacing w:before="100" w:after="100"/>
              <w:ind w:left="1389"/>
              <w:rPr>
                <w:rFonts w:ascii="Arial" w:hAnsi="Arial" w:cs="Arial"/>
                <w:szCs w:val="24"/>
              </w:rPr>
            </w:pPr>
            <w:r w:rsidRPr="00C738D2">
              <w:rPr>
                <w:rFonts w:ascii="Arial" w:hAnsi="Arial" w:cs="Arial"/>
                <w:szCs w:val="24"/>
              </w:rPr>
              <w:t xml:space="preserve">Change requests concerning the DE communications infrastructure, moving the DE location, or changing the contact details </w:t>
            </w:r>
            <w:r w:rsidR="007E4138" w:rsidRPr="00C738D2">
              <w:rPr>
                <w:rFonts w:ascii="Arial" w:hAnsi="Arial" w:cs="Arial"/>
                <w:szCs w:val="24"/>
              </w:rPr>
              <w:t>shall</w:t>
            </w:r>
            <w:r w:rsidRPr="00C738D2">
              <w:rPr>
                <w:rFonts w:ascii="Arial" w:hAnsi="Arial" w:cs="Arial"/>
                <w:szCs w:val="24"/>
              </w:rPr>
              <w:t xml:space="preserve"> be submitted by a DE, in accordance with the following:</w:t>
            </w:r>
          </w:p>
        </w:tc>
      </w:tr>
      <w:tr w:rsidR="002B33A6" w:rsidRPr="00C738D2" w14:paraId="7F4075DC" w14:textId="77777777" w:rsidTr="00E21DD9">
        <w:trPr>
          <w:jc w:val="center"/>
        </w:trPr>
        <w:tc>
          <w:tcPr>
            <w:tcW w:w="236" w:type="dxa"/>
          </w:tcPr>
          <w:p w14:paraId="2289CAFA" w14:textId="77777777" w:rsidR="002B33A6" w:rsidRPr="00C738D2" w:rsidRDefault="002B33A6" w:rsidP="00AD486F">
            <w:pPr>
              <w:numPr>
                <w:ilvl w:val="0"/>
                <w:numId w:val="20"/>
              </w:numPr>
              <w:tabs>
                <w:tab w:val="left" w:pos="1749"/>
              </w:tabs>
              <w:spacing w:before="100" w:after="100"/>
              <w:ind w:left="1749"/>
              <w:rPr>
                <w:rFonts w:ascii="Arial" w:hAnsi="Arial" w:cs="Arial"/>
              </w:rPr>
            </w:pPr>
          </w:p>
        </w:tc>
        <w:tc>
          <w:tcPr>
            <w:tcW w:w="9541" w:type="dxa"/>
          </w:tcPr>
          <w:p w14:paraId="1B3C9C2F" w14:textId="42B89674" w:rsidR="002B33A6" w:rsidRPr="00C738D2" w:rsidRDefault="002B33A6" w:rsidP="00F0470E">
            <w:pPr>
              <w:numPr>
                <w:ilvl w:val="0"/>
                <w:numId w:val="195"/>
              </w:numPr>
              <w:tabs>
                <w:tab w:val="left" w:pos="1749"/>
              </w:tabs>
              <w:spacing w:before="100" w:after="100"/>
              <w:ind w:left="1749"/>
              <w:rPr>
                <w:rFonts w:ascii="Arial" w:hAnsi="Arial" w:cs="Arial"/>
              </w:rPr>
            </w:pPr>
            <w:r w:rsidRPr="00C738D2">
              <w:rPr>
                <w:rFonts w:ascii="Arial" w:hAnsi="Arial" w:cs="Arial"/>
              </w:rPr>
              <w:t xml:space="preserve">Changes to dedicated telephone numbers require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7E4138" w:rsidRPr="00C738D2">
              <w:rPr>
                <w:rFonts w:ascii="Arial" w:hAnsi="Arial" w:cs="Arial"/>
              </w:rPr>
              <w:t>’</w:t>
            </w:r>
            <w:r w:rsidRPr="00C738D2">
              <w:rPr>
                <w:rFonts w:ascii="Arial" w:hAnsi="Arial" w:cs="Arial"/>
              </w:rPr>
              <w:t xml:space="preserve"> advance notice</w:t>
            </w:r>
            <w:r w:rsidR="000B47D0" w:rsidRPr="00C738D2">
              <w:rPr>
                <w:rFonts w:ascii="Arial" w:hAnsi="Arial" w:cs="Arial"/>
              </w:rPr>
              <w:t>.</w:t>
            </w:r>
          </w:p>
        </w:tc>
      </w:tr>
      <w:tr w:rsidR="005F4B61" w:rsidRPr="00C738D2" w14:paraId="05EAA6D9" w14:textId="77777777" w:rsidTr="00E21DD9">
        <w:trPr>
          <w:jc w:val="center"/>
        </w:trPr>
        <w:tc>
          <w:tcPr>
            <w:tcW w:w="236" w:type="dxa"/>
          </w:tcPr>
          <w:p w14:paraId="66F6815D"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19CDC426" w14:textId="31405CA2" w:rsidR="005F4B61" w:rsidRPr="00C738D2" w:rsidRDefault="005F4B61" w:rsidP="000A2C71">
            <w:pPr>
              <w:numPr>
                <w:ilvl w:val="0"/>
                <w:numId w:val="195"/>
              </w:numPr>
              <w:tabs>
                <w:tab w:val="left" w:pos="1749"/>
              </w:tabs>
              <w:spacing w:before="100" w:after="100"/>
              <w:ind w:left="1749"/>
              <w:rPr>
                <w:rFonts w:ascii="Arial" w:hAnsi="Arial" w:cs="Arial"/>
              </w:rPr>
            </w:pPr>
            <w:r w:rsidRPr="00C738D2">
              <w:rPr>
                <w:rFonts w:ascii="Arial" w:hAnsi="Arial" w:cs="Arial"/>
              </w:rPr>
              <w:t xml:space="preserve">Modifications to dedicated communications circuits (e.g., </w:t>
            </w:r>
            <w:r w:rsidR="000A2C71" w:rsidRPr="00C738D2">
              <w:rPr>
                <w:rFonts w:ascii="Arial" w:hAnsi="Arial" w:cs="Arial"/>
              </w:rPr>
              <w:t>automatic ringdown and</w:t>
            </w:r>
            <w:r w:rsidRPr="00C738D2">
              <w:rPr>
                <w:rFonts w:ascii="Arial" w:hAnsi="Arial" w:cs="Arial"/>
              </w:rPr>
              <w:t>/</w:t>
            </w:r>
            <w:r w:rsidR="000A2C71" w:rsidRPr="00C738D2">
              <w:rPr>
                <w:rFonts w:ascii="Arial" w:hAnsi="Arial" w:cs="Arial"/>
              </w:rPr>
              <w:t>or</w:t>
            </w:r>
            <w:r w:rsidRPr="00C738D2">
              <w:rPr>
                <w:rFonts w:ascii="Arial" w:hAnsi="Arial" w:cs="Arial"/>
              </w:rPr>
              <w:t xml:space="preserve"> RTU) require at least </w:t>
            </w:r>
            <w:r w:rsidR="00EF4315" w:rsidRPr="00C738D2">
              <w:rPr>
                <w:rFonts w:ascii="Arial" w:hAnsi="Arial" w:cs="Arial"/>
              </w:rPr>
              <w:t>ninety (</w:t>
            </w:r>
            <w:r w:rsidRPr="00C738D2">
              <w:rPr>
                <w:rFonts w:ascii="Arial" w:hAnsi="Arial" w:cs="Arial"/>
              </w:rPr>
              <w:t>90</w:t>
            </w:r>
            <w:r w:rsidR="00EF4315" w:rsidRPr="00C738D2">
              <w:rPr>
                <w:rFonts w:ascii="Arial" w:hAnsi="Arial" w:cs="Arial"/>
              </w:rPr>
              <w:t>)</w:t>
            </w:r>
            <w:r w:rsidRPr="00C738D2">
              <w:rPr>
                <w:rFonts w:ascii="Arial" w:hAnsi="Arial" w:cs="Arial"/>
              </w:rPr>
              <w:t xml:space="preserve"> calendar days</w:t>
            </w:r>
            <w:r w:rsidR="007E4138" w:rsidRPr="00C738D2">
              <w:rPr>
                <w:rFonts w:ascii="Arial" w:hAnsi="Arial" w:cs="Arial"/>
              </w:rPr>
              <w:t>’</w:t>
            </w:r>
            <w:r w:rsidRPr="00C738D2">
              <w:rPr>
                <w:rFonts w:ascii="Arial" w:hAnsi="Arial" w:cs="Arial"/>
              </w:rPr>
              <w:t xml:space="preserve"> advance notice.</w:t>
            </w:r>
          </w:p>
        </w:tc>
      </w:tr>
      <w:tr w:rsidR="005F4B61" w:rsidRPr="00C738D2" w14:paraId="46CF2EB5" w14:textId="77777777" w:rsidTr="00E21DD9">
        <w:trPr>
          <w:jc w:val="center"/>
        </w:trPr>
        <w:tc>
          <w:tcPr>
            <w:tcW w:w="236" w:type="dxa"/>
          </w:tcPr>
          <w:p w14:paraId="160F796C"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6AB1EC9D" w14:textId="4DBE5523" w:rsidR="005F4B61" w:rsidRPr="00C738D2" w:rsidRDefault="005F4B61" w:rsidP="00F0470E">
            <w:pPr>
              <w:numPr>
                <w:ilvl w:val="0"/>
                <w:numId w:val="195"/>
              </w:numPr>
              <w:tabs>
                <w:tab w:val="left" w:pos="1749"/>
              </w:tabs>
              <w:spacing w:before="100" w:after="100"/>
              <w:ind w:left="1749"/>
              <w:rPr>
                <w:rFonts w:ascii="Arial" w:hAnsi="Arial" w:cs="Arial"/>
              </w:rPr>
            </w:pPr>
            <w:r w:rsidRPr="00C738D2">
              <w:rPr>
                <w:rFonts w:ascii="Arial" w:hAnsi="Arial" w:cs="Arial"/>
              </w:rPr>
              <w:t xml:space="preserve">Contact details including person performing a role, their phone number and / or email address require at least </w:t>
            </w:r>
            <w:r w:rsidR="00EF4315" w:rsidRPr="00C738D2">
              <w:rPr>
                <w:rFonts w:ascii="Arial" w:hAnsi="Arial" w:cs="Arial"/>
              </w:rPr>
              <w:t>seven (</w:t>
            </w:r>
            <w:r w:rsidRPr="00C738D2">
              <w:rPr>
                <w:rFonts w:ascii="Arial" w:hAnsi="Arial" w:cs="Arial"/>
              </w:rPr>
              <w:t>7</w:t>
            </w:r>
            <w:r w:rsidR="00EF4315" w:rsidRPr="00C738D2">
              <w:rPr>
                <w:rFonts w:ascii="Arial" w:hAnsi="Arial" w:cs="Arial"/>
              </w:rPr>
              <w:t>)</w:t>
            </w:r>
            <w:r w:rsidRPr="00C738D2">
              <w:rPr>
                <w:rFonts w:ascii="Arial" w:hAnsi="Arial" w:cs="Arial"/>
              </w:rPr>
              <w:t xml:space="preserve"> </w:t>
            </w:r>
            <w:r w:rsidR="000A2C71" w:rsidRPr="00C738D2">
              <w:rPr>
                <w:rFonts w:ascii="Arial" w:hAnsi="Arial" w:cs="Arial"/>
              </w:rPr>
              <w:t>B</w:t>
            </w:r>
            <w:r w:rsidRPr="00C738D2">
              <w:rPr>
                <w:rFonts w:ascii="Arial" w:hAnsi="Arial" w:cs="Arial"/>
              </w:rPr>
              <w:t xml:space="preserve">usiness </w:t>
            </w:r>
            <w:r w:rsidR="000A2C71" w:rsidRPr="00C738D2">
              <w:rPr>
                <w:rFonts w:ascii="Arial" w:hAnsi="Arial" w:cs="Arial"/>
              </w:rPr>
              <w:t>D</w:t>
            </w:r>
            <w:r w:rsidRPr="00C738D2">
              <w:rPr>
                <w:rFonts w:ascii="Arial" w:hAnsi="Arial" w:cs="Arial"/>
              </w:rPr>
              <w:t>ays</w:t>
            </w:r>
            <w:r w:rsidR="000A2C71" w:rsidRPr="00C738D2">
              <w:rPr>
                <w:rFonts w:ascii="Arial" w:hAnsi="Arial" w:cs="Arial"/>
              </w:rPr>
              <w:t>’</w:t>
            </w:r>
            <w:r w:rsidRPr="00C738D2">
              <w:rPr>
                <w:rFonts w:ascii="Arial" w:hAnsi="Arial" w:cs="Arial"/>
              </w:rPr>
              <w:t xml:space="preserve"> advance notice</w:t>
            </w:r>
            <w:r w:rsidR="000B47D0" w:rsidRPr="00C738D2">
              <w:rPr>
                <w:rFonts w:ascii="Arial" w:hAnsi="Arial" w:cs="Arial"/>
              </w:rPr>
              <w:t>.</w:t>
            </w:r>
          </w:p>
        </w:tc>
      </w:tr>
      <w:tr w:rsidR="005F4B61" w:rsidRPr="00C738D2" w14:paraId="645A5C3B" w14:textId="77777777" w:rsidTr="00E21DD9">
        <w:trPr>
          <w:jc w:val="center"/>
        </w:trPr>
        <w:tc>
          <w:tcPr>
            <w:tcW w:w="236" w:type="dxa"/>
          </w:tcPr>
          <w:p w14:paraId="153FB045"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475A0ABA" w14:textId="5637AF82" w:rsidR="005F4B61" w:rsidRPr="00DF2FEA" w:rsidRDefault="005F4B61" w:rsidP="00DF2FEA">
            <w:pPr>
              <w:pStyle w:val="ListParagraph"/>
              <w:numPr>
                <w:ilvl w:val="0"/>
                <w:numId w:val="24"/>
              </w:numPr>
              <w:spacing w:before="100" w:after="100"/>
              <w:ind w:left="1455" w:hanging="450"/>
              <w:rPr>
                <w:rFonts w:ascii="Arial" w:hAnsi="Arial" w:cs="Arial"/>
              </w:rPr>
            </w:pPr>
            <w:r w:rsidRPr="00DF2FEA">
              <w:rPr>
                <w:rFonts w:ascii="Arial" w:hAnsi="Arial" w:cs="Arial"/>
              </w:rPr>
              <w:t xml:space="preserve">Approval of the change by ISO </w:t>
            </w:r>
            <w:r w:rsidR="000A2C71" w:rsidRPr="00DF2FEA">
              <w:rPr>
                <w:rFonts w:ascii="Arial" w:hAnsi="Arial" w:cs="Arial"/>
              </w:rPr>
              <w:t xml:space="preserve">shall be </w:t>
            </w:r>
            <w:r w:rsidRPr="00DF2FEA">
              <w:rPr>
                <w:rFonts w:ascii="Arial" w:hAnsi="Arial" w:cs="Arial"/>
              </w:rPr>
              <w:t>contingent on the verification by ISO of the successful implementation and testing of the technical capabilities.</w:t>
            </w:r>
          </w:p>
        </w:tc>
      </w:tr>
      <w:tr w:rsidR="005F4B61" w:rsidRPr="00C738D2" w14:paraId="4B2D7EE2" w14:textId="77777777" w:rsidTr="00E21DD9">
        <w:trPr>
          <w:jc w:val="center"/>
        </w:trPr>
        <w:tc>
          <w:tcPr>
            <w:tcW w:w="236" w:type="dxa"/>
          </w:tcPr>
          <w:p w14:paraId="79913B64" w14:textId="77777777" w:rsidR="005F4B61" w:rsidRPr="00C738D2" w:rsidRDefault="005F4B61" w:rsidP="008A6D8F">
            <w:pPr>
              <w:pStyle w:val="DocumentText"/>
            </w:pPr>
          </w:p>
        </w:tc>
        <w:tc>
          <w:tcPr>
            <w:tcW w:w="9541" w:type="dxa"/>
          </w:tcPr>
          <w:p w14:paraId="53A0641D" w14:textId="77777777" w:rsidR="005F4B61" w:rsidRPr="00C738D2" w:rsidRDefault="005F4B61" w:rsidP="00250CDB">
            <w:pPr>
              <w:pStyle w:val="Heading2"/>
              <w:numPr>
                <w:ilvl w:val="1"/>
                <w:numId w:val="159"/>
              </w:numPr>
              <w:tabs>
                <w:tab w:val="clear" w:pos="720"/>
                <w:tab w:val="num" w:pos="1029"/>
              </w:tabs>
              <w:spacing w:before="160"/>
              <w:ind w:left="1022" w:hanging="360"/>
            </w:pPr>
            <w:bookmarkStart w:id="226" w:name="_Toc53502103"/>
            <w:r w:rsidRPr="00C738D2">
              <w:t>Emergency Message Indications</w:t>
            </w:r>
            <w:bookmarkEnd w:id="226"/>
          </w:p>
        </w:tc>
      </w:tr>
      <w:tr w:rsidR="00340A33" w:rsidRPr="00C738D2" w14:paraId="008E2448" w14:textId="77777777" w:rsidTr="00CE6C45">
        <w:trPr>
          <w:jc w:val="center"/>
        </w:trPr>
        <w:tc>
          <w:tcPr>
            <w:tcW w:w="236" w:type="dxa"/>
          </w:tcPr>
          <w:p w14:paraId="52A5410C" w14:textId="77777777" w:rsidR="00340A33" w:rsidRPr="00C738D2" w:rsidRDefault="00340A33" w:rsidP="00CE6C45">
            <w:pPr>
              <w:spacing w:before="100" w:after="100"/>
              <w:rPr>
                <w:rFonts w:ascii="Arial" w:hAnsi="Arial" w:cs="Arial"/>
              </w:rPr>
            </w:pPr>
          </w:p>
        </w:tc>
        <w:tc>
          <w:tcPr>
            <w:tcW w:w="9541" w:type="dxa"/>
          </w:tcPr>
          <w:p w14:paraId="28BD485F" w14:textId="1888CABC" w:rsidR="00340A33" w:rsidRPr="00C738D2" w:rsidRDefault="00340A33" w:rsidP="00CE6C45">
            <w:pPr>
              <w:spacing w:before="100" w:after="100"/>
              <w:ind w:left="1029"/>
              <w:rPr>
                <w:rFonts w:ascii="Arial" w:hAnsi="Arial" w:cs="Arial"/>
                <w:szCs w:val="24"/>
              </w:rPr>
            </w:pPr>
            <w:r w:rsidRPr="00C738D2">
              <w:rPr>
                <w:rFonts w:ascii="Arial" w:hAnsi="Arial" w:cs="Arial"/>
              </w:rPr>
              <w:t>With the exception of DARDs that are part of CSFs and the DEs of such DARDs:</w:t>
            </w:r>
          </w:p>
        </w:tc>
      </w:tr>
      <w:tr w:rsidR="005F4B61" w:rsidRPr="00C738D2" w14:paraId="565C8733" w14:textId="77777777" w:rsidTr="00E21DD9">
        <w:trPr>
          <w:jc w:val="center"/>
        </w:trPr>
        <w:tc>
          <w:tcPr>
            <w:tcW w:w="236" w:type="dxa"/>
          </w:tcPr>
          <w:p w14:paraId="2B696F7B" w14:textId="77777777" w:rsidR="005F4B61" w:rsidRPr="00C738D2" w:rsidRDefault="005F4B61" w:rsidP="008A6D8F">
            <w:pPr>
              <w:pStyle w:val="DocumentText"/>
              <w:rPr>
                <w:rFonts w:ascii="Arial" w:hAnsi="Arial" w:cs="Arial"/>
              </w:rPr>
            </w:pPr>
          </w:p>
        </w:tc>
        <w:tc>
          <w:tcPr>
            <w:tcW w:w="9541" w:type="dxa"/>
          </w:tcPr>
          <w:p w14:paraId="06E69130" w14:textId="77777777" w:rsidR="005F4B61" w:rsidRPr="00C738D2" w:rsidRDefault="005F4B61" w:rsidP="00F0470E">
            <w:pPr>
              <w:numPr>
                <w:ilvl w:val="0"/>
                <w:numId w:val="196"/>
              </w:numPr>
              <w:tabs>
                <w:tab w:val="left" w:pos="1389"/>
              </w:tabs>
              <w:spacing w:before="100" w:after="100"/>
              <w:ind w:left="1389"/>
              <w:rPr>
                <w:rFonts w:ascii="Arial" w:hAnsi="Arial" w:cs="Arial"/>
              </w:rPr>
            </w:pPr>
            <w:r w:rsidRPr="00C738D2">
              <w:rPr>
                <w:rFonts w:ascii="Arial" w:hAnsi="Arial" w:cs="Arial"/>
              </w:rPr>
              <w:t>Emergency messages shall be displayed to each DE with visual and audible indications</w:t>
            </w:r>
          </w:p>
        </w:tc>
      </w:tr>
      <w:tr w:rsidR="005F4B61" w:rsidRPr="00C738D2" w14:paraId="3C38182D" w14:textId="77777777" w:rsidTr="00E21DD9">
        <w:trPr>
          <w:jc w:val="center"/>
        </w:trPr>
        <w:tc>
          <w:tcPr>
            <w:tcW w:w="236" w:type="dxa"/>
          </w:tcPr>
          <w:p w14:paraId="36BB822D"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527DB93C" w14:textId="1A34713C" w:rsidR="005F4B61" w:rsidRPr="00C738D2" w:rsidRDefault="005F4B61" w:rsidP="000A2C71">
            <w:pPr>
              <w:numPr>
                <w:ilvl w:val="0"/>
                <w:numId w:val="85"/>
              </w:numPr>
              <w:tabs>
                <w:tab w:val="left" w:pos="1749"/>
              </w:tabs>
              <w:spacing w:before="100" w:after="100"/>
              <w:ind w:left="1749"/>
              <w:rPr>
                <w:rFonts w:ascii="Arial" w:hAnsi="Arial" w:cs="Arial"/>
              </w:rPr>
            </w:pPr>
            <w:r w:rsidRPr="00C738D2">
              <w:rPr>
                <w:rFonts w:ascii="Arial" w:hAnsi="Arial" w:cs="Arial"/>
              </w:rPr>
              <w:t xml:space="preserve">Each DARD </w:t>
            </w:r>
            <w:r w:rsidR="000A2C71" w:rsidRPr="00C738D2">
              <w:rPr>
                <w:rFonts w:ascii="Arial" w:hAnsi="Arial" w:cs="Arial"/>
              </w:rPr>
              <w:t xml:space="preserve">shall </w:t>
            </w:r>
            <w:r w:rsidRPr="00C738D2">
              <w:rPr>
                <w:rFonts w:ascii="Arial" w:hAnsi="Arial" w:cs="Arial"/>
              </w:rPr>
              <w:t>have a specific Message Type indicator.</w:t>
            </w:r>
          </w:p>
        </w:tc>
      </w:tr>
      <w:tr w:rsidR="002B33A6" w:rsidRPr="00C738D2" w14:paraId="57661202" w14:textId="77777777" w:rsidTr="00E21DD9">
        <w:trPr>
          <w:jc w:val="center"/>
        </w:trPr>
        <w:tc>
          <w:tcPr>
            <w:tcW w:w="236" w:type="dxa"/>
          </w:tcPr>
          <w:p w14:paraId="4F0446F8"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72238304" w14:textId="68E8CFE1" w:rsidR="002B33A6" w:rsidRPr="00C738D2" w:rsidRDefault="002B33A6" w:rsidP="000A2C71">
            <w:pPr>
              <w:numPr>
                <w:ilvl w:val="0"/>
                <w:numId w:val="85"/>
              </w:numPr>
              <w:tabs>
                <w:tab w:val="left" w:pos="1749"/>
              </w:tabs>
              <w:spacing w:before="100" w:after="100"/>
              <w:ind w:left="1749"/>
              <w:rPr>
                <w:rFonts w:ascii="Arial" w:hAnsi="Arial" w:cs="Arial"/>
              </w:rPr>
            </w:pPr>
            <w:r w:rsidRPr="00C738D2">
              <w:rPr>
                <w:rFonts w:ascii="Arial" w:hAnsi="Arial" w:cs="Arial"/>
              </w:rPr>
              <w:t xml:space="preserve">Each DE </w:t>
            </w:r>
            <w:r w:rsidR="000A2C71" w:rsidRPr="00C738D2">
              <w:rPr>
                <w:rFonts w:ascii="Arial" w:hAnsi="Arial" w:cs="Arial"/>
              </w:rPr>
              <w:t xml:space="preserve">shall </w:t>
            </w:r>
            <w:r w:rsidRPr="00C738D2">
              <w:rPr>
                <w:rFonts w:ascii="Arial" w:hAnsi="Arial" w:cs="Arial"/>
                <w:b/>
              </w:rPr>
              <w:t>not</w:t>
            </w:r>
            <w:r w:rsidRPr="00C738D2">
              <w:rPr>
                <w:rFonts w:ascii="Arial" w:hAnsi="Arial" w:cs="Arial"/>
              </w:rPr>
              <w:t xml:space="preserve"> employ visual messages that are common to multiple assets.</w:t>
            </w:r>
          </w:p>
        </w:tc>
      </w:tr>
      <w:tr w:rsidR="002B33A6" w:rsidRPr="00C738D2" w14:paraId="16BB4BF5" w14:textId="77777777" w:rsidTr="00E21DD9">
        <w:trPr>
          <w:jc w:val="center"/>
        </w:trPr>
        <w:tc>
          <w:tcPr>
            <w:tcW w:w="236" w:type="dxa"/>
          </w:tcPr>
          <w:p w14:paraId="01CDC39A"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4DD59B80" w14:textId="17E8D425" w:rsidR="002B33A6" w:rsidRPr="00C738D2" w:rsidRDefault="002B33A6" w:rsidP="000A2C71">
            <w:pPr>
              <w:numPr>
                <w:ilvl w:val="0"/>
                <w:numId w:val="85"/>
              </w:numPr>
              <w:tabs>
                <w:tab w:val="left" w:pos="1749"/>
              </w:tabs>
              <w:spacing w:before="100" w:after="100"/>
              <w:ind w:left="1749"/>
              <w:rPr>
                <w:rFonts w:ascii="Arial" w:hAnsi="Arial" w:cs="Arial"/>
              </w:rPr>
            </w:pPr>
            <w:r w:rsidRPr="00C738D2">
              <w:rPr>
                <w:rFonts w:ascii="Arial" w:hAnsi="Arial" w:cs="Arial"/>
              </w:rPr>
              <w:t xml:space="preserve">Emergency messages </w:t>
            </w:r>
            <w:r w:rsidR="000A2C71" w:rsidRPr="00C738D2">
              <w:rPr>
                <w:rFonts w:ascii="Arial" w:hAnsi="Arial" w:cs="Arial"/>
              </w:rPr>
              <w:t xml:space="preserve">shall </w:t>
            </w:r>
            <w:r w:rsidRPr="00C738D2">
              <w:rPr>
                <w:rFonts w:ascii="Arial" w:hAnsi="Arial" w:cs="Arial"/>
              </w:rPr>
              <w:t xml:space="preserve">have an audible alarm that is unique to </w:t>
            </w:r>
            <w:r w:rsidR="000352AF" w:rsidRPr="00C738D2">
              <w:rPr>
                <w:rFonts w:ascii="Arial" w:hAnsi="Arial" w:cs="Arial"/>
              </w:rPr>
              <w:t>e</w:t>
            </w:r>
            <w:r w:rsidRPr="00C738D2">
              <w:rPr>
                <w:rFonts w:ascii="Arial" w:hAnsi="Arial" w:cs="Arial"/>
              </w:rPr>
              <w:t xml:space="preserve">mergency messages and </w:t>
            </w:r>
            <w:r w:rsidRPr="00C738D2">
              <w:rPr>
                <w:rFonts w:ascii="Arial" w:hAnsi="Arial" w:cs="Arial"/>
                <w:b/>
              </w:rPr>
              <w:t>cannot</w:t>
            </w:r>
            <w:r w:rsidRPr="00C738D2">
              <w:rPr>
                <w:rFonts w:ascii="Arial" w:hAnsi="Arial" w:cs="Arial"/>
              </w:rPr>
              <w:t xml:space="preserve"> be disabled.</w:t>
            </w:r>
          </w:p>
        </w:tc>
      </w:tr>
      <w:tr w:rsidR="002B33A6" w:rsidRPr="00C738D2" w14:paraId="7DE845E9" w14:textId="77777777" w:rsidTr="00E21DD9">
        <w:trPr>
          <w:jc w:val="center"/>
        </w:trPr>
        <w:tc>
          <w:tcPr>
            <w:tcW w:w="236" w:type="dxa"/>
          </w:tcPr>
          <w:p w14:paraId="2A5DA0F1"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64F3F419" w14:textId="1193F6F4" w:rsidR="002B33A6" w:rsidRPr="00C738D2" w:rsidRDefault="002B33A6" w:rsidP="007E4138">
            <w:pPr>
              <w:numPr>
                <w:ilvl w:val="0"/>
                <w:numId w:val="85"/>
              </w:numPr>
              <w:tabs>
                <w:tab w:val="left" w:pos="1749"/>
              </w:tabs>
              <w:spacing w:before="100" w:after="100"/>
              <w:ind w:left="1749"/>
              <w:rPr>
                <w:rFonts w:ascii="Arial" w:hAnsi="Arial" w:cs="Arial"/>
              </w:rPr>
            </w:pPr>
            <w:r w:rsidRPr="00C738D2">
              <w:rPr>
                <w:rFonts w:ascii="Arial" w:hAnsi="Arial" w:cs="Arial"/>
              </w:rPr>
              <w:t>Emergency messages are Message Type 2 (Emergency)</w:t>
            </w:r>
            <w:r w:rsidR="000B47D0" w:rsidRPr="00C738D2">
              <w:rPr>
                <w:rFonts w:ascii="Arial" w:hAnsi="Arial" w:cs="Arial"/>
              </w:rPr>
              <w:t>.</w:t>
            </w:r>
          </w:p>
        </w:tc>
      </w:tr>
      <w:tr w:rsidR="002B33A6" w:rsidRPr="00C738D2" w14:paraId="0D98648B" w14:textId="77777777" w:rsidTr="00E21DD9">
        <w:trPr>
          <w:jc w:val="center"/>
        </w:trPr>
        <w:tc>
          <w:tcPr>
            <w:tcW w:w="236" w:type="dxa"/>
          </w:tcPr>
          <w:p w14:paraId="52CEEBE3"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673C410C" w14:textId="5A1F429E" w:rsidR="002B33A6" w:rsidRPr="00C738D2" w:rsidRDefault="002B33A6" w:rsidP="00987D9B">
            <w:pPr>
              <w:numPr>
                <w:ilvl w:val="0"/>
                <w:numId w:val="85"/>
              </w:numPr>
              <w:tabs>
                <w:tab w:val="left" w:pos="1749"/>
              </w:tabs>
              <w:spacing w:before="100" w:after="100"/>
              <w:ind w:left="1749"/>
              <w:rPr>
                <w:rFonts w:ascii="Arial" w:hAnsi="Arial" w:cs="Arial"/>
              </w:rPr>
            </w:pPr>
            <w:r w:rsidRPr="00C738D2">
              <w:rPr>
                <w:rFonts w:ascii="Arial" w:hAnsi="Arial" w:cs="Arial"/>
              </w:rPr>
              <w:t>Messages that require acknowledgement have an ACK Required = 1 on the RTU.</w:t>
            </w:r>
          </w:p>
        </w:tc>
      </w:tr>
      <w:tr w:rsidR="005F4B61" w:rsidRPr="00C738D2" w14:paraId="1156CDD5" w14:textId="77777777" w:rsidTr="00E21DD9">
        <w:trPr>
          <w:jc w:val="center"/>
        </w:trPr>
        <w:tc>
          <w:tcPr>
            <w:tcW w:w="236" w:type="dxa"/>
          </w:tcPr>
          <w:p w14:paraId="2A55F3A7" w14:textId="77777777" w:rsidR="005F4B61" w:rsidRPr="00C738D2" w:rsidRDefault="005F4B61" w:rsidP="008A6D8F">
            <w:pPr>
              <w:pStyle w:val="DocumentText"/>
            </w:pPr>
          </w:p>
        </w:tc>
        <w:tc>
          <w:tcPr>
            <w:tcW w:w="9541" w:type="dxa"/>
          </w:tcPr>
          <w:p w14:paraId="3E710843" w14:textId="77777777" w:rsidR="005F4B61" w:rsidRPr="00C738D2" w:rsidRDefault="005F4B61" w:rsidP="00250CDB">
            <w:pPr>
              <w:pStyle w:val="Heading2"/>
              <w:numPr>
                <w:ilvl w:val="1"/>
                <w:numId w:val="159"/>
              </w:numPr>
              <w:tabs>
                <w:tab w:val="clear" w:pos="720"/>
                <w:tab w:val="num" w:pos="1029"/>
              </w:tabs>
              <w:spacing w:before="160"/>
              <w:ind w:left="1022" w:hanging="360"/>
            </w:pPr>
            <w:bookmarkStart w:id="227" w:name="_Toc53502104"/>
            <w:r w:rsidRPr="00C738D2">
              <w:t>Dispatch Instructions</w:t>
            </w:r>
            <w:bookmarkEnd w:id="227"/>
          </w:p>
        </w:tc>
      </w:tr>
      <w:tr w:rsidR="00340A33" w:rsidRPr="00C738D2" w14:paraId="3B4A7D6A" w14:textId="77777777" w:rsidTr="00CE6C45">
        <w:trPr>
          <w:jc w:val="center"/>
        </w:trPr>
        <w:tc>
          <w:tcPr>
            <w:tcW w:w="236" w:type="dxa"/>
          </w:tcPr>
          <w:p w14:paraId="01D46619" w14:textId="77777777" w:rsidR="00340A33" w:rsidRPr="00C738D2" w:rsidRDefault="00340A33" w:rsidP="00CE6C45">
            <w:pPr>
              <w:spacing w:before="100" w:after="100"/>
              <w:rPr>
                <w:rFonts w:ascii="Arial" w:hAnsi="Arial" w:cs="Arial"/>
              </w:rPr>
            </w:pPr>
          </w:p>
        </w:tc>
        <w:tc>
          <w:tcPr>
            <w:tcW w:w="9541" w:type="dxa"/>
          </w:tcPr>
          <w:p w14:paraId="4C5D8880" w14:textId="65EDA2A5" w:rsidR="00340A33" w:rsidRPr="00C738D2" w:rsidRDefault="00340A33" w:rsidP="00CE6C45">
            <w:pPr>
              <w:spacing w:before="100" w:after="100"/>
              <w:ind w:left="1029"/>
              <w:rPr>
                <w:rFonts w:ascii="Arial" w:hAnsi="Arial" w:cs="Arial"/>
                <w:szCs w:val="24"/>
              </w:rPr>
            </w:pPr>
            <w:r w:rsidRPr="00C738D2">
              <w:rPr>
                <w:rFonts w:ascii="Arial" w:hAnsi="Arial" w:cs="Arial"/>
              </w:rPr>
              <w:t>Dispatch Instructions for DARDs that are part of CSFs are governed by Section VII.C of this OP.  For all other DARDs:</w:t>
            </w:r>
          </w:p>
        </w:tc>
      </w:tr>
      <w:tr w:rsidR="005F4B61" w:rsidRPr="00C738D2" w14:paraId="36DC0CF6" w14:textId="77777777" w:rsidTr="00E21DD9">
        <w:trPr>
          <w:jc w:val="center"/>
        </w:trPr>
        <w:tc>
          <w:tcPr>
            <w:tcW w:w="236" w:type="dxa"/>
          </w:tcPr>
          <w:p w14:paraId="4A230F8A" w14:textId="77777777" w:rsidR="005F4B61" w:rsidRPr="00C738D2" w:rsidRDefault="005F4B61" w:rsidP="008A6D8F">
            <w:pPr>
              <w:pStyle w:val="DocumentText"/>
              <w:rPr>
                <w:rFonts w:ascii="Arial" w:hAnsi="Arial" w:cs="Arial"/>
              </w:rPr>
            </w:pPr>
          </w:p>
        </w:tc>
        <w:tc>
          <w:tcPr>
            <w:tcW w:w="9541" w:type="dxa"/>
          </w:tcPr>
          <w:p w14:paraId="3E17EC96" w14:textId="7802EED2" w:rsidR="005F4B61" w:rsidRPr="00C738D2" w:rsidRDefault="008427F4" w:rsidP="00C82C87">
            <w:pPr>
              <w:numPr>
                <w:ilvl w:val="0"/>
                <w:numId w:val="25"/>
              </w:numPr>
              <w:tabs>
                <w:tab w:val="left" w:pos="1389"/>
              </w:tabs>
              <w:spacing w:before="100" w:after="100"/>
              <w:ind w:left="1389"/>
              <w:rPr>
                <w:rFonts w:ascii="Arial" w:hAnsi="Arial" w:cs="Arial"/>
              </w:rPr>
            </w:pPr>
            <w:r w:rsidRPr="00C738D2">
              <w:rPr>
                <w:rFonts w:ascii="Arial" w:hAnsi="Arial" w:cs="Arial"/>
              </w:rPr>
              <w:t xml:space="preserve">All Dispatch Instructions (Includes </w:t>
            </w:r>
            <w:r w:rsidR="000352AF" w:rsidRPr="00C738D2">
              <w:rPr>
                <w:rFonts w:ascii="Arial" w:hAnsi="Arial" w:cs="Arial"/>
              </w:rPr>
              <w:t>n</w:t>
            </w:r>
            <w:r w:rsidRPr="00C738D2">
              <w:rPr>
                <w:rFonts w:ascii="Arial" w:hAnsi="Arial" w:cs="Arial"/>
              </w:rPr>
              <w:t xml:space="preserve">ormal and </w:t>
            </w:r>
            <w:r w:rsidR="000352AF" w:rsidRPr="00C738D2">
              <w:rPr>
                <w:rFonts w:ascii="Arial" w:hAnsi="Arial" w:cs="Arial"/>
              </w:rPr>
              <w:t>e</w:t>
            </w:r>
            <w:r w:rsidRPr="00C738D2">
              <w:rPr>
                <w:rFonts w:ascii="Arial" w:hAnsi="Arial" w:cs="Arial"/>
              </w:rPr>
              <w:t>mergency)</w:t>
            </w:r>
          </w:p>
        </w:tc>
      </w:tr>
      <w:tr w:rsidR="005F4B61" w:rsidRPr="00C738D2" w14:paraId="32E0DC23" w14:textId="77777777" w:rsidTr="00E21DD9">
        <w:trPr>
          <w:jc w:val="center"/>
        </w:trPr>
        <w:tc>
          <w:tcPr>
            <w:tcW w:w="236" w:type="dxa"/>
          </w:tcPr>
          <w:p w14:paraId="32EA045F" w14:textId="77777777" w:rsidR="005F4B61" w:rsidRPr="00C738D2" w:rsidRDefault="005F4B61" w:rsidP="00987D9B">
            <w:pPr>
              <w:numPr>
                <w:ilvl w:val="0"/>
                <w:numId w:val="85"/>
              </w:numPr>
              <w:tabs>
                <w:tab w:val="left" w:pos="1749"/>
              </w:tabs>
              <w:spacing w:before="100" w:after="100"/>
              <w:ind w:left="1749"/>
              <w:rPr>
                <w:rFonts w:ascii="Arial" w:hAnsi="Arial" w:cs="Arial"/>
              </w:rPr>
            </w:pPr>
          </w:p>
        </w:tc>
        <w:tc>
          <w:tcPr>
            <w:tcW w:w="9541" w:type="dxa"/>
          </w:tcPr>
          <w:p w14:paraId="56B68388" w14:textId="4EE0E64B" w:rsidR="005F4B61" w:rsidRPr="00C738D2" w:rsidRDefault="008427F4" w:rsidP="00E7121D">
            <w:pPr>
              <w:numPr>
                <w:ilvl w:val="0"/>
                <w:numId w:val="86"/>
              </w:numPr>
              <w:tabs>
                <w:tab w:val="left" w:pos="1749"/>
              </w:tabs>
              <w:spacing w:before="100" w:after="100"/>
              <w:ind w:left="1749"/>
              <w:rPr>
                <w:rFonts w:ascii="Arial" w:hAnsi="Arial" w:cs="Arial"/>
              </w:rPr>
            </w:pPr>
            <w:r w:rsidRPr="00C738D2">
              <w:rPr>
                <w:rFonts w:ascii="Arial" w:hAnsi="Arial" w:cs="Arial"/>
              </w:rPr>
              <w:t xml:space="preserve">If a DE is </w:t>
            </w:r>
            <w:r w:rsidRPr="00C738D2">
              <w:rPr>
                <w:rFonts w:ascii="Arial" w:hAnsi="Arial" w:cs="Arial"/>
                <w:b/>
              </w:rPr>
              <w:t>not</w:t>
            </w:r>
            <w:r w:rsidRPr="00C738D2">
              <w:rPr>
                <w:rFonts w:ascii="Arial" w:hAnsi="Arial" w:cs="Arial"/>
              </w:rPr>
              <w:t xml:space="preserve"> capable of controlling the consumption of energy in accordance with its Offer Data, the DE </w:t>
            </w:r>
            <w:r w:rsidR="007E4138" w:rsidRPr="00C738D2">
              <w:rPr>
                <w:rFonts w:ascii="Arial" w:hAnsi="Arial" w:cs="Arial"/>
              </w:rPr>
              <w:t>shall</w:t>
            </w:r>
            <w:r w:rsidRPr="00C738D2">
              <w:rPr>
                <w:rFonts w:ascii="Arial" w:hAnsi="Arial" w:cs="Arial"/>
              </w:rPr>
              <w:t xml:space="preserve"> notify the ISO System </w:t>
            </w:r>
            <w:r w:rsidRPr="00C738D2">
              <w:rPr>
                <w:rFonts w:ascii="Arial" w:hAnsi="Arial" w:cs="Arial"/>
              </w:rPr>
              <w:lastRenderedPageBreak/>
              <w:t>Operators.  Efforts should be made to forecast DARD capabilities based on daily local conditions and submit those parameters appropriately.</w:t>
            </w:r>
          </w:p>
        </w:tc>
      </w:tr>
      <w:tr w:rsidR="008427F4" w:rsidRPr="00C738D2" w14:paraId="6A18E9AB" w14:textId="77777777" w:rsidTr="00E21DD9">
        <w:trPr>
          <w:jc w:val="center"/>
        </w:trPr>
        <w:tc>
          <w:tcPr>
            <w:tcW w:w="236" w:type="dxa"/>
          </w:tcPr>
          <w:p w14:paraId="7769FB7C" w14:textId="77777777" w:rsidR="008427F4" w:rsidRPr="00C738D2" w:rsidRDefault="008427F4" w:rsidP="008A6D8F">
            <w:pPr>
              <w:pStyle w:val="DocumentText"/>
              <w:rPr>
                <w:rFonts w:ascii="Arial" w:hAnsi="Arial" w:cs="Arial"/>
              </w:rPr>
            </w:pPr>
          </w:p>
        </w:tc>
        <w:tc>
          <w:tcPr>
            <w:tcW w:w="9541" w:type="dxa"/>
          </w:tcPr>
          <w:p w14:paraId="37E1BCE8" w14:textId="77777777" w:rsidR="008427F4" w:rsidRPr="00C738D2" w:rsidRDefault="008427F4" w:rsidP="00C82C87">
            <w:pPr>
              <w:numPr>
                <w:ilvl w:val="0"/>
                <w:numId w:val="25"/>
              </w:numPr>
              <w:tabs>
                <w:tab w:val="left" w:pos="1389"/>
              </w:tabs>
              <w:spacing w:before="100" w:after="100"/>
              <w:ind w:left="1389"/>
              <w:rPr>
                <w:rFonts w:ascii="Arial" w:hAnsi="Arial" w:cs="Arial"/>
              </w:rPr>
            </w:pPr>
            <w:r w:rsidRPr="00C738D2">
              <w:rPr>
                <w:rFonts w:ascii="Arial" w:hAnsi="Arial" w:cs="Arial"/>
              </w:rPr>
              <w:t>Normal Dispatch Instructions</w:t>
            </w:r>
          </w:p>
        </w:tc>
      </w:tr>
      <w:tr w:rsidR="005F4B61" w:rsidRPr="00C738D2" w14:paraId="375524FD" w14:textId="77777777" w:rsidTr="00E21DD9">
        <w:trPr>
          <w:jc w:val="center"/>
        </w:trPr>
        <w:tc>
          <w:tcPr>
            <w:tcW w:w="236" w:type="dxa"/>
          </w:tcPr>
          <w:p w14:paraId="58C939B5" w14:textId="77777777" w:rsidR="005F4B61" w:rsidRPr="00C738D2" w:rsidRDefault="005F4B61" w:rsidP="00987D9B">
            <w:pPr>
              <w:numPr>
                <w:ilvl w:val="0"/>
                <w:numId w:val="86"/>
              </w:numPr>
              <w:tabs>
                <w:tab w:val="left" w:pos="1749"/>
              </w:tabs>
              <w:spacing w:before="100" w:after="100"/>
              <w:ind w:left="1749"/>
              <w:rPr>
                <w:rFonts w:ascii="Arial" w:hAnsi="Arial" w:cs="Arial"/>
              </w:rPr>
            </w:pPr>
          </w:p>
        </w:tc>
        <w:tc>
          <w:tcPr>
            <w:tcW w:w="9541" w:type="dxa"/>
          </w:tcPr>
          <w:p w14:paraId="3AB7C6DF" w14:textId="0DA99AAF" w:rsidR="005F4B61" w:rsidRPr="00C738D2" w:rsidRDefault="008427F4" w:rsidP="007E4138">
            <w:pPr>
              <w:numPr>
                <w:ilvl w:val="0"/>
                <w:numId w:val="87"/>
              </w:numPr>
              <w:tabs>
                <w:tab w:val="left" w:pos="1749"/>
              </w:tabs>
              <w:spacing w:before="100" w:after="100"/>
              <w:ind w:left="1749"/>
              <w:rPr>
                <w:rFonts w:ascii="Arial" w:hAnsi="Arial" w:cs="Arial"/>
              </w:rPr>
            </w:pPr>
            <w:r w:rsidRPr="00C738D2">
              <w:rPr>
                <w:rFonts w:ascii="Arial" w:hAnsi="Arial" w:cs="Arial"/>
              </w:rPr>
              <w:t>Normal Dispatch Instructions are transmitted electronically to each DE every five minutes or less, depending on system conditions.</w:t>
            </w:r>
          </w:p>
        </w:tc>
      </w:tr>
      <w:tr w:rsidR="008427F4" w:rsidRPr="00C738D2" w14:paraId="3A199459" w14:textId="77777777" w:rsidTr="00E21DD9">
        <w:trPr>
          <w:jc w:val="center"/>
        </w:trPr>
        <w:tc>
          <w:tcPr>
            <w:tcW w:w="236" w:type="dxa"/>
          </w:tcPr>
          <w:p w14:paraId="5878DECB" w14:textId="77777777" w:rsidR="008427F4" w:rsidRPr="00C738D2" w:rsidRDefault="008427F4" w:rsidP="00987D9B">
            <w:pPr>
              <w:numPr>
                <w:ilvl w:val="0"/>
                <w:numId w:val="87"/>
              </w:numPr>
              <w:tabs>
                <w:tab w:val="left" w:pos="1749"/>
              </w:tabs>
              <w:spacing w:before="100" w:after="100"/>
              <w:ind w:left="1749"/>
              <w:rPr>
                <w:rFonts w:ascii="Arial" w:hAnsi="Arial" w:cs="Arial"/>
              </w:rPr>
            </w:pPr>
          </w:p>
        </w:tc>
        <w:tc>
          <w:tcPr>
            <w:tcW w:w="9541" w:type="dxa"/>
          </w:tcPr>
          <w:p w14:paraId="3007E644" w14:textId="15CEAF3C" w:rsidR="008427F4" w:rsidRPr="00C738D2" w:rsidRDefault="008427F4" w:rsidP="00E7121D">
            <w:pPr>
              <w:numPr>
                <w:ilvl w:val="0"/>
                <w:numId w:val="88"/>
              </w:numPr>
              <w:tabs>
                <w:tab w:val="left" w:pos="1749"/>
              </w:tabs>
              <w:spacing w:before="100" w:after="100"/>
              <w:ind w:left="1749"/>
              <w:rPr>
                <w:rFonts w:ascii="Arial" w:hAnsi="Arial" w:cs="Arial"/>
              </w:rPr>
            </w:pPr>
            <w:r w:rsidRPr="00C738D2">
              <w:rPr>
                <w:rFonts w:ascii="Arial" w:hAnsi="Arial" w:cs="Arial"/>
              </w:rPr>
              <w:t>Compliance with the Dispatch Instruction is required in accordance with Offer Data without delay.  Dispatch Instructions below Minimum Consumption Limit or above Maximum Consumption Limit shall be followed at the discretion of the DE, in cooperation with ISO System Operators.</w:t>
            </w:r>
          </w:p>
        </w:tc>
      </w:tr>
      <w:tr w:rsidR="008427F4" w:rsidRPr="00C738D2" w14:paraId="7DB942F5" w14:textId="77777777" w:rsidTr="00E21DD9">
        <w:trPr>
          <w:jc w:val="center"/>
        </w:trPr>
        <w:tc>
          <w:tcPr>
            <w:tcW w:w="236" w:type="dxa"/>
          </w:tcPr>
          <w:p w14:paraId="025CE56A" w14:textId="77777777" w:rsidR="008427F4" w:rsidRPr="00C738D2" w:rsidRDefault="008427F4" w:rsidP="00987D9B">
            <w:pPr>
              <w:numPr>
                <w:ilvl w:val="0"/>
                <w:numId w:val="87"/>
              </w:numPr>
              <w:tabs>
                <w:tab w:val="left" w:pos="1749"/>
              </w:tabs>
              <w:spacing w:before="100" w:after="100"/>
              <w:ind w:left="1749"/>
              <w:rPr>
                <w:rFonts w:ascii="Arial" w:hAnsi="Arial" w:cs="Arial"/>
              </w:rPr>
            </w:pPr>
          </w:p>
        </w:tc>
        <w:tc>
          <w:tcPr>
            <w:tcW w:w="9541" w:type="dxa"/>
          </w:tcPr>
          <w:p w14:paraId="40D9C722" w14:textId="3274E63D" w:rsidR="008427F4" w:rsidRPr="00C738D2" w:rsidRDefault="008427F4" w:rsidP="00987D9B">
            <w:pPr>
              <w:numPr>
                <w:ilvl w:val="0"/>
                <w:numId w:val="88"/>
              </w:numPr>
              <w:tabs>
                <w:tab w:val="left" w:pos="1749"/>
              </w:tabs>
              <w:spacing w:before="100" w:after="100"/>
              <w:ind w:left="1749"/>
              <w:rPr>
                <w:rFonts w:ascii="Arial" w:hAnsi="Arial" w:cs="Arial"/>
              </w:rPr>
            </w:pPr>
            <w:r w:rsidRPr="00C738D2">
              <w:rPr>
                <w:rFonts w:ascii="Arial" w:hAnsi="Arial" w:cs="Arial"/>
              </w:rPr>
              <w:t xml:space="preserve">Under </w:t>
            </w:r>
            <w:r w:rsidR="00A779C3" w:rsidRPr="00C738D2">
              <w:rPr>
                <w:rFonts w:ascii="Arial" w:hAnsi="Arial" w:cs="Arial"/>
              </w:rPr>
              <w:t>n</w:t>
            </w:r>
            <w:r w:rsidRPr="00C738D2">
              <w:rPr>
                <w:rFonts w:ascii="Arial" w:hAnsi="Arial" w:cs="Arial"/>
              </w:rPr>
              <w:t xml:space="preserve">ormal Dispatch Instructions, voice communications to the ISO </w:t>
            </w:r>
            <w:r w:rsidR="000A2C71" w:rsidRPr="00C738D2">
              <w:rPr>
                <w:rFonts w:ascii="Arial" w:hAnsi="Arial" w:cs="Arial"/>
              </w:rPr>
              <w:t>c</w:t>
            </w:r>
            <w:r w:rsidRPr="00C738D2">
              <w:rPr>
                <w:rFonts w:ascii="Arial" w:hAnsi="Arial" w:cs="Arial"/>
              </w:rPr>
              <w:t xml:space="preserve">ontrol </w:t>
            </w:r>
            <w:r w:rsidR="000A2C71" w:rsidRPr="00C738D2">
              <w:rPr>
                <w:rFonts w:ascii="Arial" w:hAnsi="Arial" w:cs="Arial"/>
              </w:rPr>
              <w:t>r</w:t>
            </w:r>
            <w:r w:rsidRPr="00C738D2">
              <w:rPr>
                <w:rFonts w:ascii="Arial" w:hAnsi="Arial" w:cs="Arial"/>
              </w:rPr>
              <w:t>oom related to the Dispatch Instructions should be limited to only those pertaining to clarifying the Dispatch Instructions.</w:t>
            </w:r>
          </w:p>
        </w:tc>
      </w:tr>
      <w:tr w:rsidR="008427F4" w:rsidRPr="00C738D2" w14:paraId="7A61D19A" w14:textId="77777777" w:rsidTr="00E21DD9">
        <w:trPr>
          <w:jc w:val="center"/>
        </w:trPr>
        <w:tc>
          <w:tcPr>
            <w:tcW w:w="236" w:type="dxa"/>
          </w:tcPr>
          <w:p w14:paraId="474ABF84" w14:textId="77777777" w:rsidR="008427F4" w:rsidRPr="00C738D2" w:rsidRDefault="008427F4" w:rsidP="008A6D8F">
            <w:pPr>
              <w:pStyle w:val="DocumentText"/>
              <w:rPr>
                <w:rFonts w:ascii="Arial" w:hAnsi="Arial" w:cs="Arial"/>
              </w:rPr>
            </w:pPr>
          </w:p>
        </w:tc>
        <w:tc>
          <w:tcPr>
            <w:tcW w:w="9541" w:type="dxa"/>
          </w:tcPr>
          <w:p w14:paraId="19A2173A" w14:textId="77777777" w:rsidR="008427F4" w:rsidRPr="00C738D2" w:rsidRDefault="008427F4" w:rsidP="00C82C87">
            <w:pPr>
              <w:numPr>
                <w:ilvl w:val="0"/>
                <w:numId w:val="25"/>
              </w:numPr>
              <w:tabs>
                <w:tab w:val="left" w:pos="1389"/>
              </w:tabs>
              <w:spacing w:before="100" w:after="100"/>
              <w:ind w:left="1389"/>
              <w:rPr>
                <w:rFonts w:ascii="Arial" w:hAnsi="Arial" w:cs="Arial"/>
              </w:rPr>
            </w:pPr>
            <w:r w:rsidRPr="00C738D2">
              <w:rPr>
                <w:rFonts w:ascii="Arial" w:hAnsi="Arial" w:cs="Arial"/>
              </w:rPr>
              <w:t>Emergency Dispatch Instructions</w:t>
            </w:r>
          </w:p>
        </w:tc>
      </w:tr>
      <w:tr w:rsidR="008427F4" w:rsidRPr="00C738D2" w14:paraId="22F9BA13" w14:textId="77777777" w:rsidTr="00E21DD9">
        <w:trPr>
          <w:jc w:val="center"/>
        </w:trPr>
        <w:tc>
          <w:tcPr>
            <w:tcW w:w="236" w:type="dxa"/>
          </w:tcPr>
          <w:p w14:paraId="15B2F05E" w14:textId="77777777" w:rsidR="008427F4" w:rsidRPr="00C738D2" w:rsidRDefault="008427F4" w:rsidP="00987D9B">
            <w:pPr>
              <w:numPr>
                <w:ilvl w:val="0"/>
                <w:numId w:val="87"/>
              </w:numPr>
              <w:tabs>
                <w:tab w:val="left" w:pos="1749"/>
              </w:tabs>
              <w:spacing w:before="100" w:after="100"/>
              <w:ind w:left="1749"/>
              <w:rPr>
                <w:rFonts w:ascii="Arial" w:hAnsi="Arial" w:cs="Arial"/>
              </w:rPr>
            </w:pPr>
          </w:p>
        </w:tc>
        <w:tc>
          <w:tcPr>
            <w:tcW w:w="9541" w:type="dxa"/>
          </w:tcPr>
          <w:p w14:paraId="0CBBFD86" w14:textId="66194147" w:rsidR="008427F4" w:rsidRPr="00C738D2" w:rsidRDefault="008427F4" w:rsidP="007E4138">
            <w:pPr>
              <w:numPr>
                <w:ilvl w:val="0"/>
                <w:numId w:val="89"/>
              </w:numPr>
              <w:tabs>
                <w:tab w:val="left" w:pos="1749"/>
              </w:tabs>
              <w:spacing w:before="100" w:after="100"/>
              <w:ind w:left="1749"/>
              <w:rPr>
                <w:rFonts w:ascii="Arial" w:hAnsi="Arial" w:cs="Arial"/>
              </w:rPr>
            </w:pPr>
            <w:r w:rsidRPr="00C738D2">
              <w:rPr>
                <w:rFonts w:ascii="Arial" w:hAnsi="Arial" w:cs="Arial"/>
              </w:rPr>
              <w:t>Emergency messages will be issued by the ISO System Operators when an emergency issue requires an immediate response by DARDs outside of the normal dispatch protocol.</w:t>
            </w:r>
          </w:p>
        </w:tc>
      </w:tr>
      <w:tr w:rsidR="008427F4" w:rsidRPr="00C738D2" w14:paraId="03E63984" w14:textId="77777777" w:rsidTr="00E21DD9">
        <w:trPr>
          <w:jc w:val="center"/>
        </w:trPr>
        <w:tc>
          <w:tcPr>
            <w:tcW w:w="236" w:type="dxa"/>
          </w:tcPr>
          <w:p w14:paraId="61642DD0" w14:textId="77777777" w:rsidR="008427F4" w:rsidRPr="00C738D2" w:rsidRDefault="008427F4" w:rsidP="00987D9B">
            <w:pPr>
              <w:numPr>
                <w:ilvl w:val="0"/>
                <w:numId w:val="89"/>
              </w:numPr>
              <w:tabs>
                <w:tab w:val="left" w:pos="1749"/>
              </w:tabs>
              <w:spacing w:before="100" w:after="100"/>
              <w:ind w:left="1749"/>
              <w:rPr>
                <w:rFonts w:ascii="Arial" w:hAnsi="Arial" w:cs="Arial"/>
              </w:rPr>
            </w:pPr>
          </w:p>
        </w:tc>
        <w:tc>
          <w:tcPr>
            <w:tcW w:w="9541" w:type="dxa"/>
          </w:tcPr>
          <w:p w14:paraId="5B3E6645" w14:textId="42988AA3" w:rsidR="008427F4" w:rsidRPr="00C738D2" w:rsidRDefault="008427F4" w:rsidP="007E4138">
            <w:pPr>
              <w:numPr>
                <w:ilvl w:val="0"/>
                <w:numId w:val="90"/>
              </w:numPr>
              <w:tabs>
                <w:tab w:val="left" w:pos="1749"/>
              </w:tabs>
              <w:spacing w:before="100" w:after="100"/>
              <w:ind w:left="1749"/>
              <w:rPr>
                <w:rFonts w:ascii="Arial" w:hAnsi="Arial" w:cs="Arial"/>
              </w:rPr>
            </w:pPr>
            <w:r w:rsidRPr="00C738D2">
              <w:rPr>
                <w:rFonts w:ascii="Arial" w:hAnsi="Arial" w:cs="Arial"/>
              </w:rPr>
              <w:t>Emergency Dispatch Instructions are transmitted electronically to each DE every five minutes or less, depending on system conditions.</w:t>
            </w:r>
          </w:p>
        </w:tc>
      </w:tr>
      <w:tr w:rsidR="008427F4" w:rsidRPr="00C738D2" w14:paraId="16932789" w14:textId="77777777" w:rsidTr="00E21DD9">
        <w:trPr>
          <w:jc w:val="center"/>
        </w:trPr>
        <w:tc>
          <w:tcPr>
            <w:tcW w:w="236" w:type="dxa"/>
          </w:tcPr>
          <w:p w14:paraId="32392544" w14:textId="77777777" w:rsidR="008427F4" w:rsidRPr="00C738D2" w:rsidRDefault="008427F4" w:rsidP="00987D9B">
            <w:pPr>
              <w:numPr>
                <w:ilvl w:val="0"/>
                <w:numId w:val="90"/>
              </w:numPr>
              <w:tabs>
                <w:tab w:val="left" w:pos="1749"/>
              </w:tabs>
              <w:spacing w:before="100" w:after="100"/>
              <w:ind w:left="1749"/>
              <w:rPr>
                <w:rFonts w:ascii="Arial" w:hAnsi="Arial" w:cs="Arial"/>
              </w:rPr>
            </w:pPr>
          </w:p>
        </w:tc>
        <w:tc>
          <w:tcPr>
            <w:tcW w:w="9541" w:type="dxa"/>
          </w:tcPr>
          <w:p w14:paraId="555770E7" w14:textId="49B186D4" w:rsidR="008427F4" w:rsidRPr="00C738D2" w:rsidRDefault="008427F4" w:rsidP="00A779C3">
            <w:pPr>
              <w:numPr>
                <w:ilvl w:val="0"/>
                <w:numId w:val="91"/>
              </w:numPr>
              <w:tabs>
                <w:tab w:val="left" w:pos="1749"/>
              </w:tabs>
              <w:spacing w:before="100" w:after="100"/>
              <w:ind w:left="1749"/>
              <w:rPr>
                <w:rFonts w:ascii="Arial" w:hAnsi="Arial" w:cs="Arial"/>
              </w:rPr>
            </w:pPr>
            <w:r w:rsidRPr="00C738D2">
              <w:rPr>
                <w:rFonts w:ascii="Arial" w:hAnsi="Arial" w:cs="Arial"/>
              </w:rPr>
              <w:t xml:space="preserve">Emergency messages shall be acknowledged by the DE within </w:t>
            </w:r>
            <w:r w:rsidR="00EF4315" w:rsidRPr="00C738D2">
              <w:rPr>
                <w:rFonts w:ascii="Arial" w:hAnsi="Arial" w:cs="Arial"/>
              </w:rPr>
              <w:t>sixty (</w:t>
            </w:r>
            <w:r w:rsidRPr="00C738D2">
              <w:rPr>
                <w:rFonts w:ascii="Arial" w:hAnsi="Arial" w:cs="Arial"/>
              </w:rPr>
              <w:t>60</w:t>
            </w:r>
            <w:r w:rsidR="00EF4315" w:rsidRPr="00C738D2">
              <w:rPr>
                <w:rFonts w:ascii="Arial" w:hAnsi="Arial" w:cs="Arial"/>
              </w:rPr>
              <w:t>)</w:t>
            </w:r>
            <w:r w:rsidRPr="00C738D2">
              <w:rPr>
                <w:rFonts w:ascii="Arial" w:hAnsi="Arial" w:cs="Arial"/>
              </w:rPr>
              <w:t xml:space="preserve"> seconds of the receipt of the message.  This item may be waived on a case</w:t>
            </w:r>
            <w:r w:rsidR="000A2C71" w:rsidRPr="00C738D2">
              <w:rPr>
                <w:rFonts w:ascii="Arial" w:hAnsi="Arial" w:cs="Arial"/>
              </w:rPr>
              <w:t>-</w:t>
            </w:r>
            <w:r w:rsidRPr="00C738D2">
              <w:rPr>
                <w:rFonts w:ascii="Arial" w:hAnsi="Arial" w:cs="Arial"/>
              </w:rPr>
              <w:t>by</w:t>
            </w:r>
            <w:r w:rsidR="000A2C71" w:rsidRPr="00C738D2">
              <w:rPr>
                <w:rFonts w:ascii="Arial" w:hAnsi="Arial" w:cs="Arial"/>
              </w:rPr>
              <w:t>-</w:t>
            </w:r>
            <w:r w:rsidRPr="00C738D2">
              <w:rPr>
                <w:rFonts w:ascii="Arial" w:hAnsi="Arial" w:cs="Arial"/>
              </w:rPr>
              <w:t xml:space="preserve">case basis by ISO.  This acknowledgement requires physical action by staff at the DE.  Acknowledgement of the </w:t>
            </w:r>
            <w:r w:rsidR="000352AF" w:rsidRPr="00C738D2">
              <w:rPr>
                <w:rFonts w:ascii="Arial" w:hAnsi="Arial" w:cs="Arial"/>
              </w:rPr>
              <w:t>e</w:t>
            </w:r>
            <w:r w:rsidRPr="00C738D2">
              <w:rPr>
                <w:rFonts w:ascii="Arial" w:hAnsi="Arial" w:cs="Arial"/>
              </w:rPr>
              <w:t>mergency message shall indicate the DE intent to</w:t>
            </w:r>
            <w:r w:rsidR="0064097B" w:rsidRPr="00C738D2">
              <w:rPr>
                <w:rFonts w:ascii="Arial" w:hAnsi="Arial" w:cs="Arial"/>
              </w:rPr>
              <w:t xml:space="preserve"> immediately comply with Dispatch </w:t>
            </w:r>
            <w:r w:rsidR="001A7E1F" w:rsidRPr="00C738D2">
              <w:rPr>
                <w:rFonts w:ascii="Arial" w:hAnsi="Arial" w:cs="Arial"/>
              </w:rPr>
              <w:t>I</w:t>
            </w:r>
            <w:r w:rsidR="0064097B" w:rsidRPr="00C738D2">
              <w:rPr>
                <w:rFonts w:ascii="Arial" w:hAnsi="Arial" w:cs="Arial"/>
              </w:rPr>
              <w:t>nstruction</w:t>
            </w:r>
            <w:r w:rsidR="000B47D0" w:rsidRPr="00C738D2">
              <w:rPr>
                <w:rFonts w:ascii="Arial" w:hAnsi="Arial" w:cs="Arial"/>
              </w:rPr>
              <w:t>.</w:t>
            </w:r>
          </w:p>
        </w:tc>
      </w:tr>
      <w:tr w:rsidR="008427F4" w:rsidRPr="00C738D2" w14:paraId="111DA1C9" w14:textId="77777777" w:rsidTr="00E21DD9">
        <w:trPr>
          <w:jc w:val="center"/>
        </w:trPr>
        <w:tc>
          <w:tcPr>
            <w:tcW w:w="236" w:type="dxa"/>
          </w:tcPr>
          <w:p w14:paraId="26606F8A" w14:textId="77777777" w:rsidR="008427F4" w:rsidRPr="00C738D2" w:rsidRDefault="008427F4" w:rsidP="00987D9B">
            <w:pPr>
              <w:numPr>
                <w:ilvl w:val="0"/>
                <w:numId w:val="91"/>
              </w:numPr>
              <w:tabs>
                <w:tab w:val="left" w:pos="1749"/>
              </w:tabs>
              <w:spacing w:before="100" w:after="100"/>
              <w:ind w:left="1749"/>
              <w:rPr>
                <w:rFonts w:ascii="Arial" w:hAnsi="Arial" w:cs="Arial"/>
              </w:rPr>
            </w:pPr>
          </w:p>
        </w:tc>
        <w:tc>
          <w:tcPr>
            <w:tcW w:w="9541" w:type="dxa"/>
          </w:tcPr>
          <w:p w14:paraId="5CA3C085" w14:textId="5AD6A86E" w:rsidR="008427F4" w:rsidRPr="00C738D2" w:rsidRDefault="008427F4" w:rsidP="00E7121D">
            <w:pPr>
              <w:numPr>
                <w:ilvl w:val="0"/>
                <w:numId w:val="92"/>
              </w:numPr>
              <w:tabs>
                <w:tab w:val="left" w:pos="1749"/>
              </w:tabs>
              <w:spacing w:before="100" w:after="100"/>
              <w:ind w:left="1749"/>
              <w:rPr>
                <w:rFonts w:ascii="Arial" w:hAnsi="Arial" w:cs="Arial"/>
              </w:rPr>
            </w:pPr>
            <w:r w:rsidRPr="00C738D2">
              <w:rPr>
                <w:rFonts w:ascii="Arial" w:hAnsi="Arial" w:cs="Arial"/>
              </w:rPr>
              <w:t>Emergency Dispatch Instructions shall be followed in accordance with Offer Data without delay.  Dispatch Instructions below Minimum Consumption Limit or above Maximum Consumption Limit shall be coordinated with the ISO System Operators.</w:t>
            </w:r>
          </w:p>
        </w:tc>
      </w:tr>
      <w:tr w:rsidR="008427F4" w:rsidRPr="00C738D2" w14:paraId="3F0B49BA" w14:textId="77777777" w:rsidTr="00E21DD9">
        <w:trPr>
          <w:trHeight w:val="468"/>
          <w:jc w:val="center"/>
        </w:trPr>
        <w:tc>
          <w:tcPr>
            <w:tcW w:w="236" w:type="dxa"/>
          </w:tcPr>
          <w:p w14:paraId="38D44BF9" w14:textId="77777777" w:rsidR="008427F4" w:rsidRPr="00C738D2" w:rsidRDefault="008427F4" w:rsidP="00987D9B">
            <w:pPr>
              <w:numPr>
                <w:ilvl w:val="0"/>
                <w:numId w:val="92"/>
              </w:numPr>
              <w:tabs>
                <w:tab w:val="left" w:pos="1749"/>
              </w:tabs>
              <w:spacing w:before="100" w:after="100"/>
              <w:ind w:left="1749"/>
              <w:rPr>
                <w:rFonts w:ascii="Arial" w:hAnsi="Arial" w:cs="Arial"/>
              </w:rPr>
            </w:pPr>
          </w:p>
        </w:tc>
        <w:tc>
          <w:tcPr>
            <w:tcW w:w="9541" w:type="dxa"/>
          </w:tcPr>
          <w:p w14:paraId="437372E3" w14:textId="470D6636" w:rsidR="008427F4" w:rsidRPr="00C738D2" w:rsidRDefault="008427F4" w:rsidP="000A2C71">
            <w:pPr>
              <w:numPr>
                <w:ilvl w:val="0"/>
                <w:numId w:val="93"/>
              </w:numPr>
              <w:tabs>
                <w:tab w:val="left" w:pos="1749"/>
              </w:tabs>
              <w:spacing w:before="100" w:after="100"/>
              <w:ind w:left="1749"/>
              <w:rPr>
                <w:rFonts w:ascii="Arial" w:hAnsi="Arial" w:cs="Arial"/>
              </w:rPr>
            </w:pPr>
            <w:r w:rsidRPr="00C738D2">
              <w:rPr>
                <w:rFonts w:ascii="Arial" w:hAnsi="Arial" w:cs="Arial"/>
              </w:rPr>
              <w:t xml:space="preserve">In an emergency, DARDs will receive an </w:t>
            </w:r>
            <w:r w:rsidR="001A7E1F" w:rsidRPr="00C738D2">
              <w:rPr>
                <w:rFonts w:ascii="Arial" w:hAnsi="Arial" w:cs="Arial"/>
              </w:rPr>
              <w:t>e</w:t>
            </w:r>
            <w:r w:rsidRPr="00C738D2">
              <w:rPr>
                <w:rFonts w:ascii="Arial" w:hAnsi="Arial" w:cs="Arial"/>
              </w:rPr>
              <w:t xml:space="preserve">mergency message in lieu of a </w:t>
            </w:r>
            <w:r w:rsidR="00E55331" w:rsidRPr="00C738D2">
              <w:rPr>
                <w:rFonts w:ascii="Arial" w:hAnsi="Arial" w:cs="Arial"/>
              </w:rPr>
              <w:t>s</w:t>
            </w:r>
            <w:r w:rsidRPr="00C738D2">
              <w:rPr>
                <w:rFonts w:ascii="Arial" w:hAnsi="Arial" w:cs="Arial"/>
              </w:rPr>
              <w:t>hut</w:t>
            </w:r>
            <w:r w:rsidR="00E55331" w:rsidRPr="00C738D2">
              <w:rPr>
                <w:rFonts w:ascii="Arial" w:hAnsi="Arial" w:cs="Arial"/>
              </w:rPr>
              <w:t>d</w:t>
            </w:r>
            <w:r w:rsidRPr="00C738D2">
              <w:rPr>
                <w:rFonts w:ascii="Arial" w:hAnsi="Arial" w:cs="Arial"/>
              </w:rPr>
              <w:t xml:space="preserve">own message.  The DDP that accompanies the </w:t>
            </w:r>
            <w:r w:rsidR="000352AF" w:rsidRPr="00C738D2">
              <w:rPr>
                <w:rFonts w:ascii="Arial" w:hAnsi="Arial" w:cs="Arial"/>
              </w:rPr>
              <w:t>e</w:t>
            </w:r>
            <w:r w:rsidRPr="00C738D2">
              <w:rPr>
                <w:rFonts w:ascii="Arial" w:hAnsi="Arial" w:cs="Arial"/>
              </w:rPr>
              <w:t xml:space="preserve">mergency message dictates the desired response from the DARD.  The DE </w:t>
            </w:r>
            <w:r w:rsidR="000A2C71" w:rsidRPr="00C738D2">
              <w:rPr>
                <w:rFonts w:ascii="Arial" w:hAnsi="Arial" w:cs="Arial"/>
              </w:rPr>
              <w:t xml:space="preserve">shall </w:t>
            </w:r>
            <w:r w:rsidRPr="00C738D2">
              <w:rPr>
                <w:rFonts w:ascii="Arial" w:hAnsi="Arial" w:cs="Arial"/>
              </w:rPr>
              <w:t xml:space="preserve">take action to </w:t>
            </w:r>
            <w:r w:rsidR="00E44BD6" w:rsidRPr="00C738D2">
              <w:rPr>
                <w:rFonts w:ascii="Arial" w:hAnsi="Arial" w:cs="Arial"/>
              </w:rPr>
              <w:t>comply</w:t>
            </w:r>
            <w:r w:rsidRPr="00C738D2">
              <w:rPr>
                <w:rFonts w:ascii="Arial" w:hAnsi="Arial" w:cs="Arial"/>
              </w:rPr>
              <w:t xml:space="preserve"> with the Dispatch Instructions.</w:t>
            </w:r>
          </w:p>
        </w:tc>
      </w:tr>
      <w:tr w:rsidR="008427F4" w:rsidRPr="00C738D2" w14:paraId="60D688F9" w14:textId="77777777" w:rsidTr="00E21DD9">
        <w:trPr>
          <w:jc w:val="center"/>
        </w:trPr>
        <w:tc>
          <w:tcPr>
            <w:tcW w:w="236" w:type="dxa"/>
          </w:tcPr>
          <w:p w14:paraId="2F18478D" w14:textId="77777777" w:rsidR="008427F4" w:rsidRPr="00C738D2" w:rsidRDefault="008427F4" w:rsidP="00B00248">
            <w:pPr>
              <w:numPr>
                <w:ilvl w:val="0"/>
                <w:numId w:val="93"/>
              </w:numPr>
              <w:tabs>
                <w:tab w:val="left" w:pos="1749"/>
              </w:tabs>
              <w:spacing w:before="100" w:after="100"/>
              <w:ind w:left="1749"/>
              <w:rPr>
                <w:rFonts w:ascii="Arial" w:hAnsi="Arial" w:cs="Arial"/>
              </w:rPr>
            </w:pPr>
          </w:p>
        </w:tc>
        <w:tc>
          <w:tcPr>
            <w:tcW w:w="9541" w:type="dxa"/>
          </w:tcPr>
          <w:p w14:paraId="517DC40A" w14:textId="17E31B3C" w:rsidR="008427F4" w:rsidRPr="00C738D2" w:rsidRDefault="008427F4" w:rsidP="00B00248">
            <w:pPr>
              <w:numPr>
                <w:ilvl w:val="0"/>
                <w:numId w:val="94"/>
              </w:numPr>
              <w:tabs>
                <w:tab w:val="left" w:pos="1749"/>
              </w:tabs>
              <w:spacing w:before="100" w:after="100"/>
              <w:ind w:left="1742"/>
              <w:rPr>
                <w:rFonts w:ascii="Arial" w:hAnsi="Arial" w:cs="Arial"/>
              </w:rPr>
            </w:pPr>
            <w:r w:rsidRPr="00C738D2">
              <w:rPr>
                <w:rFonts w:ascii="Arial" w:hAnsi="Arial" w:cs="Arial"/>
              </w:rPr>
              <w:t xml:space="preserve">While the </w:t>
            </w:r>
            <w:r w:rsidR="00A779C3" w:rsidRPr="00C738D2">
              <w:rPr>
                <w:rFonts w:ascii="Arial" w:hAnsi="Arial" w:cs="Arial"/>
              </w:rPr>
              <w:t>e</w:t>
            </w:r>
            <w:r w:rsidRPr="00C738D2">
              <w:rPr>
                <w:rFonts w:ascii="Arial" w:hAnsi="Arial" w:cs="Arial"/>
              </w:rPr>
              <w:t xml:space="preserve">mergency message is active, voice communications to the ISO </w:t>
            </w:r>
            <w:r w:rsidR="000A2C71" w:rsidRPr="00C738D2">
              <w:rPr>
                <w:rFonts w:ascii="Arial" w:hAnsi="Arial" w:cs="Arial"/>
              </w:rPr>
              <w:t>c</w:t>
            </w:r>
            <w:r w:rsidRPr="00C738D2">
              <w:rPr>
                <w:rFonts w:ascii="Arial" w:hAnsi="Arial" w:cs="Arial"/>
              </w:rPr>
              <w:t xml:space="preserve">ontrol </w:t>
            </w:r>
            <w:r w:rsidR="000A2C71" w:rsidRPr="00C738D2">
              <w:rPr>
                <w:rFonts w:ascii="Arial" w:hAnsi="Arial" w:cs="Arial"/>
              </w:rPr>
              <w:t>r</w:t>
            </w:r>
            <w:r w:rsidRPr="00C738D2">
              <w:rPr>
                <w:rFonts w:ascii="Arial" w:hAnsi="Arial" w:cs="Arial"/>
              </w:rPr>
              <w:t>oom related to the Dispatch Instructions should be limited to only those pertaining to clarifying the Dispatch Instructions.</w:t>
            </w:r>
            <w:r w:rsidR="00015485" w:rsidRPr="00C738D2">
              <w:rPr>
                <w:rFonts w:ascii="Arial" w:hAnsi="Arial" w:cs="Arial"/>
              </w:rPr>
              <w:br/>
            </w:r>
            <w:r w:rsidR="00015485" w:rsidRPr="00C738D2">
              <w:rPr>
                <w:rFonts w:ascii="Arial" w:hAnsi="Arial" w:cs="Arial"/>
              </w:rPr>
              <w:br/>
            </w:r>
          </w:p>
        </w:tc>
      </w:tr>
      <w:tr w:rsidR="008F7B43" w:rsidRPr="00C738D2" w14:paraId="0A401BED" w14:textId="77777777" w:rsidTr="00E21DD9">
        <w:trPr>
          <w:jc w:val="center"/>
        </w:trPr>
        <w:tc>
          <w:tcPr>
            <w:tcW w:w="236" w:type="dxa"/>
          </w:tcPr>
          <w:p w14:paraId="51A5F45A" w14:textId="77777777" w:rsidR="008F7B43" w:rsidRPr="00C738D2" w:rsidRDefault="008F7B43" w:rsidP="00B00248">
            <w:pPr>
              <w:numPr>
                <w:ilvl w:val="0"/>
                <w:numId w:val="93"/>
              </w:numPr>
              <w:tabs>
                <w:tab w:val="left" w:pos="1749"/>
              </w:tabs>
              <w:spacing w:before="100" w:after="100"/>
              <w:ind w:left="1749"/>
              <w:rPr>
                <w:rFonts w:ascii="Arial" w:hAnsi="Arial" w:cs="Arial"/>
              </w:rPr>
            </w:pPr>
          </w:p>
        </w:tc>
        <w:tc>
          <w:tcPr>
            <w:tcW w:w="9541" w:type="dxa"/>
          </w:tcPr>
          <w:p w14:paraId="669C0386" w14:textId="77777777" w:rsidR="008F7B43" w:rsidRPr="00C738D2" w:rsidRDefault="008F7B43" w:rsidP="001D4185">
            <w:pPr>
              <w:tabs>
                <w:tab w:val="left" w:pos="1749"/>
              </w:tabs>
              <w:spacing w:before="100" w:after="100"/>
              <w:ind w:left="1742"/>
              <w:rPr>
                <w:rFonts w:ascii="Arial" w:hAnsi="Arial" w:cs="Arial"/>
              </w:rPr>
            </w:pPr>
          </w:p>
        </w:tc>
      </w:tr>
      <w:tr w:rsidR="008427F4" w:rsidRPr="00C738D2" w14:paraId="59BCBACC" w14:textId="77777777" w:rsidTr="00E21DD9">
        <w:trPr>
          <w:jc w:val="center"/>
        </w:trPr>
        <w:tc>
          <w:tcPr>
            <w:tcW w:w="236" w:type="dxa"/>
          </w:tcPr>
          <w:p w14:paraId="2151B464" w14:textId="77777777" w:rsidR="008427F4" w:rsidRPr="00C738D2" w:rsidRDefault="008427F4" w:rsidP="008A6D8F">
            <w:pPr>
              <w:pStyle w:val="DocumentText"/>
            </w:pPr>
          </w:p>
        </w:tc>
        <w:tc>
          <w:tcPr>
            <w:tcW w:w="9541" w:type="dxa"/>
          </w:tcPr>
          <w:p w14:paraId="56822470" w14:textId="77777777" w:rsidR="008427F4" w:rsidRPr="00C738D2" w:rsidRDefault="008427F4" w:rsidP="00250CDB">
            <w:pPr>
              <w:pStyle w:val="Heading2"/>
              <w:numPr>
                <w:ilvl w:val="1"/>
                <w:numId w:val="159"/>
              </w:numPr>
              <w:tabs>
                <w:tab w:val="clear" w:pos="720"/>
                <w:tab w:val="num" w:pos="1029"/>
              </w:tabs>
              <w:spacing w:before="160"/>
              <w:ind w:left="1022" w:hanging="360"/>
            </w:pPr>
            <w:bookmarkStart w:id="228" w:name="_Toc53502105"/>
            <w:r w:rsidRPr="00C738D2">
              <w:t>Operational Considerations</w:t>
            </w:r>
            <w:bookmarkEnd w:id="228"/>
          </w:p>
        </w:tc>
      </w:tr>
      <w:tr w:rsidR="008427F4" w:rsidRPr="00C738D2" w14:paraId="06B91FCC" w14:textId="77777777" w:rsidTr="00E21DD9">
        <w:trPr>
          <w:jc w:val="center"/>
        </w:trPr>
        <w:tc>
          <w:tcPr>
            <w:tcW w:w="236" w:type="dxa"/>
          </w:tcPr>
          <w:p w14:paraId="38570358" w14:textId="77777777" w:rsidR="008427F4" w:rsidRPr="00C738D2" w:rsidRDefault="008427F4" w:rsidP="008A6D8F">
            <w:pPr>
              <w:pStyle w:val="DocumentText"/>
              <w:rPr>
                <w:rFonts w:ascii="Arial" w:hAnsi="Arial" w:cs="Arial"/>
              </w:rPr>
            </w:pPr>
          </w:p>
        </w:tc>
        <w:tc>
          <w:tcPr>
            <w:tcW w:w="9541" w:type="dxa"/>
          </w:tcPr>
          <w:p w14:paraId="7D281BA2" w14:textId="7730D91E" w:rsidR="008427F4" w:rsidRPr="00C738D2" w:rsidRDefault="008427F4" w:rsidP="000A2C71">
            <w:pPr>
              <w:numPr>
                <w:ilvl w:val="0"/>
                <w:numId w:val="26"/>
              </w:numPr>
              <w:tabs>
                <w:tab w:val="left" w:pos="1389"/>
              </w:tabs>
              <w:spacing w:before="100" w:after="100"/>
              <w:ind w:left="1389"/>
              <w:rPr>
                <w:rFonts w:ascii="Arial" w:hAnsi="Arial" w:cs="Arial"/>
              </w:rPr>
            </w:pPr>
            <w:r w:rsidRPr="00C738D2">
              <w:rPr>
                <w:rFonts w:ascii="Arial" w:hAnsi="Arial" w:cs="Arial"/>
              </w:rPr>
              <w:t xml:space="preserve">Each DARD shall be dispatched as directed by ISO in accordance with </w:t>
            </w:r>
            <w:r w:rsidR="00B145DA" w:rsidRPr="00C738D2">
              <w:rPr>
                <w:rFonts w:ascii="Arial" w:hAnsi="Arial" w:cs="Arial"/>
              </w:rPr>
              <w:br/>
            </w:r>
            <w:r w:rsidRPr="00C738D2">
              <w:rPr>
                <w:rFonts w:ascii="Arial" w:hAnsi="Arial" w:cs="Arial"/>
              </w:rPr>
              <w:t xml:space="preserve">OP-1, and the operating characteristics submitted by the Lead MP.  The safety of operating personnel and prevention of damage to equipment are the sole responsibility of the Lead </w:t>
            </w:r>
            <w:proofErr w:type="gramStart"/>
            <w:r w:rsidRPr="00C738D2">
              <w:rPr>
                <w:rFonts w:ascii="Arial" w:hAnsi="Arial" w:cs="Arial"/>
              </w:rPr>
              <w:t>MP, and</w:t>
            </w:r>
            <w:proofErr w:type="gramEnd"/>
            <w:r w:rsidRPr="00C738D2">
              <w:rPr>
                <w:rFonts w:ascii="Arial" w:hAnsi="Arial" w:cs="Arial"/>
              </w:rPr>
              <w:t xml:space="preserve"> </w:t>
            </w:r>
            <w:r w:rsidR="000A2C71" w:rsidRPr="00C738D2">
              <w:rPr>
                <w:rFonts w:ascii="Arial" w:hAnsi="Arial" w:cs="Arial"/>
              </w:rPr>
              <w:t>shall be the</w:t>
            </w:r>
            <w:r w:rsidRPr="00C738D2">
              <w:rPr>
                <w:rFonts w:ascii="Arial" w:hAnsi="Arial" w:cs="Arial"/>
              </w:rPr>
              <w:t xml:space="preserve"> priority at all times.</w:t>
            </w:r>
          </w:p>
        </w:tc>
      </w:tr>
      <w:tr w:rsidR="008427F4" w:rsidRPr="00C738D2" w14:paraId="0196BE21" w14:textId="77777777" w:rsidTr="00E21DD9">
        <w:trPr>
          <w:jc w:val="center"/>
        </w:trPr>
        <w:tc>
          <w:tcPr>
            <w:tcW w:w="236" w:type="dxa"/>
          </w:tcPr>
          <w:p w14:paraId="07059806" w14:textId="77777777" w:rsidR="008427F4" w:rsidRPr="00C738D2" w:rsidRDefault="008427F4" w:rsidP="008A6D8F">
            <w:pPr>
              <w:pStyle w:val="DocumentText"/>
              <w:rPr>
                <w:rFonts w:ascii="Arial" w:hAnsi="Arial" w:cs="Arial"/>
              </w:rPr>
            </w:pPr>
          </w:p>
        </w:tc>
        <w:tc>
          <w:tcPr>
            <w:tcW w:w="9541" w:type="dxa"/>
          </w:tcPr>
          <w:p w14:paraId="7CA5D985" w14:textId="14B8A7EC" w:rsidR="008427F4" w:rsidRPr="00C738D2" w:rsidRDefault="008427F4" w:rsidP="000635DE">
            <w:pPr>
              <w:numPr>
                <w:ilvl w:val="0"/>
                <w:numId w:val="26"/>
              </w:numPr>
              <w:tabs>
                <w:tab w:val="left" w:pos="1389"/>
              </w:tabs>
              <w:spacing w:before="100" w:after="100"/>
              <w:ind w:left="1389"/>
              <w:rPr>
                <w:rFonts w:ascii="Arial" w:hAnsi="Arial" w:cs="Arial"/>
              </w:rPr>
            </w:pPr>
            <w:r w:rsidRPr="00C738D2">
              <w:rPr>
                <w:rFonts w:ascii="Arial" w:hAnsi="Arial" w:cs="Arial"/>
              </w:rPr>
              <w:t xml:space="preserve">The Lead MP </w:t>
            </w:r>
            <w:r w:rsidR="000635DE" w:rsidRPr="00C738D2">
              <w:rPr>
                <w:rFonts w:ascii="Arial" w:hAnsi="Arial" w:cs="Arial"/>
              </w:rPr>
              <w:t>shall</w:t>
            </w:r>
            <w:r w:rsidRPr="00C738D2">
              <w:rPr>
                <w:rFonts w:ascii="Arial" w:hAnsi="Arial" w:cs="Arial"/>
              </w:rPr>
              <w:t xml:space="preserve"> </w:t>
            </w:r>
            <w:r w:rsidR="00E44BD6" w:rsidRPr="00C738D2">
              <w:rPr>
                <w:rFonts w:ascii="Arial" w:hAnsi="Arial" w:cs="Arial"/>
              </w:rPr>
              <w:t>maintain</w:t>
            </w:r>
            <w:r w:rsidRPr="00C738D2">
              <w:rPr>
                <w:rFonts w:ascii="Arial" w:hAnsi="Arial" w:cs="Arial"/>
              </w:rPr>
              <w:t xml:space="preserve"> the DARD control equipment in good operating </w:t>
            </w:r>
            <w:proofErr w:type="gramStart"/>
            <w:r w:rsidRPr="00C738D2">
              <w:rPr>
                <w:rFonts w:ascii="Arial" w:hAnsi="Arial" w:cs="Arial"/>
              </w:rPr>
              <w:t>condition, and</w:t>
            </w:r>
            <w:proofErr w:type="gramEnd"/>
            <w:r w:rsidRPr="00C738D2">
              <w:rPr>
                <w:rFonts w:ascii="Arial" w:hAnsi="Arial" w:cs="Arial"/>
              </w:rPr>
              <w:t xml:space="preserve"> </w:t>
            </w:r>
            <w:r w:rsidR="000A2C71" w:rsidRPr="00C738D2">
              <w:rPr>
                <w:rFonts w:ascii="Arial" w:hAnsi="Arial" w:cs="Arial"/>
              </w:rPr>
              <w:t xml:space="preserve">shall </w:t>
            </w:r>
            <w:r w:rsidRPr="00C738D2">
              <w:rPr>
                <w:rFonts w:ascii="Arial" w:hAnsi="Arial" w:cs="Arial"/>
              </w:rPr>
              <w:t>promptly report to ISO any problems interfering with its proper operation.</w:t>
            </w:r>
          </w:p>
        </w:tc>
      </w:tr>
      <w:tr w:rsidR="008427F4" w:rsidRPr="00C738D2" w14:paraId="0A4DDBFF" w14:textId="77777777" w:rsidTr="00E21DD9">
        <w:trPr>
          <w:jc w:val="center"/>
        </w:trPr>
        <w:tc>
          <w:tcPr>
            <w:tcW w:w="236" w:type="dxa"/>
          </w:tcPr>
          <w:p w14:paraId="0F08A061" w14:textId="77777777" w:rsidR="008427F4" w:rsidRPr="00C738D2" w:rsidRDefault="008427F4" w:rsidP="008A6D8F">
            <w:pPr>
              <w:pStyle w:val="DocumentText"/>
              <w:rPr>
                <w:rFonts w:ascii="Arial" w:hAnsi="Arial" w:cs="Arial"/>
              </w:rPr>
            </w:pPr>
          </w:p>
        </w:tc>
        <w:tc>
          <w:tcPr>
            <w:tcW w:w="9541" w:type="dxa"/>
          </w:tcPr>
          <w:p w14:paraId="58FD590B" w14:textId="38C148E8" w:rsidR="008427F4" w:rsidRPr="00C738D2" w:rsidRDefault="008427F4" w:rsidP="00386156">
            <w:pPr>
              <w:numPr>
                <w:ilvl w:val="0"/>
                <w:numId w:val="26"/>
              </w:numPr>
              <w:tabs>
                <w:tab w:val="left" w:pos="1389"/>
              </w:tabs>
              <w:spacing w:before="100" w:after="100"/>
              <w:ind w:left="1389"/>
              <w:rPr>
                <w:rFonts w:ascii="Arial" w:hAnsi="Arial" w:cs="Arial"/>
              </w:rPr>
            </w:pPr>
            <w:r w:rsidRPr="00C738D2">
              <w:rPr>
                <w:rFonts w:ascii="Arial" w:hAnsi="Arial" w:cs="Arial"/>
              </w:rPr>
              <w:t xml:space="preserve">Both Planned </w:t>
            </w:r>
            <w:r w:rsidR="000352AF" w:rsidRPr="00C738D2">
              <w:rPr>
                <w:rFonts w:ascii="Arial" w:hAnsi="Arial" w:cs="Arial"/>
              </w:rPr>
              <w:t xml:space="preserve">Outages </w:t>
            </w:r>
            <w:r w:rsidRPr="00C738D2">
              <w:rPr>
                <w:rFonts w:ascii="Arial" w:hAnsi="Arial" w:cs="Arial"/>
              </w:rPr>
              <w:t xml:space="preserve">and Maintenance Outages of DARDs </w:t>
            </w:r>
            <w:r w:rsidR="000A2C71" w:rsidRPr="00C738D2">
              <w:rPr>
                <w:rFonts w:ascii="Arial" w:hAnsi="Arial" w:cs="Arial"/>
              </w:rPr>
              <w:t xml:space="preserve">shall </w:t>
            </w:r>
            <w:r w:rsidRPr="00C738D2">
              <w:rPr>
                <w:rFonts w:ascii="Arial" w:hAnsi="Arial" w:cs="Arial"/>
              </w:rPr>
              <w:t xml:space="preserve">be </w:t>
            </w:r>
            <w:r w:rsidR="00386156" w:rsidRPr="00C738D2">
              <w:rPr>
                <w:rFonts w:ascii="Arial" w:hAnsi="Arial" w:cs="Arial"/>
              </w:rPr>
              <w:t xml:space="preserve">performed </w:t>
            </w:r>
            <w:r w:rsidRPr="00C738D2">
              <w:rPr>
                <w:rFonts w:ascii="Arial" w:hAnsi="Arial" w:cs="Arial"/>
              </w:rPr>
              <w:t xml:space="preserve">in accordance with </w:t>
            </w:r>
            <w:r w:rsidR="000635DE" w:rsidRPr="00C738D2">
              <w:rPr>
                <w:rFonts w:ascii="Arial" w:hAnsi="Arial" w:cs="Arial"/>
              </w:rPr>
              <w:t xml:space="preserve">the </w:t>
            </w:r>
            <w:r w:rsidRPr="00C738D2">
              <w:rPr>
                <w:rFonts w:ascii="Arial" w:hAnsi="Arial" w:cs="Arial"/>
              </w:rPr>
              <w:t xml:space="preserve">ISO </w:t>
            </w:r>
            <w:r w:rsidR="00A779C3" w:rsidRPr="00C738D2">
              <w:rPr>
                <w:rFonts w:ascii="Arial" w:hAnsi="Arial" w:cs="Arial"/>
              </w:rPr>
              <w:t xml:space="preserve">resource </w:t>
            </w:r>
            <w:r w:rsidRPr="00C738D2">
              <w:rPr>
                <w:rFonts w:ascii="Arial" w:hAnsi="Arial" w:cs="Arial"/>
              </w:rPr>
              <w:t xml:space="preserve">maintenance </w:t>
            </w:r>
            <w:r w:rsidR="00A779C3" w:rsidRPr="00C738D2">
              <w:rPr>
                <w:rFonts w:ascii="Arial" w:hAnsi="Arial" w:cs="Arial"/>
              </w:rPr>
              <w:t xml:space="preserve">and outage </w:t>
            </w:r>
            <w:r w:rsidRPr="00C738D2">
              <w:rPr>
                <w:rFonts w:ascii="Arial" w:hAnsi="Arial" w:cs="Arial"/>
              </w:rPr>
              <w:t xml:space="preserve">scheduling procedures </w:t>
            </w:r>
            <w:r w:rsidR="000635DE" w:rsidRPr="00C738D2">
              <w:rPr>
                <w:rFonts w:ascii="Arial" w:hAnsi="Arial" w:cs="Arial"/>
              </w:rPr>
              <w:t xml:space="preserve">of </w:t>
            </w:r>
            <w:r w:rsidRPr="00C738D2">
              <w:rPr>
                <w:rFonts w:ascii="Arial" w:hAnsi="Arial" w:cs="Arial"/>
              </w:rPr>
              <w:t>OP-5.</w:t>
            </w:r>
          </w:p>
        </w:tc>
      </w:tr>
      <w:tr w:rsidR="007E47BD" w:rsidRPr="00C738D2" w14:paraId="7E76B416" w14:textId="77777777" w:rsidTr="00E21DD9">
        <w:trPr>
          <w:jc w:val="center"/>
        </w:trPr>
        <w:tc>
          <w:tcPr>
            <w:tcW w:w="236" w:type="dxa"/>
          </w:tcPr>
          <w:p w14:paraId="67FD6B19" w14:textId="77777777" w:rsidR="007E47BD" w:rsidRPr="00C738D2" w:rsidRDefault="007E47BD" w:rsidP="008A6D8F">
            <w:pPr>
              <w:pStyle w:val="DocumentText"/>
              <w:rPr>
                <w:rFonts w:ascii="Arial" w:hAnsi="Arial" w:cs="Arial"/>
              </w:rPr>
            </w:pPr>
          </w:p>
        </w:tc>
        <w:tc>
          <w:tcPr>
            <w:tcW w:w="9541" w:type="dxa"/>
          </w:tcPr>
          <w:p w14:paraId="00029765" w14:textId="09420F7F" w:rsidR="007E47BD" w:rsidRPr="00C738D2" w:rsidRDefault="007E47BD" w:rsidP="000A2C71">
            <w:pPr>
              <w:numPr>
                <w:ilvl w:val="0"/>
                <w:numId w:val="26"/>
              </w:numPr>
              <w:tabs>
                <w:tab w:val="left" w:pos="1389"/>
              </w:tabs>
              <w:spacing w:before="100" w:after="100"/>
              <w:ind w:left="1389"/>
              <w:rPr>
                <w:rFonts w:ascii="Arial" w:hAnsi="Arial" w:cs="Arial"/>
              </w:rPr>
            </w:pPr>
            <w:r w:rsidRPr="00C738D2">
              <w:rPr>
                <w:rFonts w:ascii="Arial" w:hAnsi="Arial" w:cs="Arial"/>
              </w:rPr>
              <w:t xml:space="preserve">At all times the Lead MP </w:t>
            </w:r>
            <w:r w:rsidR="000A2C71" w:rsidRPr="00C738D2">
              <w:rPr>
                <w:rFonts w:ascii="Arial" w:hAnsi="Arial" w:cs="Arial"/>
              </w:rPr>
              <w:t xml:space="preserve">shall </w:t>
            </w:r>
            <w:r w:rsidRPr="00C738D2">
              <w:rPr>
                <w:rFonts w:ascii="Arial" w:hAnsi="Arial" w:cs="Arial"/>
              </w:rPr>
              <w:t>comply with all applicable switching and tagging procedures in effect by the authorities governing switching and tagging operations in the field.</w:t>
            </w:r>
          </w:p>
        </w:tc>
      </w:tr>
      <w:tr w:rsidR="008427F4" w:rsidRPr="00C738D2" w14:paraId="160D496D" w14:textId="77777777" w:rsidTr="00E21DD9">
        <w:trPr>
          <w:jc w:val="center"/>
        </w:trPr>
        <w:tc>
          <w:tcPr>
            <w:tcW w:w="236" w:type="dxa"/>
          </w:tcPr>
          <w:p w14:paraId="2AE7AB41" w14:textId="77777777" w:rsidR="008427F4" w:rsidRPr="00C738D2" w:rsidRDefault="008427F4" w:rsidP="008A6D8F">
            <w:pPr>
              <w:pStyle w:val="DocumentText"/>
            </w:pPr>
          </w:p>
        </w:tc>
        <w:tc>
          <w:tcPr>
            <w:tcW w:w="9541" w:type="dxa"/>
          </w:tcPr>
          <w:p w14:paraId="14A1963C" w14:textId="77777777" w:rsidR="008427F4" w:rsidRPr="00C738D2" w:rsidRDefault="008427F4" w:rsidP="00250CDB">
            <w:pPr>
              <w:pStyle w:val="Heading2"/>
              <w:numPr>
                <w:ilvl w:val="1"/>
                <w:numId w:val="159"/>
              </w:numPr>
              <w:tabs>
                <w:tab w:val="clear" w:pos="720"/>
                <w:tab w:val="num" w:pos="1029"/>
              </w:tabs>
              <w:spacing w:before="160"/>
              <w:ind w:left="1022" w:hanging="360"/>
            </w:pPr>
            <w:bookmarkStart w:id="229" w:name="_Toc53502106"/>
            <w:r w:rsidRPr="00C738D2">
              <w:t>Interconnection</w:t>
            </w:r>
            <w:bookmarkEnd w:id="229"/>
          </w:p>
        </w:tc>
      </w:tr>
      <w:tr w:rsidR="008427F4" w:rsidRPr="00C738D2" w14:paraId="4F192EBB" w14:textId="77777777" w:rsidTr="00E21DD9">
        <w:trPr>
          <w:jc w:val="center"/>
        </w:trPr>
        <w:tc>
          <w:tcPr>
            <w:tcW w:w="236" w:type="dxa"/>
          </w:tcPr>
          <w:p w14:paraId="16C694F8" w14:textId="77777777" w:rsidR="008427F4" w:rsidRPr="00C738D2" w:rsidRDefault="008427F4" w:rsidP="00431257">
            <w:pPr>
              <w:rPr>
                <w:rFonts w:ascii="Arial" w:hAnsi="Arial" w:cs="Arial"/>
                <w:szCs w:val="24"/>
              </w:rPr>
            </w:pPr>
          </w:p>
        </w:tc>
        <w:tc>
          <w:tcPr>
            <w:tcW w:w="9541" w:type="dxa"/>
          </w:tcPr>
          <w:p w14:paraId="5B4DB4AD" w14:textId="6EBF72E6" w:rsidR="008427F4" w:rsidRPr="00C738D2" w:rsidRDefault="008427F4" w:rsidP="004D7758">
            <w:pPr>
              <w:numPr>
                <w:ilvl w:val="0"/>
                <w:numId w:val="197"/>
              </w:numPr>
              <w:tabs>
                <w:tab w:val="left" w:pos="1389"/>
              </w:tabs>
              <w:spacing w:before="100" w:after="100"/>
              <w:ind w:left="1389"/>
              <w:rPr>
                <w:rFonts w:ascii="Arial" w:hAnsi="Arial" w:cs="Arial"/>
                <w:szCs w:val="24"/>
              </w:rPr>
            </w:pPr>
            <w:r w:rsidRPr="00C738D2">
              <w:rPr>
                <w:rFonts w:ascii="Arial" w:hAnsi="Arial" w:cs="Arial"/>
                <w:szCs w:val="24"/>
              </w:rPr>
              <w:t xml:space="preserve">Each DARD </w:t>
            </w:r>
            <w:r w:rsidR="000A2C71" w:rsidRPr="00C738D2">
              <w:rPr>
                <w:rFonts w:ascii="Arial" w:hAnsi="Arial" w:cs="Arial"/>
                <w:szCs w:val="24"/>
              </w:rPr>
              <w:t xml:space="preserve">seeking </w:t>
            </w:r>
            <w:r w:rsidRPr="00C738D2">
              <w:rPr>
                <w:rFonts w:ascii="Arial" w:hAnsi="Arial" w:cs="Arial"/>
                <w:szCs w:val="24"/>
              </w:rPr>
              <w:t xml:space="preserve">to connect its facility to transmission facilities </w:t>
            </w:r>
            <w:r w:rsidR="000A2C71" w:rsidRPr="00C738D2">
              <w:rPr>
                <w:rFonts w:ascii="Arial" w:hAnsi="Arial" w:cs="Arial"/>
                <w:szCs w:val="24"/>
              </w:rPr>
              <w:t xml:space="preserve">shall </w:t>
            </w:r>
            <w:r w:rsidRPr="00C738D2">
              <w:rPr>
                <w:rFonts w:ascii="Arial" w:hAnsi="Arial" w:cs="Arial"/>
                <w:szCs w:val="24"/>
              </w:rPr>
              <w:t xml:space="preserve">have a valid </w:t>
            </w:r>
            <w:r w:rsidR="00A779C3" w:rsidRPr="00C738D2">
              <w:rPr>
                <w:rFonts w:ascii="Arial" w:hAnsi="Arial" w:cs="Arial"/>
                <w:szCs w:val="24"/>
              </w:rPr>
              <w:t>I</w:t>
            </w:r>
            <w:r w:rsidRPr="00C738D2">
              <w:rPr>
                <w:rFonts w:ascii="Arial" w:hAnsi="Arial" w:cs="Arial"/>
                <w:szCs w:val="24"/>
              </w:rPr>
              <w:t xml:space="preserve">nterconnection or Service </w:t>
            </w:r>
            <w:r w:rsidR="00A779C3" w:rsidRPr="00C738D2">
              <w:rPr>
                <w:rFonts w:ascii="Arial" w:hAnsi="Arial" w:cs="Arial"/>
                <w:szCs w:val="24"/>
              </w:rPr>
              <w:t>A</w:t>
            </w:r>
            <w:r w:rsidRPr="00C738D2">
              <w:rPr>
                <w:rFonts w:ascii="Arial" w:hAnsi="Arial" w:cs="Arial"/>
                <w:szCs w:val="24"/>
              </w:rPr>
              <w:t xml:space="preserve">greement(s) in place with the Transmission Owners(s) with which the DARD is </w:t>
            </w:r>
            <w:r w:rsidR="000A2C71" w:rsidRPr="00C738D2">
              <w:rPr>
                <w:rFonts w:ascii="Arial" w:hAnsi="Arial" w:cs="Arial"/>
                <w:szCs w:val="24"/>
              </w:rPr>
              <w:t xml:space="preserve">seeking </w:t>
            </w:r>
            <w:r w:rsidRPr="00C738D2">
              <w:rPr>
                <w:rFonts w:ascii="Arial" w:hAnsi="Arial" w:cs="Arial"/>
                <w:szCs w:val="24"/>
              </w:rPr>
              <w:t xml:space="preserve">to interconnect, or whose facilities are impacted.  The terms and conditions of said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shall be negotiated between the entities who are parties to the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and may or may </w:t>
            </w:r>
            <w:r w:rsidRPr="00C738D2">
              <w:rPr>
                <w:rFonts w:ascii="Arial" w:hAnsi="Arial" w:cs="Arial"/>
                <w:b/>
                <w:szCs w:val="24"/>
              </w:rPr>
              <w:t>not</w:t>
            </w:r>
            <w:r w:rsidRPr="00C738D2">
              <w:rPr>
                <w:rFonts w:ascii="Arial" w:hAnsi="Arial" w:cs="Arial"/>
                <w:szCs w:val="24"/>
              </w:rPr>
              <w:t xml:space="preserve"> contain additional and/or more stringent requirements than those prescribed by ISO.</w:t>
            </w:r>
          </w:p>
        </w:tc>
      </w:tr>
    </w:tbl>
    <w:p w14:paraId="1422ACA1" w14:textId="77777777" w:rsidR="00F818AB" w:rsidRPr="00C738D2" w:rsidRDefault="00F818AB" w:rsidP="00C67388"/>
    <w:p w14:paraId="11455729" w14:textId="77777777" w:rsidR="008427F4" w:rsidRPr="00C738D2" w:rsidRDefault="008427F4" w:rsidP="008427F4">
      <w:pPr>
        <w:pStyle w:val="DocumentText"/>
      </w:pPr>
    </w:p>
    <w:p w14:paraId="2C2D7BFD" w14:textId="77777777" w:rsidR="008427F4" w:rsidRPr="00C738D2" w:rsidRDefault="008427F4" w:rsidP="00746798">
      <w:pPr>
        <w:pStyle w:val="Heading1"/>
        <w:numPr>
          <w:ilvl w:val="0"/>
          <w:numId w:val="117"/>
        </w:numPr>
      </w:pPr>
      <w:r w:rsidRPr="00C738D2">
        <w:br w:type="page"/>
      </w:r>
      <w:bookmarkStart w:id="230" w:name="_Toc365468770"/>
      <w:bookmarkStart w:id="231" w:name="_Toc53502107"/>
      <w:r w:rsidR="00BB66E5" w:rsidRPr="00C738D2">
        <w:lastRenderedPageBreak/>
        <w:t>TECHNICAL REQUIREMENTS FOR ASSET RELATED DEMANDS (ARDS) (NOT DISPATCHABLE)</w:t>
      </w:r>
      <w:bookmarkEnd w:id="230"/>
      <w:bookmarkEnd w:id="231"/>
    </w:p>
    <w:tbl>
      <w:tblPr>
        <w:tblW w:w="9777" w:type="dxa"/>
        <w:jc w:val="center"/>
        <w:tblLayout w:type="fixed"/>
        <w:tblLook w:val="0000" w:firstRow="0" w:lastRow="0" w:firstColumn="0" w:lastColumn="0" w:noHBand="0" w:noVBand="0"/>
      </w:tblPr>
      <w:tblGrid>
        <w:gridCol w:w="236"/>
        <w:gridCol w:w="9541"/>
      </w:tblGrid>
      <w:tr w:rsidR="008427F4" w:rsidRPr="00C738D2" w14:paraId="3BC7BBC6" w14:textId="77777777" w:rsidTr="002E0C84">
        <w:trPr>
          <w:jc w:val="center"/>
        </w:trPr>
        <w:tc>
          <w:tcPr>
            <w:tcW w:w="236" w:type="dxa"/>
          </w:tcPr>
          <w:p w14:paraId="67FA664F" w14:textId="77777777" w:rsidR="008427F4" w:rsidRPr="00C738D2" w:rsidRDefault="008427F4" w:rsidP="00431257">
            <w:pPr>
              <w:spacing w:before="100" w:after="100"/>
              <w:rPr>
                <w:rFonts w:ascii="Arial" w:hAnsi="Arial" w:cs="Arial"/>
                <w:szCs w:val="24"/>
              </w:rPr>
            </w:pPr>
          </w:p>
        </w:tc>
        <w:tc>
          <w:tcPr>
            <w:tcW w:w="9541" w:type="dxa"/>
          </w:tcPr>
          <w:p w14:paraId="0C33D6E5" w14:textId="25A50BE5" w:rsidR="008427F4" w:rsidRPr="00C738D2" w:rsidRDefault="008427F4" w:rsidP="000A2C71">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w:t>
            </w:r>
            <w:r w:rsidR="000A2C71" w:rsidRPr="00C738D2">
              <w:rPr>
                <w:rFonts w:ascii="Arial" w:hAnsi="Arial" w:cs="Arial"/>
                <w:szCs w:val="24"/>
              </w:rPr>
              <w:t xml:space="preserve">shall </w:t>
            </w:r>
            <w:r w:rsidRPr="00C738D2">
              <w:rPr>
                <w:rFonts w:ascii="Arial" w:hAnsi="Arial" w:cs="Arial"/>
                <w:szCs w:val="24"/>
              </w:rPr>
              <w:t>be met by each ARD.</w:t>
            </w:r>
          </w:p>
        </w:tc>
      </w:tr>
      <w:tr w:rsidR="008427F4" w:rsidRPr="00C738D2" w14:paraId="58ADCE5C" w14:textId="77777777" w:rsidTr="002E0C84">
        <w:trPr>
          <w:jc w:val="center"/>
        </w:trPr>
        <w:tc>
          <w:tcPr>
            <w:tcW w:w="236" w:type="dxa"/>
          </w:tcPr>
          <w:p w14:paraId="787B77B0" w14:textId="77777777" w:rsidR="008427F4" w:rsidRPr="00C738D2" w:rsidRDefault="008427F4" w:rsidP="008A6D8F">
            <w:pPr>
              <w:pStyle w:val="DocumentText"/>
            </w:pPr>
          </w:p>
        </w:tc>
        <w:tc>
          <w:tcPr>
            <w:tcW w:w="9541" w:type="dxa"/>
          </w:tcPr>
          <w:p w14:paraId="33AB9632" w14:textId="77777777" w:rsidR="008427F4" w:rsidRPr="00C738D2" w:rsidRDefault="00BB66E5" w:rsidP="00250CDB">
            <w:pPr>
              <w:pStyle w:val="Heading2"/>
              <w:numPr>
                <w:ilvl w:val="1"/>
                <w:numId w:val="168"/>
              </w:numPr>
              <w:tabs>
                <w:tab w:val="clear" w:pos="720"/>
                <w:tab w:val="num" w:pos="1029"/>
              </w:tabs>
              <w:spacing w:before="160"/>
              <w:ind w:left="1022" w:hanging="360"/>
            </w:pPr>
            <w:bookmarkStart w:id="232" w:name="_Toc53502108"/>
            <w:r w:rsidRPr="00C738D2">
              <w:t>ARDs (Not Dispatchable)</w:t>
            </w:r>
            <w:bookmarkEnd w:id="232"/>
          </w:p>
        </w:tc>
      </w:tr>
      <w:tr w:rsidR="008427F4" w:rsidRPr="00C738D2" w14:paraId="7F2E3CEF" w14:textId="77777777" w:rsidTr="002E0C84">
        <w:trPr>
          <w:jc w:val="center"/>
        </w:trPr>
        <w:tc>
          <w:tcPr>
            <w:tcW w:w="236" w:type="dxa"/>
          </w:tcPr>
          <w:p w14:paraId="1ED2833B" w14:textId="77777777" w:rsidR="008427F4" w:rsidRPr="00C738D2" w:rsidRDefault="008427F4" w:rsidP="008A6D8F">
            <w:pPr>
              <w:pStyle w:val="DocumentText"/>
              <w:rPr>
                <w:rFonts w:ascii="Arial" w:hAnsi="Arial" w:cs="Arial"/>
              </w:rPr>
            </w:pPr>
          </w:p>
        </w:tc>
        <w:tc>
          <w:tcPr>
            <w:tcW w:w="9541" w:type="dxa"/>
          </w:tcPr>
          <w:p w14:paraId="0D011FD1" w14:textId="4F30360E" w:rsidR="008427F4" w:rsidRPr="00C738D2" w:rsidRDefault="00BB66E5" w:rsidP="00130347">
            <w:pPr>
              <w:numPr>
                <w:ilvl w:val="0"/>
                <w:numId w:val="27"/>
              </w:numPr>
              <w:tabs>
                <w:tab w:val="left" w:pos="1389"/>
              </w:tabs>
              <w:spacing w:before="100" w:after="100"/>
              <w:ind w:left="1389"/>
              <w:rPr>
                <w:rFonts w:ascii="Arial" w:hAnsi="Arial" w:cs="Arial"/>
              </w:rPr>
            </w:pPr>
            <w:r w:rsidRPr="00C738D2">
              <w:rPr>
                <w:rFonts w:ascii="Arial" w:hAnsi="Arial" w:cs="Arial"/>
              </w:rPr>
              <w:t xml:space="preserve">Each ARD </w:t>
            </w:r>
            <w:r w:rsidR="000A2C71" w:rsidRPr="00C738D2">
              <w:rPr>
                <w:rFonts w:ascii="Arial" w:hAnsi="Arial" w:cs="Arial"/>
              </w:rPr>
              <w:t xml:space="preserve">shall </w:t>
            </w:r>
            <w:r w:rsidRPr="00C738D2">
              <w:rPr>
                <w:rFonts w:ascii="Arial" w:hAnsi="Arial" w:cs="Arial"/>
              </w:rPr>
              <w:t xml:space="preserve">be defined consistently for all ISO applications.  That is, it </w:t>
            </w:r>
            <w:r w:rsidR="000A2C71" w:rsidRPr="00C738D2">
              <w:rPr>
                <w:rFonts w:ascii="Arial" w:hAnsi="Arial" w:cs="Arial"/>
              </w:rPr>
              <w:t xml:space="preserve">shall </w:t>
            </w:r>
            <w:r w:rsidRPr="00C738D2">
              <w:rPr>
                <w:rFonts w:ascii="Arial" w:hAnsi="Arial" w:cs="Arial"/>
              </w:rPr>
              <w:t xml:space="preserve">be defined in the same manner for the purposes of bidding and </w:t>
            </w:r>
            <w:r w:rsidR="000635DE" w:rsidRPr="00C738D2">
              <w:rPr>
                <w:rFonts w:ascii="Arial" w:hAnsi="Arial" w:cs="Arial"/>
              </w:rPr>
              <w:t>s</w:t>
            </w:r>
            <w:r w:rsidRPr="00C738D2">
              <w:rPr>
                <w:rFonts w:ascii="Arial" w:hAnsi="Arial" w:cs="Arial"/>
              </w:rPr>
              <w:t>ettlement.</w:t>
            </w:r>
          </w:p>
        </w:tc>
      </w:tr>
      <w:tr w:rsidR="00BB66E5" w:rsidRPr="00C738D2" w14:paraId="02F10E77" w14:textId="77777777" w:rsidTr="002E0C84">
        <w:trPr>
          <w:jc w:val="center"/>
        </w:trPr>
        <w:tc>
          <w:tcPr>
            <w:tcW w:w="236" w:type="dxa"/>
          </w:tcPr>
          <w:p w14:paraId="2BE49CE1" w14:textId="77777777" w:rsidR="00BB66E5" w:rsidRPr="00C738D2" w:rsidRDefault="00BB66E5" w:rsidP="008A6D8F">
            <w:pPr>
              <w:pStyle w:val="DocumentText"/>
              <w:rPr>
                <w:rFonts w:ascii="Arial" w:hAnsi="Arial" w:cs="Arial"/>
              </w:rPr>
            </w:pPr>
          </w:p>
        </w:tc>
        <w:tc>
          <w:tcPr>
            <w:tcW w:w="9541" w:type="dxa"/>
          </w:tcPr>
          <w:p w14:paraId="7C63278C" w14:textId="4AECCA07" w:rsidR="00BB66E5" w:rsidRPr="00C738D2" w:rsidRDefault="00BB66E5" w:rsidP="000635DE">
            <w:pPr>
              <w:numPr>
                <w:ilvl w:val="0"/>
                <w:numId w:val="27"/>
              </w:numPr>
              <w:tabs>
                <w:tab w:val="left" w:pos="1389"/>
              </w:tabs>
              <w:spacing w:before="100" w:after="100"/>
              <w:ind w:left="1389"/>
              <w:rPr>
                <w:rFonts w:ascii="Arial" w:hAnsi="Arial" w:cs="Arial"/>
              </w:rPr>
            </w:pPr>
            <w:r w:rsidRPr="00C738D2">
              <w:rPr>
                <w:rFonts w:ascii="Arial" w:hAnsi="Arial" w:cs="Arial"/>
              </w:rPr>
              <w:t xml:space="preserve">ISO </w:t>
            </w:r>
            <w:r w:rsidR="000635DE" w:rsidRPr="00C738D2">
              <w:rPr>
                <w:rFonts w:ascii="Arial" w:hAnsi="Arial" w:cs="Arial"/>
              </w:rPr>
              <w:t xml:space="preserve">shall </w:t>
            </w:r>
            <w:r w:rsidRPr="00C738D2">
              <w:rPr>
                <w:rFonts w:ascii="Arial" w:hAnsi="Arial" w:cs="Arial"/>
              </w:rPr>
              <w:t xml:space="preserve">only perform </w:t>
            </w:r>
            <w:r w:rsidR="000635DE" w:rsidRPr="00C738D2">
              <w:rPr>
                <w:rFonts w:ascii="Arial" w:hAnsi="Arial" w:cs="Arial"/>
              </w:rPr>
              <w:t>s</w:t>
            </w:r>
            <w:r w:rsidRPr="00C738D2">
              <w:rPr>
                <w:rFonts w:ascii="Arial" w:hAnsi="Arial" w:cs="Arial"/>
              </w:rPr>
              <w:t>ettlement functions for a defined ARD.</w:t>
            </w:r>
          </w:p>
        </w:tc>
      </w:tr>
      <w:tr w:rsidR="00BB66E5" w:rsidRPr="00C738D2" w14:paraId="5AE8E0F8" w14:textId="77777777" w:rsidTr="002E0C84">
        <w:trPr>
          <w:jc w:val="center"/>
        </w:trPr>
        <w:tc>
          <w:tcPr>
            <w:tcW w:w="236" w:type="dxa"/>
          </w:tcPr>
          <w:p w14:paraId="74C48E38" w14:textId="77777777" w:rsidR="00BB66E5" w:rsidRPr="00C738D2" w:rsidRDefault="00BB66E5" w:rsidP="008A6D8F">
            <w:pPr>
              <w:pStyle w:val="DocumentText"/>
              <w:rPr>
                <w:rFonts w:ascii="Arial" w:hAnsi="Arial" w:cs="Arial"/>
              </w:rPr>
            </w:pPr>
          </w:p>
        </w:tc>
        <w:tc>
          <w:tcPr>
            <w:tcW w:w="9541" w:type="dxa"/>
          </w:tcPr>
          <w:p w14:paraId="3390F3E1" w14:textId="6A16D002" w:rsidR="00BB66E5" w:rsidRPr="00C738D2" w:rsidRDefault="00BB66E5" w:rsidP="00C44D0C">
            <w:pPr>
              <w:numPr>
                <w:ilvl w:val="0"/>
                <w:numId w:val="27"/>
              </w:numPr>
              <w:tabs>
                <w:tab w:val="left" w:pos="1389"/>
              </w:tabs>
              <w:spacing w:before="100" w:after="100"/>
              <w:ind w:left="1389"/>
              <w:rPr>
                <w:rFonts w:ascii="Arial" w:hAnsi="Arial" w:cs="Arial"/>
              </w:rPr>
            </w:pPr>
            <w:r w:rsidRPr="00C738D2">
              <w:rPr>
                <w:rFonts w:ascii="Arial" w:hAnsi="Arial" w:cs="Arial"/>
              </w:rPr>
              <w:t xml:space="preserve">To define an ARD, the Lead MP </w:t>
            </w:r>
            <w:r w:rsidR="000635DE" w:rsidRPr="00C738D2">
              <w:rPr>
                <w:rFonts w:ascii="Arial" w:hAnsi="Arial" w:cs="Arial"/>
              </w:rPr>
              <w:t>shall</w:t>
            </w:r>
            <w:r w:rsidRPr="00C738D2">
              <w:rPr>
                <w:rFonts w:ascii="Arial" w:hAnsi="Arial" w:cs="Arial"/>
              </w:rPr>
              <w:t xml:space="preserve"> submit any technical data with respect to an ARD that ISO determines to be necessary for ISO to carry out its responsibility to reliably and efficiently operate the power system.  Registration of an ARD </w:t>
            </w:r>
            <w:r w:rsidR="000635DE" w:rsidRPr="00C738D2">
              <w:rPr>
                <w:rFonts w:ascii="Arial" w:hAnsi="Arial" w:cs="Arial"/>
              </w:rPr>
              <w:t xml:space="preserve">shall </w:t>
            </w:r>
            <w:r w:rsidRPr="00C738D2">
              <w:rPr>
                <w:rFonts w:ascii="Arial" w:hAnsi="Arial" w:cs="Arial"/>
              </w:rPr>
              <w:t xml:space="preserve">be subject to the provisions of </w:t>
            </w:r>
            <w:r w:rsidR="00E55331" w:rsidRPr="00C738D2">
              <w:rPr>
                <w:rFonts w:ascii="Arial" w:hAnsi="Arial" w:cs="Arial"/>
              </w:rPr>
              <w:t xml:space="preserve">ISO </w:t>
            </w:r>
            <w:r w:rsidR="000A2C71" w:rsidRPr="00C738D2">
              <w:rPr>
                <w:rFonts w:ascii="Arial" w:hAnsi="Arial" w:cs="Arial"/>
              </w:rPr>
              <w:t xml:space="preserve">Tariff </w:t>
            </w:r>
            <w:r w:rsidRPr="00C738D2">
              <w:rPr>
                <w:rFonts w:ascii="Arial" w:hAnsi="Arial" w:cs="Arial"/>
              </w:rPr>
              <w:t xml:space="preserve">Section I.3.9 to the extent that the operation of the proposed ARD may have a significant effect on the stability, reliability or operating characteristics of the New England RCA/BAA.  Each Lead MP </w:t>
            </w:r>
            <w:r w:rsidR="000635DE" w:rsidRPr="00C738D2">
              <w:rPr>
                <w:rFonts w:ascii="Arial" w:hAnsi="Arial" w:cs="Arial"/>
              </w:rPr>
              <w:t>shall</w:t>
            </w:r>
            <w:r w:rsidRPr="00C738D2">
              <w:rPr>
                <w:rFonts w:ascii="Arial" w:hAnsi="Arial" w:cs="Arial"/>
              </w:rPr>
              <w:t xml:space="preserve"> submit and maintain all requested data.  </w:t>
            </w:r>
            <w:r w:rsidR="00B145DA" w:rsidRPr="00C738D2">
              <w:rPr>
                <w:rFonts w:ascii="Arial" w:hAnsi="Arial" w:cs="Arial"/>
              </w:rPr>
              <w:t xml:space="preserve">The Lead MP </w:t>
            </w:r>
            <w:r w:rsidR="000635DE" w:rsidRPr="00C738D2">
              <w:rPr>
                <w:rFonts w:ascii="Arial" w:hAnsi="Arial" w:cs="Arial"/>
              </w:rPr>
              <w:t>shall</w:t>
            </w:r>
            <w:r w:rsidR="00B145DA" w:rsidRPr="00C738D2">
              <w:rPr>
                <w:rFonts w:ascii="Arial" w:hAnsi="Arial" w:cs="Arial"/>
              </w:rPr>
              <w:t xml:space="preserve"> identify the DE.  </w:t>
            </w:r>
            <w:r w:rsidR="00B145DA" w:rsidRPr="00C738D2">
              <w:rPr>
                <w:rFonts w:ascii="Arial" w:hAnsi="Arial" w:cs="Arial"/>
                <w:szCs w:val="24"/>
              </w:rPr>
              <w:t xml:space="preserve">The Lead MP </w:t>
            </w:r>
            <w:r w:rsidR="000635DE" w:rsidRPr="00C738D2">
              <w:rPr>
                <w:rFonts w:ascii="Arial" w:hAnsi="Arial" w:cs="Arial"/>
                <w:szCs w:val="24"/>
              </w:rPr>
              <w:t xml:space="preserve">shall </w:t>
            </w:r>
            <w:r w:rsidR="00B145DA" w:rsidRPr="00C738D2">
              <w:rPr>
                <w:rFonts w:ascii="Arial" w:hAnsi="Arial" w:cs="Arial"/>
                <w:szCs w:val="24"/>
              </w:rPr>
              <w:t>communicate to ISO through the identified DE</w:t>
            </w:r>
            <w:r w:rsidR="00567BA5" w:rsidRPr="00C738D2">
              <w:rPr>
                <w:rFonts w:ascii="Arial" w:hAnsi="Arial" w:cs="Arial"/>
                <w:szCs w:val="24"/>
              </w:rPr>
              <w:t xml:space="preserve"> for dispatch</w:t>
            </w:r>
            <w:r w:rsidR="00CA2581" w:rsidRPr="00C738D2">
              <w:rPr>
                <w:rFonts w:ascii="Arial" w:hAnsi="Arial" w:cs="Arial"/>
                <w:szCs w:val="24"/>
              </w:rPr>
              <w:t>-</w:t>
            </w:r>
            <w:r w:rsidR="00567BA5" w:rsidRPr="00C738D2">
              <w:rPr>
                <w:rFonts w:ascii="Arial" w:hAnsi="Arial" w:cs="Arial"/>
                <w:szCs w:val="24"/>
              </w:rPr>
              <w:t>related matters</w:t>
            </w:r>
            <w:r w:rsidR="00B145DA" w:rsidRPr="00C738D2">
              <w:rPr>
                <w:rFonts w:ascii="Arial" w:hAnsi="Arial" w:cs="Arial"/>
                <w:szCs w:val="24"/>
              </w:rPr>
              <w:t xml:space="preserve">.  </w:t>
            </w:r>
            <w:r w:rsidRPr="00C738D2">
              <w:rPr>
                <w:rFonts w:ascii="Arial" w:hAnsi="Arial" w:cs="Arial"/>
              </w:rPr>
              <w:t xml:space="preserve">The data includes, but is </w:t>
            </w:r>
            <w:r w:rsidRPr="00C738D2">
              <w:rPr>
                <w:rFonts w:ascii="Arial" w:hAnsi="Arial" w:cs="Arial"/>
                <w:b/>
              </w:rPr>
              <w:t>not</w:t>
            </w:r>
            <w:r w:rsidRPr="00C738D2">
              <w:rPr>
                <w:rFonts w:ascii="Arial" w:hAnsi="Arial" w:cs="Arial"/>
              </w:rPr>
              <w:t xml:space="preserve"> limited to, the following:</w:t>
            </w:r>
          </w:p>
        </w:tc>
      </w:tr>
      <w:tr w:rsidR="008427F4" w:rsidRPr="00C738D2" w14:paraId="694C2D33" w14:textId="77777777" w:rsidTr="002E0C84">
        <w:trPr>
          <w:jc w:val="center"/>
        </w:trPr>
        <w:tc>
          <w:tcPr>
            <w:tcW w:w="236" w:type="dxa"/>
          </w:tcPr>
          <w:p w14:paraId="330B68F4" w14:textId="77777777" w:rsidR="008427F4" w:rsidRPr="00C738D2" w:rsidRDefault="008427F4" w:rsidP="00987D9B">
            <w:pPr>
              <w:numPr>
                <w:ilvl w:val="0"/>
                <w:numId w:val="94"/>
              </w:numPr>
              <w:tabs>
                <w:tab w:val="left" w:pos="1749"/>
              </w:tabs>
              <w:spacing w:before="100" w:after="100"/>
              <w:ind w:left="1749"/>
              <w:rPr>
                <w:rFonts w:ascii="Arial" w:hAnsi="Arial" w:cs="Arial"/>
              </w:rPr>
            </w:pPr>
          </w:p>
        </w:tc>
        <w:tc>
          <w:tcPr>
            <w:tcW w:w="9541" w:type="dxa"/>
          </w:tcPr>
          <w:p w14:paraId="57C630D5" w14:textId="77777777" w:rsidR="008427F4" w:rsidRPr="00C738D2" w:rsidRDefault="00BB66E5" w:rsidP="00987D9B">
            <w:pPr>
              <w:numPr>
                <w:ilvl w:val="0"/>
                <w:numId w:val="95"/>
              </w:numPr>
              <w:tabs>
                <w:tab w:val="left" w:pos="1749"/>
              </w:tabs>
              <w:spacing w:before="100" w:after="100"/>
              <w:ind w:left="1749"/>
              <w:rPr>
                <w:rFonts w:ascii="Arial" w:hAnsi="Arial" w:cs="Arial"/>
              </w:rPr>
            </w:pPr>
            <w:r w:rsidRPr="00C738D2">
              <w:rPr>
                <w:rFonts w:ascii="Arial" w:hAnsi="Arial" w:cs="Arial"/>
              </w:rPr>
              <w:t>Asset Related Demand Technical Data, per Appendix E of this OP</w:t>
            </w:r>
          </w:p>
        </w:tc>
      </w:tr>
      <w:tr w:rsidR="002E0C84" w:rsidRPr="00C738D2" w14:paraId="41CB98D3" w14:textId="77777777" w:rsidTr="002E0C84">
        <w:trPr>
          <w:jc w:val="center"/>
        </w:trPr>
        <w:tc>
          <w:tcPr>
            <w:tcW w:w="236" w:type="dxa"/>
          </w:tcPr>
          <w:p w14:paraId="39BD0C03" w14:textId="77777777" w:rsidR="002E0C84" w:rsidRPr="00C738D2" w:rsidRDefault="002E0C84" w:rsidP="00987D9B">
            <w:pPr>
              <w:numPr>
                <w:ilvl w:val="0"/>
                <w:numId w:val="94"/>
              </w:numPr>
              <w:tabs>
                <w:tab w:val="left" w:pos="1749"/>
              </w:tabs>
              <w:spacing w:before="100" w:after="100"/>
              <w:ind w:left="1749"/>
              <w:rPr>
                <w:rFonts w:ascii="Arial" w:hAnsi="Arial" w:cs="Arial"/>
              </w:rPr>
            </w:pPr>
          </w:p>
        </w:tc>
        <w:tc>
          <w:tcPr>
            <w:tcW w:w="9541" w:type="dxa"/>
          </w:tcPr>
          <w:p w14:paraId="24829CF1" w14:textId="704F564B" w:rsidR="002E0C84" w:rsidRPr="00C738D2" w:rsidRDefault="002E0C84" w:rsidP="00987D9B">
            <w:pPr>
              <w:numPr>
                <w:ilvl w:val="0"/>
                <w:numId w:val="95"/>
              </w:numPr>
              <w:tabs>
                <w:tab w:val="left" w:pos="1749"/>
              </w:tabs>
              <w:spacing w:before="100" w:after="100"/>
              <w:ind w:left="1749"/>
              <w:rPr>
                <w:rFonts w:ascii="Arial" w:hAnsi="Arial" w:cs="Arial"/>
              </w:rPr>
            </w:pPr>
            <w:r w:rsidRPr="00C738D2">
              <w:rPr>
                <w:rFonts w:ascii="Arial" w:hAnsi="Arial" w:cs="Arial"/>
              </w:rPr>
              <w:t>NX-9 data as applicable, per OP-16, Transmission System Data</w:t>
            </w:r>
          </w:p>
        </w:tc>
      </w:tr>
      <w:tr w:rsidR="00BB66E5" w:rsidRPr="00C738D2" w14:paraId="2233D415" w14:textId="77777777" w:rsidTr="002E0C84">
        <w:trPr>
          <w:jc w:val="center"/>
        </w:trPr>
        <w:tc>
          <w:tcPr>
            <w:tcW w:w="236" w:type="dxa"/>
          </w:tcPr>
          <w:p w14:paraId="7EBB4501" w14:textId="77777777" w:rsidR="00BB66E5" w:rsidRPr="00C738D2" w:rsidRDefault="00BB66E5" w:rsidP="002E0C84">
            <w:pPr>
              <w:numPr>
                <w:ilvl w:val="0"/>
                <w:numId w:val="384"/>
              </w:numPr>
              <w:tabs>
                <w:tab w:val="left" w:pos="1749"/>
              </w:tabs>
              <w:spacing w:before="100" w:after="100"/>
              <w:ind w:left="1749"/>
              <w:rPr>
                <w:rFonts w:ascii="Arial" w:hAnsi="Arial" w:cs="Arial"/>
              </w:rPr>
            </w:pPr>
          </w:p>
        </w:tc>
        <w:tc>
          <w:tcPr>
            <w:tcW w:w="9541" w:type="dxa"/>
          </w:tcPr>
          <w:p w14:paraId="715342BA" w14:textId="4A9520CD" w:rsidR="00BB66E5" w:rsidRPr="00C738D2" w:rsidRDefault="00BB66E5" w:rsidP="00987D9B">
            <w:pPr>
              <w:numPr>
                <w:ilvl w:val="0"/>
                <w:numId w:val="96"/>
              </w:numPr>
              <w:tabs>
                <w:tab w:val="left" w:pos="1749"/>
              </w:tabs>
              <w:spacing w:before="100" w:after="100"/>
              <w:ind w:left="1749"/>
              <w:rPr>
                <w:rFonts w:ascii="Arial" w:hAnsi="Arial" w:cs="Arial"/>
              </w:rPr>
            </w:pPr>
            <w:r w:rsidRPr="00C738D2">
              <w:rPr>
                <w:rFonts w:ascii="Arial" w:hAnsi="Arial" w:cs="Arial"/>
              </w:rPr>
              <w:t>Form NX-9B as applicable, Transformer-</w:t>
            </w:r>
            <w:r w:rsidR="000352AF" w:rsidRPr="00C738D2">
              <w:rPr>
                <w:rFonts w:ascii="Arial" w:hAnsi="Arial" w:cs="Arial"/>
              </w:rPr>
              <w:t>FIXED</w:t>
            </w:r>
            <w:r w:rsidRPr="00C738D2">
              <w:rPr>
                <w:rFonts w:ascii="Arial" w:hAnsi="Arial" w:cs="Arial"/>
              </w:rPr>
              <w:t>/GSU/TCUL, including each physical component, per OP-16</w:t>
            </w:r>
          </w:p>
        </w:tc>
      </w:tr>
      <w:tr w:rsidR="00BB66E5" w:rsidRPr="00C738D2" w14:paraId="3D23C6F3" w14:textId="77777777" w:rsidTr="002E0C84">
        <w:trPr>
          <w:jc w:val="center"/>
        </w:trPr>
        <w:tc>
          <w:tcPr>
            <w:tcW w:w="236" w:type="dxa"/>
          </w:tcPr>
          <w:p w14:paraId="395BDC82" w14:textId="77777777" w:rsidR="00BB66E5" w:rsidRPr="00C738D2" w:rsidRDefault="00BB66E5" w:rsidP="00987D9B">
            <w:pPr>
              <w:numPr>
                <w:ilvl w:val="0"/>
                <w:numId w:val="96"/>
              </w:numPr>
              <w:tabs>
                <w:tab w:val="left" w:pos="1749"/>
              </w:tabs>
              <w:spacing w:before="100" w:after="100"/>
              <w:ind w:left="1749"/>
              <w:rPr>
                <w:rFonts w:ascii="Arial" w:hAnsi="Arial" w:cs="Arial"/>
              </w:rPr>
            </w:pPr>
          </w:p>
        </w:tc>
        <w:tc>
          <w:tcPr>
            <w:tcW w:w="9541" w:type="dxa"/>
          </w:tcPr>
          <w:p w14:paraId="14272785" w14:textId="56182340" w:rsidR="00BB66E5" w:rsidRPr="00C738D2" w:rsidRDefault="00BB66E5" w:rsidP="00987D9B">
            <w:pPr>
              <w:numPr>
                <w:ilvl w:val="0"/>
                <w:numId w:val="97"/>
              </w:numPr>
              <w:tabs>
                <w:tab w:val="left" w:pos="1749"/>
              </w:tabs>
              <w:spacing w:before="100" w:after="100"/>
              <w:ind w:left="1749"/>
              <w:rPr>
                <w:rFonts w:ascii="Arial" w:hAnsi="Arial" w:cs="Arial"/>
              </w:rPr>
            </w:pPr>
            <w:r w:rsidRPr="00C738D2">
              <w:rPr>
                <w:rFonts w:ascii="Arial" w:hAnsi="Arial" w:cs="Arial"/>
              </w:rPr>
              <w:t xml:space="preserve">Form NX-9D as applicable, </w:t>
            </w:r>
            <w:r w:rsidR="000352AF" w:rsidRPr="00C738D2">
              <w:rPr>
                <w:rFonts w:ascii="Arial" w:hAnsi="Arial" w:cs="Arial"/>
              </w:rPr>
              <w:t xml:space="preserve">Static </w:t>
            </w:r>
            <w:r w:rsidRPr="00C738D2">
              <w:rPr>
                <w:rFonts w:ascii="Arial" w:hAnsi="Arial" w:cs="Arial"/>
              </w:rPr>
              <w:t>Capacitor/Reactor, including each physical component, per OP-16</w:t>
            </w:r>
          </w:p>
        </w:tc>
      </w:tr>
      <w:tr w:rsidR="00BB66E5" w:rsidRPr="00C738D2" w14:paraId="4DEF63C0" w14:textId="77777777" w:rsidTr="002E0C84">
        <w:trPr>
          <w:jc w:val="center"/>
        </w:trPr>
        <w:tc>
          <w:tcPr>
            <w:tcW w:w="236" w:type="dxa"/>
          </w:tcPr>
          <w:p w14:paraId="20942382" w14:textId="77777777" w:rsidR="00BB66E5" w:rsidRPr="00C738D2" w:rsidRDefault="00BB66E5" w:rsidP="008A6D8F">
            <w:pPr>
              <w:pStyle w:val="DocumentText"/>
              <w:rPr>
                <w:rFonts w:ascii="Arial" w:hAnsi="Arial" w:cs="Arial"/>
              </w:rPr>
            </w:pPr>
          </w:p>
        </w:tc>
        <w:tc>
          <w:tcPr>
            <w:tcW w:w="9541" w:type="dxa"/>
          </w:tcPr>
          <w:p w14:paraId="6E22F3C9" w14:textId="77777777" w:rsidR="00BB66E5" w:rsidRPr="00C738D2" w:rsidRDefault="00BB66E5" w:rsidP="00C82C87">
            <w:pPr>
              <w:numPr>
                <w:ilvl w:val="0"/>
                <w:numId w:val="27"/>
              </w:numPr>
              <w:tabs>
                <w:tab w:val="left" w:pos="1389"/>
              </w:tabs>
              <w:spacing w:before="100" w:after="100"/>
              <w:ind w:left="1389"/>
              <w:rPr>
                <w:rFonts w:ascii="Arial" w:hAnsi="Arial" w:cs="Arial"/>
              </w:rPr>
            </w:pPr>
            <w:r w:rsidRPr="00C738D2">
              <w:rPr>
                <w:rFonts w:ascii="Arial" w:hAnsi="Arial" w:cs="Arial"/>
              </w:rPr>
              <w:t>Equipment Requirements:</w:t>
            </w:r>
          </w:p>
        </w:tc>
      </w:tr>
      <w:tr w:rsidR="00BB66E5" w:rsidRPr="00C738D2" w14:paraId="63DB6C05" w14:textId="77777777" w:rsidTr="002E0C84">
        <w:trPr>
          <w:jc w:val="center"/>
        </w:trPr>
        <w:tc>
          <w:tcPr>
            <w:tcW w:w="236" w:type="dxa"/>
          </w:tcPr>
          <w:p w14:paraId="73D28EA5" w14:textId="77777777" w:rsidR="00BB66E5" w:rsidRPr="00C738D2" w:rsidRDefault="00BB66E5" w:rsidP="00987D9B">
            <w:pPr>
              <w:numPr>
                <w:ilvl w:val="0"/>
                <w:numId w:val="97"/>
              </w:numPr>
              <w:tabs>
                <w:tab w:val="left" w:pos="1749"/>
              </w:tabs>
              <w:spacing w:before="100" w:after="100"/>
              <w:ind w:left="1749"/>
              <w:rPr>
                <w:rFonts w:ascii="Arial" w:hAnsi="Arial" w:cs="Arial"/>
              </w:rPr>
            </w:pPr>
          </w:p>
        </w:tc>
        <w:tc>
          <w:tcPr>
            <w:tcW w:w="9541" w:type="dxa"/>
          </w:tcPr>
          <w:p w14:paraId="6FB73E3C" w14:textId="77777777" w:rsidR="00BB66E5" w:rsidRPr="00C738D2" w:rsidRDefault="00BB66E5" w:rsidP="00987D9B">
            <w:pPr>
              <w:numPr>
                <w:ilvl w:val="0"/>
                <w:numId w:val="98"/>
              </w:numPr>
              <w:tabs>
                <w:tab w:val="left" w:pos="1749"/>
              </w:tabs>
              <w:spacing w:before="100" w:after="100"/>
              <w:ind w:left="1749"/>
              <w:rPr>
                <w:rFonts w:ascii="Arial" w:hAnsi="Arial" w:cs="Arial"/>
              </w:rPr>
            </w:pPr>
            <w:r w:rsidRPr="00C738D2">
              <w:rPr>
                <w:rFonts w:ascii="Arial" w:hAnsi="Arial" w:cs="Arial"/>
              </w:rPr>
              <w:t>Telemetering as defined by OP-18</w:t>
            </w:r>
          </w:p>
        </w:tc>
      </w:tr>
      <w:tr w:rsidR="00BB66E5" w:rsidRPr="00C738D2" w14:paraId="6378F89B" w14:textId="77777777" w:rsidTr="002E0C84">
        <w:trPr>
          <w:jc w:val="center"/>
        </w:trPr>
        <w:tc>
          <w:tcPr>
            <w:tcW w:w="236" w:type="dxa"/>
          </w:tcPr>
          <w:p w14:paraId="73CBEF21" w14:textId="77777777" w:rsidR="00BB66E5" w:rsidRPr="00C738D2" w:rsidRDefault="00BB66E5" w:rsidP="008A6D8F">
            <w:pPr>
              <w:pStyle w:val="DocumentText"/>
              <w:rPr>
                <w:rFonts w:ascii="Arial" w:hAnsi="Arial" w:cs="Arial"/>
              </w:rPr>
            </w:pPr>
          </w:p>
        </w:tc>
        <w:tc>
          <w:tcPr>
            <w:tcW w:w="9541" w:type="dxa"/>
          </w:tcPr>
          <w:p w14:paraId="71A1B3BB" w14:textId="3AE01B93" w:rsidR="00BB66E5" w:rsidRPr="00C738D2" w:rsidRDefault="00BB66E5" w:rsidP="000A2C71">
            <w:pPr>
              <w:numPr>
                <w:ilvl w:val="0"/>
                <w:numId w:val="27"/>
              </w:numPr>
              <w:tabs>
                <w:tab w:val="left" w:pos="1389"/>
              </w:tabs>
              <w:spacing w:before="100" w:after="100"/>
              <w:ind w:left="1389"/>
              <w:rPr>
                <w:rFonts w:ascii="Arial" w:hAnsi="Arial" w:cs="Arial"/>
              </w:rPr>
            </w:pPr>
            <w:r w:rsidRPr="00C738D2">
              <w:rPr>
                <w:rFonts w:ascii="Arial" w:hAnsi="Arial" w:cs="Arial"/>
              </w:rPr>
              <w:t xml:space="preserve">ARD definitions </w:t>
            </w:r>
            <w:r w:rsidR="000A2C71" w:rsidRPr="00C738D2">
              <w:rPr>
                <w:rFonts w:ascii="Arial" w:hAnsi="Arial" w:cs="Arial"/>
              </w:rPr>
              <w:t xml:space="preserve">shall </w:t>
            </w:r>
            <w:r w:rsidRPr="00C738D2">
              <w:rPr>
                <w:rFonts w:ascii="Arial" w:hAnsi="Arial" w:cs="Arial"/>
              </w:rPr>
              <w:t>be submitted to ISO in accordance with the following advance notice requirements:</w:t>
            </w:r>
          </w:p>
        </w:tc>
      </w:tr>
      <w:tr w:rsidR="00BB66E5" w:rsidRPr="00C738D2" w14:paraId="383F679E" w14:textId="77777777" w:rsidTr="002E0C84">
        <w:trPr>
          <w:jc w:val="center"/>
        </w:trPr>
        <w:tc>
          <w:tcPr>
            <w:tcW w:w="236" w:type="dxa"/>
          </w:tcPr>
          <w:p w14:paraId="32E62CE6" w14:textId="77777777" w:rsidR="00BB66E5" w:rsidRPr="00C738D2" w:rsidRDefault="00BB66E5" w:rsidP="00987D9B">
            <w:pPr>
              <w:numPr>
                <w:ilvl w:val="0"/>
                <w:numId w:val="98"/>
              </w:numPr>
              <w:tabs>
                <w:tab w:val="left" w:pos="1749"/>
              </w:tabs>
              <w:spacing w:before="100" w:after="100"/>
              <w:ind w:left="1749"/>
              <w:rPr>
                <w:rFonts w:ascii="Arial" w:hAnsi="Arial" w:cs="Arial"/>
              </w:rPr>
            </w:pPr>
          </w:p>
        </w:tc>
        <w:tc>
          <w:tcPr>
            <w:tcW w:w="9541" w:type="dxa"/>
          </w:tcPr>
          <w:p w14:paraId="43553E2F" w14:textId="4C0FB00A" w:rsidR="00BB66E5" w:rsidRPr="00C738D2" w:rsidRDefault="00BB66E5" w:rsidP="00AF6A56">
            <w:pPr>
              <w:numPr>
                <w:ilvl w:val="0"/>
                <w:numId w:val="99"/>
              </w:numPr>
              <w:tabs>
                <w:tab w:val="left" w:pos="1749"/>
              </w:tabs>
              <w:spacing w:before="100" w:after="100"/>
              <w:ind w:left="1749"/>
              <w:rPr>
                <w:rFonts w:ascii="Arial" w:hAnsi="Arial" w:cs="Arial"/>
              </w:rPr>
            </w:pPr>
            <w:r w:rsidRPr="00C738D2">
              <w:rPr>
                <w:rFonts w:ascii="Arial" w:hAnsi="Arial" w:cs="Arial"/>
              </w:rPr>
              <w:t>To define a new ARD, a minimum of one hundred and twenty (120) calendar days</w:t>
            </w:r>
            <w:r w:rsidR="000635DE" w:rsidRPr="00C738D2">
              <w:rPr>
                <w:rFonts w:ascii="Arial" w:hAnsi="Arial" w:cs="Arial"/>
              </w:rPr>
              <w:t>’</w:t>
            </w:r>
            <w:r w:rsidRPr="00C738D2">
              <w:rPr>
                <w:rFonts w:ascii="Arial" w:hAnsi="Arial" w:cs="Arial"/>
              </w:rPr>
              <w:t xml:space="preserve"> advance notice is required.  The one hundred and twenty (120) calendar day period </w:t>
            </w:r>
            <w:proofErr w:type="gramStart"/>
            <w:r w:rsidRPr="00C738D2">
              <w:rPr>
                <w:rFonts w:ascii="Arial" w:hAnsi="Arial" w:cs="Arial"/>
              </w:rPr>
              <w:t>commences</w:t>
            </w:r>
            <w:proofErr w:type="gramEnd"/>
            <w:r w:rsidRPr="00C738D2">
              <w:rPr>
                <w:rFonts w:ascii="Arial" w:hAnsi="Arial" w:cs="Arial"/>
              </w:rPr>
              <w:t xml:space="preserve"> upon ISO receipt of the criteria detailed in Section V.A.3 of this OP</w:t>
            </w:r>
            <w:r w:rsidR="000B47D0" w:rsidRPr="00C738D2">
              <w:rPr>
                <w:rFonts w:ascii="Arial" w:hAnsi="Arial" w:cs="Arial"/>
              </w:rPr>
              <w:t>.</w:t>
            </w:r>
          </w:p>
        </w:tc>
      </w:tr>
      <w:tr w:rsidR="00BB66E5" w:rsidRPr="00C738D2" w14:paraId="00B15954" w14:textId="77777777" w:rsidTr="002E0C84">
        <w:trPr>
          <w:jc w:val="center"/>
        </w:trPr>
        <w:tc>
          <w:tcPr>
            <w:tcW w:w="236" w:type="dxa"/>
          </w:tcPr>
          <w:p w14:paraId="7376EA5E" w14:textId="77777777" w:rsidR="00BB66E5" w:rsidRPr="00C738D2" w:rsidRDefault="00BB66E5" w:rsidP="00987D9B">
            <w:pPr>
              <w:numPr>
                <w:ilvl w:val="0"/>
                <w:numId w:val="99"/>
              </w:numPr>
              <w:tabs>
                <w:tab w:val="left" w:pos="1749"/>
              </w:tabs>
              <w:spacing w:before="100" w:after="100"/>
              <w:ind w:left="1749"/>
              <w:rPr>
                <w:rFonts w:ascii="Arial" w:hAnsi="Arial" w:cs="Arial"/>
              </w:rPr>
            </w:pPr>
          </w:p>
        </w:tc>
        <w:tc>
          <w:tcPr>
            <w:tcW w:w="9541" w:type="dxa"/>
          </w:tcPr>
          <w:p w14:paraId="340A0D6A" w14:textId="58C1DACF" w:rsidR="00BB66E5" w:rsidRPr="00C738D2" w:rsidRDefault="00BB66E5" w:rsidP="00987D9B">
            <w:pPr>
              <w:numPr>
                <w:ilvl w:val="0"/>
                <w:numId w:val="100"/>
              </w:numPr>
              <w:tabs>
                <w:tab w:val="left" w:pos="1749"/>
              </w:tabs>
              <w:spacing w:before="100" w:after="100"/>
              <w:ind w:left="1749"/>
              <w:rPr>
                <w:rFonts w:ascii="Arial" w:hAnsi="Arial" w:cs="Arial"/>
              </w:rPr>
            </w:pPr>
            <w:r w:rsidRPr="00C738D2">
              <w:rPr>
                <w:rFonts w:ascii="Arial" w:hAnsi="Arial" w:cs="Arial"/>
              </w:rPr>
              <w:t>The ISO Manuals should be referenced to change the capability of an existing ARD</w:t>
            </w:r>
            <w:r w:rsidR="000B47D0" w:rsidRPr="00C738D2">
              <w:rPr>
                <w:rFonts w:ascii="Arial" w:hAnsi="Arial" w:cs="Arial"/>
              </w:rPr>
              <w:t>.</w:t>
            </w:r>
            <w:r w:rsidR="009B6333" w:rsidRPr="00C738D2">
              <w:rPr>
                <w:rFonts w:ascii="Arial" w:hAnsi="Arial" w:cs="Arial"/>
              </w:rPr>
              <w:br/>
            </w:r>
          </w:p>
        </w:tc>
      </w:tr>
      <w:tr w:rsidR="008F7B43" w:rsidRPr="00C738D2" w14:paraId="0EE68637" w14:textId="77777777" w:rsidTr="002E0C84">
        <w:trPr>
          <w:jc w:val="center"/>
        </w:trPr>
        <w:tc>
          <w:tcPr>
            <w:tcW w:w="236" w:type="dxa"/>
          </w:tcPr>
          <w:p w14:paraId="71155459" w14:textId="77777777" w:rsidR="008F7B43" w:rsidRPr="00C738D2" w:rsidRDefault="008F7B43" w:rsidP="00987D9B">
            <w:pPr>
              <w:numPr>
                <w:ilvl w:val="0"/>
                <w:numId w:val="99"/>
              </w:numPr>
              <w:tabs>
                <w:tab w:val="left" w:pos="1749"/>
              </w:tabs>
              <w:spacing w:before="100" w:after="100"/>
              <w:ind w:left="1749"/>
              <w:rPr>
                <w:rFonts w:ascii="Arial" w:hAnsi="Arial" w:cs="Arial"/>
              </w:rPr>
            </w:pPr>
          </w:p>
        </w:tc>
        <w:tc>
          <w:tcPr>
            <w:tcW w:w="9541" w:type="dxa"/>
          </w:tcPr>
          <w:p w14:paraId="5A51CB06" w14:textId="77777777" w:rsidR="008F7B43" w:rsidRPr="00C738D2" w:rsidRDefault="008F7B43" w:rsidP="001D4185">
            <w:pPr>
              <w:tabs>
                <w:tab w:val="left" w:pos="1749"/>
              </w:tabs>
              <w:spacing w:before="100" w:after="100"/>
              <w:ind w:left="1749"/>
              <w:rPr>
                <w:rFonts w:ascii="Arial" w:hAnsi="Arial" w:cs="Arial"/>
              </w:rPr>
            </w:pPr>
          </w:p>
        </w:tc>
      </w:tr>
      <w:tr w:rsidR="00BB66E5" w:rsidRPr="00C738D2" w14:paraId="102FEE02" w14:textId="77777777" w:rsidTr="002E0C84">
        <w:trPr>
          <w:jc w:val="center"/>
        </w:trPr>
        <w:tc>
          <w:tcPr>
            <w:tcW w:w="236" w:type="dxa"/>
          </w:tcPr>
          <w:p w14:paraId="2EBC9960" w14:textId="77777777" w:rsidR="00BB66E5" w:rsidRPr="00C738D2" w:rsidRDefault="00BB66E5" w:rsidP="008A6D8F">
            <w:pPr>
              <w:pStyle w:val="DocumentText"/>
            </w:pPr>
          </w:p>
        </w:tc>
        <w:tc>
          <w:tcPr>
            <w:tcW w:w="9541" w:type="dxa"/>
          </w:tcPr>
          <w:p w14:paraId="1454B1A6" w14:textId="77777777" w:rsidR="00BB66E5" w:rsidRPr="00C738D2" w:rsidRDefault="00BB66E5" w:rsidP="00250CDB">
            <w:pPr>
              <w:pStyle w:val="Heading2"/>
              <w:numPr>
                <w:ilvl w:val="1"/>
                <w:numId w:val="168"/>
              </w:numPr>
              <w:tabs>
                <w:tab w:val="clear" w:pos="720"/>
                <w:tab w:val="num" w:pos="1029"/>
              </w:tabs>
              <w:spacing w:before="160"/>
              <w:ind w:left="1022" w:hanging="360"/>
            </w:pPr>
            <w:bookmarkStart w:id="233" w:name="_Toc53502109"/>
            <w:r w:rsidRPr="00C738D2">
              <w:t>Telemetering and Revenue Metering</w:t>
            </w:r>
            <w:bookmarkEnd w:id="233"/>
          </w:p>
        </w:tc>
      </w:tr>
      <w:tr w:rsidR="00BB66E5" w:rsidRPr="00C738D2" w14:paraId="39AE2B4C" w14:textId="77777777" w:rsidTr="002E0C84">
        <w:trPr>
          <w:jc w:val="center"/>
        </w:trPr>
        <w:tc>
          <w:tcPr>
            <w:tcW w:w="236" w:type="dxa"/>
          </w:tcPr>
          <w:p w14:paraId="19CA8381" w14:textId="77777777" w:rsidR="00BB66E5" w:rsidRPr="00C738D2" w:rsidRDefault="00BB66E5" w:rsidP="008A6D8F">
            <w:pPr>
              <w:pStyle w:val="DocumentText"/>
              <w:rPr>
                <w:rFonts w:ascii="Arial" w:hAnsi="Arial" w:cs="Arial"/>
              </w:rPr>
            </w:pPr>
          </w:p>
        </w:tc>
        <w:tc>
          <w:tcPr>
            <w:tcW w:w="9541" w:type="dxa"/>
          </w:tcPr>
          <w:p w14:paraId="0923B39C" w14:textId="745FEAF9" w:rsidR="00BB66E5" w:rsidRPr="00C738D2" w:rsidRDefault="00BB66E5" w:rsidP="004D7758">
            <w:pPr>
              <w:numPr>
                <w:ilvl w:val="0"/>
                <w:numId w:val="28"/>
              </w:numPr>
              <w:tabs>
                <w:tab w:val="left" w:pos="1389"/>
              </w:tabs>
              <w:spacing w:before="100" w:after="100"/>
              <w:ind w:left="1389"/>
              <w:rPr>
                <w:rFonts w:ascii="Arial" w:hAnsi="Arial" w:cs="Arial"/>
              </w:rPr>
            </w:pPr>
            <w:r w:rsidRPr="00C738D2">
              <w:rPr>
                <w:rFonts w:ascii="Arial" w:hAnsi="Arial" w:cs="Arial"/>
              </w:rPr>
              <w:t xml:space="preserve">Telemetering from each ARD </w:t>
            </w:r>
            <w:r w:rsidR="000A2C71" w:rsidRPr="00C738D2">
              <w:rPr>
                <w:rFonts w:ascii="Arial" w:hAnsi="Arial" w:cs="Arial"/>
              </w:rPr>
              <w:t xml:space="preserve">shall </w:t>
            </w:r>
            <w:r w:rsidRPr="00C738D2">
              <w:rPr>
                <w:rFonts w:ascii="Arial" w:hAnsi="Arial" w:cs="Arial"/>
              </w:rPr>
              <w:t xml:space="preserve">meet the requirements for speed and accuracy per OP-18.  The Lead MP </w:t>
            </w:r>
            <w:r w:rsidR="009B6333" w:rsidRPr="00C738D2">
              <w:rPr>
                <w:rFonts w:ascii="Arial" w:hAnsi="Arial" w:cs="Arial"/>
              </w:rPr>
              <w:t>shall</w:t>
            </w:r>
            <w:r w:rsidRPr="00C738D2">
              <w:rPr>
                <w:rFonts w:ascii="Arial" w:hAnsi="Arial" w:cs="Arial"/>
              </w:rPr>
              <w:t xml:space="preserve"> telemeter the instantaneous MW value of an ARD.  Telemetering must be maintained and calibrated by the Lead MP on an ongoing basis per OP-18</w:t>
            </w:r>
            <w:r w:rsidR="000B47D0" w:rsidRPr="00C738D2">
              <w:rPr>
                <w:rFonts w:ascii="Arial" w:hAnsi="Arial" w:cs="Arial"/>
              </w:rPr>
              <w:t>.</w:t>
            </w:r>
          </w:p>
        </w:tc>
      </w:tr>
      <w:tr w:rsidR="00BB66E5" w:rsidRPr="00C738D2" w14:paraId="2ADA66FA" w14:textId="77777777" w:rsidTr="002E0C84">
        <w:trPr>
          <w:jc w:val="center"/>
        </w:trPr>
        <w:tc>
          <w:tcPr>
            <w:tcW w:w="236" w:type="dxa"/>
          </w:tcPr>
          <w:p w14:paraId="69BFC69B" w14:textId="77777777" w:rsidR="00BB66E5" w:rsidRPr="00C738D2" w:rsidRDefault="00BB66E5" w:rsidP="008A6D8F">
            <w:pPr>
              <w:pStyle w:val="DocumentText"/>
              <w:rPr>
                <w:rFonts w:ascii="Arial" w:hAnsi="Arial" w:cs="Arial"/>
              </w:rPr>
            </w:pPr>
          </w:p>
        </w:tc>
        <w:tc>
          <w:tcPr>
            <w:tcW w:w="9541" w:type="dxa"/>
          </w:tcPr>
          <w:p w14:paraId="7D330F2F" w14:textId="4BA6D299" w:rsidR="00BB66E5" w:rsidRPr="00C738D2" w:rsidRDefault="00BB66E5" w:rsidP="004D7758">
            <w:pPr>
              <w:numPr>
                <w:ilvl w:val="0"/>
                <w:numId w:val="28"/>
              </w:numPr>
              <w:tabs>
                <w:tab w:val="left" w:pos="1389"/>
              </w:tabs>
              <w:spacing w:before="100" w:after="100"/>
              <w:ind w:left="1389"/>
              <w:rPr>
                <w:rFonts w:ascii="Arial" w:hAnsi="Arial" w:cs="Arial"/>
              </w:rPr>
            </w:pPr>
            <w:r w:rsidRPr="00C738D2">
              <w:rPr>
                <w:rFonts w:ascii="Arial" w:hAnsi="Arial" w:cs="Arial"/>
              </w:rPr>
              <w:t xml:space="preserve">Revenue metering </w:t>
            </w:r>
            <w:r w:rsidR="000A2C71" w:rsidRPr="00C738D2">
              <w:rPr>
                <w:rFonts w:ascii="Arial" w:hAnsi="Arial" w:cs="Arial"/>
              </w:rPr>
              <w:t xml:space="preserve">shall </w:t>
            </w:r>
            <w:r w:rsidRPr="00C738D2">
              <w:rPr>
                <w:rFonts w:ascii="Arial" w:hAnsi="Arial" w:cs="Arial"/>
              </w:rPr>
              <w:t xml:space="preserve">meet </w:t>
            </w:r>
            <w:r w:rsidR="000A2C71" w:rsidRPr="00C738D2">
              <w:rPr>
                <w:rFonts w:ascii="Arial" w:hAnsi="Arial" w:cs="Arial"/>
              </w:rPr>
              <w:t xml:space="preserve">the </w:t>
            </w:r>
            <w:r w:rsidRPr="00C738D2">
              <w:rPr>
                <w:rFonts w:ascii="Arial" w:hAnsi="Arial" w:cs="Arial"/>
              </w:rPr>
              <w:t xml:space="preserve">requirements </w:t>
            </w:r>
            <w:r w:rsidR="000A2C71" w:rsidRPr="00C738D2">
              <w:rPr>
                <w:rFonts w:ascii="Arial" w:hAnsi="Arial" w:cs="Arial"/>
              </w:rPr>
              <w:t xml:space="preserve">of </w:t>
            </w:r>
            <w:r w:rsidRPr="00C738D2">
              <w:rPr>
                <w:rFonts w:ascii="Arial" w:hAnsi="Arial" w:cs="Arial"/>
              </w:rPr>
              <w:t xml:space="preserve">OP-18 for each ARD.  Meter readings </w:t>
            </w:r>
            <w:r w:rsidR="000A2C71" w:rsidRPr="00C738D2">
              <w:rPr>
                <w:rFonts w:ascii="Arial" w:hAnsi="Arial" w:cs="Arial"/>
              </w:rPr>
              <w:t xml:space="preserve">shall </w:t>
            </w:r>
            <w:r w:rsidRPr="00C738D2">
              <w:rPr>
                <w:rFonts w:ascii="Arial" w:hAnsi="Arial" w:cs="Arial"/>
              </w:rPr>
              <w:t xml:space="preserve">be forwarded to ISO for </w:t>
            </w:r>
            <w:r w:rsidR="000A2C71" w:rsidRPr="00C738D2">
              <w:rPr>
                <w:rFonts w:ascii="Arial" w:hAnsi="Arial" w:cs="Arial"/>
              </w:rPr>
              <w:t>s</w:t>
            </w:r>
            <w:r w:rsidRPr="00C738D2">
              <w:rPr>
                <w:rFonts w:ascii="Arial" w:hAnsi="Arial" w:cs="Arial"/>
              </w:rPr>
              <w:t xml:space="preserve">ettlement in a timely manner as required per ISO Manuals and Administrative Procedures.  The Lead MP </w:t>
            </w:r>
            <w:r w:rsidR="009B6333" w:rsidRPr="00C738D2">
              <w:rPr>
                <w:rFonts w:ascii="Arial" w:hAnsi="Arial" w:cs="Arial"/>
              </w:rPr>
              <w:t>shall</w:t>
            </w:r>
            <w:r w:rsidRPr="00C738D2">
              <w:rPr>
                <w:rFonts w:ascii="Arial" w:hAnsi="Arial" w:cs="Arial"/>
              </w:rPr>
              <w:t xml:space="preserve"> maint</w:t>
            </w:r>
            <w:r w:rsidR="009B6333" w:rsidRPr="00C738D2">
              <w:rPr>
                <w:rFonts w:ascii="Arial" w:hAnsi="Arial" w:cs="Arial"/>
              </w:rPr>
              <w:t>ain</w:t>
            </w:r>
            <w:r w:rsidRPr="00C738D2">
              <w:rPr>
                <w:rFonts w:ascii="Arial" w:hAnsi="Arial" w:cs="Arial"/>
              </w:rPr>
              <w:t xml:space="preserve"> and calibrat</w:t>
            </w:r>
            <w:r w:rsidR="009B6333" w:rsidRPr="00C738D2">
              <w:rPr>
                <w:rFonts w:ascii="Arial" w:hAnsi="Arial" w:cs="Arial"/>
              </w:rPr>
              <w:t>e</w:t>
            </w:r>
            <w:r w:rsidRPr="00C738D2">
              <w:rPr>
                <w:rFonts w:ascii="Arial" w:hAnsi="Arial" w:cs="Arial"/>
              </w:rPr>
              <w:t xml:space="preserve"> </w:t>
            </w:r>
            <w:r w:rsidR="009B6333" w:rsidRPr="00C738D2">
              <w:rPr>
                <w:rFonts w:ascii="Arial" w:hAnsi="Arial" w:cs="Arial"/>
              </w:rPr>
              <w:t xml:space="preserve">the </w:t>
            </w:r>
            <w:r w:rsidRPr="00C738D2">
              <w:rPr>
                <w:rFonts w:ascii="Arial" w:hAnsi="Arial" w:cs="Arial"/>
              </w:rPr>
              <w:t>revenue metering per ISO requirements as contained in OP-18.</w:t>
            </w:r>
          </w:p>
        </w:tc>
      </w:tr>
      <w:tr w:rsidR="00BB66E5" w:rsidRPr="00C738D2" w14:paraId="45E8BBED" w14:textId="77777777" w:rsidTr="002E0C84">
        <w:trPr>
          <w:jc w:val="center"/>
        </w:trPr>
        <w:tc>
          <w:tcPr>
            <w:tcW w:w="236" w:type="dxa"/>
          </w:tcPr>
          <w:p w14:paraId="17AD43B0" w14:textId="77777777" w:rsidR="00BB66E5" w:rsidRPr="00C738D2" w:rsidRDefault="00BB66E5" w:rsidP="008A6D8F">
            <w:pPr>
              <w:pStyle w:val="DocumentText"/>
            </w:pPr>
          </w:p>
        </w:tc>
        <w:tc>
          <w:tcPr>
            <w:tcW w:w="9541" w:type="dxa"/>
          </w:tcPr>
          <w:p w14:paraId="6D0A799F" w14:textId="77777777" w:rsidR="00BB66E5" w:rsidRPr="00C738D2" w:rsidRDefault="00BB66E5" w:rsidP="00250CDB">
            <w:pPr>
              <w:pStyle w:val="Heading2"/>
              <w:numPr>
                <w:ilvl w:val="1"/>
                <w:numId w:val="168"/>
              </w:numPr>
              <w:tabs>
                <w:tab w:val="clear" w:pos="720"/>
                <w:tab w:val="num" w:pos="1029"/>
              </w:tabs>
              <w:spacing w:before="160"/>
              <w:ind w:left="1022" w:hanging="360"/>
            </w:pPr>
            <w:bookmarkStart w:id="234" w:name="_Toc53502110"/>
            <w:r w:rsidRPr="00C738D2">
              <w:t>Interconnection</w:t>
            </w:r>
            <w:bookmarkEnd w:id="234"/>
          </w:p>
        </w:tc>
      </w:tr>
      <w:tr w:rsidR="00BB66E5" w:rsidRPr="00C738D2" w14:paraId="78B70708" w14:textId="77777777" w:rsidTr="002E0C84">
        <w:trPr>
          <w:jc w:val="center"/>
        </w:trPr>
        <w:tc>
          <w:tcPr>
            <w:tcW w:w="236" w:type="dxa"/>
          </w:tcPr>
          <w:p w14:paraId="0C7E53FC" w14:textId="77777777" w:rsidR="00BB66E5" w:rsidRPr="00C738D2" w:rsidRDefault="00BB66E5" w:rsidP="00431257">
            <w:pPr>
              <w:spacing w:before="100" w:after="100"/>
              <w:rPr>
                <w:rFonts w:ascii="Arial" w:hAnsi="Arial" w:cs="Arial"/>
                <w:szCs w:val="24"/>
              </w:rPr>
            </w:pPr>
          </w:p>
        </w:tc>
        <w:tc>
          <w:tcPr>
            <w:tcW w:w="9541" w:type="dxa"/>
          </w:tcPr>
          <w:p w14:paraId="656898B3" w14:textId="1C07D344" w:rsidR="00BB66E5" w:rsidRPr="00C738D2" w:rsidRDefault="00BB66E5" w:rsidP="009B6333">
            <w:pPr>
              <w:numPr>
                <w:ilvl w:val="0"/>
                <w:numId w:val="198"/>
              </w:numPr>
              <w:tabs>
                <w:tab w:val="left" w:pos="1389"/>
              </w:tabs>
              <w:spacing w:before="100" w:after="100"/>
              <w:ind w:left="1389"/>
              <w:rPr>
                <w:rFonts w:ascii="Arial" w:hAnsi="Arial" w:cs="Arial"/>
                <w:szCs w:val="24"/>
              </w:rPr>
            </w:pPr>
            <w:r w:rsidRPr="00C738D2">
              <w:rPr>
                <w:rFonts w:ascii="Arial" w:hAnsi="Arial" w:cs="Arial"/>
                <w:szCs w:val="24"/>
              </w:rPr>
              <w:t xml:space="preserve">An ARD </w:t>
            </w:r>
            <w:r w:rsidR="009B6333" w:rsidRPr="00C738D2">
              <w:rPr>
                <w:rFonts w:ascii="Arial" w:hAnsi="Arial" w:cs="Arial"/>
                <w:szCs w:val="24"/>
              </w:rPr>
              <w:t xml:space="preserve">seeking </w:t>
            </w:r>
            <w:r w:rsidRPr="00C738D2">
              <w:rPr>
                <w:rFonts w:ascii="Arial" w:hAnsi="Arial" w:cs="Arial"/>
                <w:szCs w:val="24"/>
              </w:rPr>
              <w:t xml:space="preserve">to connect its facility to transmission facilities </w:t>
            </w:r>
            <w:r w:rsidR="000A2C71" w:rsidRPr="00C738D2">
              <w:rPr>
                <w:rFonts w:ascii="Arial" w:hAnsi="Arial" w:cs="Arial"/>
                <w:szCs w:val="24"/>
              </w:rPr>
              <w:t xml:space="preserve">shall </w:t>
            </w:r>
            <w:r w:rsidRPr="00C738D2">
              <w:rPr>
                <w:rFonts w:ascii="Arial" w:hAnsi="Arial" w:cs="Arial"/>
                <w:szCs w:val="24"/>
              </w:rPr>
              <w:t xml:space="preserve">have a valid </w:t>
            </w:r>
            <w:r w:rsidR="00A779C3" w:rsidRPr="00C738D2">
              <w:rPr>
                <w:rFonts w:ascii="Arial" w:hAnsi="Arial" w:cs="Arial"/>
                <w:szCs w:val="24"/>
              </w:rPr>
              <w:t>I</w:t>
            </w:r>
            <w:r w:rsidRPr="00C738D2">
              <w:rPr>
                <w:rFonts w:ascii="Arial" w:hAnsi="Arial" w:cs="Arial"/>
                <w:szCs w:val="24"/>
              </w:rPr>
              <w:t xml:space="preserve">nterconnection or </w:t>
            </w:r>
            <w:r w:rsidR="00A779C3" w:rsidRPr="00C738D2">
              <w:rPr>
                <w:rFonts w:ascii="Arial" w:hAnsi="Arial" w:cs="Arial"/>
                <w:szCs w:val="24"/>
              </w:rPr>
              <w:t>S</w:t>
            </w:r>
            <w:r w:rsidRPr="00C738D2">
              <w:rPr>
                <w:rFonts w:ascii="Arial" w:hAnsi="Arial" w:cs="Arial"/>
                <w:szCs w:val="24"/>
              </w:rPr>
              <w:t xml:space="preserve">ervice </w:t>
            </w:r>
            <w:r w:rsidR="00A779C3" w:rsidRPr="00C738D2">
              <w:rPr>
                <w:rFonts w:ascii="Arial" w:hAnsi="Arial" w:cs="Arial"/>
                <w:szCs w:val="24"/>
              </w:rPr>
              <w:t>A</w:t>
            </w:r>
            <w:r w:rsidRPr="00C738D2">
              <w:rPr>
                <w:rFonts w:ascii="Arial" w:hAnsi="Arial" w:cs="Arial"/>
                <w:szCs w:val="24"/>
              </w:rPr>
              <w:t xml:space="preserve">greement(s) in place with the Transmission Owners(s) with which the ARD is wishing to interconnect, or whose facilities are impacted.  The terms and conditions of said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shall be negotiated between the entities who are parties to the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and may or may </w:t>
            </w:r>
            <w:r w:rsidRPr="00C738D2">
              <w:rPr>
                <w:rFonts w:ascii="Arial" w:hAnsi="Arial" w:cs="Arial"/>
                <w:b/>
                <w:szCs w:val="24"/>
              </w:rPr>
              <w:t>not</w:t>
            </w:r>
            <w:r w:rsidRPr="00C738D2">
              <w:rPr>
                <w:rFonts w:ascii="Arial" w:hAnsi="Arial" w:cs="Arial"/>
                <w:szCs w:val="24"/>
              </w:rPr>
              <w:t xml:space="preserve"> contain additional and/or more stringent requirements than those prescribed by ISO.</w:t>
            </w:r>
          </w:p>
        </w:tc>
      </w:tr>
    </w:tbl>
    <w:p w14:paraId="2095AF5A" w14:textId="77777777" w:rsidR="008427F4" w:rsidRPr="00C738D2" w:rsidRDefault="008427F4" w:rsidP="008427F4">
      <w:pPr>
        <w:pStyle w:val="DocumentText"/>
      </w:pPr>
    </w:p>
    <w:p w14:paraId="16F0972D" w14:textId="180A4716" w:rsidR="00CC3705" w:rsidRPr="00C738D2" w:rsidRDefault="005E75E8" w:rsidP="009D6750">
      <w:pPr>
        <w:pStyle w:val="Heading1"/>
        <w:numPr>
          <w:ilvl w:val="0"/>
          <w:numId w:val="117"/>
        </w:numPr>
      </w:pPr>
      <w:bookmarkStart w:id="235" w:name="_Toc511206762"/>
      <w:bookmarkStart w:id="236" w:name="_Toc529355155"/>
      <w:bookmarkStart w:id="237" w:name="_Toc511206763"/>
      <w:bookmarkStart w:id="238" w:name="_Toc529355156"/>
      <w:bookmarkStart w:id="239" w:name="_Toc511206766"/>
      <w:bookmarkStart w:id="240" w:name="_Toc529355159"/>
      <w:bookmarkStart w:id="241" w:name="_Toc511206769"/>
      <w:bookmarkStart w:id="242" w:name="_Toc529355162"/>
      <w:bookmarkStart w:id="243" w:name="_Toc511206772"/>
      <w:bookmarkStart w:id="244" w:name="_Toc529355165"/>
      <w:bookmarkStart w:id="245" w:name="_Toc511206775"/>
      <w:bookmarkStart w:id="246" w:name="_Toc529355168"/>
      <w:bookmarkStart w:id="247" w:name="_Toc511206778"/>
      <w:bookmarkStart w:id="248" w:name="_Toc529355171"/>
      <w:bookmarkStart w:id="249" w:name="_Toc511206781"/>
      <w:bookmarkStart w:id="250" w:name="_Toc529355174"/>
      <w:bookmarkStart w:id="251" w:name="_Toc511206784"/>
      <w:bookmarkStart w:id="252" w:name="_Toc529355177"/>
      <w:bookmarkStart w:id="253" w:name="_Toc511206787"/>
      <w:bookmarkStart w:id="254" w:name="_Toc529355180"/>
      <w:bookmarkStart w:id="255" w:name="_Toc511206788"/>
      <w:bookmarkStart w:id="256" w:name="_Toc529355181"/>
      <w:bookmarkStart w:id="257" w:name="_Toc511208132"/>
      <w:bookmarkStart w:id="258" w:name="_Toc529355182"/>
      <w:bookmarkStart w:id="259" w:name="_Toc511208133"/>
      <w:bookmarkStart w:id="260" w:name="_Toc529355183"/>
      <w:bookmarkStart w:id="261" w:name="_Toc511208136"/>
      <w:bookmarkStart w:id="262" w:name="_Toc529355186"/>
      <w:bookmarkStart w:id="263" w:name="_Toc511208139"/>
      <w:bookmarkStart w:id="264" w:name="_Toc529355189"/>
      <w:bookmarkStart w:id="265" w:name="_Toc511208142"/>
      <w:bookmarkStart w:id="266" w:name="_Toc529355192"/>
      <w:bookmarkStart w:id="267" w:name="_Toc511208145"/>
      <w:bookmarkStart w:id="268" w:name="_Toc529355195"/>
      <w:bookmarkStart w:id="269" w:name="_Toc511208148"/>
      <w:bookmarkStart w:id="270" w:name="_Toc529355198"/>
      <w:bookmarkStart w:id="271" w:name="_Toc511208151"/>
      <w:bookmarkStart w:id="272" w:name="_Toc529355201"/>
      <w:bookmarkStart w:id="273" w:name="_Toc511208154"/>
      <w:bookmarkStart w:id="274" w:name="_Toc529355204"/>
      <w:bookmarkStart w:id="275" w:name="_Toc511208157"/>
      <w:bookmarkStart w:id="276" w:name="_Toc529355207"/>
      <w:bookmarkStart w:id="277" w:name="_Toc511208160"/>
      <w:bookmarkStart w:id="278" w:name="_Toc529355210"/>
      <w:bookmarkStart w:id="279" w:name="_Toc511208163"/>
      <w:bookmarkStart w:id="280" w:name="_Toc529355213"/>
      <w:bookmarkStart w:id="281" w:name="_Toc511208166"/>
      <w:bookmarkStart w:id="282" w:name="_Toc529355216"/>
      <w:bookmarkStart w:id="283" w:name="_Toc511208169"/>
      <w:bookmarkStart w:id="284" w:name="_Toc529355219"/>
      <w:bookmarkStart w:id="285" w:name="_Toc511208172"/>
      <w:bookmarkStart w:id="286" w:name="_Toc529355222"/>
      <w:bookmarkStart w:id="287" w:name="_Toc511208175"/>
      <w:bookmarkStart w:id="288" w:name="_Toc529355225"/>
      <w:bookmarkStart w:id="289" w:name="_Toc511208178"/>
      <w:bookmarkStart w:id="290" w:name="_Toc529355228"/>
      <w:bookmarkStart w:id="291" w:name="_Toc511208181"/>
      <w:bookmarkStart w:id="292" w:name="_Toc529355231"/>
      <w:bookmarkStart w:id="293" w:name="_Toc511208184"/>
      <w:bookmarkStart w:id="294" w:name="_Toc529355234"/>
      <w:bookmarkStart w:id="295" w:name="_Toc511208187"/>
      <w:bookmarkStart w:id="296" w:name="_Toc529355237"/>
      <w:bookmarkStart w:id="297" w:name="_Toc511208190"/>
      <w:bookmarkStart w:id="298" w:name="_Toc529355240"/>
      <w:bookmarkStart w:id="299" w:name="_Toc511208193"/>
      <w:bookmarkStart w:id="300" w:name="_Toc529355243"/>
      <w:bookmarkStart w:id="301" w:name="_Toc511208196"/>
      <w:bookmarkStart w:id="302" w:name="_Toc529355246"/>
      <w:bookmarkStart w:id="303" w:name="_Toc511208199"/>
      <w:bookmarkStart w:id="304" w:name="_Toc529355249"/>
      <w:bookmarkStart w:id="305" w:name="_Toc511208202"/>
      <w:bookmarkStart w:id="306" w:name="_Toc529355252"/>
      <w:bookmarkStart w:id="307" w:name="_Toc511208205"/>
      <w:bookmarkStart w:id="308" w:name="_Toc529355255"/>
      <w:bookmarkStart w:id="309" w:name="_Toc511208208"/>
      <w:bookmarkStart w:id="310" w:name="_Toc529355258"/>
      <w:bookmarkStart w:id="311" w:name="_Toc511208211"/>
      <w:bookmarkStart w:id="312" w:name="_Toc529355261"/>
      <w:bookmarkStart w:id="313" w:name="_Toc511208214"/>
      <w:bookmarkStart w:id="314" w:name="_Toc529355264"/>
      <w:bookmarkStart w:id="315" w:name="_Toc511208217"/>
      <w:bookmarkStart w:id="316" w:name="_Toc529355267"/>
      <w:bookmarkStart w:id="317" w:name="_Toc511208220"/>
      <w:bookmarkStart w:id="318" w:name="_Toc529355270"/>
      <w:bookmarkStart w:id="319" w:name="_Toc511208223"/>
      <w:bookmarkStart w:id="320" w:name="_Toc529355273"/>
      <w:bookmarkStart w:id="321" w:name="_Toc511208226"/>
      <w:bookmarkStart w:id="322" w:name="_Toc529355276"/>
      <w:bookmarkStart w:id="323" w:name="_Toc511208229"/>
      <w:bookmarkStart w:id="324" w:name="_Toc529355279"/>
      <w:bookmarkStart w:id="325" w:name="_Toc511208232"/>
      <w:bookmarkStart w:id="326" w:name="_Toc529355282"/>
      <w:bookmarkStart w:id="327" w:name="_Toc511208235"/>
      <w:bookmarkStart w:id="328" w:name="_Toc529355285"/>
      <w:bookmarkStart w:id="329" w:name="_Toc511208238"/>
      <w:bookmarkStart w:id="330" w:name="_Toc529355288"/>
      <w:bookmarkStart w:id="331" w:name="_Toc511208241"/>
      <w:bookmarkStart w:id="332" w:name="_Toc529355291"/>
      <w:bookmarkStart w:id="333" w:name="_Toc511208244"/>
      <w:bookmarkStart w:id="334" w:name="_Toc529355294"/>
      <w:bookmarkStart w:id="335" w:name="_Toc511208247"/>
      <w:bookmarkStart w:id="336" w:name="_Toc529355297"/>
      <w:bookmarkStart w:id="337" w:name="_Toc511208250"/>
      <w:bookmarkStart w:id="338" w:name="_Toc529355300"/>
      <w:bookmarkStart w:id="339" w:name="_Toc511208253"/>
      <w:bookmarkStart w:id="340" w:name="_Toc529355303"/>
      <w:bookmarkStart w:id="341" w:name="_Toc511208256"/>
      <w:bookmarkStart w:id="342" w:name="_Toc529355306"/>
      <w:bookmarkStart w:id="343" w:name="_Toc511208259"/>
      <w:bookmarkStart w:id="344" w:name="_Toc529355309"/>
      <w:bookmarkStart w:id="345" w:name="_Toc511208262"/>
      <w:bookmarkStart w:id="346" w:name="_Toc529355312"/>
      <w:bookmarkStart w:id="347" w:name="_Toc511208265"/>
      <w:bookmarkStart w:id="348" w:name="_Toc529355315"/>
      <w:bookmarkStart w:id="349" w:name="_Toc511208268"/>
      <w:bookmarkStart w:id="350" w:name="_Toc529355318"/>
      <w:bookmarkStart w:id="351" w:name="_Toc511208271"/>
      <w:bookmarkStart w:id="352" w:name="_Toc529355321"/>
      <w:bookmarkStart w:id="353" w:name="_Toc511208274"/>
      <w:bookmarkStart w:id="354" w:name="_Toc529355324"/>
      <w:bookmarkStart w:id="355" w:name="_Toc511208277"/>
      <w:bookmarkStart w:id="356" w:name="_Toc529355327"/>
      <w:bookmarkStart w:id="357" w:name="_Toc511208280"/>
      <w:bookmarkStart w:id="358" w:name="_Toc529355330"/>
      <w:bookmarkStart w:id="359" w:name="_Toc511208283"/>
      <w:bookmarkStart w:id="360" w:name="_Toc529355333"/>
      <w:bookmarkStart w:id="361" w:name="_Toc511208286"/>
      <w:bookmarkStart w:id="362" w:name="_Toc529355336"/>
      <w:bookmarkStart w:id="363" w:name="_Toc511208289"/>
      <w:bookmarkStart w:id="364" w:name="_Toc529355339"/>
      <w:bookmarkStart w:id="365" w:name="_Toc511208292"/>
      <w:bookmarkStart w:id="366" w:name="_Toc529355342"/>
      <w:bookmarkStart w:id="367" w:name="_Toc511208295"/>
      <w:bookmarkStart w:id="368" w:name="_Toc529355345"/>
      <w:bookmarkStart w:id="369" w:name="_Toc36546878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C738D2">
        <w:rPr>
          <w:rFonts w:cs="Arial"/>
          <w:sz w:val="24"/>
          <w:szCs w:val="24"/>
        </w:rPr>
        <w:br w:type="page"/>
      </w:r>
      <w:bookmarkStart w:id="370" w:name="_Toc53502111"/>
      <w:r w:rsidR="00CC3705" w:rsidRPr="00C738D2">
        <w:lastRenderedPageBreak/>
        <w:t>TECHNICAL REQUIREMENTS FOR DEMAND RESPONSE RESOURCES (DRRs)</w:t>
      </w:r>
      <w:bookmarkEnd w:id="370"/>
    </w:p>
    <w:tbl>
      <w:tblPr>
        <w:tblW w:w="9777" w:type="dxa"/>
        <w:jc w:val="center"/>
        <w:tblLayout w:type="fixed"/>
        <w:tblLook w:val="0000" w:firstRow="0" w:lastRow="0" w:firstColumn="0" w:lastColumn="0" w:noHBand="0" w:noVBand="0"/>
      </w:tblPr>
      <w:tblGrid>
        <w:gridCol w:w="236"/>
        <w:gridCol w:w="9541"/>
      </w:tblGrid>
      <w:tr w:rsidR="00256122" w:rsidRPr="00C738D2" w14:paraId="114DA7C4" w14:textId="77777777" w:rsidTr="00D80276">
        <w:trPr>
          <w:jc w:val="center"/>
        </w:trPr>
        <w:tc>
          <w:tcPr>
            <w:tcW w:w="236" w:type="dxa"/>
          </w:tcPr>
          <w:p w14:paraId="1893E0B9" w14:textId="77777777" w:rsidR="00256122" w:rsidRPr="00C738D2" w:rsidRDefault="00256122" w:rsidP="00256122">
            <w:pPr>
              <w:spacing w:before="100" w:after="100"/>
              <w:rPr>
                <w:rFonts w:ascii="Arial" w:hAnsi="Arial" w:cs="Arial"/>
                <w:szCs w:val="24"/>
              </w:rPr>
            </w:pPr>
          </w:p>
        </w:tc>
        <w:tc>
          <w:tcPr>
            <w:tcW w:w="9541" w:type="dxa"/>
          </w:tcPr>
          <w:p w14:paraId="7C20CC61" w14:textId="06559FB2" w:rsidR="00256122" w:rsidRPr="00C738D2" w:rsidRDefault="00256122" w:rsidP="00F27C92">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must be met by each DRR in order for it to be considered </w:t>
            </w:r>
            <w:r w:rsidR="00F27C92" w:rsidRPr="00C738D2">
              <w:rPr>
                <w:rFonts w:ascii="Arial" w:hAnsi="Arial" w:cs="Arial"/>
                <w:szCs w:val="24"/>
              </w:rPr>
              <w:t>for offer, dispatch and s</w:t>
            </w:r>
            <w:r w:rsidRPr="00C738D2">
              <w:rPr>
                <w:rFonts w:ascii="Arial" w:hAnsi="Arial" w:cs="Arial"/>
                <w:szCs w:val="24"/>
              </w:rPr>
              <w:t>ettlement. DRRs must also meet the eligibility r</w:t>
            </w:r>
            <w:r w:rsidR="00C67388" w:rsidRPr="00C738D2">
              <w:rPr>
                <w:rFonts w:ascii="Arial" w:hAnsi="Arial" w:cs="Arial"/>
                <w:szCs w:val="24"/>
              </w:rPr>
              <w:t xml:space="preserve">equirements of </w:t>
            </w:r>
            <w:r w:rsidR="00F27C92" w:rsidRPr="00C738D2">
              <w:rPr>
                <w:rFonts w:ascii="Arial" w:hAnsi="Arial" w:cs="Arial"/>
                <w:szCs w:val="24"/>
              </w:rPr>
              <w:t xml:space="preserve">Section III of the </w:t>
            </w:r>
            <w:r w:rsidR="00C67388" w:rsidRPr="00C738D2">
              <w:rPr>
                <w:rFonts w:ascii="Arial" w:hAnsi="Arial" w:cs="Arial"/>
                <w:szCs w:val="24"/>
              </w:rPr>
              <w:t>ISO</w:t>
            </w:r>
            <w:r w:rsidRPr="00C738D2">
              <w:rPr>
                <w:rFonts w:ascii="Arial" w:hAnsi="Arial" w:cs="Arial"/>
                <w:szCs w:val="24"/>
              </w:rPr>
              <w:t xml:space="preserve"> Tariff</w:t>
            </w:r>
            <w:r w:rsidR="00F27C92" w:rsidRPr="00C738D2">
              <w:rPr>
                <w:rFonts w:ascii="Arial" w:hAnsi="Arial" w:cs="Arial"/>
                <w:szCs w:val="24"/>
              </w:rPr>
              <w:t xml:space="preserve"> </w:t>
            </w:r>
            <w:r w:rsidRPr="00C738D2">
              <w:rPr>
                <w:rFonts w:ascii="Arial" w:hAnsi="Arial" w:cs="Arial"/>
                <w:szCs w:val="24"/>
              </w:rPr>
              <w:t xml:space="preserve">and ISO Manuals </w:t>
            </w:r>
            <w:r w:rsidR="00F27C92" w:rsidRPr="00C738D2">
              <w:rPr>
                <w:rFonts w:ascii="Arial" w:hAnsi="Arial" w:cs="Arial"/>
                <w:szCs w:val="24"/>
              </w:rPr>
              <w:t xml:space="preserve">in order </w:t>
            </w:r>
            <w:r w:rsidRPr="00C738D2">
              <w:rPr>
                <w:rFonts w:ascii="Arial" w:hAnsi="Arial" w:cs="Arial"/>
                <w:szCs w:val="24"/>
              </w:rPr>
              <w:t xml:space="preserve">to offer into the </w:t>
            </w:r>
            <w:r w:rsidR="00F27C92" w:rsidRPr="00C738D2">
              <w:rPr>
                <w:rFonts w:ascii="Arial" w:hAnsi="Arial" w:cs="Arial"/>
                <w:szCs w:val="24"/>
              </w:rPr>
              <w:t xml:space="preserve">New England </w:t>
            </w:r>
            <w:r w:rsidRPr="00C738D2">
              <w:rPr>
                <w:rFonts w:ascii="Arial" w:hAnsi="Arial" w:cs="Arial"/>
                <w:szCs w:val="24"/>
              </w:rPr>
              <w:t>Markets.</w:t>
            </w:r>
          </w:p>
        </w:tc>
      </w:tr>
      <w:tr w:rsidR="00AB1000" w:rsidRPr="00C738D2" w14:paraId="5A0C4511" w14:textId="77777777" w:rsidTr="00D80276">
        <w:trPr>
          <w:jc w:val="center"/>
        </w:trPr>
        <w:tc>
          <w:tcPr>
            <w:tcW w:w="236" w:type="dxa"/>
          </w:tcPr>
          <w:p w14:paraId="4A62EB64" w14:textId="77777777" w:rsidR="00AB1000" w:rsidRPr="00C738D2" w:rsidRDefault="00AB1000" w:rsidP="005E778A">
            <w:pPr>
              <w:pStyle w:val="DocumentText"/>
              <w:rPr>
                <w:rFonts w:ascii="Arial" w:hAnsi="Arial" w:cs="Arial"/>
                <w:b/>
                <w:szCs w:val="24"/>
              </w:rPr>
            </w:pPr>
          </w:p>
        </w:tc>
        <w:tc>
          <w:tcPr>
            <w:tcW w:w="9541" w:type="dxa"/>
          </w:tcPr>
          <w:p w14:paraId="4FED34B8" w14:textId="22C8E57B" w:rsidR="00AB1000" w:rsidRPr="00C738D2" w:rsidRDefault="00AB1000" w:rsidP="005E778A">
            <w:pPr>
              <w:pStyle w:val="Heading2"/>
              <w:numPr>
                <w:ilvl w:val="1"/>
                <w:numId w:val="180"/>
              </w:numPr>
              <w:tabs>
                <w:tab w:val="clear" w:pos="720"/>
                <w:tab w:val="num" w:pos="1029"/>
              </w:tabs>
              <w:spacing w:before="160"/>
              <w:ind w:left="1022" w:hanging="360"/>
              <w:rPr>
                <w:rFonts w:cs="Arial"/>
                <w:szCs w:val="24"/>
              </w:rPr>
            </w:pPr>
            <w:bookmarkStart w:id="371" w:name="_Toc53502112"/>
            <w:r w:rsidRPr="00C738D2">
              <w:rPr>
                <w:rFonts w:cs="Arial"/>
                <w:szCs w:val="24"/>
              </w:rPr>
              <w:t>DRR</w:t>
            </w:r>
            <w:r w:rsidR="00D66A5E" w:rsidRPr="00C738D2">
              <w:rPr>
                <w:rFonts w:cs="Arial"/>
                <w:szCs w:val="24"/>
              </w:rPr>
              <w:t xml:space="preserve"> Defined</w:t>
            </w:r>
            <w:bookmarkEnd w:id="371"/>
          </w:p>
        </w:tc>
      </w:tr>
      <w:tr w:rsidR="00AB1000" w:rsidRPr="00C738D2" w14:paraId="6C7BF796" w14:textId="77777777" w:rsidTr="00D80276">
        <w:trPr>
          <w:jc w:val="center"/>
        </w:trPr>
        <w:tc>
          <w:tcPr>
            <w:tcW w:w="236" w:type="dxa"/>
          </w:tcPr>
          <w:p w14:paraId="23C28F4B" w14:textId="77777777" w:rsidR="00AB1000" w:rsidRPr="00C738D2" w:rsidRDefault="00AB1000" w:rsidP="005E778A">
            <w:pPr>
              <w:spacing w:before="100" w:after="100"/>
              <w:rPr>
                <w:rFonts w:ascii="Arial" w:hAnsi="Arial" w:cs="Arial"/>
                <w:szCs w:val="24"/>
              </w:rPr>
            </w:pPr>
          </w:p>
        </w:tc>
        <w:tc>
          <w:tcPr>
            <w:tcW w:w="9541" w:type="dxa"/>
          </w:tcPr>
          <w:p w14:paraId="79FFFC38" w14:textId="5A7D5F29" w:rsidR="00AB1000" w:rsidRPr="00C738D2" w:rsidRDefault="00AB1000" w:rsidP="00340A33">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Each DRR </w:t>
            </w:r>
            <w:r w:rsidR="00F27C92" w:rsidRPr="00C738D2">
              <w:rPr>
                <w:rFonts w:ascii="Arial" w:hAnsi="Arial" w:cs="Arial"/>
                <w:szCs w:val="24"/>
              </w:rPr>
              <w:t>shall</w:t>
            </w:r>
            <w:r w:rsidRPr="00C738D2">
              <w:rPr>
                <w:rFonts w:ascii="Arial" w:hAnsi="Arial" w:cs="Arial"/>
                <w:szCs w:val="24"/>
              </w:rPr>
              <w:t xml:space="preserve"> be defined consistently for all ISO applications.  That is, it </w:t>
            </w:r>
            <w:r w:rsidR="00F27C92" w:rsidRPr="00C738D2">
              <w:rPr>
                <w:rFonts w:ascii="Arial" w:hAnsi="Arial" w:cs="Arial"/>
                <w:szCs w:val="24"/>
              </w:rPr>
              <w:t>shall</w:t>
            </w:r>
            <w:r w:rsidRPr="00C738D2">
              <w:rPr>
                <w:rFonts w:ascii="Arial" w:hAnsi="Arial" w:cs="Arial"/>
                <w:szCs w:val="24"/>
              </w:rPr>
              <w:t xml:space="preserve"> be defined in the same manner for the purposes of offers, d</w:t>
            </w:r>
            <w:r w:rsidR="00F27C92" w:rsidRPr="00C738D2">
              <w:rPr>
                <w:rFonts w:ascii="Arial" w:hAnsi="Arial" w:cs="Arial"/>
                <w:szCs w:val="24"/>
              </w:rPr>
              <w:t>ispatch and s</w:t>
            </w:r>
            <w:r w:rsidRPr="00C738D2">
              <w:rPr>
                <w:rFonts w:ascii="Arial" w:hAnsi="Arial" w:cs="Arial"/>
                <w:szCs w:val="24"/>
              </w:rPr>
              <w:t>ettlements.  Each DRR shall communicate with ISO through its approved DDE.</w:t>
            </w:r>
          </w:p>
        </w:tc>
      </w:tr>
      <w:tr w:rsidR="00AB1000" w:rsidRPr="00C738D2" w14:paraId="40390B3B" w14:textId="77777777" w:rsidTr="00D80276">
        <w:trPr>
          <w:jc w:val="center"/>
        </w:trPr>
        <w:tc>
          <w:tcPr>
            <w:tcW w:w="236" w:type="dxa"/>
          </w:tcPr>
          <w:p w14:paraId="6AD63072" w14:textId="77777777" w:rsidR="00AB1000" w:rsidRPr="00C738D2" w:rsidRDefault="00AB1000" w:rsidP="005E778A">
            <w:pPr>
              <w:spacing w:before="100" w:after="100"/>
              <w:rPr>
                <w:rFonts w:ascii="Arial" w:hAnsi="Arial" w:cs="Arial"/>
                <w:szCs w:val="24"/>
              </w:rPr>
            </w:pPr>
          </w:p>
        </w:tc>
        <w:tc>
          <w:tcPr>
            <w:tcW w:w="9541" w:type="dxa"/>
          </w:tcPr>
          <w:p w14:paraId="360D8877" w14:textId="473EFC22" w:rsidR="00AB1000" w:rsidRPr="00C738D2" w:rsidRDefault="00AB1000" w:rsidP="00292A31">
            <w:pPr>
              <w:numPr>
                <w:ilvl w:val="0"/>
                <w:numId w:val="314"/>
              </w:numPr>
              <w:tabs>
                <w:tab w:val="left" w:pos="1749"/>
              </w:tabs>
              <w:spacing w:before="100" w:after="100"/>
              <w:rPr>
                <w:rFonts w:ascii="Arial" w:hAnsi="Arial" w:cs="Arial"/>
                <w:szCs w:val="24"/>
              </w:rPr>
            </w:pPr>
            <w:r w:rsidRPr="00C738D2">
              <w:rPr>
                <w:rFonts w:ascii="Arial" w:hAnsi="Arial" w:cs="Arial"/>
                <w:szCs w:val="24"/>
              </w:rPr>
              <w:t xml:space="preserve">To define a DRR, the Lead MP </w:t>
            </w:r>
            <w:r w:rsidR="00D66A5E" w:rsidRPr="00C738D2">
              <w:rPr>
                <w:rFonts w:ascii="Arial" w:hAnsi="Arial" w:cs="Arial"/>
                <w:szCs w:val="24"/>
              </w:rPr>
              <w:t>shall</w:t>
            </w:r>
            <w:r w:rsidRPr="00C738D2">
              <w:rPr>
                <w:rFonts w:ascii="Arial" w:hAnsi="Arial" w:cs="Arial"/>
                <w:szCs w:val="24"/>
              </w:rPr>
              <w:t xml:space="preserve"> submit any technical data with respect to a DRR that ISO determines to be necessary for ISO to carry out its responsibility to reliably and efficiently operate the power system.  Each Lead MP </w:t>
            </w:r>
            <w:r w:rsidR="00D66A5E" w:rsidRPr="00C738D2">
              <w:rPr>
                <w:rFonts w:ascii="Arial" w:hAnsi="Arial" w:cs="Arial"/>
                <w:szCs w:val="24"/>
              </w:rPr>
              <w:t>shall submit and maintain</w:t>
            </w:r>
            <w:r w:rsidRPr="00C738D2">
              <w:rPr>
                <w:rFonts w:ascii="Arial" w:hAnsi="Arial" w:cs="Arial"/>
                <w:szCs w:val="24"/>
              </w:rPr>
              <w:t xml:space="preserve"> all requested data.  The Lead MP </w:t>
            </w:r>
            <w:r w:rsidR="00D66A5E" w:rsidRPr="00C738D2">
              <w:rPr>
                <w:rFonts w:ascii="Arial" w:hAnsi="Arial" w:cs="Arial"/>
                <w:szCs w:val="24"/>
              </w:rPr>
              <w:t>shall identify</w:t>
            </w:r>
            <w:r w:rsidRPr="00C738D2">
              <w:rPr>
                <w:rFonts w:ascii="Arial" w:hAnsi="Arial" w:cs="Arial"/>
                <w:szCs w:val="24"/>
              </w:rPr>
              <w:t xml:space="preserve"> the DDE.  The Lead MP </w:t>
            </w:r>
            <w:r w:rsidR="00D66A5E" w:rsidRPr="00C738D2">
              <w:rPr>
                <w:rFonts w:ascii="Arial" w:hAnsi="Arial" w:cs="Arial"/>
                <w:szCs w:val="24"/>
              </w:rPr>
              <w:t>shall communicate to ISO through the identified DDE for dispatch-</w:t>
            </w:r>
            <w:r w:rsidRPr="00C738D2">
              <w:rPr>
                <w:rFonts w:ascii="Arial" w:hAnsi="Arial" w:cs="Arial"/>
                <w:szCs w:val="24"/>
              </w:rPr>
              <w:t xml:space="preserve">related matters.  The technical data </w:t>
            </w:r>
            <w:r w:rsidR="00D66A5E" w:rsidRPr="00C738D2">
              <w:rPr>
                <w:rFonts w:ascii="Arial" w:hAnsi="Arial" w:cs="Arial"/>
                <w:szCs w:val="24"/>
              </w:rPr>
              <w:t>shall include</w:t>
            </w:r>
            <w:r w:rsidRPr="00C738D2">
              <w:rPr>
                <w:rFonts w:ascii="Arial" w:hAnsi="Arial" w:cs="Arial"/>
                <w:szCs w:val="24"/>
              </w:rPr>
              <w:t xml:space="preserve">, but is </w:t>
            </w:r>
            <w:r w:rsidRPr="00C738D2">
              <w:rPr>
                <w:rFonts w:ascii="Arial" w:hAnsi="Arial" w:cs="Arial"/>
                <w:b/>
                <w:szCs w:val="24"/>
              </w:rPr>
              <w:t xml:space="preserve">not </w:t>
            </w:r>
            <w:r w:rsidRPr="00C738D2">
              <w:rPr>
                <w:rFonts w:ascii="Arial" w:hAnsi="Arial" w:cs="Arial"/>
                <w:szCs w:val="24"/>
              </w:rPr>
              <w:t xml:space="preserve">limited to, registration through the ISO Customer Asset Management System (CAMS) application which is accessible at </w:t>
            </w:r>
            <w:hyperlink r:id="rId15" w:history="1">
              <w:r w:rsidRPr="00C738D2">
                <w:rPr>
                  <w:rStyle w:val="Hyperlink"/>
                  <w:rFonts w:ascii="Arial" w:hAnsi="Arial" w:cs="Arial"/>
                  <w:szCs w:val="24"/>
                </w:rPr>
                <w:t>https://smd.iso-ne.com</w:t>
              </w:r>
            </w:hyperlink>
            <w:r w:rsidRPr="00C738D2">
              <w:rPr>
                <w:rFonts w:ascii="Arial" w:hAnsi="Arial" w:cs="Arial"/>
                <w:szCs w:val="24"/>
              </w:rPr>
              <w:t xml:space="preserve"> .</w:t>
            </w:r>
          </w:p>
        </w:tc>
      </w:tr>
      <w:tr w:rsidR="00AB1000" w:rsidRPr="00C738D2" w14:paraId="040D3EEB" w14:textId="77777777" w:rsidTr="00D80276">
        <w:trPr>
          <w:jc w:val="center"/>
        </w:trPr>
        <w:tc>
          <w:tcPr>
            <w:tcW w:w="236" w:type="dxa"/>
          </w:tcPr>
          <w:p w14:paraId="6770B3A4" w14:textId="77777777" w:rsidR="00AB1000" w:rsidRPr="00C738D2" w:rsidRDefault="00AB1000" w:rsidP="005E778A">
            <w:pPr>
              <w:spacing w:before="100" w:after="100"/>
              <w:rPr>
                <w:rFonts w:ascii="Arial" w:hAnsi="Arial" w:cs="Arial"/>
                <w:szCs w:val="24"/>
              </w:rPr>
            </w:pPr>
          </w:p>
        </w:tc>
        <w:tc>
          <w:tcPr>
            <w:tcW w:w="9541" w:type="dxa"/>
          </w:tcPr>
          <w:p w14:paraId="69A89948" w14:textId="39470F08" w:rsidR="00AB1000" w:rsidRPr="00C738D2" w:rsidRDefault="00AB1000" w:rsidP="00BB4E8D">
            <w:pPr>
              <w:numPr>
                <w:ilvl w:val="0"/>
                <w:numId w:val="212"/>
              </w:numPr>
              <w:tabs>
                <w:tab w:val="left" w:pos="1389"/>
              </w:tabs>
              <w:spacing w:before="100" w:after="100"/>
              <w:ind w:left="1370"/>
              <w:rPr>
                <w:rFonts w:ascii="Arial" w:hAnsi="Arial" w:cs="Arial"/>
                <w:szCs w:val="24"/>
              </w:rPr>
            </w:pPr>
            <w:r w:rsidRPr="00C738D2">
              <w:rPr>
                <w:rFonts w:ascii="Arial" w:hAnsi="Arial" w:cs="Arial"/>
                <w:szCs w:val="24"/>
              </w:rPr>
              <w:t xml:space="preserve">A </w:t>
            </w:r>
            <w:r w:rsidR="00D66A5E" w:rsidRPr="00C738D2">
              <w:rPr>
                <w:rFonts w:ascii="Arial" w:hAnsi="Arial" w:cs="Arial"/>
                <w:szCs w:val="24"/>
              </w:rPr>
              <w:t>Lead MP may submit a demand reduction offer</w:t>
            </w:r>
            <w:r w:rsidRPr="00C738D2">
              <w:rPr>
                <w:rFonts w:ascii="Arial" w:hAnsi="Arial" w:cs="Arial"/>
                <w:szCs w:val="24"/>
              </w:rPr>
              <w:t xml:space="preserve"> only </w:t>
            </w:r>
            <w:r w:rsidR="00D66A5E" w:rsidRPr="00C738D2">
              <w:rPr>
                <w:rFonts w:ascii="Arial" w:hAnsi="Arial" w:cs="Arial"/>
                <w:szCs w:val="24"/>
              </w:rPr>
              <w:t xml:space="preserve">for </w:t>
            </w:r>
            <w:r w:rsidRPr="00C738D2">
              <w:rPr>
                <w:rFonts w:ascii="Arial" w:hAnsi="Arial" w:cs="Arial"/>
                <w:szCs w:val="24"/>
              </w:rPr>
              <w:t xml:space="preserve">a defined DRR. </w:t>
            </w:r>
            <w:r w:rsidR="00D66A5E" w:rsidRPr="00C738D2">
              <w:rPr>
                <w:rFonts w:ascii="Arial" w:hAnsi="Arial" w:cs="Arial"/>
                <w:szCs w:val="24"/>
              </w:rPr>
              <w:t xml:space="preserve"> </w:t>
            </w:r>
            <w:r w:rsidRPr="00C738D2">
              <w:rPr>
                <w:rFonts w:ascii="Arial" w:hAnsi="Arial" w:cs="Arial"/>
                <w:szCs w:val="24"/>
              </w:rPr>
              <w:t xml:space="preserve">Bid parameters for a DRR </w:t>
            </w:r>
            <w:r w:rsidR="00D66A5E" w:rsidRPr="00C738D2">
              <w:rPr>
                <w:rFonts w:ascii="Arial" w:hAnsi="Arial" w:cs="Arial"/>
                <w:szCs w:val="24"/>
              </w:rPr>
              <w:t xml:space="preserve">shall be </w:t>
            </w:r>
            <w:r w:rsidRPr="00C738D2">
              <w:rPr>
                <w:rFonts w:ascii="Arial" w:hAnsi="Arial" w:cs="Arial"/>
                <w:szCs w:val="24"/>
              </w:rPr>
              <w:t>submitted by the Lead MP.</w:t>
            </w:r>
          </w:p>
        </w:tc>
      </w:tr>
      <w:tr w:rsidR="00AB1000" w:rsidRPr="00C738D2" w14:paraId="31B0509A" w14:textId="77777777" w:rsidTr="00D80276">
        <w:trPr>
          <w:jc w:val="center"/>
        </w:trPr>
        <w:tc>
          <w:tcPr>
            <w:tcW w:w="236" w:type="dxa"/>
          </w:tcPr>
          <w:p w14:paraId="0B337618" w14:textId="77777777" w:rsidR="00AB1000" w:rsidRPr="00C738D2" w:rsidRDefault="00AB1000" w:rsidP="005E778A">
            <w:pPr>
              <w:spacing w:before="100" w:after="100"/>
              <w:rPr>
                <w:rFonts w:ascii="Arial" w:hAnsi="Arial" w:cs="Arial"/>
                <w:szCs w:val="24"/>
              </w:rPr>
            </w:pPr>
          </w:p>
        </w:tc>
        <w:tc>
          <w:tcPr>
            <w:tcW w:w="9541" w:type="dxa"/>
          </w:tcPr>
          <w:p w14:paraId="50463D73" w14:textId="6E18BC3E" w:rsidR="00AB1000" w:rsidRPr="00C738D2" w:rsidRDefault="00AB1000" w:rsidP="00D66A5E">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ISO </w:t>
            </w:r>
            <w:r w:rsidR="00D66A5E" w:rsidRPr="00C738D2">
              <w:rPr>
                <w:rFonts w:ascii="Arial" w:hAnsi="Arial" w:cs="Arial"/>
                <w:szCs w:val="24"/>
              </w:rPr>
              <w:t>shall perform s</w:t>
            </w:r>
            <w:r w:rsidRPr="00C738D2">
              <w:rPr>
                <w:rFonts w:ascii="Arial" w:hAnsi="Arial" w:cs="Arial"/>
                <w:szCs w:val="24"/>
              </w:rPr>
              <w:t>ettlement functions</w:t>
            </w:r>
            <w:r w:rsidR="00D66A5E" w:rsidRPr="00C738D2">
              <w:rPr>
                <w:rFonts w:ascii="Arial" w:hAnsi="Arial" w:cs="Arial"/>
                <w:szCs w:val="24"/>
              </w:rPr>
              <w:t xml:space="preserve"> only</w:t>
            </w:r>
            <w:r w:rsidRPr="00C738D2">
              <w:rPr>
                <w:rFonts w:ascii="Arial" w:hAnsi="Arial" w:cs="Arial"/>
                <w:szCs w:val="24"/>
              </w:rPr>
              <w:t xml:space="preserve"> for defined DRRs.</w:t>
            </w:r>
          </w:p>
        </w:tc>
      </w:tr>
      <w:tr w:rsidR="00AB1000" w:rsidRPr="00C738D2" w14:paraId="1B4F155A" w14:textId="77777777" w:rsidTr="00D80276">
        <w:trPr>
          <w:jc w:val="center"/>
        </w:trPr>
        <w:tc>
          <w:tcPr>
            <w:tcW w:w="236" w:type="dxa"/>
          </w:tcPr>
          <w:p w14:paraId="5410E608" w14:textId="77777777" w:rsidR="00AB1000" w:rsidRPr="00C738D2" w:rsidRDefault="00AB1000" w:rsidP="005E778A">
            <w:pPr>
              <w:spacing w:before="100" w:after="100"/>
              <w:rPr>
                <w:rFonts w:ascii="Arial" w:hAnsi="Arial" w:cs="Arial"/>
                <w:szCs w:val="24"/>
              </w:rPr>
            </w:pPr>
          </w:p>
        </w:tc>
        <w:tc>
          <w:tcPr>
            <w:tcW w:w="9541" w:type="dxa"/>
          </w:tcPr>
          <w:p w14:paraId="2755A2B1" w14:textId="1EE93C63" w:rsidR="00AB1000" w:rsidRPr="00C738D2" w:rsidRDefault="00AB1000" w:rsidP="0076633C">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Each DRR is eligible to provide Operating Reserve in accordance with </w:t>
            </w:r>
            <w:r w:rsidR="00D66A5E" w:rsidRPr="00C738D2">
              <w:rPr>
                <w:rFonts w:ascii="Arial" w:hAnsi="Arial" w:cs="Arial"/>
                <w:szCs w:val="24"/>
              </w:rPr>
              <w:t>OP-8</w:t>
            </w:r>
            <w:r w:rsidR="001914E0" w:rsidRPr="00C738D2">
              <w:rPr>
                <w:rFonts w:ascii="Arial" w:hAnsi="Arial" w:cs="Arial"/>
                <w:szCs w:val="24"/>
              </w:rPr>
              <w:t>.</w:t>
            </w:r>
          </w:p>
        </w:tc>
      </w:tr>
      <w:tr w:rsidR="00AB1000" w:rsidRPr="00C738D2" w14:paraId="0C73AAC0" w14:textId="77777777" w:rsidTr="00D80276">
        <w:trPr>
          <w:jc w:val="center"/>
        </w:trPr>
        <w:tc>
          <w:tcPr>
            <w:tcW w:w="236" w:type="dxa"/>
          </w:tcPr>
          <w:p w14:paraId="43F2E840" w14:textId="77777777" w:rsidR="00AB1000" w:rsidRPr="00C738D2" w:rsidRDefault="00AB1000" w:rsidP="005E778A">
            <w:pPr>
              <w:spacing w:before="100" w:after="100"/>
              <w:rPr>
                <w:rFonts w:ascii="Arial" w:hAnsi="Arial" w:cs="Arial"/>
                <w:szCs w:val="24"/>
              </w:rPr>
            </w:pPr>
          </w:p>
        </w:tc>
        <w:tc>
          <w:tcPr>
            <w:tcW w:w="9541" w:type="dxa"/>
          </w:tcPr>
          <w:p w14:paraId="58C4AED3" w14:textId="38EAB331" w:rsidR="00AB1000" w:rsidRPr="00C738D2" w:rsidRDefault="00AB1000" w:rsidP="0076633C">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A </w:t>
            </w:r>
            <w:r w:rsidR="00D66A5E" w:rsidRPr="00C738D2">
              <w:rPr>
                <w:rFonts w:ascii="Arial" w:hAnsi="Arial" w:cs="Arial"/>
                <w:szCs w:val="24"/>
              </w:rPr>
              <w:t>DRR</w:t>
            </w:r>
            <w:r w:rsidRPr="00C738D2">
              <w:rPr>
                <w:rFonts w:ascii="Arial" w:hAnsi="Arial" w:cs="Arial"/>
                <w:szCs w:val="24"/>
              </w:rPr>
              <w:t xml:space="preserve"> definition </w:t>
            </w:r>
            <w:r w:rsidR="00D66A5E" w:rsidRPr="00C738D2">
              <w:rPr>
                <w:rFonts w:ascii="Arial" w:hAnsi="Arial" w:cs="Arial"/>
                <w:szCs w:val="24"/>
              </w:rPr>
              <w:t>shall</w:t>
            </w:r>
            <w:r w:rsidRPr="00C738D2">
              <w:rPr>
                <w:rFonts w:ascii="Arial" w:hAnsi="Arial" w:cs="Arial"/>
                <w:szCs w:val="24"/>
              </w:rPr>
              <w:t xml:space="preserve"> be submitted to ISO in accordance with the following advance notice requirements</w:t>
            </w:r>
            <w:r w:rsidR="001914E0" w:rsidRPr="00C738D2">
              <w:rPr>
                <w:rFonts w:ascii="Arial" w:hAnsi="Arial" w:cs="Arial"/>
                <w:szCs w:val="24"/>
              </w:rPr>
              <w:t>:</w:t>
            </w:r>
          </w:p>
        </w:tc>
      </w:tr>
      <w:tr w:rsidR="00AB1000" w:rsidRPr="00C738D2" w14:paraId="09B469ED" w14:textId="77777777" w:rsidTr="00D80276">
        <w:trPr>
          <w:jc w:val="center"/>
        </w:trPr>
        <w:tc>
          <w:tcPr>
            <w:tcW w:w="236" w:type="dxa"/>
          </w:tcPr>
          <w:p w14:paraId="4C6A2FE9" w14:textId="77777777" w:rsidR="00AB1000" w:rsidRPr="00C738D2" w:rsidRDefault="00AB1000" w:rsidP="005E778A">
            <w:pPr>
              <w:spacing w:before="100" w:after="100"/>
              <w:rPr>
                <w:rFonts w:ascii="Arial" w:hAnsi="Arial" w:cs="Arial"/>
                <w:szCs w:val="24"/>
              </w:rPr>
            </w:pPr>
          </w:p>
        </w:tc>
        <w:tc>
          <w:tcPr>
            <w:tcW w:w="9541" w:type="dxa"/>
          </w:tcPr>
          <w:p w14:paraId="20BCE546" w14:textId="7B4DEE07" w:rsidR="00AB1000" w:rsidRPr="00C738D2" w:rsidRDefault="00D66A5E" w:rsidP="00D66A5E">
            <w:pPr>
              <w:numPr>
                <w:ilvl w:val="0"/>
                <w:numId w:val="315"/>
              </w:numPr>
              <w:tabs>
                <w:tab w:val="left" w:pos="1749"/>
              </w:tabs>
              <w:spacing w:before="100" w:after="100"/>
              <w:ind w:left="1755"/>
              <w:rPr>
                <w:rFonts w:ascii="Arial" w:hAnsi="Arial" w:cs="Arial"/>
                <w:szCs w:val="24"/>
              </w:rPr>
            </w:pPr>
            <w:r w:rsidRPr="00C738D2">
              <w:rPr>
                <w:rFonts w:ascii="Arial" w:hAnsi="Arial" w:cs="Arial"/>
                <w:szCs w:val="24"/>
              </w:rPr>
              <w:t>A minimum of s</w:t>
            </w:r>
            <w:r w:rsidR="00AB1000" w:rsidRPr="00C738D2">
              <w:rPr>
                <w:rFonts w:ascii="Arial" w:hAnsi="Arial" w:cs="Arial"/>
                <w:szCs w:val="24"/>
              </w:rPr>
              <w:t>even (7) calendar days</w:t>
            </w:r>
            <w:r w:rsidRPr="00C738D2">
              <w:rPr>
                <w:rFonts w:ascii="Arial" w:hAnsi="Arial" w:cs="Arial"/>
                <w:szCs w:val="24"/>
              </w:rPr>
              <w:t>’ advance notice</w:t>
            </w:r>
            <w:r w:rsidR="00AB1000" w:rsidRPr="00C738D2">
              <w:rPr>
                <w:rFonts w:ascii="Arial" w:hAnsi="Arial" w:cs="Arial"/>
                <w:szCs w:val="24"/>
              </w:rPr>
              <w:t xml:space="preserve"> is required, prior to the monthly model cut, to modify assets associated with a </w:t>
            </w:r>
            <w:r w:rsidRPr="00C738D2">
              <w:rPr>
                <w:rFonts w:ascii="Arial" w:hAnsi="Arial" w:cs="Arial"/>
                <w:szCs w:val="24"/>
              </w:rPr>
              <w:t>DRR</w:t>
            </w:r>
            <w:r w:rsidR="00AB1000" w:rsidRPr="00C738D2">
              <w:rPr>
                <w:rFonts w:ascii="Arial" w:hAnsi="Arial" w:cs="Arial"/>
                <w:szCs w:val="24"/>
              </w:rPr>
              <w:t xml:space="preserve"> or modify its definition in accordance with M-RPA.</w:t>
            </w:r>
          </w:p>
        </w:tc>
      </w:tr>
      <w:tr w:rsidR="00AB1000" w:rsidRPr="00C738D2" w14:paraId="664DEAD3" w14:textId="77777777" w:rsidTr="00D80276">
        <w:trPr>
          <w:jc w:val="center"/>
        </w:trPr>
        <w:tc>
          <w:tcPr>
            <w:tcW w:w="236" w:type="dxa"/>
          </w:tcPr>
          <w:p w14:paraId="6950651D" w14:textId="77777777" w:rsidR="00AB1000" w:rsidRPr="00C738D2" w:rsidRDefault="00AB1000" w:rsidP="005E778A">
            <w:pPr>
              <w:spacing w:before="100" w:after="100"/>
              <w:rPr>
                <w:rFonts w:ascii="Arial" w:hAnsi="Arial" w:cs="Arial"/>
                <w:szCs w:val="24"/>
              </w:rPr>
            </w:pPr>
          </w:p>
        </w:tc>
        <w:tc>
          <w:tcPr>
            <w:tcW w:w="9541" w:type="dxa"/>
          </w:tcPr>
          <w:p w14:paraId="4C43F655" w14:textId="271A5990" w:rsidR="00AB1000" w:rsidRPr="00C738D2" w:rsidRDefault="003708AA" w:rsidP="0076633C">
            <w:pPr>
              <w:numPr>
                <w:ilvl w:val="0"/>
                <w:numId w:val="315"/>
              </w:numPr>
              <w:tabs>
                <w:tab w:val="left" w:pos="1749"/>
              </w:tabs>
              <w:spacing w:before="100" w:after="100"/>
              <w:ind w:left="1755"/>
              <w:rPr>
                <w:rFonts w:ascii="Arial" w:hAnsi="Arial" w:cs="Arial"/>
                <w:szCs w:val="24"/>
              </w:rPr>
            </w:pPr>
            <w:r w:rsidRPr="00C738D2">
              <w:rPr>
                <w:rFonts w:ascii="Arial" w:hAnsi="Arial" w:cs="Arial"/>
                <w:szCs w:val="24"/>
              </w:rPr>
              <w:t>T</w:t>
            </w:r>
            <w:r w:rsidR="00D66A5E" w:rsidRPr="00C738D2">
              <w:rPr>
                <w:rFonts w:ascii="Arial" w:hAnsi="Arial" w:cs="Arial"/>
                <w:szCs w:val="24"/>
              </w:rPr>
              <w:t>he s</w:t>
            </w:r>
            <w:r w:rsidR="00AB1000" w:rsidRPr="00C738D2">
              <w:rPr>
                <w:rFonts w:ascii="Arial" w:hAnsi="Arial" w:cs="Arial"/>
                <w:szCs w:val="24"/>
              </w:rPr>
              <w:t xml:space="preserve">even (7) calendar day period commences upon ISO </w:t>
            </w:r>
            <w:r w:rsidR="00D66A5E" w:rsidRPr="00C738D2">
              <w:rPr>
                <w:rFonts w:ascii="Arial" w:hAnsi="Arial" w:cs="Arial"/>
                <w:szCs w:val="24"/>
              </w:rPr>
              <w:t>approval</w:t>
            </w:r>
            <w:r w:rsidR="00AB1000" w:rsidRPr="00C738D2">
              <w:rPr>
                <w:rFonts w:ascii="Arial" w:hAnsi="Arial" w:cs="Arial"/>
                <w:szCs w:val="24"/>
              </w:rPr>
              <w:t xml:space="preserve"> of the criteria detailed in </w:t>
            </w:r>
            <w:r w:rsidR="001914E0" w:rsidRPr="00C738D2">
              <w:rPr>
                <w:rFonts w:ascii="Arial" w:hAnsi="Arial" w:cs="Arial"/>
                <w:szCs w:val="24"/>
              </w:rPr>
              <w:t>M-RPA</w:t>
            </w:r>
            <w:r w:rsidR="00AB1000" w:rsidRPr="00C738D2">
              <w:rPr>
                <w:rFonts w:ascii="Arial" w:hAnsi="Arial" w:cs="Arial"/>
                <w:szCs w:val="24"/>
              </w:rPr>
              <w:t>.</w:t>
            </w:r>
          </w:p>
        </w:tc>
      </w:tr>
      <w:tr w:rsidR="00AB1000" w:rsidRPr="00C738D2" w14:paraId="5D31686D" w14:textId="77777777" w:rsidTr="00D80276">
        <w:trPr>
          <w:jc w:val="center"/>
        </w:trPr>
        <w:tc>
          <w:tcPr>
            <w:tcW w:w="236" w:type="dxa"/>
          </w:tcPr>
          <w:p w14:paraId="56369996" w14:textId="77777777" w:rsidR="00AB1000" w:rsidRPr="00C738D2" w:rsidRDefault="00AB1000" w:rsidP="005E778A">
            <w:pPr>
              <w:spacing w:before="100" w:after="100"/>
              <w:rPr>
                <w:rFonts w:ascii="Arial" w:hAnsi="Arial" w:cs="Arial"/>
                <w:szCs w:val="24"/>
              </w:rPr>
            </w:pPr>
          </w:p>
        </w:tc>
        <w:tc>
          <w:tcPr>
            <w:tcW w:w="9541" w:type="dxa"/>
          </w:tcPr>
          <w:p w14:paraId="07AEEFC7" w14:textId="77777777" w:rsidR="00AB1000" w:rsidRPr="00C738D2" w:rsidRDefault="003708AA" w:rsidP="005E778A">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Equipment Requirements:</w:t>
            </w:r>
          </w:p>
        </w:tc>
      </w:tr>
      <w:tr w:rsidR="003708AA" w:rsidRPr="00C738D2" w14:paraId="4D2A59D3" w14:textId="77777777" w:rsidTr="00D80276">
        <w:trPr>
          <w:jc w:val="center"/>
        </w:trPr>
        <w:tc>
          <w:tcPr>
            <w:tcW w:w="236" w:type="dxa"/>
          </w:tcPr>
          <w:p w14:paraId="4B801435" w14:textId="77777777" w:rsidR="003708AA" w:rsidRPr="00C738D2" w:rsidRDefault="003708AA" w:rsidP="005E778A">
            <w:pPr>
              <w:spacing w:before="100" w:after="100"/>
              <w:rPr>
                <w:rFonts w:ascii="Arial" w:hAnsi="Arial" w:cs="Arial"/>
                <w:szCs w:val="24"/>
              </w:rPr>
            </w:pPr>
          </w:p>
        </w:tc>
        <w:tc>
          <w:tcPr>
            <w:tcW w:w="9541" w:type="dxa"/>
          </w:tcPr>
          <w:p w14:paraId="0B9423B4" w14:textId="7695500B" w:rsidR="003708AA" w:rsidRPr="00C738D2" w:rsidRDefault="003708AA" w:rsidP="001914E0">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 xml:space="preserve">Telemetry equipment as defined </w:t>
            </w:r>
            <w:r w:rsidR="001914E0" w:rsidRPr="00C738D2">
              <w:rPr>
                <w:rFonts w:ascii="Arial" w:hAnsi="Arial" w:cs="Arial"/>
                <w:szCs w:val="24"/>
              </w:rPr>
              <w:t>in OP-18</w:t>
            </w:r>
            <w:r w:rsidRPr="00C738D2">
              <w:rPr>
                <w:rFonts w:ascii="Arial" w:hAnsi="Arial" w:cs="Arial"/>
                <w:szCs w:val="24"/>
              </w:rPr>
              <w:t>.</w:t>
            </w:r>
          </w:p>
        </w:tc>
      </w:tr>
      <w:tr w:rsidR="003708AA" w:rsidRPr="00C738D2" w14:paraId="740EA3D6" w14:textId="77777777" w:rsidTr="00D80276">
        <w:trPr>
          <w:jc w:val="center"/>
        </w:trPr>
        <w:tc>
          <w:tcPr>
            <w:tcW w:w="236" w:type="dxa"/>
          </w:tcPr>
          <w:p w14:paraId="6CC4DEA6" w14:textId="77777777" w:rsidR="003708AA" w:rsidRPr="00C738D2" w:rsidRDefault="003708AA" w:rsidP="005E778A">
            <w:pPr>
              <w:spacing w:before="100" w:after="100"/>
              <w:rPr>
                <w:rFonts w:ascii="Arial" w:hAnsi="Arial" w:cs="Arial"/>
                <w:szCs w:val="24"/>
              </w:rPr>
            </w:pPr>
          </w:p>
        </w:tc>
        <w:tc>
          <w:tcPr>
            <w:tcW w:w="9541" w:type="dxa"/>
          </w:tcPr>
          <w:p w14:paraId="579E6ED4" w14:textId="0836D3DE" w:rsidR="003708AA" w:rsidRPr="00C738D2" w:rsidRDefault="003708AA" w:rsidP="00C44D0C">
            <w:pPr>
              <w:numPr>
                <w:ilvl w:val="0"/>
                <w:numId w:val="353"/>
              </w:numPr>
              <w:tabs>
                <w:tab w:val="left" w:pos="2205"/>
              </w:tabs>
              <w:spacing w:before="100" w:after="100"/>
              <w:ind w:left="2205" w:hanging="450"/>
              <w:rPr>
                <w:rFonts w:ascii="Arial" w:hAnsi="Arial" w:cs="Arial"/>
                <w:szCs w:val="24"/>
              </w:rPr>
            </w:pPr>
            <w:r w:rsidRPr="00C738D2">
              <w:rPr>
                <w:rFonts w:ascii="Arial" w:hAnsi="Arial" w:cs="Arial"/>
              </w:rPr>
              <w:t>A defined DRR shall be connected to only one (1) ISO CFE</w:t>
            </w:r>
            <w:r w:rsidR="00C325C0" w:rsidRPr="00C738D2">
              <w:rPr>
                <w:rFonts w:ascii="Arial" w:hAnsi="Arial" w:cs="Arial"/>
              </w:rPr>
              <w:t>-</w:t>
            </w:r>
            <w:r w:rsidRPr="00C738D2">
              <w:rPr>
                <w:rFonts w:ascii="Arial" w:hAnsi="Arial" w:cs="Arial"/>
              </w:rPr>
              <w:t xml:space="preserve">connected </w:t>
            </w:r>
            <w:r w:rsidR="001914E0" w:rsidRPr="00C738D2">
              <w:rPr>
                <w:rFonts w:ascii="Arial" w:hAnsi="Arial" w:cs="Arial"/>
              </w:rPr>
              <w:t>RTU</w:t>
            </w:r>
            <w:r w:rsidRPr="00C738D2">
              <w:rPr>
                <w:rFonts w:ascii="Arial" w:hAnsi="Arial" w:cs="Arial"/>
              </w:rPr>
              <w:t>.</w:t>
            </w:r>
          </w:p>
        </w:tc>
      </w:tr>
      <w:tr w:rsidR="003708AA" w:rsidRPr="00C738D2" w14:paraId="06E0E482" w14:textId="77777777" w:rsidTr="00D80276">
        <w:trPr>
          <w:jc w:val="center"/>
        </w:trPr>
        <w:tc>
          <w:tcPr>
            <w:tcW w:w="236" w:type="dxa"/>
          </w:tcPr>
          <w:p w14:paraId="70B04D5D" w14:textId="77777777" w:rsidR="003708AA" w:rsidRPr="00C738D2" w:rsidRDefault="003708AA" w:rsidP="005E778A">
            <w:pPr>
              <w:spacing w:before="100" w:after="100"/>
              <w:rPr>
                <w:rFonts w:ascii="Arial" w:hAnsi="Arial" w:cs="Arial"/>
                <w:szCs w:val="24"/>
              </w:rPr>
            </w:pPr>
          </w:p>
        </w:tc>
        <w:tc>
          <w:tcPr>
            <w:tcW w:w="9541" w:type="dxa"/>
          </w:tcPr>
          <w:p w14:paraId="3694D5F5" w14:textId="68E802C1" w:rsidR="003708AA" w:rsidRPr="00C738D2" w:rsidRDefault="00340A33" w:rsidP="00D80276">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C</w:t>
            </w:r>
            <w:r w:rsidR="003708AA" w:rsidRPr="00C738D2">
              <w:rPr>
                <w:rFonts w:ascii="Arial" w:hAnsi="Arial" w:cs="Arial"/>
                <w:szCs w:val="24"/>
              </w:rPr>
              <w:t>ommunications equipment, hardware and software sufficient to enable the DDE to receive, acknowledg</w:t>
            </w:r>
            <w:r w:rsidR="001914E0" w:rsidRPr="00C738D2">
              <w:rPr>
                <w:rFonts w:ascii="Arial" w:hAnsi="Arial" w:cs="Arial"/>
                <w:szCs w:val="24"/>
              </w:rPr>
              <w:t xml:space="preserve">e receipt, and implement </w:t>
            </w:r>
            <w:r w:rsidR="003708AA" w:rsidRPr="00C738D2">
              <w:rPr>
                <w:rFonts w:ascii="Arial" w:hAnsi="Arial" w:cs="Arial"/>
                <w:szCs w:val="24"/>
              </w:rPr>
              <w:t xml:space="preserve">Dispatch Instructions electronically and, if necessary, verbally in a timely manner </w:t>
            </w:r>
            <w:r w:rsidR="001914E0" w:rsidRPr="00C738D2">
              <w:rPr>
                <w:rFonts w:ascii="Arial" w:hAnsi="Arial" w:cs="Arial"/>
                <w:szCs w:val="24"/>
              </w:rPr>
              <w:t>as</w:t>
            </w:r>
            <w:r w:rsidR="003708AA" w:rsidRPr="00C738D2">
              <w:rPr>
                <w:rFonts w:ascii="Arial" w:hAnsi="Arial" w:cs="Arial"/>
                <w:szCs w:val="24"/>
              </w:rPr>
              <w:t xml:space="preserve"> required by ISO Manuals and Administrative Procedures.  </w:t>
            </w:r>
          </w:p>
        </w:tc>
      </w:tr>
      <w:tr w:rsidR="00340A33" w:rsidRPr="00C738D2" w14:paraId="2FAEC255" w14:textId="77777777" w:rsidTr="00D80276">
        <w:trPr>
          <w:jc w:val="center"/>
        </w:trPr>
        <w:tc>
          <w:tcPr>
            <w:tcW w:w="236" w:type="dxa"/>
          </w:tcPr>
          <w:p w14:paraId="27225C8B" w14:textId="77777777" w:rsidR="00340A33" w:rsidRPr="00C738D2" w:rsidRDefault="00340A33" w:rsidP="005E778A">
            <w:pPr>
              <w:spacing w:before="100" w:after="100"/>
              <w:rPr>
                <w:rFonts w:ascii="Arial" w:hAnsi="Arial" w:cs="Arial"/>
                <w:szCs w:val="24"/>
              </w:rPr>
            </w:pPr>
          </w:p>
        </w:tc>
        <w:tc>
          <w:tcPr>
            <w:tcW w:w="9541" w:type="dxa"/>
          </w:tcPr>
          <w:p w14:paraId="6C450A73" w14:textId="0F35033D" w:rsidR="00340A33" w:rsidRPr="00C738D2" w:rsidRDefault="00340A33" w:rsidP="008343BF">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 xml:space="preserve">Participation in the Energy Market and Forward Reserve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receipt, and acknowledgment of data relative to the dispatch of a DRR to carry out the Real-Time dispatch processes from ISO issuance of Dispatch Instructions to the actual increase or decrease in output of a DRR. </w:t>
            </w:r>
            <w:r w:rsidR="00E340EF" w:rsidRPr="00C738D2">
              <w:rPr>
                <w:rFonts w:ascii="Arial" w:hAnsi="Arial" w:cs="Arial"/>
                <w:szCs w:val="24"/>
              </w:rPr>
              <w:t>The hardware and software and communications infrastructure may be located outside the Continental United States if agreed to on a case-by-case basis by ISO.</w:t>
            </w:r>
            <w:r w:rsidRPr="00C738D2">
              <w:rPr>
                <w:rFonts w:ascii="Arial" w:hAnsi="Arial" w:cs="Arial"/>
                <w:szCs w:val="24"/>
              </w:rPr>
              <w:t xml:space="preserve"> A DRR is considered to have EDC when it is capable of receiving, responding to, and changing output in response to electronic Dispatch Instructions issued to the ISO CFE</w:t>
            </w:r>
            <w:r w:rsidR="00C325C0" w:rsidRPr="00C738D2">
              <w:rPr>
                <w:rFonts w:ascii="Arial" w:hAnsi="Arial" w:cs="Arial"/>
                <w:szCs w:val="24"/>
              </w:rPr>
              <w:t>-</w:t>
            </w:r>
            <w:r w:rsidRPr="00C738D2">
              <w:rPr>
                <w:rFonts w:ascii="Arial" w:hAnsi="Arial" w:cs="Arial"/>
                <w:szCs w:val="24"/>
              </w:rPr>
              <w:t>connected RTU of its DDE.</w:t>
            </w:r>
          </w:p>
        </w:tc>
      </w:tr>
      <w:tr w:rsidR="003708AA" w:rsidRPr="00C738D2" w14:paraId="5F7AF0CD" w14:textId="77777777" w:rsidTr="00D80276">
        <w:trPr>
          <w:jc w:val="center"/>
        </w:trPr>
        <w:tc>
          <w:tcPr>
            <w:tcW w:w="236" w:type="dxa"/>
          </w:tcPr>
          <w:p w14:paraId="7CAB1428" w14:textId="77777777" w:rsidR="003708AA" w:rsidRPr="00C738D2" w:rsidRDefault="003708AA" w:rsidP="005E778A">
            <w:pPr>
              <w:spacing w:before="100" w:after="100"/>
              <w:rPr>
                <w:rFonts w:ascii="Arial" w:hAnsi="Arial" w:cs="Arial"/>
                <w:szCs w:val="24"/>
              </w:rPr>
            </w:pPr>
          </w:p>
        </w:tc>
        <w:tc>
          <w:tcPr>
            <w:tcW w:w="9541" w:type="dxa"/>
          </w:tcPr>
          <w:p w14:paraId="4A3146EE" w14:textId="16E4C0CA" w:rsidR="003708AA" w:rsidRPr="00C738D2" w:rsidRDefault="003708AA" w:rsidP="001914E0">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I</w:t>
            </w:r>
            <w:r w:rsidR="001914E0" w:rsidRPr="00C738D2">
              <w:rPr>
                <w:rFonts w:ascii="Arial" w:hAnsi="Arial" w:cs="Arial"/>
                <w:szCs w:val="24"/>
              </w:rPr>
              <w:t xml:space="preserve">n the event of </w:t>
            </w:r>
            <w:r w:rsidRPr="00C738D2">
              <w:rPr>
                <w:rFonts w:ascii="Arial" w:hAnsi="Arial" w:cs="Arial"/>
                <w:szCs w:val="24"/>
              </w:rPr>
              <w:t>failure of the ISO CFE</w:t>
            </w:r>
            <w:r w:rsidR="00C325C0" w:rsidRPr="00C738D2">
              <w:rPr>
                <w:rFonts w:ascii="Arial" w:hAnsi="Arial" w:cs="Arial"/>
                <w:szCs w:val="24"/>
              </w:rPr>
              <w:t>-</w:t>
            </w:r>
            <w:r w:rsidRPr="00C738D2">
              <w:rPr>
                <w:rFonts w:ascii="Arial" w:hAnsi="Arial" w:cs="Arial"/>
                <w:szCs w:val="24"/>
              </w:rPr>
              <w:t>connected RTU or the failure of communications or other equipment between the ISO CFE</w:t>
            </w:r>
            <w:r w:rsidR="00C325C0" w:rsidRPr="00C738D2">
              <w:rPr>
                <w:rFonts w:ascii="Arial" w:hAnsi="Arial" w:cs="Arial"/>
                <w:szCs w:val="24"/>
              </w:rPr>
              <w:t>-</w:t>
            </w:r>
            <w:r w:rsidRPr="00C738D2">
              <w:rPr>
                <w:rFonts w:ascii="Arial" w:hAnsi="Arial" w:cs="Arial"/>
                <w:szCs w:val="24"/>
              </w:rPr>
              <w:t>connected RTU and the DRR connected to the ISO CFE</w:t>
            </w:r>
            <w:r w:rsidR="00C325C0" w:rsidRPr="00C738D2">
              <w:rPr>
                <w:rFonts w:ascii="Arial" w:hAnsi="Arial" w:cs="Arial"/>
                <w:szCs w:val="24"/>
              </w:rPr>
              <w:t>-</w:t>
            </w:r>
            <w:r w:rsidRPr="00C738D2">
              <w:rPr>
                <w:rFonts w:ascii="Arial" w:hAnsi="Arial" w:cs="Arial"/>
                <w:szCs w:val="24"/>
              </w:rPr>
              <w:t xml:space="preserve">connected RTU, the DDE acting on behalf of the Lead MP shall convey the Dispatch Instructions issued by ISO to the DRR(s) impacted by the equipment failure within the time and other constraints established by ISO Manuals and OPs, and to diligently pursue the repair and/or replacement of failed </w:t>
            </w:r>
            <w:r w:rsidR="001914E0" w:rsidRPr="00C738D2">
              <w:rPr>
                <w:rFonts w:ascii="Arial" w:hAnsi="Arial" w:cs="Arial"/>
                <w:szCs w:val="24"/>
              </w:rPr>
              <w:t>equipment</w:t>
            </w:r>
            <w:r w:rsidRPr="00C738D2">
              <w:rPr>
                <w:rFonts w:ascii="Arial" w:hAnsi="Arial" w:cs="Arial"/>
                <w:szCs w:val="24"/>
              </w:rPr>
              <w:t xml:space="preserve"> on an expedited basis.</w:t>
            </w:r>
          </w:p>
        </w:tc>
      </w:tr>
      <w:tr w:rsidR="00AB1000" w:rsidRPr="00C738D2" w14:paraId="04153EAE" w14:textId="77777777" w:rsidTr="00D80276">
        <w:trPr>
          <w:jc w:val="center"/>
        </w:trPr>
        <w:tc>
          <w:tcPr>
            <w:tcW w:w="236" w:type="dxa"/>
          </w:tcPr>
          <w:p w14:paraId="2EC0472F" w14:textId="77777777" w:rsidR="00AB1000" w:rsidRPr="00C738D2" w:rsidRDefault="00AB1000" w:rsidP="005E778A">
            <w:pPr>
              <w:spacing w:before="100" w:after="100"/>
              <w:rPr>
                <w:rFonts w:ascii="Arial" w:hAnsi="Arial" w:cs="Arial"/>
                <w:szCs w:val="24"/>
              </w:rPr>
            </w:pPr>
          </w:p>
        </w:tc>
        <w:tc>
          <w:tcPr>
            <w:tcW w:w="9541" w:type="dxa"/>
          </w:tcPr>
          <w:p w14:paraId="2177982A" w14:textId="77777777" w:rsidR="00AB1000" w:rsidRPr="00C738D2" w:rsidRDefault="003708AA" w:rsidP="005E4CEA">
            <w:pPr>
              <w:pStyle w:val="Heading2"/>
              <w:numPr>
                <w:ilvl w:val="1"/>
                <w:numId w:val="180"/>
              </w:numPr>
              <w:tabs>
                <w:tab w:val="clear" w:pos="720"/>
                <w:tab w:val="num" w:pos="1029"/>
              </w:tabs>
              <w:spacing w:before="160"/>
              <w:ind w:left="1022" w:hanging="360"/>
              <w:rPr>
                <w:rFonts w:cs="Arial"/>
                <w:szCs w:val="24"/>
              </w:rPr>
            </w:pPr>
            <w:bookmarkStart w:id="372" w:name="_Toc53502113"/>
            <w:r w:rsidRPr="00C738D2">
              <w:rPr>
                <w:rFonts w:cs="Arial"/>
              </w:rPr>
              <w:t>Telemetering and Revenue Metering</w:t>
            </w:r>
            <w:bookmarkEnd w:id="372"/>
          </w:p>
        </w:tc>
      </w:tr>
      <w:tr w:rsidR="003708AA" w:rsidRPr="00C738D2" w14:paraId="47E762C4" w14:textId="77777777" w:rsidTr="00D80276">
        <w:trPr>
          <w:jc w:val="center"/>
        </w:trPr>
        <w:tc>
          <w:tcPr>
            <w:tcW w:w="236" w:type="dxa"/>
          </w:tcPr>
          <w:p w14:paraId="3E124E43" w14:textId="77777777" w:rsidR="003708AA" w:rsidRPr="00C738D2" w:rsidRDefault="003708AA" w:rsidP="005E778A">
            <w:pPr>
              <w:spacing w:before="100" w:after="100"/>
              <w:rPr>
                <w:rFonts w:ascii="Arial" w:hAnsi="Arial" w:cs="Arial"/>
                <w:szCs w:val="24"/>
              </w:rPr>
            </w:pPr>
          </w:p>
        </w:tc>
        <w:tc>
          <w:tcPr>
            <w:tcW w:w="9541" w:type="dxa"/>
          </w:tcPr>
          <w:p w14:paraId="5F512AE4" w14:textId="72C2B7D8" w:rsidR="003708AA" w:rsidRPr="00C738D2" w:rsidRDefault="00792DD9" w:rsidP="008343BF">
            <w:pPr>
              <w:numPr>
                <w:ilvl w:val="0"/>
                <w:numId w:val="318"/>
              </w:numPr>
              <w:tabs>
                <w:tab w:val="left" w:pos="1389"/>
              </w:tabs>
              <w:spacing w:before="100" w:after="100"/>
              <w:ind w:left="1395"/>
              <w:rPr>
                <w:rFonts w:ascii="Arial" w:hAnsi="Arial" w:cs="Arial"/>
                <w:szCs w:val="24"/>
              </w:rPr>
            </w:pPr>
            <w:r w:rsidRPr="00C738D2">
              <w:rPr>
                <w:rFonts w:ascii="Arial" w:hAnsi="Arial" w:cs="Arial"/>
                <w:szCs w:val="24"/>
              </w:rPr>
              <w:t>Telemetering for</w:t>
            </w:r>
            <w:r w:rsidR="003708AA" w:rsidRPr="00C738D2">
              <w:rPr>
                <w:rFonts w:ascii="Arial" w:hAnsi="Arial" w:cs="Arial"/>
                <w:szCs w:val="24"/>
              </w:rPr>
              <w:t xml:space="preserve"> </w:t>
            </w:r>
            <w:r w:rsidR="00032D74" w:rsidRPr="00C738D2">
              <w:rPr>
                <w:rFonts w:ascii="Arial" w:hAnsi="Arial" w:cs="Arial"/>
                <w:szCs w:val="24"/>
              </w:rPr>
              <w:t xml:space="preserve">each Demand Response Asset (DRA) associated with </w:t>
            </w:r>
            <w:r w:rsidR="001914E0" w:rsidRPr="00C738D2">
              <w:rPr>
                <w:rFonts w:ascii="Arial" w:hAnsi="Arial" w:cs="Arial"/>
                <w:szCs w:val="24"/>
              </w:rPr>
              <w:t>a DRR</w:t>
            </w:r>
            <w:r w:rsidR="003708AA" w:rsidRPr="00C738D2">
              <w:rPr>
                <w:rFonts w:ascii="Arial" w:hAnsi="Arial" w:cs="Arial"/>
                <w:szCs w:val="24"/>
              </w:rPr>
              <w:t xml:space="preserve"> </w:t>
            </w:r>
            <w:r w:rsidRPr="00C738D2">
              <w:rPr>
                <w:rFonts w:ascii="Arial" w:hAnsi="Arial" w:cs="Arial"/>
                <w:szCs w:val="24"/>
              </w:rPr>
              <w:t>shall</w:t>
            </w:r>
            <w:r w:rsidR="003708AA" w:rsidRPr="00C738D2">
              <w:rPr>
                <w:rFonts w:ascii="Arial" w:hAnsi="Arial" w:cs="Arial"/>
                <w:szCs w:val="24"/>
              </w:rPr>
              <w:t xml:space="preserve"> meet the </w:t>
            </w:r>
            <w:r w:rsidRPr="00C738D2">
              <w:rPr>
                <w:rFonts w:ascii="Arial" w:hAnsi="Arial" w:cs="Arial"/>
                <w:szCs w:val="24"/>
              </w:rPr>
              <w:t xml:space="preserve">speed and accuracy requirements </w:t>
            </w:r>
            <w:r w:rsidR="001914E0" w:rsidRPr="00C738D2">
              <w:rPr>
                <w:rFonts w:ascii="Arial" w:hAnsi="Arial" w:cs="Arial"/>
                <w:szCs w:val="24"/>
              </w:rPr>
              <w:t>of</w:t>
            </w:r>
            <w:r w:rsidR="003708AA" w:rsidRPr="00C738D2">
              <w:rPr>
                <w:rFonts w:ascii="Arial" w:hAnsi="Arial" w:cs="Arial"/>
                <w:szCs w:val="24"/>
              </w:rPr>
              <w:t xml:space="preserve"> OP-18.  Telemetering </w:t>
            </w:r>
            <w:r w:rsidR="001914E0" w:rsidRPr="00C738D2">
              <w:rPr>
                <w:rFonts w:ascii="Arial" w:hAnsi="Arial" w:cs="Arial"/>
                <w:szCs w:val="24"/>
              </w:rPr>
              <w:t>shall</w:t>
            </w:r>
            <w:r w:rsidR="003708AA" w:rsidRPr="00C738D2">
              <w:rPr>
                <w:rFonts w:ascii="Arial" w:hAnsi="Arial" w:cs="Arial"/>
                <w:szCs w:val="24"/>
              </w:rPr>
              <w:t xml:space="preserve"> be maintained and calibrated by the Lead MP on an ongoing basis p</w:t>
            </w:r>
            <w:r w:rsidR="001914E0" w:rsidRPr="00C738D2">
              <w:rPr>
                <w:rFonts w:ascii="Arial" w:hAnsi="Arial" w:cs="Arial"/>
                <w:szCs w:val="24"/>
              </w:rPr>
              <w:t>ursuant to</w:t>
            </w:r>
            <w:r w:rsidR="003708AA" w:rsidRPr="00C738D2">
              <w:rPr>
                <w:rFonts w:ascii="Arial" w:hAnsi="Arial" w:cs="Arial"/>
                <w:szCs w:val="24"/>
              </w:rPr>
              <w:t xml:space="preserve"> OP-18</w:t>
            </w:r>
            <w:r w:rsidR="003708AA" w:rsidRPr="00C738D2">
              <w:rPr>
                <w:rFonts w:ascii="Arial" w:hAnsi="Arial" w:cs="Arial"/>
              </w:rPr>
              <w:t>.</w:t>
            </w:r>
          </w:p>
        </w:tc>
      </w:tr>
      <w:tr w:rsidR="003708AA" w:rsidRPr="00C738D2" w14:paraId="04A1B0FB" w14:textId="77777777" w:rsidTr="00D80276">
        <w:trPr>
          <w:jc w:val="center"/>
        </w:trPr>
        <w:tc>
          <w:tcPr>
            <w:tcW w:w="236" w:type="dxa"/>
          </w:tcPr>
          <w:p w14:paraId="12C4CF4C" w14:textId="77777777" w:rsidR="003708AA" w:rsidRPr="00C738D2" w:rsidRDefault="003708AA" w:rsidP="005E778A">
            <w:pPr>
              <w:spacing w:before="100" w:after="100"/>
              <w:rPr>
                <w:rFonts w:ascii="Arial" w:hAnsi="Arial" w:cs="Arial"/>
                <w:szCs w:val="24"/>
              </w:rPr>
            </w:pPr>
          </w:p>
        </w:tc>
        <w:tc>
          <w:tcPr>
            <w:tcW w:w="9541" w:type="dxa"/>
          </w:tcPr>
          <w:p w14:paraId="23516523" w14:textId="27BE977B" w:rsidR="003708AA" w:rsidRPr="00C738D2" w:rsidRDefault="00792DD9" w:rsidP="00032D74">
            <w:pPr>
              <w:numPr>
                <w:ilvl w:val="0"/>
                <w:numId w:val="318"/>
              </w:numPr>
              <w:tabs>
                <w:tab w:val="left" w:pos="1389"/>
              </w:tabs>
              <w:spacing w:before="100" w:after="100"/>
              <w:ind w:left="1389"/>
              <w:rPr>
                <w:rFonts w:ascii="Arial" w:hAnsi="Arial" w:cs="Arial"/>
                <w:szCs w:val="24"/>
              </w:rPr>
            </w:pPr>
            <w:r w:rsidRPr="00C738D2">
              <w:rPr>
                <w:rFonts w:ascii="Arial" w:hAnsi="Arial" w:cs="Arial"/>
              </w:rPr>
              <w:t>Revenue m</w:t>
            </w:r>
            <w:r w:rsidR="003708AA" w:rsidRPr="00C738D2">
              <w:rPr>
                <w:rFonts w:ascii="Arial" w:hAnsi="Arial" w:cs="Arial"/>
              </w:rPr>
              <w:t xml:space="preserve">etering </w:t>
            </w:r>
            <w:r w:rsidR="001914E0" w:rsidRPr="00C738D2">
              <w:rPr>
                <w:rFonts w:ascii="Arial" w:hAnsi="Arial" w:cs="Arial"/>
              </w:rPr>
              <w:t xml:space="preserve">shall meet speed and </w:t>
            </w:r>
            <w:r w:rsidR="003708AA" w:rsidRPr="00C738D2">
              <w:rPr>
                <w:rFonts w:ascii="Arial" w:hAnsi="Arial" w:cs="Arial"/>
              </w:rPr>
              <w:t xml:space="preserve">accuracy requirements </w:t>
            </w:r>
            <w:r w:rsidR="001914E0" w:rsidRPr="00C738D2">
              <w:rPr>
                <w:rFonts w:ascii="Arial" w:hAnsi="Arial" w:cs="Arial"/>
              </w:rPr>
              <w:t>of</w:t>
            </w:r>
            <w:r w:rsidRPr="00C738D2">
              <w:rPr>
                <w:rFonts w:ascii="Arial" w:hAnsi="Arial" w:cs="Arial"/>
              </w:rPr>
              <w:t xml:space="preserve"> </w:t>
            </w:r>
            <w:r w:rsidR="003708AA" w:rsidRPr="00C738D2">
              <w:rPr>
                <w:rFonts w:ascii="Arial" w:hAnsi="Arial" w:cs="Arial"/>
              </w:rPr>
              <w:t>OP-18 for each</w:t>
            </w:r>
            <w:r w:rsidRPr="00C738D2">
              <w:rPr>
                <w:rFonts w:ascii="Arial" w:hAnsi="Arial" w:cs="Arial"/>
              </w:rPr>
              <w:t xml:space="preserve"> DRA</w:t>
            </w:r>
            <w:r w:rsidR="003708AA" w:rsidRPr="00C738D2">
              <w:rPr>
                <w:rFonts w:ascii="Arial" w:hAnsi="Arial" w:cs="Arial"/>
              </w:rPr>
              <w:t xml:space="preserve"> associated with a DRR. </w:t>
            </w:r>
            <w:r w:rsidR="001914E0" w:rsidRPr="00C738D2">
              <w:rPr>
                <w:rFonts w:ascii="Arial" w:hAnsi="Arial" w:cs="Arial"/>
              </w:rPr>
              <w:t xml:space="preserve"> </w:t>
            </w:r>
            <w:r w:rsidRPr="00C738D2">
              <w:rPr>
                <w:rFonts w:ascii="Arial" w:hAnsi="Arial" w:cs="Arial"/>
              </w:rPr>
              <w:t>Revenue m</w:t>
            </w:r>
            <w:r w:rsidR="003708AA" w:rsidRPr="00C738D2">
              <w:rPr>
                <w:rFonts w:ascii="Arial" w:hAnsi="Arial" w:cs="Arial"/>
              </w:rPr>
              <w:t xml:space="preserve">eter </w:t>
            </w:r>
            <w:r w:rsidR="001914E0" w:rsidRPr="00C738D2">
              <w:rPr>
                <w:rFonts w:ascii="Arial" w:hAnsi="Arial" w:cs="Arial"/>
              </w:rPr>
              <w:t xml:space="preserve">readings </w:t>
            </w:r>
            <w:r w:rsidRPr="00C738D2">
              <w:rPr>
                <w:rFonts w:ascii="Arial" w:hAnsi="Arial" w:cs="Arial"/>
              </w:rPr>
              <w:t xml:space="preserve">shall be submitted via the DRR telemetering </w:t>
            </w:r>
            <w:r w:rsidR="001914E0" w:rsidRPr="00C738D2">
              <w:rPr>
                <w:rFonts w:ascii="Arial" w:hAnsi="Arial" w:cs="Arial"/>
              </w:rPr>
              <w:t xml:space="preserve">to ISO </w:t>
            </w:r>
            <w:r w:rsidRPr="00C738D2">
              <w:rPr>
                <w:rFonts w:ascii="Arial" w:hAnsi="Arial" w:cs="Arial"/>
              </w:rPr>
              <w:t xml:space="preserve">in near </w:t>
            </w:r>
            <w:r w:rsidR="00A779C3" w:rsidRPr="00C738D2">
              <w:rPr>
                <w:rFonts w:ascii="Arial" w:hAnsi="Arial" w:cs="Arial"/>
              </w:rPr>
              <w:t>R</w:t>
            </w:r>
            <w:r w:rsidRPr="00C738D2">
              <w:rPr>
                <w:rFonts w:ascii="Arial" w:hAnsi="Arial" w:cs="Arial"/>
              </w:rPr>
              <w:t>eal-</w:t>
            </w:r>
            <w:r w:rsidR="00A779C3" w:rsidRPr="00C738D2">
              <w:rPr>
                <w:rFonts w:ascii="Arial" w:hAnsi="Arial" w:cs="Arial"/>
              </w:rPr>
              <w:t>T</w:t>
            </w:r>
            <w:r w:rsidRPr="00C738D2">
              <w:rPr>
                <w:rFonts w:ascii="Arial" w:hAnsi="Arial" w:cs="Arial"/>
              </w:rPr>
              <w:t>ime</w:t>
            </w:r>
            <w:r w:rsidR="003708AA" w:rsidRPr="00C738D2">
              <w:rPr>
                <w:rFonts w:ascii="Arial" w:hAnsi="Arial" w:cs="Arial"/>
              </w:rPr>
              <w:t xml:space="preserve">.  The Lead MP </w:t>
            </w:r>
            <w:r w:rsidR="000352AF" w:rsidRPr="00C738D2">
              <w:rPr>
                <w:rFonts w:ascii="Arial" w:hAnsi="Arial" w:cs="Arial"/>
              </w:rPr>
              <w:t xml:space="preserve">(or designee) </w:t>
            </w:r>
            <w:r w:rsidRPr="00C738D2">
              <w:rPr>
                <w:rFonts w:ascii="Arial" w:hAnsi="Arial" w:cs="Arial"/>
              </w:rPr>
              <w:t>shall</w:t>
            </w:r>
            <w:r w:rsidR="003708AA" w:rsidRPr="00C738D2">
              <w:rPr>
                <w:rFonts w:ascii="Arial" w:hAnsi="Arial" w:cs="Arial"/>
              </w:rPr>
              <w:t xml:space="preserve"> </w:t>
            </w:r>
            <w:r w:rsidRPr="00C738D2">
              <w:rPr>
                <w:rFonts w:ascii="Arial" w:hAnsi="Arial" w:cs="Arial"/>
              </w:rPr>
              <w:t>perform</w:t>
            </w:r>
            <w:r w:rsidR="003708AA" w:rsidRPr="00C738D2">
              <w:rPr>
                <w:rFonts w:ascii="Arial" w:hAnsi="Arial" w:cs="Arial"/>
              </w:rPr>
              <w:t xml:space="preserve"> maintenance and calibration of revenue metering </w:t>
            </w:r>
            <w:r w:rsidRPr="00C738D2">
              <w:rPr>
                <w:rFonts w:ascii="Arial" w:hAnsi="Arial" w:cs="Arial"/>
              </w:rPr>
              <w:t>pursuant to</w:t>
            </w:r>
            <w:r w:rsidR="003708AA" w:rsidRPr="00C738D2">
              <w:rPr>
                <w:rFonts w:ascii="Arial" w:hAnsi="Arial" w:cs="Arial"/>
              </w:rPr>
              <w:t xml:space="preserve"> OP-18.</w:t>
            </w:r>
          </w:p>
        </w:tc>
      </w:tr>
      <w:tr w:rsidR="003708AA" w:rsidRPr="00C738D2" w14:paraId="611058DD" w14:textId="77777777" w:rsidTr="00D80276">
        <w:trPr>
          <w:jc w:val="center"/>
        </w:trPr>
        <w:tc>
          <w:tcPr>
            <w:tcW w:w="236" w:type="dxa"/>
          </w:tcPr>
          <w:p w14:paraId="4A0F48AD" w14:textId="77777777" w:rsidR="003708AA" w:rsidRPr="00C738D2" w:rsidRDefault="003708AA" w:rsidP="005E778A">
            <w:pPr>
              <w:spacing w:before="100" w:after="100"/>
              <w:rPr>
                <w:rFonts w:ascii="Arial" w:hAnsi="Arial" w:cs="Arial"/>
                <w:szCs w:val="24"/>
              </w:rPr>
            </w:pPr>
          </w:p>
        </w:tc>
        <w:tc>
          <w:tcPr>
            <w:tcW w:w="9541" w:type="dxa"/>
          </w:tcPr>
          <w:p w14:paraId="4763F73A" w14:textId="1F6D560A" w:rsidR="003708AA" w:rsidRPr="00C738D2" w:rsidRDefault="00D66A5E" w:rsidP="005E778A">
            <w:pPr>
              <w:pStyle w:val="Heading2"/>
              <w:numPr>
                <w:ilvl w:val="1"/>
                <w:numId w:val="180"/>
              </w:numPr>
              <w:tabs>
                <w:tab w:val="clear" w:pos="720"/>
                <w:tab w:val="num" w:pos="1029"/>
              </w:tabs>
              <w:spacing w:before="160"/>
              <w:ind w:left="1022" w:hanging="360"/>
              <w:rPr>
                <w:rFonts w:cs="Arial"/>
                <w:szCs w:val="24"/>
              </w:rPr>
            </w:pPr>
            <w:bookmarkStart w:id="373" w:name="_Toc53502114"/>
            <w:r w:rsidRPr="00C738D2">
              <w:rPr>
                <w:rFonts w:cs="Arial"/>
              </w:rPr>
              <w:t>DDE</w:t>
            </w:r>
            <w:r w:rsidR="003708AA" w:rsidRPr="00C738D2">
              <w:rPr>
                <w:rFonts w:cs="Arial"/>
              </w:rPr>
              <w:t xml:space="preserve"> - Performance, Communication and Control</w:t>
            </w:r>
            <w:bookmarkEnd w:id="373"/>
          </w:p>
        </w:tc>
      </w:tr>
      <w:tr w:rsidR="003708AA" w:rsidRPr="00C738D2" w14:paraId="3F92E474" w14:textId="77777777" w:rsidTr="00D80276">
        <w:trPr>
          <w:jc w:val="center"/>
        </w:trPr>
        <w:tc>
          <w:tcPr>
            <w:tcW w:w="236" w:type="dxa"/>
          </w:tcPr>
          <w:p w14:paraId="4B2E0C99" w14:textId="77777777" w:rsidR="003708AA" w:rsidRPr="00C738D2" w:rsidRDefault="003708AA" w:rsidP="005E778A">
            <w:pPr>
              <w:spacing w:before="100" w:after="100"/>
              <w:rPr>
                <w:rFonts w:ascii="Arial" w:hAnsi="Arial" w:cs="Arial"/>
                <w:szCs w:val="24"/>
              </w:rPr>
            </w:pPr>
          </w:p>
        </w:tc>
        <w:tc>
          <w:tcPr>
            <w:tcW w:w="9541" w:type="dxa"/>
          </w:tcPr>
          <w:p w14:paraId="40A61C27" w14:textId="30160AE6" w:rsidR="003708AA" w:rsidRPr="00C738D2" w:rsidRDefault="00C741FE" w:rsidP="005E4CE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 xml:space="preserve">Each DDE </w:t>
            </w:r>
            <w:r w:rsidR="00792DD9" w:rsidRPr="00C738D2">
              <w:rPr>
                <w:rFonts w:ascii="Arial" w:hAnsi="Arial" w:cs="Arial"/>
                <w:szCs w:val="24"/>
              </w:rPr>
              <w:t>shall provide</w:t>
            </w:r>
            <w:r w:rsidRPr="00C738D2">
              <w:rPr>
                <w:rFonts w:ascii="Arial" w:hAnsi="Arial" w:cs="Arial"/>
                <w:szCs w:val="24"/>
              </w:rPr>
              <w:t xml:space="preserve"> dispatch services from a single physical location for </w:t>
            </w:r>
            <w:r w:rsidR="00792DD9" w:rsidRPr="00C738D2">
              <w:rPr>
                <w:rFonts w:ascii="Arial" w:hAnsi="Arial" w:cs="Arial"/>
                <w:szCs w:val="24"/>
              </w:rPr>
              <w:t xml:space="preserve">their </w:t>
            </w:r>
            <w:r w:rsidRPr="00C738D2">
              <w:rPr>
                <w:rFonts w:ascii="Arial" w:hAnsi="Arial" w:cs="Arial"/>
                <w:szCs w:val="24"/>
              </w:rPr>
              <w:t>DRRs and shall be the single point of contact to receive, acknowl</w:t>
            </w:r>
            <w:r w:rsidR="008343BF" w:rsidRPr="00C738D2">
              <w:rPr>
                <w:rFonts w:ascii="Arial" w:hAnsi="Arial" w:cs="Arial"/>
                <w:szCs w:val="24"/>
              </w:rPr>
              <w:t xml:space="preserve">edge receipt, and implement </w:t>
            </w:r>
            <w:r w:rsidRPr="00C738D2">
              <w:rPr>
                <w:rFonts w:ascii="Arial" w:hAnsi="Arial" w:cs="Arial"/>
                <w:szCs w:val="24"/>
              </w:rPr>
              <w:t>Dispatch Instructions and related communication</w:t>
            </w:r>
            <w:r w:rsidR="00792DD9" w:rsidRPr="00C738D2">
              <w:rPr>
                <w:rFonts w:ascii="Arial" w:hAnsi="Arial" w:cs="Arial"/>
                <w:szCs w:val="24"/>
              </w:rPr>
              <w:t xml:space="preserve">s.  If prior approval from </w:t>
            </w:r>
            <w:r w:rsidR="008343BF" w:rsidRPr="00C738D2">
              <w:rPr>
                <w:rFonts w:ascii="Arial" w:hAnsi="Arial" w:cs="Arial"/>
                <w:szCs w:val="24"/>
              </w:rPr>
              <w:t xml:space="preserve">the </w:t>
            </w:r>
            <w:r w:rsidR="00792DD9" w:rsidRPr="00C738D2">
              <w:rPr>
                <w:rFonts w:ascii="Arial" w:hAnsi="Arial" w:cs="Arial"/>
                <w:szCs w:val="24"/>
              </w:rPr>
              <w:t>ISO control r</w:t>
            </w:r>
            <w:r w:rsidRPr="00C738D2">
              <w:rPr>
                <w:rFonts w:ascii="Arial" w:hAnsi="Arial" w:cs="Arial"/>
                <w:szCs w:val="24"/>
              </w:rPr>
              <w:t xml:space="preserve">oom has been </w:t>
            </w:r>
            <w:r w:rsidRPr="00C738D2">
              <w:rPr>
                <w:rFonts w:ascii="Arial" w:hAnsi="Arial" w:cs="Arial"/>
                <w:szCs w:val="24"/>
              </w:rPr>
              <w:lastRenderedPageBreak/>
              <w:t>obtained, the operation from a single physical location allows for exigent conditions, as well as fo</w:t>
            </w:r>
            <w:r w:rsidR="00792DD9" w:rsidRPr="00C738D2">
              <w:rPr>
                <w:rFonts w:ascii="Arial" w:hAnsi="Arial" w:cs="Arial"/>
                <w:szCs w:val="24"/>
              </w:rPr>
              <w:t>r infrequent, periodic testing and</w:t>
            </w:r>
            <w:r w:rsidRPr="00C738D2">
              <w:rPr>
                <w:rFonts w:ascii="Arial" w:hAnsi="Arial" w:cs="Arial"/>
                <w:szCs w:val="24"/>
              </w:rPr>
              <w:t xml:space="preserve"> training.</w:t>
            </w:r>
          </w:p>
        </w:tc>
      </w:tr>
      <w:tr w:rsidR="003708AA" w:rsidRPr="00C738D2" w14:paraId="00C61315" w14:textId="77777777" w:rsidTr="00D80276">
        <w:trPr>
          <w:jc w:val="center"/>
        </w:trPr>
        <w:tc>
          <w:tcPr>
            <w:tcW w:w="236" w:type="dxa"/>
          </w:tcPr>
          <w:p w14:paraId="0152F948" w14:textId="77777777" w:rsidR="003708AA" w:rsidRPr="00C738D2" w:rsidRDefault="003708AA" w:rsidP="005E778A">
            <w:pPr>
              <w:spacing w:before="100" w:after="100"/>
              <w:rPr>
                <w:rFonts w:ascii="Arial" w:hAnsi="Arial" w:cs="Arial"/>
                <w:szCs w:val="24"/>
              </w:rPr>
            </w:pPr>
          </w:p>
        </w:tc>
        <w:tc>
          <w:tcPr>
            <w:tcW w:w="9541" w:type="dxa"/>
          </w:tcPr>
          <w:p w14:paraId="6731E90A" w14:textId="43C659B5" w:rsidR="003708AA" w:rsidRPr="00C738D2" w:rsidRDefault="003708AA" w:rsidP="00792DD9">
            <w:pPr>
              <w:numPr>
                <w:ilvl w:val="0"/>
                <w:numId w:val="320"/>
              </w:numPr>
              <w:tabs>
                <w:tab w:val="left" w:pos="1749"/>
              </w:tabs>
              <w:spacing w:before="100" w:after="100"/>
              <w:ind w:left="1755"/>
              <w:rPr>
                <w:rFonts w:ascii="Arial" w:hAnsi="Arial" w:cs="Arial"/>
                <w:szCs w:val="24"/>
              </w:rPr>
            </w:pPr>
            <w:r w:rsidRPr="00C738D2">
              <w:rPr>
                <w:rFonts w:ascii="Arial" w:hAnsi="Arial" w:cs="Arial"/>
                <w:b/>
              </w:rPr>
              <w:t>No</w:t>
            </w:r>
            <w:r w:rsidR="00792DD9" w:rsidRPr="00C738D2">
              <w:rPr>
                <w:rFonts w:ascii="Arial" w:hAnsi="Arial" w:cs="Arial"/>
              </w:rPr>
              <w:t xml:space="preserve"> e</w:t>
            </w:r>
            <w:r w:rsidRPr="00C738D2">
              <w:rPr>
                <w:rFonts w:ascii="Arial" w:hAnsi="Arial" w:cs="Arial"/>
              </w:rPr>
              <w:t xml:space="preserve">ntity shall be recognized as a DDE unless </w:t>
            </w:r>
            <w:r w:rsidR="00792DD9" w:rsidRPr="00C738D2">
              <w:rPr>
                <w:rFonts w:ascii="Arial" w:hAnsi="Arial" w:cs="Arial"/>
              </w:rPr>
              <w:t>the entity meets the requirements of</w:t>
            </w:r>
            <w:r w:rsidRPr="00C738D2">
              <w:rPr>
                <w:rFonts w:ascii="Arial" w:hAnsi="Arial" w:cs="Arial"/>
              </w:rPr>
              <w:t xml:space="preserve"> this OP and has been registered pursuant to M-RPA.</w:t>
            </w:r>
          </w:p>
        </w:tc>
      </w:tr>
      <w:tr w:rsidR="003708AA" w:rsidRPr="00C738D2" w14:paraId="65A43875" w14:textId="77777777" w:rsidTr="00D80276">
        <w:trPr>
          <w:jc w:val="center"/>
        </w:trPr>
        <w:tc>
          <w:tcPr>
            <w:tcW w:w="236" w:type="dxa"/>
          </w:tcPr>
          <w:p w14:paraId="49D6C187" w14:textId="77777777" w:rsidR="003708AA" w:rsidRPr="00C738D2" w:rsidRDefault="003708AA" w:rsidP="005E778A">
            <w:pPr>
              <w:spacing w:before="100" w:after="100"/>
              <w:rPr>
                <w:rFonts w:ascii="Arial" w:hAnsi="Arial" w:cs="Arial"/>
                <w:szCs w:val="24"/>
              </w:rPr>
            </w:pPr>
          </w:p>
        </w:tc>
        <w:tc>
          <w:tcPr>
            <w:tcW w:w="9541" w:type="dxa"/>
          </w:tcPr>
          <w:p w14:paraId="4ECB3B06" w14:textId="66A00D91" w:rsidR="003708AA" w:rsidRPr="00C738D2" w:rsidRDefault="003708AA" w:rsidP="005E4CEA">
            <w:pPr>
              <w:numPr>
                <w:ilvl w:val="0"/>
                <w:numId w:val="320"/>
              </w:numPr>
              <w:tabs>
                <w:tab w:val="left" w:pos="1749"/>
              </w:tabs>
              <w:spacing w:before="100" w:after="100"/>
              <w:ind w:left="1755"/>
              <w:rPr>
                <w:rFonts w:ascii="Arial" w:hAnsi="Arial" w:cs="Arial"/>
                <w:szCs w:val="24"/>
              </w:rPr>
            </w:pPr>
            <w:r w:rsidRPr="00C738D2">
              <w:rPr>
                <w:rFonts w:ascii="Arial" w:hAnsi="Arial" w:cs="Arial"/>
              </w:rPr>
              <w:t>All DDE contact information shall be confirmed and/or updated by the DDE on an annual basis or upon change.</w:t>
            </w:r>
          </w:p>
        </w:tc>
      </w:tr>
      <w:tr w:rsidR="00792DD9" w:rsidRPr="00C738D2" w14:paraId="09C206FD" w14:textId="77777777" w:rsidTr="00D80276">
        <w:trPr>
          <w:jc w:val="center"/>
        </w:trPr>
        <w:tc>
          <w:tcPr>
            <w:tcW w:w="236" w:type="dxa"/>
          </w:tcPr>
          <w:p w14:paraId="43EE9745" w14:textId="77777777" w:rsidR="00792DD9" w:rsidRPr="00C738D2" w:rsidRDefault="00792DD9" w:rsidP="005E778A">
            <w:pPr>
              <w:spacing w:before="100" w:after="100"/>
              <w:rPr>
                <w:rFonts w:ascii="Arial" w:hAnsi="Arial" w:cs="Arial"/>
                <w:szCs w:val="24"/>
              </w:rPr>
            </w:pPr>
          </w:p>
        </w:tc>
        <w:tc>
          <w:tcPr>
            <w:tcW w:w="9541" w:type="dxa"/>
          </w:tcPr>
          <w:p w14:paraId="332E1400" w14:textId="65FD9438" w:rsidR="00792DD9" w:rsidRPr="00C738D2" w:rsidRDefault="00792DD9" w:rsidP="0076633C">
            <w:pPr>
              <w:numPr>
                <w:ilvl w:val="0"/>
                <w:numId w:val="320"/>
              </w:numPr>
              <w:tabs>
                <w:tab w:val="left" w:pos="1749"/>
              </w:tabs>
              <w:spacing w:before="100" w:after="100"/>
              <w:ind w:left="1755"/>
              <w:rPr>
                <w:rFonts w:ascii="Arial" w:hAnsi="Arial" w:cs="Arial"/>
              </w:rPr>
            </w:pPr>
            <w:r w:rsidRPr="00C738D2">
              <w:rPr>
                <w:rFonts w:ascii="Arial" w:hAnsi="Arial" w:cs="Arial"/>
                <w:szCs w:val="24"/>
              </w:rPr>
              <w:t>Whenever a Lead MP seeks to establish or change the DDE responsible for managing dispatch for its DRR(s), the Lead MP and DDE shall demonstrate to ISO that the proposed DDE meets the technical requirements set forth in this OP prior to ISO approving the proposed DDE establishment or change to become effective.</w:t>
            </w:r>
          </w:p>
        </w:tc>
      </w:tr>
      <w:tr w:rsidR="003708AA" w:rsidRPr="00C738D2" w14:paraId="33CC883F" w14:textId="77777777" w:rsidTr="00D80276">
        <w:trPr>
          <w:jc w:val="center"/>
        </w:trPr>
        <w:tc>
          <w:tcPr>
            <w:tcW w:w="236" w:type="dxa"/>
          </w:tcPr>
          <w:p w14:paraId="6816D431" w14:textId="77777777" w:rsidR="003708AA" w:rsidRPr="00C738D2" w:rsidRDefault="003708AA" w:rsidP="005E778A">
            <w:pPr>
              <w:spacing w:before="100" w:after="100"/>
              <w:rPr>
                <w:rFonts w:ascii="Arial" w:hAnsi="Arial" w:cs="Arial"/>
                <w:szCs w:val="24"/>
              </w:rPr>
            </w:pPr>
          </w:p>
        </w:tc>
        <w:tc>
          <w:tcPr>
            <w:tcW w:w="9541" w:type="dxa"/>
          </w:tcPr>
          <w:p w14:paraId="4ED74706" w14:textId="77777777" w:rsidR="003708AA" w:rsidRPr="00C738D2" w:rsidRDefault="003708AA" w:rsidP="003708A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Each DDE shall comply with all requirements of the ISO Operating Documents to the same extent as if the Lead MP were carrying out the functions of the DDE.</w:t>
            </w:r>
          </w:p>
        </w:tc>
      </w:tr>
      <w:tr w:rsidR="003708AA" w:rsidRPr="00C738D2" w14:paraId="7CDF4331" w14:textId="77777777" w:rsidTr="00D80276">
        <w:trPr>
          <w:jc w:val="center"/>
        </w:trPr>
        <w:tc>
          <w:tcPr>
            <w:tcW w:w="236" w:type="dxa"/>
          </w:tcPr>
          <w:p w14:paraId="4893B546" w14:textId="77777777" w:rsidR="003708AA" w:rsidRPr="00C738D2" w:rsidRDefault="003708AA" w:rsidP="005E778A">
            <w:pPr>
              <w:spacing w:before="100" w:after="100"/>
              <w:rPr>
                <w:rFonts w:ascii="Arial" w:hAnsi="Arial" w:cs="Arial"/>
                <w:szCs w:val="24"/>
              </w:rPr>
            </w:pPr>
          </w:p>
        </w:tc>
        <w:tc>
          <w:tcPr>
            <w:tcW w:w="9541" w:type="dxa"/>
          </w:tcPr>
          <w:p w14:paraId="659E16D8" w14:textId="3C35A37D" w:rsidR="003708AA" w:rsidRPr="00C738D2" w:rsidRDefault="003708AA" w:rsidP="003708A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ISO shall communicate with the DDE via electronic dispatch through an ISO connected RTU or v</w:t>
            </w:r>
            <w:r w:rsidR="009D4AD8" w:rsidRPr="00C738D2">
              <w:rPr>
                <w:rFonts w:ascii="Arial" w:hAnsi="Arial" w:cs="Arial"/>
                <w:szCs w:val="24"/>
              </w:rPr>
              <w:t>oice communications through an a</w:t>
            </w:r>
            <w:r w:rsidRPr="00C738D2">
              <w:rPr>
                <w:rFonts w:ascii="Arial" w:hAnsi="Arial" w:cs="Arial"/>
                <w:szCs w:val="24"/>
              </w:rPr>
              <w:t>uto</w:t>
            </w:r>
            <w:r w:rsidR="009D4AD8" w:rsidRPr="00C738D2">
              <w:rPr>
                <w:rFonts w:ascii="Arial" w:hAnsi="Arial" w:cs="Arial"/>
                <w:szCs w:val="24"/>
              </w:rPr>
              <w:t>matic ringd</w:t>
            </w:r>
            <w:r w:rsidRPr="00C738D2">
              <w:rPr>
                <w:rFonts w:ascii="Arial" w:hAnsi="Arial" w:cs="Arial"/>
                <w:szCs w:val="24"/>
              </w:rPr>
              <w:t>own circuit or one of the dedicated 24x7 phone</w:t>
            </w:r>
            <w:r w:rsidR="009D4AD8" w:rsidRPr="00C738D2">
              <w:rPr>
                <w:rFonts w:ascii="Arial" w:hAnsi="Arial" w:cs="Arial"/>
                <w:szCs w:val="24"/>
              </w:rPr>
              <w:t xml:space="preserve"> numbers identified during DDE r</w:t>
            </w:r>
            <w:r w:rsidRPr="00C738D2">
              <w:rPr>
                <w:rFonts w:ascii="Arial" w:hAnsi="Arial" w:cs="Arial"/>
                <w:szCs w:val="24"/>
              </w:rPr>
              <w:t>egistration in accordance with M-RPA.</w:t>
            </w:r>
          </w:p>
        </w:tc>
      </w:tr>
      <w:tr w:rsidR="003708AA" w:rsidRPr="00C738D2" w14:paraId="5759E605" w14:textId="77777777" w:rsidTr="00D80276">
        <w:trPr>
          <w:jc w:val="center"/>
        </w:trPr>
        <w:tc>
          <w:tcPr>
            <w:tcW w:w="236" w:type="dxa"/>
          </w:tcPr>
          <w:p w14:paraId="1C21B021" w14:textId="77777777" w:rsidR="003708AA" w:rsidRPr="00C738D2" w:rsidRDefault="003708AA" w:rsidP="005E778A">
            <w:pPr>
              <w:spacing w:before="100" w:after="100"/>
              <w:rPr>
                <w:rFonts w:ascii="Arial" w:hAnsi="Arial" w:cs="Arial"/>
                <w:szCs w:val="24"/>
              </w:rPr>
            </w:pPr>
          </w:p>
        </w:tc>
        <w:tc>
          <w:tcPr>
            <w:tcW w:w="9541" w:type="dxa"/>
          </w:tcPr>
          <w:p w14:paraId="536EA918" w14:textId="12EF37E2" w:rsidR="003708AA" w:rsidRPr="00C738D2" w:rsidRDefault="003708AA" w:rsidP="003C3A52">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Each DDE shall have the knowle</w:t>
            </w:r>
            <w:r w:rsidR="008343BF" w:rsidRPr="00C738D2">
              <w:rPr>
                <w:rFonts w:ascii="Arial" w:hAnsi="Arial" w:cs="Arial"/>
                <w:szCs w:val="24"/>
              </w:rPr>
              <w:t xml:space="preserve">dge and authority to act on </w:t>
            </w:r>
            <w:r w:rsidRPr="00C738D2">
              <w:rPr>
                <w:rFonts w:ascii="Arial" w:hAnsi="Arial" w:cs="Arial"/>
                <w:szCs w:val="24"/>
              </w:rPr>
              <w:t xml:space="preserve">Dispatch Instructions for all ISO registered </w:t>
            </w:r>
            <w:r w:rsidR="009D4AD8" w:rsidRPr="00C738D2">
              <w:rPr>
                <w:rFonts w:ascii="Arial" w:hAnsi="Arial" w:cs="Arial"/>
                <w:szCs w:val="24"/>
              </w:rPr>
              <w:t>DRAs</w:t>
            </w:r>
            <w:r w:rsidRPr="00C738D2">
              <w:rPr>
                <w:rFonts w:ascii="Arial" w:hAnsi="Arial" w:cs="Arial"/>
                <w:szCs w:val="24"/>
              </w:rPr>
              <w:t xml:space="preserve"> it manages for dispatch, as</w:t>
            </w:r>
            <w:r w:rsidR="009D4AD8" w:rsidRPr="00C738D2">
              <w:rPr>
                <w:rFonts w:ascii="Arial" w:hAnsi="Arial" w:cs="Arial"/>
                <w:szCs w:val="24"/>
              </w:rPr>
              <w:t xml:space="preserve"> defined in Section </w:t>
            </w:r>
            <w:r w:rsidR="00A779C3" w:rsidRPr="00C738D2">
              <w:rPr>
                <w:rFonts w:ascii="Arial" w:hAnsi="Arial" w:cs="Arial"/>
                <w:szCs w:val="24"/>
              </w:rPr>
              <w:t>V</w:t>
            </w:r>
            <w:r w:rsidRPr="00C738D2">
              <w:rPr>
                <w:rFonts w:ascii="Arial" w:hAnsi="Arial" w:cs="Arial"/>
                <w:szCs w:val="24"/>
              </w:rPr>
              <w:t>I.F of this OP</w:t>
            </w:r>
            <w:r w:rsidR="009D4AD8" w:rsidRPr="00C738D2">
              <w:rPr>
                <w:rFonts w:ascii="Arial" w:hAnsi="Arial" w:cs="Arial"/>
                <w:szCs w:val="24"/>
              </w:rPr>
              <w:t xml:space="preserve"> - Dispatch Instructions</w:t>
            </w:r>
            <w:r w:rsidRPr="00C738D2">
              <w:rPr>
                <w:rFonts w:ascii="Arial" w:hAnsi="Arial" w:cs="Arial"/>
                <w:szCs w:val="24"/>
              </w:rPr>
              <w:t>.</w:t>
            </w:r>
          </w:p>
        </w:tc>
      </w:tr>
      <w:tr w:rsidR="003708AA" w:rsidRPr="00C738D2" w14:paraId="16BBA088" w14:textId="77777777" w:rsidTr="00D80276">
        <w:trPr>
          <w:jc w:val="center"/>
        </w:trPr>
        <w:tc>
          <w:tcPr>
            <w:tcW w:w="236" w:type="dxa"/>
          </w:tcPr>
          <w:p w14:paraId="2EDA21AA" w14:textId="77777777" w:rsidR="003708AA" w:rsidRPr="00C738D2" w:rsidRDefault="003708AA" w:rsidP="005E778A">
            <w:pPr>
              <w:spacing w:before="100" w:after="100"/>
              <w:rPr>
                <w:rFonts w:ascii="Arial" w:hAnsi="Arial" w:cs="Arial"/>
                <w:szCs w:val="24"/>
              </w:rPr>
            </w:pPr>
          </w:p>
        </w:tc>
        <w:tc>
          <w:tcPr>
            <w:tcW w:w="9541" w:type="dxa"/>
          </w:tcPr>
          <w:p w14:paraId="014A340E" w14:textId="5596F943" w:rsidR="003708AA" w:rsidRPr="00C738D2" w:rsidRDefault="003708AA" w:rsidP="0076633C">
            <w:pPr>
              <w:numPr>
                <w:ilvl w:val="0"/>
                <w:numId w:val="321"/>
              </w:numPr>
              <w:tabs>
                <w:tab w:val="left" w:pos="1749"/>
              </w:tabs>
              <w:spacing w:before="100" w:after="100"/>
              <w:ind w:left="1755"/>
              <w:rPr>
                <w:rFonts w:ascii="Arial" w:hAnsi="Arial" w:cs="Arial"/>
              </w:rPr>
            </w:pPr>
            <w:r w:rsidRPr="00C738D2">
              <w:rPr>
                <w:rFonts w:ascii="Arial" w:hAnsi="Arial" w:cs="Arial"/>
                <w:szCs w:val="24"/>
              </w:rPr>
              <w:t>Any control equipment used to start</w:t>
            </w:r>
            <w:r w:rsidR="009D4AD8" w:rsidRPr="00C738D2">
              <w:rPr>
                <w:rFonts w:ascii="Arial" w:hAnsi="Arial" w:cs="Arial"/>
                <w:szCs w:val="24"/>
              </w:rPr>
              <w:t>, stop or vary the output of a</w:t>
            </w:r>
            <w:r w:rsidRPr="00C738D2">
              <w:rPr>
                <w:rFonts w:ascii="Arial" w:hAnsi="Arial" w:cs="Arial"/>
                <w:szCs w:val="24"/>
              </w:rPr>
              <w:t xml:space="preserve"> DRR, from a remote location, </w:t>
            </w:r>
            <w:r w:rsidR="009D4AD8" w:rsidRPr="00C738D2">
              <w:rPr>
                <w:rFonts w:ascii="Arial" w:hAnsi="Arial" w:cs="Arial"/>
                <w:szCs w:val="24"/>
              </w:rPr>
              <w:t>shall</w:t>
            </w:r>
            <w:r w:rsidRPr="00C738D2">
              <w:rPr>
                <w:rFonts w:ascii="Arial" w:hAnsi="Arial" w:cs="Arial"/>
                <w:szCs w:val="24"/>
              </w:rPr>
              <w:t xml:space="preserve"> meet the requirements relative to speed, accuracy and data channel requirements</w:t>
            </w:r>
            <w:r w:rsidR="009D4AD8" w:rsidRPr="00C738D2">
              <w:rPr>
                <w:rFonts w:ascii="Arial" w:hAnsi="Arial" w:cs="Arial"/>
                <w:szCs w:val="24"/>
              </w:rPr>
              <w:t xml:space="preserve"> set in OP-18</w:t>
            </w:r>
            <w:r w:rsidRPr="00C738D2">
              <w:rPr>
                <w:rFonts w:ascii="Arial" w:hAnsi="Arial" w:cs="Arial"/>
                <w:szCs w:val="24"/>
              </w:rPr>
              <w:t xml:space="preserve">.  Such equipment </w:t>
            </w:r>
            <w:r w:rsidR="009D4AD8" w:rsidRPr="00C738D2">
              <w:rPr>
                <w:rFonts w:ascii="Arial" w:hAnsi="Arial" w:cs="Arial"/>
                <w:szCs w:val="24"/>
              </w:rPr>
              <w:t>shall</w:t>
            </w:r>
            <w:r w:rsidRPr="00C738D2">
              <w:rPr>
                <w:rFonts w:ascii="Arial" w:hAnsi="Arial" w:cs="Arial"/>
                <w:szCs w:val="24"/>
              </w:rPr>
              <w:t xml:space="preserve"> be maintained by the Lead MP </w:t>
            </w:r>
            <w:r w:rsidR="009D4AD8" w:rsidRPr="00C738D2">
              <w:rPr>
                <w:rFonts w:ascii="Arial" w:hAnsi="Arial" w:cs="Arial"/>
                <w:szCs w:val="24"/>
              </w:rPr>
              <w:t xml:space="preserve">pursuant to </w:t>
            </w:r>
            <w:r w:rsidRPr="00C738D2">
              <w:rPr>
                <w:rFonts w:ascii="Arial" w:hAnsi="Arial" w:cs="Arial"/>
                <w:szCs w:val="24"/>
              </w:rPr>
              <w:t xml:space="preserve">OP-18 and </w:t>
            </w:r>
            <w:r w:rsidR="009D4AD8" w:rsidRPr="00C738D2">
              <w:rPr>
                <w:rFonts w:ascii="Arial" w:hAnsi="Arial" w:cs="Arial"/>
                <w:szCs w:val="24"/>
              </w:rPr>
              <w:t>OP-2</w:t>
            </w:r>
            <w:r w:rsidRPr="00C738D2">
              <w:rPr>
                <w:rFonts w:ascii="Arial" w:hAnsi="Arial" w:cs="Arial"/>
                <w:szCs w:val="24"/>
              </w:rPr>
              <w:t xml:space="preserve">.  ISO System Operators </w:t>
            </w:r>
            <w:r w:rsidR="009D4AD8" w:rsidRPr="00C738D2">
              <w:rPr>
                <w:rFonts w:ascii="Arial" w:hAnsi="Arial" w:cs="Arial"/>
                <w:szCs w:val="24"/>
              </w:rPr>
              <w:t>shall</w:t>
            </w:r>
            <w:r w:rsidRPr="00C738D2">
              <w:rPr>
                <w:rFonts w:ascii="Arial" w:hAnsi="Arial" w:cs="Arial"/>
                <w:szCs w:val="24"/>
              </w:rPr>
              <w:t xml:space="preserve"> be notified as soon as practicable if the equipment is incapable of meeti</w:t>
            </w:r>
            <w:r w:rsidR="009D4AD8" w:rsidRPr="00C738D2">
              <w:rPr>
                <w:rFonts w:ascii="Arial" w:hAnsi="Arial" w:cs="Arial"/>
                <w:szCs w:val="24"/>
              </w:rPr>
              <w:t>ng the requirements of OP-18.  The DDE shall perform the actions required</w:t>
            </w:r>
            <w:r w:rsidRPr="00C738D2">
              <w:rPr>
                <w:rFonts w:ascii="Arial" w:hAnsi="Arial" w:cs="Arial"/>
                <w:szCs w:val="24"/>
              </w:rPr>
              <w:t xml:space="preserve"> to restore the equipment to normal operating conditions as soon as possible </w:t>
            </w:r>
            <w:r w:rsidR="009D4AD8" w:rsidRPr="00C738D2">
              <w:rPr>
                <w:rFonts w:ascii="Arial" w:hAnsi="Arial" w:cs="Arial"/>
                <w:szCs w:val="24"/>
              </w:rPr>
              <w:t>pursuant to</w:t>
            </w:r>
            <w:r w:rsidRPr="00C738D2">
              <w:rPr>
                <w:rFonts w:ascii="Arial" w:hAnsi="Arial" w:cs="Arial"/>
                <w:szCs w:val="24"/>
              </w:rPr>
              <w:t xml:space="preserve"> OP-2.</w:t>
            </w:r>
          </w:p>
        </w:tc>
      </w:tr>
      <w:tr w:rsidR="003708AA" w:rsidRPr="00C738D2" w14:paraId="70665F34" w14:textId="77777777" w:rsidTr="00D80276">
        <w:trPr>
          <w:jc w:val="center"/>
        </w:trPr>
        <w:tc>
          <w:tcPr>
            <w:tcW w:w="236" w:type="dxa"/>
          </w:tcPr>
          <w:p w14:paraId="370A31AA" w14:textId="77777777" w:rsidR="003708AA" w:rsidRPr="00C738D2" w:rsidRDefault="003708AA" w:rsidP="005E778A">
            <w:pPr>
              <w:spacing w:before="100" w:after="100"/>
              <w:rPr>
                <w:rFonts w:ascii="Arial" w:hAnsi="Arial" w:cs="Arial"/>
                <w:szCs w:val="24"/>
              </w:rPr>
            </w:pPr>
          </w:p>
        </w:tc>
        <w:tc>
          <w:tcPr>
            <w:tcW w:w="9541" w:type="dxa"/>
          </w:tcPr>
          <w:p w14:paraId="1D2004D7" w14:textId="6D974494" w:rsidR="003708AA" w:rsidRPr="00C738D2" w:rsidRDefault="003708AA" w:rsidP="002F6E58">
            <w:pPr>
              <w:numPr>
                <w:ilvl w:val="0"/>
                <w:numId w:val="321"/>
              </w:numPr>
              <w:tabs>
                <w:tab w:val="left" w:pos="1749"/>
              </w:tabs>
              <w:spacing w:before="100" w:after="100"/>
              <w:ind w:left="1755"/>
              <w:rPr>
                <w:rFonts w:ascii="Arial" w:hAnsi="Arial" w:cs="Arial"/>
              </w:rPr>
            </w:pPr>
            <w:r w:rsidRPr="00C738D2">
              <w:rPr>
                <w:rFonts w:ascii="Arial" w:hAnsi="Arial" w:cs="Arial"/>
              </w:rPr>
              <w:t xml:space="preserve">Each DDE </w:t>
            </w:r>
            <w:r w:rsidR="009D4AD8" w:rsidRPr="00C738D2">
              <w:rPr>
                <w:rFonts w:ascii="Arial" w:hAnsi="Arial" w:cs="Arial"/>
              </w:rPr>
              <w:t>shall</w:t>
            </w:r>
            <w:r w:rsidRPr="00C738D2">
              <w:rPr>
                <w:rFonts w:ascii="Arial" w:hAnsi="Arial" w:cs="Arial"/>
              </w:rPr>
              <w:t xml:space="preserve"> have</w:t>
            </w:r>
            <w:r w:rsidR="00DC6CE9" w:rsidRPr="00C738D2">
              <w:rPr>
                <w:rFonts w:ascii="Arial" w:hAnsi="Arial" w:cs="Arial"/>
              </w:rPr>
              <w:t>, to the fullest extent possible,</w:t>
            </w:r>
            <w:r w:rsidRPr="00C738D2">
              <w:rPr>
                <w:rFonts w:ascii="Arial" w:hAnsi="Arial" w:cs="Arial"/>
              </w:rPr>
              <w:t xml:space="preserve"> a dedicated voice communication </w:t>
            </w:r>
            <w:r w:rsidR="00515DE4" w:rsidRPr="00C738D2">
              <w:rPr>
                <w:rFonts w:ascii="Arial" w:hAnsi="Arial" w:cs="Arial"/>
              </w:rPr>
              <w:t xml:space="preserve">landline </w:t>
            </w:r>
            <w:r w:rsidRPr="00C738D2">
              <w:rPr>
                <w:rFonts w:ascii="Arial" w:hAnsi="Arial" w:cs="Arial"/>
              </w:rPr>
              <w:t>telephone</w:t>
            </w:r>
            <w:r w:rsidR="00515DE4" w:rsidRPr="00C738D2">
              <w:rPr>
                <w:rFonts w:ascii="Arial" w:hAnsi="Arial" w:cs="Arial"/>
              </w:rPr>
              <w:t xml:space="preserve"> system</w:t>
            </w:r>
            <w:r w:rsidRPr="00C738D2">
              <w:rPr>
                <w:rFonts w:ascii="Arial" w:hAnsi="Arial" w:cs="Arial"/>
              </w:rPr>
              <w:t xml:space="preserve"> </w:t>
            </w:r>
            <w:r w:rsidR="005345C8" w:rsidRPr="00C738D2">
              <w:rPr>
                <w:rFonts w:ascii="Arial" w:hAnsi="Arial" w:cs="Arial"/>
              </w:rPr>
              <w:t xml:space="preserve">with an </w:t>
            </w:r>
            <w:r w:rsidRPr="00C738D2">
              <w:rPr>
                <w:rFonts w:ascii="Arial" w:hAnsi="Arial" w:cs="Arial"/>
              </w:rPr>
              <w:t>assigned public</w:t>
            </w:r>
            <w:r w:rsidR="00C325C0" w:rsidRPr="00C738D2">
              <w:rPr>
                <w:rFonts w:ascii="Arial" w:hAnsi="Arial" w:cs="Arial"/>
              </w:rPr>
              <w:t>-</w:t>
            </w:r>
            <w:r w:rsidRPr="00C738D2">
              <w:rPr>
                <w:rFonts w:ascii="Arial" w:hAnsi="Arial" w:cs="Arial"/>
              </w:rPr>
              <w:t xml:space="preserve"> switched network </w:t>
            </w:r>
            <w:r w:rsidR="00FA1410" w:rsidRPr="00C738D2">
              <w:rPr>
                <w:rFonts w:ascii="Arial" w:hAnsi="Arial" w:cs="Arial"/>
              </w:rPr>
              <w:t>landline</w:t>
            </w:r>
            <w:r w:rsidRPr="00C738D2">
              <w:rPr>
                <w:rFonts w:ascii="Arial" w:hAnsi="Arial" w:cs="Arial"/>
              </w:rPr>
              <w:t xml:space="preserve"> phone number for ISO dispatching purposes</w:t>
            </w:r>
            <w:r w:rsidR="005345C8" w:rsidRPr="00C738D2">
              <w:rPr>
                <w:rFonts w:ascii="Arial" w:hAnsi="Arial" w:cs="Arial"/>
              </w:rPr>
              <w:t xml:space="preserve">.  If the </w:t>
            </w:r>
            <w:r w:rsidR="00960F78" w:rsidRPr="00C738D2">
              <w:rPr>
                <w:rFonts w:ascii="Arial" w:hAnsi="Arial" w:cs="Arial"/>
              </w:rPr>
              <w:t>D</w:t>
            </w:r>
            <w:r w:rsidR="005345C8" w:rsidRPr="00C738D2">
              <w:rPr>
                <w:rFonts w:ascii="Arial" w:hAnsi="Arial" w:cs="Arial"/>
              </w:rPr>
              <w:t>DE</w:t>
            </w:r>
            <w:r w:rsidR="00515DE4" w:rsidRPr="00C738D2">
              <w:rPr>
                <w:rFonts w:ascii="Arial" w:hAnsi="Arial" w:cs="Arial"/>
              </w:rPr>
              <w:t xml:space="preserve"> cannot procure a landline</w:t>
            </w:r>
            <w:r w:rsidR="005345C8" w:rsidRPr="00C738D2">
              <w:rPr>
                <w:rFonts w:ascii="Arial" w:hAnsi="Arial" w:cs="Arial"/>
              </w:rPr>
              <w:t xml:space="preserve"> telephone system, </w:t>
            </w:r>
            <w:r w:rsidR="00515DE4" w:rsidRPr="00C738D2">
              <w:rPr>
                <w:rFonts w:ascii="Arial" w:hAnsi="Arial" w:cs="Arial"/>
              </w:rPr>
              <w:t xml:space="preserve">then </w:t>
            </w:r>
            <w:r w:rsidR="005345C8" w:rsidRPr="00C738D2">
              <w:rPr>
                <w:rFonts w:ascii="Arial" w:hAnsi="Arial" w:cs="Arial"/>
              </w:rPr>
              <w:t xml:space="preserve">an alternate or diverse method of communications, such as a cellular telephone </w:t>
            </w:r>
            <w:r w:rsidR="00515DE4" w:rsidRPr="00C738D2">
              <w:rPr>
                <w:rFonts w:ascii="Arial" w:hAnsi="Arial" w:cs="Arial"/>
              </w:rPr>
              <w:t xml:space="preserve">line with an assigned cellular telephone </w:t>
            </w:r>
            <w:r w:rsidR="005345C8" w:rsidRPr="00C738D2">
              <w:rPr>
                <w:rFonts w:ascii="Arial" w:hAnsi="Arial" w:cs="Arial"/>
              </w:rPr>
              <w:t>number, shall be provided</w:t>
            </w:r>
            <w:r w:rsidR="00515DE4" w:rsidRPr="00C738D2">
              <w:rPr>
                <w:rFonts w:ascii="Arial" w:hAnsi="Arial" w:cs="Arial"/>
              </w:rPr>
              <w:t>,</w:t>
            </w:r>
            <w:r w:rsidRPr="00C738D2">
              <w:rPr>
                <w:rFonts w:ascii="Arial" w:hAnsi="Arial" w:cs="Arial"/>
              </w:rPr>
              <w:t xml:space="preserve"> unless </w:t>
            </w:r>
            <w:r w:rsidR="009D4AD8" w:rsidRPr="00C738D2">
              <w:rPr>
                <w:rFonts w:ascii="Arial" w:hAnsi="Arial" w:cs="Arial"/>
              </w:rPr>
              <w:t xml:space="preserve">ISO </w:t>
            </w:r>
            <w:r w:rsidRPr="00C738D2">
              <w:rPr>
                <w:rFonts w:ascii="Arial" w:hAnsi="Arial" w:cs="Arial"/>
              </w:rPr>
              <w:t xml:space="preserve">otherwise </w:t>
            </w:r>
            <w:r w:rsidR="00723799" w:rsidRPr="00C738D2">
              <w:rPr>
                <w:rFonts w:ascii="Arial" w:hAnsi="Arial" w:cs="Arial"/>
              </w:rPr>
              <w:t>agreed to</w:t>
            </w:r>
            <w:r w:rsidR="009D4AD8" w:rsidRPr="00C738D2">
              <w:rPr>
                <w:rFonts w:ascii="Arial" w:hAnsi="Arial" w:cs="Arial"/>
              </w:rPr>
              <w:t xml:space="preserve"> on a case-by-case basis</w:t>
            </w:r>
            <w:r w:rsidRPr="00C738D2">
              <w:rPr>
                <w:rFonts w:ascii="Arial" w:hAnsi="Arial" w:cs="Arial"/>
              </w:rPr>
              <w:t>.</w:t>
            </w:r>
          </w:p>
        </w:tc>
      </w:tr>
      <w:tr w:rsidR="003708AA" w:rsidRPr="00C738D2" w14:paraId="362DD05E" w14:textId="77777777" w:rsidTr="00D80276">
        <w:trPr>
          <w:jc w:val="center"/>
        </w:trPr>
        <w:tc>
          <w:tcPr>
            <w:tcW w:w="236" w:type="dxa"/>
          </w:tcPr>
          <w:p w14:paraId="225F4973" w14:textId="77777777" w:rsidR="003708AA" w:rsidRPr="00C738D2" w:rsidRDefault="003708AA" w:rsidP="005E778A">
            <w:pPr>
              <w:spacing w:before="100" w:after="100"/>
              <w:rPr>
                <w:rFonts w:ascii="Arial" w:hAnsi="Arial" w:cs="Arial"/>
                <w:szCs w:val="24"/>
              </w:rPr>
            </w:pPr>
          </w:p>
        </w:tc>
        <w:tc>
          <w:tcPr>
            <w:tcW w:w="9541" w:type="dxa"/>
          </w:tcPr>
          <w:p w14:paraId="3C91887C" w14:textId="51DDC001" w:rsidR="003708AA" w:rsidRPr="00C738D2" w:rsidRDefault="003708AA" w:rsidP="00723799">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 xml:space="preserve">In addition to the dedicated voice communication telephone circuit, each DDE having </w:t>
            </w:r>
            <w:r w:rsidR="009D4AD8" w:rsidRPr="00C738D2">
              <w:rPr>
                <w:rFonts w:ascii="Arial" w:hAnsi="Arial" w:cs="Arial"/>
                <w:szCs w:val="24"/>
              </w:rPr>
              <w:t xml:space="preserve">a total of </w:t>
            </w:r>
            <w:r w:rsidRPr="00C738D2">
              <w:rPr>
                <w:rFonts w:ascii="Arial" w:hAnsi="Arial" w:cs="Arial"/>
                <w:szCs w:val="24"/>
              </w:rPr>
              <w:t xml:space="preserve">five hundred (500) MW </w:t>
            </w:r>
            <w:r w:rsidR="009D4AD8" w:rsidRPr="00C738D2">
              <w:rPr>
                <w:rFonts w:ascii="Arial" w:hAnsi="Arial" w:cs="Arial"/>
                <w:szCs w:val="24"/>
              </w:rPr>
              <w:t>or more in</w:t>
            </w:r>
            <w:r w:rsidRPr="00C738D2">
              <w:rPr>
                <w:rFonts w:ascii="Arial" w:hAnsi="Arial" w:cs="Arial"/>
                <w:szCs w:val="24"/>
              </w:rPr>
              <w:t xml:space="preserve"> DRRs (determined by highest capability audit value in past 12 months), </w:t>
            </w:r>
            <w:r w:rsidR="009D4AD8" w:rsidRPr="00C738D2">
              <w:rPr>
                <w:rFonts w:ascii="Arial" w:hAnsi="Arial" w:cs="Arial"/>
                <w:szCs w:val="24"/>
              </w:rPr>
              <w:t>shall</w:t>
            </w:r>
            <w:r w:rsidRPr="00C738D2">
              <w:rPr>
                <w:rFonts w:ascii="Arial" w:hAnsi="Arial" w:cs="Arial"/>
                <w:szCs w:val="24"/>
              </w:rPr>
              <w:t xml:space="preserve"> </w:t>
            </w:r>
            <w:r w:rsidR="009D4AD8" w:rsidRPr="00C738D2">
              <w:rPr>
                <w:rFonts w:ascii="Arial" w:hAnsi="Arial" w:cs="Arial"/>
                <w:szCs w:val="24"/>
              </w:rPr>
              <w:t>have a dedicated a</w:t>
            </w:r>
            <w:r w:rsidRPr="00C738D2">
              <w:rPr>
                <w:rFonts w:ascii="Arial" w:hAnsi="Arial" w:cs="Arial"/>
                <w:szCs w:val="24"/>
              </w:rPr>
              <w:t>uto</w:t>
            </w:r>
            <w:r w:rsidR="009D4AD8" w:rsidRPr="00C738D2">
              <w:rPr>
                <w:rFonts w:ascii="Arial" w:hAnsi="Arial" w:cs="Arial"/>
                <w:szCs w:val="24"/>
              </w:rPr>
              <w:t>matic ringd</w:t>
            </w:r>
            <w:r w:rsidRPr="00C738D2">
              <w:rPr>
                <w:rFonts w:ascii="Arial" w:hAnsi="Arial" w:cs="Arial"/>
                <w:szCs w:val="24"/>
              </w:rPr>
              <w:t>ow</w:t>
            </w:r>
            <w:r w:rsidR="009D4AD8" w:rsidRPr="00C738D2">
              <w:rPr>
                <w:rFonts w:ascii="Arial" w:hAnsi="Arial" w:cs="Arial"/>
                <w:szCs w:val="24"/>
              </w:rPr>
              <w:t>n telephone circuit to the ISO control r</w:t>
            </w:r>
            <w:r w:rsidRPr="00C738D2">
              <w:rPr>
                <w:rFonts w:ascii="Arial" w:hAnsi="Arial" w:cs="Arial"/>
                <w:szCs w:val="24"/>
              </w:rPr>
              <w:t xml:space="preserve">oom unless </w:t>
            </w:r>
            <w:r w:rsidR="009D4AD8" w:rsidRPr="00C738D2">
              <w:rPr>
                <w:rFonts w:ascii="Arial" w:hAnsi="Arial" w:cs="Arial"/>
                <w:szCs w:val="24"/>
              </w:rPr>
              <w:t xml:space="preserve">ISO </w:t>
            </w:r>
            <w:r w:rsidRPr="00C738D2">
              <w:rPr>
                <w:rFonts w:ascii="Arial" w:hAnsi="Arial" w:cs="Arial"/>
                <w:szCs w:val="24"/>
              </w:rPr>
              <w:t xml:space="preserve">otherwise </w:t>
            </w:r>
            <w:r w:rsidR="00723799" w:rsidRPr="00C738D2">
              <w:rPr>
                <w:rFonts w:ascii="Arial" w:hAnsi="Arial" w:cs="Arial"/>
                <w:szCs w:val="24"/>
              </w:rPr>
              <w:t>agreed to</w:t>
            </w:r>
            <w:r w:rsidRPr="00C738D2">
              <w:rPr>
                <w:rFonts w:ascii="Arial" w:hAnsi="Arial" w:cs="Arial"/>
                <w:szCs w:val="24"/>
              </w:rPr>
              <w:t xml:space="preserve"> on a case-by</w:t>
            </w:r>
            <w:r w:rsidR="009D4AD8" w:rsidRPr="00C738D2">
              <w:rPr>
                <w:rFonts w:ascii="Arial" w:hAnsi="Arial" w:cs="Arial"/>
                <w:szCs w:val="24"/>
              </w:rPr>
              <w:t>-case basis</w:t>
            </w:r>
            <w:r w:rsidRPr="00C738D2">
              <w:rPr>
                <w:rFonts w:ascii="Arial" w:hAnsi="Arial" w:cs="Arial"/>
                <w:szCs w:val="24"/>
              </w:rPr>
              <w:t>.</w:t>
            </w:r>
          </w:p>
        </w:tc>
      </w:tr>
      <w:tr w:rsidR="003708AA" w:rsidRPr="00C738D2" w14:paraId="571D8464" w14:textId="77777777" w:rsidTr="00D80276">
        <w:trPr>
          <w:jc w:val="center"/>
        </w:trPr>
        <w:tc>
          <w:tcPr>
            <w:tcW w:w="236" w:type="dxa"/>
          </w:tcPr>
          <w:p w14:paraId="169F7F64" w14:textId="77777777" w:rsidR="003708AA" w:rsidRPr="00C738D2" w:rsidRDefault="003708AA" w:rsidP="005E778A">
            <w:pPr>
              <w:spacing w:before="100" w:after="100"/>
              <w:rPr>
                <w:rFonts w:ascii="Arial" w:hAnsi="Arial" w:cs="Arial"/>
                <w:szCs w:val="24"/>
              </w:rPr>
            </w:pPr>
          </w:p>
        </w:tc>
        <w:tc>
          <w:tcPr>
            <w:tcW w:w="9541" w:type="dxa"/>
          </w:tcPr>
          <w:p w14:paraId="7FE6DF9D" w14:textId="2D2EF5CF" w:rsidR="003708AA" w:rsidRPr="00C738D2" w:rsidRDefault="003708AA" w:rsidP="0076633C">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 xml:space="preserve">Each DDE for a DRR that participates in the </w:t>
            </w:r>
            <w:r w:rsidR="009D4AD8" w:rsidRPr="00C738D2">
              <w:rPr>
                <w:rFonts w:ascii="Arial" w:hAnsi="Arial" w:cs="Arial"/>
                <w:szCs w:val="24"/>
              </w:rPr>
              <w:t>New England</w:t>
            </w:r>
            <w:r w:rsidRPr="00C738D2">
              <w:rPr>
                <w:rFonts w:ascii="Arial" w:hAnsi="Arial" w:cs="Arial"/>
                <w:szCs w:val="24"/>
              </w:rPr>
              <w:t xml:space="preserve"> Markets</w:t>
            </w:r>
            <w:r w:rsidR="009D4AD8" w:rsidRPr="00C738D2">
              <w:rPr>
                <w:rFonts w:ascii="Arial" w:hAnsi="Arial" w:cs="Arial"/>
                <w:szCs w:val="24"/>
              </w:rPr>
              <w:t xml:space="preserve"> shall</w:t>
            </w:r>
            <w:r w:rsidRPr="00C738D2">
              <w:rPr>
                <w:rFonts w:ascii="Arial" w:hAnsi="Arial" w:cs="Arial"/>
                <w:szCs w:val="24"/>
              </w:rPr>
              <w:t xml:space="preserve"> have equipment capable of reliably receiving and acknowledging receipt of </w:t>
            </w:r>
            <w:r w:rsidR="009D4AD8" w:rsidRPr="00C738D2">
              <w:rPr>
                <w:rFonts w:ascii="Arial" w:hAnsi="Arial" w:cs="Arial"/>
                <w:szCs w:val="24"/>
              </w:rPr>
              <w:t xml:space="preserve">electronic </w:t>
            </w:r>
            <w:r w:rsidRPr="00C738D2">
              <w:rPr>
                <w:rFonts w:ascii="Arial" w:hAnsi="Arial" w:cs="Arial"/>
                <w:szCs w:val="24"/>
              </w:rPr>
              <w:t>Dispatch Instructions as frequently as necessary and to implement Dispatch Instructions in a timely manner as required by ISO Manuals and Administrative Procedures</w:t>
            </w:r>
            <w:r w:rsidR="009D4AD8" w:rsidRPr="00C738D2">
              <w:rPr>
                <w:rFonts w:ascii="Arial" w:hAnsi="Arial" w:cs="Arial"/>
                <w:szCs w:val="24"/>
              </w:rPr>
              <w:t>.</w:t>
            </w:r>
          </w:p>
        </w:tc>
      </w:tr>
      <w:tr w:rsidR="003708AA" w:rsidRPr="00C738D2" w14:paraId="570D90DE" w14:textId="77777777" w:rsidTr="00D80276">
        <w:trPr>
          <w:jc w:val="center"/>
        </w:trPr>
        <w:tc>
          <w:tcPr>
            <w:tcW w:w="236" w:type="dxa"/>
          </w:tcPr>
          <w:p w14:paraId="226CE1FF" w14:textId="77777777" w:rsidR="003708AA" w:rsidRPr="00C738D2" w:rsidRDefault="003708AA" w:rsidP="005E778A">
            <w:pPr>
              <w:spacing w:before="100" w:after="100"/>
              <w:rPr>
                <w:rFonts w:ascii="Arial" w:hAnsi="Arial" w:cs="Arial"/>
                <w:szCs w:val="24"/>
              </w:rPr>
            </w:pPr>
          </w:p>
        </w:tc>
        <w:tc>
          <w:tcPr>
            <w:tcW w:w="9541" w:type="dxa"/>
          </w:tcPr>
          <w:p w14:paraId="4626BC2B" w14:textId="38CD8C38" w:rsidR="003708AA" w:rsidRPr="00C738D2" w:rsidRDefault="00580D9E" w:rsidP="009D4AD8">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Each DDE is required to display to their DDE Operator, the following parameters for each DRR</w:t>
            </w:r>
            <w:r w:rsidR="009D4AD8" w:rsidRPr="00C738D2">
              <w:rPr>
                <w:rFonts w:ascii="Arial" w:hAnsi="Arial" w:cs="Arial"/>
                <w:szCs w:val="24"/>
              </w:rPr>
              <w:t xml:space="preserve"> for which it is responsible</w:t>
            </w:r>
            <w:r w:rsidRPr="00C738D2">
              <w:rPr>
                <w:rFonts w:ascii="Arial" w:hAnsi="Arial" w:cs="Arial"/>
                <w:szCs w:val="24"/>
              </w:rPr>
              <w:t>, as defined in Section VI</w:t>
            </w:r>
            <w:r w:rsidR="009D4AD8" w:rsidRPr="00C738D2">
              <w:rPr>
                <w:rFonts w:ascii="Arial" w:hAnsi="Arial" w:cs="Arial"/>
                <w:szCs w:val="24"/>
              </w:rPr>
              <w:t>.A.6 of this OP</w:t>
            </w:r>
            <w:r w:rsidR="008343BF" w:rsidRPr="00C738D2">
              <w:rPr>
                <w:rFonts w:ascii="Arial" w:hAnsi="Arial" w:cs="Arial"/>
                <w:szCs w:val="24"/>
              </w:rPr>
              <w:t xml:space="preserve"> - Equipment Requirements</w:t>
            </w:r>
            <w:r w:rsidRPr="00C738D2">
              <w:rPr>
                <w:rFonts w:ascii="Arial" w:hAnsi="Arial" w:cs="Arial"/>
                <w:szCs w:val="24"/>
              </w:rPr>
              <w:t>.</w:t>
            </w:r>
          </w:p>
        </w:tc>
      </w:tr>
      <w:tr w:rsidR="00580D9E" w:rsidRPr="00C738D2" w14:paraId="63CBCF0F" w14:textId="77777777" w:rsidTr="00D80276">
        <w:trPr>
          <w:jc w:val="center"/>
        </w:trPr>
        <w:tc>
          <w:tcPr>
            <w:tcW w:w="236" w:type="dxa"/>
          </w:tcPr>
          <w:p w14:paraId="3E7B66EC" w14:textId="77777777" w:rsidR="00580D9E" w:rsidRPr="00C738D2" w:rsidRDefault="00580D9E" w:rsidP="005E778A">
            <w:pPr>
              <w:spacing w:before="100" w:after="100"/>
              <w:rPr>
                <w:rFonts w:ascii="Arial" w:hAnsi="Arial" w:cs="Arial"/>
                <w:szCs w:val="24"/>
              </w:rPr>
            </w:pPr>
          </w:p>
        </w:tc>
        <w:tc>
          <w:tcPr>
            <w:tcW w:w="9541" w:type="dxa"/>
          </w:tcPr>
          <w:p w14:paraId="1F283025" w14:textId="77777777" w:rsidR="00580D9E" w:rsidRPr="00C738D2" w:rsidRDefault="00580D9E" w:rsidP="00F058DA">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ACK Required (i.e., Acknowledgement Required)</w:t>
            </w:r>
          </w:p>
        </w:tc>
      </w:tr>
      <w:tr w:rsidR="00580D9E" w:rsidRPr="00C738D2" w14:paraId="2062A52E" w14:textId="77777777" w:rsidTr="00D80276">
        <w:trPr>
          <w:jc w:val="center"/>
        </w:trPr>
        <w:tc>
          <w:tcPr>
            <w:tcW w:w="236" w:type="dxa"/>
          </w:tcPr>
          <w:p w14:paraId="1CD36791" w14:textId="77777777" w:rsidR="00580D9E" w:rsidRPr="00C738D2" w:rsidRDefault="00580D9E" w:rsidP="005E778A">
            <w:pPr>
              <w:spacing w:before="100" w:after="100"/>
              <w:rPr>
                <w:rFonts w:ascii="Arial" w:hAnsi="Arial" w:cs="Arial"/>
                <w:szCs w:val="24"/>
              </w:rPr>
            </w:pPr>
          </w:p>
        </w:tc>
        <w:tc>
          <w:tcPr>
            <w:tcW w:w="9541" w:type="dxa"/>
          </w:tcPr>
          <w:p w14:paraId="7538D57A" w14:textId="77777777" w:rsidR="00580D9E" w:rsidRPr="00C738D2" w:rsidRDefault="00580D9E" w:rsidP="00F058DA">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Message Type</w:t>
            </w:r>
          </w:p>
        </w:tc>
      </w:tr>
      <w:tr w:rsidR="00580D9E" w:rsidRPr="00C738D2" w14:paraId="3CF97959" w14:textId="77777777" w:rsidTr="00D80276">
        <w:trPr>
          <w:jc w:val="center"/>
        </w:trPr>
        <w:tc>
          <w:tcPr>
            <w:tcW w:w="236" w:type="dxa"/>
          </w:tcPr>
          <w:p w14:paraId="036792EE" w14:textId="77777777" w:rsidR="00580D9E" w:rsidRPr="00C738D2" w:rsidRDefault="00580D9E" w:rsidP="005E4CEA">
            <w:pPr>
              <w:spacing w:before="100" w:after="100"/>
              <w:rPr>
                <w:rFonts w:ascii="Arial" w:hAnsi="Arial" w:cs="Arial"/>
                <w:szCs w:val="24"/>
              </w:rPr>
            </w:pPr>
          </w:p>
        </w:tc>
        <w:tc>
          <w:tcPr>
            <w:tcW w:w="9541" w:type="dxa"/>
          </w:tcPr>
          <w:p w14:paraId="377C774C" w14:textId="77777777" w:rsidR="00580D9E" w:rsidRPr="00C738D2" w:rsidRDefault="00580D9E" w:rsidP="005E4CEA">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Normal</w:t>
            </w:r>
          </w:p>
        </w:tc>
      </w:tr>
      <w:tr w:rsidR="00580D9E" w:rsidRPr="00C738D2" w14:paraId="3F833048" w14:textId="77777777" w:rsidTr="00D80276">
        <w:trPr>
          <w:jc w:val="center"/>
        </w:trPr>
        <w:tc>
          <w:tcPr>
            <w:tcW w:w="236" w:type="dxa"/>
          </w:tcPr>
          <w:p w14:paraId="49B123E6" w14:textId="77777777" w:rsidR="00580D9E" w:rsidRPr="00C738D2" w:rsidRDefault="00580D9E" w:rsidP="005E4CEA">
            <w:pPr>
              <w:spacing w:before="100" w:after="100"/>
              <w:rPr>
                <w:rFonts w:ascii="Arial" w:hAnsi="Arial" w:cs="Arial"/>
                <w:szCs w:val="24"/>
              </w:rPr>
            </w:pPr>
          </w:p>
        </w:tc>
        <w:tc>
          <w:tcPr>
            <w:tcW w:w="9541" w:type="dxa"/>
          </w:tcPr>
          <w:p w14:paraId="2BBAFCDB" w14:textId="77777777" w:rsidR="00580D9E" w:rsidRPr="00C738D2" w:rsidRDefault="00580D9E" w:rsidP="005E4CEA">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Emergency</w:t>
            </w:r>
          </w:p>
        </w:tc>
      </w:tr>
      <w:tr w:rsidR="00580D9E" w:rsidRPr="00C738D2" w14:paraId="4EC53D54" w14:textId="77777777" w:rsidTr="00D80276">
        <w:trPr>
          <w:jc w:val="center"/>
        </w:trPr>
        <w:tc>
          <w:tcPr>
            <w:tcW w:w="236" w:type="dxa"/>
          </w:tcPr>
          <w:p w14:paraId="26E00204" w14:textId="77777777" w:rsidR="00580D9E" w:rsidRPr="00C738D2" w:rsidRDefault="00580D9E" w:rsidP="005E4CEA">
            <w:pPr>
              <w:spacing w:before="100" w:after="100"/>
              <w:rPr>
                <w:rFonts w:ascii="Arial" w:hAnsi="Arial" w:cs="Arial"/>
                <w:szCs w:val="24"/>
              </w:rPr>
            </w:pPr>
          </w:p>
        </w:tc>
        <w:tc>
          <w:tcPr>
            <w:tcW w:w="9541" w:type="dxa"/>
          </w:tcPr>
          <w:p w14:paraId="7ABA0E58" w14:textId="4AE4CCBA" w:rsidR="00580D9E" w:rsidRPr="00C738D2" w:rsidRDefault="007208E1" w:rsidP="00746D53">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Startu</w:t>
            </w:r>
            <w:r w:rsidR="00580D9E" w:rsidRPr="00C738D2">
              <w:rPr>
                <w:rFonts w:ascii="Arial" w:hAnsi="Arial" w:cs="Arial"/>
                <w:szCs w:val="24"/>
              </w:rPr>
              <w:t>p</w:t>
            </w:r>
          </w:p>
        </w:tc>
      </w:tr>
      <w:tr w:rsidR="00580D9E" w:rsidRPr="00C738D2" w14:paraId="4E376C6C" w14:textId="77777777" w:rsidTr="00D80276">
        <w:trPr>
          <w:jc w:val="center"/>
        </w:trPr>
        <w:tc>
          <w:tcPr>
            <w:tcW w:w="236" w:type="dxa"/>
          </w:tcPr>
          <w:p w14:paraId="7FCEA6FD" w14:textId="77777777" w:rsidR="00580D9E" w:rsidRPr="00C738D2" w:rsidRDefault="00580D9E" w:rsidP="005E4CEA">
            <w:pPr>
              <w:spacing w:before="100" w:after="100"/>
              <w:rPr>
                <w:rFonts w:ascii="Arial" w:hAnsi="Arial" w:cs="Arial"/>
                <w:szCs w:val="24"/>
              </w:rPr>
            </w:pPr>
          </w:p>
        </w:tc>
        <w:tc>
          <w:tcPr>
            <w:tcW w:w="9541" w:type="dxa"/>
          </w:tcPr>
          <w:p w14:paraId="35E93232" w14:textId="72A4B099" w:rsidR="00580D9E" w:rsidRPr="00C738D2" w:rsidRDefault="007208E1" w:rsidP="005E4CEA">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Shutd</w:t>
            </w:r>
            <w:r w:rsidR="00580D9E" w:rsidRPr="00C738D2">
              <w:rPr>
                <w:rFonts w:ascii="Arial" w:hAnsi="Arial" w:cs="Arial"/>
                <w:szCs w:val="24"/>
              </w:rPr>
              <w:t>own</w:t>
            </w:r>
          </w:p>
        </w:tc>
      </w:tr>
      <w:tr w:rsidR="00580D9E" w:rsidRPr="00C738D2" w14:paraId="37CC5339" w14:textId="77777777" w:rsidTr="00D80276">
        <w:trPr>
          <w:jc w:val="center"/>
        </w:trPr>
        <w:tc>
          <w:tcPr>
            <w:tcW w:w="236" w:type="dxa"/>
          </w:tcPr>
          <w:p w14:paraId="3F475748" w14:textId="77777777" w:rsidR="00580D9E" w:rsidRPr="00C738D2" w:rsidRDefault="00580D9E" w:rsidP="005E778A">
            <w:pPr>
              <w:spacing w:before="100" w:after="100"/>
              <w:rPr>
                <w:rFonts w:ascii="Arial" w:hAnsi="Arial" w:cs="Arial"/>
                <w:szCs w:val="24"/>
              </w:rPr>
            </w:pPr>
          </w:p>
        </w:tc>
        <w:tc>
          <w:tcPr>
            <w:tcW w:w="9541" w:type="dxa"/>
          </w:tcPr>
          <w:p w14:paraId="2EEC3C26" w14:textId="77777777" w:rsidR="00580D9E" w:rsidRPr="00C738D2" w:rsidRDefault="00580D9E" w:rsidP="00F058DA">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DDP</w:t>
            </w:r>
          </w:p>
        </w:tc>
      </w:tr>
      <w:tr w:rsidR="00580D9E" w:rsidRPr="00C738D2" w14:paraId="480C5DDC" w14:textId="77777777" w:rsidTr="00D80276">
        <w:trPr>
          <w:jc w:val="center"/>
        </w:trPr>
        <w:tc>
          <w:tcPr>
            <w:tcW w:w="236" w:type="dxa"/>
          </w:tcPr>
          <w:p w14:paraId="34A18E3F" w14:textId="77777777" w:rsidR="00580D9E" w:rsidRPr="00C738D2" w:rsidRDefault="00580D9E" w:rsidP="005E778A">
            <w:pPr>
              <w:spacing w:before="100" w:after="100"/>
              <w:rPr>
                <w:rFonts w:ascii="Arial" w:hAnsi="Arial" w:cs="Arial"/>
                <w:szCs w:val="24"/>
              </w:rPr>
            </w:pPr>
          </w:p>
        </w:tc>
        <w:tc>
          <w:tcPr>
            <w:tcW w:w="9541" w:type="dxa"/>
          </w:tcPr>
          <w:p w14:paraId="34DAC6E0"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Minimum Reduction</w:t>
            </w:r>
          </w:p>
        </w:tc>
      </w:tr>
      <w:tr w:rsidR="00580D9E" w:rsidRPr="00C738D2" w14:paraId="4CEE5E3F" w14:textId="77777777" w:rsidTr="00D80276">
        <w:trPr>
          <w:jc w:val="center"/>
        </w:trPr>
        <w:tc>
          <w:tcPr>
            <w:tcW w:w="236" w:type="dxa"/>
          </w:tcPr>
          <w:p w14:paraId="1D799CA3" w14:textId="77777777" w:rsidR="00580D9E" w:rsidRPr="00C738D2" w:rsidRDefault="00580D9E" w:rsidP="005E778A">
            <w:pPr>
              <w:spacing w:before="100" w:after="100"/>
              <w:rPr>
                <w:rFonts w:ascii="Arial" w:hAnsi="Arial" w:cs="Arial"/>
                <w:szCs w:val="24"/>
              </w:rPr>
            </w:pPr>
          </w:p>
        </w:tc>
        <w:tc>
          <w:tcPr>
            <w:tcW w:w="9541" w:type="dxa"/>
          </w:tcPr>
          <w:p w14:paraId="5D7AD947"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Maximum Reduction</w:t>
            </w:r>
          </w:p>
        </w:tc>
      </w:tr>
      <w:tr w:rsidR="00580D9E" w:rsidRPr="00C738D2" w14:paraId="3A1DF832" w14:textId="77777777" w:rsidTr="00D80276">
        <w:trPr>
          <w:jc w:val="center"/>
        </w:trPr>
        <w:tc>
          <w:tcPr>
            <w:tcW w:w="236" w:type="dxa"/>
          </w:tcPr>
          <w:p w14:paraId="6FA26E7A" w14:textId="77777777" w:rsidR="00580D9E" w:rsidRPr="00C738D2" w:rsidRDefault="00580D9E" w:rsidP="005E778A">
            <w:pPr>
              <w:spacing w:before="100" w:after="100"/>
              <w:rPr>
                <w:rFonts w:ascii="Arial" w:hAnsi="Arial" w:cs="Arial"/>
                <w:szCs w:val="24"/>
              </w:rPr>
            </w:pPr>
          </w:p>
        </w:tc>
        <w:tc>
          <w:tcPr>
            <w:tcW w:w="9541" w:type="dxa"/>
          </w:tcPr>
          <w:p w14:paraId="4575251F"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Response Rate</w:t>
            </w:r>
          </w:p>
        </w:tc>
      </w:tr>
      <w:tr w:rsidR="00580D9E" w:rsidRPr="00C738D2" w14:paraId="5DF71201" w14:textId="77777777" w:rsidTr="00D80276">
        <w:trPr>
          <w:jc w:val="center"/>
        </w:trPr>
        <w:tc>
          <w:tcPr>
            <w:tcW w:w="236" w:type="dxa"/>
          </w:tcPr>
          <w:p w14:paraId="2AC75927" w14:textId="77777777" w:rsidR="00580D9E" w:rsidRPr="00C738D2" w:rsidRDefault="00580D9E" w:rsidP="005E778A">
            <w:pPr>
              <w:spacing w:before="100" w:after="100"/>
              <w:rPr>
                <w:rFonts w:ascii="Arial" w:hAnsi="Arial" w:cs="Arial"/>
                <w:szCs w:val="24"/>
              </w:rPr>
            </w:pPr>
          </w:p>
        </w:tc>
        <w:tc>
          <w:tcPr>
            <w:tcW w:w="9541" w:type="dxa"/>
          </w:tcPr>
          <w:p w14:paraId="3CB3EF7B" w14:textId="77F379B9"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Unit Control Mode</w:t>
            </w:r>
          </w:p>
        </w:tc>
      </w:tr>
      <w:tr w:rsidR="00580D9E" w:rsidRPr="00C738D2" w14:paraId="0E17AB78" w14:textId="77777777" w:rsidTr="00D80276">
        <w:trPr>
          <w:jc w:val="center"/>
        </w:trPr>
        <w:tc>
          <w:tcPr>
            <w:tcW w:w="236" w:type="dxa"/>
          </w:tcPr>
          <w:p w14:paraId="6A7AA5C6" w14:textId="77777777" w:rsidR="00580D9E" w:rsidRPr="00C738D2" w:rsidRDefault="00580D9E" w:rsidP="005E778A">
            <w:pPr>
              <w:spacing w:before="100" w:after="100"/>
              <w:rPr>
                <w:rFonts w:ascii="Arial" w:hAnsi="Arial" w:cs="Arial"/>
                <w:szCs w:val="24"/>
              </w:rPr>
            </w:pPr>
          </w:p>
        </w:tc>
        <w:tc>
          <w:tcPr>
            <w:tcW w:w="9541" w:type="dxa"/>
          </w:tcPr>
          <w:p w14:paraId="7E368EF8"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Heartbeat</w:t>
            </w:r>
          </w:p>
        </w:tc>
      </w:tr>
      <w:tr w:rsidR="00580D9E" w:rsidRPr="00C738D2" w14:paraId="12EAAE9C" w14:textId="77777777" w:rsidTr="00D80276">
        <w:trPr>
          <w:jc w:val="center"/>
        </w:trPr>
        <w:tc>
          <w:tcPr>
            <w:tcW w:w="236" w:type="dxa"/>
          </w:tcPr>
          <w:p w14:paraId="3D19D94F" w14:textId="77777777" w:rsidR="00580D9E" w:rsidRPr="00C738D2" w:rsidRDefault="00580D9E" w:rsidP="005E778A">
            <w:pPr>
              <w:spacing w:before="100" w:after="100"/>
              <w:rPr>
                <w:rFonts w:ascii="Arial" w:hAnsi="Arial" w:cs="Arial"/>
                <w:szCs w:val="24"/>
              </w:rPr>
            </w:pPr>
          </w:p>
        </w:tc>
        <w:tc>
          <w:tcPr>
            <w:tcW w:w="9541" w:type="dxa"/>
          </w:tcPr>
          <w:p w14:paraId="23B286D0" w14:textId="4CC60B59" w:rsidR="00580D9E" w:rsidRPr="00C738D2" w:rsidRDefault="00580D9E" w:rsidP="003708A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Acknowledgement and</w:t>
            </w:r>
            <w:r w:rsidR="007208E1" w:rsidRPr="00C738D2">
              <w:rPr>
                <w:rFonts w:ascii="Arial" w:hAnsi="Arial" w:cs="Arial"/>
                <w:szCs w:val="24"/>
              </w:rPr>
              <w:t xml:space="preserve"> response to electronic dispatch via the human machine interface</w:t>
            </w:r>
            <w:r w:rsidRPr="00C738D2">
              <w:rPr>
                <w:rFonts w:ascii="Arial" w:hAnsi="Arial" w:cs="Arial"/>
                <w:szCs w:val="24"/>
              </w:rPr>
              <w:t xml:space="preserve"> of the RTU shall also be performed at the same location as the voice communications unless </w:t>
            </w:r>
            <w:r w:rsidR="007208E1" w:rsidRPr="00C738D2">
              <w:rPr>
                <w:rFonts w:ascii="Arial" w:hAnsi="Arial" w:cs="Arial"/>
                <w:szCs w:val="24"/>
              </w:rPr>
              <w:t xml:space="preserve">ISO </w:t>
            </w:r>
            <w:r w:rsidRPr="00C738D2">
              <w:rPr>
                <w:rFonts w:ascii="Arial" w:hAnsi="Arial" w:cs="Arial"/>
                <w:szCs w:val="24"/>
              </w:rPr>
              <w:t xml:space="preserve">otherwise </w:t>
            </w:r>
            <w:r w:rsidR="00723799" w:rsidRPr="00C738D2">
              <w:rPr>
                <w:rFonts w:ascii="Arial" w:hAnsi="Arial" w:cs="Arial"/>
                <w:szCs w:val="24"/>
              </w:rPr>
              <w:t>agreed to</w:t>
            </w:r>
            <w:r w:rsidR="007208E1" w:rsidRPr="00C738D2">
              <w:rPr>
                <w:rFonts w:ascii="Arial" w:hAnsi="Arial" w:cs="Arial"/>
                <w:szCs w:val="24"/>
              </w:rPr>
              <w:t xml:space="preserve"> on a case-by-case basis</w:t>
            </w:r>
            <w:r w:rsidRPr="00C738D2">
              <w:rPr>
                <w:rFonts w:ascii="Arial" w:hAnsi="Arial" w:cs="Arial"/>
                <w:szCs w:val="24"/>
              </w:rPr>
              <w:t>.</w:t>
            </w:r>
          </w:p>
        </w:tc>
      </w:tr>
      <w:tr w:rsidR="00580D9E" w:rsidRPr="00C738D2" w14:paraId="6FBC27A2" w14:textId="77777777" w:rsidTr="00D80276">
        <w:trPr>
          <w:jc w:val="center"/>
        </w:trPr>
        <w:tc>
          <w:tcPr>
            <w:tcW w:w="236" w:type="dxa"/>
          </w:tcPr>
          <w:p w14:paraId="5039505E" w14:textId="77777777" w:rsidR="00580D9E" w:rsidRPr="00C738D2" w:rsidRDefault="00580D9E" w:rsidP="005E778A">
            <w:pPr>
              <w:spacing w:before="100" w:after="100"/>
              <w:rPr>
                <w:rFonts w:ascii="Arial" w:hAnsi="Arial" w:cs="Arial"/>
                <w:szCs w:val="24"/>
              </w:rPr>
            </w:pPr>
          </w:p>
        </w:tc>
        <w:tc>
          <w:tcPr>
            <w:tcW w:w="9541" w:type="dxa"/>
          </w:tcPr>
          <w:p w14:paraId="41CCFABE" w14:textId="14A10E02" w:rsidR="00580D9E" w:rsidRPr="00C738D2" w:rsidRDefault="00580D9E" w:rsidP="007208E1">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Each DDE </w:t>
            </w:r>
            <w:r w:rsidR="007208E1" w:rsidRPr="00C738D2">
              <w:rPr>
                <w:rFonts w:ascii="Arial" w:hAnsi="Arial" w:cs="Arial"/>
                <w:szCs w:val="24"/>
              </w:rPr>
              <w:t>shall</w:t>
            </w:r>
            <w:r w:rsidRPr="00C738D2">
              <w:rPr>
                <w:rFonts w:ascii="Arial" w:hAnsi="Arial" w:cs="Arial"/>
                <w:szCs w:val="24"/>
              </w:rPr>
              <w:t xml:space="preserve"> maintain staff on duty to communicate with ISO System Operators at all times.</w:t>
            </w:r>
          </w:p>
        </w:tc>
      </w:tr>
      <w:tr w:rsidR="00580D9E" w:rsidRPr="00C738D2" w14:paraId="39D8134A" w14:textId="77777777" w:rsidTr="00D80276">
        <w:trPr>
          <w:jc w:val="center"/>
        </w:trPr>
        <w:tc>
          <w:tcPr>
            <w:tcW w:w="236" w:type="dxa"/>
          </w:tcPr>
          <w:p w14:paraId="20495F2D" w14:textId="77777777" w:rsidR="00580D9E" w:rsidRPr="00C738D2" w:rsidRDefault="00580D9E" w:rsidP="005E778A">
            <w:pPr>
              <w:spacing w:before="100" w:after="100"/>
              <w:rPr>
                <w:rFonts w:ascii="Arial" w:hAnsi="Arial" w:cs="Arial"/>
                <w:szCs w:val="24"/>
              </w:rPr>
            </w:pPr>
          </w:p>
        </w:tc>
        <w:tc>
          <w:tcPr>
            <w:tcW w:w="9541" w:type="dxa"/>
          </w:tcPr>
          <w:p w14:paraId="39D4F56C" w14:textId="2F7B214D" w:rsidR="00580D9E" w:rsidRPr="00C738D2" w:rsidRDefault="006C7A6A" w:rsidP="00726E3B">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Dispatch instructions for each </w:t>
            </w:r>
            <w:r w:rsidR="00726E3B" w:rsidRPr="00C738D2">
              <w:rPr>
                <w:rFonts w:ascii="Arial" w:hAnsi="Arial" w:cs="Arial"/>
                <w:szCs w:val="24"/>
              </w:rPr>
              <w:t>DRR</w:t>
            </w:r>
            <w:r w:rsidRPr="00C738D2">
              <w:rPr>
                <w:rFonts w:ascii="Arial" w:hAnsi="Arial" w:cs="Arial"/>
                <w:szCs w:val="24"/>
              </w:rPr>
              <w:t xml:space="preserve"> shall only be acknowledged by the approved DDE.</w:t>
            </w:r>
          </w:p>
        </w:tc>
      </w:tr>
      <w:tr w:rsidR="00580D9E" w:rsidRPr="00C738D2" w14:paraId="0697CEEA" w14:textId="77777777" w:rsidTr="00D80276">
        <w:trPr>
          <w:jc w:val="center"/>
        </w:trPr>
        <w:tc>
          <w:tcPr>
            <w:tcW w:w="236" w:type="dxa"/>
          </w:tcPr>
          <w:p w14:paraId="3168DCAB" w14:textId="77777777" w:rsidR="00580D9E" w:rsidRPr="00C738D2" w:rsidRDefault="00580D9E" w:rsidP="005E778A">
            <w:pPr>
              <w:spacing w:before="100" w:after="100"/>
              <w:rPr>
                <w:rFonts w:ascii="Arial" w:hAnsi="Arial" w:cs="Arial"/>
                <w:szCs w:val="24"/>
              </w:rPr>
            </w:pPr>
          </w:p>
        </w:tc>
        <w:tc>
          <w:tcPr>
            <w:tcW w:w="9541" w:type="dxa"/>
          </w:tcPr>
          <w:p w14:paraId="1EE65D59" w14:textId="3BEAB9DD" w:rsidR="00580D9E" w:rsidRPr="00C738D2" w:rsidRDefault="00580D9E" w:rsidP="0076633C">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Each DDE </w:t>
            </w:r>
            <w:r w:rsidR="007208E1" w:rsidRPr="00C738D2">
              <w:rPr>
                <w:rFonts w:ascii="Arial" w:hAnsi="Arial" w:cs="Arial"/>
                <w:szCs w:val="24"/>
              </w:rPr>
              <w:t>shall</w:t>
            </w:r>
            <w:r w:rsidRPr="00C738D2">
              <w:rPr>
                <w:rFonts w:ascii="Arial" w:hAnsi="Arial" w:cs="Arial"/>
                <w:szCs w:val="24"/>
              </w:rPr>
              <w:t xml:space="preserve"> have equipment capable of reliably receiving and displaying to its operators the data in accordance with Section VI.B - Telemetering </w:t>
            </w:r>
            <w:r w:rsidR="00A779C3" w:rsidRPr="00C738D2">
              <w:rPr>
                <w:rFonts w:ascii="Arial" w:hAnsi="Arial" w:cs="Arial"/>
                <w:szCs w:val="24"/>
              </w:rPr>
              <w:t>a</w:t>
            </w:r>
            <w:r w:rsidRPr="00C738D2">
              <w:rPr>
                <w:rFonts w:ascii="Arial" w:hAnsi="Arial" w:cs="Arial"/>
                <w:szCs w:val="24"/>
              </w:rPr>
              <w:t xml:space="preserve">nd Revenue Metering for each </w:t>
            </w:r>
            <w:r w:rsidR="007208E1" w:rsidRPr="00C738D2">
              <w:rPr>
                <w:rFonts w:ascii="Arial" w:hAnsi="Arial" w:cs="Arial"/>
                <w:szCs w:val="24"/>
              </w:rPr>
              <w:t>DRR</w:t>
            </w:r>
            <w:r w:rsidRPr="00C738D2">
              <w:rPr>
                <w:rFonts w:ascii="Arial" w:hAnsi="Arial" w:cs="Arial"/>
                <w:szCs w:val="24"/>
              </w:rPr>
              <w:t xml:space="preserve"> it manages for </w:t>
            </w:r>
            <w:r w:rsidR="007208E1" w:rsidRPr="00C738D2">
              <w:rPr>
                <w:rFonts w:ascii="Arial" w:hAnsi="Arial" w:cs="Arial"/>
                <w:szCs w:val="24"/>
              </w:rPr>
              <w:t xml:space="preserve">electronic </w:t>
            </w:r>
            <w:r w:rsidRPr="00C738D2">
              <w:rPr>
                <w:rFonts w:ascii="Arial" w:hAnsi="Arial" w:cs="Arial"/>
                <w:szCs w:val="24"/>
              </w:rPr>
              <w:t>dispatch.</w:t>
            </w:r>
          </w:p>
        </w:tc>
      </w:tr>
      <w:tr w:rsidR="00580D9E" w:rsidRPr="00C738D2" w14:paraId="5CF2C719" w14:textId="77777777" w:rsidTr="00D80276">
        <w:trPr>
          <w:jc w:val="center"/>
        </w:trPr>
        <w:tc>
          <w:tcPr>
            <w:tcW w:w="236" w:type="dxa"/>
          </w:tcPr>
          <w:p w14:paraId="08E9A79A" w14:textId="77777777" w:rsidR="00580D9E" w:rsidRPr="00C738D2" w:rsidRDefault="00580D9E" w:rsidP="005E778A">
            <w:pPr>
              <w:spacing w:before="100" w:after="100"/>
              <w:rPr>
                <w:rFonts w:ascii="Arial" w:hAnsi="Arial" w:cs="Arial"/>
                <w:szCs w:val="24"/>
              </w:rPr>
            </w:pPr>
          </w:p>
        </w:tc>
        <w:tc>
          <w:tcPr>
            <w:tcW w:w="9541" w:type="dxa"/>
          </w:tcPr>
          <w:p w14:paraId="06CF6217" w14:textId="7874986D" w:rsidR="00580D9E" w:rsidRPr="00C738D2" w:rsidRDefault="00580D9E" w:rsidP="0076633C">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In instances where </w:t>
            </w:r>
            <w:r w:rsidR="007208E1" w:rsidRPr="00C738D2">
              <w:rPr>
                <w:rFonts w:ascii="Arial" w:hAnsi="Arial" w:cs="Arial"/>
                <w:szCs w:val="24"/>
              </w:rPr>
              <w:t xml:space="preserve">ISO System Operators must issue </w:t>
            </w:r>
            <w:r w:rsidRPr="00C738D2">
              <w:rPr>
                <w:rFonts w:ascii="Arial" w:hAnsi="Arial" w:cs="Arial"/>
                <w:szCs w:val="24"/>
              </w:rPr>
              <w:t xml:space="preserve">Dispatch Instructions or any other </w:t>
            </w:r>
            <w:r w:rsidR="007208E1" w:rsidRPr="00C738D2">
              <w:rPr>
                <w:rFonts w:ascii="Arial" w:hAnsi="Arial" w:cs="Arial"/>
                <w:szCs w:val="24"/>
              </w:rPr>
              <w:t>operating instructions</w:t>
            </w:r>
            <w:r w:rsidRPr="00C738D2">
              <w:rPr>
                <w:rFonts w:ascii="Arial" w:hAnsi="Arial" w:cs="Arial"/>
                <w:szCs w:val="24"/>
              </w:rPr>
              <w:t xml:space="preserve"> verbally, the verbal </w:t>
            </w:r>
            <w:r w:rsidRPr="00C738D2">
              <w:rPr>
                <w:rFonts w:ascii="Arial" w:hAnsi="Arial" w:cs="Arial"/>
                <w:szCs w:val="24"/>
              </w:rPr>
              <w:lastRenderedPageBreak/>
              <w:t>communication shall take precedence over all other forms of communication.</w:t>
            </w:r>
          </w:p>
        </w:tc>
      </w:tr>
      <w:tr w:rsidR="00580D9E" w:rsidRPr="00C738D2" w14:paraId="2542C66E" w14:textId="77777777" w:rsidTr="00D80276">
        <w:trPr>
          <w:jc w:val="center"/>
        </w:trPr>
        <w:tc>
          <w:tcPr>
            <w:tcW w:w="236" w:type="dxa"/>
          </w:tcPr>
          <w:p w14:paraId="68CCF381" w14:textId="77777777" w:rsidR="00580D9E" w:rsidRPr="00C738D2" w:rsidRDefault="00580D9E" w:rsidP="005E778A">
            <w:pPr>
              <w:spacing w:before="100" w:after="100"/>
              <w:rPr>
                <w:rFonts w:ascii="Arial" w:hAnsi="Arial" w:cs="Arial"/>
                <w:szCs w:val="24"/>
              </w:rPr>
            </w:pPr>
          </w:p>
        </w:tc>
        <w:tc>
          <w:tcPr>
            <w:tcW w:w="9541" w:type="dxa"/>
          </w:tcPr>
          <w:p w14:paraId="19A68B82" w14:textId="4AF355DC" w:rsidR="00580D9E" w:rsidRPr="00C738D2" w:rsidRDefault="007208E1" w:rsidP="009E3A57">
            <w:pPr>
              <w:pStyle w:val="Heading2"/>
              <w:numPr>
                <w:ilvl w:val="1"/>
                <w:numId w:val="180"/>
              </w:numPr>
              <w:tabs>
                <w:tab w:val="clear" w:pos="720"/>
                <w:tab w:val="num" w:pos="1029"/>
              </w:tabs>
              <w:spacing w:before="160"/>
              <w:ind w:left="1022" w:hanging="360"/>
              <w:rPr>
                <w:rFonts w:cs="Arial"/>
                <w:szCs w:val="24"/>
              </w:rPr>
            </w:pPr>
            <w:bookmarkStart w:id="374" w:name="_Toc53502115"/>
            <w:r w:rsidRPr="00C738D2">
              <w:rPr>
                <w:rFonts w:cs="Arial"/>
              </w:rPr>
              <w:t>DDE</w:t>
            </w:r>
            <w:r w:rsidR="00580D9E" w:rsidRPr="00C738D2">
              <w:rPr>
                <w:rFonts w:cs="Arial"/>
              </w:rPr>
              <w:t xml:space="preserve"> - Modifying DDE Details</w:t>
            </w:r>
            <w:bookmarkEnd w:id="374"/>
          </w:p>
        </w:tc>
      </w:tr>
      <w:tr w:rsidR="00580D9E" w:rsidRPr="00C738D2" w14:paraId="03EAA308" w14:textId="77777777" w:rsidTr="00D80276">
        <w:trPr>
          <w:jc w:val="center"/>
        </w:trPr>
        <w:tc>
          <w:tcPr>
            <w:tcW w:w="236" w:type="dxa"/>
          </w:tcPr>
          <w:p w14:paraId="0DC33963" w14:textId="77777777" w:rsidR="00580D9E" w:rsidRPr="00C738D2" w:rsidRDefault="00580D9E" w:rsidP="005E778A">
            <w:pPr>
              <w:spacing w:before="100" w:after="100"/>
              <w:rPr>
                <w:rFonts w:ascii="Arial" w:hAnsi="Arial" w:cs="Arial"/>
                <w:szCs w:val="24"/>
              </w:rPr>
            </w:pPr>
          </w:p>
        </w:tc>
        <w:tc>
          <w:tcPr>
            <w:tcW w:w="9541" w:type="dxa"/>
          </w:tcPr>
          <w:p w14:paraId="157D5320" w14:textId="21755383" w:rsidR="00580D9E" w:rsidRPr="00C738D2" w:rsidRDefault="00580D9E" w:rsidP="0076633C">
            <w:pPr>
              <w:numPr>
                <w:ilvl w:val="0"/>
                <w:numId w:val="327"/>
              </w:numPr>
              <w:tabs>
                <w:tab w:val="left" w:pos="1389"/>
              </w:tabs>
              <w:spacing w:before="100" w:after="100"/>
              <w:ind w:left="1395"/>
              <w:rPr>
                <w:rFonts w:ascii="Arial" w:hAnsi="Arial" w:cs="Arial"/>
                <w:szCs w:val="24"/>
              </w:rPr>
            </w:pPr>
            <w:r w:rsidRPr="00C738D2">
              <w:rPr>
                <w:rFonts w:ascii="Arial" w:hAnsi="Arial" w:cs="Arial"/>
              </w:rPr>
              <w:t>ISO</w:t>
            </w:r>
            <w:r w:rsidR="007208E1" w:rsidRPr="00C738D2">
              <w:rPr>
                <w:rFonts w:ascii="Arial" w:hAnsi="Arial" w:cs="Arial"/>
                <w:szCs w:val="24"/>
              </w:rPr>
              <w:t xml:space="preserve"> evaluates each</w:t>
            </w:r>
            <w:r w:rsidRPr="00C738D2">
              <w:rPr>
                <w:rFonts w:ascii="Arial" w:hAnsi="Arial" w:cs="Arial"/>
                <w:szCs w:val="24"/>
              </w:rPr>
              <w:t xml:space="preserve"> submitted D</w:t>
            </w:r>
            <w:r w:rsidR="007208E1" w:rsidRPr="00C738D2">
              <w:rPr>
                <w:rFonts w:ascii="Arial" w:hAnsi="Arial" w:cs="Arial"/>
                <w:szCs w:val="24"/>
              </w:rPr>
              <w:t>DE</w:t>
            </w:r>
            <w:r w:rsidRPr="00C738D2">
              <w:rPr>
                <w:rFonts w:ascii="Arial" w:hAnsi="Arial" w:cs="Arial"/>
                <w:szCs w:val="24"/>
              </w:rPr>
              <w:t xml:space="preserve"> registration</w:t>
            </w:r>
            <w:r w:rsidR="007208E1" w:rsidRPr="00C738D2">
              <w:rPr>
                <w:rFonts w:ascii="Arial" w:hAnsi="Arial" w:cs="Arial"/>
                <w:szCs w:val="24"/>
              </w:rPr>
              <w:t>, change,</w:t>
            </w:r>
            <w:r w:rsidRPr="00C738D2">
              <w:rPr>
                <w:rFonts w:ascii="Arial" w:hAnsi="Arial" w:cs="Arial"/>
                <w:szCs w:val="24"/>
              </w:rPr>
              <w:t xml:space="preserve"> or modification re</w:t>
            </w:r>
            <w:r w:rsidR="007208E1" w:rsidRPr="00C738D2">
              <w:rPr>
                <w:rFonts w:ascii="Arial" w:hAnsi="Arial" w:cs="Arial"/>
                <w:szCs w:val="24"/>
              </w:rPr>
              <w:t>quest</w:t>
            </w:r>
            <w:r w:rsidRPr="00C738D2">
              <w:rPr>
                <w:rFonts w:ascii="Arial" w:hAnsi="Arial" w:cs="Arial"/>
                <w:szCs w:val="24"/>
              </w:rPr>
              <w:t xml:space="preserve"> according to the required lead times stated in this OP.  ISO </w:t>
            </w:r>
            <w:r w:rsidR="007208E1" w:rsidRPr="00C738D2">
              <w:rPr>
                <w:rFonts w:ascii="Arial" w:hAnsi="Arial" w:cs="Arial"/>
                <w:szCs w:val="24"/>
              </w:rPr>
              <w:t>shall</w:t>
            </w:r>
            <w:r w:rsidRPr="00C738D2">
              <w:rPr>
                <w:rFonts w:ascii="Arial" w:hAnsi="Arial" w:cs="Arial"/>
                <w:szCs w:val="24"/>
              </w:rPr>
              <w:t xml:space="preserve"> coordinate with each applicable Lead MP, transitioning DDE, communication vendor, and any other authorized pa</w:t>
            </w:r>
            <w:r w:rsidR="007208E1" w:rsidRPr="00C738D2">
              <w:rPr>
                <w:rFonts w:ascii="Arial" w:hAnsi="Arial" w:cs="Arial"/>
                <w:szCs w:val="24"/>
              </w:rPr>
              <w:t>rty in order to process that request</w:t>
            </w:r>
            <w:r w:rsidRPr="00C738D2">
              <w:rPr>
                <w:rFonts w:ascii="Arial" w:hAnsi="Arial" w:cs="Arial"/>
                <w:szCs w:val="24"/>
              </w:rPr>
              <w:t>.</w:t>
            </w:r>
          </w:p>
        </w:tc>
      </w:tr>
      <w:tr w:rsidR="00580D9E" w:rsidRPr="00C738D2" w14:paraId="53BBF1CB" w14:textId="77777777" w:rsidTr="00D80276">
        <w:trPr>
          <w:jc w:val="center"/>
        </w:trPr>
        <w:tc>
          <w:tcPr>
            <w:tcW w:w="236" w:type="dxa"/>
          </w:tcPr>
          <w:p w14:paraId="5B7D2A6B" w14:textId="77777777" w:rsidR="00580D9E" w:rsidRPr="00C738D2" w:rsidRDefault="00580D9E" w:rsidP="005E778A">
            <w:pPr>
              <w:spacing w:before="100" w:after="100"/>
              <w:rPr>
                <w:rFonts w:ascii="Arial" w:hAnsi="Arial" w:cs="Arial"/>
                <w:szCs w:val="24"/>
              </w:rPr>
            </w:pPr>
          </w:p>
        </w:tc>
        <w:tc>
          <w:tcPr>
            <w:tcW w:w="9541" w:type="dxa"/>
          </w:tcPr>
          <w:p w14:paraId="6BD133C5" w14:textId="39C2F3B3" w:rsidR="00580D9E" w:rsidRPr="00C738D2" w:rsidRDefault="00580D9E" w:rsidP="009E3A57">
            <w:pPr>
              <w:numPr>
                <w:ilvl w:val="0"/>
                <w:numId w:val="327"/>
              </w:numPr>
              <w:tabs>
                <w:tab w:val="left" w:pos="1389"/>
              </w:tabs>
              <w:spacing w:before="100" w:after="100"/>
              <w:ind w:left="1395"/>
              <w:rPr>
                <w:rFonts w:ascii="Arial" w:hAnsi="Arial" w:cs="Arial"/>
                <w:szCs w:val="24"/>
              </w:rPr>
            </w:pPr>
            <w:r w:rsidRPr="00C738D2">
              <w:rPr>
                <w:rFonts w:ascii="Arial" w:hAnsi="Arial" w:cs="Arial"/>
                <w:szCs w:val="24"/>
              </w:rPr>
              <w:t xml:space="preserve">A Lead MP shall provide at least thirty (30) calendar </w:t>
            </w:r>
            <w:r w:rsidR="00EE0C31" w:rsidRPr="00C738D2">
              <w:rPr>
                <w:rFonts w:ascii="Arial" w:hAnsi="Arial" w:cs="Arial"/>
                <w:szCs w:val="24"/>
              </w:rPr>
              <w:t>days’ notice</w:t>
            </w:r>
            <w:r w:rsidRPr="00C738D2">
              <w:rPr>
                <w:rFonts w:ascii="Arial" w:hAnsi="Arial" w:cs="Arial"/>
                <w:szCs w:val="24"/>
              </w:rPr>
              <w:t xml:space="preserve"> to change the DDE</w:t>
            </w:r>
            <w:r w:rsidR="007208E1" w:rsidRPr="00C738D2">
              <w:rPr>
                <w:rFonts w:ascii="Arial" w:hAnsi="Arial" w:cs="Arial"/>
                <w:szCs w:val="24"/>
              </w:rPr>
              <w:t xml:space="preserve"> for a DRR</w:t>
            </w:r>
            <w:r w:rsidRPr="00C738D2">
              <w:rPr>
                <w:rFonts w:ascii="Arial" w:hAnsi="Arial" w:cs="Arial"/>
                <w:szCs w:val="24"/>
              </w:rPr>
              <w:t>, as defined in M-RPA.</w:t>
            </w:r>
          </w:p>
        </w:tc>
      </w:tr>
      <w:tr w:rsidR="00580D9E" w:rsidRPr="00C738D2" w14:paraId="70280457" w14:textId="77777777" w:rsidTr="00D80276">
        <w:trPr>
          <w:jc w:val="center"/>
        </w:trPr>
        <w:tc>
          <w:tcPr>
            <w:tcW w:w="236" w:type="dxa"/>
          </w:tcPr>
          <w:p w14:paraId="6C37E1DE" w14:textId="77777777" w:rsidR="00580D9E" w:rsidRPr="00C738D2" w:rsidRDefault="00580D9E" w:rsidP="005E778A">
            <w:pPr>
              <w:spacing w:before="100" w:after="100"/>
              <w:rPr>
                <w:rFonts w:ascii="Arial" w:hAnsi="Arial" w:cs="Arial"/>
                <w:szCs w:val="24"/>
              </w:rPr>
            </w:pPr>
          </w:p>
        </w:tc>
        <w:tc>
          <w:tcPr>
            <w:tcW w:w="9541" w:type="dxa"/>
          </w:tcPr>
          <w:p w14:paraId="36E0FBC8" w14:textId="6A11EE46" w:rsidR="00580D9E" w:rsidRPr="00C738D2" w:rsidRDefault="009E3A57" w:rsidP="007208E1">
            <w:pPr>
              <w:numPr>
                <w:ilvl w:val="0"/>
                <w:numId w:val="328"/>
              </w:numPr>
              <w:tabs>
                <w:tab w:val="left" w:pos="1749"/>
              </w:tabs>
              <w:spacing w:before="100" w:after="100"/>
              <w:ind w:left="1755"/>
              <w:rPr>
                <w:rFonts w:ascii="Arial" w:hAnsi="Arial" w:cs="Arial"/>
                <w:szCs w:val="24"/>
              </w:rPr>
            </w:pPr>
            <w:r w:rsidRPr="00C738D2">
              <w:rPr>
                <w:rFonts w:ascii="Arial" w:hAnsi="Arial" w:cs="Arial"/>
              </w:rPr>
              <w:t xml:space="preserve">The effective date of the transfer </w:t>
            </w:r>
            <w:r w:rsidR="007208E1" w:rsidRPr="00C738D2">
              <w:rPr>
                <w:rFonts w:ascii="Arial" w:hAnsi="Arial" w:cs="Arial"/>
              </w:rPr>
              <w:t>shall be</w:t>
            </w:r>
            <w:r w:rsidRPr="00C738D2">
              <w:rPr>
                <w:rFonts w:ascii="Arial" w:hAnsi="Arial" w:cs="Arial"/>
              </w:rPr>
              <w:t xml:space="preserve"> contingent on the proposed DDE meeting the technical requirements and being registered and approved in accordance with M-RPA.</w:t>
            </w:r>
          </w:p>
        </w:tc>
      </w:tr>
      <w:tr w:rsidR="009E3A57" w:rsidRPr="00C738D2" w14:paraId="752162C8" w14:textId="77777777" w:rsidTr="00D80276">
        <w:trPr>
          <w:jc w:val="center"/>
        </w:trPr>
        <w:tc>
          <w:tcPr>
            <w:tcW w:w="236" w:type="dxa"/>
          </w:tcPr>
          <w:p w14:paraId="4A3B71E5" w14:textId="77777777" w:rsidR="009E3A57" w:rsidRPr="00C738D2" w:rsidRDefault="009E3A57" w:rsidP="005E778A">
            <w:pPr>
              <w:spacing w:before="100" w:after="100"/>
              <w:rPr>
                <w:rFonts w:ascii="Arial" w:hAnsi="Arial" w:cs="Arial"/>
                <w:szCs w:val="24"/>
              </w:rPr>
            </w:pPr>
          </w:p>
        </w:tc>
        <w:tc>
          <w:tcPr>
            <w:tcW w:w="9541" w:type="dxa"/>
          </w:tcPr>
          <w:p w14:paraId="658D346F" w14:textId="3D031B7F" w:rsidR="009E3A57" w:rsidRPr="00C738D2" w:rsidRDefault="007208E1" w:rsidP="007A7F78">
            <w:pPr>
              <w:numPr>
                <w:ilvl w:val="0"/>
                <w:numId w:val="328"/>
              </w:numPr>
              <w:tabs>
                <w:tab w:val="left" w:pos="1749"/>
              </w:tabs>
              <w:spacing w:before="100" w:after="100"/>
              <w:ind w:left="1755"/>
              <w:rPr>
                <w:rFonts w:ascii="Arial" w:hAnsi="Arial" w:cs="Arial"/>
                <w:szCs w:val="24"/>
              </w:rPr>
            </w:pPr>
            <w:r w:rsidRPr="00C738D2">
              <w:rPr>
                <w:rFonts w:ascii="Arial" w:hAnsi="Arial" w:cs="Arial"/>
              </w:rPr>
              <w:t xml:space="preserve">Only a DDE may submit </w:t>
            </w:r>
            <w:r w:rsidR="007A7F78" w:rsidRPr="00C738D2">
              <w:rPr>
                <w:rFonts w:ascii="Arial" w:hAnsi="Arial" w:cs="Arial"/>
              </w:rPr>
              <w:t xml:space="preserve">a </w:t>
            </w:r>
            <w:r w:rsidRPr="00C738D2">
              <w:rPr>
                <w:rFonts w:ascii="Arial" w:hAnsi="Arial" w:cs="Arial"/>
              </w:rPr>
              <w:t>c</w:t>
            </w:r>
            <w:r w:rsidR="009E3A57" w:rsidRPr="00C738D2">
              <w:rPr>
                <w:rFonts w:ascii="Arial" w:hAnsi="Arial" w:cs="Arial"/>
              </w:rPr>
              <w:t>hange</w:t>
            </w:r>
            <w:r w:rsidR="007A7F78" w:rsidRPr="00C738D2">
              <w:rPr>
                <w:rFonts w:ascii="Arial" w:eastAsia="Calibri" w:hAnsi="Arial" w:cs="Arial"/>
                <w:szCs w:val="24"/>
              </w:rPr>
              <w:t xml:space="preserve"> request</w:t>
            </w:r>
            <w:r w:rsidR="009E3A57" w:rsidRPr="00C738D2">
              <w:rPr>
                <w:rFonts w:ascii="Arial" w:eastAsia="Calibri" w:hAnsi="Arial" w:cs="Arial"/>
                <w:szCs w:val="24"/>
              </w:rPr>
              <w:t xml:space="preserve"> concerning the DDE communications infrastructure, moving the DDE location, or changing the contact details, in accordance with the following:</w:t>
            </w:r>
          </w:p>
        </w:tc>
      </w:tr>
      <w:tr w:rsidR="009E3A57" w:rsidRPr="00C738D2" w14:paraId="6104C363" w14:textId="77777777" w:rsidTr="00D80276">
        <w:trPr>
          <w:jc w:val="center"/>
        </w:trPr>
        <w:tc>
          <w:tcPr>
            <w:tcW w:w="236" w:type="dxa"/>
          </w:tcPr>
          <w:p w14:paraId="1CD79868" w14:textId="77777777" w:rsidR="009E3A57" w:rsidRPr="00C738D2" w:rsidRDefault="009E3A57" w:rsidP="00EA760F">
            <w:pPr>
              <w:spacing w:before="100" w:after="100"/>
              <w:rPr>
                <w:rFonts w:ascii="Arial" w:hAnsi="Arial" w:cs="Arial"/>
                <w:szCs w:val="24"/>
              </w:rPr>
            </w:pPr>
          </w:p>
        </w:tc>
        <w:tc>
          <w:tcPr>
            <w:tcW w:w="9541" w:type="dxa"/>
          </w:tcPr>
          <w:p w14:paraId="15FE8A1A" w14:textId="6284D8A4" w:rsidR="009E3A57" w:rsidRPr="00C738D2" w:rsidRDefault="007A7F78" w:rsidP="00EA760F">
            <w:pPr>
              <w:numPr>
                <w:ilvl w:val="0"/>
                <w:numId w:val="329"/>
              </w:numPr>
              <w:tabs>
                <w:tab w:val="left" w:pos="2205"/>
              </w:tabs>
              <w:spacing w:before="100" w:after="100"/>
              <w:ind w:left="2205" w:hanging="450"/>
              <w:rPr>
                <w:rFonts w:ascii="Arial" w:hAnsi="Arial" w:cs="Arial"/>
                <w:szCs w:val="24"/>
              </w:rPr>
            </w:pPr>
            <w:r w:rsidRPr="00C738D2">
              <w:rPr>
                <w:rFonts w:ascii="Arial" w:hAnsi="Arial" w:cs="Arial"/>
                <w:szCs w:val="24"/>
              </w:rPr>
              <w:t>Change</w:t>
            </w:r>
            <w:r w:rsidR="009E3A57" w:rsidRPr="00C738D2">
              <w:rPr>
                <w:rFonts w:ascii="Arial" w:hAnsi="Arial" w:cs="Arial"/>
                <w:szCs w:val="24"/>
              </w:rPr>
              <w:t xml:space="preserve"> to </w:t>
            </w:r>
            <w:r w:rsidRPr="00C738D2">
              <w:rPr>
                <w:rFonts w:ascii="Arial" w:hAnsi="Arial" w:cs="Arial"/>
                <w:szCs w:val="24"/>
              </w:rPr>
              <w:t>a dedicated telephone number</w:t>
            </w:r>
            <w:r w:rsidR="009E3A57" w:rsidRPr="00C738D2">
              <w:rPr>
                <w:rFonts w:ascii="Arial" w:hAnsi="Arial" w:cs="Arial"/>
                <w:szCs w:val="24"/>
              </w:rPr>
              <w:t xml:space="preserve"> require</w:t>
            </w:r>
            <w:r w:rsidRPr="00C738D2">
              <w:rPr>
                <w:rFonts w:ascii="Arial" w:hAnsi="Arial" w:cs="Arial"/>
                <w:szCs w:val="24"/>
              </w:rPr>
              <w:t>s</w:t>
            </w:r>
            <w:r w:rsidR="009E3A57" w:rsidRPr="00C738D2">
              <w:rPr>
                <w:rFonts w:ascii="Arial" w:hAnsi="Arial" w:cs="Arial"/>
                <w:szCs w:val="24"/>
              </w:rPr>
              <w:t xml:space="preserve"> at least thirty (30) calendar days</w:t>
            </w:r>
            <w:r w:rsidRPr="00C738D2">
              <w:rPr>
                <w:rFonts w:ascii="Arial" w:hAnsi="Arial" w:cs="Arial"/>
                <w:szCs w:val="24"/>
              </w:rPr>
              <w:t>’</w:t>
            </w:r>
            <w:r w:rsidR="009E3A57" w:rsidRPr="00C738D2">
              <w:rPr>
                <w:rFonts w:ascii="Arial" w:hAnsi="Arial" w:cs="Arial"/>
                <w:szCs w:val="24"/>
              </w:rPr>
              <w:t xml:space="preserve"> advance notice.</w:t>
            </w:r>
          </w:p>
        </w:tc>
      </w:tr>
      <w:tr w:rsidR="009E3A57" w:rsidRPr="00C738D2" w14:paraId="0280A920" w14:textId="77777777" w:rsidTr="00D80276">
        <w:trPr>
          <w:jc w:val="center"/>
        </w:trPr>
        <w:tc>
          <w:tcPr>
            <w:tcW w:w="236" w:type="dxa"/>
          </w:tcPr>
          <w:p w14:paraId="0EC892CC" w14:textId="77777777" w:rsidR="009E3A57" w:rsidRPr="00C738D2" w:rsidRDefault="009E3A57" w:rsidP="00EA760F">
            <w:pPr>
              <w:spacing w:before="100" w:after="100"/>
              <w:rPr>
                <w:rFonts w:ascii="Arial" w:hAnsi="Arial" w:cs="Arial"/>
                <w:szCs w:val="24"/>
              </w:rPr>
            </w:pPr>
          </w:p>
        </w:tc>
        <w:tc>
          <w:tcPr>
            <w:tcW w:w="9541" w:type="dxa"/>
          </w:tcPr>
          <w:p w14:paraId="3FB449D1" w14:textId="4268517B" w:rsidR="009E3A57" w:rsidRPr="00C738D2" w:rsidRDefault="007A7F78" w:rsidP="00014E6C">
            <w:pPr>
              <w:numPr>
                <w:ilvl w:val="0"/>
                <w:numId w:val="329"/>
              </w:numPr>
              <w:tabs>
                <w:tab w:val="left" w:pos="2205"/>
              </w:tabs>
              <w:spacing w:before="100" w:after="100"/>
              <w:ind w:left="2205" w:hanging="450"/>
              <w:rPr>
                <w:rFonts w:ascii="Arial" w:hAnsi="Arial" w:cs="Arial"/>
                <w:szCs w:val="24"/>
              </w:rPr>
            </w:pPr>
            <w:r w:rsidRPr="00C738D2">
              <w:rPr>
                <w:rFonts w:ascii="Arial" w:hAnsi="Arial" w:cs="Arial"/>
                <w:szCs w:val="24"/>
              </w:rPr>
              <w:t>Modification</w:t>
            </w:r>
            <w:r w:rsidR="009E3A57" w:rsidRPr="00C738D2">
              <w:rPr>
                <w:rFonts w:ascii="Arial" w:hAnsi="Arial" w:cs="Arial"/>
                <w:szCs w:val="24"/>
              </w:rPr>
              <w:t xml:space="preserve"> to</w:t>
            </w:r>
            <w:r w:rsidR="00014E6C" w:rsidRPr="00C738D2">
              <w:rPr>
                <w:rFonts w:ascii="Arial" w:hAnsi="Arial" w:cs="Arial"/>
                <w:szCs w:val="24"/>
              </w:rPr>
              <w:t xml:space="preserve"> a</w:t>
            </w:r>
            <w:r w:rsidR="009E3A57" w:rsidRPr="00C738D2">
              <w:rPr>
                <w:rFonts w:ascii="Arial" w:hAnsi="Arial" w:cs="Arial"/>
                <w:szCs w:val="24"/>
              </w:rPr>
              <w:t xml:space="preserve"> d</w:t>
            </w:r>
            <w:r w:rsidRPr="00C738D2">
              <w:rPr>
                <w:rFonts w:ascii="Arial" w:hAnsi="Arial" w:cs="Arial"/>
                <w:szCs w:val="24"/>
              </w:rPr>
              <w:t>edicated communication circuit</w:t>
            </w:r>
            <w:r w:rsidR="009E3A57" w:rsidRPr="00C738D2">
              <w:rPr>
                <w:rFonts w:ascii="Arial" w:hAnsi="Arial" w:cs="Arial"/>
                <w:szCs w:val="24"/>
              </w:rPr>
              <w:t xml:space="preserve"> (e.g., for </w:t>
            </w:r>
            <w:r w:rsidRPr="00C738D2">
              <w:rPr>
                <w:rFonts w:ascii="Arial" w:hAnsi="Arial" w:cs="Arial"/>
                <w:szCs w:val="24"/>
              </w:rPr>
              <w:t>an automatic ringdown</w:t>
            </w:r>
            <w:r w:rsidR="009E3A57" w:rsidRPr="00C738D2">
              <w:rPr>
                <w:rFonts w:ascii="Arial" w:hAnsi="Arial" w:cs="Arial"/>
                <w:szCs w:val="24"/>
              </w:rPr>
              <w:t xml:space="preserve"> and/or RTU) require</w:t>
            </w:r>
            <w:r w:rsidRPr="00C738D2">
              <w:rPr>
                <w:rFonts w:ascii="Arial" w:hAnsi="Arial" w:cs="Arial"/>
                <w:szCs w:val="24"/>
              </w:rPr>
              <w:t>s</w:t>
            </w:r>
            <w:r w:rsidR="009E3A57" w:rsidRPr="00C738D2">
              <w:rPr>
                <w:rFonts w:ascii="Arial" w:hAnsi="Arial" w:cs="Arial"/>
                <w:szCs w:val="24"/>
              </w:rPr>
              <w:t xml:space="preserve"> at least ninety (90) calendar days</w:t>
            </w:r>
            <w:r w:rsidRPr="00C738D2">
              <w:rPr>
                <w:rFonts w:ascii="Arial" w:hAnsi="Arial" w:cs="Arial"/>
                <w:szCs w:val="24"/>
              </w:rPr>
              <w:t>’</w:t>
            </w:r>
            <w:r w:rsidR="009E3A57" w:rsidRPr="00C738D2">
              <w:rPr>
                <w:rFonts w:ascii="Arial" w:hAnsi="Arial" w:cs="Arial"/>
                <w:szCs w:val="24"/>
              </w:rPr>
              <w:t xml:space="preserve"> advance notice.</w:t>
            </w:r>
          </w:p>
        </w:tc>
      </w:tr>
      <w:tr w:rsidR="009E3A57" w:rsidRPr="00C738D2" w14:paraId="7DEDF1BF" w14:textId="77777777" w:rsidTr="00D80276">
        <w:trPr>
          <w:jc w:val="center"/>
        </w:trPr>
        <w:tc>
          <w:tcPr>
            <w:tcW w:w="236" w:type="dxa"/>
          </w:tcPr>
          <w:p w14:paraId="1CE4EE12" w14:textId="77777777" w:rsidR="009E3A57" w:rsidRPr="00C738D2" w:rsidRDefault="009E3A57" w:rsidP="00EA760F">
            <w:pPr>
              <w:spacing w:before="100" w:after="100"/>
              <w:rPr>
                <w:rFonts w:ascii="Arial" w:hAnsi="Arial" w:cs="Arial"/>
                <w:szCs w:val="24"/>
              </w:rPr>
            </w:pPr>
          </w:p>
        </w:tc>
        <w:tc>
          <w:tcPr>
            <w:tcW w:w="9541" w:type="dxa"/>
          </w:tcPr>
          <w:p w14:paraId="158DD9EC" w14:textId="6E81C0DB" w:rsidR="009E3A57" w:rsidRPr="00C738D2" w:rsidRDefault="009E3A57" w:rsidP="00EA760F">
            <w:pPr>
              <w:numPr>
                <w:ilvl w:val="0"/>
                <w:numId w:val="329"/>
              </w:numPr>
              <w:tabs>
                <w:tab w:val="left" w:pos="2205"/>
              </w:tabs>
              <w:spacing w:before="100" w:after="100"/>
              <w:ind w:left="2205" w:hanging="450"/>
              <w:rPr>
                <w:rFonts w:ascii="Arial" w:hAnsi="Arial" w:cs="Arial"/>
                <w:szCs w:val="24"/>
              </w:rPr>
            </w:pPr>
            <w:r w:rsidRPr="00C738D2">
              <w:rPr>
                <w:rFonts w:ascii="Arial" w:hAnsi="Arial" w:cs="Arial"/>
                <w:szCs w:val="24"/>
              </w:rPr>
              <w:t xml:space="preserve">Contact details including </w:t>
            </w:r>
            <w:r w:rsidR="007A7F78" w:rsidRPr="00C738D2">
              <w:rPr>
                <w:rFonts w:ascii="Arial" w:hAnsi="Arial" w:cs="Arial"/>
                <w:szCs w:val="24"/>
              </w:rPr>
              <w:t>the person performing a role, that person’s tele</w:t>
            </w:r>
            <w:r w:rsidRPr="00C738D2">
              <w:rPr>
                <w:rFonts w:ascii="Arial" w:hAnsi="Arial" w:cs="Arial"/>
                <w:szCs w:val="24"/>
              </w:rPr>
              <w:t>phone number and/or email address require</w:t>
            </w:r>
            <w:r w:rsidR="007A7F78" w:rsidRPr="00C738D2">
              <w:rPr>
                <w:rFonts w:ascii="Arial" w:hAnsi="Arial" w:cs="Arial"/>
                <w:szCs w:val="24"/>
              </w:rPr>
              <w:t>s at least seven (7) Business D</w:t>
            </w:r>
            <w:r w:rsidRPr="00C738D2">
              <w:rPr>
                <w:rFonts w:ascii="Arial" w:hAnsi="Arial" w:cs="Arial"/>
                <w:szCs w:val="24"/>
              </w:rPr>
              <w:t>ays</w:t>
            </w:r>
            <w:r w:rsidR="007A7F78" w:rsidRPr="00C738D2">
              <w:rPr>
                <w:rFonts w:ascii="Arial" w:hAnsi="Arial" w:cs="Arial"/>
                <w:szCs w:val="24"/>
              </w:rPr>
              <w:t>’</w:t>
            </w:r>
            <w:r w:rsidRPr="00C738D2">
              <w:rPr>
                <w:rFonts w:ascii="Arial" w:hAnsi="Arial" w:cs="Arial"/>
                <w:szCs w:val="24"/>
              </w:rPr>
              <w:t xml:space="preserve"> advance notice.</w:t>
            </w:r>
          </w:p>
        </w:tc>
      </w:tr>
      <w:tr w:rsidR="009E3A57" w:rsidRPr="00C738D2" w14:paraId="6A1729E1" w14:textId="77777777" w:rsidTr="00D80276">
        <w:trPr>
          <w:jc w:val="center"/>
        </w:trPr>
        <w:tc>
          <w:tcPr>
            <w:tcW w:w="236" w:type="dxa"/>
          </w:tcPr>
          <w:p w14:paraId="2C602360" w14:textId="77777777" w:rsidR="009E3A57" w:rsidRPr="00C738D2" w:rsidRDefault="009E3A57" w:rsidP="005E778A">
            <w:pPr>
              <w:spacing w:before="100" w:after="100"/>
              <w:rPr>
                <w:rFonts w:ascii="Arial" w:hAnsi="Arial" w:cs="Arial"/>
                <w:szCs w:val="24"/>
              </w:rPr>
            </w:pPr>
          </w:p>
        </w:tc>
        <w:tc>
          <w:tcPr>
            <w:tcW w:w="9541" w:type="dxa"/>
          </w:tcPr>
          <w:p w14:paraId="7F39DE6E" w14:textId="0FC80BD6" w:rsidR="009E3A57" w:rsidRPr="00C738D2" w:rsidRDefault="00C741FE" w:rsidP="007A7F78">
            <w:pPr>
              <w:numPr>
                <w:ilvl w:val="0"/>
                <w:numId w:val="328"/>
              </w:numPr>
              <w:tabs>
                <w:tab w:val="left" w:pos="1749"/>
              </w:tabs>
              <w:spacing w:before="100" w:after="100"/>
              <w:ind w:left="1755"/>
              <w:rPr>
                <w:rFonts w:ascii="Arial" w:hAnsi="Arial" w:cs="Arial"/>
                <w:szCs w:val="24"/>
              </w:rPr>
            </w:pPr>
            <w:r w:rsidRPr="00C738D2">
              <w:rPr>
                <w:rFonts w:ascii="Arial" w:hAnsi="Arial" w:cs="Arial"/>
              </w:rPr>
              <w:t>I</w:t>
            </w:r>
            <w:r w:rsidR="009E3A57" w:rsidRPr="00C738D2">
              <w:rPr>
                <w:rFonts w:ascii="Arial" w:hAnsi="Arial" w:cs="Arial"/>
              </w:rPr>
              <w:t>SO approval of the change</w:t>
            </w:r>
            <w:r w:rsidR="007A7F78" w:rsidRPr="00C738D2">
              <w:rPr>
                <w:rFonts w:ascii="Arial" w:hAnsi="Arial" w:cs="Arial"/>
              </w:rPr>
              <w:t xml:space="preserve"> shall be contingent on ISO verification </w:t>
            </w:r>
            <w:r w:rsidR="009E3A57" w:rsidRPr="00C738D2">
              <w:rPr>
                <w:rFonts w:ascii="Arial" w:hAnsi="Arial" w:cs="Arial"/>
              </w:rPr>
              <w:t>of the successful implementation and testing of the</w:t>
            </w:r>
            <w:r w:rsidR="008343BF" w:rsidRPr="00C738D2">
              <w:rPr>
                <w:rFonts w:ascii="Arial" w:hAnsi="Arial" w:cs="Arial"/>
              </w:rPr>
              <w:t xml:space="preserve"> DDEs</w:t>
            </w:r>
            <w:r w:rsidR="009E3A57" w:rsidRPr="00C738D2">
              <w:rPr>
                <w:rFonts w:ascii="Arial" w:hAnsi="Arial" w:cs="Arial"/>
              </w:rPr>
              <w:t xml:space="preserve"> technical capabilities.</w:t>
            </w:r>
          </w:p>
        </w:tc>
      </w:tr>
      <w:tr w:rsidR="00580D9E" w:rsidRPr="00C738D2" w14:paraId="6FA3FB4E" w14:textId="77777777" w:rsidTr="00D80276">
        <w:trPr>
          <w:jc w:val="center"/>
        </w:trPr>
        <w:tc>
          <w:tcPr>
            <w:tcW w:w="236" w:type="dxa"/>
          </w:tcPr>
          <w:p w14:paraId="15AE899D" w14:textId="77777777" w:rsidR="00580D9E" w:rsidRPr="00C738D2" w:rsidRDefault="00580D9E" w:rsidP="005E778A">
            <w:pPr>
              <w:spacing w:before="100" w:after="100"/>
              <w:rPr>
                <w:rFonts w:ascii="Arial" w:hAnsi="Arial" w:cs="Arial"/>
                <w:szCs w:val="24"/>
              </w:rPr>
            </w:pPr>
          </w:p>
        </w:tc>
        <w:tc>
          <w:tcPr>
            <w:tcW w:w="9541" w:type="dxa"/>
          </w:tcPr>
          <w:p w14:paraId="63E1FC96" w14:textId="77777777" w:rsidR="00580D9E" w:rsidRPr="00C738D2" w:rsidRDefault="009E3A57" w:rsidP="009E3A57">
            <w:pPr>
              <w:pStyle w:val="Heading2"/>
              <w:numPr>
                <w:ilvl w:val="1"/>
                <w:numId w:val="180"/>
              </w:numPr>
              <w:tabs>
                <w:tab w:val="clear" w:pos="720"/>
                <w:tab w:val="num" w:pos="1029"/>
              </w:tabs>
              <w:spacing w:before="160"/>
              <w:ind w:left="1022" w:hanging="360"/>
              <w:rPr>
                <w:rFonts w:cs="Arial"/>
                <w:szCs w:val="24"/>
              </w:rPr>
            </w:pPr>
            <w:bookmarkStart w:id="375" w:name="_Toc53502116"/>
            <w:r w:rsidRPr="00C738D2">
              <w:rPr>
                <w:rFonts w:cs="Arial"/>
                <w:szCs w:val="24"/>
              </w:rPr>
              <w:t>Emergency Message Indications</w:t>
            </w:r>
            <w:bookmarkEnd w:id="375"/>
          </w:p>
        </w:tc>
      </w:tr>
      <w:tr w:rsidR="00580D9E" w:rsidRPr="00C738D2" w14:paraId="1102CE43" w14:textId="77777777" w:rsidTr="00D80276">
        <w:trPr>
          <w:jc w:val="center"/>
        </w:trPr>
        <w:tc>
          <w:tcPr>
            <w:tcW w:w="236" w:type="dxa"/>
          </w:tcPr>
          <w:p w14:paraId="00ECBFFF" w14:textId="77777777" w:rsidR="00580D9E" w:rsidRPr="00C738D2" w:rsidRDefault="00580D9E" w:rsidP="005E778A">
            <w:pPr>
              <w:spacing w:before="100" w:after="100"/>
              <w:rPr>
                <w:rFonts w:ascii="Arial" w:hAnsi="Arial" w:cs="Arial"/>
                <w:szCs w:val="24"/>
              </w:rPr>
            </w:pPr>
          </w:p>
        </w:tc>
        <w:tc>
          <w:tcPr>
            <w:tcW w:w="9541" w:type="dxa"/>
          </w:tcPr>
          <w:p w14:paraId="158E5941" w14:textId="4E718AE6" w:rsidR="00580D9E" w:rsidRPr="00C738D2" w:rsidRDefault="007A7F78" w:rsidP="00F058DA">
            <w:pPr>
              <w:numPr>
                <w:ilvl w:val="0"/>
                <w:numId w:val="331"/>
              </w:numPr>
              <w:tabs>
                <w:tab w:val="left" w:pos="1389"/>
              </w:tabs>
              <w:spacing w:before="100" w:after="100"/>
              <w:ind w:left="1395"/>
              <w:rPr>
                <w:rFonts w:ascii="Arial" w:hAnsi="Arial" w:cs="Arial"/>
                <w:szCs w:val="24"/>
              </w:rPr>
            </w:pPr>
            <w:r w:rsidRPr="00C738D2">
              <w:rPr>
                <w:rFonts w:ascii="Arial" w:hAnsi="Arial" w:cs="Arial"/>
                <w:szCs w:val="24"/>
              </w:rPr>
              <w:t>Each e</w:t>
            </w:r>
            <w:r w:rsidR="009E3A57" w:rsidRPr="00C738D2">
              <w:rPr>
                <w:rFonts w:ascii="Arial" w:hAnsi="Arial" w:cs="Arial"/>
                <w:szCs w:val="24"/>
              </w:rPr>
              <w:t>mergen</w:t>
            </w:r>
            <w:r w:rsidRPr="00C738D2">
              <w:rPr>
                <w:rFonts w:ascii="Arial" w:hAnsi="Arial" w:cs="Arial"/>
                <w:szCs w:val="24"/>
              </w:rPr>
              <w:t>cy message</w:t>
            </w:r>
            <w:r w:rsidR="009E3A57" w:rsidRPr="00C738D2">
              <w:rPr>
                <w:rFonts w:ascii="Arial" w:hAnsi="Arial" w:cs="Arial"/>
                <w:szCs w:val="24"/>
              </w:rPr>
              <w:t xml:space="preserve"> shall be displayed to each DDE with visual and audible indications:</w:t>
            </w:r>
          </w:p>
        </w:tc>
      </w:tr>
      <w:tr w:rsidR="00580D9E" w:rsidRPr="00C738D2" w14:paraId="35A8B65E" w14:textId="77777777" w:rsidTr="00D80276">
        <w:trPr>
          <w:jc w:val="center"/>
        </w:trPr>
        <w:tc>
          <w:tcPr>
            <w:tcW w:w="236" w:type="dxa"/>
          </w:tcPr>
          <w:p w14:paraId="33AF8F6F" w14:textId="77777777" w:rsidR="00580D9E" w:rsidRPr="00C738D2" w:rsidRDefault="00580D9E" w:rsidP="005E778A">
            <w:pPr>
              <w:spacing w:before="100" w:after="100"/>
              <w:rPr>
                <w:rFonts w:ascii="Arial" w:hAnsi="Arial" w:cs="Arial"/>
                <w:szCs w:val="24"/>
              </w:rPr>
            </w:pPr>
          </w:p>
        </w:tc>
        <w:tc>
          <w:tcPr>
            <w:tcW w:w="9541" w:type="dxa"/>
          </w:tcPr>
          <w:p w14:paraId="711E6229" w14:textId="27021AD9" w:rsidR="00580D9E" w:rsidRPr="00C738D2" w:rsidRDefault="009E3A57" w:rsidP="007A7F78">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 xml:space="preserve">Each DRR </w:t>
            </w:r>
            <w:r w:rsidR="007A7F78" w:rsidRPr="00C738D2">
              <w:rPr>
                <w:rFonts w:ascii="Arial" w:hAnsi="Arial" w:cs="Arial"/>
                <w:szCs w:val="24"/>
              </w:rPr>
              <w:t>shall</w:t>
            </w:r>
            <w:r w:rsidRPr="00C738D2">
              <w:rPr>
                <w:rFonts w:ascii="Arial" w:hAnsi="Arial" w:cs="Arial"/>
                <w:szCs w:val="24"/>
              </w:rPr>
              <w:t xml:space="preserve"> have a specific </w:t>
            </w:r>
            <w:r w:rsidR="007A7F78" w:rsidRPr="00C738D2">
              <w:rPr>
                <w:rFonts w:ascii="Arial" w:hAnsi="Arial" w:cs="Arial"/>
                <w:szCs w:val="24"/>
              </w:rPr>
              <w:t>“</w:t>
            </w:r>
            <w:r w:rsidRPr="00C738D2">
              <w:rPr>
                <w:rFonts w:ascii="Arial" w:hAnsi="Arial" w:cs="Arial"/>
                <w:szCs w:val="24"/>
              </w:rPr>
              <w:t>Message Type</w:t>
            </w:r>
            <w:r w:rsidR="007A7F78" w:rsidRPr="00C738D2">
              <w:rPr>
                <w:rFonts w:ascii="Arial" w:hAnsi="Arial" w:cs="Arial"/>
                <w:szCs w:val="24"/>
              </w:rPr>
              <w:t>”</w:t>
            </w:r>
            <w:r w:rsidRPr="00C738D2">
              <w:rPr>
                <w:rFonts w:ascii="Arial" w:hAnsi="Arial" w:cs="Arial"/>
                <w:szCs w:val="24"/>
              </w:rPr>
              <w:t xml:space="preserve"> indicator.</w:t>
            </w:r>
          </w:p>
        </w:tc>
      </w:tr>
      <w:tr w:rsidR="009E3A57" w:rsidRPr="00C738D2" w14:paraId="6E01CA85" w14:textId="77777777" w:rsidTr="00D80276">
        <w:trPr>
          <w:jc w:val="center"/>
        </w:trPr>
        <w:tc>
          <w:tcPr>
            <w:tcW w:w="236" w:type="dxa"/>
          </w:tcPr>
          <w:p w14:paraId="246912C9" w14:textId="77777777" w:rsidR="009E3A57" w:rsidRPr="00C738D2" w:rsidRDefault="009E3A57" w:rsidP="005E778A">
            <w:pPr>
              <w:spacing w:before="100" w:after="100"/>
              <w:rPr>
                <w:rFonts w:ascii="Arial" w:hAnsi="Arial" w:cs="Arial"/>
                <w:szCs w:val="24"/>
              </w:rPr>
            </w:pPr>
          </w:p>
        </w:tc>
        <w:tc>
          <w:tcPr>
            <w:tcW w:w="9541" w:type="dxa"/>
          </w:tcPr>
          <w:p w14:paraId="6E026C4D" w14:textId="0D775FE0" w:rsidR="009E3A57" w:rsidRPr="00C738D2" w:rsidRDefault="009E3A57" w:rsidP="00C44D0C">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 xml:space="preserve">Each DDE </w:t>
            </w:r>
            <w:r w:rsidR="007A7F78" w:rsidRPr="00C738D2">
              <w:rPr>
                <w:rFonts w:ascii="Arial" w:hAnsi="Arial" w:cs="Arial"/>
                <w:szCs w:val="24"/>
              </w:rPr>
              <w:t>shall</w:t>
            </w:r>
            <w:r w:rsidRPr="00C738D2">
              <w:rPr>
                <w:rFonts w:ascii="Arial" w:hAnsi="Arial" w:cs="Arial"/>
                <w:szCs w:val="24"/>
              </w:rPr>
              <w:t xml:space="preserve"> </w:t>
            </w:r>
            <w:r w:rsidRPr="00C738D2">
              <w:rPr>
                <w:rFonts w:ascii="Arial" w:hAnsi="Arial" w:cs="Arial"/>
                <w:b/>
                <w:szCs w:val="24"/>
              </w:rPr>
              <w:t>not</w:t>
            </w:r>
            <w:r w:rsidRPr="00C738D2">
              <w:rPr>
                <w:rFonts w:ascii="Arial" w:hAnsi="Arial" w:cs="Arial"/>
                <w:szCs w:val="24"/>
              </w:rPr>
              <w:t xml:space="preserve"> employ </w:t>
            </w:r>
            <w:r w:rsidR="007A7F78" w:rsidRPr="00C738D2">
              <w:rPr>
                <w:rFonts w:ascii="Arial" w:hAnsi="Arial" w:cs="Arial"/>
                <w:szCs w:val="24"/>
              </w:rPr>
              <w:t xml:space="preserve">a </w:t>
            </w:r>
            <w:r w:rsidRPr="00C738D2">
              <w:rPr>
                <w:rFonts w:ascii="Arial" w:hAnsi="Arial" w:cs="Arial"/>
                <w:szCs w:val="24"/>
              </w:rPr>
              <w:t xml:space="preserve">visual message that </w:t>
            </w:r>
            <w:r w:rsidR="007A7F78" w:rsidRPr="00C738D2">
              <w:rPr>
                <w:rFonts w:ascii="Arial" w:hAnsi="Arial" w:cs="Arial"/>
                <w:szCs w:val="24"/>
              </w:rPr>
              <w:t>is</w:t>
            </w:r>
            <w:r w:rsidRPr="00C738D2">
              <w:rPr>
                <w:rFonts w:ascii="Arial" w:hAnsi="Arial" w:cs="Arial"/>
                <w:szCs w:val="24"/>
              </w:rPr>
              <w:t xml:space="preserve"> common to multiple DRRs.</w:t>
            </w:r>
          </w:p>
        </w:tc>
      </w:tr>
      <w:tr w:rsidR="009E3A57" w:rsidRPr="00C738D2" w14:paraId="7FB3B7FF" w14:textId="77777777" w:rsidTr="00D80276">
        <w:trPr>
          <w:jc w:val="center"/>
        </w:trPr>
        <w:tc>
          <w:tcPr>
            <w:tcW w:w="236" w:type="dxa"/>
          </w:tcPr>
          <w:p w14:paraId="55C33698" w14:textId="77777777" w:rsidR="009E3A57" w:rsidRPr="00C738D2" w:rsidRDefault="009E3A57" w:rsidP="005E778A">
            <w:pPr>
              <w:spacing w:before="100" w:after="100"/>
              <w:rPr>
                <w:rFonts w:ascii="Arial" w:hAnsi="Arial" w:cs="Arial"/>
                <w:szCs w:val="24"/>
              </w:rPr>
            </w:pPr>
          </w:p>
        </w:tc>
        <w:tc>
          <w:tcPr>
            <w:tcW w:w="9541" w:type="dxa"/>
          </w:tcPr>
          <w:p w14:paraId="3D123CCF" w14:textId="56EC0B6F" w:rsidR="009E3A57" w:rsidRPr="00C738D2" w:rsidRDefault="008343BF" w:rsidP="007A7F78">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E</w:t>
            </w:r>
            <w:r w:rsidR="007A7F78" w:rsidRPr="00C738D2">
              <w:rPr>
                <w:rFonts w:ascii="Arial" w:hAnsi="Arial" w:cs="Arial"/>
                <w:szCs w:val="24"/>
              </w:rPr>
              <w:t>mergency message</w:t>
            </w:r>
            <w:r w:rsidRPr="00C738D2">
              <w:rPr>
                <w:rFonts w:ascii="Arial" w:hAnsi="Arial" w:cs="Arial"/>
                <w:szCs w:val="24"/>
              </w:rPr>
              <w:t>s</w:t>
            </w:r>
            <w:r w:rsidR="009E3A57" w:rsidRPr="00C738D2">
              <w:rPr>
                <w:rFonts w:ascii="Arial" w:hAnsi="Arial" w:cs="Arial"/>
                <w:szCs w:val="24"/>
              </w:rPr>
              <w:t xml:space="preserve"> </w:t>
            </w:r>
            <w:r w:rsidR="007A7F78" w:rsidRPr="00C738D2">
              <w:rPr>
                <w:rFonts w:ascii="Arial" w:hAnsi="Arial" w:cs="Arial"/>
                <w:szCs w:val="24"/>
              </w:rPr>
              <w:t>shall</w:t>
            </w:r>
            <w:r w:rsidR="009E3A57" w:rsidRPr="00C738D2">
              <w:rPr>
                <w:rFonts w:ascii="Arial" w:hAnsi="Arial" w:cs="Arial"/>
                <w:szCs w:val="24"/>
              </w:rPr>
              <w:t xml:space="preserve"> have an audible a</w:t>
            </w:r>
            <w:r w:rsidR="007A7F78" w:rsidRPr="00C738D2">
              <w:rPr>
                <w:rFonts w:ascii="Arial" w:hAnsi="Arial" w:cs="Arial"/>
                <w:szCs w:val="24"/>
              </w:rPr>
              <w:t>larm that is unique to e</w:t>
            </w:r>
            <w:r w:rsidR="009E3A57" w:rsidRPr="00C738D2">
              <w:rPr>
                <w:rFonts w:ascii="Arial" w:hAnsi="Arial" w:cs="Arial"/>
                <w:szCs w:val="24"/>
              </w:rPr>
              <w:t xml:space="preserve">mergency messages and </w:t>
            </w:r>
            <w:r w:rsidR="009E3A57" w:rsidRPr="00C738D2">
              <w:rPr>
                <w:rFonts w:ascii="Arial" w:hAnsi="Arial" w:cs="Arial"/>
                <w:b/>
                <w:szCs w:val="24"/>
              </w:rPr>
              <w:t>cannot</w:t>
            </w:r>
            <w:r w:rsidR="009E3A57" w:rsidRPr="00C738D2">
              <w:rPr>
                <w:rFonts w:ascii="Arial" w:hAnsi="Arial" w:cs="Arial"/>
                <w:szCs w:val="24"/>
              </w:rPr>
              <w:t xml:space="preserve"> be disabled.</w:t>
            </w:r>
          </w:p>
        </w:tc>
      </w:tr>
      <w:tr w:rsidR="009E3A57" w:rsidRPr="00C738D2" w14:paraId="5E2275BE" w14:textId="77777777" w:rsidTr="00D80276">
        <w:trPr>
          <w:jc w:val="center"/>
        </w:trPr>
        <w:tc>
          <w:tcPr>
            <w:tcW w:w="236" w:type="dxa"/>
          </w:tcPr>
          <w:p w14:paraId="2CA6B9EF" w14:textId="77777777" w:rsidR="009E3A57" w:rsidRPr="00C738D2" w:rsidRDefault="009E3A57" w:rsidP="005E778A">
            <w:pPr>
              <w:spacing w:before="100" w:after="100"/>
              <w:rPr>
                <w:rFonts w:ascii="Arial" w:hAnsi="Arial" w:cs="Arial"/>
                <w:szCs w:val="24"/>
              </w:rPr>
            </w:pPr>
          </w:p>
        </w:tc>
        <w:tc>
          <w:tcPr>
            <w:tcW w:w="9541" w:type="dxa"/>
          </w:tcPr>
          <w:p w14:paraId="1337C8E3" w14:textId="3D07C61D" w:rsidR="009E3A57" w:rsidRPr="00C738D2" w:rsidRDefault="008343BF" w:rsidP="008343BF">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E</w:t>
            </w:r>
            <w:r w:rsidR="007A7F78" w:rsidRPr="00C738D2">
              <w:rPr>
                <w:rFonts w:ascii="Arial" w:hAnsi="Arial" w:cs="Arial"/>
                <w:szCs w:val="24"/>
              </w:rPr>
              <w:t>mergency message</w:t>
            </w:r>
            <w:r w:rsidRPr="00C738D2">
              <w:rPr>
                <w:rFonts w:ascii="Arial" w:hAnsi="Arial" w:cs="Arial"/>
                <w:szCs w:val="24"/>
              </w:rPr>
              <w:t>s</w:t>
            </w:r>
            <w:r w:rsidR="009E3A57" w:rsidRPr="00C738D2">
              <w:rPr>
                <w:rFonts w:ascii="Arial" w:hAnsi="Arial" w:cs="Arial"/>
                <w:szCs w:val="24"/>
              </w:rPr>
              <w:t xml:space="preserve"> </w:t>
            </w:r>
            <w:r w:rsidRPr="00C738D2">
              <w:rPr>
                <w:rFonts w:ascii="Arial" w:hAnsi="Arial" w:cs="Arial"/>
                <w:szCs w:val="24"/>
              </w:rPr>
              <w:t>are</w:t>
            </w:r>
            <w:r w:rsidR="009E3A57" w:rsidRPr="00C738D2">
              <w:rPr>
                <w:rFonts w:ascii="Arial" w:hAnsi="Arial" w:cs="Arial"/>
                <w:szCs w:val="24"/>
              </w:rPr>
              <w:t xml:space="preserve"> </w:t>
            </w:r>
            <w:r w:rsidR="007A7F78" w:rsidRPr="00C738D2">
              <w:rPr>
                <w:rFonts w:ascii="Arial" w:hAnsi="Arial" w:cs="Arial"/>
                <w:szCs w:val="24"/>
              </w:rPr>
              <w:t>“</w:t>
            </w:r>
            <w:r w:rsidR="009E3A57" w:rsidRPr="00C738D2">
              <w:rPr>
                <w:rFonts w:ascii="Arial" w:hAnsi="Arial" w:cs="Arial"/>
                <w:szCs w:val="24"/>
              </w:rPr>
              <w:t>Message Type 2</w:t>
            </w:r>
            <w:r w:rsidR="007A7F78" w:rsidRPr="00C738D2">
              <w:rPr>
                <w:rFonts w:ascii="Arial" w:hAnsi="Arial" w:cs="Arial"/>
                <w:szCs w:val="24"/>
              </w:rPr>
              <w:t>”</w:t>
            </w:r>
            <w:r w:rsidR="009E3A57" w:rsidRPr="00C738D2">
              <w:rPr>
                <w:rFonts w:ascii="Arial" w:hAnsi="Arial" w:cs="Arial"/>
                <w:szCs w:val="24"/>
              </w:rPr>
              <w:t xml:space="preserve"> (Emergency).</w:t>
            </w:r>
          </w:p>
        </w:tc>
      </w:tr>
      <w:tr w:rsidR="009E3A57" w:rsidRPr="00C738D2" w14:paraId="272F8E50" w14:textId="77777777" w:rsidTr="00D80276">
        <w:trPr>
          <w:jc w:val="center"/>
        </w:trPr>
        <w:tc>
          <w:tcPr>
            <w:tcW w:w="236" w:type="dxa"/>
          </w:tcPr>
          <w:p w14:paraId="6B0BEC96" w14:textId="77777777" w:rsidR="009E3A57" w:rsidRPr="00C738D2" w:rsidRDefault="009E3A57" w:rsidP="005E778A">
            <w:pPr>
              <w:spacing w:before="100" w:after="100"/>
              <w:rPr>
                <w:rFonts w:ascii="Arial" w:hAnsi="Arial" w:cs="Arial"/>
                <w:szCs w:val="24"/>
              </w:rPr>
            </w:pPr>
          </w:p>
        </w:tc>
        <w:tc>
          <w:tcPr>
            <w:tcW w:w="9541" w:type="dxa"/>
          </w:tcPr>
          <w:p w14:paraId="43802C48" w14:textId="4533BC2F" w:rsidR="009E3A57" w:rsidRPr="00C738D2" w:rsidRDefault="008343BF" w:rsidP="007A7F78">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E</w:t>
            </w:r>
            <w:r w:rsidR="007A7F78" w:rsidRPr="00C738D2">
              <w:rPr>
                <w:rFonts w:ascii="Arial" w:hAnsi="Arial" w:cs="Arial"/>
                <w:szCs w:val="24"/>
              </w:rPr>
              <w:t>mergency message</w:t>
            </w:r>
            <w:r w:rsidRPr="00C738D2">
              <w:rPr>
                <w:rFonts w:ascii="Arial" w:hAnsi="Arial" w:cs="Arial"/>
                <w:szCs w:val="24"/>
              </w:rPr>
              <w:t>s</w:t>
            </w:r>
            <w:r w:rsidR="009E3A57" w:rsidRPr="00C738D2">
              <w:rPr>
                <w:rFonts w:ascii="Arial" w:hAnsi="Arial" w:cs="Arial"/>
                <w:szCs w:val="24"/>
              </w:rPr>
              <w:t xml:space="preserve"> that require acknowledgement </w:t>
            </w:r>
            <w:r w:rsidR="007A7F78" w:rsidRPr="00C738D2">
              <w:rPr>
                <w:rFonts w:ascii="Arial" w:hAnsi="Arial" w:cs="Arial"/>
                <w:szCs w:val="24"/>
              </w:rPr>
              <w:t xml:space="preserve">shall </w:t>
            </w:r>
            <w:r w:rsidR="009E3A57" w:rsidRPr="00C738D2">
              <w:rPr>
                <w:rFonts w:ascii="Arial" w:hAnsi="Arial" w:cs="Arial"/>
                <w:szCs w:val="24"/>
              </w:rPr>
              <w:t xml:space="preserve">have an </w:t>
            </w:r>
            <w:r w:rsidR="007A7F78" w:rsidRPr="00C738D2">
              <w:rPr>
                <w:rFonts w:ascii="Arial" w:hAnsi="Arial" w:cs="Arial"/>
                <w:szCs w:val="24"/>
              </w:rPr>
              <w:t>“</w:t>
            </w:r>
            <w:r w:rsidR="009E3A57" w:rsidRPr="00C738D2">
              <w:rPr>
                <w:rFonts w:ascii="Arial" w:hAnsi="Arial" w:cs="Arial"/>
                <w:szCs w:val="24"/>
              </w:rPr>
              <w:t>ACK Required = 1</w:t>
            </w:r>
            <w:r w:rsidR="007A7F78" w:rsidRPr="00C738D2">
              <w:rPr>
                <w:rFonts w:ascii="Arial" w:hAnsi="Arial" w:cs="Arial"/>
                <w:szCs w:val="24"/>
              </w:rPr>
              <w:t>”</w:t>
            </w:r>
            <w:r w:rsidR="009E3A57" w:rsidRPr="00C738D2">
              <w:rPr>
                <w:rFonts w:ascii="Arial" w:hAnsi="Arial" w:cs="Arial"/>
                <w:szCs w:val="24"/>
              </w:rPr>
              <w:t xml:space="preserve"> on the RTU.</w:t>
            </w:r>
          </w:p>
        </w:tc>
      </w:tr>
      <w:tr w:rsidR="00580D9E" w:rsidRPr="00C738D2" w14:paraId="17EDA3BB" w14:textId="77777777" w:rsidTr="00D80276">
        <w:trPr>
          <w:jc w:val="center"/>
        </w:trPr>
        <w:tc>
          <w:tcPr>
            <w:tcW w:w="236" w:type="dxa"/>
          </w:tcPr>
          <w:p w14:paraId="667369D4" w14:textId="77777777" w:rsidR="00580D9E" w:rsidRPr="00C738D2" w:rsidRDefault="00580D9E" w:rsidP="005E778A">
            <w:pPr>
              <w:spacing w:before="100" w:after="100"/>
              <w:rPr>
                <w:rFonts w:ascii="Arial" w:hAnsi="Arial" w:cs="Arial"/>
                <w:szCs w:val="24"/>
              </w:rPr>
            </w:pPr>
          </w:p>
        </w:tc>
        <w:tc>
          <w:tcPr>
            <w:tcW w:w="9541" w:type="dxa"/>
          </w:tcPr>
          <w:p w14:paraId="74AFD0E4" w14:textId="77777777" w:rsidR="00580D9E" w:rsidRPr="00C738D2" w:rsidRDefault="009E3A57" w:rsidP="005E4CEA">
            <w:pPr>
              <w:pStyle w:val="Heading2"/>
              <w:numPr>
                <w:ilvl w:val="1"/>
                <w:numId w:val="180"/>
              </w:numPr>
              <w:tabs>
                <w:tab w:val="clear" w:pos="720"/>
                <w:tab w:val="num" w:pos="1029"/>
              </w:tabs>
              <w:spacing w:before="160"/>
              <w:ind w:left="1022" w:hanging="360"/>
              <w:rPr>
                <w:rFonts w:cs="Arial"/>
                <w:szCs w:val="24"/>
              </w:rPr>
            </w:pPr>
            <w:bookmarkStart w:id="376" w:name="_Toc53502117"/>
            <w:r w:rsidRPr="00C738D2">
              <w:rPr>
                <w:rFonts w:cs="Arial"/>
                <w:szCs w:val="24"/>
              </w:rPr>
              <w:t>Dispatch Instructions</w:t>
            </w:r>
            <w:bookmarkEnd w:id="376"/>
          </w:p>
        </w:tc>
      </w:tr>
      <w:tr w:rsidR="009E3A57" w:rsidRPr="00C738D2" w14:paraId="0DD2B3B3" w14:textId="77777777" w:rsidTr="00D80276">
        <w:trPr>
          <w:jc w:val="center"/>
        </w:trPr>
        <w:tc>
          <w:tcPr>
            <w:tcW w:w="236" w:type="dxa"/>
          </w:tcPr>
          <w:p w14:paraId="12AEFBCD" w14:textId="77777777" w:rsidR="009E3A57" w:rsidRPr="00C738D2" w:rsidRDefault="009E3A57" w:rsidP="005E778A">
            <w:pPr>
              <w:spacing w:before="100" w:after="100"/>
              <w:rPr>
                <w:rFonts w:ascii="Arial" w:hAnsi="Arial" w:cs="Arial"/>
                <w:szCs w:val="24"/>
              </w:rPr>
            </w:pPr>
          </w:p>
        </w:tc>
        <w:tc>
          <w:tcPr>
            <w:tcW w:w="9541" w:type="dxa"/>
          </w:tcPr>
          <w:p w14:paraId="5DFEAA28" w14:textId="629ACF42" w:rsidR="009E3A57" w:rsidRPr="00C738D2" w:rsidRDefault="009E3A57" w:rsidP="005E4CEA">
            <w:pPr>
              <w:numPr>
                <w:ilvl w:val="0"/>
                <w:numId w:val="334"/>
              </w:numPr>
              <w:tabs>
                <w:tab w:val="left" w:pos="1389"/>
              </w:tabs>
              <w:spacing w:before="100" w:after="100"/>
              <w:ind w:left="1395"/>
              <w:rPr>
                <w:rFonts w:ascii="Arial" w:hAnsi="Arial" w:cs="Arial"/>
                <w:szCs w:val="24"/>
              </w:rPr>
            </w:pPr>
            <w:r w:rsidRPr="00C738D2">
              <w:rPr>
                <w:rFonts w:ascii="Arial" w:hAnsi="Arial" w:cs="Arial"/>
                <w:szCs w:val="24"/>
              </w:rPr>
              <w:t>All Dispatch I</w:t>
            </w:r>
            <w:r w:rsidR="008343BF" w:rsidRPr="00C738D2">
              <w:rPr>
                <w:rFonts w:ascii="Arial" w:hAnsi="Arial" w:cs="Arial"/>
                <w:szCs w:val="24"/>
              </w:rPr>
              <w:t>nstructions (Includes normal and e</w:t>
            </w:r>
            <w:r w:rsidRPr="00C738D2">
              <w:rPr>
                <w:rFonts w:ascii="Arial" w:hAnsi="Arial" w:cs="Arial"/>
                <w:szCs w:val="24"/>
              </w:rPr>
              <w:t>mergency)</w:t>
            </w:r>
          </w:p>
        </w:tc>
      </w:tr>
      <w:tr w:rsidR="009E3A57" w:rsidRPr="00C738D2" w14:paraId="2EF35BFE" w14:textId="77777777" w:rsidTr="00D80276">
        <w:trPr>
          <w:jc w:val="center"/>
        </w:trPr>
        <w:tc>
          <w:tcPr>
            <w:tcW w:w="236" w:type="dxa"/>
          </w:tcPr>
          <w:p w14:paraId="67449478" w14:textId="77777777" w:rsidR="009E3A57" w:rsidRPr="00C738D2" w:rsidRDefault="009E3A57" w:rsidP="005E778A">
            <w:pPr>
              <w:spacing w:before="100" w:after="100"/>
              <w:rPr>
                <w:rFonts w:ascii="Arial" w:hAnsi="Arial" w:cs="Arial"/>
                <w:szCs w:val="24"/>
              </w:rPr>
            </w:pPr>
          </w:p>
        </w:tc>
        <w:tc>
          <w:tcPr>
            <w:tcW w:w="9541" w:type="dxa"/>
          </w:tcPr>
          <w:p w14:paraId="4D00B382" w14:textId="206D7432" w:rsidR="009E3A57" w:rsidRPr="00C738D2" w:rsidRDefault="009E3A57" w:rsidP="00E7121D">
            <w:pPr>
              <w:numPr>
                <w:ilvl w:val="0"/>
                <w:numId w:val="335"/>
              </w:numPr>
              <w:tabs>
                <w:tab w:val="left" w:pos="1749"/>
              </w:tabs>
              <w:spacing w:before="100" w:after="100"/>
              <w:ind w:left="1755"/>
              <w:rPr>
                <w:rFonts w:ascii="Arial" w:hAnsi="Arial" w:cs="Arial"/>
                <w:szCs w:val="24"/>
              </w:rPr>
            </w:pPr>
            <w:r w:rsidRPr="00C738D2">
              <w:rPr>
                <w:rFonts w:ascii="Arial" w:hAnsi="Arial" w:cs="Arial"/>
                <w:szCs w:val="24"/>
              </w:rPr>
              <w:t xml:space="preserve">If a DDE is </w:t>
            </w:r>
            <w:r w:rsidRPr="00C738D2">
              <w:rPr>
                <w:rFonts w:ascii="Arial" w:hAnsi="Arial" w:cs="Arial"/>
                <w:b/>
                <w:szCs w:val="24"/>
              </w:rPr>
              <w:t>not</w:t>
            </w:r>
            <w:r w:rsidRPr="00C738D2">
              <w:rPr>
                <w:rFonts w:ascii="Arial" w:hAnsi="Arial" w:cs="Arial"/>
                <w:szCs w:val="24"/>
              </w:rPr>
              <w:t xml:space="preserve"> capable of controlling demand in accordance with its Offer Data, the DDE </w:t>
            </w:r>
            <w:r w:rsidR="007A7F78" w:rsidRPr="00C738D2">
              <w:rPr>
                <w:rFonts w:ascii="Arial" w:hAnsi="Arial" w:cs="Arial"/>
                <w:szCs w:val="24"/>
              </w:rPr>
              <w:t>shall</w:t>
            </w:r>
            <w:r w:rsidRPr="00C738D2">
              <w:rPr>
                <w:rFonts w:ascii="Arial" w:hAnsi="Arial" w:cs="Arial"/>
                <w:szCs w:val="24"/>
              </w:rPr>
              <w:t xml:space="preserve"> notify the ISO System Operators as soon as practicable.  </w:t>
            </w:r>
            <w:r w:rsidR="007A7F78" w:rsidRPr="00C738D2">
              <w:rPr>
                <w:rFonts w:ascii="Arial" w:hAnsi="Arial" w:cs="Arial"/>
                <w:szCs w:val="24"/>
              </w:rPr>
              <w:t>The DDE shall use its best e</w:t>
            </w:r>
            <w:r w:rsidRPr="00C738D2">
              <w:rPr>
                <w:rFonts w:ascii="Arial" w:hAnsi="Arial" w:cs="Arial"/>
                <w:szCs w:val="24"/>
              </w:rPr>
              <w:t>fforts to forecast DRR capabilities based on daily local conditions and submit those parameters appropriately.</w:t>
            </w:r>
          </w:p>
        </w:tc>
      </w:tr>
      <w:tr w:rsidR="009E3A57" w:rsidRPr="00C738D2" w14:paraId="0B91FFBC" w14:textId="77777777" w:rsidTr="00D80276">
        <w:trPr>
          <w:jc w:val="center"/>
        </w:trPr>
        <w:tc>
          <w:tcPr>
            <w:tcW w:w="236" w:type="dxa"/>
          </w:tcPr>
          <w:p w14:paraId="491CE9FA" w14:textId="77777777" w:rsidR="009E3A57" w:rsidRPr="00C738D2" w:rsidRDefault="009E3A57" w:rsidP="005E778A">
            <w:pPr>
              <w:spacing w:before="100" w:after="100"/>
              <w:rPr>
                <w:rFonts w:ascii="Arial" w:hAnsi="Arial" w:cs="Arial"/>
                <w:szCs w:val="24"/>
              </w:rPr>
            </w:pPr>
          </w:p>
        </w:tc>
        <w:tc>
          <w:tcPr>
            <w:tcW w:w="9541" w:type="dxa"/>
          </w:tcPr>
          <w:p w14:paraId="7548F954" w14:textId="77777777" w:rsidR="009E3A57" w:rsidRPr="00C738D2" w:rsidRDefault="009E3A57" w:rsidP="005E4CEA">
            <w:pPr>
              <w:numPr>
                <w:ilvl w:val="0"/>
                <w:numId w:val="334"/>
              </w:numPr>
              <w:tabs>
                <w:tab w:val="left" w:pos="1389"/>
              </w:tabs>
              <w:spacing w:before="100" w:after="100"/>
              <w:ind w:left="1395"/>
              <w:rPr>
                <w:rFonts w:ascii="Arial" w:hAnsi="Arial" w:cs="Arial"/>
                <w:szCs w:val="24"/>
              </w:rPr>
            </w:pPr>
            <w:r w:rsidRPr="00C738D2">
              <w:rPr>
                <w:rFonts w:ascii="Arial" w:hAnsi="Arial" w:cs="Arial"/>
                <w:szCs w:val="24"/>
              </w:rPr>
              <w:t>Normal Dispatch Instructions</w:t>
            </w:r>
          </w:p>
        </w:tc>
      </w:tr>
      <w:tr w:rsidR="009E3A57" w:rsidRPr="00C738D2" w14:paraId="506B7FA4" w14:textId="77777777" w:rsidTr="00D80276">
        <w:trPr>
          <w:jc w:val="center"/>
        </w:trPr>
        <w:tc>
          <w:tcPr>
            <w:tcW w:w="236" w:type="dxa"/>
          </w:tcPr>
          <w:p w14:paraId="7B0C7848" w14:textId="77777777" w:rsidR="009E3A57" w:rsidRPr="00C738D2" w:rsidRDefault="009E3A57" w:rsidP="005E778A">
            <w:pPr>
              <w:spacing w:before="100" w:after="100"/>
              <w:rPr>
                <w:rFonts w:ascii="Arial" w:hAnsi="Arial" w:cs="Arial"/>
                <w:szCs w:val="24"/>
              </w:rPr>
            </w:pPr>
          </w:p>
        </w:tc>
        <w:tc>
          <w:tcPr>
            <w:tcW w:w="9541" w:type="dxa"/>
          </w:tcPr>
          <w:p w14:paraId="286F49B5" w14:textId="55307C59" w:rsidR="009E3A57" w:rsidRPr="00C738D2" w:rsidRDefault="009E3A57" w:rsidP="00CB0972">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 xml:space="preserve">Normal Dispatch Instructions </w:t>
            </w:r>
            <w:r w:rsidR="00CB0972" w:rsidRPr="00C738D2">
              <w:rPr>
                <w:rFonts w:ascii="Arial" w:hAnsi="Arial" w:cs="Arial"/>
                <w:szCs w:val="24"/>
              </w:rPr>
              <w:t>shall be</w:t>
            </w:r>
            <w:r w:rsidRPr="00C738D2">
              <w:rPr>
                <w:rFonts w:ascii="Arial" w:hAnsi="Arial" w:cs="Arial"/>
                <w:szCs w:val="24"/>
              </w:rPr>
              <w:t xml:space="preserve"> transmitted electronically to each DDE every five minutes or less, depending on system conditions.</w:t>
            </w:r>
          </w:p>
        </w:tc>
      </w:tr>
      <w:tr w:rsidR="009E3A57" w:rsidRPr="00C738D2" w14:paraId="08A1D769" w14:textId="77777777" w:rsidTr="00D80276">
        <w:trPr>
          <w:jc w:val="center"/>
        </w:trPr>
        <w:tc>
          <w:tcPr>
            <w:tcW w:w="236" w:type="dxa"/>
          </w:tcPr>
          <w:p w14:paraId="470C9D14" w14:textId="77777777" w:rsidR="009E3A57" w:rsidRPr="00C738D2" w:rsidRDefault="009E3A57" w:rsidP="005E778A">
            <w:pPr>
              <w:spacing w:before="100" w:after="100"/>
              <w:rPr>
                <w:rFonts w:ascii="Arial" w:hAnsi="Arial" w:cs="Arial"/>
                <w:szCs w:val="24"/>
              </w:rPr>
            </w:pPr>
          </w:p>
        </w:tc>
        <w:tc>
          <w:tcPr>
            <w:tcW w:w="9541" w:type="dxa"/>
          </w:tcPr>
          <w:p w14:paraId="49F2F4B0" w14:textId="068CB6EB" w:rsidR="009E3A57" w:rsidRPr="00C738D2" w:rsidRDefault="00CB0972" w:rsidP="00E7121D">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Manual acknowledgement of a n</w:t>
            </w:r>
            <w:r w:rsidR="009E3A57" w:rsidRPr="00C738D2">
              <w:rPr>
                <w:rFonts w:ascii="Arial" w:hAnsi="Arial" w:cs="Arial"/>
                <w:szCs w:val="24"/>
              </w:rPr>
              <w:t xml:space="preserve">ormal dispatch is </w:t>
            </w:r>
            <w:r w:rsidR="009E3A57" w:rsidRPr="00C738D2">
              <w:rPr>
                <w:rFonts w:ascii="Arial" w:hAnsi="Arial" w:cs="Arial"/>
                <w:b/>
                <w:szCs w:val="24"/>
              </w:rPr>
              <w:t>not</w:t>
            </w:r>
            <w:r w:rsidR="009E3A57" w:rsidRPr="00C738D2">
              <w:rPr>
                <w:rFonts w:ascii="Arial" w:hAnsi="Arial" w:cs="Arial"/>
                <w:szCs w:val="24"/>
              </w:rPr>
              <w:t xml:space="preserve"> required; however</w:t>
            </w:r>
            <w:r w:rsidR="008343BF" w:rsidRPr="00C738D2">
              <w:rPr>
                <w:rFonts w:ascii="Arial" w:hAnsi="Arial" w:cs="Arial"/>
                <w:szCs w:val="24"/>
              </w:rPr>
              <w:t>, t</w:t>
            </w:r>
            <w:r w:rsidRPr="00C738D2">
              <w:rPr>
                <w:rFonts w:ascii="Arial" w:hAnsi="Arial" w:cs="Arial"/>
                <w:szCs w:val="24"/>
              </w:rPr>
              <w:t>he DDE shall comply</w:t>
            </w:r>
            <w:r w:rsidR="009E3A57" w:rsidRPr="00C738D2">
              <w:rPr>
                <w:rFonts w:ascii="Arial" w:hAnsi="Arial" w:cs="Arial"/>
                <w:szCs w:val="24"/>
              </w:rPr>
              <w:t xml:space="preserve"> with the D</w:t>
            </w:r>
            <w:r w:rsidRPr="00C738D2">
              <w:rPr>
                <w:rFonts w:ascii="Arial" w:hAnsi="Arial" w:cs="Arial"/>
                <w:szCs w:val="24"/>
              </w:rPr>
              <w:t xml:space="preserve">ispatch Instruction </w:t>
            </w:r>
            <w:r w:rsidR="009E3A57" w:rsidRPr="00C738D2">
              <w:rPr>
                <w:rFonts w:ascii="Arial" w:hAnsi="Arial" w:cs="Arial"/>
                <w:szCs w:val="24"/>
              </w:rPr>
              <w:t>in accordance with Offer Data without delay.</w:t>
            </w:r>
          </w:p>
        </w:tc>
      </w:tr>
      <w:tr w:rsidR="009E3A57" w:rsidRPr="00C738D2" w14:paraId="7D486740" w14:textId="77777777" w:rsidTr="00D80276">
        <w:trPr>
          <w:jc w:val="center"/>
        </w:trPr>
        <w:tc>
          <w:tcPr>
            <w:tcW w:w="236" w:type="dxa"/>
          </w:tcPr>
          <w:p w14:paraId="43D197F5" w14:textId="77777777" w:rsidR="009E3A57" w:rsidRPr="00C738D2" w:rsidRDefault="009E3A57" w:rsidP="005E778A">
            <w:pPr>
              <w:spacing w:before="100" w:after="100"/>
              <w:rPr>
                <w:rFonts w:ascii="Arial" w:hAnsi="Arial" w:cs="Arial"/>
                <w:szCs w:val="24"/>
              </w:rPr>
            </w:pPr>
          </w:p>
        </w:tc>
        <w:tc>
          <w:tcPr>
            <w:tcW w:w="9541" w:type="dxa"/>
          </w:tcPr>
          <w:p w14:paraId="5ABF706A" w14:textId="36E93A8A" w:rsidR="009E3A57" w:rsidRPr="00C738D2" w:rsidRDefault="009E3A57" w:rsidP="00753967">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 xml:space="preserve">Fast Start DRRs </w:t>
            </w:r>
            <w:r w:rsidR="00CB0972" w:rsidRPr="00C738D2">
              <w:rPr>
                <w:rFonts w:ascii="Arial" w:hAnsi="Arial" w:cs="Arial"/>
                <w:szCs w:val="24"/>
              </w:rPr>
              <w:t>shall</w:t>
            </w:r>
            <w:r w:rsidRPr="00C738D2">
              <w:rPr>
                <w:rFonts w:ascii="Arial" w:hAnsi="Arial" w:cs="Arial"/>
                <w:szCs w:val="24"/>
              </w:rPr>
              <w:t xml:space="preserve"> receive </w:t>
            </w:r>
            <w:r w:rsidR="00CB0972" w:rsidRPr="00C738D2">
              <w:rPr>
                <w:rFonts w:ascii="Arial" w:hAnsi="Arial" w:cs="Arial"/>
                <w:szCs w:val="24"/>
              </w:rPr>
              <w:t>start-up and shutd</w:t>
            </w:r>
            <w:r w:rsidRPr="00C738D2">
              <w:rPr>
                <w:rFonts w:ascii="Arial" w:hAnsi="Arial" w:cs="Arial"/>
                <w:szCs w:val="24"/>
              </w:rPr>
              <w:t xml:space="preserve">own messages </w:t>
            </w:r>
            <w:r w:rsidR="00CB0972" w:rsidRPr="00C738D2">
              <w:rPr>
                <w:rFonts w:ascii="Arial" w:hAnsi="Arial" w:cs="Arial"/>
                <w:szCs w:val="24"/>
              </w:rPr>
              <w:t>that</w:t>
            </w:r>
            <w:r w:rsidRPr="00C738D2">
              <w:rPr>
                <w:rFonts w:ascii="Arial" w:hAnsi="Arial" w:cs="Arial"/>
                <w:szCs w:val="24"/>
              </w:rPr>
              <w:t xml:space="preserve"> the DDE</w:t>
            </w:r>
            <w:r w:rsidR="00CB0972" w:rsidRPr="00C738D2">
              <w:rPr>
                <w:rFonts w:ascii="Arial" w:hAnsi="Arial" w:cs="Arial"/>
                <w:szCs w:val="24"/>
              </w:rPr>
              <w:t xml:space="preserve"> shall acknowledge</w:t>
            </w:r>
            <w:r w:rsidRPr="00C738D2">
              <w:rPr>
                <w:rFonts w:ascii="Arial" w:hAnsi="Arial" w:cs="Arial"/>
                <w:szCs w:val="24"/>
              </w:rPr>
              <w:t xml:space="preserve"> within sixty (60) seconds.  This acknowledgement requires physical action by </w:t>
            </w:r>
            <w:r w:rsidR="00CB0972" w:rsidRPr="00C738D2">
              <w:rPr>
                <w:rFonts w:ascii="Arial" w:hAnsi="Arial" w:cs="Arial"/>
                <w:szCs w:val="24"/>
              </w:rPr>
              <w:t>DDE staff</w:t>
            </w:r>
            <w:r w:rsidRPr="00C738D2">
              <w:rPr>
                <w:rFonts w:ascii="Arial" w:hAnsi="Arial" w:cs="Arial"/>
                <w:szCs w:val="24"/>
              </w:rPr>
              <w:t xml:space="preserve">.  </w:t>
            </w:r>
            <w:r w:rsidR="00CB0972" w:rsidRPr="00C738D2">
              <w:rPr>
                <w:rFonts w:ascii="Arial" w:hAnsi="Arial" w:cs="Arial"/>
                <w:szCs w:val="24"/>
              </w:rPr>
              <w:t>ISO may waive this requirement on a case-by-case basis.  The DDE a</w:t>
            </w:r>
            <w:r w:rsidRPr="00C738D2">
              <w:rPr>
                <w:rFonts w:ascii="Arial" w:hAnsi="Arial" w:cs="Arial"/>
                <w:szCs w:val="24"/>
              </w:rPr>
              <w:t xml:space="preserve">cknowledgement of a </w:t>
            </w:r>
            <w:r w:rsidR="00E55331" w:rsidRPr="00C738D2">
              <w:rPr>
                <w:rFonts w:ascii="Arial" w:hAnsi="Arial" w:cs="Arial"/>
                <w:szCs w:val="24"/>
              </w:rPr>
              <w:t>s</w:t>
            </w:r>
            <w:r w:rsidR="00CB0972" w:rsidRPr="00C738D2">
              <w:rPr>
                <w:rFonts w:ascii="Arial" w:hAnsi="Arial" w:cs="Arial"/>
                <w:szCs w:val="24"/>
              </w:rPr>
              <w:t>tart-</w:t>
            </w:r>
            <w:r w:rsidR="00E55331" w:rsidRPr="00C738D2">
              <w:rPr>
                <w:rFonts w:ascii="Arial" w:hAnsi="Arial" w:cs="Arial"/>
                <w:szCs w:val="24"/>
              </w:rPr>
              <w:t>u</w:t>
            </w:r>
            <w:r w:rsidR="00CB0972" w:rsidRPr="00C738D2">
              <w:rPr>
                <w:rFonts w:ascii="Arial" w:hAnsi="Arial" w:cs="Arial"/>
                <w:szCs w:val="24"/>
              </w:rPr>
              <w:t xml:space="preserve">p or </w:t>
            </w:r>
            <w:r w:rsidR="00E55331" w:rsidRPr="00C738D2">
              <w:rPr>
                <w:rFonts w:ascii="Arial" w:hAnsi="Arial" w:cs="Arial"/>
                <w:szCs w:val="24"/>
              </w:rPr>
              <w:t>s</w:t>
            </w:r>
            <w:r w:rsidR="00CB0972"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 xml:space="preserve">own </w:t>
            </w:r>
            <w:r w:rsidR="00CB0972" w:rsidRPr="00C738D2">
              <w:rPr>
                <w:rFonts w:ascii="Arial" w:hAnsi="Arial" w:cs="Arial"/>
                <w:szCs w:val="24"/>
              </w:rPr>
              <w:t>message</w:t>
            </w:r>
            <w:r w:rsidRPr="00C738D2">
              <w:rPr>
                <w:rFonts w:ascii="Arial" w:hAnsi="Arial" w:cs="Arial"/>
                <w:szCs w:val="24"/>
              </w:rPr>
              <w:t xml:space="preserve"> </w:t>
            </w:r>
            <w:r w:rsidR="00CB0972" w:rsidRPr="00C738D2">
              <w:rPr>
                <w:rFonts w:ascii="Arial" w:hAnsi="Arial" w:cs="Arial"/>
                <w:szCs w:val="24"/>
              </w:rPr>
              <w:t xml:space="preserve">shall </w:t>
            </w:r>
            <w:r w:rsidRPr="00C738D2">
              <w:rPr>
                <w:rFonts w:ascii="Arial" w:hAnsi="Arial" w:cs="Arial"/>
                <w:szCs w:val="24"/>
              </w:rPr>
              <w:t xml:space="preserve">indicate the </w:t>
            </w:r>
            <w:r w:rsidR="00CB0972" w:rsidRPr="00C738D2">
              <w:rPr>
                <w:rFonts w:ascii="Arial" w:hAnsi="Arial" w:cs="Arial"/>
                <w:szCs w:val="24"/>
              </w:rPr>
              <w:t>DDE’s</w:t>
            </w:r>
            <w:r w:rsidRPr="00C738D2">
              <w:rPr>
                <w:rFonts w:ascii="Arial" w:hAnsi="Arial" w:cs="Arial"/>
                <w:szCs w:val="24"/>
              </w:rPr>
              <w:t xml:space="preserve"> intent to immediately comply with the Dispatch Instruction.</w:t>
            </w:r>
          </w:p>
        </w:tc>
      </w:tr>
      <w:tr w:rsidR="009E3A57" w:rsidRPr="00C738D2" w14:paraId="7652938C" w14:textId="77777777" w:rsidTr="00D80276">
        <w:trPr>
          <w:jc w:val="center"/>
        </w:trPr>
        <w:tc>
          <w:tcPr>
            <w:tcW w:w="236" w:type="dxa"/>
          </w:tcPr>
          <w:p w14:paraId="5DADECCC" w14:textId="77777777" w:rsidR="009E3A57" w:rsidRPr="00C738D2" w:rsidRDefault="009E3A57" w:rsidP="005E778A">
            <w:pPr>
              <w:spacing w:before="100" w:after="100"/>
              <w:rPr>
                <w:rFonts w:ascii="Arial" w:hAnsi="Arial" w:cs="Arial"/>
                <w:szCs w:val="24"/>
              </w:rPr>
            </w:pPr>
          </w:p>
        </w:tc>
        <w:tc>
          <w:tcPr>
            <w:tcW w:w="9541" w:type="dxa"/>
          </w:tcPr>
          <w:p w14:paraId="7462332F" w14:textId="6994B990" w:rsidR="009E3A57" w:rsidRPr="00C738D2" w:rsidRDefault="009E3A57" w:rsidP="009E3A57">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Fast Start DRR</w:t>
            </w:r>
            <w:r w:rsidR="001B67C2" w:rsidRPr="00C738D2">
              <w:rPr>
                <w:rFonts w:ascii="Arial" w:hAnsi="Arial" w:cs="Arial"/>
                <w:szCs w:val="24"/>
              </w:rPr>
              <w:t>s</w:t>
            </w:r>
            <w:r w:rsidRPr="00C738D2">
              <w:rPr>
                <w:rFonts w:ascii="Arial" w:hAnsi="Arial" w:cs="Arial"/>
                <w:szCs w:val="24"/>
              </w:rPr>
              <w:t xml:space="preserve"> shall </w:t>
            </w:r>
            <w:r w:rsidRPr="00C738D2">
              <w:rPr>
                <w:rFonts w:ascii="Arial" w:hAnsi="Arial" w:cs="Arial"/>
                <w:b/>
                <w:szCs w:val="24"/>
              </w:rPr>
              <w:t>not</w:t>
            </w:r>
            <w:r w:rsidRPr="00C738D2">
              <w:rPr>
                <w:rFonts w:ascii="Arial" w:hAnsi="Arial" w:cs="Arial"/>
                <w:szCs w:val="24"/>
              </w:rPr>
              <w:t xml:space="preserve"> re</w:t>
            </w:r>
            <w:r w:rsidR="00CB0972" w:rsidRPr="00C738D2">
              <w:rPr>
                <w:rFonts w:ascii="Arial" w:hAnsi="Arial" w:cs="Arial"/>
                <w:szCs w:val="24"/>
              </w:rPr>
              <w:t xml:space="preserve">store load without receiving a </w:t>
            </w:r>
            <w:r w:rsidR="00E55331" w:rsidRPr="00C738D2">
              <w:rPr>
                <w:rFonts w:ascii="Arial" w:hAnsi="Arial" w:cs="Arial"/>
                <w:szCs w:val="24"/>
              </w:rPr>
              <w:t>s</w:t>
            </w:r>
            <w:r w:rsidR="001B67C2"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w:t>
            </w:r>
          </w:p>
        </w:tc>
      </w:tr>
      <w:tr w:rsidR="009E3A57" w:rsidRPr="00C738D2" w14:paraId="44AAC24E" w14:textId="77777777" w:rsidTr="00D80276">
        <w:trPr>
          <w:jc w:val="center"/>
        </w:trPr>
        <w:tc>
          <w:tcPr>
            <w:tcW w:w="236" w:type="dxa"/>
          </w:tcPr>
          <w:p w14:paraId="58F35D44" w14:textId="77777777" w:rsidR="009E3A57" w:rsidRPr="00C738D2" w:rsidRDefault="009E3A57" w:rsidP="005E778A">
            <w:pPr>
              <w:spacing w:before="100" w:after="100"/>
              <w:rPr>
                <w:rFonts w:ascii="Arial" w:hAnsi="Arial" w:cs="Arial"/>
                <w:szCs w:val="24"/>
              </w:rPr>
            </w:pPr>
          </w:p>
        </w:tc>
        <w:tc>
          <w:tcPr>
            <w:tcW w:w="9541" w:type="dxa"/>
          </w:tcPr>
          <w:p w14:paraId="0B4DD9D7" w14:textId="3542EAC6" w:rsidR="009E3A57" w:rsidRPr="00C738D2" w:rsidRDefault="009E3A57" w:rsidP="009E3A57">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 xml:space="preserve">Under normal Dispatch Instructions, voice communications to </w:t>
            </w:r>
            <w:r w:rsidR="00A779C3" w:rsidRPr="00C738D2">
              <w:rPr>
                <w:rFonts w:ascii="Arial" w:hAnsi="Arial" w:cs="Arial"/>
                <w:szCs w:val="24"/>
              </w:rPr>
              <w:t xml:space="preserve">the </w:t>
            </w:r>
            <w:r w:rsidRPr="00C738D2">
              <w:rPr>
                <w:rFonts w:ascii="Arial" w:hAnsi="Arial" w:cs="Arial"/>
                <w:szCs w:val="24"/>
              </w:rPr>
              <w:t>ISO Control Room related to the Dispatch Instructions should be limited to only those pertaining to clarifying the Dispatch Instructions.</w:t>
            </w:r>
          </w:p>
        </w:tc>
      </w:tr>
      <w:tr w:rsidR="009E3A57" w:rsidRPr="00C738D2" w14:paraId="16A19B2D" w14:textId="77777777" w:rsidTr="00D80276">
        <w:trPr>
          <w:jc w:val="center"/>
        </w:trPr>
        <w:tc>
          <w:tcPr>
            <w:tcW w:w="236" w:type="dxa"/>
          </w:tcPr>
          <w:p w14:paraId="65ED02D3" w14:textId="77777777" w:rsidR="009E3A57" w:rsidRPr="00C738D2" w:rsidRDefault="009E3A57" w:rsidP="005E778A">
            <w:pPr>
              <w:spacing w:before="100" w:after="100"/>
              <w:rPr>
                <w:rFonts w:ascii="Arial" w:hAnsi="Arial" w:cs="Arial"/>
                <w:szCs w:val="24"/>
              </w:rPr>
            </w:pPr>
          </w:p>
        </w:tc>
        <w:tc>
          <w:tcPr>
            <w:tcW w:w="9541" w:type="dxa"/>
          </w:tcPr>
          <w:p w14:paraId="50924659" w14:textId="77777777" w:rsidR="009E3A57" w:rsidRPr="00C738D2" w:rsidRDefault="009E3A57" w:rsidP="005E4CEA">
            <w:pPr>
              <w:numPr>
                <w:ilvl w:val="0"/>
                <w:numId w:val="334"/>
              </w:numPr>
              <w:tabs>
                <w:tab w:val="left" w:pos="1389"/>
              </w:tabs>
              <w:spacing w:before="100" w:after="100"/>
              <w:ind w:left="1395"/>
              <w:rPr>
                <w:rFonts w:ascii="Arial" w:hAnsi="Arial" w:cs="Arial"/>
                <w:szCs w:val="24"/>
              </w:rPr>
            </w:pPr>
            <w:r w:rsidRPr="00C738D2">
              <w:rPr>
                <w:rFonts w:ascii="Arial" w:hAnsi="Arial" w:cs="Arial"/>
                <w:szCs w:val="24"/>
              </w:rPr>
              <w:t>Emergency Dispatch Instructions</w:t>
            </w:r>
          </w:p>
        </w:tc>
      </w:tr>
      <w:tr w:rsidR="009E3A57" w:rsidRPr="00C738D2" w14:paraId="753F2A59" w14:textId="77777777" w:rsidTr="00D80276">
        <w:trPr>
          <w:jc w:val="center"/>
        </w:trPr>
        <w:tc>
          <w:tcPr>
            <w:tcW w:w="236" w:type="dxa"/>
          </w:tcPr>
          <w:p w14:paraId="50CAD4D4" w14:textId="77777777" w:rsidR="009E3A57" w:rsidRPr="00C738D2" w:rsidRDefault="009E3A57" w:rsidP="005E778A">
            <w:pPr>
              <w:spacing w:before="100" w:after="100"/>
              <w:rPr>
                <w:rFonts w:ascii="Arial" w:hAnsi="Arial" w:cs="Arial"/>
                <w:szCs w:val="24"/>
              </w:rPr>
            </w:pPr>
          </w:p>
        </w:tc>
        <w:tc>
          <w:tcPr>
            <w:tcW w:w="9541" w:type="dxa"/>
          </w:tcPr>
          <w:p w14:paraId="1053ADCC" w14:textId="37086461" w:rsidR="009E3A57" w:rsidRPr="00C738D2" w:rsidRDefault="001B67C2" w:rsidP="0075396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ISO System Operators shall issue e</w:t>
            </w:r>
            <w:r w:rsidR="009E3A57" w:rsidRPr="00C738D2">
              <w:rPr>
                <w:rFonts w:ascii="Arial" w:hAnsi="Arial" w:cs="Arial"/>
                <w:szCs w:val="24"/>
              </w:rPr>
              <w:t>mergency messages when an emergency issue requires an immediate response by DRRs outside of the normal dispatch protocol.</w:t>
            </w:r>
          </w:p>
        </w:tc>
      </w:tr>
      <w:tr w:rsidR="009E3A57" w:rsidRPr="00C738D2" w14:paraId="33C0143C" w14:textId="77777777" w:rsidTr="00D80276">
        <w:trPr>
          <w:jc w:val="center"/>
        </w:trPr>
        <w:tc>
          <w:tcPr>
            <w:tcW w:w="236" w:type="dxa"/>
          </w:tcPr>
          <w:p w14:paraId="13487DDD" w14:textId="77777777" w:rsidR="009E3A57" w:rsidRPr="00C738D2" w:rsidRDefault="009E3A57" w:rsidP="005E778A">
            <w:pPr>
              <w:spacing w:before="100" w:after="100"/>
              <w:rPr>
                <w:rFonts w:ascii="Arial" w:hAnsi="Arial" w:cs="Arial"/>
                <w:szCs w:val="24"/>
              </w:rPr>
            </w:pPr>
          </w:p>
        </w:tc>
        <w:tc>
          <w:tcPr>
            <w:tcW w:w="9541" w:type="dxa"/>
          </w:tcPr>
          <w:p w14:paraId="5F113F8E" w14:textId="7E461308" w:rsidR="009E3A57" w:rsidRPr="00C738D2" w:rsidRDefault="009E3A57" w:rsidP="001B67C2">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 xml:space="preserve">Emergency Dispatch Instructions </w:t>
            </w:r>
            <w:r w:rsidR="001B67C2" w:rsidRPr="00C738D2">
              <w:rPr>
                <w:rFonts w:ascii="Arial" w:hAnsi="Arial" w:cs="Arial"/>
                <w:szCs w:val="24"/>
              </w:rPr>
              <w:t xml:space="preserve">shall be </w:t>
            </w:r>
            <w:r w:rsidRPr="00C738D2">
              <w:rPr>
                <w:rFonts w:ascii="Arial" w:hAnsi="Arial" w:cs="Arial"/>
                <w:szCs w:val="24"/>
              </w:rPr>
              <w:t>transmitted electronically to each DDE every five minutes or less, depending on system conditions.</w:t>
            </w:r>
          </w:p>
        </w:tc>
      </w:tr>
      <w:tr w:rsidR="009E3A57" w:rsidRPr="00C738D2" w14:paraId="561F9483" w14:textId="77777777" w:rsidTr="00D80276">
        <w:trPr>
          <w:jc w:val="center"/>
        </w:trPr>
        <w:tc>
          <w:tcPr>
            <w:tcW w:w="236" w:type="dxa"/>
          </w:tcPr>
          <w:p w14:paraId="6AD51FFB" w14:textId="77777777" w:rsidR="009E3A57" w:rsidRPr="00C738D2" w:rsidRDefault="009E3A57" w:rsidP="005E778A">
            <w:pPr>
              <w:spacing w:before="100" w:after="100"/>
              <w:rPr>
                <w:rFonts w:ascii="Arial" w:hAnsi="Arial" w:cs="Arial"/>
                <w:szCs w:val="24"/>
              </w:rPr>
            </w:pPr>
          </w:p>
        </w:tc>
        <w:tc>
          <w:tcPr>
            <w:tcW w:w="9541" w:type="dxa"/>
          </w:tcPr>
          <w:p w14:paraId="0D38C664" w14:textId="370AAC15" w:rsidR="009E3A57" w:rsidRPr="00C738D2" w:rsidRDefault="001B67C2" w:rsidP="0075396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The DDE shall acknowledge an e</w:t>
            </w:r>
            <w:r w:rsidR="009E3A57" w:rsidRPr="00C738D2">
              <w:rPr>
                <w:rFonts w:ascii="Arial" w:hAnsi="Arial" w:cs="Arial"/>
                <w:szCs w:val="24"/>
              </w:rPr>
              <w:t xml:space="preserve">mergency message within sixty (60) seconds of the receipt of the message.  This acknowledgement requires physical action by </w:t>
            </w:r>
            <w:r w:rsidRPr="00C738D2">
              <w:rPr>
                <w:rFonts w:ascii="Arial" w:hAnsi="Arial" w:cs="Arial"/>
                <w:szCs w:val="24"/>
              </w:rPr>
              <w:t>DDE staff</w:t>
            </w:r>
            <w:r w:rsidR="009E3A57" w:rsidRPr="00C738D2">
              <w:rPr>
                <w:rFonts w:ascii="Arial" w:hAnsi="Arial" w:cs="Arial"/>
                <w:szCs w:val="24"/>
              </w:rPr>
              <w:t xml:space="preserve">.  </w:t>
            </w:r>
            <w:r w:rsidRPr="00C738D2">
              <w:rPr>
                <w:rFonts w:ascii="Arial" w:hAnsi="Arial" w:cs="Arial"/>
                <w:szCs w:val="24"/>
              </w:rPr>
              <w:t>ISO may waive this requirement on a case-by-</w:t>
            </w:r>
            <w:r w:rsidR="009E3A57" w:rsidRPr="00C738D2">
              <w:rPr>
                <w:rFonts w:ascii="Arial" w:hAnsi="Arial" w:cs="Arial"/>
                <w:szCs w:val="24"/>
              </w:rPr>
              <w:t xml:space="preserve">case basis. </w:t>
            </w:r>
            <w:r w:rsidRPr="00C738D2">
              <w:rPr>
                <w:rFonts w:ascii="Arial" w:hAnsi="Arial" w:cs="Arial"/>
                <w:szCs w:val="24"/>
              </w:rPr>
              <w:t xml:space="preserve"> Acknowledgement of the e</w:t>
            </w:r>
            <w:r w:rsidR="009E3A57" w:rsidRPr="00C738D2">
              <w:rPr>
                <w:rFonts w:ascii="Arial" w:hAnsi="Arial" w:cs="Arial"/>
                <w:szCs w:val="24"/>
              </w:rPr>
              <w:t>mergency message shall indicate the DDE</w:t>
            </w:r>
            <w:r w:rsidRPr="00C738D2">
              <w:rPr>
                <w:rFonts w:ascii="Arial" w:hAnsi="Arial" w:cs="Arial"/>
                <w:szCs w:val="24"/>
              </w:rPr>
              <w:t>’s</w:t>
            </w:r>
            <w:r w:rsidR="009E3A57" w:rsidRPr="00C738D2">
              <w:rPr>
                <w:rFonts w:ascii="Arial" w:hAnsi="Arial" w:cs="Arial"/>
                <w:szCs w:val="24"/>
              </w:rPr>
              <w:t xml:space="preserve"> intent to immediately comply with the Dispatch Instruction.</w:t>
            </w:r>
          </w:p>
        </w:tc>
      </w:tr>
      <w:tr w:rsidR="009E3A57" w:rsidRPr="00C738D2" w14:paraId="57E7677B" w14:textId="77777777" w:rsidTr="00D80276">
        <w:trPr>
          <w:jc w:val="center"/>
        </w:trPr>
        <w:tc>
          <w:tcPr>
            <w:tcW w:w="236" w:type="dxa"/>
          </w:tcPr>
          <w:p w14:paraId="1491498C" w14:textId="77777777" w:rsidR="009E3A57" w:rsidRPr="00C738D2" w:rsidRDefault="009E3A57" w:rsidP="005E778A">
            <w:pPr>
              <w:spacing w:before="100" w:after="100"/>
              <w:rPr>
                <w:rFonts w:ascii="Arial" w:hAnsi="Arial" w:cs="Arial"/>
                <w:szCs w:val="24"/>
              </w:rPr>
            </w:pPr>
          </w:p>
        </w:tc>
        <w:tc>
          <w:tcPr>
            <w:tcW w:w="9541" w:type="dxa"/>
          </w:tcPr>
          <w:p w14:paraId="24BF3F2D" w14:textId="52CF6FD2" w:rsidR="009E3A57" w:rsidRPr="00C738D2" w:rsidRDefault="001B67C2" w:rsidP="00E7121D">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The DDE shall</w:t>
            </w:r>
            <w:r w:rsidR="00F443D8" w:rsidRPr="00C738D2">
              <w:rPr>
                <w:rFonts w:ascii="Arial" w:hAnsi="Arial" w:cs="Arial"/>
                <w:szCs w:val="24"/>
              </w:rPr>
              <w:t xml:space="preserve"> respond to</w:t>
            </w:r>
            <w:r w:rsidRPr="00C738D2">
              <w:rPr>
                <w:rFonts w:ascii="Arial" w:hAnsi="Arial" w:cs="Arial"/>
                <w:szCs w:val="24"/>
              </w:rPr>
              <w:t xml:space="preserve"> an </w:t>
            </w:r>
            <w:r w:rsidR="009E3A57" w:rsidRPr="00C738D2">
              <w:rPr>
                <w:rFonts w:ascii="Arial" w:hAnsi="Arial" w:cs="Arial"/>
                <w:szCs w:val="24"/>
              </w:rPr>
              <w:t>Emergency Dispat</w:t>
            </w:r>
            <w:r w:rsidRPr="00C738D2">
              <w:rPr>
                <w:rFonts w:ascii="Arial" w:hAnsi="Arial" w:cs="Arial"/>
                <w:szCs w:val="24"/>
              </w:rPr>
              <w:t>ch Instruction</w:t>
            </w:r>
            <w:r w:rsidR="009E3A57" w:rsidRPr="00C738D2">
              <w:rPr>
                <w:rFonts w:ascii="Arial" w:hAnsi="Arial" w:cs="Arial"/>
                <w:szCs w:val="24"/>
              </w:rPr>
              <w:t xml:space="preserve"> in accordance with Offer Data without delay.</w:t>
            </w:r>
          </w:p>
        </w:tc>
      </w:tr>
      <w:tr w:rsidR="009E3A57" w:rsidRPr="00C738D2" w14:paraId="4B19BE36" w14:textId="77777777" w:rsidTr="00D80276">
        <w:trPr>
          <w:jc w:val="center"/>
        </w:trPr>
        <w:tc>
          <w:tcPr>
            <w:tcW w:w="236" w:type="dxa"/>
          </w:tcPr>
          <w:p w14:paraId="6379B41F" w14:textId="77777777" w:rsidR="009E3A57" w:rsidRPr="00C738D2" w:rsidRDefault="009E3A57" w:rsidP="005E778A">
            <w:pPr>
              <w:spacing w:before="100" w:after="100"/>
              <w:rPr>
                <w:rFonts w:ascii="Arial" w:hAnsi="Arial" w:cs="Arial"/>
                <w:szCs w:val="24"/>
              </w:rPr>
            </w:pPr>
          </w:p>
        </w:tc>
        <w:tc>
          <w:tcPr>
            <w:tcW w:w="9541" w:type="dxa"/>
          </w:tcPr>
          <w:p w14:paraId="4EFFEC51" w14:textId="2F7877A6" w:rsidR="009E3A57" w:rsidRPr="00C738D2" w:rsidRDefault="009E3A57" w:rsidP="0075396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 xml:space="preserve">In an emergency, Fast Start DRRs that are called on to interrupt load </w:t>
            </w:r>
            <w:r w:rsidR="001B67C2" w:rsidRPr="00C738D2">
              <w:rPr>
                <w:rFonts w:ascii="Arial" w:hAnsi="Arial" w:cs="Arial"/>
                <w:szCs w:val="24"/>
              </w:rPr>
              <w:t>shall receive an e</w:t>
            </w:r>
            <w:r w:rsidRPr="00C738D2">
              <w:rPr>
                <w:rFonts w:ascii="Arial" w:hAnsi="Arial" w:cs="Arial"/>
                <w:szCs w:val="24"/>
              </w:rPr>
              <w:t xml:space="preserve">mergency message and a DDP in lieu of a </w:t>
            </w:r>
            <w:r w:rsidR="00E55331" w:rsidRPr="00C738D2">
              <w:rPr>
                <w:rFonts w:ascii="Arial" w:hAnsi="Arial" w:cs="Arial"/>
                <w:szCs w:val="24"/>
              </w:rPr>
              <w:t>s</w:t>
            </w:r>
            <w:r w:rsidR="001B67C2" w:rsidRPr="00C738D2">
              <w:rPr>
                <w:rFonts w:ascii="Arial" w:hAnsi="Arial" w:cs="Arial"/>
                <w:szCs w:val="24"/>
              </w:rPr>
              <w:t>tart-</w:t>
            </w:r>
            <w:r w:rsidR="00E55331" w:rsidRPr="00C738D2">
              <w:rPr>
                <w:rFonts w:ascii="Arial" w:hAnsi="Arial" w:cs="Arial"/>
                <w:szCs w:val="24"/>
              </w:rPr>
              <w:t>u</w:t>
            </w:r>
            <w:r w:rsidRPr="00C738D2">
              <w:rPr>
                <w:rFonts w:ascii="Arial" w:hAnsi="Arial" w:cs="Arial"/>
                <w:szCs w:val="24"/>
              </w:rPr>
              <w:t xml:space="preserve">p message.  The DDP that accompanies the </w:t>
            </w:r>
            <w:r w:rsidR="001B67C2" w:rsidRPr="00C738D2">
              <w:rPr>
                <w:rFonts w:ascii="Arial" w:hAnsi="Arial" w:cs="Arial"/>
                <w:szCs w:val="24"/>
              </w:rPr>
              <w:t>emergency m</w:t>
            </w:r>
            <w:r w:rsidRPr="00C738D2">
              <w:rPr>
                <w:rFonts w:ascii="Arial" w:hAnsi="Arial" w:cs="Arial"/>
                <w:szCs w:val="24"/>
              </w:rPr>
              <w:t xml:space="preserve">essage dictates the desired response from the DRR.  The DDE </w:t>
            </w:r>
            <w:r w:rsidR="001B67C2" w:rsidRPr="00C738D2">
              <w:rPr>
                <w:rFonts w:ascii="Arial" w:hAnsi="Arial" w:cs="Arial"/>
                <w:szCs w:val="24"/>
              </w:rPr>
              <w:t>shall</w:t>
            </w:r>
            <w:r w:rsidRPr="00C738D2">
              <w:rPr>
                <w:rFonts w:ascii="Arial" w:hAnsi="Arial" w:cs="Arial"/>
                <w:szCs w:val="24"/>
              </w:rPr>
              <w:t xml:space="preserve"> take action to comply with the Dispatch Instr</w:t>
            </w:r>
            <w:r w:rsidR="001B67C2" w:rsidRPr="00C738D2">
              <w:rPr>
                <w:rFonts w:ascii="Arial" w:hAnsi="Arial" w:cs="Arial"/>
                <w:szCs w:val="24"/>
              </w:rPr>
              <w:t xml:space="preserve">uctions in accordance with the </w:t>
            </w:r>
            <w:r w:rsidR="00FB594E" w:rsidRPr="00C738D2">
              <w:rPr>
                <w:rFonts w:ascii="Arial" w:hAnsi="Arial" w:cs="Arial"/>
                <w:szCs w:val="24"/>
              </w:rPr>
              <w:t>DRR</w:t>
            </w:r>
            <w:r w:rsidR="001B67C2" w:rsidRPr="00C738D2">
              <w:rPr>
                <w:rFonts w:ascii="Arial" w:hAnsi="Arial" w:cs="Arial"/>
                <w:szCs w:val="24"/>
              </w:rPr>
              <w:t>’s</w:t>
            </w:r>
            <w:r w:rsidRPr="00C738D2">
              <w:rPr>
                <w:rFonts w:ascii="Arial" w:hAnsi="Arial" w:cs="Arial"/>
                <w:szCs w:val="24"/>
              </w:rPr>
              <w:t xml:space="preserve"> Offer Data.</w:t>
            </w:r>
          </w:p>
        </w:tc>
      </w:tr>
      <w:tr w:rsidR="009E3A57" w:rsidRPr="00C738D2" w14:paraId="2323A750" w14:textId="77777777" w:rsidTr="00D80276">
        <w:trPr>
          <w:jc w:val="center"/>
        </w:trPr>
        <w:tc>
          <w:tcPr>
            <w:tcW w:w="236" w:type="dxa"/>
          </w:tcPr>
          <w:p w14:paraId="35A2EED7" w14:textId="77777777" w:rsidR="009E3A57" w:rsidRPr="00C738D2" w:rsidRDefault="009E3A57" w:rsidP="005E778A">
            <w:pPr>
              <w:spacing w:before="100" w:after="100"/>
              <w:rPr>
                <w:rFonts w:ascii="Arial" w:hAnsi="Arial" w:cs="Arial"/>
                <w:szCs w:val="24"/>
              </w:rPr>
            </w:pPr>
          </w:p>
        </w:tc>
        <w:tc>
          <w:tcPr>
            <w:tcW w:w="9541" w:type="dxa"/>
          </w:tcPr>
          <w:p w14:paraId="46B1840C" w14:textId="0726CD68" w:rsidR="009E3A57" w:rsidRPr="00C738D2" w:rsidRDefault="009E3A57" w:rsidP="009E3A5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 xml:space="preserve">Fast Start DRR shall </w:t>
            </w:r>
            <w:r w:rsidRPr="00C738D2">
              <w:rPr>
                <w:rFonts w:ascii="Arial" w:hAnsi="Arial" w:cs="Arial"/>
                <w:b/>
                <w:szCs w:val="24"/>
              </w:rPr>
              <w:t>not</w:t>
            </w:r>
            <w:r w:rsidRPr="00C738D2">
              <w:rPr>
                <w:rFonts w:ascii="Arial" w:hAnsi="Arial" w:cs="Arial"/>
                <w:szCs w:val="24"/>
              </w:rPr>
              <w:t xml:space="preserve"> restore load without receiving a </w:t>
            </w:r>
            <w:r w:rsidR="00E55331" w:rsidRPr="00C738D2">
              <w:rPr>
                <w:rFonts w:ascii="Arial" w:hAnsi="Arial" w:cs="Arial"/>
                <w:szCs w:val="24"/>
              </w:rPr>
              <w:t>s</w:t>
            </w:r>
            <w:r w:rsidR="001B67C2" w:rsidRPr="00C738D2">
              <w:rPr>
                <w:rFonts w:ascii="Arial" w:hAnsi="Arial" w:cs="Arial"/>
                <w:szCs w:val="24"/>
              </w:rPr>
              <w:t>hut</w:t>
            </w:r>
            <w:r w:rsidR="008343BF" w:rsidRPr="00C738D2">
              <w:rPr>
                <w:rFonts w:ascii="Arial" w:hAnsi="Arial" w:cs="Arial"/>
                <w:szCs w:val="24"/>
              </w:rPr>
              <w:t>d</w:t>
            </w:r>
            <w:r w:rsidRPr="00C738D2">
              <w:rPr>
                <w:rFonts w:ascii="Arial" w:hAnsi="Arial" w:cs="Arial"/>
                <w:szCs w:val="24"/>
              </w:rPr>
              <w:t>own message.</w:t>
            </w:r>
          </w:p>
        </w:tc>
      </w:tr>
      <w:tr w:rsidR="009E3A57" w:rsidRPr="00C738D2" w14:paraId="138AEA15" w14:textId="77777777" w:rsidTr="00D80276">
        <w:trPr>
          <w:jc w:val="center"/>
        </w:trPr>
        <w:tc>
          <w:tcPr>
            <w:tcW w:w="236" w:type="dxa"/>
          </w:tcPr>
          <w:p w14:paraId="29D67192" w14:textId="77777777" w:rsidR="009E3A57" w:rsidRPr="00C738D2" w:rsidRDefault="009E3A57" w:rsidP="005E778A">
            <w:pPr>
              <w:spacing w:before="100" w:after="100"/>
              <w:rPr>
                <w:rFonts w:ascii="Arial" w:hAnsi="Arial" w:cs="Arial"/>
                <w:szCs w:val="24"/>
              </w:rPr>
            </w:pPr>
          </w:p>
        </w:tc>
        <w:tc>
          <w:tcPr>
            <w:tcW w:w="9541" w:type="dxa"/>
          </w:tcPr>
          <w:p w14:paraId="22CFA8C9" w14:textId="47B8EDE2" w:rsidR="009E3A57" w:rsidRPr="00C738D2" w:rsidRDefault="009E3A57" w:rsidP="009E3A5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While the</w:t>
            </w:r>
            <w:r w:rsidR="001B67C2" w:rsidRPr="00C738D2">
              <w:rPr>
                <w:rFonts w:ascii="Arial" w:hAnsi="Arial" w:cs="Arial"/>
                <w:szCs w:val="24"/>
              </w:rPr>
              <w:t xml:space="preserve"> e</w:t>
            </w:r>
            <w:r w:rsidRPr="00C738D2">
              <w:rPr>
                <w:rFonts w:ascii="Arial" w:hAnsi="Arial" w:cs="Arial"/>
                <w:szCs w:val="24"/>
              </w:rPr>
              <w:t>mergency message is active, voice communication to the ISO Control Room related to the Dispatch Instructions should be limited to only those pertaining to clarifying the Dispatch Instructions.</w:t>
            </w:r>
          </w:p>
        </w:tc>
      </w:tr>
      <w:tr w:rsidR="00A717BA" w:rsidRPr="00C738D2" w14:paraId="7CF36907" w14:textId="77777777" w:rsidTr="00D80276">
        <w:trPr>
          <w:jc w:val="center"/>
        </w:trPr>
        <w:tc>
          <w:tcPr>
            <w:tcW w:w="236" w:type="dxa"/>
          </w:tcPr>
          <w:p w14:paraId="09702B27" w14:textId="77777777" w:rsidR="00A717BA" w:rsidRPr="00DF2FEA" w:rsidRDefault="00A717BA" w:rsidP="005E778A">
            <w:pPr>
              <w:spacing w:before="100" w:after="100"/>
              <w:rPr>
                <w:rFonts w:ascii="Arial" w:hAnsi="Arial" w:cs="Arial"/>
                <w:b/>
                <w:szCs w:val="24"/>
              </w:rPr>
            </w:pPr>
          </w:p>
        </w:tc>
        <w:tc>
          <w:tcPr>
            <w:tcW w:w="9541" w:type="dxa"/>
          </w:tcPr>
          <w:p w14:paraId="2F341AC3" w14:textId="5504B6DA" w:rsidR="00A717BA" w:rsidRPr="00DF2FEA" w:rsidRDefault="00A717BA" w:rsidP="00DF2FEA">
            <w:pPr>
              <w:pStyle w:val="ListParagraph"/>
              <w:numPr>
                <w:ilvl w:val="1"/>
                <w:numId w:val="180"/>
              </w:numPr>
              <w:tabs>
                <w:tab w:val="clear" w:pos="720"/>
                <w:tab w:val="num" w:pos="1089"/>
                <w:tab w:val="left" w:pos="1389"/>
              </w:tabs>
              <w:spacing w:before="100" w:after="100"/>
              <w:ind w:firstLine="9"/>
              <w:rPr>
                <w:rFonts w:ascii="Arial" w:hAnsi="Arial" w:cs="Arial"/>
                <w:b/>
              </w:rPr>
            </w:pPr>
            <w:r w:rsidRPr="00DF2FEA">
              <w:rPr>
                <w:rFonts w:ascii="Arial" w:hAnsi="Arial" w:cs="Arial"/>
                <w:b/>
              </w:rPr>
              <w:t>Operational Considerations</w:t>
            </w:r>
          </w:p>
        </w:tc>
      </w:tr>
      <w:tr w:rsidR="009E3A57" w:rsidRPr="00C738D2" w14:paraId="1EC38EA6" w14:textId="77777777" w:rsidTr="00D80276">
        <w:trPr>
          <w:jc w:val="center"/>
        </w:trPr>
        <w:tc>
          <w:tcPr>
            <w:tcW w:w="236" w:type="dxa"/>
          </w:tcPr>
          <w:p w14:paraId="4CA8C622" w14:textId="77777777" w:rsidR="009E3A57" w:rsidRPr="00C738D2" w:rsidRDefault="009E3A57" w:rsidP="005E778A">
            <w:pPr>
              <w:spacing w:before="100" w:after="100"/>
              <w:rPr>
                <w:rFonts w:ascii="Arial" w:hAnsi="Arial" w:cs="Arial"/>
                <w:szCs w:val="24"/>
              </w:rPr>
            </w:pPr>
          </w:p>
        </w:tc>
        <w:tc>
          <w:tcPr>
            <w:tcW w:w="9541" w:type="dxa"/>
          </w:tcPr>
          <w:p w14:paraId="01C5DD33" w14:textId="6A2C3A16" w:rsidR="009E3A57" w:rsidRPr="00C738D2" w:rsidRDefault="00F058DA" w:rsidP="00753967">
            <w:pPr>
              <w:numPr>
                <w:ilvl w:val="0"/>
                <w:numId w:val="338"/>
              </w:numPr>
              <w:tabs>
                <w:tab w:val="left" w:pos="1749"/>
              </w:tabs>
              <w:spacing w:before="100" w:after="100"/>
              <w:ind w:left="1755"/>
              <w:rPr>
                <w:rFonts w:ascii="Arial" w:hAnsi="Arial" w:cs="Arial"/>
                <w:szCs w:val="24"/>
              </w:rPr>
            </w:pPr>
            <w:r w:rsidRPr="00C738D2">
              <w:rPr>
                <w:rFonts w:ascii="Arial" w:hAnsi="Arial" w:cs="Arial"/>
                <w:szCs w:val="24"/>
              </w:rPr>
              <w:t xml:space="preserve">A DRR </w:t>
            </w:r>
            <w:r w:rsidR="00780030" w:rsidRPr="00C738D2">
              <w:rPr>
                <w:rFonts w:ascii="Arial" w:hAnsi="Arial" w:cs="Arial"/>
                <w:szCs w:val="24"/>
              </w:rPr>
              <w:t>shall</w:t>
            </w:r>
            <w:r w:rsidRPr="00C738D2">
              <w:rPr>
                <w:rFonts w:ascii="Arial" w:hAnsi="Arial" w:cs="Arial"/>
                <w:szCs w:val="24"/>
              </w:rPr>
              <w:t xml:space="preserve"> be dispatched as directed by ISO in accordance with </w:t>
            </w:r>
            <w:r w:rsidR="00780030" w:rsidRPr="00C738D2">
              <w:rPr>
                <w:rFonts w:ascii="Arial" w:hAnsi="Arial" w:cs="Arial"/>
                <w:szCs w:val="24"/>
              </w:rPr>
              <w:br/>
              <w:t>OP-1</w:t>
            </w:r>
            <w:r w:rsidRPr="00C738D2">
              <w:rPr>
                <w:rFonts w:ascii="Arial" w:hAnsi="Arial" w:cs="Arial"/>
                <w:szCs w:val="24"/>
              </w:rPr>
              <w:t xml:space="preserve">, and the operating characteristics submitted by the Lead MP.  The safety of operating personnel and prevention of damage to equipment are the sole responsibility of the Lead </w:t>
            </w:r>
            <w:proofErr w:type="gramStart"/>
            <w:r w:rsidRPr="00C738D2">
              <w:rPr>
                <w:rFonts w:ascii="Arial" w:hAnsi="Arial" w:cs="Arial"/>
                <w:szCs w:val="24"/>
              </w:rPr>
              <w:t>MP, and</w:t>
            </w:r>
            <w:proofErr w:type="gramEnd"/>
            <w:r w:rsidRPr="00C738D2">
              <w:rPr>
                <w:rFonts w:ascii="Arial" w:hAnsi="Arial" w:cs="Arial"/>
                <w:szCs w:val="24"/>
              </w:rPr>
              <w:t xml:space="preserve"> </w:t>
            </w:r>
            <w:r w:rsidR="00780030" w:rsidRPr="00C738D2">
              <w:rPr>
                <w:rFonts w:ascii="Arial" w:hAnsi="Arial" w:cs="Arial"/>
                <w:szCs w:val="24"/>
              </w:rPr>
              <w:t>shall be the</w:t>
            </w:r>
            <w:r w:rsidRPr="00C738D2">
              <w:rPr>
                <w:rFonts w:ascii="Arial" w:hAnsi="Arial" w:cs="Arial"/>
                <w:szCs w:val="24"/>
              </w:rPr>
              <w:t xml:space="preserve"> priority at all times.</w:t>
            </w:r>
          </w:p>
        </w:tc>
      </w:tr>
      <w:tr w:rsidR="00F058DA" w:rsidRPr="00C738D2" w14:paraId="6104DF3D" w14:textId="77777777" w:rsidTr="00D80276">
        <w:trPr>
          <w:jc w:val="center"/>
        </w:trPr>
        <w:tc>
          <w:tcPr>
            <w:tcW w:w="236" w:type="dxa"/>
          </w:tcPr>
          <w:p w14:paraId="4F4434B9" w14:textId="77777777" w:rsidR="00F058DA" w:rsidRPr="00C738D2" w:rsidRDefault="00F058DA" w:rsidP="005E778A">
            <w:pPr>
              <w:spacing w:before="100" w:after="100"/>
              <w:rPr>
                <w:rFonts w:ascii="Arial" w:hAnsi="Arial" w:cs="Arial"/>
                <w:szCs w:val="24"/>
              </w:rPr>
            </w:pPr>
          </w:p>
        </w:tc>
        <w:tc>
          <w:tcPr>
            <w:tcW w:w="9541" w:type="dxa"/>
          </w:tcPr>
          <w:p w14:paraId="06A77374" w14:textId="7A843EF5" w:rsidR="00F058DA" w:rsidRPr="00C738D2" w:rsidRDefault="00F058DA" w:rsidP="00753967">
            <w:pPr>
              <w:numPr>
                <w:ilvl w:val="0"/>
                <w:numId w:val="338"/>
              </w:numPr>
              <w:tabs>
                <w:tab w:val="left" w:pos="1749"/>
              </w:tabs>
              <w:spacing w:before="100" w:after="100"/>
              <w:ind w:left="1755"/>
              <w:rPr>
                <w:rFonts w:ascii="Arial" w:hAnsi="Arial" w:cs="Arial"/>
                <w:szCs w:val="24"/>
              </w:rPr>
            </w:pPr>
            <w:r w:rsidRPr="00C738D2">
              <w:rPr>
                <w:rFonts w:ascii="Arial" w:hAnsi="Arial" w:cs="Arial"/>
                <w:szCs w:val="24"/>
              </w:rPr>
              <w:t>The Lead MP or DDE</w:t>
            </w:r>
            <w:r w:rsidR="00780030" w:rsidRPr="00C738D2">
              <w:rPr>
                <w:rFonts w:ascii="Arial" w:hAnsi="Arial" w:cs="Arial"/>
                <w:szCs w:val="24"/>
              </w:rPr>
              <w:t>,</w:t>
            </w:r>
            <w:r w:rsidRPr="00C738D2">
              <w:rPr>
                <w:rFonts w:ascii="Arial" w:hAnsi="Arial" w:cs="Arial"/>
                <w:szCs w:val="24"/>
              </w:rPr>
              <w:t xml:space="preserve"> as applicable</w:t>
            </w:r>
            <w:r w:rsidR="00780030" w:rsidRPr="00C738D2">
              <w:rPr>
                <w:rFonts w:ascii="Arial" w:hAnsi="Arial" w:cs="Arial"/>
                <w:szCs w:val="24"/>
              </w:rPr>
              <w:t>,</w:t>
            </w:r>
            <w:r w:rsidRPr="00C738D2">
              <w:rPr>
                <w:rFonts w:ascii="Arial" w:hAnsi="Arial" w:cs="Arial"/>
                <w:szCs w:val="24"/>
              </w:rPr>
              <w:t xml:space="preserve"> </w:t>
            </w:r>
            <w:r w:rsidR="00780030" w:rsidRPr="00C738D2">
              <w:rPr>
                <w:rFonts w:ascii="Arial" w:hAnsi="Arial" w:cs="Arial"/>
                <w:szCs w:val="24"/>
              </w:rPr>
              <w:t>shall</w:t>
            </w:r>
            <w:r w:rsidRPr="00C738D2">
              <w:rPr>
                <w:rFonts w:ascii="Arial" w:hAnsi="Arial" w:cs="Arial"/>
                <w:szCs w:val="24"/>
              </w:rPr>
              <w:t xml:space="preserve"> maintain the DRR control equipment in good operating condition, and </w:t>
            </w:r>
            <w:r w:rsidR="00780030" w:rsidRPr="00C738D2">
              <w:rPr>
                <w:rFonts w:ascii="Arial" w:hAnsi="Arial" w:cs="Arial"/>
                <w:szCs w:val="24"/>
              </w:rPr>
              <w:t>shall</w:t>
            </w:r>
            <w:r w:rsidRPr="00C738D2">
              <w:rPr>
                <w:rFonts w:ascii="Arial" w:hAnsi="Arial" w:cs="Arial"/>
                <w:szCs w:val="24"/>
              </w:rPr>
              <w:t xml:space="preserve"> promptly report to ISO any problems interfering with its proper operation.</w:t>
            </w:r>
          </w:p>
        </w:tc>
      </w:tr>
    </w:tbl>
    <w:p w14:paraId="12F5068C" w14:textId="77777777" w:rsidR="00256122" w:rsidRPr="00C738D2" w:rsidRDefault="00256122" w:rsidP="005E4CEA">
      <w:pPr>
        <w:pStyle w:val="DocumentText"/>
      </w:pPr>
    </w:p>
    <w:p w14:paraId="5D08E51A" w14:textId="77777777" w:rsidR="00256122" w:rsidRPr="00C738D2" w:rsidRDefault="00256122" w:rsidP="005E4CEA">
      <w:pPr>
        <w:pStyle w:val="DocumentText"/>
      </w:pPr>
    </w:p>
    <w:p w14:paraId="3949F1C9" w14:textId="77777777" w:rsidR="00256122" w:rsidRPr="00C738D2" w:rsidRDefault="00256122" w:rsidP="005E4CEA">
      <w:pPr>
        <w:pStyle w:val="DocumentText"/>
      </w:pPr>
    </w:p>
    <w:p w14:paraId="34B0179E" w14:textId="591866C2" w:rsidR="00340A33" w:rsidRPr="00C738D2" w:rsidRDefault="00F058DA" w:rsidP="00D80276">
      <w:pPr>
        <w:pStyle w:val="Heading1"/>
        <w:numPr>
          <w:ilvl w:val="0"/>
          <w:numId w:val="117"/>
        </w:numPr>
        <w:spacing w:before="100"/>
      </w:pPr>
      <w:r w:rsidRPr="00C738D2">
        <w:br w:type="page"/>
      </w:r>
      <w:bookmarkStart w:id="377" w:name="_Toc531601043"/>
      <w:bookmarkStart w:id="378" w:name="_Toc53502118"/>
      <w:r w:rsidR="00340A33" w:rsidRPr="00C738D2">
        <w:lastRenderedPageBreak/>
        <w:t>TECHNICAL REQUIREMENTS FOR C</w:t>
      </w:r>
      <w:r w:rsidR="00015485" w:rsidRPr="00C738D2">
        <w:t>ONTINU</w:t>
      </w:r>
      <w:r w:rsidR="00341920" w:rsidRPr="00C738D2">
        <w:t>OUS</w:t>
      </w:r>
      <w:r w:rsidR="00015485" w:rsidRPr="00C738D2">
        <w:t xml:space="preserve"> STORAGE FACILITIES</w:t>
      </w:r>
      <w:bookmarkEnd w:id="377"/>
      <w:r w:rsidR="00015485" w:rsidRPr="00C738D2">
        <w:t xml:space="preserve"> (CSFs)</w:t>
      </w:r>
      <w:bookmarkEnd w:id="378"/>
    </w:p>
    <w:tbl>
      <w:tblPr>
        <w:tblW w:w="9777" w:type="dxa"/>
        <w:jc w:val="center"/>
        <w:tblLayout w:type="fixed"/>
        <w:tblLook w:val="0000" w:firstRow="0" w:lastRow="0" w:firstColumn="0" w:lastColumn="0" w:noHBand="0" w:noVBand="0"/>
      </w:tblPr>
      <w:tblGrid>
        <w:gridCol w:w="236"/>
        <w:gridCol w:w="9541"/>
      </w:tblGrid>
      <w:tr w:rsidR="00340A33" w:rsidRPr="00C738D2" w14:paraId="060170C3" w14:textId="77777777" w:rsidTr="00D80276">
        <w:trPr>
          <w:jc w:val="center"/>
        </w:trPr>
        <w:tc>
          <w:tcPr>
            <w:tcW w:w="236" w:type="dxa"/>
          </w:tcPr>
          <w:p w14:paraId="6286EB27" w14:textId="77777777" w:rsidR="00340A33" w:rsidRPr="00C738D2" w:rsidRDefault="00340A33" w:rsidP="00CE6C45">
            <w:pPr>
              <w:spacing w:before="100" w:after="100"/>
              <w:rPr>
                <w:rFonts w:ascii="Arial" w:hAnsi="Arial" w:cs="Arial"/>
                <w:szCs w:val="24"/>
              </w:rPr>
            </w:pPr>
          </w:p>
        </w:tc>
        <w:tc>
          <w:tcPr>
            <w:tcW w:w="9541" w:type="dxa"/>
          </w:tcPr>
          <w:p w14:paraId="6CF82071" w14:textId="028B02AD" w:rsidR="00340A33" w:rsidRPr="00C738D2" w:rsidRDefault="00340A33" w:rsidP="00CE6C45">
            <w:pPr>
              <w:spacing w:before="100" w:after="100"/>
              <w:ind w:left="669"/>
              <w:rPr>
                <w:rFonts w:ascii="Arial" w:hAnsi="Arial" w:cs="Arial"/>
                <w:szCs w:val="24"/>
              </w:rPr>
            </w:pPr>
            <w:r w:rsidRPr="00C738D2">
              <w:rPr>
                <w:rFonts w:ascii="Arial" w:hAnsi="Arial" w:cs="Arial"/>
              </w:rPr>
              <w:t>This section describes the basic technical requirements that a CSF shall meet to be considered for offer, dispatch, and settlement in the New England Markets. CSFs shall also meet the eligibility requirements of Section III of the ISO Tariff and ISO Manuals to offer into the New England Markets.</w:t>
            </w:r>
          </w:p>
        </w:tc>
      </w:tr>
      <w:tr w:rsidR="00340A33" w:rsidRPr="00C738D2" w14:paraId="6B88B8B3" w14:textId="77777777" w:rsidTr="00D80276">
        <w:trPr>
          <w:jc w:val="center"/>
        </w:trPr>
        <w:tc>
          <w:tcPr>
            <w:tcW w:w="236" w:type="dxa"/>
          </w:tcPr>
          <w:p w14:paraId="7D270DA8" w14:textId="77777777" w:rsidR="00340A33" w:rsidRPr="00C738D2" w:rsidRDefault="00340A33" w:rsidP="00CE6C45">
            <w:pPr>
              <w:pStyle w:val="DocumentText"/>
              <w:rPr>
                <w:rFonts w:ascii="Arial" w:hAnsi="Arial" w:cs="Arial"/>
                <w:b/>
                <w:szCs w:val="24"/>
              </w:rPr>
            </w:pPr>
          </w:p>
        </w:tc>
        <w:tc>
          <w:tcPr>
            <w:tcW w:w="9541" w:type="dxa"/>
          </w:tcPr>
          <w:p w14:paraId="5E43D67F" w14:textId="4CEDB512" w:rsidR="00340A33" w:rsidRPr="00C738D2" w:rsidRDefault="00340A33" w:rsidP="00CE6C45">
            <w:pPr>
              <w:pStyle w:val="Heading2"/>
              <w:numPr>
                <w:ilvl w:val="1"/>
                <w:numId w:val="339"/>
              </w:numPr>
              <w:tabs>
                <w:tab w:val="clear" w:pos="720"/>
                <w:tab w:val="num" w:pos="1035"/>
              </w:tabs>
              <w:spacing w:before="160"/>
              <w:ind w:left="1035" w:hanging="360"/>
              <w:rPr>
                <w:rFonts w:cs="Arial"/>
                <w:szCs w:val="24"/>
              </w:rPr>
            </w:pPr>
            <w:bookmarkStart w:id="379" w:name="_Toc531601044"/>
            <w:bookmarkStart w:id="380" w:name="_Toc53502119"/>
            <w:r w:rsidRPr="00C738D2">
              <w:t>CSF Defined</w:t>
            </w:r>
            <w:bookmarkEnd w:id="379"/>
            <w:bookmarkEnd w:id="380"/>
          </w:p>
        </w:tc>
      </w:tr>
      <w:tr w:rsidR="00340A33" w:rsidRPr="00C738D2" w14:paraId="00410E7A" w14:textId="77777777" w:rsidTr="00D80276">
        <w:trPr>
          <w:jc w:val="center"/>
        </w:trPr>
        <w:tc>
          <w:tcPr>
            <w:tcW w:w="236" w:type="dxa"/>
          </w:tcPr>
          <w:p w14:paraId="7722A0D0" w14:textId="77777777" w:rsidR="00340A33" w:rsidRPr="00C738D2" w:rsidRDefault="00340A33" w:rsidP="00CE6C45">
            <w:pPr>
              <w:spacing w:before="100" w:after="100"/>
              <w:rPr>
                <w:rFonts w:ascii="Arial" w:hAnsi="Arial" w:cs="Arial"/>
                <w:szCs w:val="24"/>
              </w:rPr>
            </w:pPr>
          </w:p>
        </w:tc>
        <w:tc>
          <w:tcPr>
            <w:tcW w:w="9541" w:type="dxa"/>
          </w:tcPr>
          <w:p w14:paraId="06803A16" w14:textId="21B95127" w:rsidR="00340A33" w:rsidRPr="00C738D2" w:rsidRDefault="00340A33" w:rsidP="00CE6C45">
            <w:pPr>
              <w:numPr>
                <w:ilvl w:val="0"/>
                <w:numId w:val="313"/>
              </w:numPr>
              <w:tabs>
                <w:tab w:val="left" w:pos="1389"/>
              </w:tabs>
              <w:spacing w:before="100" w:after="100"/>
              <w:ind w:left="1395"/>
              <w:rPr>
                <w:rFonts w:ascii="Arial" w:hAnsi="Arial" w:cs="Arial"/>
                <w:szCs w:val="24"/>
              </w:rPr>
            </w:pPr>
            <w:r w:rsidRPr="00C738D2">
              <w:rPr>
                <w:rFonts w:ascii="Arial" w:hAnsi="Arial" w:cs="Arial"/>
              </w:rPr>
              <w:t>Each Lead MP for a CSF shall register the CSF as each of the following: defined Generator, DARD, and ATRR.</w:t>
            </w:r>
          </w:p>
        </w:tc>
      </w:tr>
      <w:tr w:rsidR="00340A33" w:rsidRPr="00C738D2" w14:paraId="59C906DA" w14:textId="77777777" w:rsidTr="00340A33">
        <w:trPr>
          <w:jc w:val="center"/>
        </w:trPr>
        <w:tc>
          <w:tcPr>
            <w:tcW w:w="236" w:type="dxa"/>
          </w:tcPr>
          <w:p w14:paraId="4F001686" w14:textId="77777777" w:rsidR="00340A33" w:rsidRPr="00C738D2" w:rsidRDefault="00340A33" w:rsidP="00CE6C45">
            <w:pPr>
              <w:spacing w:before="100" w:after="100"/>
              <w:rPr>
                <w:rFonts w:ascii="Arial" w:hAnsi="Arial" w:cs="Arial"/>
                <w:szCs w:val="24"/>
              </w:rPr>
            </w:pPr>
          </w:p>
        </w:tc>
        <w:tc>
          <w:tcPr>
            <w:tcW w:w="9541" w:type="dxa"/>
          </w:tcPr>
          <w:p w14:paraId="516CE639" w14:textId="281903B6" w:rsidR="00340A33" w:rsidRPr="00C738D2" w:rsidRDefault="00340A33" w:rsidP="00CE6C45">
            <w:pPr>
              <w:numPr>
                <w:ilvl w:val="0"/>
                <w:numId w:val="313"/>
              </w:numPr>
              <w:tabs>
                <w:tab w:val="left" w:pos="1389"/>
              </w:tabs>
              <w:spacing w:before="100" w:after="100"/>
              <w:ind w:left="1395"/>
              <w:rPr>
                <w:rFonts w:ascii="Arial" w:hAnsi="Arial" w:cs="Arial"/>
              </w:rPr>
            </w:pPr>
            <w:r w:rsidRPr="00C738D2">
              <w:rPr>
                <w:rFonts w:ascii="Arial" w:hAnsi="Arial" w:cs="Arial"/>
              </w:rPr>
              <w:t>Except where noted, each defined Generator, DARD and ATRR associated with a CSF shall meet the requirements of this OP.</w:t>
            </w:r>
          </w:p>
        </w:tc>
      </w:tr>
      <w:tr w:rsidR="00340A33" w:rsidRPr="00C738D2" w14:paraId="5F5DA353" w14:textId="77777777" w:rsidTr="00340A33">
        <w:trPr>
          <w:jc w:val="center"/>
        </w:trPr>
        <w:tc>
          <w:tcPr>
            <w:tcW w:w="236" w:type="dxa"/>
          </w:tcPr>
          <w:p w14:paraId="5F8EC053" w14:textId="77777777" w:rsidR="00340A33" w:rsidRPr="00C738D2" w:rsidRDefault="00340A33" w:rsidP="00CE6C45">
            <w:pPr>
              <w:spacing w:before="100" w:after="100"/>
              <w:rPr>
                <w:rFonts w:ascii="Arial" w:hAnsi="Arial" w:cs="Arial"/>
                <w:szCs w:val="24"/>
              </w:rPr>
            </w:pPr>
          </w:p>
        </w:tc>
        <w:tc>
          <w:tcPr>
            <w:tcW w:w="9541" w:type="dxa"/>
          </w:tcPr>
          <w:p w14:paraId="02750C18" w14:textId="3E1DDD8B" w:rsidR="00340A33" w:rsidRPr="00C738D2" w:rsidRDefault="00340A33" w:rsidP="00130347">
            <w:pPr>
              <w:numPr>
                <w:ilvl w:val="0"/>
                <w:numId w:val="313"/>
              </w:numPr>
              <w:tabs>
                <w:tab w:val="left" w:pos="1389"/>
              </w:tabs>
              <w:spacing w:before="100" w:after="100"/>
              <w:ind w:left="1395"/>
              <w:rPr>
                <w:rFonts w:ascii="Arial" w:hAnsi="Arial" w:cs="Arial"/>
              </w:rPr>
            </w:pPr>
            <w:r w:rsidRPr="00C738D2">
              <w:rPr>
                <w:rFonts w:ascii="Arial" w:hAnsi="Arial" w:cs="Arial"/>
              </w:rPr>
              <w:t>The Lead MP for the CSF shall submit a bid for the defined Generator, DARD, and ATRR associated with the defined CSF.</w:t>
            </w:r>
          </w:p>
        </w:tc>
      </w:tr>
      <w:tr w:rsidR="00340A33" w:rsidRPr="00C738D2" w14:paraId="0A78594E" w14:textId="77777777" w:rsidTr="00340A33">
        <w:trPr>
          <w:jc w:val="center"/>
        </w:trPr>
        <w:tc>
          <w:tcPr>
            <w:tcW w:w="236" w:type="dxa"/>
          </w:tcPr>
          <w:p w14:paraId="3638DD7B" w14:textId="77777777" w:rsidR="00340A33" w:rsidRPr="00C738D2" w:rsidRDefault="00340A33" w:rsidP="00CE6C45">
            <w:pPr>
              <w:spacing w:before="100" w:after="100"/>
              <w:rPr>
                <w:rFonts w:ascii="Arial" w:hAnsi="Arial" w:cs="Arial"/>
                <w:szCs w:val="24"/>
              </w:rPr>
            </w:pPr>
          </w:p>
        </w:tc>
        <w:tc>
          <w:tcPr>
            <w:tcW w:w="9541" w:type="dxa"/>
          </w:tcPr>
          <w:p w14:paraId="3E958E14" w14:textId="695B432E" w:rsidR="00340A33" w:rsidRPr="00C738D2" w:rsidRDefault="00340A33" w:rsidP="00CE6C45">
            <w:pPr>
              <w:numPr>
                <w:ilvl w:val="0"/>
                <w:numId w:val="313"/>
              </w:numPr>
              <w:tabs>
                <w:tab w:val="left" w:pos="1389"/>
              </w:tabs>
              <w:spacing w:before="100" w:after="100"/>
              <w:ind w:left="1395"/>
              <w:rPr>
                <w:rFonts w:ascii="Arial" w:hAnsi="Arial" w:cs="Arial"/>
              </w:rPr>
            </w:pPr>
            <w:r w:rsidRPr="00C738D2">
              <w:rPr>
                <w:rFonts w:ascii="Arial" w:hAnsi="Arial" w:cs="Arial"/>
              </w:rPr>
              <w:t>ISO shall only perform settlement functions for defined Generators, DARDs, and ATRRs associated with the defined CSF.</w:t>
            </w:r>
          </w:p>
        </w:tc>
      </w:tr>
      <w:tr w:rsidR="00340A33" w:rsidRPr="00C738D2" w14:paraId="311402D9" w14:textId="77777777" w:rsidTr="00340A33">
        <w:trPr>
          <w:jc w:val="center"/>
        </w:trPr>
        <w:tc>
          <w:tcPr>
            <w:tcW w:w="236" w:type="dxa"/>
          </w:tcPr>
          <w:p w14:paraId="7D6E4F2B" w14:textId="77777777" w:rsidR="00340A33" w:rsidRPr="00C738D2" w:rsidRDefault="00340A33" w:rsidP="00CE6C45">
            <w:pPr>
              <w:spacing w:before="100" w:after="100"/>
              <w:rPr>
                <w:rFonts w:ascii="Arial" w:hAnsi="Arial" w:cs="Arial"/>
                <w:szCs w:val="24"/>
              </w:rPr>
            </w:pPr>
          </w:p>
        </w:tc>
        <w:tc>
          <w:tcPr>
            <w:tcW w:w="9541" w:type="dxa"/>
          </w:tcPr>
          <w:p w14:paraId="0BE025BA" w14:textId="5FC065A8" w:rsidR="00340A33" w:rsidRPr="00C738D2" w:rsidRDefault="00340A33" w:rsidP="00CE6C45">
            <w:pPr>
              <w:numPr>
                <w:ilvl w:val="0"/>
                <w:numId w:val="313"/>
              </w:numPr>
              <w:tabs>
                <w:tab w:val="left" w:pos="1389"/>
              </w:tabs>
              <w:spacing w:before="100" w:after="100"/>
              <w:ind w:left="1395"/>
              <w:rPr>
                <w:rFonts w:ascii="Arial" w:hAnsi="Arial" w:cs="Arial"/>
              </w:rPr>
            </w:pPr>
            <w:r w:rsidRPr="00C738D2">
              <w:rPr>
                <w:rFonts w:ascii="Arial" w:hAnsi="Arial" w:cs="Arial"/>
              </w:rPr>
              <w:t>Each DE shall have equipment capable of reliably receiving and displaying to its operators the data in accordance with Section VII.B of this OP for each CSF it manages for dispatch.</w:t>
            </w:r>
          </w:p>
        </w:tc>
      </w:tr>
      <w:tr w:rsidR="00CE6C45" w:rsidRPr="00C738D2" w14:paraId="73DF7190" w14:textId="77777777" w:rsidTr="00CE6C45">
        <w:trPr>
          <w:jc w:val="center"/>
        </w:trPr>
        <w:tc>
          <w:tcPr>
            <w:tcW w:w="236" w:type="dxa"/>
          </w:tcPr>
          <w:p w14:paraId="51BA79F5" w14:textId="77777777" w:rsidR="00CE6C45" w:rsidRPr="00C738D2" w:rsidRDefault="00CE6C45" w:rsidP="00CE6C45">
            <w:pPr>
              <w:pStyle w:val="DocumentText"/>
              <w:rPr>
                <w:rFonts w:ascii="Arial" w:hAnsi="Arial" w:cs="Arial"/>
                <w:b/>
                <w:szCs w:val="24"/>
              </w:rPr>
            </w:pPr>
          </w:p>
        </w:tc>
        <w:tc>
          <w:tcPr>
            <w:tcW w:w="9541" w:type="dxa"/>
          </w:tcPr>
          <w:p w14:paraId="79E57C53" w14:textId="091A6CBA" w:rsidR="00CE6C45" w:rsidRPr="00C738D2" w:rsidRDefault="00CE6C45" w:rsidP="00CE6C45">
            <w:pPr>
              <w:pStyle w:val="Heading2"/>
              <w:numPr>
                <w:ilvl w:val="1"/>
                <w:numId w:val="339"/>
              </w:numPr>
              <w:tabs>
                <w:tab w:val="clear" w:pos="720"/>
                <w:tab w:val="num" w:pos="1035"/>
              </w:tabs>
              <w:spacing w:before="160"/>
              <w:ind w:left="1035" w:hanging="360"/>
              <w:rPr>
                <w:rFonts w:cs="Arial"/>
                <w:szCs w:val="24"/>
              </w:rPr>
            </w:pPr>
            <w:bookmarkStart w:id="381" w:name="_Toc531601045"/>
            <w:bookmarkStart w:id="382" w:name="_Toc53502120"/>
            <w:r w:rsidRPr="00C738D2">
              <w:rPr>
                <w:rFonts w:cs="Arial"/>
                <w:kern w:val="0"/>
              </w:rPr>
              <w:t>Designated Entity - Performance, Communication and Control</w:t>
            </w:r>
            <w:bookmarkEnd w:id="381"/>
            <w:bookmarkEnd w:id="382"/>
          </w:p>
        </w:tc>
      </w:tr>
      <w:tr w:rsidR="00340A33" w:rsidRPr="00C738D2" w14:paraId="2ED29BF0" w14:textId="77777777" w:rsidTr="00340A33">
        <w:trPr>
          <w:jc w:val="center"/>
        </w:trPr>
        <w:tc>
          <w:tcPr>
            <w:tcW w:w="236" w:type="dxa"/>
          </w:tcPr>
          <w:p w14:paraId="61184535" w14:textId="77777777" w:rsidR="00340A33" w:rsidRPr="00C738D2" w:rsidRDefault="00340A33" w:rsidP="00CE6C45">
            <w:pPr>
              <w:spacing w:before="100" w:after="100"/>
              <w:rPr>
                <w:rFonts w:ascii="Arial" w:hAnsi="Arial" w:cs="Arial"/>
                <w:szCs w:val="24"/>
              </w:rPr>
            </w:pPr>
          </w:p>
        </w:tc>
        <w:tc>
          <w:tcPr>
            <w:tcW w:w="9541" w:type="dxa"/>
          </w:tcPr>
          <w:p w14:paraId="7B23FDF5" w14:textId="2041EF65" w:rsidR="00340A33"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CSF shall have a single DE, which shall provide dispatch services from a single physical location for a defined CSF and shall be the single point of contact to receive and implement ISO Dispatch Instructions and related communications.  If prior approval from the ISO control room has been obtained, the operation from a single physical location allows for exigent conditions, as well as for infrequent, periodic testing and training needs.</w:t>
            </w:r>
          </w:p>
        </w:tc>
      </w:tr>
      <w:tr w:rsidR="00340A33" w:rsidRPr="00C738D2" w14:paraId="7F29859C" w14:textId="77777777" w:rsidTr="00340A33">
        <w:trPr>
          <w:jc w:val="center"/>
        </w:trPr>
        <w:tc>
          <w:tcPr>
            <w:tcW w:w="236" w:type="dxa"/>
          </w:tcPr>
          <w:p w14:paraId="76C2767C" w14:textId="77777777" w:rsidR="00340A33" w:rsidRPr="00C738D2" w:rsidRDefault="00340A33" w:rsidP="00CE6C45">
            <w:pPr>
              <w:spacing w:before="100" w:after="100"/>
              <w:rPr>
                <w:rFonts w:ascii="Arial" w:hAnsi="Arial" w:cs="Arial"/>
                <w:szCs w:val="24"/>
              </w:rPr>
            </w:pPr>
          </w:p>
        </w:tc>
        <w:tc>
          <w:tcPr>
            <w:tcW w:w="9541" w:type="dxa"/>
          </w:tcPr>
          <w:p w14:paraId="1D487126" w14:textId="5D6B1843" w:rsidR="00340A33" w:rsidRPr="00C738D2" w:rsidRDefault="00CE6C45" w:rsidP="00C30C89">
            <w:pPr>
              <w:numPr>
                <w:ilvl w:val="0"/>
                <w:numId w:val="374"/>
              </w:numPr>
              <w:tabs>
                <w:tab w:val="left" w:pos="1755"/>
              </w:tabs>
              <w:spacing w:before="100" w:after="100"/>
              <w:ind w:left="1755"/>
              <w:rPr>
                <w:rFonts w:ascii="Arial" w:hAnsi="Arial" w:cs="Arial"/>
              </w:rPr>
            </w:pPr>
            <w:r w:rsidRPr="00C738D2">
              <w:rPr>
                <w:rFonts w:ascii="Arial" w:hAnsi="Arial" w:cs="Arial"/>
                <w:b/>
              </w:rPr>
              <w:t>No</w:t>
            </w:r>
            <w:r w:rsidRPr="00C738D2">
              <w:rPr>
                <w:rFonts w:ascii="Arial" w:hAnsi="Arial" w:cs="Arial"/>
              </w:rPr>
              <w:t xml:space="preserve"> entity shall be recognized as a DE unless the entity meets the requirements in this OP and has been registered pursuant to M-RPA.</w:t>
            </w:r>
          </w:p>
        </w:tc>
      </w:tr>
      <w:tr w:rsidR="00CE6C45" w:rsidRPr="00C738D2" w14:paraId="1546185D" w14:textId="77777777" w:rsidTr="00340A33">
        <w:trPr>
          <w:jc w:val="center"/>
        </w:trPr>
        <w:tc>
          <w:tcPr>
            <w:tcW w:w="236" w:type="dxa"/>
          </w:tcPr>
          <w:p w14:paraId="20F52071" w14:textId="77777777" w:rsidR="00CE6C45" w:rsidRPr="00C738D2" w:rsidRDefault="00CE6C45" w:rsidP="00CE6C45">
            <w:pPr>
              <w:spacing w:before="100" w:after="100"/>
              <w:rPr>
                <w:rFonts w:ascii="Arial" w:hAnsi="Arial" w:cs="Arial"/>
                <w:szCs w:val="24"/>
              </w:rPr>
            </w:pPr>
          </w:p>
        </w:tc>
        <w:tc>
          <w:tcPr>
            <w:tcW w:w="9541" w:type="dxa"/>
          </w:tcPr>
          <w:p w14:paraId="76EA4AD7" w14:textId="109E7BED" w:rsidR="00CE6C45" w:rsidRPr="00C738D2" w:rsidRDefault="00CE6C45" w:rsidP="00CE6C45">
            <w:pPr>
              <w:numPr>
                <w:ilvl w:val="0"/>
                <w:numId w:val="374"/>
              </w:numPr>
              <w:tabs>
                <w:tab w:val="left" w:pos="1755"/>
              </w:tabs>
              <w:spacing w:before="100" w:after="100"/>
              <w:ind w:left="1755"/>
              <w:rPr>
                <w:rFonts w:ascii="Arial" w:hAnsi="Arial" w:cs="Arial"/>
              </w:rPr>
            </w:pPr>
            <w:r w:rsidRPr="00C738D2">
              <w:rPr>
                <w:rFonts w:ascii="Arial" w:hAnsi="Arial" w:cs="Arial"/>
              </w:rPr>
              <w:t>All DE contact information shall be confirmed and/or updated by the DE on an annual basis or upon change.</w:t>
            </w:r>
          </w:p>
        </w:tc>
      </w:tr>
      <w:tr w:rsidR="00340A33" w:rsidRPr="00C738D2" w14:paraId="6A3D5FEF" w14:textId="77777777" w:rsidTr="00340A33">
        <w:trPr>
          <w:jc w:val="center"/>
        </w:trPr>
        <w:tc>
          <w:tcPr>
            <w:tcW w:w="236" w:type="dxa"/>
          </w:tcPr>
          <w:p w14:paraId="6BDA8E73" w14:textId="77777777" w:rsidR="00340A33" w:rsidRPr="00C738D2" w:rsidRDefault="00340A33" w:rsidP="00CE6C45">
            <w:pPr>
              <w:spacing w:before="100" w:after="100"/>
              <w:rPr>
                <w:rFonts w:ascii="Arial" w:hAnsi="Arial" w:cs="Arial"/>
                <w:szCs w:val="24"/>
              </w:rPr>
            </w:pPr>
          </w:p>
        </w:tc>
        <w:tc>
          <w:tcPr>
            <w:tcW w:w="9541" w:type="dxa"/>
          </w:tcPr>
          <w:p w14:paraId="3A97BD13" w14:textId="30076366" w:rsidR="00340A33"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shall comply with all requirements of the ISO Operating Documents to the same extent as if the Lead MP were carrying out the functions of the DE.</w:t>
            </w:r>
          </w:p>
        </w:tc>
      </w:tr>
      <w:tr w:rsidR="00CE6C45" w:rsidRPr="00C738D2" w14:paraId="10DD698C" w14:textId="77777777" w:rsidTr="00340A33">
        <w:trPr>
          <w:jc w:val="center"/>
        </w:trPr>
        <w:tc>
          <w:tcPr>
            <w:tcW w:w="236" w:type="dxa"/>
          </w:tcPr>
          <w:p w14:paraId="52C23E73" w14:textId="77777777" w:rsidR="00CE6C45" w:rsidRPr="00C738D2" w:rsidRDefault="00CE6C45" w:rsidP="00CE6C45">
            <w:pPr>
              <w:spacing w:before="100" w:after="100"/>
              <w:rPr>
                <w:rFonts w:ascii="Arial" w:hAnsi="Arial" w:cs="Arial"/>
                <w:szCs w:val="24"/>
              </w:rPr>
            </w:pPr>
          </w:p>
        </w:tc>
        <w:tc>
          <w:tcPr>
            <w:tcW w:w="9541" w:type="dxa"/>
          </w:tcPr>
          <w:p w14:paraId="00E29E3E" w14:textId="76771EE3"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ISO shall communicate with the DE via electronic dispatch through an ISO connected RTU or voice communications through an automatic ringdown telephone circuit or one of the dedicated 24x7 phone numbers identified during DE registration in accordance with M-RPA.</w:t>
            </w:r>
          </w:p>
        </w:tc>
      </w:tr>
      <w:tr w:rsidR="00CE6C45" w:rsidRPr="00C738D2" w14:paraId="69D7BBEA" w14:textId="77777777" w:rsidTr="00340A33">
        <w:trPr>
          <w:jc w:val="center"/>
        </w:trPr>
        <w:tc>
          <w:tcPr>
            <w:tcW w:w="236" w:type="dxa"/>
          </w:tcPr>
          <w:p w14:paraId="2D60B6EA" w14:textId="77777777" w:rsidR="00CE6C45" w:rsidRPr="00C738D2" w:rsidRDefault="00CE6C45" w:rsidP="00CE6C45">
            <w:pPr>
              <w:spacing w:before="100" w:after="100"/>
              <w:rPr>
                <w:rFonts w:ascii="Arial" w:hAnsi="Arial" w:cs="Arial"/>
                <w:szCs w:val="24"/>
              </w:rPr>
            </w:pPr>
          </w:p>
        </w:tc>
        <w:tc>
          <w:tcPr>
            <w:tcW w:w="9541" w:type="dxa"/>
          </w:tcPr>
          <w:p w14:paraId="72560A58" w14:textId="1F96245C"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The DE shall have the knowledge and authority to act on ISO Dispatch Instructions for all ISO registered assets it manages for dispatch.</w:t>
            </w:r>
          </w:p>
        </w:tc>
      </w:tr>
      <w:tr w:rsidR="00CE6C45" w:rsidRPr="00C738D2" w14:paraId="28C8B102" w14:textId="77777777" w:rsidTr="00340A33">
        <w:trPr>
          <w:jc w:val="center"/>
        </w:trPr>
        <w:tc>
          <w:tcPr>
            <w:tcW w:w="236" w:type="dxa"/>
          </w:tcPr>
          <w:p w14:paraId="408C6706" w14:textId="77777777" w:rsidR="00CE6C45" w:rsidRPr="00C738D2" w:rsidRDefault="00CE6C45" w:rsidP="00CE6C45">
            <w:pPr>
              <w:spacing w:before="100" w:after="100"/>
              <w:rPr>
                <w:rFonts w:ascii="Arial" w:hAnsi="Arial" w:cs="Arial"/>
                <w:szCs w:val="24"/>
              </w:rPr>
            </w:pPr>
          </w:p>
        </w:tc>
        <w:tc>
          <w:tcPr>
            <w:tcW w:w="9541" w:type="dxa"/>
          </w:tcPr>
          <w:p w14:paraId="65592AB8" w14:textId="3B229CEB" w:rsidR="00CE6C45" w:rsidRPr="00C738D2" w:rsidRDefault="00CE6C45" w:rsidP="0023571C">
            <w:pPr>
              <w:numPr>
                <w:ilvl w:val="0"/>
                <w:numId w:val="375"/>
              </w:numPr>
              <w:tabs>
                <w:tab w:val="left" w:pos="1755"/>
              </w:tabs>
              <w:spacing w:before="100" w:after="100"/>
              <w:ind w:left="1755"/>
              <w:rPr>
                <w:rFonts w:ascii="Arial" w:hAnsi="Arial" w:cs="Arial"/>
              </w:rPr>
            </w:pPr>
            <w:r w:rsidRPr="00C738D2">
              <w:rPr>
                <w:rFonts w:ascii="Arial" w:hAnsi="Arial" w:cs="Arial"/>
              </w:rPr>
              <w:t>Any control equipment used to start, stop or vary the output of the CSF, from a remote location, shall meet the speed, accuracy and data channel requirements set in OP-18.  Such equipment shall be maintained by the Lead MP as required in OP-18 and ISO New England Operating Procedure No. 2 - Maintenance of Communications, Computers, Metering and Computer Support Equipment (OP-2).  ISO System Operators</w:t>
            </w:r>
            <w:r w:rsidRPr="00C738D2">
              <w:rPr>
                <w:rStyle w:val="FootnoteReference"/>
                <w:rFonts w:ascii="Arial" w:hAnsi="Arial" w:cs="Arial"/>
              </w:rPr>
              <w:footnoteReference w:id="12"/>
            </w:r>
            <w:r w:rsidRPr="00C738D2">
              <w:rPr>
                <w:rFonts w:ascii="Arial" w:hAnsi="Arial" w:cs="Arial"/>
                <w:vertAlign w:val="superscript"/>
              </w:rPr>
              <w:t xml:space="preserve"> </w:t>
            </w:r>
            <w:r w:rsidRPr="00C738D2">
              <w:rPr>
                <w:rFonts w:ascii="Arial" w:hAnsi="Arial" w:cs="Arial"/>
              </w:rPr>
              <w:t>shall be notified as soon as practicable if the equipment is incapable of meeting the requirements of OP-18.  Steps shall be taken by the DE to restore the equipment to normal operating conditions as soon as possible in accordance with OP-2.</w:t>
            </w:r>
          </w:p>
        </w:tc>
      </w:tr>
      <w:tr w:rsidR="00CE6C45" w:rsidRPr="00C738D2" w14:paraId="2619C6D0" w14:textId="77777777" w:rsidTr="00340A33">
        <w:trPr>
          <w:jc w:val="center"/>
        </w:trPr>
        <w:tc>
          <w:tcPr>
            <w:tcW w:w="236" w:type="dxa"/>
          </w:tcPr>
          <w:p w14:paraId="37E633F1" w14:textId="77777777" w:rsidR="00CE6C45" w:rsidRPr="00C738D2" w:rsidRDefault="00CE6C45" w:rsidP="00CE6C45">
            <w:pPr>
              <w:spacing w:before="100" w:after="100"/>
              <w:rPr>
                <w:rFonts w:ascii="Arial" w:hAnsi="Arial" w:cs="Arial"/>
                <w:szCs w:val="24"/>
              </w:rPr>
            </w:pPr>
          </w:p>
        </w:tc>
        <w:tc>
          <w:tcPr>
            <w:tcW w:w="9541" w:type="dxa"/>
          </w:tcPr>
          <w:p w14:paraId="15638609" w14:textId="21893C55" w:rsidR="00CE6C45" w:rsidRPr="00C738D2" w:rsidRDefault="00CE6C45" w:rsidP="006A5FEF">
            <w:pPr>
              <w:numPr>
                <w:ilvl w:val="0"/>
                <w:numId w:val="375"/>
              </w:numPr>
              <w:tabs>
                <w:tab w:val="left" w:pos="1755"/>
              </w:tabs>
              <w:spacing w:before="100" w:after="100"/>
              <w:ind w:left="1755"/>
              <w:rPr>
                <w:rFonts w:ascii="Arial" w:hAnsi="Arial" w:cs="Arial"/>
              </w:rPr>
            </w:pPr>
            <w:r w:rsidRPr="00C738D2">
              <w:rPr>
                <w:rFonts w:ascii="Arial" w:hAnsi="Arial" w:cs="Arial"/>
              </w:rPr>
              <w:t>Each DE shall have</w:t>
            </w:r>
            <w:r w:rsidR="00DC6CE9" w:rsidRPr="00C738D2">
              <w:rPr>
                <w:rFonts w:ascii="Arial" w:hAnsi="Arial" w:cs="Arial"/>
              </w:rPr>
              <w:t>, to the fullest extent possible,</w:t>
            </w:r>
            <w:r w:rsidRPr="00C738D2">
              <w:rPr>
                <w:rFonts w:ascii="Arial" w:hAnsi="Arial" w:cs="Arial"/>
              </w:rPr>
              <w:t xml:space="preserve"> a dedicated voice communication </w:t>
            </w:r>
            <w:r w:rsidR="00515DE4" w:rsidRPr="00C738D2">
              <w:rPr>
                <w:rFonts w:ascii="Arial" w:hAnsi="Arial" w:cs="Arial"/>
              </w:rPr>
              <w:t xml:space="preserve">landline </w:t>
            </w:r>
            <w:r w:rsidRPr="00C738D2">
              <w:rPr>
                <w:rFonts w:ascii="Arial" w:hAnsi="Arial" w:cs="Arial"/>
              </w:rPr>
              <w:t>telephone</w:t>
            </w:r>
            <w:r w:rsidR="00515DE4" w:rsidRPr="00C738D2">
              <w:rPr>
                <w:rFonts w:ascii="Arial" w:hAnsi="Arial" w:cs="Arial"/>
              </w:rPr>
              <w:t xml:space="preserve"> system</w:t>
            </w:r>
            <w:r w:rsidRPr="00C738D2">
              <w:rPr>
                <w:rFonts w:ascii="Arial" w:hAnsi="Arial" w:cs="Arial"/>
              </w:rPr>
              <w:t xml:space="preserve"> </w:t>
            </w:r>
            <w:r w:rsidR="00604D84" w:rsidRPr="00C738D2">
              <w:rPr>
                <w:rFonts w:ascii="Arial" w:hAnsi="Arial" w:cs="Arial"/>
              </w:rPr>
              <w:t xml:space="preserve">with an </w:t>
            </w:r>
            <w:r w:rsidRPr="00C738D2">
              <w:rPr>
                <w:rFonts w:ascii="Arial" w:hAnsi="Arial" w:cs="Arial"/>
              </w:rPr>
              <w:t xml:space="preserve">assigned </w:t>
            </w:r>
            <w:r w:rsidR="00FA1410" w:rsidRPr="00C738D2">
              <w:rPr>
                <w:rFonts w:ascii="Arial" w:hAnsi="Arial" w:cs="Arial"/>
              </w:rPr>
              <w:t>public switched</w:t>
            </w:r>
            <w:r w:rsidRPr="00C738D2">
              <w:rPr>
                <w:rFonts w:ascii="Arial" w:hAnsi="Arial" w:cs="Arial"/>
              </w:rPr>
              <w:t xml:space="preserve"> network </w:t>
            </w:r>
            <w:r w:rsidR="00FA1410" w:rsidRPr="00C738D2">
              <w:rPr>
                <w:rFonts w:ascii="Arial" w:hAnsi="Arial" w:cs="Arial"/>
              </w:rPr>
              <w:t>landline</w:t>
            </w:r>
            <w:r w:rsidRPr="00C738D2">
              <w:rPr>
                <w:rFonts w:ascii="Arial" w:hAnsi="Arial" w:cs="Arial"/>
              </w:rPr>
              <w:t xml:space="preserve"> phone number) for ISO dispatching purposes</w:t>
            </w:r>
            <w:r w:rsidR="005345C8" w:rsidRPr="00C738D2">
              <w:rPr>
                <w:rFonts w:ascii="Arial" w:hAnsi="Arial" w:cs="Arial"/>
              </w:rPr>
              <w:t>.</w:t>
            </w:r>
            <w:r w:rsidR="00604D84" w:rsidRPr="00C738D2">
              <w:rPr>
                <w:rFonts w:ascii="Arial" w:hAnsi="Arial" w:cs="Arial"/>
              </w:rPr>
              <w:t xml:space="preserve">  If the DE</w:t>
            </w:r>
            <w:r w:rsidR="00515DE4" w:rsidRPr="00C738D2">
              <w:rPr>
                <w:rFonts w:ascii="Arial" w:hAnsi="Arial" w:cs="Arial"/>
              </w:rPr>
              <w:t xml:space="preserve"> cannot procure a landline telephone system</w:t>
            </w:r>
            <w:r w:rsidR="00604D84" w:rsidRPr="00C738D2">
              <w:rPr>
                <w:rFonts w:ascii="Arial" w:hAnsi="Arial" w:cs="Arial"/>
              </w:rPr>
              <w:t xml:space="preserve">, </w:t>
            </w:r>
            <w:r w:rsidR="00515DE4" w:rsidRPr="00C738D2">
              <w:rPr>
                <w:rFonts w:ascii="Arial" w:hAnsi="Arial" w:cs="Arial"/>
              </w:rPr>
              <w:t xml:space="preserve">then </w:t>
            </w:r>
            <w:r w:rsidR="00604D84" w:rsidRPr="00C738D2">
              <w:rPr>
                <w:rFonts w:ascii="Arial" w:hAnsi="Arial" w:cs="Arial"/>
              </w:rPr>
              <w:t xml:space="preserve">an alternate or diverse method of communications, such as a cellular telephone </w:t>
            </w:r>
            <w:r w:rsidR="00515DE4" w:rsidRPr="00C738D2">
              <w:rPr>
                <w:rFonts w:ascii="Arial" w:hAnsi="Arial" w:cs="Arial"/>
              </w:rPr>
              <w:t xml:space="preserve">line with an assigned cellular telephone </w:t>
            </w:r>
            <w:r w:rsidR="00604D84" w:rsidRPr="00C738D2">
              <w:rPr>
                <w:rFonts w:ascii="Arial" w:hAnsi="Arial" w:cs="Arial"/>
              </w:rPr>
              <w:t>number, shall be provided</w:t>
            </w:r>
            <w:r w:rsidR="00515DE4" w:rsidRPr="00C738D2">
              <w:rPr>
                <w:rFonts w:ascii="Arial" w:hAnsi="Arial" w:cs="Arial"/>
              </w:rPr>
              <w:t>,</w:t>
            </w:r>
            <w:r w:rsidRPr="00C738D2">
              <w:rPr>
                <w:rFonts w:ascii="Arial" w:hAnsi="Arial" w:cs="Arial"/>
              </w:rPr>
              <w:t xml:space="preserve"> unless ISO agrees otherwise on a case-by-case basis.</w:t>
            </w:r>
          </w:p>
        </w:tc>
      </w:tr>
      <w:tr w:rsidR="00CE6C45" w:rsidRPr="00C738D2" w14:paraId="40270D13" w14:textId="77777777" w:rsidTr="00340A33">
        <w:trPr>
          <w:jc w:val="center"/>
        </w:trPr>
        <w:tc>
          <w:tcPr>
            <w:tcW w:w="236" w:type="dxa"/>
          </w:tcPr>
          <w:p w14:paraId="785BFBE8" w14:textId="77777777" w:rsidR="00CE6C45" w:rsidRPr="00C738D2" w:rsidRDefault="00CE6C45" w:rsidP="00CE6C45">
            <w:pPr>
              <w:spacing w:before="100" w:after="100"/>
              <w:rPr>
                <w:rFonts w:ascii="Arial" w:hAnsi="Arial" w:cs="Arial"/>
                <w:szCs w:val="24"/>
              </w:rPr>
            </w:pPr>
          </w:p>
        </w:tc>
        <w:tc>
          <w:tcPr>
            <w:tcW w:w="9541" w:type="dxa"/>
          </w:tcPr>
          <w:p w14:paraId="7BDBF3DB" w14:textId="5B5F00DD"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In addition to the dedicated voice communication telephone, each DE shall have a dedicated automatic ringdown telephone circuit to the ISO control room for any of the following unless ISO otherwise agrees on a case-by-case basis.</w:t>
            </w:r>
          </w:p>
        </w:tc>
      </w:tr>
      <w:tr w:rsidR="00CE6C45" w:rsidRPr="00C738D2" w14:paraId="2034A444" w14:textId="77777777" w:rsidTr="00340A33">
        <w:trPr>
          <w:jc w:val="center"/>
        </w:trPr>
        <w:tc>
          <w:tcPr>
            <w:tcW w:w="236" w:type="dxa"/>
          </w:tcPr>
          <w:p w14:paraId="40EA4B81" w14:textId="77777777" w:rsidR="00CE6C45" w:rsidRPr="00C738D2" w:rsidRDefault="00CE6C45" w:rsidP="00CE6C45">
            <w:pPr>
              <w:spacing w:before="100" w:after="100"/>
              <w:rPr>
                <w:rFonts w:ascii="Arial" w:hAnsi="Arial" w:cs="Arial"/>
                <w:szCs w:val="24"/>
              </w:rPr>
            </w:pPr>
          </w:p>
        </w:tc>
        <w:tc>
          <w:tcPr>
            <w:tcW w:w="9541" w:type="dxa"/>
          </w:tcPr>
          <w:p w14:paraId="775F5B0B" w14:textId="4BAA8E22" w:rsidR="00CE6C45" w:rsidRPr="00C738D2" w:rsidRDefault="00CE6C45">
            <w:pPr>
              <w:numPr>
                <w:ilvl w:val="0"/>
                <w:numId w:val="399"/>
              </w:numPr>
              <w:tabs>
                <w:tab w:val="left" w:pos="1755"/>
              </w:tabs>
              <w:spacing w:before="100" w:after="100"/>
              <w:ind w:left="1730"/>
              <w:rPr>
                <w:rFonts w:ascii="Arial" w:hAnsi="Arial" w:cs="Arial"/>
              </w:rPr>
              <w:pPrChange w:id="383" w:author="McLaughlin, Troy" w:date="2024-08-22T15:32:00Z">
                <w:pPr>
                  <w:numPr>
                    <w:numId w:val="374"/>
                  </w:numPr>
                  <w:tabs>
                    <w:tab w:val="left" w:pos="1755"/>
                  </w:tabs>
                  <w:spacing w:before="100" w:after="100"/>
                  <w:ind w:left="1755" w:hanging="360"/>
                </w:pPr>
              </w:pPrChange>
            </w:pPr>
            <w:r w:rsidRPr="00C738D2">
              <w:rPr>
                <w:rFonts w:ascii="Arial" w:hAnsi="Arial" w:cs="Arial"/>
              </w:rPr>
              <w:t>Each DE managed CSF, or combination of individual CSFs which in total have a capability greater than or equal to fifty (50) MW (net)</w:t>
            </w:r>
          </w:p>
        </w:tc>
      </w:tr>
      <w:tr w:rsidR="00CE6C45" w:rsidRPr="00C738D2" w14:paraId="5A23FC2C" w14:textId="77777777" w:rsidTr="00340A33">
        <w:trPr>
          <w:jc w:val="center"/>
        </w:trPr>
        <w:tc>
          <w:tcPr>
            <w:tcW w:w="236" w:type="dxa"/>
          </w:tcPr>
          <w:p w14:paraId="539569BD" w14:textId="77777777" w:rsidR="00CE6C45" w:rsidRPr="00C738D2" w:rsidRDefault="00CE6C45" w:rsidP="00CE6C45">
            <w:pPr>
              <w:spacing w:before="100" w:after="100"/>
              <w:rPr>
                <w:rFonts w:ascii="Arial" w:hAnsi="Arial" w:cs="Arial"/>
                <w:szCs w:val="24"/>
              </w:rPr>
            </w:pPr>
          </w:p>
        </w:tc>
        <w:tc>
          <w:tcPr>
            <w:tcW w:w="9541" w:type="dxa"/>
          </w:tcPr>
          <w:p w14:paraId="260648CF" w14:textId="43AD1688" w:rsidR="00CE6C45" w:rsidRPr="00C738D2" w:rsidRDefault="00CE6C45">
            <w:pPr>
              <w:numPr>
                <w:ilvl w:val="0"/>
                <w:numId w:val="399"/>
              </w:numPr>
              <w:tabs>
                <w:tab w:val="left" w:pos="1755"/>
              </w:tabs>
              <w:spacing w:before="100" w:after="100"/>
              <w:ind w:left="1755"/>
              <w:rPr>
                <w:rFonts w:ascii="Arial" w:hAnsi="Arial" w:cs="Arial"/>
              </w:rPr>
              <w:pPrChange w:id="384" w:author="McLaughlin, Troy" w:date="2024-08-22T15:32:00Z">
                <w:pPr>
                  <w:numPr>
                    <w:numId w:val="374"/>
                  </w:numPr>
                  <w:tabs>
                    <w:tab w:val="left" w:pos="1755"/>
                  </w:tabs>
                  <w:spacing w:before="100" w:after="100"/>
                  <w:ind w:left="1755" w:hanging="360"/>
                </w:pPr>
              </w:pPrChange>
            </w:pPr>
            <w:r w:rsidRPr="00C738D2">
              <w:rPr>
                <w:rFonts w:ascii="Arial" w:hAnsi="Arial" w:cs="Arial"/>
              </w:rPr>
              <w:t>Other instances as determined on a case-by-case basis by ISO</w:t>
            </w:r>
          </w:p>
        </w:tc>
      </w:tr>
      <w:tr w:rsidR="00CE6C45" w:rsidRPr="00C738D2" w14:paraId="0AF91F38" w14:textId="77777777" w:rsidTr="00340A33">
        <w:trPr>
          <w:jc w:val="center"/>
        </w:trPr>
        <w:tc>
          <w:tcPr>
            <w:tcW w:w="236" w:type="dxa"/>
          </w:tcPr>
          <w:p w14:paraId="775CCB43" w14:textId="77777777" w:rsidR="00CE6C45" w:rsidRPr="00C738D2" w:rsidRDefault="00CE6C45" w:rsidP="00CE6C45">
            <w:pPr>
              <w:spacing w:before="100" w:after="100"/>
              <w:rPr>
                <w:rFonts w:ascii="Arial" w:hAnsi="Arial" w:cs="Arial"/>
                <w:szCs w:val="24"/>
              </w:rPr>
            </w:pPr>
          </w:p>
        </w:tc>
        <w:tc>
          <w:tcPr>
            <w:tcW w:w="9541" w:type="dxa"/>
          </w:tcPr>
          <w:p w14:paraId="3DEEBDEE" w14:textId="00120D44"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for a CSF that participates in the New England Markets shall have equipment capable of reliably receiving Dispatch Instructions sent electronically by ISO as frequently as necessary and to implement Dispatch Instructions in a timely manner as required by ISO Manuals and Administrative Procedures.</w:t>
            </w:r>
          </w:p>
        </w:tc>
      </w:tr>
      <w:tr w:rsidR="00CE6C45" w:rsidRPr="00C738D2" w14:paraId="3C73A137" w14:textId="77777777" w:rsidTr="00340A33">
        <w:trPr>
          <w:jc w:val="center"/>
        </w:trPr>
        <w:tc>
          <w:tcPr>
            <w:tcW w:w="236" w:type="dxa"/>
          </w:tcPr>
          <w:p w14:paraId="4FFECD86" w14:textId="77777777" w:rsidR="00CE6C45" w:rsidRPr="00C738D2" w:rsidRDefault="00CE6C45" w:rsidP="00CE6C45">
            <w:pPr>
              <w:spacing w:before="100" w:after="100"/>
              <w:rPr>
                <w:rFonts w:ascii="Arial" w:hAnsi="Arial" w:cs="Arial"/>
                <w:szCs w:val="24"/>
              </w:rPr>
            </w:pPr>
          </w:p>
        </w:tc>
        <w:tc>
          <w:tcPr>
            <w:tcW w:w="9541" w:type="dxa"/>
          </w:tcPr>
          <w:p w14:paraId="7D1F7FB8" w14:textId="724A4289"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shall display to their DE Operator, the following parameters for each CSF, as defined pursuant to Section</w:t>
            </w:r>
            <w:r w:rsidR="0023571C" w:rsidRPr="00C738D2">
              <w:rPr>
                <w:rFonts w:ascii="Arial" w:hAnsi="Arial" w:cs="Arial"/>
              </w:rPr>
              <w:t>s II.A.12, III.A.4, and IV.A.6</w:t>
            </w:r>
            <w:r w:rsidRPr="00C738D2">
              <w:rPr>
                <w:rFonts w:ascii="Arial" w:hAnsi="Arial" w:cs="Arial"/>
              </w:rPr>
              <w:t xml:space="preserve"> of this OP, in New England that is under its responsibility.</w:t>
            </w:r>
          </w:p>
        </w:tc>
      </w:tr>
      <w:tr w:rsidR="00CE6C45" w:rsidRPr="00C738D2" w14:paraId="0C4DB283" w14:textId="77777777" w:rsidTr="00340A33">
        <w:trPr>
          <w:jc w:val="center"/>
        </w:trPr>
        <w:tc>
          <w:tcPr>
            <w:tcW w:w="236" w:type="dxa"/>
          </w:tcPr>
          <w:p w14:paraId="419277D6" w14:textId="77777777" w:rsidR="00CE6C45" w:rsidRPr="00C738D2" w:rsidRDefault="00CE6C45" w:rsidP="00CE6C45">
            <w:pPr>
              <w:spacing w:before="100" w:after="100"/>
              <w:rPr>
                <w:rFonts w:ascii="Arial" w:hAnsi="Arial" w:cs="Arial"/>
                <w:szCs w:val="24"/>
              </w:rPr>
            </w:pPr>
          </w:p>
        </w:tc>
        <w:tc>
          <w:tcPr>
            <w:tcW w:w="9541" w:type="dxa"/>
          </w:tcPr>
          <w:p w14:paraId="2B0C2755" w14:textId="563B57FD" w:rsidR="00CE6C45" w:rsidRPr="00C738D2" w:rsidRDefault="00CE6C45">
            <w:pPr>
              <w:numPr>
                <w:ilvl w:val="0"/>
                <w:numId w:val="400"/>
              </w:numPr>
              <w:tabs>
                <w:tab w:val="left" w:pos="1755"/>
              </w:tabs>
              <w:spacing w:before="100" w:after="100"/>
              <w:ind w:left="1730"/>
              <w:rPr>
                <w:rFonts w:ascii="Arial" w:hAnsi="Arial" w:cs="Arial"/>
              </w:rPr>
              <w:pPrChange w:id="385" w:author="McLaughlin, Troy" w:date="2024-08-22T15:32:00Z">
                <w:pPr>
                  <w:numPr>
                    <w:numId w:val="374"/>
                  </w:numPr>
                  <w:tabs>
                    <w:tab w:val="left" w:pos="1755"/>
                  </w:tabs>
                  <w:spacing w:before="100" w:after="100"/>
                  <w:ind w:left="1755" w:hanging="360"/>
                </w:pPr>
              </w:pPrChange>
            </w:pPr>
            <w:r w:rsidRPr="00C738D2">
              <w:rPr>
                <w:rFonts w:ascii="Arial" w:hAnsi="Arial" w:cs="Arial"/>
              </w:rPr>
              <w:t>setpoint</w:t>
            </w:r>
          </w:p>
        </w:tc>
      </w:tr>
      <w:tr w:rsidR="00CE6C45" w:rsidRPr="00C738D2" w14:paraId="29AFFEA7" w14:textId="77777777" w:rsidTr="00340A33">
        <w:trPr>
          <w:jc w:val="center"/>
        </w:trPr>
        <w:tc>
          <w:tcPr>
            <w:tcW w:w="236" w:type="dxa"/>
          </w:tcPr>
          <w:p w14:paraId="0B51D46A" w14:textId="77777777" w:rsidR="00CE6C45" w:rsidRPr="00C738D2" w:rsidRDefault="00CE6C45" w:rsidP="00CE6C45">
            <w:pPr>
              <w:spacing w:before="100" w:after="100"/>
              <w:rPr>
                <w:rFonts w:ascii="Arial" w:hAnsi="Arial" w:cs="Arial"/>
                <w:szCs w:val="24"/>
              </w:rPr>
            </w:pPr>
          </w:p>
        </w:tc>
        <w:tc>
          <w:tcPr>
            <w:tcW w:w="9541" w:type="dxa"/>
          </w:tcPr>
          <w:p w14:paraId="5D4E8E25" w14:textId="5F894FB6" w:rsidR="00CE6C45" w:rsidRPr="00C738D2" w:rsidRDefault="00CE6C45">
            <w:pPr>
              <w:numPr>
                <w:ilvl w:val="0"/>
                <w:numId w:val="400"/>
              </w:numPr>
              <w:tabs>
                <w:tab w:val="left" w:pos="1755"/>
              </w:tabs>
              <w:spacing w:before="100" w:after="100"/>
              <w:ind w:left="1755"/>
              <w:rPr>
                <w:rFonts w:ascii="Arial" w:hAnsi="Arial" w:cs="Arial"/>
              </w:rPr>
              <w:pPrChange w:id="386" w:author="McLaughlin, Troy" w:date="2024-08-22T15:32:00Z">
                <w:pPr>
                  <w:numPr>
                    <w:numId w:val="374"/>
                  </w:numPr>
                  <w:tabs>
                    <w:tab w:val="left" w:pos="1755"/>
                  </w:tabs>
                  <w:spacing w:before="100" w:after="100"/>
                  <w:ind w:left="1755" w:hanging="360"/>
                </w:pPr>
              </w:pPrChange>
            </w:pPr>
            <w:r w:rsidRPr="00C738D2">
              <w:rPr>
                <w:rFonts w:ascii="Arial" w:hAnsi="Arial" w:cs="Arial"/>
              </w:rPr>
              <w:t>actual injection / consumption</w:t>
            </w:r>
          </w:p>
        </w:tc>
      </w:tr>
      <w:tr w:rsidR="00CE6C45" w:rsidRPr="00C738D2" w14:paraId="32CFFA8F" w14:textId="77777777" w:rsidTr="00340A33">
        <w:trPr>
          <w:jc w:val="center"/>
        </w:trPr>
        <w:tc>
          <w:tcPr>
            <w:tcW w:w="236" w:type="dxa"/>
          </w:tcPr>
          <w:p w14:paraId="0BBAC245" w14:textId="77777777" w:rsidR="00CE6C45" w:rsidRPr="00C738D2" w:rsidRDefault="00CE6C45" w:rsidP="00CE6C45">
            <w:pPr>
              <w:spacing w:before="100" w:after="100"/>
              <w:rPr>
                <w:rFonts w:ascii="Arial" w:hAnsi="Arial" w:cs="Arial"/>
                <w:szCs w:val="24"/>
              </w:rPr>
            </w:pPr>
          </w:p>
        </w:tc>
        <w:tc>
          <w:tcPr>
            <w:tcW w:w="9541" w:type="dxa"/>
          </w:tcPr>
          <w:p w14:paraId="16BB8452" w14:textId="1CE5FB94" w:rsidR="00CE6C45" w:rsidRPr="00C738D2" w:rsidRDefault="00CE6C45">
            <w:pPr>
              <w:numPr>
                <w:ilvl w:val="0"/>
                <w:numId w:val="400"/>
              </w:numPr>
              <w:tabs>
                <w:tab w:val="left" w:pos="1755"/>
              </w:tabs>
              <w:spacing w:before="100" w:after="100"/>
              <w:ind w:left="1755"/>
              <w:rPr>
                <w:rFonts w:ascii="Arial" w:hAnsi="Arial" w:cs="Arial"/>
              </w:rPr>
              <w:pPrChange w:id="387" w:author="McLaughlin, Troy" w:date="2024-08-22T15:32:00Z">
                <w:pPr>
                  <w:numPr>
                    <w:numId w:val="374"/>
                  </w:numPr>
                  <w:tabs>
                    <w:tab w:val="left" w:pos="1755"/>
                  </w:tabs>
                  <w:spacing w:before="100" w:after="100"/>
                  <w:ind w:left="1755" w:hanging="360"/>
                </w:pPr>
              </w:pPrChange>
            </w:pPr>
            <w:r w:rsidRPr="00C738D2">
              <w:rPr>
                <w:rFonts w:ascii="Arial" w:hAnsi="Arial" w:cs="Arial"/>
              </w:rPr>
              <w:t>Real Time High Operating Limit</w:t>
            </w:r>
          </w:p>
        </w:tc>
      </w:tr>
      <w:tr w:rsidR="00CE6C45" w:rsidRPr="00C738D2" w14:paraId="4AD4C3FD" w14:textId="77777777" w:rsidTr="00340A33">
        <w:trPr>
          <w:jc w:val="center"/>
        </w:trPr>
        <w:tc>
          <w:tcPr>
            <w:tcW w:w="236" w:type="dxa"/>
          </w:tcPr>
          <w:p w14:paraId="3DBDC676" w14:textId="77777777" w:rsidR="00CE6C45" w:rsidRPr="00C738D2" w:rsidRDefault="00CE6C45" w:rsidP="00CE6C45">
            <w:pPr>
              <w:spacing w:before="100" w:after="100"/>
              <w:rPr>
                <w:rFonts w:ascii="Arial" w:hAnsi="Arial" w:cs="Arial"/>
                <w:szCs w:val="24"/>
              </w:rPr>
            </w:pPr>
          </w:p>
        </w:tc>
        <w:tc>
          <w:tcPr>
            <w:tcW w:w="9541" w:type="dxa"/>
          </w:tcPr>
          <w:p w14:paraId="34736ACB" w14:textId="3D4D17C6" w:rsidR="00CE6C45" w:rsidRPr="00C738D2" w:rsidRDefault="00CE6C45">
            <w:pPr>
              <w:numPr>
                <w:ilvl w:val="0"/>
                <w:numId w:val="400"/>
              </w:numPr>
              <w:tabs>
                <w:tab w:val="left" w:pos="1755"/>
              </w:tabs>
              <w:spacing w:before="100" w:after="100"/>
              <w:ind w:left="1757"/>
              <w:rPr>
                <w:rFonts w:ascii="Arial" w:hAnsi="Arial" w:cs="Arial"/>
              </w:rPr>
              <w:pPrChange w:id="388" w:author="McLaughlin, Troy" w:date="2024-08-22T15:32:00Z">
                <w:pPr>
                  <w:numPr>
                    <w:numId w:val="374"/>
                  </w:numPr>
                  <w:tabs>
                    <w:tab w:val="left" w:pos="1755"/>
                  </w:tabs>
                  <w:spacing w:before="100" w:after="100"/>
                  <w:ind w:left="1757" w:hanging="360"/>
                </w:pPr>
              </w:pPrChange>
            </w:pPr>
            <w:r w:rsidRPr="00C738D2">
              <w:rPr>
                <w:rFonts w:ascii="Arial" w:hAnsi="Arial" w:cs="Arial"/>
              </w:rPr>
              <w:t>Economic Maximum Limit</w:t>
            </w:r>
          </w:p>
        </w:tc>
      </w:tr>
      <w:tr w:rsidR="00CE6C45" w:rsidRPr="00C738D2" w14:paraId="283F5E6A" w14:textId="77777777" w:rsidTr="00340A33">
        <w:trPr>
          <w:jc w:val="center"/>
        </w:trPr>
        <w:tc>
          <w:tcPr>
            <w:tcW w:w="236" w:type="dxa"/>
          </w:tcPr>
          <w:p w14:paraId="6FE77EE0" w14:textId="77777777" w:rsidR="00CE6C45" w:rsidRPr="00C738D2" w:rsidRDefault="00CE6C45" w:rsidP="00CE6C45">
            <w:pPr>
              <w:spacing w:before="100" w:after="100"/>
              <w:rPr>
                <w:rFonts w:ascii="Arial" w:hAnsi="Arial" w:cs="Arial"/>
                <w:szCs w:val="24"/>
              </w:rPr>
            </w:pPr>
          </w:p>
        </w:tc>
        <w:tc>
          <w:tcPr>
            <w:tcW w:w="9541" w:type="dxa"/>
          </w:tcPr>
          <w:p w14:paraId="1EFB42D3" w14:textId="7351A491" w:rsidR="00CE6C45" w:rsidRPr="00C738D2" w:rsidRDefault="00CE6C45">
            <w:pPr>
              <w:numPr>
                <w:ilvl w:val="0"/>
                <w:numId w:val="400"/>
              </w:numPr>
              <w:tabs>
                <w:tab w:val="left" w:pos="1755"/>
              </w:tabs>
              <w:spacing w:before="100" w:after="100"/>
              <w:ind w:left="1755"/>
              <w:rPr>
                <w:rFonts w:ascii="Arial" w:hAnsi="Arial" w:cs="Arial"/>
              </w:rPr>
              <w:pPrChange w:id="389" w:author="McLaughlin, Troy" w:date="2024-08-22T15:32:00Z">
                <w:pPr>
                  <w:numPr>
                    <w:numId w:val="374"/>
                  </w:numPr>
                  <w:tabs>
                    <w:tab w:val="left" w:pos="1755"/>
                  </w:tabs>
                  <w:spacing w:before="100" w:after="100"/>
                  <w:ind w:left="1755" w:hanging="360"/>
                </w:pPr>
              </w:pPrChange>
            </w:pPr>
            <w:r w:rsidRPr="00C738D2">
              <w:rPr>
                <w:rFonts w:ascii="Arial" w:hAnsi="Arial" w:cs="Arial"/>
              </w:rPr>
              <w:t>economic dispatch limit (EDL)</w:t>
            </w:r>
          </w:p>
        </w:tc>
      </w:tr>
      <w:tr w:rsidR="00CE6C45" w:rsidRPr="00C738D2" w14:paraId="4FE1799A" w14:textId="77777777" w:rsidTr="00340A33">
        <w:trPr>
          <w:jc w:val="center"/>
        </w:trPr>
        <w:tc>
          <w:tcPr>
            <w:tcW w:w="236" w:type="dxa"/>
          </w:tcPr>
          <w:p w14:paraId="66496F8B" w14:textId="77777777" w:rsidR="00CE6C45" w:rsidRPr="00C738D2" w:rsidRDefault="00CE6C45" w:rsidP="00CE6C45">
            <w:pPr>
              <w:spacing w:before="100" w:after="100"/>
              <w:rPr>
                <w:rFonts w:ascii="Arial" w:hAnsi="Arial" w:cs="Arial"/>
                <w:szCs w:val="24"/>
              </w:rPr>
            </w:pPr>
          </w:p>
        </w:tc>
        <w:tc>
          <w:tcPr>
            <w:tcW w:w="9541" w:type="dxa"/>
          </w:tcPr>
          <w:p w14:paraId="2A490F6C" w14:textId="5B16315B" w:rsidR="00CE6C45" w:rsidRPr="00C738D2" w:rsidRDefault="00CE6C45">
            <w:pPr>
              <w:numPr>
                <w:ilvl w:val="0"/>
                <w:numId w:val="400"/>
              </w:numPr>
              <w:tabs>
                <w:tab w:val="left" w:pos="1755"/>
              </w:tabs>
              <w:spacing w:before="100" w:after="100"/>
              <w:ind w:left="1755"/>
              <w:rPr>
                <w:rFonts w:ascii="Arial" w:hAnsi="Arial" w:cs="Arial"/>
              </w:rPr>
              <w:pPrChange w:id="390" w:author="McLaughlin, Troy" w:date="2024-08-22T15:32:00Z">
                <w:pPr>
                  <w:numPr>
                    <w:numId w:val="374"/>
                  </w:numPr>
                  <w:tabs>
                    <w:tab w:val="left" w:pos="1755"/>
                  </w:tabs>
                  <w:spacing w:before="100" w:after="100"/>
                  <w:ind w:left="1755" w:hanging="360"/>
                </w:pPr>
              </w:pPrChange>
            </w:pPr>
            <w:r w:rsidRPr="00C738D2">
              <w:rPr>
                <w:rFonts w:ascii="Arial" w:hAnsi="Arial" w:cs="Arial"/>
              </w:rPr>
              <w:t>Maximum Consumption Limit</w:t>
            </w:r>
          </w:p>
        </w:tc>
      </w:tr>
      <w:tr w:rsidR="00CE6C45" w:rsidRPr="00C738D2" w14:paraId="0E98472C" w14:textId="77777777" w:rsidTr="00340A33">
        <w:trPr>
          <w:jc w:val="center"/>
        </w:trPr>
        <w:tc>
          <w:tcPr>
            <w:tcW w:w="236" w:type="dxa"/>
          </w:tcPr>
          <w:p w14:paraId="59DD9AE5" w14:textId="77777777" w:rsidR="00CE6C45" w:rsidRPr="00C738D2" w:rsidRDefault="00CE6C45" w:rsidP="00CE6C45">
            <w:pPr>
              <w:spacing w:before="100" w:after="100"/>
              <w:rPr>
                <w:rFonts w:ascii="Arial" w:hAnsi="Arial" w:cs="Arial"/>
                <w:szCs w:val="24"/>
              </w:rPr>
            </w:pPr>
          </w:p>
        </w:tc>
        <w:tc>
          <w:tcPr>
            <w:tcW w:w="9541" w:type="dxa"/>
          </w:tcPr>
          <w:p w14:paraId="258C3349" w14:textId="1BA462C8" w:rsidR="00CE6C45" w:rsidRPr="00C738D2" w:rsidRDefault="00CE6C45">
            <w:pPr>
              <w:numPr>
                <w:ilvl w:val="0"/>
                <w:numId w:val="400"/>
              </w:numPr>
              <w:tabs>
                <w:tab w:val="left" w:pos="1755"/>
              </w:tabs>
              <w:spacing w:before="100" w:after="100"/>
              <w:ind w:left="1755"/>
              <w:rPr>
                <w:rFonts w:ascii="Arial" w:hAnsi="Arial" w:cs="Arial"/>
              </w:rPr>
              <w:pPrChange w:id="391" w:author="McLaughlin, Troy" w:date="2024-08-22T15:32:00Z">
                <w:pPr>
                  <w:numPr>
                    <w:numId w:val="374"/>
                  </w:numPr>
                  <w:tabs>
                    <w:tab w:val="left" w:pos="1755"/>
                  </w:tabs>
                  <w:spacing w:before="100" w:after="100"/>
                  <w:ind w:left="1755" w:hanging="360"/>
                </w:pPr>
              </w:pPrChange>
            </w:pPr>
            <w:r w:rsidRPr="00C738D2">
              <w:rPr>
                <w:rFonts w:ascii="Arial" w:hAnsi="Arial" w:cs="Arial"/>
              </w:rPr>
              <w:t>generator response rate</w:t>
            </w:r>
          </w:p>
        </w:tc>
      </w:tr>
      <w:tr w:rsidR="00CE6C45" w:rsidRPr="00C738D2" w14:paraId="6D5E3F27" w14:textId="77777777" w:rsidTr="00340A33">
        <w:trPr>
          <w:jc w:val="center"/>
        </w:trPr>
        <w:tc>
          <w:tcPr>
            <w:tcW w:w="236" w:type="dxa"/>
          </w:tcPr>
          <w:p w14:paraId="43DB792C" w14:textId="77777777" w:rsidR="00CE6C45" w:rsidRPr="00C738D2" w:rsidRDefault="00CE6C45" w:rsidP="00CE6C45">
            <w:pPr>
              <w:spacing w:before="100" w:after="100"/>
              <w:rPr>
                <w:rFonts w:ascii="Arial" w:hAnsi="Arial" w:cs="Arial"/>
                <w:szCs w:val="24"/>
              </w:rPr>
            </w:pPr>
          </w:p>
        </w:tc>
        <w:tc>
          <w:tcPr>
            <w:tcW w:w="9541" w:type="dxa"/>
          </w:tcPr>
          <w:p w14:paraId="55C478E1" w14:textId="1C202EC0" w:rsidR="00CE6C45" w:rsidRPr="00C738D2" w:rsidRDefault="00CE6C45">
            <w:pPr>
              <w:numPr>
                <w:ilvl w:val="0"/>
                <w:numId w:val="400"/>
              </w:numPr>
              <w:tabs>
                <w:tab w:val="left" w:pos="1755"/>
              </w:tabs>
              <w:spacing w:before="100" w:after="100"/>
              <w:ind w:left="1755"/>
              <w:rPr>
                <w:rFonts w:ascii="Arial" w:hAnsi="Arial" w:cs="Arial"/>
              </w:rPr>
              <w:pPrChange w:id="392" w:author="McLaughlin, Troy" w:date="2024-08-22T15:32:00Z">
                <w:pPr>
                  <w:numPr>
                    <w:numId w:val="374"/>
                  </w:numPr>
                  <w:tabs>
                    <w:tab w:val="left" w:pos="1755"/>
                  </w:tabs>
                  <w:spacing w:before="100" w:after="100"/>
                  <w:ind w:left="1755" w:hanging="360"/>
                </w:pPr>
              </w:pPrChange>
            </w:pPr>
            <w:r w:rsidRPr="00C738D2">
              <w:rPr>
                <w:rFonts w:ascii="Arial" w:hAnsi="Arial" w:cs="Arial"/>
              </w:rPr>
              <w:t>DARD response rate</w:t>
            </w:r>
          </w:p>
        </w:tc>
      </w:tr>
      <w:tr w:rsidR="00CE6C45" w:rsidRPr="00C738D2" w14:paraId="7858BD27" w14:textId="77777777" w:rsidTr="00340A33">
        <w:trPr>
          <w:jc w:val="center"/>
        </w:trPr>
        <w:tc>
          <w:tcPr>
            <w:tcW w:w="236" w:type="dxa"/>
          </w:tcPr>
          <w:p w14:paraId="32F713F6" w14:textId="77777777" w:rsidR="00CE6C45" w:rsidRPr="00C738D2" w:rsidRDefault="00CE6C45" w:rsidP="00CE6C45">
            <w:pPr>
              <w:spacing w:before="100" w:after="100"/>
              <w:rPr>
                <w:rFonts w:ascii="Arial" w:hAnsi="Arial" w:cs="Arial"/>
                <w:szCs w:val="24"/>
              </w:rPr>
            </w:pPr>
          </w:p>
        </w:tc>
        <w:tc>
          <w:tcPr>
            <w:tcW w:w="9541" w:type="dxa"/>
          </w:tcPr>
          <w:p w14:paraId="4BC5A506" w14:textId="1965F462" w:rsidR="00CE6C45" w:rsidRPr="00C738D2" w:rsidRDefault="00CE6C45">
            <w:pPr>
              <w:numPr>
                <w:ilvl w:val="0"/>
                <w:numId w:val="400"/>
              </w:numPr>
              <w:tabs>
                <w:tab w:val="left" w:pos="1755"/>
              </w:tabs>
              <w:spacing w:before="100" w:after="100"/>
              <w:ind w:left="1755"/>
              <w:rPr>
                <w:rFonts w:ascii="Arial" w:hAnsi="Arial" w:cs="Arial"/>
              </w:rPr>
              <w:pPrChange w:id="393" w:author="McLaughlin, Troy" w:date="2024-08-22T15:32:00Z">
                <w:pPr>
                  <w:numPr>
                    <w:numId w:val="374"/>
                  </w:numPr>
                  <w:tabs>
                    <w:tab w:val="left" w:pos="1755"/>
                  </w:tabs>
                  <w:spacing w:before="100" w:after="100"/>
                  <w:ind w:left="1755" w:hanging="360"/>
                </w:pPr>
              </w:pPrChange>
            </w:pPr>
            <w:r w:rsidRPr="00C738D2">
              <w:rPr>
                <w:rFonts w:ascii="Arial" w:hAnsi="Arial" w:cs="Arial"/>
              </w:rPr>
              <w:t>ATRR response rate</w:t>
            </w:r>
          </w:p>
        </w:tc>
      </w:tr>
      <w:tr w:rsidR="00CE6C45" w:rsidRPr="00C738D2" w14:paraId="6319BDA4" w14:textId="77777777" w:rsidTr="00340A33">
        <w:trPr>
          <w:jc w:val="center"/>
        </w:trPr>
        <w:tc>
          <w:tcPr>
            <w:tcW w:w="236" w:type="dxa"/>
          </w:tcPr>
          <w:p w14:paraId="7426E322" w14:textId="77777777" w:rsidR="00CE6C45" w:rsidRPr="00C738D2" w:rsidRDefault="00CE6C45" w:rsidP="00CE6C45">
            <w:pPr>
              <w:spacing w:before="100" w:after="100"/>
              <w:rPr>
                <w:rFonts w:ascii="Arial" w:hAnsi="Arial" w:cs="Arial"/>
                <w:szCs w:val="24"/>
              </w:rPr>
            </w:pPr>
          </w:p>
        </w:tc>
        <w:tc>
          <w:tcPr>
            <w:tcW w:w="9541" w:type="dxa"/>
          </w:tcPr>
          <w:p w14:paraId="12E48046" w14:textId="0DD50564" w:rsidR="00CE6C45" w:rsidRPr="00C738D2" w:rsidRDefault="00CE6C45">
            <w:pPr>
              <w:numPr>
                <w:ilvl w:val="0"/>
                <w:numId w:val="400"/>
              </w:numPr>
              <w:tabs>
                <w:tab w:val="left" w:pos="1755"/>
              </w:tabs>
              <w:spacing w:before="100" w:after="100"/>
              <w:ind w:left="1755"/>
              <w:rPr>
                <w:rFonts w:ascii="Arial" w:hAnsi="Arial" w:cs="Arial"/>
              </w:rPr>
              <w:pPrChange w:id="394" w:author="McLaughlin, Troy" w:date="2024-08-22T15:32:00Z">
                <w:pPr>
                  <w:numPr>
                    <w:numId w:val="374"/>
                  </w:numPr>
                  <w:tabs>
                    <w:tab w:val="left" w:pos="1755"/>
                  </w:tabs>
                  <w:spacing w:before="100" w:after="100"/>
                  <w:ind w:left="1755" w:hanging="360"/>
                </w:pPr>
              </w:pPrChange>
            </w:pPr>
            <w:r w:rsidRPr="00C738D2">
              <w:rPr>
                <w:rFonts w:ascii="Arial" w:hAnsi="Arial" w:cs="Arial"/>
              </w:rPr>
              <w:t>Regulation High Limit</w:t>
            </w:r>
          </w:p>
        </w:tc>
      </w:tr>
      <w:tr w:rsidR="00CE6C45" w:rsidRPr="00C738D2" w14:paraId="73CE2D51" w14:textId="77777777" w:rsidTr="00340A33">
        <w:trPr>
          <w:jc w:val="center"/>
        </w:trPr>
        <w:tc>
          <w:tcPr>
            <w:tcW w:w="236" w:type="dxa"/>
          </w:tcPr>
          <w:p w14:paraId="32FA7D97" w14:textId="77777777" w:rsidR="00CE6C45" w:rsidRPr="00C738D2" w:rsidRDefault="00CE6C45" w:rsidP="00CE6C45">
            <w:pPr>
              <w:spacing w:before="100" w:after="100"/>
              <w:rPr>
                <w:rFonts w:ascii="Arial" w:hAnsi="Arial" w:cs="Arial"/>
                <w:szCs w:val="24"/>
              </w:rPr>
            </w:pPr>
          </w:p>
        </w:tc>
        <w:tc>
          <w:tcPr>
            <w:tcW w:w="9541" w:type="dxa"/>
          </w:tcPr>
          <w:p w14:paraId="4EB0E857" w14:textId="206EA536" w:rsidR="00CE6C45" w:rsidRPr="00C738D2" w:rsidRDefault="00CE6C45">
            <w:pPr>
              <w:numPr>
                <w:ilvl w:val="0"/>
                <w:numId w:val="400"/>
              </w:numPr>
              <w:tabs>
                <w:tab w:val="left" w:pos="1755"/>
              </w:tabs>
              <w:spacing w:before="100" w:after="100"/>
              <w:ind w:left="1755"/>
              <w:rPr>
                <w:rFonts w:ascii="Arial" w:hAnsi="Arial" w:cs="Arial"/>
              </w:rPr>
              <w:pPrChange w:id="395" w:author="McLaughlin, Troy" w:date="2024-08-22T15:32:00Z">
                <w:pPr>
                  <w:numPr>
                    <w:numId w:val="374"/>
                  </w:numPr>
                  <w:tabs>
                    <w:tab w:val="left" w:pos="1755"/>
                  </w:tabs>
                  <w:spacing w:before="100" w:after="100"/>
                  <w:ind w:left="1755" w:hanging="360"/>
                </w:pPr>
              </w:pPrChange>
            </w:pPr>
            <w:r w:rsidRPr="00C738D2">
              <w:rPr>
                <w:rFonts w:ascii="Arial" w:hAnsi="Arial" w:cs="Arial"/>
              </w:rPr>
              <w:t>Regulation Low Limit</w:t>
            </w:r>
          </w:p>
        </w:tc>
      </w:tr>
      <w:tr w:rsidR="00CE6C45" w:rsidRPr="00C738D2" w14:paraId="1A894AD1" w14:textId="77777777" w:rsidTr="00340A33">
        <w:trPr>
          <w:jc w:val="center"/>
        </w:trPr>
        <w:tc>
          <w:tcPr>
            <w:tcW w:w="236" w:type="dxa"/>
          </w:tcPr>
          <w:p w14:paraId="08109D19" w14:textId="77777777" w:rsidR="00CE6C45" w:rsidRPr="00C738D2" w:rsidRDefault="00CE6C45" w:rsidP="00CE6C45">
            <w:pPr>
              <w:spacing w:before="100" w:after="100"/>
              <w:rPr>
                <w:rFonts w:ascii="Arial" w:hAnsi="Arial" w:cs="Arial"/>
                <w:szCs w:val="24"/>
              </w:rPr>
            </w:pPr>
          </w:p>
        </w:tc>
        <w:tc>
          <w:tcPr>
            <w:tcW w:w="9541" w:type="dxa"/>
          </w:tcPr>
          <w:p w14:paraId="00676B3A" w14:textId="32703B4B" w:rsidR="00CE6C45" w:rsidRPr="00C738D2" w:rsidRDefault="00CE6C45">
            <w:pPr>
              <w:numPr>
                <w:ilvl w:val="0"/>
                <w:numId w:val="400"/>
              </w:numPr>
              <w:tabs>
                <w:tab w:val="left" w:pos="1755"/>
              </w:tabs>
              <w:spacing w:before="100" w:after="100"/>
              <w:ind w:left="1755"/>
              <w:rPr>
                <w:rFonts w:ascii="Arial" w:hAnsi="Arial" w:cs="Arial"/>
              </w:rPr>
              <w:pPrChange w:id="396" w:author="McLaughlin, Troy" w:date="2024-08-22T15:32:00Z">
                <w:pPr>
                  <w:numPr>
                    <w:numId w:val="374"/>
                  </w:numPr>
                  <w:tabs>
                    <w:tab w:val="left" w:pos="1755"/>
                  </w:tabs>
                  <w:spacing w:before="100" w:after="100"/>
                  <w:ind w:left="1755" w:hanging="360"/>
                </w:pPr>
              </w:pPrChange>
            </w:pPr>
            <w:r w:rsidRPr="00C738D2">
              <w:rPr>
                <w:rFonts w:ascii="Arial" w:hAnsi="Arial" w:cs="Arial"/>
              </w:rPr>
              <w:t>unit control mode</w:t>
            </w:r>
          </w:p>
        </w:tc>
      </w:tr>
      <w:tr w:rsidR="00CE6C45" w:rsidRPr="00C738D2" w14:paraId="377C28D5" w14:textId="77777777" w:rsidTr="00340A33">
        <w:trPr>
          <w:jc w:val="center"/>
        </w:trPr>
        <w:tc>
          <w:tcPr>
            <w:tcW w:w="236" w:type="dxa"/>
          </w:tcPr>
          <w:p w14:paraId="21EE46A1" w14:textId="77777777" w:rsidR="00CE6C45" w:rsidRPr="00C738D2" w:rsidRDefault="00CE6C45" w:rsidP="00CE6C45">
            <w:pPr>
              <w:spacing w:before="100" w:after="100"/>
              <w:rPr>
                <w:rFonts w:ascii="Arial" w:hAnsi="Arial" w:cs="Arial"/>
                <w:szCs w:val="24"/>
              </w:rPr>
            </w:pPr>
          </w:p>
        </w:tc>
        <w:tc>
          <w:tcPr>
            <w:tcW w:w="9541" w:type="dxa"/>
          </w:tcPr>
          <w:p w14:paraId="4D184782" w14:textId="5DD3B2F5" w:rsidR="00CE6C45" w:rsidRPr="00C738D2" w:rsidRDefault="00CE6C45">
            <w:pPr>
              <w:numPr>
                <w:ilvl w:val="0"/>
                <w:numId w:val="400"/>
              </w:numPr>
              <w:tabs>
                <w:tab w:val="left" w:pos="1755"/>
              </w:tabs>
              <w:spacing w:before="100" w:after="100"/>
              <w:ind w:left="1755"/>
              <w:rPr>
                <w:rFonts w:ascii="Arial" w:hAnsi="Arial" w:cs="Arial"/>
              </w:rPr>
              <w:pPrChange w:id="397" w:author="McLaughlin, Troy" w:date="2024-08-22T15:32:00Z">
                <w:pPr>
                  <w:numPr>
                    <w:numId w:val="374"/>
                  </w:numPr>
                  <w:tabs>
                    <w:tab w:val="left" w:pos="1755"/>
                  </w:tabs>
                  <w:spacing w:before="100" w:after="100"/>
                  <w:ind w:left="1755" w:hanging="360"/>
                </w:pPr>
              </w:pPrChange>
            </w:pPr>
            <w:r w:rsidRPr="00C738D2">
              <w:rPr>
                <w:rFonts w:ascii="Arial" w:hAnsi="Arial" w:cs="Arial"/>
              </w:rPr>
              <w:t>ATRR availability</w:t>
            </w:r>
          </w:p>
        </w:tc>
      </w:tr>
      <w:tr w:rsidR="00CE6C45" w:rsidRPr="00C738D2" w14:paraId="41879B7B" w14:textId="77777777" w:rsidTr="00340A33">
        <w:trPr>
          <w:jc w:val="center"/>
        </w:trPr>
        <w:tc>
          <w:tcPr>
            <w:tcW w:w="236" w:type="dxa"/>
          </w:tcPr>
          <w:p w14:paraId="7A64186F" w14:textId="77777777" w:rsidR="00CE6C45" w:rsidRPr="00C738D2" w:rsidRDefault="00CE6C45" w:rsidP="00CE6C45">
            <w:pPr>
              <w:spacing w:before="100" w:after="100"/>
              <w:rPr>
                <w:rFonts w:ascii="Arial" w:hAnsi="Arial" w:cs="Arial"/>
                <w:szCs w:val="24"/>
              </w:rPr>
            </w:pPr>
          </w:p>
        </w:tc>
        <w:tc>
          <w:tcPr>
            <w:tcW w:w="9541" w:type="dxa"/>
          </w:tcPr>
          <w:p w14:paraId="6D0A5C66" w14:textId="5D8A0C63" w:rsidR="00CE6C45" w:rsidRPr="00C738D2" w:rsidRDefault="00CE6C45">
            <w:pPr>
              <w:numPr>
                <w:ilvl w:val="0"/>
                <w:numId w:val="400"/>
              </w:numPr>
              <w:tabs>
                <w:tab w:val="left" w:pos="1755"/>
              </w:tabs>
              <w:spacing w:before="100" w:after="100"/>
              <w:ind w:left="1755"/>
              <w:rPr>
                <w:rFonts w:ascii="Arial" w:hAnsi="Arial" w:cs="Arial"/>
              </w:rPr>
              <w:pPrChange w:id="398" w:author="McLaughlin, Troy" w:date="2024-08-22T15:32:00Z">
                <w:pPr>
                  <w:numPr>
                    <w:numId w:val="374"/>
                  </w:numPr>
                  <w:tabs>
                    <w:tab w:val="left" w:pos="1755"/>
                  </w:tabs>
                  <w:spacing w:before="100" w:after="100"/>
                  <w:ind w:left="1755" w:hanging="360"/>
                </w:pPr>
              </w:pPrChange>
            </w:pPr>
            <w:r w:rsidRPr="00C738D2">
              <w:rPr>
                <w:rFonts w:ascii="Arial" w:hAnsi="Arial" w:cs="Arial"/>
              </w:rPr>
              <w:t>on regulation status</w:t>
            </w:r>
          </w:p>
        </w:tc>
      </w:tr>
      <w:tr w:rsidR="00CE6C45" w:rsidRPr="00C738D2" w14:paraId="30BA2CD5" w14:textId="77777777" w:rsidTr="00340A33">
        <w:trPr>
          <w:jc w:val="center"/>
        </w:trPr>
        <w:tc>
          <w:tcPr>
            <w:tcW w:w="236" w:type="dxa"/>
          </w:tcPr>
          <w:p w14:paraId="772886C3" w14:textId="77777777" w:rsidR="00CE6C45" w:rsidRPr="00C738D2" w:rsidRDefault="00CE6C45" w:rsidP="00CE6C45">
            <w:pPr>
              <w:spacing w:before="100" w:after="100"/>
              <w:rPr>
                <w:rFonts w:ascii="Arial" w:hAnsi="Arial" w:cs="Arial"/>
                <w:szCs w:val="24"/>
              </w:rPr>
            </w:pPr>
          </w:p>
        </w:tc>
        <w:tc>
          <w:tcPr>
            <w:tcW w:w="9541" w:type="dxa"/>
          </w:tcPr>
          <w:p w14:paraId="68C6E132" w14:textId="0F23CA13" w:rsidR="00CE6C45" w:rsidRPr="00C738D2" w:rsidRDefault="00CE6C45">
            <w:pPr>
              <w:numPr>
                <w:ilvl w:val="0"/>
                <w:numId w:val="400"/>
              </w:numPr>
              <w:tabs>
                <w:tab w:val="left" w:pos="1755"/>
              </w:tabs>
              <w:spacing w:before="100" w:after="100"/>
              <w:ind w:left="1755"/>
              <w:rPr>
                <w:rFonts w:ascii="Arial" w:hAnsi="Arial" w:cs="Arial"/>
              </w:rPr>
              <w:pPrChange w:id="399" w:author="McLaughlin, Troy" w:date="2024-08-22T15:32:00Z">
                <w:pPr>
                  <w:numPr>
                    <w:numId w:val="374"/>
                  </w:numPr>
                  <w:tabs>
                    <w:tab w:val="left" w:pos="1755"/>
                  </w:tabs>
                  <w:spacing w:before="100" w:after="100"/>
                  <w:ind w:left="1755" w:hanging="360"/>
                </w:pPr>
              </w:pPrChange>
            </w:pPr>
            <w:r w:rsidRPr="00C738D2">
              <w:rPr>
                <w:rFonts w:ascii="Arial" w:hAnsi="Arial" w:cs="Arial"/>
              </w:rPr>
              <w:t>heartbeat</w:t>
            </w:r>
          </w:p>
        </w:tc>
      </w:tr>
      <w:tr w:rsidR="00CE6C45" w:rsidRPr="00C738D2" w14:paraId="6257A361" w14:textId="77777777" w:rsidTr="00340A33">
        <w:trPr>
          <w:jc w:val="center"/>
        </w:trPr>
        <w:tc>
          <w:tcPr>
            <w:tcW w:w="236" w:type="dxa"/>
          </w:tcPr>
          <w:p w14:paraId="6194B389" w14:textId="77777777" w:rsidR="00CE6C45" w:rsidRPr="00C738D2" w:rsidRDefault="00CE6C45" w:rsidP="00CE6C45">
            <w:pPr>
              <w:spacing w:before="100" w:after="100"/>
              <w:rPr>
                <w:rFonts w:ascii="Arial" w:hAnsi="Arial" w:cs="Arial"/>
                <w:szCs w:val="24"/>
              </w:rPr>
            </w:pPr>
          </w:p>
        </w:tc>
        <w:tc>
          <w:tcPr>
            <w:tcW w:w="9541" w:type="dxa"/>
          </w:tcPr>
          <w:p w14:paraId="20B88875" w14:textId="0060A845"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shall maintain staff on duty to communicate with ISO System Operators at all times.</w:t>
            </w:r>
          </w:p>
        </w:tc>
      </w:tr>
      <w:tr w:rsidR="00CE6C45" w:rsidRPr="00C738D2" w14:paraId="6D8E6979" w14:textId="77777777" w:rsidTr="00340A33">
        <w:trPr>
          <w:jc w:val="center"/>
        </w:trPr>
        <w:tc>
          <w:tcPr>
            <w:tcW w:w="236" w:type="dxa"/>
          </w:tcPr>
          <w:p w14:paraId="4F5BA370" w14:textId="77777777" w:rsidR="00CE6C45" w:rsidRPr="00C738D2" w:rsidRDefault="00CE6C45" w:rsidP="00CE6C45">
            <w:pPr>
              <w:spacing w:before="100" w:after="100"/>
              <w:rPr>
                <w:rFonts w:ascii="Arial" w:hAnsi="Arial" w:cs="Arial"/>
                <w:szCs w:val="24"/>
              </w:rPr>
            </w:pPr>
          </w:p>
        </w:tc>
        <w:tc>
          <w:tcPr>
            <w:tcW w:w="9541" w:type="dxa"/>
          </w:tcPr>
          <w:p w14:paraId="0999D509" w14:textId="2C912549" w:rsidR="00CE6C45" w:rsidRPr="00C738D2" w:rsidRDefault="006C7A6A" w:rsidP="00C30C89">
            <w:pPr>
              <w:numPr>
                <w:ilvl w:val="0"/>
                <w:numId w:val="373"/>
              </w:numPr>
              <w:tabs>
                <w:tab w:val="left" w:pos="1389"/>
              </w:tabs>
              <w:spacing w:before="100" w:after="100"/>
              <w:ind w:left="1395"/>
              <w:rPr>
                <w:rFonts w:ascii="Arial" w:hAnsi="Arial" w:cs="Arial"/>
              </w:rPr>
            </w:pPr>
            <w:r w:rsidRPr="00C738D2">
              <w:rPr>
                <w:rFonts w:ascii="Arial" w:hAnsi="Arial" w:cs="Arial"/>
                <w:szCs w:val="24"/>
              </w:rPr>
              <w:t xml:space="preserve">Dispatch instructions for each </w:t>
            </w:r>
            <w:r w:rsidR="00C27D14" w:rsidRPr="00C738D2">
              <w:rPr>
                <w:rFonts w:ascii="Arial" w:hAnsi="Arial" w:cs="Arial"/>
                <w:szCs w:val="24"/>
              </w:rPr>
              <w:t>CSF</w:t>
            </w:r>
            <w:r w:rsidRPr="00C738D2">
              <w:rPr>
                <w:rFonts w:ascii="Arial" w:hAnsi="Arial" w:cs="Arial"/>
                <w:szCs w:val="24"/>
              </w:rPr>
              <w:t xml:space="preserve"> shall only be acknowledged by the approved DE.</w:t>
            </w:r>
          </w:p>
        </w:tc>
      </w:tr>
      <w:tr w:rsidR="00CE6C45" w:rsidRPr="00C738D2" w14:paraId="15BA1981" w14:textId="77777777" w:rsidTr="00340A33">
        <w:trPr>
          <w:jc w:val="center"/>
        </w:trPr>
        <w:tc>
          <w:tcPr>
            <w:tcW w:w="236" w:type="dxa"/>
          </w:tcPr>
          <w:p w14:paraId="129B8A96" w14:textId="77777777" w:rsidR="00CE6C45" w:rsidRPr="00C738D2" w:rsidRDefault="00CE6C45" w:rsidP="00CE6C45">
            <w:pPr>
              <w:spacing w:before="100" w:after="100"/>
              <w:rPr>
                <w:rFonts w:ascii="Arial" w:hAnsi="Arial" w:cs="Arial"/>
                <w:szCs w:val="24"/>
              </w:rPr>
            </w:pPr>
          </w:p>
        </w:tc>
        <w:tc>
          <w:tcPr>
            <w:tcW w:w="9541" w:type="dxa"/>
          </w:tcPr>
          <w:p w14:paraId="742049BF" w14:textId="758E572F"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In instances where an ISO System Operator issues a verbal Dispatch Instruction or any other verbal communication, the verbal communication shall take precedence over all other forms of communication.</w:t>
            </w:r>
          </w:p>
        </w:tc>
      </w:tr>
      <w:tr w:rsidR="00CE6C45" w:rsidRPr="00C738D2" w14:paraId="3E4AB219" w14:textId="77777777" w:rsidTr="00CE6C45">
        <w:trPr>
          <w:jc w:val="center"/>
        </w:trPr>
        <w:tc>
          <w:tcPr>
            <w:tcW w:w="236" w:type="dxa"/>
          </w:tcPr>
          <w:p w14:paraId="3CF1ED32" w14:textId="77777777" w:rsidR="00CE6C45" w:rsidRPr="00C738D2" w:rsidRDefault="00CE6C45" w:rsidP="00CE6C45">
            <w:pPr>
              <w:pStyle w:val="DocumentText"/>
              <w:rPr>
                <w:rFonts w:ascii="Arial" w:hAnsi="Arial" w:cs="Arial"/>
                <w:b/>
                <w:szCs w:val="24"/>
              </w:rPr>
            </w:pPr>
          </w:p>
        </w:tc>
        <w:tc>
          <w:tcPr>
            <w:tcW w:w="9541" w:type="dxa"/>
          </w:tcPr>
          <w:p w14:paraId="28256970" w14:textId="78F31C0F" w:rsidR="00CE6C45" w:rsidRPr="00C738D2" w:rsidRDefault="00CE6C45" w:rsidP="00CE6C45">
            <w:pPr>
              <w:pStyle w:val="Heading2"/>
              <w:numPr>
                <w:ilvl w:val="1"/>
                <w:numId w:val="339"/>
              </w:numPr>
              <w:tabs>
                <w:tab w:val="clear" w:pos="720"/>
                <w:tab w:val="num" w:pos="1035"/>
              </w:tabs>
              <w:spacing w:before="160"/>
              <w:ind w:left="1035" w:hanging="360"/>
              <w:rPr>
                <w:rFonts w:cs="Arial"/>
                <w:szCs w:val="24"/>
              </w:rPr>
            </w:pPr>
            <w:bookmarkStart w:id="400" w:name="_Toc531601046"/>
            <w:bookmarkStart w:id="401" w:name="_Toc53502121"/>
            <w:r w:rsidRPr="00C738D2">
              <w:rPr>
                <w:rFonts w:cs="Arial"/>
                <w:kern w:val="0"/>
              </w:rPr>
              <w:t>Dispatch Instructions</w:t>
            </w:r>
            <w:bookmarkEnd w:id="400"/>
            <w:bookmarkEnd w:id="401"/>
          </w:p>
        </w:tc>
      </w:tr>
      <w:tr w:rsidR="00CE6C45" w:rsidRPr="00C738D2" w14:paraId="282FF103" w14:textId="77777777" w:rsidTr="00340A33">
        <w:trPr>
          <w:jc w:val="center"/>
        </w:trPr>
        <w:tc>
          <w:tcPr>
            <w:tcW w:w="236" w:type="dxa"/>
          </w:tcPr>
          <w:p w14:paraId="44BB5575" w14:textId="77777777" w:rsidR="00CE6C45" w:rsidRPr="00C738D2" w:rsidRDefault="00CE6C45" w:rsidP="00CE6C45">
            <w:pPr>
              <w:spacing w:before="100" w:after="100"/>
              <w:rPr>
                <w:rFonts w:ascii="Arial" w:hAnsi="Arial" w:cs="Arial"/>
                <w:szCs w:val="24"/>
              </w:rPr>
            </w:pPr>
          </w:p>
        </w:tc>
        <w:tc>
          <w:tcPr>
            <w:tcW w:w="9541" w:type="dxa"/>
          </w:tcPr>
          <w:p w14:paraId="61CA47C3" w14:textId="7D0389F0" w:rsidR="00CE6C45" w:rsidRPr="00C738D2" w:rsidRDefault="00015485" w:rsidP="00E7121D">
            <w:pPr>
              <w:numPr>
                <w:ilvl w:val="0"/>
                <w:numId w:val="376"/>
              </w:numPr>
              <w:tabs>
                <w:tab w:val="left" w:pos="1389"/>
              </w:tabs>
              <w:spacing w:before="100" w:after="100"/>
              <w:ind w:left="1395"/>
              <w:rPr>
                <w:rFonts w:ascii="Arial" w:hAnsi="Arial" w:cs="Arial"/>
              </w:rPr>
            </w:pPr>
            <w:r w:rsidRPr="00C738D2">
              <w:rPr>
                <w:rFonts w:ascii="Arial" w:hAnsi="Arial" w:cs="Arial"/>
              </w:rPr>
              <w:t>The DE shall follow a</w:t>
            </w:r>
            <w:r w:rsidR="00C84A23" w:rsidRPr="00C738D2">
              <w:rPr>
                <w:rFonts w:ascii="Arial" w:hAnsi="Arial" w:cs="Arial"/>
              </w:rPr>
              <w:t>ll Dispatch Instructions in accordance with Offer Data without delay.</w:t>
            </w:r>
          </w:p>
        </w:tc>
      </w:tr>
      <w:tr w:rsidR="00CE6C45" w:rsidRPr="00C738D2" w14:paraId="4EB2D252" w14:textId="77777777" w:rsidTr="00340A33">
        <w:trPr>
          <w:jc w:val="center"/>
        </w:trPr>
        <w:tc>
          <w:tcPr>
            <w:tcW w:w="236" w:type="dxa"/>
          </w:tcPr>
          <w:p w14:paraId="0B19478C" w14:textId="77777777" w:rsidR="00CE6C45" w:rsidRPr="00C738D2" w:rsidRDefault="00CE6C45" w:rsidP="00CE6C45">
            <w:pPr>
              <w:spacing w:before="100" w:after="100"/>
              <w:rPr>
                <w:rFonts w:ascii="Arial" w:hAnsi="Arial" w:cs="Arial"/>
                <w:szCs w:val="24"/>
              </w:rPr>
            </w:pPr>
          </w:p>
        </w:tc>
        <w:tc>
          <w:tcPr>
            <w:tcW w:w="9541" w:type="dxa"/>
          </w:tcPr>
          <w:p w14:paraId="63DA7477" w14:textId="578DA579" w:rsidR="00CE6C45" w:rsidRPr="00C738D2" w:rsidRDefault="00C84A23" w:rsidP="00E7121D">
            <w:pPr>
              <w:numPr>
                <w:ilvl w:val="0"/>
                <w:numId w:val="376"/>
              </w:numPr>
              <w:tabs>
                <w:tab w:val="left" w:pos="1389"/>
              </w:tabs>
              <w:spacing w:before="100" w:after="100"/>
              <w:ind w:left="1395"/>
              <w:rPr>
                <w:rFonts w:ascii="Arial" w:hAnsi="Arial" w:cs="Arial"/>
              </w:rPr>
            </w:pPr>
            <w:r w:rsidRPr="00C738D2">
              <w:rPr>
                <w:rFonts w:ascii="Arial" w:hAnsi="Arial" w:cs="Arial"/>
              </w:rPr>
              <w:t xml:space="preserve">If a DE is </w:t>
            </w:r>
            <w:r w:rsidRPr="00C738D2">
              <w:rPr>
                <w:rFonts w:ascii="Arial" w:hAnsi="Arial" w:cs="Arial"/>
                <w:b/>
              </w:rPr>
              <w:t>not</w:t>
            </w:r>
            <w:r w:rsidRPr="00C738D2">
              <w:rPr>
                <w:rFonts w:ascii="Arial" w:hAnsi="Arial" w:cs="Arial"/>
              </w:rPr>
              <w:t xml:space="preserve"> capable of controlling the delivery of energy in accordance with its Offer Data, the DE shall notify the ISO System Operators as soon as practicable.  Efforts shall be made by the Lead MP to forecast CSF capabilities based on daily local conditions and submit those parameters appropriately.</w:t>
            </w:r>
          </w:p>
        </w:tc>
      </w:tr>
      <w:tr w:rsidR="00CE6C45" w:rsidRPr="00C738D2" w14:paraId="4A7A7104" w14:textId="77777777" w:rsidTr="00340A33">
        <w:trPr>
          <w:jc w:val="center"/>
        </w:trPr>
        <w:tc>
          <w:tcPr>
            <w:tcW w:w="236" w:type="dxa"/>
          </w:tcPr>
          <w:p w14:paraId="1CC480C0" w14:textId="77777777" w:rsidR="00CE6C45" w:rsidRPr="00C738D2" w:rsidRDefault="00CE6C45" w:rsidP="00CE6C45">
            <w:pPr>
              <w:spacing w:before="100" w:after="100"/>
              <w:rPr>
                <w:rFonts w:ascii="Arial" w:hAnsi="Arial" w:cs="Arial"/>
                <w:szCs w:val="24"/>
              </w:rPr>
            </w:pPr>
          </w:p>
        </w:tc>
        <w:tc>
          <w:tcPr>
            <w:tcW w:w="9541" w:type="dxa"/>
          </w:tcPr>
          <w:p w14:paraId="398BFD1F" w14:textId="432F8055" w:rsidR="00CE6C45" w:rsidRPr="00C738D2" w:rsidRDefault="00C84A23" w:rsidP="00CE6C45">
            <w:pPr>
              <w:numPr>
                <w:ilvl w:val="0"/>
                <w:numId w:val="376"/>
              </w:numPr>
              <w:tabs>
                <w:tab w:val="left" w:pos="1389"/>
              </w:tabs>
              <w:spacing w:before="100" w:after="100"/>
              <w:ind w:left="1395"/>
              <w:rPr>
                <w:rFonts w:ascii="Arial" w:hAnsi="Arial" w:cs="Arial"/>
              </w:rPr>
            </w:pPr>
            <w:r w:rsidRPr="00C738D2">
              <w:rPr>
                <w:rFonts w:ascii="Arial" w:hAnsi="Arial" w:cs="Arial"/>
              </w:rPr>
              <w:t>ISO shall transmit Dispatch Instructions (in the form of a MW setpoint) to each DE every four seconds or less.</w:t>
            </w:r>
          </w:p>
        </w:tc>
      </w:tr>
      <w:tr w:rsidR="00C84A23" w:rsidRPr="00C738D2" w14:paraId="55C427C8" w14:textId="77777777" w:rsidTr="003E3288">
        <w:trPr>
          <w:jc w:val="center"/>
        </w:trPr>
        <w:tc>
          <w:tcPr>
            <w:tcW w:w="236" w:type="dxa"/>
          </w:tcPr>
          <w:p w14:paraId="4080A7EB" w14:textId="77777777" w:rsidR="00C84A23" w:rsidRPr="00C738D2" w:rsidRDefault="00C84A23" w:rsidP="003E3288">
            <w:pPr>
              <w:pStyle w:val="DocumentText"/>
              <w:rPr>
                <w:rFonts w:ascii="Arial" w:hAnsi="Arial" w:cs="Arial"/>
                <w:b/>
                <w:szCs w:val="24"/>
              </w:rPr>
            </w:pPr>
          </w:p>
        </w:tc>
        <w:tc>
          <w:tcPr>
            <w:tcW w:w="9541" w:type="dxa"/>
          </w:tcPr>
          <w:p w14:paraId="22B6B17F" w14:textId="38C1C8EF" w:rsidR="00C84A23" w:rsidRPr="00C738D2" w:rsidRDefault="00C84A23" w:rsidP="003E3288">
            <w:pPr>
              <w:pStyle w:val="Heading2"/>
              <w:numPr>
                <w:ilvl w:val="1"/>
                <w:numId w:val="339"/>
              </w:numPr>
              <w:tabs>
                <w:tab w:val="clear" w:pos="720"/>
                <w:tab w:val="num" w:pos="1035"/>
              </w:tabs>
              <w:spacing w:before="160"/>
              <w:ind w:left="1035" w:hanging="360"/>
              <w:rPr>
                <w:rFonts w:cs="Arial"/>
                <w:szCs w:val="24"/>
              </w:rPr>
            </w:pPr>
            <w:bookmarkStart w:id="402" w:name="_Toc531601047"/>
            <w:bookmarkStart w:id="403" w:name="_Toc53502122"/>
            <w:r w:rsidRPr="00C738D2">
              <w:rPr>
                <w:rFonts w:cs="Arial"/>
                <w:kern w:val="0"/>
              </w:rPr>
              <w:t>Additional Requirements for CSFs</w:t>
            </w:r>
            <w:bookmarkEnd w:id="402"/>
            <w:bookmarkEnd w:id="403"/>
          </w:p>
        </w:tc>
      </w:tr>
      <w:tr w:rsidR="00C84A23" w:rsidRPr="00C738D2" w14:paraId="2279A952" w14:textId="77777777" w:rsidTr="00340A33">
        <w:trPr>
          <w:jc w:val="center"/>
        </w:trPr>
        <w:tc>
          <w:tcPr>
            <w:tcW w:w="236" w:type="dxa"/>
          </w:tcPr>
          <w:p w14:paraId="26586BB6" w14:textId="77777777" w:rsidR="00C84A23" w:rsidRPr="00C738D2" w:rsidRDefault="00C84A23" w:rsidP="00CE6C45">
            <w:pPr>
              <w:spacing w:before="100" w:after="100"/>
              <w:rPr>
                <w:rFonts w:ascii="Arial" w:hAnsi="Arial" w:cs="Arial"/>
                <w:szCs w:val="24"/>
              </w:rPr>
            </w:pPr>
          </w:p>
        </w:tc>
        <w:tc>
          <w:tcPr>
            <w:tcW w:w="9541" w:type="dxa"/>
          </w:tcPr>
          <w:p w14:paraId="2928EF86" w14:textId="61D8CB77" w:rsidR="00C84A23" w:rsidRPr="00C738D2" w:rsidRDefault="00C84A23" w:rsidP="00D80276">
            <w:pPr>
              <w:numPr>
                <w:ilvl w:val="0"/>
                <w:numId w:val="377"/>
              </w:numPr>
              <w:tabs>
                <w:tab w:val="left" w:pos="1389"/>
              </w:tabs>
              <w:spacing w:before="100" w:after="100"/>
              <w:ind w:left="1395"/>
              <w:rPr>
                <w:rFonts w:ascii="Arial" w:hAnsi="Arial" w:cs="Arial"/>
              </w:rPr>
            </w:pPr>
            <w:r w:rsidRPr="00C738D2">
              <w:rPr>
                <w:rFonts w:ascii="Arial" w:hAnsi="Arial" w:cs="Arial"/>
              </w:rPr>
              <w:t xml:space="preserve">Due to the unique nature and operating parameters associated with storing energy, additional reliability data is required for these resources.  OP-14I details the criteria and requirements for CSFs that Lead MPs shall comply with for interconnected operation.  These requirements shall be in </w:t>
            </w:r>
            <w:r w:rsidRPr="00C738D2">
              <w:rPr>
                <w:rFonts w:ascii="Arial" w:hAnsi="Arial" w:cs="Arial"/>
              </w:rPr>
              <w:lastRenderedPageBreak/>
              <w:t>effect upon installation of the communications equipment necessary to perform the data transfer.</w:t>
            </w:r>
          </w:p>
        </w:tc>
      </w:tr>
    </w:tbl>
    <w:p w14:paraId="28907569" w14:textId="77777777" w:rsidR="00340A33" w:rsidRPr="00C738D2" w:rsidRDefault="00340A33" w:rsidP="00D80276"/>
    <w:p w14:paraId="64CD6F9A" w14:textId="2C48E8A5" w:rsidR="004D6131" w:rsidRPr="00C738D2" w:rsidRDefault="00340A33" w:rsidP="00CE6C45">
      <w:pPr>
        <w:pStyle w:val="Heading1"/>
        <w:numPr>
          <w:ilvl w:val="0"/>
          <w:numId w:val="117"/>
        </w:numPr>
      </w:pPr>
      <w:r w:rsidRPr="00C738D2">
        <w:br w:type="page"/>
      </w:r>
      <w:bookmarkStart w:id="404" w:name="_Toc53502123"/>
      <w:r w:rsidR="004D6131" w:rsidRPr="00C738D2">
        <w:lastRenderedPageBreak/>
        <w:t>AUDITING AND TESTING</w:t>
      </w:r>
      <w:bookmarkEnd w:id="369"/>
      <w:bookmarkEnd w:id="404"/>
    </w:p>
    <w:tbl>
      <w:tblPr>
        <w:tblW w:w="9324" w:type="dxa"/>
        <w:jc w:val="center"/>
        <w:tblLayout w:type="fixed"/>
        <w:tblLook w:val="0000" w:firstRow="0" w:lastRow="0" w:firstColumn="0" w:lastColumn="0" w:noHBand="0" w:noVBand="0"/>
      </w:tblPr>
      <w:tblGrid>
        <w:gridCol w:w="236"/>
        <w:gridCol w:w="9088"/>
      </w:tblGrid>
      <w:tr w:rsidR="00A25FA4" w:rsidRPr="00C738D2" w14:paraId="2F8FACAD" w14:textId="77777777" w:rsidTr="00D80276">
        <w:trPr>
          <w:jc w:val="center"/>
        </w:trPr>
        <w:tc>
          <w:tcPr>
            <w:tcW w:w="236" w:type="dxa"/>
          </w:tcPr>
          <w:p w14:paraId="383F6101" w14:textId="77777777" w:rsidR="00A25FA4" w:rsidRPr="00C738D2" w:rsidRDefault="00A25FA4" w:rsidP="002B75F3">
            <w:pPr>
              <w:spacing w:before="100" w:after="100"/>
              <w:rPr>
                <w:rFonts w:ascii="Arial" w:hAnsi="Arial" w:cs="Arial"/>
                <w:szCs w:val="24"/>
              </w:rPr>
            </w:pPr>
          </w:p>
        </w:tc>
        <w:tc>
          <w:tcPr>
            <w:tcW w:w="9088" w:type="dxa"/>
          </w:tcPr>
          <w:p w14:paraId="72793914" w14:textId="05471248" w:rsidR="00A25FA4" w:rsidRPr="00C738D2" w:rsidRDefault="004D6131" w:rsidP="00C84A23">
            <w:pPr>
              <w:spacing w:before="100" w:after="100"/>
              <w:ind w:left="669"/>
              <w:rPr>
                <w:rFonts w:ascii="Arial" w:hAnsi="Arial" w:cs="Arial"/>
                <w:szCs w:val="24"/>
              </w:rPr>
            </w:pPr>
            <w:r w:rsidRPr="00C738D2">
              <w:rPr>
                <w:rFonts w:ascii="Arial" w:hAnsi="Arial" w:cs="Arial"/>
                <w:szCs w:val="24"/>
              </w:rPr>
              <w:t xml:space="preserve">ISO reserves the right to conduct unannounced audits or tests of a DE, Generator, </w:t>
            </w:r>
            <w:r w:rsidR="00C84A23" w:rsidRPr="00C738D2">
              <w:rPr>
                <w:rFonts w:ascii="Arial" w:hAnsi="Arial" w:cs="Arial"/>
                <w:szCs w:val="24"/>
              </w:rPr>
              <w:t xml:space="preserve">ATRR, </w:t>
            </w:r>
            <w:r w:rsidRPr="00C738D2">
              <w:rPr>
                <w:rFonts w:ascii="Arial" w:hAnsi="Arial" w:cs="Arial"/>
                <w:szCs w:val="24"/>
              </w:rPr>
              <w:t>DARD, DDE</w:t>
            </w:r>
            <w:r w:rsidR="00176330" w:rsidRPr="00C738D2">
              <w:rPr>
                <w:rFonts w:ascii="Arial" w:hAnsi="Arial" w:cs="Arial"/>
                <w:szCs w:val="24"/>
              </w:rPr>
              <w:t xml:space="preserve"> or</w:t>
            </w:r>
            <w:r w:rsidRPr="00C738D2">
              <w:rPr>
                <w:rFonts w:ascii="Arial" w:hAnsi="Arial" w:cs="Arial"/>
                <w:szCs w:val="24"/>
              </w:rPr>
              <w:t xml:space="preserve"> </w:t>
            </w:r>
            <w:r w:rsidR="00780030" w:rsidRPr="00C738D2">
              <w:rPr>
                <w:rFonts w:ascii="Arial" w:hAnsi="Arial" w:cs="Arial"/>
                <w:szCs w:val="24"/>
              </w:rPr>
              <w:t xml:space="preserve">DRR, </w:t>
            </w:r>
            <w:r w:rsidRPr="00C738D2">
              <w:rPr>
                <w:rFonts w:ascii="Arial" w:hAnsi="Arial" w:cs="Arial"/>
                <w:szCs w:val="24"/>
              </w:rPr>
              <w:t xml:space="preserve">to verify its compliance with the technical requirements as set forth in this </w:t>
            </w:r>
            <w:r w:rsidR="00780030" w:rsidRPr="00C738D2">
              <w:rPr>
                <w:rFonts w:ascii="Arial" w:hAnsi="Arial" w:cs="Arial"/>
                <w:szCs w:val="24"/>
              </w:rPr>
              <w:t xml:space="preserve">OP </w:t>
            </w:r>
            <w:r w:rsidRPr="00C738D2">
              <w:rPr>
                <w:rFonts w:ascii="Arial" w:hAnsi="Arial" w:cs="Arial"/>
                <w:szCs w:val="24"/>
              </w:rPr>
              <w:t xml:space="preserve">and in accordance with </w:t>
            </w:r>
            <w:r w:rsidR="00780030" w:rsidRPr="00C738D2">
              <w:rPr>
                <w:rFonts w:ascii="Arial" w:hAnsi="Arial" w:cs="Arial"/>
                <w:szCs w:val="24"/>
              </w:rPr>
              <w:t xml:space="preserve">Section III of the </w:t>
            </w:r>
            <w:r w:rsidR="00E55331" w:rsidRPr="00C738D2">
              <w:rPr>
                <w:rFonts w:ascii="Arial" w:hAnsi="Arial" w:cs="Arial"/>
                <w:szCs w:val="24"/>
              </w:rPr>
              <w:t xml:space="preserve">ISO </w:t>
            </w:r>
            <w:r w:rsidR="00780030" w:rsidRPr="00C738D2">
              <w:rPr>
                <w:rFonts w:ascii="Arial" w:hAnsi="Arial" w:cs="Arial"/>
                <w:szCs w:val="24"/>
              </w:rPr>
              <w:t>Tariff</w:t>
            </w:r>
            <w:r w:rsidRPr="00C738D2">
              <w:rPr>
                <w:rFonts w:ascii="Arial" w:hAnsi="Arial" w:cs="Arial"/>
                <w:szCs w:val="24"/>
              </w:rPr>
              <w:t xml:space="preserve">.  These audits may be conducted on a periodic basis or because ISO has a reason to suspect a deficiency.  Onsite audits will be coordinated with the Lead MP, DE, or DDE (as appropriate) and scheduled during normal business hours. </w:t>
            </w:r>
          </w:p>
        </w:tc>
      </w:tr>
      <w:tr w:rsidR="00A25FA4" w:rsidRPr="00C738D2" w14:paraId="6E779502" w14:textId="77777777" w:rsidTr="00D80276">
        <w:trPr>
          <w:jc w:val="center"/>
        </w:trPr>
        <w:tc>
          <w:tcPr>
            <w:tcW w:w="236" w:type="dxa"/>
          </w:tcPr>
          <w:p w14:paraId="309CDEF4" w14:textId="77777777" w:rsidR="00A25FA4" w:rsidRPr="00C738D2" w:rsidRDefault="00A25FA4" w:rsidP="002B75F3">
            <w:pPr>
              <w:spacing w:before="100" w:after="100"/>
              <w:rPr>
                <w:rFonts w:ascii="Arial" w:hAnsi="Arial" w:cs="Arial"/>
                <w:szCs w:val="24"/>
              </w:rPr>
            </w:pPr>
          </w:p>
        </w:tc>
        <w:tc>
          <w:tcPr>
            <w:tcW w:w="9088" w:type="dxa"/>
          </w:tcPr>
          <w:p w14:paraId="0D220DC9" w14:textId="4EB7ADE1" w:rsidR="00A25FA4" w:rsidRPr="00C738D2" w:rsidRDefault="004D6131" w:rsidP="008F3281">
            <w:pPr>
              <w:spacing w:before="100" w:after="100"/>
              <w:ind w:left="669"/>
              <w:rPr>
                <w:rFonts w:ascii="Arial" w:hAnsi="Arial" w:cs="Arial"/>
                <w:szCs w:val="24"/>
              </w:rPr>
            </w:pPr>
            <w:r w:rsidRPr="00C738D2">
              <w:rPr>
                <w:rFonts w:ascii="Arial" w:hAnsi="Arial" w:cs="Arial"/>
                <w:szCs w:val="24"/>
              </w:rPr>
              <w:t xml:space="preserve">Failure to comply with the technical requirements of this OP may cause the </w:t>
            </w:r>
            <w:r w:rsidR="00C84A23" w:rsidRPr="00C738D2">
              <w:rPr>
                <w:rFonts w:ascii="Arial" w:hAnsi="Arial" w:cs="Arial"/>
                <w:szCs w:val="24"/>
              </w:rPr>
              <w:t>r</w:t>
            </w:r>
            <w:r w:rsidRPr="00C738D2">
              <w:rPr>
                <w:rFonts w:ascii="Arial" w:hAnsi="Arial" w:cs="Arial"/>
                <w:szCs w:val="24"/>
              </w:rPr>
              <w:t xml:space="preserve">esource to be unable to perform in the </w:t>
            </w:r>
            <w:r w:rsidR="00780030" w:rsidRPr="00C738D2">
              <w:rPr>
                <w:rFonts w:ascii="Arial" w:hAnsi="Arial" w:cs="Arial"/>
                <w:szCs w:val="24"/>
              </w:rPr>
              <w:t xml:space="preserve">New England </w:t>
            </w:r>
            <w:r w:rsidRPr="00C738D2">
              <w:rPr>
                <w:rFonts w:ascii="Arial" w:hAnsi="Arial" w:cs="Arial"/>
                <w:szCs w:val="24"/>
              </w:rPr>
              <w:t xml:space="preserve">Markets.  This does </w:t>
            </w:r>
            <w:r w:rsidRPr="00C738D2">
              <w:rPr>
                <w:rFonts w:ascii="Arial" w:hAnsi="Arial" w:cs="Arial"/>
                <w:b/>
                <w:szCs w:val="24"/>
              </w:rPr>
              <w:t>not</w:t>
            </w:r>
            <w:r w:rsidRPr="00C738D2">
              <w:rPr>
                <w:rFonts w:ascii="Arial" w:hAnsi="Arial" w:cs="Arial"/>
                <w:szCs w:val="24"/>
              </w:rPr>
              <w:t xml:space="preserve"> include compliance failures due to circumstances beyond the reasonable control of the Lead MP, such as transmission, distribution or communications outages.  ISO will determine the Generator, </w:t>
            </w:r>
            <w:r w:rsidR="00C84A23" w:rsidRPr="00C738D2">
              <w:rPr>
                <w:rFonts w:ascii="Arial" w:hAnsi="Arial" w:cs="Arial"/>
                <w:szCs w:val="24"/>
              </w:rPr>
              <w:t xml:space="preserve">ATRR, </w:t>
            </w:r>
            <w:r w:rsidRPr="00C738D2">
              <w:rPr>
                <w:rFonts w:ascii="Arial" w:hAnsi="Arial" w:cs="Arial"/>
                <w:szCs w:val="24"/>
              </w:rPr>
              <w:t xml:space="preserve">DARD, </w:t>
            </w:r>
            <w:r w:rsidR="00176330" w:rsidRPr="00C738D2">
              <w:rPr>
                <w:rFonts w:ascii="Arial" w:hAnsi="Arial" w:cs="Arial"/>
                <w:szCs w:val="24"/>
              </w:rPr>
              <w:t xml:space="preserve">or </w:t>
            </w:r>
            <w:r w:rsidR="00780030" w:rsidRPr="00C738D2">
              <w:rPr>
                <w:rFonts w:ascii="Arial" w:hAnsi="Arial" w:cs="Arial"/>
                <w:szCs w:val="24"/>
              </w:rPr>
              <w:t>DRR</w:t>
            </w:r>
            <w:r w:rsidRPr="00C738D2">
              <w:rPr>
                <w:rFonts w:ascii="Arial" w:hAnsi="Arial" w:cs="Arial"/>
                <w:szCs w:val="24"/>
              </w:rPr>
              <w:t xml:space="preserve"> ability to perform in the </w:t>
            </w:r>
            <w:r w:rsidR="00780030" w:rsidRPr="00C738D2">
              <w:rPr>
                <w:rFonts w:ascii="Arial" w:hAnsi="Arial" w:cs="Arial"/>
                <w:szCs w:val="24"/>
              </w:rPr>
              <w:t xml:space="preserve">New England </w:t>
            </w:r>
            <w:r w:rsidRPr="00C738D2">
              <w:rPr>
                <w:rFonts w:ascii="Arial" w:hAnsi="Arial" w:cs="Arial"/>
                <w:szCs w:val="24"/>
              </w:rPr>
              <w:t xml:space="preserve">Markets when </w:t>
            </w:r>
            <w:r w:rsidRPr="00C738D2">
              <w:rPr>
                <w:rFonts w:ascii="Arial" w:hAnsi="Arial" w:cs="Arial"/>
                <w:b/>
                <w:szCs w:val="24"/>
              </w:rPr>
              <w:t>not</w:t>
            </w:r>
            <w:r w:rsidRPr="00C738D2">
              <w:rPr>
                <w:rFonts w:ascii="Arial" w:hAnsi="Arial" w:cs="Arial"/>
                <w:szCs w:val="24"/>
              </w:rPr>
              <w:t xml:space="preserve"> in compliance with the requirements of this OP.  Failure to perform in the </w:t>
            </w:r>
            <w:r w:rsidR="00780030" w:rsidRPr="00C738D2">
              <w:rPr>
                <w:rFonts w:ascii="Arial" w:hAnsi="Arial" w:cs="Arial"/>
                <w:szCs w:val="24"/>
              </w:rPr>
              <w:t xml:space="preserve">New England </w:t>
            </w:r>
            <w:r w:rsidRPr="00C738D2">
              <w:rPr>
                <w:rFonts w:ascii="Arial" w:hAnsi="Arial" w:cs="Arial"/>
                <w:szCs w:val="24"/>
              </w:rPr>
              <w:t xml:space="preserve">Markets is </w:t>
            </w:r>
            <w:r w:rsidR="00780030" w:rsidRPr="00C738D2">
              <w:rPr>
                <w:rFonts w:ascii="Arial" w:hAnsi="Arial" w:cs="Arial"/>
                <w:szCs w:val="24"/>
              </w:rPr>
              <w:t>s</w:t>
            </w:r>
            <w:r w:rsidRPr="00C738D2">
              <w:rPr>
                <w:rFonts w:ascii="Arial" w:hAnsi="Arial" w:cs="Arial"/>
                <w:szCs w:val="24"/>
              </w:rPr>
              <w:t xml:space="preserve">anctionable </w:t>
            </w:r>
            <w:r w:rsidR="00780030" w:rsidRPr="00C738D2">
              <w:rPr>
                <w:rFonts w:ascii="Arial" w:hAnsi="Arial" w:cs="Arial"/>
                <w:szCs w:val="24"/>
              </w:rPr>
              <w:t>b</w:t>
            </w:r>
            <w:r w:rsidRPr="00C738D2">
              <w:rPr>
                <w:rFonts w:ascii="Arial" w:hAnsi="Arial" w:cs="Arial"/>
                <w:szCs w:val="24"/>
              </w:rPr>
              <w:t xml:space="preserve">ehavior, and subject to treatment under </w:t>
            </w:r>
            <w:r w:rsidR="00780030" w:rsidRPr="00C738D2">
              <w:rPr>
                <w:rFonts w:ascii="Arial" w:hAnsi="Arial" w:cs="Arial"/>
                <w:szCs w:val="24"/>
              </w:rPr>
              <w:t xml:space="preserve">Section III of the </w:t>
            </w:r>
            <w:r w:rsidR="00E55331" w:rsidRPr="00C738D2">
              <w:rPr>
                <w:rFonts w:ascii="Arial" w:hAnsi="Arial" w:cs="Arial"/>
                <w:szCs w:val="24"/>
              </w:rPr>
              <w:t xml:space="preserve">ISO </w:t>
            </w:r>
            <w:r w:rsidR="00780030" w:rsidRPr="00C738D2">
              <w:rPr>
                <w:rFonts w:ascii="Arial" w:hAnsi="Arial" w:cs="Arial"/>
                <w:szCs w:val="24"/>
              </w:rPr>
              <w:t>Tariff</w:t>
            </w:r>
            <w:r w:rsidRPr="00C738D2">
              <w:rPr>
                <w:rFonts w:ascii="Arial" w:hAnsi="Arial" w:cs="Arial"/>
                <w:szCs w:val="24"/>
              </w:rPr>
              <w:t>.</w:t>
            </w:r>
          </w:p>
        </w:tc>
      </w:tr>
      <w:tr w:rsidR="004D6131" w:rsidRPr="00C738D2" w14:paraId="7409D6C6" w14:textId="77777777" w:rsidTr="00D80276">
        <w:trPr>
          <w:jc w:val="center"/>
        </w:trPr>
        <w:tc>
          <w:tcPr>
            <w:tcW w:w="236" w:type="dxa"/>
          </w:tcPr>
          <w:p w14:paraId="7C9C6861" w14:textId="77777777" w:rsidR="004D6131" w:rsidRPr="00C738D2" w:rsidRDefault="004D6131" w:rsidP="008A6D8F">
            <w:pPr>
              <w:pStyle w:val="DocumentText"/>
              <w:rPr>
                <w:rFonts w:ascii="Arial" w:hAnsi="Arial" w:cs="Arial"/>
                <w:b/>
                <w:szCs w:val="24"/>
              </w:rPr>
            </w:pPr>
          </w:p>
        </w:tc>
        <w:tc>
          <w:tcPr>
            <w:tcW w:w="9088" w:type="dxa"/>
          </w:tcPr>
          <w:p w14:paraId="175D5EC8" w14:textId="77777777" w:rsidR="004D6131" w:rsidRPr="00C738D2" w:rsidRDefault="004D6131" w:rsidP="00A03C22">
            <w:pPr>
              <w:pStyle w:val="Heading2"/>
              <w:numPr>
                <w:ilvl w:val="1"/>
                <w:numId w:val="379"/>
              </w:numPr>
              <w:spacing w:before="160"/>
              <w:rPr>
                <w:rFonts w:cs="Arial"/>
                <w:szCs w:val="24"/>
              </w:rPr>
            </w:pPr>
            <w:bookmarkStart w:id="405" w:name="_Toc418052247"/>
            <w:bookmarkStart w:id="406" w:name="_Toc419010487"/>
            <w:bookmarkStart w:id="407" w:name="_Toc419010689"/>
            <w:bookmarkStart w:id="408" w:name="_Toc258832854"/>
            <w:bookmarkStart w:id="409" w:name="_Toc300150549"/>
            <w:bookmarkStart w:id="410" w:name="_Toc365468785"/>
            <w:bookmarkStart w:id="411" w:name="_Toc53502124"/>
            <w:r w:rsidRPr="00C738D2">
              <w:t>Revenue Metering</w:t>
            </w:r>
            <w:bookmarkEnd w:id="405"/>
            <w:bookmarkEnd w:id="406"/>
            <w:bookmarkEnd w:id="407"/>
            <w:bookmarkEnd w:id="408"/>
            <w:bookmarkEnd w:id="409"/>
            <w:bookmarkEnd w:id="410"/>
            <w:bookmarkEnd w:id="411"/>
          </w:p>
        </w:tc>
      </w:tr>
      <w:tr w:rsidR="004D6131" w:rsidRPr="00C738D2" w14:paraId="5D0A52D6" w14:textId="77777777" w:rsidTr="00D80276">
        <w:trPr>
          <w:jc w:val="center"/>
        </w:trPr>
        <w:tc>
          <w:tcPr>
            <w:tcW w:w="236" w:type="dxa"/>
          </w:tcPr>
          <w:p w14:paraId="38816C02" w14:textId="77777777" w:rsidR="004D6131" w:rsidRPr="00C738D2" w:rsidRDefault="004D6131" w:rsidP="00937FB4">
            <w:pPr>
              <w:spacing w:before="100" w:after="100"/>
              <w:rPr>
                <w:rFonts w:ascii="Arial" w:hAnsi="Arial" w:cs="Arial"/>
                <w:szCs w:val="24"/>
              </w:rPr>
            </w:pPr>
          </w:p>
        </w:tc>
        <w:tc>
          <w:tcPr>
            <w:tcW w:w="9088" w:type="dxa"/>
          </w:tcPr>
          <w:p w14:paraId="581948CA" w14:textId="77777777" w:rsidR="004D6131" w:rsidRPr="00C738D2" w:rsidRDefault="004D6131" w:rsidP="00DC6CE9">
            <w:pPr>
              <w:numPr>
                <w:ilvl w:val="0"/>
                <w:numId w:val="378"/>
              </w:numPr>
              <w:tabs>
                <w:tab w:val="left" w:pos="1389"/>
              </w:tabs>
              <w:spacing w:before="100" w:after="100"/>
              <w:ind w:left="1350"/>
              <w:rPr>
                <w:rFonts w:ascii="Arial" w:hAnsi="Arial" w:cs="Arial"/>
                <w:szCs w:val="24"/>
              </w:rPr>
            </w:pPr>
            <w:r w:rsidRPr="00C738D2">
              <w:rPr>
                <w:rFonts w:ascii="Arial" w:hAnsi="Arial" w:cs="Arial"/>
                <w:szCs w:val="24"/>
              </w:rPr>
              <w:t>ISO has the right to audit testing and calibration records, and order and witness the testing of revenue metering per OP-18.  In the event that ISO-ordered testing results in metering tests occurring more frequently than once in a twelve (12) month period, ISO would pay for the reasonable expense of the extra meter testing only in the event that the metering system is found to be fully functional and in calibration per OP-18.  When tested otherwise, the Lead MP will be responsible for the expenses of the extra meter testing.</w:t>
            </w:r>
          </w:p>
        </w:tc>
      </w:tr>
      <w:tr w:rsidR="004D6131" w:rsidRPr="00C738D2" w14:paraId="0E34B725" w14:textId="77777777" w:rsidTr="00D80276">
        <w:trPr>
          <w:jc w:val="center"/>
        </w:trPr>
        <w:tc>
          <w:tcPr>
            <w:tcW w:w="236" w:type="dxa"/>
          </w:tcPr>
          <w:p w14:paraId="7018B355" w14:textId="77777777" w:rsidR="004D6131" w:rsidRPr="00C738D2" w:rsidRDefault="004D6131" w:rsidP="008A6D8F">
            <w:pPr>
              <w:pStyle w:val="DocumentText"/>
              <w:rPr>
                <w:rFonts w:ascii="Arial" w:hAnsi="Arial" w:cs="Arial"/>
                <w:b/>
                <w:szCs w:val="24"/>
              </w:rPr>
            </w:pPr>
          </w:p>
        </w:tc>
        <w:tc>
          <w:tcPr>
            <w:tcW w:w="9088" w:type="dxa"/>
          </w:tcPr>
          <w:p w14:paraId="7EA4AAAD" w14:textId="77777777" w:rsidR="004D6131" w:rsidRPr="00C738D2" w:rsidRDefault="004D6131" w:rsidP="00222DF5">
            <w:pPr>
              <w:pStyle w:val="Heading2"/>
              <w:numPr>
                <w:ilvl w:val="1"/>
                <w:numId w:val="379"/>
              </w:numPr>
              <w:spacing w:before="160"/>
            </w:pPr>
            <w:bookmarkStart w:id="412" w:name="_Toc418052248"/>
            <w:bookmarkStart w:id="413" w:name="_Toc419010488"/>
            <w:bookmarkStart w:id="414" w:name="_Toc419010690"/>
            <w:bookmarkStart w:id="415" w:name="_Toc258832855"/>
            <w:bookmarkStart w:id="416" w:name="_Toc300150550"/>
            <w:bookmarkStart w:id="417" w:name="_Toc365468786"/>
            <w:bookmarkStart w:id="418" w:name="_Toc53502125"/>
            <w:r w:rsidRPr="00C738D2">
              <w:t>Equipment Maintenance</w:t>
            </w:r>
            <w:bookmarkEnd w:id="412"/>
            <w:bookmarkEnd w:id="413"/>
            <w:bookmarkEnd w:id="414"/>
            <w:bookmarkEnd w:id="415"/>
            <w:bookmarkEnd w:id="416"/>
            <w:bookmarkEnd w:id="417"/>
            <w:bookmarkEnd w:id="418"/>
          </w:p>
        </w:tc>
      </w:tr>
      <w:tr w:rsidR="004D6131" w:rsidRPr="00C738D2" w14:paraId="7C260EA4" w14:textId="77777777" w:rsidTr="00D80276">
        <w:trPr>
          <w:jc w:val="center"/>
        </w:trPr>
        <w:tc>
          <w:tcPr>
            <w:tcW w:w="236" w:type="dxa"/>
          </w:tcPr>
          <w:p w14:paraId="1762C981" w14:textId="77777777" w:rsidR="004D6131" w:rsidRPr="00C738D2" w:rsidRDefault="004D6131" w:rsidP="00937FB4">
            <w:pPr>
              <w:spacing w:before="100" w:after="100"/>
              <w:rPr>
                <w:rFonts w:ascii="Arial" w:hAnsi="Arial" w:cs="Arial"/>
                <w:szCs w:val="24"/>
              </w:rPr>
            </w:pPr>
          </w:p>
        </w:tc>
        <w:tc>
          <w:tcPr>
            <w:tcW w:w="9088" w:type="dxa"/>
          </w:tcPr>
          <w:p w14:paraId="43D92325" w14:textId="00E9D310" w:rsidR="004D6131" w:rsidRPr="00C738D2" w:rsidRDefault="004D6131" w:rsidP="00753967">
            <w:pPr>
              <w:numPr>
                <w:ilvl w:val="0"/>
                <w:numId w:val="214"/>
              </w:numPr>
              <w:tabs>
                <w:tab w:val="left" w:pos="1389"/>
              </w:tabs>
              <w:spacing w:before="100" w:after="100"/>
              <w:ind w:left="1389"/>
              <w:rPr>
                <w:rFonts w:ascii="Arial" w:hAnsi="Arial" w:cs="Arial"/>
                <w:szCs w:val="24"/>
              </w:rPr>
            </w:pPr>
            <w:r w:rsidRPr="00C738D2">
              <w:rPr>
                <w:rFonts w:ascii="Arial" w:hAnsi="Arial" w:cs="Arial"/>
                <w:szCs w:val="24"/>
              </w:rPr>
              <w:t xml:space="preserve">Each Lead MP shall keep detailed records of equipment maintenance.  ISO shall have the right to review the maintenance and test record for auditing purposes to </w:t>
            </w:r>
            <w:r w:rsidR="00780030" w:rsidRPr="00C738D2">
              <w:rPr>
                <w:rFonts w:ascii="Arial" w:hAnsi="Arial" w:cs="Arial"/>
                <w:szCs w:val="24"/>
              </w:rPr>
              <w:t xml:space="preserve">ensure </w:t>
            </w:r>
            <w:r w:rsidRPr="00C738D2">
              <w:rPr>
                <w:rFonts w:ascii="Arial" w:hAnsi="Arial" w:cs="Arial"/>
                <w:szCs w:val="24"/>
              </w:rPr>
              <w:t>that the equipment (</w:t>
            </w:r>
            <w:r w:rsidR="00780030" w:rsidRPr="00C738D2">
              <w:rPr>
                <w:rFonts w:ascii="Arial" w:hAnsi="Arial" w:cs="Arial"/>
                <w:szCs w:val="24"/>
              </w:rPr>
              <w:t>AVR</w:t>
            </w:r>
            <w:r w:rsidRPr="00C738D2">
              <w:rPr>
                <w:rFonts w:ascii="Arial" w:hAnsi="Arial" w:cs="Arial"/>
                <w:szCs w:val="24"/>
              </w:rPr>
              <w:t>, governor, stabilizer equipment, telemetering and communication and control equipment) is maintained in good operating condition.</w:t>
            </w:r>
          </w:p>
        </w:tc>
      </w:tr>
      <w:tr w:rsidR="004D6131" w:rsidRPr="00C738D2" w14:paraId="601B041A" w14:textId="77777777" w:rsidTr="00D80276">
        <w:trPr>
          <w:jc w:val="center"/>
        </w:trPr>
        <w:tc>
          <w:tcPr>
            <w:tcW w:w="236" w:type="dxa"/>
          </w:tcPr>
          <w:p w14:paraId="5B0C9F5D" w14:textId="77777777" w:rsidR="004D6131" w:rsidRPr="00C738D2" w:rsidRDefault="004D6131" w:rsidP="008A6D8F">
            <w:pPr>
              <w:pStyle w:val="DocumentText"/>
              <w:rPr>
                <w:rFonts w:ascii="Arial" w:hAnsi="Arial" w:cs="Arial"/>
                <w:b/>
                <w:szCs w:val="24"/>
              </w:rPr>
            </w:pPr>
          </w:p>
        </w:tc>
        <w:tc>
          <w:tcPr>
            <w:tcW w:w="9088" w:type="dxa"/>
          </w:tcPr>
          <w:p w14:paraId="0E4AA14F" w14:textId="77777777" w:rsidR="004D6131" w:rsidRPr="00C738D2" w:rsidRDefault="004D6131" w:rsidP="00222DF5">
            <w:pPr>
              <w:pStyle w:val="Heading2"/>
              <w:numPr>
                <w:ilvl w:val="1"/>
                <w:numId w:val="379"/>
              </w:numPr>
              <w:spacing w:before="160"/>
            </w:pPr>
            <w:bookmarkStart w:id="419" w:name="_Toc418052249"/>
            <w:bookmarkStart w:id="420" w:name="_Toc419010489"/>
            <w:bookmarkStart w:id="421" w:name="_Toc419010691"/>
            <w:bookmarkStart w:id="422" w:name="_Toc258832856"/>
            <w:bookmarkStart w:id="423" w:name="_Toc300150551"/>
            <w:bookmarkStart w:id="424" w:name="_Toc365468787"/>
            <w:bookmarkStart w:id="425" w:name="_Toc53502126"/>
            <w:r w:rsidRPr="00C738D2">
              <w:t>Protection Systems</w:t>
            </w:r>
            <w:bookmarkEnd w:id="419"/>
            <w:bookmarkEnd w:id="420"/>
            <w:bookmarkEnd w:id="421"/>
            <w:bookmarkEnd w:id="422"/>
            <w:bookmarkEnd w:id="423"/>
            <w:bookmarkEnd w:id="424"/>
            <w:bookmarkEnd w:id="425"/>
          </w:p>
        </w:tc>
      </w:tr>
      <w:tr w:rsidR="004D6131" w:rsidRPr="00C738D2" w14:paraId="532DAF2A" w14:textId="77777777" w:rsidTr="00D80276">
        <w:trPr>
          <w:jc w:val="center"/>
        </w:trPr>
        <w:tc>
          <w:tcPr>
            <w:tcW w:w="236" w:type="dxa"/>
          </w:tcPr>
          <w:p w14:paraId="07794053" w14:textId="77777777" w:rsidR="004D6131" w:rsidRPr="00C738D2" w:rsidRDefault="004D6131" w:rsidP="00937FB4">
            <w:pPr>
              <w:spacing w:before="100" w:after="100"/>
              <w:rPr>
                <w:rFonts w:ascii="Arial" w:hAnsi="Arial" w:cs="Arial"/>
                <w:szCs w:val="24"/>
              </w:rPr>
            </w:pPr>
          </w:p>
        </w:tc>
        <w:tc>
          <w:tcPr>
            <w:tcW w:w="9088" w:type="dxa"/>
          </w:tcPr>
          <w:p w14:paraId="51A572B0" w14:textId="77777777" w:rsidR="004D6131" w:rsidRPr="00C738D2" w:rsidRDefault="004D6131" w:rsidP="00C24981">
            <w:pPr>
              <w:numPr>
                <w:ilvl w:val="0"/>
                <w:numId w:val="216"/>
              </w:numPr>
              <w:tabs>
                <w:tab w:val="left" w:pos="1389"/>
              </w:tabs>
              <w:spacing w:before="100" w:after="100"/>
              <w:ind w:left="1389"/>
              <w:rPr>
                <w:rFonts w:ascii="Arial" w:hAnsi="Arial" w:cs="Arial"/>
                <w:szCs w:val="24"/>
              </w:rPr>
            </w:pPr>
            <w:r w:rsidRPr="00C738D2">
              <w:rPr>
                <w:rFonts w:ascii="Arial" w:hAnsi="Arial" w:cs="Arial"/>
                <w:szCs w:val="24"/>
              </w:rPr>
              <w:t>ISO shall have the right to review protection studies, elementary diagrams, relay setting documents, relay maintenance reports and relay calibration records in order to audit compliance with the protection criteria of NPCC and ISO.</w:t>
            </w:r>
          </w:p>
        </w:tc>
      </w:tr>
    </w:tbl>
    <w:p w14:paraId="495265A3" w14:textId="77777777" w:rsidR="001D4185" w:rsidRDefault="001D4185">
      <w:r>
        <w:br w:type="page"/>
      </w:r>
    </w:p>
    <w:p w14:paraId="1AA5C74F" w14:textId="38844176" w:rsidR="004D6131" w:rsidRPr="00C738D2" w:rsidRDefault="004D6131" w:rsidP="00E04C73">
      <w:pPr>
        <w:pStyle w:val="Heading1"/>
        <w:numPr>
          <w:ilvl w:val="0"/>
          <w:numId w:val="117"/>
        </w:numPr>
      </w:pPr>
      <w:bookmarkStart w:id="426" w:name="_Toc258832857"/>
      <w:bookmarkStart w:id="427" w:name="_Toc300150552"/>
      <w:bookmarkStart w:id="428" w:name="_Toc312326128"/>
      <w:bookmarkStart w:id="429" w:name="_Toc365468788"/>
      <w:bookmarkStart w:id="430" w:name="_Toc53502127"/>
      <w:r w:rsidRPr="00C738D2">
        <w:lastRenderedPageBreak/>
        <w:t>FORMS ADMINISTRATION</w:t>
      </w:r>
      <w:bookmarkEnd w:id="426"/>
      <w:bookmarkEnd w:id="427"/>
      <w:bookmarkEnd w:id="428"/>
      <w:bookmarkEnd w:id="429"/>
      <w:bookmarkEnd w:id="430"/>
    </w:p>
    <w:tbl>
      <w:tblPr>
        <w:tblW w:w="0" w:type="auto"/>
        <w:jc w:val="center"/>
        <w:tblLayout w:type="fixed"/>
        <w:tblLook w:val="0000" w:firstRow="0" w:lastRow="0" w:firstColumn="0" w:lastColumn="0" w:noHBand="0" w:noVBand="0"/>
      </w:tblPr>
      <w:tblGrid>
        <w:gridCol w:w="236"/>
        <w:gridCol w:w="9541"/>
      </w:tblGrid>
      <w:tr w:rsidR="004D6131" w:rsidRPr="00C738D2" w14:paraId="595BF540" w14:textId="77777777" w:rsidTr="00C31966">
        <w:trPr>
          <w:jc w:val="center"/>
        </w:trPr>
        <w:tc>
          <w:tcPr>
            <w:tcW w:w="236" w:type="dxa"/>
          </w:tcPr>
          <w:p w14:paraId="64DBEE80" w14:textId="77777777" w:rsidR="004D6131" w:rsidRPr="00C738D2" w:rsidRDefault="004D6131" w:rsidP="00937FB4">
            <w:pPr>
              <w:spacing w:before="100" w:after="100"/>
              <w:rPr>
                <w:rFonts w:ascii="Arial" w:hAnsi="Arial" w:cs="Arial"/>
                <w:szCs w:val="24"/>
              </w:rPr>
            </w:pPr>
          </w:p>
        </w:tc>
        <w:tc>
          <w:tcPr>
            <w:tcW w:w="9541" w:type="dxa"/>
          </w:tcPr>
          <w:p w14:paraId="6459854E" w14:textId="405E1AA4" w:rsidR="004D6131" w:rsidRPr="00C738D2" w:rsidRDefault="004D6131" w:rsidP="00487FE6">
            <w:pPr>
              <w:spacing w:before="100" w:after="100"/>
              <w:ind w:left="669"/>
              <w:rPr>
                <w:rFonts w:ascii="Arial" w:hAnsi="Arial" w:cs="Arial"/>
                <w:b/>
                <w:szCs w:val="24"/>
              </w:rPr>
            </w:pPr>
            <w:r w:rsidRPr="00C738D2">
              <w:rPr>
                <w:rFonts w:ascii="Arial" w:hAnsi="Arial" w:cs="Arial"/>
                <w:szCs w:val="24"/>
              </w:rPr>
              <w:t xml:space="preserve">ISO Forms NX-12, 12E and </w:t>
            </w:r>
            <w:r w:rsidR="00AF6A56" w:rsidRPr="00C738D2">
              <w:rPr>
                <w:rFonts w:ascii="Arial" w:hAnsi="Arial" w:cs="Arial"/>
                <w:szCs w:val="24"/>
              </w:rPr>
              <w:t xml:space="preserve">12G </w:t>
            </w:r>
            <w:r w:rsidRPr="00C738D2">
              <w:rPr>
                <w:rFonts w:ascii="Arial" w:hAnsi="Arial" w:cs="Arial"/>
                <w:szCs w:val="24"/>
              </w:rPr>
              <w:t xml:space="preserve">reside in the appendices to this OP.  Each appendix also contains an explanation of terms and instructions for data preparation of the specific form. ISO staff will review the forms for </w:t>
            </w:r>
            <w:proofErr w:type="gramStart"/>
            <w:r w:rsidRPr="00C738D2">
              <w:rPr>
                <w:rFonts w:ascii="Arial" w:hAnsi="Arial" w:cs="Arial"/>
                <w:szCs w:val="24"/>
              </w:rPr>
              <w:t>completeness, and</w:t>
            </w:r>
            <w:proofErr w:type="gramEnd"/>
            <w:r w:rsidRPr="00C738D2">
              <w:rPr>
                <w:rFonts w:ascii="Arial" w:hAnsi="Arial" w:cs="Arial"/>
                <w:szCs w:val="24"/>
              </w:rPr>
              <w:t xml:space="preserve"> assign a data revision number to the form if required.  </w:t>
            </w:r>
            <w:r w:rsidR="00487FE6" w:rsidRPr="00C738D2">
              <w:rPr>
                <w:rFonts w:ascii="Arial" w:hAnsi="Arial" w:cs="Arial"/>
                <w:szCs w:val="24"/>
              </w:rPr>
              <w:t xml:space="preserve">System Operations &amp; Market </w:t>
            </w:r>
            <w:r w:rsidR="00D23BB4" w:rsidRPr="00C738D2">
              <w:rPr>
                <w:rFonts w:ascii="Arial" w:hAnsi="Arial" w:cs="Arial"/>
                <w:szCs w:val="24"/>
              </w:rPr>
              <w:t>Administration</w:t>
            </w:r>
            <w:r w:rsidR="00487FE6" w:rsidRPr="00C738D2">
              <w:rPr>
                <w:rFonts w:ascii="Arial" w:hAnsi="Arial" w:cs="Arial"/>
                <w:szCs w:val="24"/>
              </w:rPr>
              <w:t xml:space="preserve"> - Asset Registration &amp; </w:t>
            </w:r>
            <w:r w:rsidR="00D23BB4" w:rsidRPr="00C738D2">
              <w:rPr>
                <w:rFonts w:ascii="Arial" w:hAnsi="Arial" w:cs="Arial"/>
                <w:szCs w:val="24"/>
              </w:rPr>
              <w:t>Auditing shall</w:t>
            </w:r>
            <w:r w:rsidRPr="00C738D2">
              <w:rPr>
                <w:rFonts w:ascii="Arial" w:hAnsi="Arial" w:cs="Arial"/>
                <w:szCs w:val="24"/>
              </w:rPr>
              <w:t xml:space="preserve"> also route completed forms NX-12, 12E</w:t>
            </w:r>
            <w:r w:rsidR="00746798" w:rsidRPr="00C738D2">
              <w:rPr>
                <w:rFonts w:ascii="Arial" w:hAnsi="Arial" w:cs="Arial"/>
                <w:szCs w:val="24"/>
              </w:rPr>
              <w:t xml:space="preserve"> and 12G</w:t>
            </w:r>
            <w:r w:rsidRPr="00C738D2">
              <w:rPr>
                <w:rFonts w:ascii="Arial" w:hAnsi="Arial" w:cs="Arial"/>
                <w:szCs w:val="24"/>
              </w:rPr>
              <w:t xml:space="preserve"> to the ISO Power System Modeling </w:t>
            </w:r>
            <w:r w:rsidR="00176330" w:rsidRPr="00C738D2">
              <w:rPr>
                <w:rFonts w:ascii="Arial" w:hAnsi="Arial" w:cs="Arial"/>
                <w:szCs w:val="24"/>
              </w:rPr>
              <w:t>Management</w:t>
            </w:r>
            <w:r w:rsidRPr="00C738D2">
              <w:rPr>
                <w:rFonts w:ascii="Arial" w:hAnsi="Arial" w:cs="Arial"/>
                <w:szCs w:val="24"/>
              </w:rPr>
              <w:t xml:space="preserve"> group for changes to the EMS.  If additional or missing information is required, the ISO staff will contact the person who prepared the form to obtain the necessary information.  </w:t>
            </w:r>
            <w:r w:rsidR="008343BF" w:rsidRPr="00C738D2">
              <w:rPr>
                <w:rFonts w:ascii="Arial" w:hAnsi="Arial" w:cs="Arial"/>
                <w:szCs w:val="24"/>
              </w:rPr>
              <w:t xml:space="preserve">When </w:t>
            </w:r>
            <w:r w:rsidRPr="00C738D2">
              <w:rPr>
                <w:rFonts w:ascii="Arial" w:hAnsi="Arial" w:cs="Arial"/>
                <w:szCs w:val="24"/>
              </w:rPr>
              <w:t>ISO has determined the forms to be complete and accurate, the forms will be routed to the appropriate ISO departments.</w:t>
            </w:r>
          </w:p>
        </w:tc>
      </w:tr>
    </w:tbl>
    <w:p w14:paraId="6B65E81E" w14:textId="21D13F3E" w:rsidR="0001634D" w:rsidRPr="00C738D2" w:rsidRDefault="0001634D" w:rsidP="00DE59A6">
      <w:bookmarkStart w:id="431" w:name="_Toc352142038"/>
      <w:bookmarkStart w:id="432" w:name="_Toc365468789"/>
    </w:p>
    <w:p w14:paraId="6397EC8B" w14:textId="10B2BEDF" w:rsidR="00F058DA" w:rsidRPr="00C738D2" w:rsidRDefault="00A95C04" w:rsidP="000317D6">
      <w:pPr>
        <w:pStyle w:val="Heading1"/>
        <w:numPr>
          <w:ilvl w:val="0"/>
          <w:numId w:val="117"/>
        </w:numPr>
      </w:pPr>
      <w:bookmarkStart w:id="433" w:name="_Toc511206808"/>
      <w:bookmarkStart w:id="434" w:name="_Toc511208310"/>
      <w:bookmarkStart w:id="435" w:name="_Toc529355360"/>
      <w:bookmarkStart w:id="436" w:name="_Toc511206809"/>
      <w:bookmarkStart w:id="437" w:name="_Toc511208311"/>
      <w:bookmarkStart w:id="438" w:name="_Toc511206812"/>
      <w:bookmarkStart w:id="439" w:name="_Toc511208314"/>
      <w:bookmarkStart w:id="440" w:name="_Toc529355361"/>
      <w:bookmarkStart w:id="441" w:name="_Toc511206815"/>
      <w:bookmarkStart w:id="442" w:name="_Toc511208317"/>
      <w:bookmarkStart w:id="443" w:name="_Toc529355364"/>
      <w:bookmarkStart w:id="444" w:name="_Toc511206818"/>
      <w:bookmarkStart w:id="445" w:name="_Toc511208320"/>
      <w:bookmarkStart w:id="446" w:name="_Toc529355367"/>
      <w:bookmarkStart w:id="447" w:name="_Toc511206821"/>
      <w:bookmarkStart w:id="448" w:name="_Toc511208323"/>
      <w:bookmarkStart w:id="449" w:name="_Toc529355370"/>
      <w:bookmarkStart w:id="450" w:name="_Toc511206824"/>
      <w:bookmarkStart w:id="451" w:name="_Toc511208326"/>
      <w:bookmarkStart w:id="452" w:name="_Toc529355373"/>
      <w:bookmarkStart w:id="453" w:name="_Toc511206827"/>
      <w:bookmarkStart w:id="454" w:name="_Toc511208329"/>
      <w:bookmarkStart w:id="455" w:name="_Toc529355376"/>
      <w:bookmarkStart w:id="456" w:name="_Toc511206830"/>
      <w:bookmarkStart w:id="457" w:name="_Toc511208332"/>
      <w:bookmarkStart w:id="458" w:name="_Toc529355379"/>
      <w:bookmarkStart w:id="459" w:name="_Toc511206833"/>
      <w:bookmarkStart w:id="460" w:name="_Toc511208335"/>
      <w:bookmarkStart w:id="461" w:name="_Toc529355382"/>
      <w:bookmarkStart w:id="462" w:name="_Toc511206836"/>
      <w:bookmarkStart w:id="463" w:name="_Toc511208338"/>
      <w:bookmarkStart w:id="464" w:name="_Toc529355385"/>
      <w:bookmarkStart w:id="465" w:name="_Toc511206839"/>
      <w:bookmarkStart w:id="466" w:name="_Toc511208341"/>
      <w:bookmarkStart w:id="467" w:name="_Toc529355388"/>
      <w:bookmarkStart w:id="468" w:name="_Toc511206842"/>
      <w:bookmarkStart w:id="469" w:name="_Toc511208344"/>
      <w:bookmarkStart w:id="470" w:name="_Toc529355391"/>
      <w:bookmarkStart w:id="471" w:name="_Toc511206845"/>
      <w:bookmarkStart w:id="472" w:name="_Toc511208347"/>
      <w:bookmarkStart w:id="473" w:name="_Toc529355394"/>
      <w:bookmarkStart w:id="474" w:name="_Toc511206848"/>
      <w:bookmarkStart w:id="475" w:name="_Toc511208350"/>
      <w:bookmarkStart w:id="476" w:name="_Toc529355397"/>
      <w:bookmarkStart w:id="477" w:name="_Toc511206851"/>
      <w:bookmarkStart w:id="478" w:name="_Toc511208353"/>
      <w:bookmarkStart w:id="479" w:name="_Toc529355400"/>
      <w:bookmarkStart w:id="480" w:name="_Toc511206854"/>
      <w:bookmarkStart w:id="481" w:name="_Toc511208356"/>
      <w:bookmarkStart w:id="482" w:name="_Toc529355403"/>
      <w:bookmarkStart w:id="483" w:name="_Toc511206857"/>
      <w:bookmarkStart w:id="484" w:name="_Toc511208359"/>
      <w:bookmarkStart w:id="485" w:name="_Toc529355406"/>
      <w:bookmarkStart w:id="486" w:name="_Toc511206860"/>
      <w:bookmarkStart w:id="487" w:name="_Toc511208362"/>
      <w:bookmarkStart w:id="488" w:name="_Toc529355409"/>
      <w:bookmarkStart w:id="489" w:name="_Toc511206863"/>
      <w:bookmarkStart w:id="490" w:name="_Toc511208365"/>
      <w:bookmarkStart w:id="491" w:name="_Toc529355412"/>
      <w:bookmarkStart w:id="492" w:name="_Toc511206866"/>
      <w:bookmarkStart w:id="493" w:name="_Toc511208368"/>
      <w:bookmarkStart w:id="494" w:name="_Toc529355415"/>
      <w:bookmarkStart w:id="495" w:name="_Toc511206869"/>
      <w:bookmarkStart w:id="496" w:name="_Toc511208371"/>
      <w:bookmarkStart w:id="497" w:name="_Toc529355418"/>
      <w:bookmarkStart w:id="498" w:name="_Toc511206872"/>
      <w:bookmarkStart w:id="499" w:name="_Toc511208374"/>
      <w:bookmarkStart w:id="500" w:name="_Toc529355421"/>
      <w:bookmarkStart w:id="501" w:name="_Toc511206875"/>
      <w:bookmarkStart w:id="502" w:name="_Toc511208377"/>
      <w:bookmarkStart w:id="503" w:name="_Toc529355424"/>
      <w:bookmarkStart w:id="504" w:name="_Toc511206878"/>
      <w:bookmarkStart w:id="505" w:name="_Toc511208380"/>
      <w:bookmarkStart w:id="506" w:name="_Toc529355427"/>
      <w:bookmarkStart w:id="507" w:name="_Toc511206881"/>
      <w:bookmarkStart w:id="508" w:name="_Toc511208383"/>
      <w:bookmarkStart w:id="509" w:name="_Toc529355430"/>
      <w:bookmarkStart w:id="510" w:name="_Toc511206884"/>
      <w:bookmarkStart w:id="511" w:name="_Toc511208386"/>
      <w:bookmarkStart w:id="512" w:name="_Toc529355433"/>
      <w:bookmarkStart w:id="513" w:name="_Toc511206887"/>
      <w:bookmarkStart w:id="514" w:name="_Toc511208389"/>
      <w:bookmarkStart w:id="515" w:name="_Toc529355436"/>
      <w:bookmarkStart w:id="516" w:name="_Toc511206890"/>
      <w:bookmarkStart w:id="517" w:name="_Toc511208392"/>
      <w:bookmarkStart w:id="518" w:name="_Toc529355439"/>
      <w:bookmarkStart w:id="519" w:name="_Toc511206893"/>
      <w:bookmarkStart w:id="520" w:name="_Toc511208395"/>
      <w:bookmarkStart w:id="521" w:name="_Toc529355442"/>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r w:rsidRPr="00C738D2">
        <w:br w:type="page"/>
      </w:r>
      <w:bookmarkStart w:id="522" w:name="_Toc488159078"/>
      <w:bookmarkStart w:id="523" w:name="_Toc53502128"/>
      <w:r w:rsidR="00F058DA" w:rsidRPr="00C738D2">
        <w:lastRenderedPageBreak/>
        <w:t>TRAINING REQUIREMENTS</w:t>
      </w:r>
      <w:bookmarkEnd w:id="522"/>
      <w:bookmarkEnd w:id="523"/>
    </w:p>
    <w:tbl>
      <w:tblPr>
        <w:tblW w:w="0" w:type="auto"/>
        <w:jc w:val="center"/>
        <w:tblLayout w:type="fixed"/>
        <w:tblLook w:val="0000" w:firstRow="0" w:lastRow="0" w:firstColumn="0" w:lastColumn="0" w:noHBand="0" w:noVBand="0"/>
      </w:tblPr>
      <w:tblGrid>
        <w:gridCol w:w="236"/>
        <w:gridCol w:w="9541"/>
      </w:tblGrid>
      <w:tr w:rsidR="00F058DA" w:rsidRPr="00C738D2" w14:paraId="682BC4BC" w14:textId="77777777" w:rsidTr="005E778A">
        <w:trPr>
          <w:jc w:val="center"/>
        </w:trPr>
        <w:tc>
          <w:tcPr>
            <w:tcW w:w="236" w:type="dxa"/>
          </w:tcPr>
          <w:p w14:paraId="772B67E3" w14:textId="77777777" w:rsidR="00F058DA" w:rsidRPr="00C738D2" w:rsidRDefault="00F058DA" w:rsidP="005E778A">
            <w:pPr>
              <w:spacing w:before="100" w:after="100"/>
              <w:rPr>
                <w:rFonts w:ascii="Arial" w:hAnsi="Arial" w:cs="Arial"/>
                <w:szCs w:val="24"/>
              </w:rPr>
            </w:pPr>
          </w:p>
        </w:tc>
        <w:tc>
          <w:tcPr>
            <w:tcW w:w="9541" w:type="dxa"/>
          </w:tcPr>
          <w:p w14:paraId="573D5D29" w14:textId="1D50E36F" w:rsidR="00F058DA" w:rsidRPr="00C738D2" w:rsidRDefault="00F058DA" w:rsidP="00AB7E8B">
            <w:pPr>
              <w:spacing w:before="100" w:after="100"/>
              <w:ind w:left="669"/>
              <w:rPr>
                <w:rFonts w:ascii="Arial" w:hAnsi="Arial" w:cs="Arial"/>
                <w:szCs w:val="24"/>
              </w:rPr>
            </w:pPr>
            <w:r w:rsidRPr="00C738D2">
              <w:rPr>
                <w:rFonts w:ascii="Arial" w:hAnsi="Arial" w:cs="Arial"/>
                <w:szCs w:val="24"/>
              </w:rPr>
              <w:t>T</w:t>
            </w:r>
            <w:r w:rsidR="00AB7E8B" w:rsidRPr="00C738D2">
              <w:rPr>
                <w:rFonts w:ascii="Arial" w:hAnsi="Arial" w:cs="Arial"/>
                <w:szCs w:val="24"/>
              </w:rPr>
              <w:t>he</w:t>
            </w:r>
            <w:r w:rsidRPr="00C738D2">
              <w:rPr>
                <w:rFonts w:ascii="Arial" w:hAnsi="Arial" w:cs="Arial"/>
                <w:szCs w:val="24"/>
              </w:rPr>
              <w:t>s</w:t>
            </w:r>
            <w:r w:rsidR="00AB7E8B" w:rsidRPr="00C738D2">
              <w:rPr>
                <w:rFonts w:ascii="Arial" w:hAnsi="Arial" w:cs="Arial"/>
                <w:szCs w:val="24"/>
              </w:rPr>
              <w:t>e</w:t>
            </w:r>
            <w:r w:rsidRPr="00C738D2">
              <w:rPr>
                <w:rFonts w:ascii="Arial" w:hAnsi="Arial" w:cs="Arial"/>
                <w:szCs w:val="24"/>
              </w:rPr>
              <w:t xml:space="preserve"> training </w:t>
            </w:r>
            <w:r w:rsidR="00AB7E8B" w:rsidRPr="00C738D2">
              <w:rPr>
                <w:rFonts w:ascii="Arial" w:hAnsi="Arial" w:cs="Arial"/>
                <w:szCs w:val="24"/>
              </w:rPr>
              <w:t>requirements establish</w:t>
            </w:r>
            <w:r w:rsidRPr="00C738D2">
              <w:rPr>
                <w:rFonts w:ascii="Arial" w:hAnsi="Arial" w:cs="Arial"/>
                <w:szCs w:val="24"/>
              </w:rPr>
              <w:t xml:space="preserve"> the minimum level of knowledge </w:t>
            </w:r>
            <w:r w:rsidR="00AB7E8B" w:rsidRPr="00C738D2">
              <w:rPr>
                <w:rFonts w:ascii="Arial" w:hAnsi="Arial" w:cs="Arial"/>
                <w:szCs w:val="24"/>
              </w:rPr>
              <w:t>for DEs, DDEs, and applicable Lead MP personnel of</w:t>
            </w:r>
            <w:r w:rsidRPr="00C738D2">
              <w:rPr>
                <w:rFonts w:ascii="Arial" w:hAnsi="Arial" w:cs="Arial"/>
                <w:szCs w:val="24"/>
              </w:rPr>
              <w:t xml:space="preserve"> ISO procedures, processes, tasks and requirements applicable to participation in normal, abnormal and emergen</w:t>
            </w:r>
            <w:r w:rsidR="00AB7E8B" w:rsidRPr="00C738D2">
              <w:rPr>
                <w:rFonts w:ascii="Arial" w:hAnsi="Arial" w:cs="Arial"/>
                <w:szCs w:val="24"/>
              </w:rPr>
              <w:t>cy communications with the ISO control r</w:t>
            </w:r>
            <w:r w:rsidRPr="00C738D2">
              <w:rPr>
                <w:rFonts w:ascii="Arial" w:hAnsi="Arial" w:cs="Arial"/>
                <w:szCs w:val="24"/>
              </w:rPr>
              <w:t xml:space="preserve">oom </w:t>
            </w:r>
            <w:r w:rsidR="00AB7E8B" w:rsidRPr="00C738D2">
              <w:rPr>
                <w:rFonts w:ascii="Arial" w:hAnsi="Arial" w:cs="Arial"/>
                <w:szCs w:val="24"/>
              </w:rPr>
              <w:t xml:space="preserve">System </w:t>
            </w:r>
            <w:r w:rsidRPr="00C738D2">
              <w:rPr>
                <w:rFonts w:ascii="Arial" w:hAnsi="Arial" w:cs="Arial"/>
                <w:szCs w:val="24"/>
              </w:rPr>
              <w:t>Operators.</w:t>
            </w:r>
          </w:p>
        </w:tc>
      </w:tr>
      <w:tr w:rsidR="00F058DA" w:rsidRPr="00C738D2" w14:paraId="7F1A7A3C" w14:textId="77777777" w:rsidTr="005E778A">
        <w:trPr>
          <w:jc w:val="center"/>
        </w:trPr>
        <w:tc>
          <w:tcPr>
            <w:tcW w:w="236" w:type="dxa"/>
          </w:tcPr>
          <w:p w14:paraId="72274E24" w14:textId="77777777" w:rsidR="00F058DA" w:rsidRPr="00C738D2" w:rsidRDefault="00F058DA" w:rsidP="005E778A">
            <w:pPr>
              <w:spacing w:before="100" w:after="100"/>
              <w:rPr>
                <w:rFonts w:ascii="Arial" w:hAnsi="Arial" w:cs="Arial"/>
                <w:szCs w:val="24"/>
              </w:rPr>
            </w:pPr>
          </w:p>
        </w:tc>
        <w:tc>
          <w:tcPr>
            <w:tcW w:w="9541" w:type="dxa"/>
          </w:tcPr>
          <w:p w14:paraId="68ED9FDB" w14:textId="77777777" w:rsidR="00F058DA" w:rsidRPr="00C738D2" w:rsidRDefault="00F058DA" w:rsidP="00D17BE6">
            <w:pPr>
              <w:pStyle w:val="Heading2"/>
              <w:numPr>
                <w:ilvl w:val="1"/>
                <w:numId w:val="343"/>
              </w:numPr>
              <w:tabs>
                <w:tab w:val="clear" w:pos="720"/>
                <w:tab w:val="num" w:pos="1035"/>
              </w:tabs>
              <w:spacing w:before="160"/>
              <w:ind w:left="1035" w:hanging="450"/>
              <w:rPr>
                <w:rFonts w:cs="Arial"/>
                <w:szCs w:val="24"/>
              </w:rPr>
            </w:pPr>
            <w:bookmarkStart w:id="524" w:name="_Toc488159079"/>
            <w:bookmarkStart w:id="525" w:name="_Toc53502129"/>
            <w:r w:rsidRPr="00C738D2">
              <w:rPr>
                <w:szCs w:val="16"/>
              </w:rPr>
              <w:t>Applicability</w:t>
            </w:r>
            <w:bookmarkEnd w:id="524"/>
            <w:bookmarkEnd w:id="525"/>
          </w:p>
        </w:tc>
      </w:tr>
      <w:tr w:rsidR="00F058DA" w:rsidRPr="00C738D2" w14:paraId="471C93A1" w14:textId="77777777" w:rsidTr="005E778A">
        <w:trPr>
          <w:jc w:val="center"/>
        </w:trPr>
        <w:tc>
          <w:tcPr>
            <w:tcW w:w="236" w:type="dxa"/>
          </w:tcPr>
          <w:p w14:paraId="35D03C4B" w14:textId="77777777" w:rsidR="00F058DA" w:rsidRPr="00C738D2" w:rsidRDefault="00F058DA" w:rsidP="00D17BE6">
            <w:pPr>
              <w:spacing w:before="100" w:after="100"/>
              <w:rPr>
                <w:rFonts w:ascii="Arial" w:hAnsi="Arial" w:cs="Arial"/>
                <w:szCs w:val="24"/>
              </w:rPr>
            </w:pPr>
          </w:p>
        </w:tc>
        <w:tc>
          <w:tcPr>
            <w:tcW w:w="9541" w:type="dxa"/>
          </w:tcPr>
          <w:p w14:paraId="10A5E3B0" w14:textId="5035E293" w:rsidR="00F058DA" w:rsidRPr="00C738D2" w:rsidRDefault="00D17BE6" w:rsidP="00AB7E8B">
            <w:pPr>
              <w:numPr>
                <w:ilvl w:val="0"/>
                <w:numId w:val="344"/>
              </w:numPr>
              <w:tabs>
                <w:tab w:val="left" w:pos="1389"/>
              </w:tabs>
              <w:spacing w:before="100" w:after="100"/>
              <w:ind w:left="1395"/>
              <w:rPr>
                <w:rFonts w:ascii="Arial" w:hAnsi="Arial" w:cs="Arial"/>
                <w:szCs w:val="24"/>
              </w:rPr>
            </w:pPr>
            <w:r w:rsidRPr="00C738D2">
              <w:rPr>
                <w:rFonts w:ascii="Arial" w:hAnsi="Arial" w:cs="Arial"/>
                <w:szCs w:val="16"/>
              </w:rPr>
              <w:t>Th</w:t>
            </w:r>
            <w:r w:rsidR="00AB7E8B" w:rsidRPr="00C738D2">
              <w:rPr>
                <w:rFonts w:ascii="Arial" w:hAnsi="Arial" w:cs="Arial"/>
                <w:szCs w:val="16"/>
              </w:rPr>
              <w:t>ese</w:t>
            </w:r>
            <w:r w:rsidRPr="00C738D2">
              <w:rPr>
                <w:rFonts w:ascii="Arial" w:hAnsi="Arial" w:cs="Arial"/>
                <w:szCs w:val="16"/>
              </w:rPr>
              <w:t xml:space="preserve"> training requirement</w:t>
            </w:r>
            <w:r w:rsidR="00AB7E8B" w:rsidRPr="00C738D2">
              <w:rPr>
                <w:rFonts w:ascii="Arial" w:hAnsi="Arial" w:cs="Arial"/>
                <w:szCs w:val="16"/>
              </w:rPr>
              <w:t>s are</w:t>
            </w:r>
            <w:r w:rsidRPr="00C738D2">
              <w:rPr>
                <w:rFonts w:ascii="Arial" w:hAnsi="Arial" w:cs="Arial"/>
                <w:szCs w:val="16"/>
              </w:rPr>
              <w:t xml:space="preserve"> applicable to DEs, DDEs, and applicable L</w:t>
            </w:r>
            <w:r w:rsidR="00AB7E8B" w:rsidRPr="00C738D2">
              <w:rPr>
                <w:rFonts w:ascii="Arial" w:hAnsi="Arial" w:cs="Arial"/>
                <w:szCs w:val="16"/>
              </w:rPr>
              <w:t xml:space="preserve">ead </w:t>
            </w:r>
            <w:r w:rsidRPr="00C738D2">
              <w:rPr>
                <w:rFonts w:ascii="Arial" w:hAnsi="Arial" w:cs="Arial"/>
                <w:szCs w:val="16"/>
              </w:rPr>
              <w:t>MP personnel responsible for performing any of the following tasks:</w:t>
            </w:r>
          </w:p>
        </w:tc>
      </w:tr>
      <w:tr w:rsidR="00F058DA" w:rsidRPr="00C738D2" w14:paraId="28E7489D" w14:textId="77777777" w:rsidTr="005E778A">
        <w:trPr>
          <w:jc w:val="center"/>
        </w:trPr>
        <w:tc>
          <w:tcPr>
            <w:tcW w:w="236" w:type="dxa"/>
          </w:tcPr>
          <w:p w14:paraId="2E586646" w14:textId="77777777" w:rsidR="00F058DA" w:rsidRPr="00C738D2" w:rsidRDefault="00F058DA" w:rsidP="00D17BE6">
            <w:pPr>
              <w:spacing w:before="100" w:after="100"/>
              <w:rPr>
                <w:rFonts w:ascii="Arial" w:hAnsi="Arial" w:cs="Arial"/>
                <w:szCs w:val="24"/>
              </w:rPr>
            </w:pPr>
          </w:p>
        </w:tc>
        <w:tc>
          <w:tcPr>
            <w:tcW w:w="9541" w:type="dxa"/>
          </w:tcPr>
          <w:p w14:paraId="10585CA8" w14:textId="432F05B0" w:rsidR="00F058DA"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Commu</w:t>
            </w:r>
            <w:r w:rsidR="00AB7E8B" w:rsidRPr="00C738D2">
              <w:rPr>
                <w:rFonts w:ascii="Arial" w:hAnsi="Arial" w:cs="Arial"/>
                <w:szCs w:val="16"/>
              </w:rPr>
              <w:t>nicating verbally with the ISO control r</w:t>
            </w:r>
            <w:r w:rsidRPr="00C738D2">
              <w:rPr>
                <w:rFonts w:ascii="Arial" w:hAnsi="Arial" w:cs="Arial"/>
                <w:szCs w:val="16"/>
              </w:rPr>
              <w:t xml:space="preserve">oom </w:t>
            </w:r>
            <w:r w:rsidR="00AB7E8B" w:rsidRPr="00C738D2">
              <w:rPr>
                <w:rFonts w:ascii="Arial" w:hAnsi="Arial" w:cs="Arial"/>
                <w:szCs w:val="16"/>
              </w:rPr>
              <w:t xml:space="preserve">System </w:t>
            </w:r>
            <w:r w:rsidRPr="00C738D2">
              <w:rPr>
                <w:rFonts w:ascii="Arial" w:hAnsi="Arial" w:cs="Arial"/>
                <w:szCs w:val="16"/>
              </w:rPr>
              <w:t>Operators</w:t>
            </w:r>
          </w:p>
        </w:tc>
      </w:tr>
      <w:tr w:rsidR="00D17BE6" w:rsidRPr="00C738D2" w14:paraId="521CFF98" w14:textId="77777777" w:rsidTr="005E778A">
        <w:trPr>
          <w:jc w:val="center"/>
        </w:trPr>
        <w:tc>
          <w:tcPr>
            <w:tcW w:w="236" w:type="dxa"/>
          </w:tcPr>
          <w:p w14:paraId="4BD96F9F" w14:textId="77777777" w:rsidR="00D17BE6" w:rsidRPr="00C738D2" w:rsidRDefault="00D17BE6" w:rsidP="00D17BE6">
            <w:pPr>
              <w:spacing w:before="100" w:after="100"/>
              <w:rPr>
                <w:rFonts w:ascii="Arial" w:hAnsi="Arial" w:cs="Arial"/>
                <w:szCs w:val="24"/>
              </w:rPr>
            </w:pPr>
          </w:p>
        </w:tc>
        <w:tc>
          <w:tcPr>
            <w:tcW w:w="9541" w:type="dxa"/>
          </w:tcPr>
          <w:p w14:paraId="6F9C16A1" w14:textId="58C91D6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Acknowledging and/or responding to verbal or</w:t>
            </w:r>
            <w:r w:rsidR="00AB7E8B" w:rsidRPr="00C738D2">
              <w:rPr>
                <w:rFonts w:ascii="Arial" w:hAnsi="Arial" w:cs="Arial"/>
                <w:szCs w:val="16"/>
              </w:rPr>
              <w:t xml:space="preserve"> electronic Dispatch I</w:t>
            </w:r>
            <w:r w:rsidRPr="00C738D2">
              <w:rPr>
                <w:rFonts w:ascii="Arial" w:hAnsi="Arial" w:cs="Arial"/>
                <w:szCs w:val="16"/>
              </w:rPr>
              <w:t>nstructions</w:t>
            </w:r>
          </w:p>
        </w:tc>
      </w:tr>
      <w:tr w:rsidR="00D17BE6" w:rsidRPr="00C738D2" w14:paraId="6FE618E8" w14:textId="77777777" w:rsidTr="005E778A">
        <w:trPr>
          <w:jc w:val="center"/>
        </w:trPr>
        <w:tc>
          <w:tcPr>
            <w:tcW w:w="236" w:type="dxa"/>
          </w:tcPr>
          <w:p w14:paraId="3D8653A5" w14:textId="77777777" w:rsidR="00D17BE6" w:rsidRPr="00C738D2" w:rsidRDefault="00D17BE6" w:rsidP="00D17BE6">
            <w:pPr>
              <w:spacing w:before="100" w:after="100"/>
              <w:rPr>
                <w:rFonts w:ascii="Arial" w:hAnsi="Arial" w:cs="Arial"/>
                <w:szCs w:val="24"/>
              </w:rPr>
            </w:pPr>
          </w:p>
        </w:tc>
        <w:tc>
          <w:tcPr>
            <w:tcW w:w="9541" w:type="dxa"/>
          </w:tcPr>
          <w:p w14:paraId="6543AA38" w14:textId="7777777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Receiving and acknowledging Emergency Notification System (ENS) messages</w:t>
            </w:r>
          </w:p>
        </w:tc>
      </w:tr>
      <w:tr w:rsidR="00D17BE6" w:rsidRPr="00C738D2" w14:paraId="50EC576E" w14:textId="77777777" w:rsidTr="005E778A">
        <w:trPr>
          <w:jc w:val="center"/>
        </w:trPr>
        <w:tc>
          <w:tcPr>
            <w:tcW w:w="236" w:type="dxa"/>
          </w:tcPr>
          <w:p w14:paraId="69567211" w14:textId="77777777" w:rsidR="00D17BE6" w:rsidRPr="00C738D2" w:rsidRDefault="00D17BE6" w:rsidP="00D17BE6">
            <w:pPr>
              <w:spacing w:before="100" w:after="100"/>
              <w:rPr>
                <w:rFonts w:ascii="Arial" w:hAnsi="Arial" w:cs="Arial"/>
                <w:szCs w:val="24"/>
              </w:rPr>
            </w:pPr>
          </w:p>
        </w:tc>
        <w:tc>
          <w:tcPr>
            <w:tcW w:w="9541" w:type="dxa"/>
          </w:tcPr>
          <w:p w14:paraId="3462E4B2" w14:textId="7777777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Performing redeclaration of Generator, DARD, or ATRR operational parameters and/or availability</w:t>
            </w:r>
          </w:p>
        </w:tc>
      </w:tr>
      <w:tr w:rsidR="00D17BE6" w:rsidRPr="00C738D2" w14:paraId="2E99EFCF" w14:textId="77777777" w:rsidTr="005E778A">
        <w:trPr>
          <w:jc w:val="center"/>
        </w:trPr>
        <w:tc>
          <w:tcPr>
            <w:tcW w:w="236" w:type="dxa"/>
          </w:tcPr>
          <w:p w14:paraId="15E2FDD7" w14:textId="77777777" w:rsidR="00D17BE6" w:rsidRPr="00C738D2" w:rsidRDefault="00D17BE6" w:rsidP="00D17BE6">
            <w:pPr>
              <w:spacing w:before="100" w:after="100"/>
              <w:rPr>
                <w:rFonts w:ascii="Arial" w:hAnsi="Arial" w:cs="Arial"/>
                <w:szCs w:val="24"/>
              </w:rPr>
            </w:pPr>
          </w:p>
        </w:tc>
        <w:tc>
          <w:tcPr>
            <w:tcW w:w="9541" w:type="dxa"/>
          </w:tcPr>
          <w:p w14:paraId="4030E3A4" w14:textId="7777777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Performing resubmittal of DRR operational parameters and/or availability</w:t>
            </w:r>
          </w:p>
        </w:tc>
      </w:tr>
      <w:tr w:rsidR="00D17BE6" w:rsidRPr="00C738D2" w14:paraId="3722E883" w14:textId="77777777" w:rsidTr="005E778A">
        <w:trPr>
          <w:jc w:val="center"/>
        </w:trPr>
        <w:tc>
          <w:tcPr>
            <w:tcW w:w="236" w:type="dxa"/>
          </w:tcPr>
          <w:p w14:paraId="62919AE2" w14:textId="77777777" w:rsidR="00D17BE6" w:rsidRPr="00C738D2" w:rsidRDefault="00D17BE6" w:rsidP="005E778A">
            <w:pPr>
              <w:spacing w:before="100" w:after="100"/>
              <w:rPr>
                <w:rFonts w:ascii="Arial" w:hAnsi="Arial" w:cs="Arial"/>
                <w:szCs w:val="24"/>
              </w:rPr>
            </w:pPr>
          </w:p>
        </w:tc>
        <w:tc>
          <w:tcPr>
            <w:tcW w:w="9541" w:type="dxa"/>
          </w:tcPr>
          <w:p w14:paraId="06EFC345" w14:textId="77777777" w:rsidR="00D17BE6" w:rsidRPr="00C738D2" w:rsidRDefault="00D17BE6" w:rsidP="005E778A">
            <w:pPr>
              <w:pStyle w:val="Heading2"/>
              <w:numPr>
                <w:ilvl w:val="1"/>
                <w:numId w:val="343"/>
              </w:numPr>
              <w:tabs>
                <w:tab w:val="clear" w:pos="720"/>
                <w:tab w:val="num" w:pos="1035"/>
              </w:tabs>
              <w:spacing w:before="160"/>
              <w:ind w:left="1035" w:hanging="450"/>
              <w:rPr>
                <w:rFonts w:cs="Arial"/>
                <w:szCs w:val="24"/>
              </w:rPr>
            </w:pPr>
            <w:bookmarkStart w:id="526" w:name="_Toc488159080"/>
            <w:bookmarkStart w:id="527" w:name="_Toc53502130"/>
            <w:r w:rsidRPr="00C738D2">
              <w:rPr>
                <w:szCs w:val="16"/>
              </w:rPr>
              <w:t>Required Training Modules</w:t>
            </w:r>
            <w:bookmarkEnd w:id="526"/>
            <w:bookmarkEnd w:id="527"/>
          </w:p>
        </w:tc>
      </w:tr>
      <w:tr w:rsidR="00F058DA" w:rsidRPr="00C738D2" w14:paraId="465A5E2C" w14:textId="77777777" w:rsidTr="005E778A">
        <w:trPr>
          <w:jc w:val="center"/>
        </w:trPr>
        <w:tc>
          <w:tcPr>
            <w:tcW w:w="236" w:type="dxa"/>
          </w:tcPr>
          <w:p w14:paraId="513EB724" w14:textId="77777777" w:rsidR="00F058DA" w:rsidRPr="00C738D2" w:rsidRDefault="00F058DA" w:rsidP="00D17BE6">
            <w:pPr>
              <w:spacing w:before="100" w:after="100"/>
              <w:rPr>
                <w:rFonts w:ascii="Arial" w:hAnsi="Arial" w:cs="Arial"/>
                <w:szCs w:val="24"/>
              </w:rPr>
            </w:pPr>
          </w:p>
        </w:tc>
        <w:tc>
          <w:tcPr>
            <w:tcW w:w="9541" w:type="dxa"/>
          </w:tcPr>
          <w:p w14:paraId="6E04B9D7" w14:textId="5683FDC2" w:rsidR="00F058DA" w:rsidRPr="00C738D2" w:rsidRDefault="00D17BE6" w:rsidP="00AB7E8B">
            <w:pPr>
              <w:numPr>
                <w:ilvl w:val="0"/>
                <w:numId w:val="345"/>
              </w:numPr>
              <w:tabs>
                <w:tab w:val="left" w:pos="1389"/>
              </w:tabs>
              <w:spacing w:before="100" w:after="100"/>
              <w:ind w:left="1395"/>
              <w:rPr>
                <w:rFonts w:ascii="Arial" w:hAnsi="Arial" w:cs="Arial"/>
                <w:szCs w:val="24"/>
              </w:rPr>
            </w:pPr>
            <w:r w:rsidRPr="00C738D2">
              <w:rPr>
                <w:rFonts w:ascii="Arial" w:hAnsi="Arial" w:cs="Arial"/>
                <w:szCs w:val="16"/>
              </w:rPr>
              <w:t xml:space="preserve">ISO develops/revises training modules annually and establishes which modules </w:t>
            </w:r>
            <w:r w:rsidR="00AB7E8B" w:rsidRPr="00C738D2">
              <w:rPr>
                <w:rFonts w:ascii="Arial" w:hAnsi="Arial" w:cs="Arial"/>
                <w:szCs w:val="16"/>
              </w:rPr>
              <w:t>shall</w:t>
            </w:r>
            <w:r w:rsidRPr="00C738D2">
              <w:rPr>
                <w:rFonts w:ascii="Arial" w:hAnsi="Arial" w:cs="Arial"/>
                <w:szCs w:val="16"/>
              </w:rPr>
              <w:t xml:space="preserve"> be completed by DEs, DDEs, and applicable L</w:t>
            </w:r>
            <w:r w:rsidR="00AB7E8B" w:rsidRPr="00C738D2">
              <w:rPr>
                <w:rFonts w:ascii="Arial" w:hAnsi="Arial" w:cs="Arial"/>
                <w:szCs w:val="16"/>
              </w:rPr>
              <w:t xml:space="preserve">ead </w:t>
            </w:r>
            <w:r w:rsidR="00F737F4" w:rsidRPr="00C738D2">
              <w:rPr>
                <w:rFonts w:ascii="Arial" w:hAnsi="Arial" w:cs="Arial"/>
                <w:szCs w:val="16"/>
              </w:rPr>
              <w:t>MP</w:t>
            </w:r>
            <w:r w:rsidR="00AB7E8B" w:rsidRPr="00C738D2">
              <w:rPr>
                <w:rFonts w:ascii="Arial" w:hAnsi="Arial" w:cs="Arial"/>
                <w:szCs w:val="16"/>
              </w:rPr>
              <w:t xml:space="preserve"> personnel in order to satisfy initial and continuing t</w:t>
            </w:r>
            <w:r w:rsidRPr="00C738D2">
              <w:rPr>
                <w:rFonts w:ascii="Arial" w:hAnsi="Arial" w:cs="Arial"/>
                <w:szCs w:val="16"/>
              </w:rPr>
              <w:t>raining requirements as des</w:t>
            </w:r>
            <w:r w:rsidR="00AB7E8B" w:rsidRPr="00C738D2">
              <w:rPr>
                <w:rFonts w:ascii="Arial" w:hAnsi="Arial" w:cs="Arial"/>
                <w:szCs w:val="16"/>
              </w:rPr>
              <w:t>cribed in Section</w:t>
            </w:r>
            <w:r w:rsidRPr="00C738D2">
              <w:rPr>
                <w:rFonts w:ascii="Arial" w:hAnsi="Arial" w:cs="Arial"/>
                <w:szCs w:val="16"/>
              </w:rPr>
              <w:t xml:space="preserve"> </w:t>
            </w:r>
            <w:r w:rsidR="00176330" w:rsidRPr="00C738D2">
              <w:rPr>
                <w:rFonts w:ascii="Arial" w:hAnsi="Arial" w:cs="Arial"/>
                <w:szCs w:val="16"/>
              </w:rPr>
              <w:t>I</w:t>
            </w:r>
            <w:r w:rsidRPr="00C738D2">
              <w:rPr>
                <w:rFonts w:ascii="Arial" w:hAnsi="Arial" w:cs="Arial"/>
                <w:szCs w:val="16"/>
              </w:rPr>
              <w:t>X.C below.</w:t>
            </w:r>
          </w:p>
        </w:tc>
      </w:tr>
      <w:tr w:rsidR="00D17BE6" w:rsidRPr="00C738D2" w14:paraId="7B833712" w14:textId="77777777" w:rsidTr="005E778A">
        <w:trPr>
          <w:jc w:val="center"/>
        </w:trPr>
        <w:tc>
          <w:tcPr>
            <w:tcW w:w="236" w:type="dxa"/>
          </w:tcPr>
          <w:p w14:paraId="13DB9B93" w14:textId="77777777" w:rsidR="00D17BE6" w:rsidRPr="00C738D2" w:rsidRDefault="00D17BE6" w:rsidP="00D17BE6">
            <w:pPr>
              <w:spacing w:before="100" w:after="100"/>
              <w:rPr>
                <w:rFonts w:ascii="Arial" w:hAnsi="Arial" w:cs="Arial"/>
                <w:szCs w:val="24"/>
              </w:rPr>
            </w:pPr>
          </w:p>
        </w:tc>
        <w:tc>
          <w:tcPr>
            <w:tcW w:w="9541" w:type="dxa"/>
          </w:tcPr>
          <w:p w14:paraId="6AEC04DB" w14:textId="55ACE959" w:rsidR="00D17BE6" w:rsidRPr="00C738D2" w:rsidRDefault="00F737F4" w:rsidP="00F737F4">
            <w:pPr>
              <w:numPr>
                <w:ilvl w:val="0"/>
                <w:numId w:val="345"/>
              </w:numPr>
              <w:tabs>
                <w:tab w:val="left" w:pos="1389"/>
              </w:tabs>
              <w:spacing w:before="100" w:after="100"/>
              <w:ind w:left="1395"/>
              <w:rPr>
                <w:rFonts w:ascii="Arial" w:hAnsi="Arial" w:cs="Arial"/>
                <w:szCs w:val="24"/>
              </w:rPr>
            </w:pPr>
            <w:r w:rsidRPr="00C738D2">
              <w:rPr>
                <w:rFonts w:ascii="Arial" w:hAnsi="Arial" w:cs="Arial"/>
                <w:szCs w:val="16"/>
              </w:rPr>
              <w:t>ISO shall make training modules</w:t>
            </w:r>
            <w:r w:rsidR="00D17BE6" w:rsidRPr="00C738D2">
              <w:rPr>
                <w:rFonts w:ascii="Arial" w:hAnsi="Arial" w:cs="Arial"/>
                <w:szCs w:val="16"/>
              </w:rPr>
              <w:t xml:space="preserve"> available to DEs, DDEs, and applicable L</w:t>
            </w:r>
            <w:r w:rsidRPr="00C738D2">
              <w:rPr>
                <w:rFonts w:ascii="Arial" w:hAnsi="Arial" w:cs="Arial"/>
                <w:szCs w:val="16"/>
              </w:rPr>
              <w:t>ead MP personnel</w:t>
            </w:r>
            <w:r w:rsidR="00D17BE6" w:rsidRPr="00C738D2">
              <w:rPr>
                <w:rFonts w:ascii="Arial" w:hAnsi="Arial" w:cs="Arial"/>
                <w:szCs w:val="16"/>
              </w:rPr>
              <w:t xml:space="preserve"> </w:t>
            </w:r>
            <w:r w:rsidR="00D17BE6" w:rsidRPr="00C738D2">
              <w:rPr>
                <w:rFonts w:ascii="Arial" w:hAnsi="Arial" w:cs="Arial"/>
                <w:b/>
                <w:szCs w:val="16"/>
              </w:rPr>
              <w:t>no</w:t>
            </w:r>
            <w:r w:rsidR="00D17BE6" w:rsidRPr="00C738D2">
              <w:rPr>
                <w:rFonts w:ascii="Arial" w:hAnsi="Arial" w:cs="Arial"/>
                <w:szCs w:val="16"/>
              </w:rPr>
              <w:t xml:space="preserve"> later than May 1 of each year.</w:t>
            </w:r>
          </w:p>
        </w:tc>
      </w:tr>
      <w:tr w:rsidR="00D17BE6" w:rsidRPr="00C738D2" w14:paraId="59D2D280" w14:textId="77777777" w:rsidTr="005E778A">
        <w:trPr>
          <w:jc w:val="center"/>
        </w:trPr>
        <w:tc>
          <w:tcPr>
            <w:tcW w:w="236" w:type="dxa"/>
          </w:tcPr>
          <w:p w14:paraId="73E4B4EF" w14:textId="77777777" w:rsidR="00D17BE6" w:rsidRPr="00C738D2" w:rsidRDefault="00D17BE6" w:rsidP="00D17BE6">
            <w:pPr>
              <w:spacing w:before="100" w:after="100"/>
              <w:rPr>
                <w:rFonts w:ascii="Arial" w:hAnsi="Arial" w:cs="Arial"/>
                <w:szCs w:val="24"/>
              </w:rPr>
            </w:pPr>
          </w:p>
        </w:tc>
        <w:tc>
          <w:tcPr>
            <w:tcW w:w="9541" w:type="dxa"/>
          </w:tcPr>
          <w:p w14:paraId="27FE175B" w14:textId="77A775C8" w:rsidR="00D17BE6" w:rsidRPr="00C738D2" w:rsidRDefault="00F737F4" w:rsidP="00753967">
            <w:pPr>
              <w:numPr>
                <w:ilvl w:val="0"/>
                <w:numId w:val="345"/>
              </w:numPr>
              <w:tabs>
                <w:tab w:val="left" w:pos="1389"/>
              </w:tabs>
              <w:spacing w:before="100" w:after="100"/>
              <w:ind w:left="1395"/>
              <w:rPr>
                <w:rFonts w:ascii="Arial" w:hAnsi="Arial" w:cs="Arial"/>
                <w:szCs w:val="24"/>
              </w:rPr>
            </w:pPr>
            <w:r w:rsidRPr="00C738D2">
              <w:rPr>
                <w:rFonts w:ascii="Arial" w:hAnsi="Arial" w:cs="Arial"/>
                <w:szCs w:val="16"/>
              </w:rPr>
              <w:t xml:space="preserve">ISO Operational Performance, </w:t>
            </w:r>
            <w:r w:rsidR="00D17BE6" w:rsidRPr="00C738D2">
              <w:rPr>
                <w:rFonts w:ascii="Arial" w:hAnsi="Arial" w:cs="Arial"/>
                <w:szCs w:val="16"/>
              </w:rPr>
              <w:t xml:space="preserve">Training </w:t>
            </w:r>
            <w:r w:rsidRPr="00C738D2">
              <w:rPr>
                <w:rFonts w:ascii="Arial" w:hAnsi="Arial" w:cs="Arial"/>
                <w:szCs w:val="16"/>
              </w:rPr>
              <w:t>&amp; Integration personnel</w:t>
            </w:r>
            <w:r w:rsidR="00D17BE6" w:rsidRPr="00C738D2">
              <w:rPr>
                <w:rFonts w:ascii="Arial" w:hAnsi="Arial" w:cs="Arial"/>
                <w:szCs w:val="16"/>
              </w:rPr>
              <w:t xml:space="preserve"> </w:t>
            </w:r>
            <w:r w:rsidRPr="00C738D2">
              <w:rPr>
                <w:rFonts w:ascii="Arial" w:hAnsi="Arial" w:cs="Arial"/>
                <w:szCs w:val="16"/>
              </w:rPr>
              <w:t>shall</w:t>
            </w:r>
            <w:r w:rsidR="00D17BE6" w:rsidRPr="00C738D2">
              <w:rPr>
                <w:rFonts w:ascii="Arial" w:hAnsi="Arial" w:cs="Arial"/>
                <w:szCs w:val="16"/>
              </w:rPr>
              <w:t xml:space="preserve"> communicate the specific training modules</w:t>
            </w:r>
            <w:r w:rsidRPr="00C738D2">
              <w:rPr>
                <w:rFonts w:ascii="Arial" w:hAnsi="Arial" w:cs="Arial"/>
                <w:szCs w:val="16"/>
              </w:rPr>
              <w:t xml:space="preserve"> that require completion to DE training contacts, DDE training c</w:t>
            </w:r>
            <w:r w:rsidR="00D17BE6" w:rsidRPr="00C738D2">
              <w:rPr>
                <w:rFonts w:ascii="Arial" w:hAnsi="Arial" w:cs="Arial"/>
                <w:szCs w:val="16"/>
              </w:rPr>
              <w:t>ontacts, and L</w:t>
            </w:r>
            <w:r w:rsidRPr="00C738D2">
              <w:rPr>
                <w:rFonts w:ascii="Arial" w:hAnsi="Arial" w:cs="Arial"/>
                <w:szCs w:val="16"/>
              </w:rPr>
              <w:t>ead MP c</w:t>
            </w:r>
            <w:r w:rsidR="00D17BE6" w:rsidRPr="00C738D2">
              <w:rPr>
                <w:rFonts w:ascii="Arial" w:hAnsi="Arial" w:cs="Arial"/>
                <w:szCs w:val="16"/>
              </w:rPr>
              <w:t>ontacts.</w:t>
            </w:r>
          </w:p>
        </w:tc>
      </w:tr>
      <w:tr w:rsidR="00D17BE6" w:rsidRPr="00C738D2" w14:paraId="1D12947F" w14:textId="77777777" w:rsidTr="005E778A">
        <w:trPr>
          <w:jc w:val="center"/>
        </w:trPr>
        <w:tc>
          <w:tcPr>
            <w:tcW w:w="236" w:type="dxa"/>
          </w:tcPr>
          <w:p w14:paraId="07E26D8B" w14:textId="77777777" w:rsidR="00D17BE6" w:rsidRPr="00C738D2" w:rsidRDefault="00D17BE6" w:rsidP="005E778A">
            <w:pPr>
              <w:spacing w:before="100" w:after="100"/>
              <w:rPr>
                <w:rFonts w:ascii="Arial" w:hAnsi="Arial" w:cs="Arial"/>
                <w:szCs w:val="24"/>
              </w:rPr>
            </w:pPr>
          </w:p>
        </w:tc>
        <w:tc>
          <w:tcPr>
            <w:tcW w:w="9541" w:type="dxa"/>
          </w:tcPr>
          <w:p w14:paraId="14911656" w14:textId="77777777" w:rsidR="00D17BE6" w:rsidRPr="00C738D2" w:rsidRDefault="00D17BE6" w:rsidP="005E778A">
            <w:pPr>
              <w:pStyle w:val="Heading2"/>
              <w:numPr>
                <w:ilvl w:val="1"/>
                <w:numId w:val="343"/>
              </w:numPr>
              <w:tabs>
                <w:tab w:val="clear" w:pos="720"/>
                <w:tab w:val="num" w:pos="1035"/>
              </w:tabs>
              <w:spacing w:before="160"/>
              <w:ind w:left="1035" w:hanging="450"/>
              <w:rPr>
                <w:rFonts w:cs="Arial"/>
                <w:szCs w:val="24"/>
              </w:rPr>
            </w:pPr>
            <w:bookmarkStart w:id="528" w:name="_Toc488159081"/>
            <w:bookmarkStart w:id="529" w:name="_Toc53502131"/>
            <w:r w:rsidRPr="00C738D2">
              <w:rPr>
                <w:szCs w:val="16"/>
              </w:rPr>
              <w:t>Initial and Continuing Training Requirements</w:t>
            </w:r>
            <w:bookmarkEnd w:id="528"/>
            <w:bookmarkEnd w:id="529"/>
          </w:p>
        </w:tc>
      </w:tr>
      <w:tr w:rsidR="00F058DA" w:rsidRPr="00C738D2" w14:paraId="157CF297" w14:textId="77777777" w:rsidTr="005E778A">
        <w:trPr>
          <w:jc w:val="center"/>
        </w:trPr>
        <w:tc>
          <w:tcPr>
            <w:tcW w:w="236" w:type="dxa"/>
          </w:tcPr>
          <w:p w14:paraId="6CD788E7" w14:textId="77777777" w:rsidR="00F058DA" w:rsidRPr="00C738D2" w:rsidRDefault="00F058DA" w:rsidP="00D17BE6">
            <w:pPr>
              <w:spacing w:before="100" w:after="100"/>
              <w:rPr>
                <w:rFonts w:ascii="Arial" w:hAnsi="Arial" w:cs="Arial"/>
                <w:szCs w:val="24"/>
              </w:rPr>
            </w:pPr>
          </w:p>
        </w:tc>
        <w:tc>
          <w:tcPr>
            <w:tcW w:w="9541" w:type="dxa"/>
          </w:tcPr>
          <w:p w14:paraId="23ABEBAC" w14:textId="7EFDE884" w:rsidR="00F058DA" w:rsidRPr="00C738D2" w:rsidRDefault="00D17BE6" w:rsidP="00F737F4">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DEs, DDEs, and applicable L</w:t>
            </w:r>
            <w:r w:rsidR="00F737F4" w:rsidRPr="00C738D2">
              <w:rPr>
                <w:rFonts w:ascii="Arial" w:hAnsi="Arial" w:cs="Arial"/>
                <w:szCs w:val="16"/>
              </w:rPr>
              <w:t xml:space="preserve">ead </w:t>
            </w:r>
            <w:r w:rsidRPr="00C738D2">
              <w:rPr>
                <w:rFonts w:ascii="Arial" w:hAnsi="Arial" w:cs="Arial"/>
                <w:szCs w:val="16"/>
              </w:rPr>
              <w:t>MP</w:t>
            </w:r>
            <w:r w:rsidR="00F737F4" w:rsidRPr="00C738D2">
              <w:rPr>
                <w:rFonts w:ascii="Arial" w:hAnsi="Arial" w:cs="Arial"/>
                <w:szCs w:val="16"/>
              </w:rPr>
              <w:t xml:space="preserve"> personnel</w:t>
            </w:r>
            <w:r w:rsidRPr="00C738D2">
              <w:rPr>
                <w:rFonts w:ascii="Arial" w:hAnsi="Arial" w:cs="Arial"/>
                <w:szCs w:val="16"/>
              </w:rPr>
              <w:t xml:space="preserve"> must </w:t>
            </w:r>
            <w:r w:rsidR="00F737F4" w:rsidRPr="00C738D2">
              <w:rPr>
                <w:rFonts w:ascii="Arial" w:hAnsi="Arial" w:cs="Arial"/>
                <w:szCs w:val="16"/>
              </w:rPr>
              <w:t>complete modules designated as initial t</w:t>
            </w:r>
            <w:r w:rsidRPr="00C738D2">
              <w:rPr>
                <w:rFonts w:ascii="Arial" w:hAnsi="Arial" w:cs="Arial"/>
                <w:szCs w:val="16"/>
              </w:rPr>
              <w:t>raining prior to performing any of the tasks described in Section X.</w:t>
            </w:r>
            <w:r w:rsidRPr="00C738D2" w:rsidDel="005B2803">
              <w:rPr>
                <w:rFonts w:ascii="Arial" w:hAnsi="Arial" w:cs="Arial"/>
                <w:szCs w:val="16"/>
              </w:rPr>
              <w:t>A above</w:t>
            </w:r>
            <w:r w:rsidRPr="00C738D2">
              <w:rPr>
                <w:rFonts w:ascii="Arial" w:hAnsi="Arial" w:cs="Arial"/>
                <w:szCs w:val="16"/>
              </w:rPr>
              <w:t>.</w:t>
            </w:r>
          </w:p>
        </w:tc>
      </w:tr>
      <w:tr w:rsidR="00F058DA" w:rsidRPr="00C738D2" w14:paraId="0DD2CDD4" w14:textId="77777777" w:rsidTr="005E778A">
        <w:trPr>
          <w:jc w:val="center"/>
        </w:trPr>
        <w:tc>
          <w:tcPr>
            <w:tcW w:w="236" w:type="dxa"/>
          </w:tcPr>
          <w:p w14:paraId="75733ACF" w14:textId="77777777" w:rsidR="00F058DA" w:rsidRPr="00C738D2" w:rsidRDefault="00F058DA" w:rsidP="005E4CEA">
            <w:pPr>
              <w:spacing w:before="100" w:after="100"/>
              <w:rPr>
                <w:rFonts w:ascii="Arial" w:hAnsi="Arial" w:cs="Arial"/>
                <w:szCs w:val="24"/>
              </w:rPr>
            </w:pPr>
          </w:p>
        </w:tc>
        <w:tc>
          <w:tcPr>
            <w:tcW w:w="9541" w:type="dxa"/>
          </w:tcPr>
          <w:p w14:paraId="60A3FAA1" w14:textId="5447DBC9" w:rsidR="00F058DA" w:rsidRPr="00C738D2" w:rsidRDefault="00D17BE6" w:rsidP="00F737F4">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DEs, DDEs, and applicable L</w:t>
            </w:r>
            <w:r w:rsidR="00F737F4" w:rsidRPr="00C738D2">
              <w:rPr>
                <w:rFonts w:ascii="Arial" w:hAnsi="Arial" w:cs="Arial"/>
                <w:szCs w:val="16"/>
              </w:rPr>
              <w:t>ead MP personnel</w:t>
            </w:r>
            <w:r w:rsidRPr="00C738D2">
              <w:rPr>
                <w:rFonts w:ascii="Arial" w:hAnsi="Arial" w:cs="Arial"/>
                <w:szCs w:val="16"/>
              </w:rPr>
              <w:t xml:space="preserve"> </w:t>
            </w:r>
            <w:r w:rsidR="00F737F4" w:rsidRPr="00C738D2">
              <w:rPr>
                <w:rFonts w:ascii="Arial" w:hAnsi="Arial" w:cs="Arial"/>
                <w:szCs w:val="16"/>
              </w:rPr>
              <w:t>shall</w:t>
            </w:r>
            <w:r w:rsidRPr="00C738D2">
              <w:rPr>
                <w:rFonts w:ascii="Arial" w:hAnsi="Arial" w:cs="Arial"/>
                <w:szCs w:val="16"/>
              </w:rPr>
              <w:t xml:space="preserve"> complete modules designated for </w:t>
            </w:r>
            <w:r w:rsidR="00F737F4" w:rsidRPr="00C738D2">
              <w:rPr>
                <w:rFonts w:ascii="Arial" w:hAnsi="Arial" w:cs="Arial"/>
                <w:szCs w:val="16"/>
              </w:rPr>
              <w:t>continuing t</w:t>
            </w:r>
            <w:r w:rsidRPr="00C738D2">
              <w:rPr>
                <w:rFonts w:ascii="Arial" w:hAnsi="Arial" w:cs="Arial"/>
                <w:szCs w:val="16"/>
              </w:rPr>
              <w:t>raining yearly, between the time new/updated training modules are made available and December 1 of the corresponding year.</w:t>
            </w:r>
          </w:p>
        </w:tc>
      </w:tr>
      <w:tr w:rsidR="00D17BE6" w:rsidRPr="00C738D2" w14:paraId="661F1D5E" w14:textId="77777777" w:rsidTr="005E778A">
        <w:trPr>
          <w:jc w:val="center"/>
        </w:trPr>
        <w:tc>
          <w:tcPr>
            <w:tcW w:w="236" w:type="dxa"/>
          </w:tcPr>
          <w:p w14:paraId="6B2F0199" w14:textId="77777777" w:rsidR="00D17BE6" w:rsidRPr="00C738D2" w:rsidRDefault="00D17BE6" w:rsidP="005E4CEA">
            <w:pPr>
              <w:spacing w:before="100" w:after="100"/>
              <w:rPr>
                <w:rFonts w:ascii="Arial" w:hAnsi="Arial" w:cs="Arial"/>
                <w:szCs w:val="24"/>
              </w:rPr>
            </w:pPr>
          </w:p>
        </w:tc>
        <w:tc>
          <w:tcPr>
            <w:tcW w:w="9541" w:type="dxa"/>
          </w:tcPr>
          <w:p w14:paraId="055D44A5" w14:textId="0FD9102B" w:rsidR="00D17BE6" w:rsidRPr="00C738D2" w:rsidRDefault="00D17BE6" w:rsidP="00F737F4">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DEs, DDEs, and applicable L</w:t>
            </w:r>
            <w:r w:rsidR="00F737F4" w:rsidRPr="00C738D2">
              <w:rPr>
                <w:rFonts w:ascii="Arial" w:hAnsi="Arial" w:cs="Arial"/>
                <w:szCs w:val="16"/>
              </w:rPr>
              <w:t>ead MP personnel completing initial t</w:t>
            </w:r>
            <w:r w:rsidRPr="00C738D2">
              <w:rPr>
                <w:rFonts w:ascii="Arial" w:hAnsi="Arial" w:cs="Arial"/>
                <w:szCs w:val="16"/>
              </w:rPr>
              <w:t xml:space="preserve">raining between December 1 of the previous year and prior to the release of </w:t>
            </w:r>
            <w:r w:rsidRPr="00C738D2">
              <w:rPr>
                <w:rFonts w:ascii="Arial" w:hAnsi="Arial" w:cs="Arial"/>
                <w:szCs w:val="16"/>
              </w:rPr>
              <w:lastRenderedPageBreak/>
              <w:t xml:space="preserve">new/updated training modules in the current year, </w:t>
            </w:r>
            <w:r w:rsidR="00F737F4" w:rsidRPr="00C738D2">
              <w:rPr>
                <w:rFonts w:ascii="Arial" w:hAnsi="Arial" w:cs="Arial"/>
                <w:szCs w:val="16"/>
              </w:rPr>
              <w:t>shall</w:t>
            </w:r>
            <w:r w:rsidRPr="00C738D2">
              <w:rPr>
                <w:rFonts w:ascii="Arial" w:hAnsi="Arial" w:cs="Arial"/>
                <w:szCs w:val="16"/>
              </w:rPr>
              <w:t xml:space="preserve"> still complete the new/updated t</w:t>
            </w:r>
            <w:r w:rsidR="00F737F4" w:rsidRPr="00C738D2">
              <w:rPr>
                <w:rFonts w:ascii="Arial" w:hAnsi="Arial" w:cs="Arial"/>
                <w:szCs w:val="16"/>
              </w:rPr>
              <w:t>raining modules designated for continuing t</w:t>
            </w:r>
            <w:r w:rsidRPr="00C738D2">
              <w:rPr>
                <w:rFonts w:ascii="Arial" w:hAnsi="Arial" w:cs="Arial"/>
                <w:szCs w:val="16"/>
              </w:rPr>
              <w:t>raining in the current year.</w:t>
            </w:r>
          </w:p>
        </w:tc>
      </w:tr>
      <w:tr w:rsidR="00D17BE6" w:rsidRPr="00C738D2" w14:paraId="03FC8FBF" w14:textId="77777777" w:rsidTr="005E778A">
        <w:trPr>
          <w:jc w:val="center"/>
        </w:trPr>
        <w:tc>
          <w:tcPr>
            <w:tcW w:w="236" w:type="dxa"/>
          </w:tcPr>
          <w:p w14:paraId="52B69E87" w14:textId="77777777" w:rsidR="00D17BE6" w:rsidRPr="00C738D2" w:rsidRDefault="00D17BE6" w:rsidP="00D17BE6">
            <w:pPr>
              <w:spacing w:before="100" w:after="100"/>
              <w:rPr>
                <w:rFonts w:ascii="Arial" w:hAnsi="Arial" w:cs="Arial"/>
                <w:szCs w:val="24"/>
              </w:rPr>
            </w:pPr>
          </w:p>
        </w:tc>
        <w:tc>
          <w:tcPr>
            <w:tcW w:w="9541" w:type="dxa"/>
          </w:tcPr>
          <w:p w14:paraId="42EC72CA" w14:textId="77777777" w:rsidR="00D17BE6" w:rsidRPr="00C738D2" w:rsidRDefault="00D17BE6" w:rsidP="00D17BE6">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 xml:space="preserve">There are </w:t>
            </w:r>
            <w:r w:rsidRPr="00C738D2">
              <w:rPr>
                <w:rFonts w:ascii="Arial" w:hAnsi="Arial" w:cs="Arial"/>
                <w:b/>
                <w:szCs w:val="16"/>
              </w:rPr>
              <w:t>no</w:t>
            </w:r>
            <w:r w:rsidRPr="00C738D2">
              <w:rPr>
                <w:rFonts w:ascii="Arial" w:hAnsi="Arial" w:cs="Arial"/>
                <w:szCs w:val="16"/>
              </w:rPr>
              <w:t xml:space="preserve"> exemptions to meeting training requirements.</w:t>
            </w:r>
          </w:p>
        </w:tc>
      </w:tr>
      <w:tr w:rsidR="00D17BE6" w:rsidRPr="00C738D2" w14:paraId="1A3AB35B" w14:textId="77777777" w:rsidTr="005E778A">
        <w:trPr>
          <w:jc w:val="center"/>
        </w:trPr>
        <w:tc>
          <w:tcPr>
            <w:tcW w:w="236" w:type="dxa"/>
          </w:tcPr>
          <w:p w14:paraId="0B233622" w14:textId="77777777" w:rsidR="00D17BE6" w:rsidRPr="00C738D2" w:rsidRDefault="00D17BE6" w:rsidP="005E778A">
            <w:pPr>
              <w:spacing w:before="100" w:after="100"/>
              <w:rPr>
                <w:rFonts w:ascii="Arial" w:hAnsi="Arial" w:cs="Arial"/>
                <w:szCs w:val="24"/>
              </w:rPr>
            </w:pPr>
          </w:p>
        </w:tc>
        <w:tc>
          <w:tcPr>
            <w:tcW w:w="9541" w:type="dxa"/>
          </w:tcPr>
          <w:p w14:paraId="60E05C1D" w14:textId="77777777" w:rsidR="00D17BE6" w:rsidRPr="00C738D2" w:rsidRDefault="00D17BE6" w:rsidP="00D17BE6">
            <w:pPr>
              <w:pStyle w:val="Heading2"/>
              <w:numPr>
                <w:ilvl w:val="1"/>
                <w:numId w:val="343"/>
              </w:numPr>
              <w:tabs>
                <w:tab w:val="clear" w:pos="720"/>
                <w:tab w:val="num" w:pos="1035"/>
              </w:tabs>
              <w:spacing w:before="160"/>
              <w:ind w:left="1035" w:hanging="450"/>
              <w:rPr>
                <w:rFonts w:cs="Arial"/>
                <w:szCs w:val="24"/>
              </w:rPr>
            </w:pPr>
            <w:bookmarkStart w:id="530" w:name="_Toc488159082"/>
            <w:bookmarkStart w:id="531" w:name="_Toc53502132"/>
            <w:r w:rsidRPr="00C738D2">
              <w:rPr>
                <w:szCs w:val="16"/>
              </w:rPr>
              <w:t>Completing Required Training</w:t>
            </w:r>
            <w:bookmarkEnd w:id="530"/>
            <w:bookmarkEnd w:id="531"/>
          </w:p>
        </w:tc>
      </w:tr>
      <w:tr w:rsidR="00D17BE6" w:rsidRPr="00C738D2" w14:paraId="49A50C40" w14:textId="77777777" w:rsidTr="005E778A">
        <w:trPr>
          <w:jc w:val="center"/>
        </w:trPr>
        <w:tc>
          <w:tcPr>
            <w:tcW w:w="236" w:type="dxa"/>
          </w:tcPr>
          <w:p w14:paraId="58FF7656" w14:textId="77777777" w:rsidR="00D17BE6" w:rsidRPr="00C738D2" w:rsidRDefault="00D17BE6" w:rsidP="00D17BE6">
            <w:pPr>
              <w:spacing w:before="100" w:after="100"/>
              <w:rPr>
                <w:rFonts w:ascii="Arial" w:hAnsi="Arial" w:cs="Arial"/>
                <w:szCs w:val="24"/>
              </w:rPr>
            </w:pPr>
          </w:p>
        </w:tc>
        <w:tc>
          <w:tcPr>
            <w:tcW w:w="9541" w:type="dxa"/>
          </w:tcPr>
          <w:p w14:paraId="5B6B97A2" w14:textId="4DC689D6" w:rsidR="00D17BE6" w:rsidRPr="00C738D2" w:rsidRDefault="00D17BE6" w:rsidP="00753967">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 xml:space="preserve">ISO </w:t>
            </w:r>
            <w:r w:rsidR="00F737F4" w:rsidRPr="00C738D2">
              <w:rPr>
                <w:rFonts w:ascii="Arial" w:hAnsi="Arial" w:cs="Arial"/>
                <w:szCs w:val="16"/>
              </w:rPr>
              <w:t>shall</w:t>
            </w:r>
            <w:r w:rsidRPr="00C738D2">
              <w:rPr>
                <w:rFonts w:ascii="Arial" w:hAnsi="Arial" w:cs="Arial"/>
                <w:szCs w:val="16"/>
              </w:rPr>
              <w:t xml:space="preserve"> make required training available for completion through the ISO Training</w:t>
            </w:r>
            <w:r w:rsidR="00F737F4" w:rsidRPr="00C738D2">
              <w:rPr>
                <w:rFonts w:ascii="Arial" w:hAnsi="Arial" w:cs="Arial"/>
                <w:szCs w:val="16"/>
              </w:rPr>
              <w:t xml:space="preserve"> &amp; Events Network (ISO-TEN) as web-based t</w:t>
            </w:r>
            <w:r w:rsidRPr="00C738D2">
              <w:rPr>
                <w:rFonts w:ascii="Arial" w:hAnsi="Arial" w:cs="Arial"/>
                <w:szCs w:val="16"/>
              </w:rPr>
              <w:t>raining.</w:t>
            </w:r>
          </w:p>
        </w:tc>
      </w:tr>
      <w:tr w:rsidR="00D17BE6" w:rsidRPr="00C738D2" w14:paraId="42CCAADE" w14:textId="77777777" w:rsidTr="005E778A">
        <w:trPr>
          <w:jc w:val="center"/>
        </w:trPr>
        <w:tc>
          <w:tcPr>
            <w:tcW w:w="236" w:type="dxa"/>
          </w:tcPr>
          <w:p w14:paraId="5BD3CA64" w14:textId="77777777" w:rsidR="00D17BE6" w:rsidRPr="00C738D2" w:rsidRDefault="00D17BE6" w:rsidP="00D17BE6">
            <w:pPr>
              <w:spacing w:before="100" w:after="100"/>
              <w:rPr>
                <w:rFonts w:ascii="Arial" w:hAnsi="Arial" w:cs="Arial"/>
                <w:szCs w:val="24"/>
              </w:rPr>
            </w:pPr>
          </w:p>
        </w:tc>
        <w:tc>
          <w:tcPr>
            <w:tcW w:w="9541" w:type="dxa"/>
          </w:tcPr>
          <w:p w14:paraId="670841AE" w14:textId="086962DD" w:rsidR="00D17BE6" w:rsidRPr="00C738D2" w:rsidRDefault="00AF549D" w:rsidP="000F34AF">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In addition</w:t>
            </w:r>
            <w:r w:rsidR="00F737F4" w:rsidRPr="00C738D2">
              <w:rPr>
                <w:rFonts w:ascii="Arial" w:hAnsi="Arial" w:cs="Arial"/>
                <w:szCs w:val="16"/>
              </w:rPr>
              <w:t xml:space="preserve"> to web-based t</w:t>
            </w:r>
            <w:r w:rsidR="00D17BE6" w:rsidRPr="00C738D2">
              <w:rPr>
                <w:rFonts w:ascii="Arial" w:hAnsi="Arial" w:cs="Arial"/>
                <w:szCs w:val="16"/>
              </w:rPr>
              <w:t xml:space="preserve">raining, ISO </w:t>
            </w:r>
            <w:r w:rsidR="000F34AF" w:rsidRPr="00C738D2">
              <w:rPr>
                <w:rFonts w:ascii="Arial" w:hAnsi="Arial" w:cs="Arial"/>
                <w:szCs w:val="16"/>
              </w:rPr>
              <w:t xml:space="preserve">may </w:t>
            </w:r>
            <w:r w:rsidR="00F737F4" w:rsidRPr="00C738D2">
              <w:rPr>
                <w:rFonts w:ascii="Arial" w:hAnsi="Arial" w:cs="Arial"/>
                <w:szCs w:val="16"/>
              </w:rPr>
              <w:t>offer instructor-led t</w:t>
            </w:r>
            <w:r w:rsidR="00D17BE6" w:rsidRPr="00C738D2">
              <w:rPr>
                <w:rFonts w:ascii="Arial" w:hAnsi="Arial" w:cs="Arial"/>
                <w:szCs w:val="16"/>
              </w:rPr>
              <w:t>raining.</w:t>
            </w:r>
          </w:p>
        </w:tc>
      </w:tr>
      <w:tr w:rsidR="00D17BE6" w:rsidRPr="00C738D2" w14:paraId="794E4EAA" w14:textId="77777777" w:rsidTr="005E778A">
        <w:trPr>
          <w:jc w:val="center"/>
        </w:trPr>
        <w:tc>
          <w:tcPr>
            <w:tcW w:w="236" w:type="dxa"/>
          </w:tcPr>
          <w:p w14:paraId="40C3EDC0" w14:textId="77777777" w:rsidR="00D17BE6" w:rsidRPr="00C738D2" w:rsidRDefault="00D17BE6" w:rsidP="00D17BE6">
            <w:pPr>
              <w:spacing w:before="100" w:after="100"/>
              <w:rPr>
                <w:rFonts w:ascii="Arial" w:hAnsi="Arial" w:cs="Arial"/>
                <w:szCs w:val="24"/>
              </w:rPr>
            </w:pPr>
          </w:p>
        </w:tc>
        <w:tc>
          <w:tcPr>
            <w:tcW w:w="9541" w:type="dxa"/>
          </w:tcPr>
          <w:p w14:paraId="3784B631" w14:textId="4D1D1D8B" w:rsidR="00D17BE6" w:rsidRPr="00C738D2" w:rsidRDefault="00F737F4" w:rsidP="00753967">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DE training contacts, DDE training c</w:t>
            </w:r>
            <w:r w:rsidR="00D17BE6" w:rsidRPr="00C738D2">
              <w:rPr>
                <w:rFonts w:ascii="Arial" w:hAnsi="Arial" w:cs="Arial"/>
                <w:szCs w:val="16"/>
              </w:rPr>
              <w:t>ontacts, and L</w:t>
            </w:r>
            <w:r w:rsidRPr="00C738D2">
              <w:rPr>
                <w:rFonts w:ascii="Arial" w:hAnsi="Arial" w:cs="Arial"/>
                <w:szCs w:val="16"/>
              </w:rPr>
              <w:t>ead MP c</w:t>
            </w:r>
            <w:r w:rsidR="00D17BE6" w:rsidRPr="00C738D2">
              <w:rPr>
                <w:rFonts w:ascii="Arial" w:hAnsi="Arial" w:cs="Arial"/>
                <w:szCs w:val="16"/>
              </w:rPr>
              <w:t xml:space="preserve">ontacts </w:t>
            </w:r>
            <w:r w:rsidRPr="00C738D2">
              <w:rPr>
                <w:rFonts w:ascii="Arial" w:hAnsi="Arial" w:cs="Arial"/>
                <w:szCs w:val="16"/>
              </w:rPr>
              <w:t>shall communicate</w:t>
            </w:r>
            <w:r w:rsidR="00D17BE6" w:rsidRPr="00C738D2">
              <w:rPr>
                <w:rFonts w:ascii="Arial" w:hAnsi="Arial" w:cs="Arial"/>
                <w:szCs w:val="16"/>
              </w:rPr>
              <w:t xml:space="preserve"> training requirements to applicable personnel.</w:t>
            </w:r>
          </w:p>
        </w:tc>
      </w:tr>
      <w:tr w:rsidR="00D17BE6" w:rsidRPr="00C738D2" w14:paraId="0C3BB70B" w14:textId="77777777" w:rsidTr="005E778A">
        <w:trPr>
          <w:jc w:val="center"/>
        </w:trPr>
        <w:tc>
          <w:tcPr>
            <w:tcW w:w="236" w:type="dxa"/>
          </w:tcPr>
          <w:p w14:paraId="4C2CB9EE" w14:textId="77777777" w:rsidR="00D17BE6" w:rsidRPr="00C738D2" w:rsidRDefault="00D17BE6" w:rsidP="00D17BE6">
            <w:pPr>
              <w:spacing w:before="100" w:after="100"/>
              <w:rPr>
                <w:rFonts w:ascii="Arial" w:hAnsi="Arial" w:cs="Arial"/>
                <w:szCs w:val="24"/>
              </w:rPr>
            </w:pPr>
          </w:p>
        </w:tc>
        <w:tc>
          <w:tcPr>
            <w:tcW w:w="9541" w:type="dxa"/>
          </w:tcPr>
          <w:p w14:paraId="6AE5C822" w14:textId="2259B0DF" w:rsidR="00D17BE6" w:rsidRPr="00C738D2" w:rsidRDefault="00F737F4" w:rsidP="00F737F4">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The Lead MP shall track completion of the initial and continuing training r</w:t>
            </w:r>
            <w:r w:rsidR="00D17BE6" w:rsidRPr="00C738D2">
              <w:rPr>
                <w:rFonts w:ascii="Arial" w:hAnsi="Arial" w:cs="Arial"/>
                <w:szCs w:val="16"/>
              </w:rPr>
              <w:t>equirements for all applicable personnel</w:t>
            </w:r>
            <w:r w:rsidR="00D17BE6" w:rsidRPr="00C738D2" w:rsidDel="00851C7A">
              <w:rPr>
                <w:rFonts w:ascii="Arial" w:hAnsi="Arial" w:cs="Arial"/>
                <w:szCs w:val="16"/>
              </w:rPr>
              <w:t>.</w:t>
            </w:r>
          </w:p>
        </w:tc>
      </w:tr>
      <w:tr w:rsidR="00F058DA" w:rsidRPr="00C738D2" w14:paraId="7BF5249E" w14:textId="77777777" w:rsidTr="005E778A">
        <w:trPr>
          <w:jc w:val="center"/>
        </w:trPr>
        <w:tc>
          <w:tcPr>
            <w:tcW w:w="236" w:type="dxa"/>
          </w:tcPr>
          <w:p w14:paraId="69E9C9AE" w14:textId="77777777" w:rsidR="00F058DA" w:rsidRPr="00C738D2" w:rsidRDefault="00F058DA" w:rsidP="005E778A">
            <w:pPr>
              <w:spacing w:before="100" w:after="100"/>
              <w:rPr>
                <w:rFonts w:ascii="Arial" w:hAnsi="Arial" w:cs="Arial"/>
                <w:szCs w:val="24"/>
              </w:rPr>
            </w:pPr>
          </w:p>
        </w:tc>
        <w:tc>
          <w:tcPr>
            <w:tcW w:w="9541" w:type="dxa"/>
          </w:tcPr>
          <w:p w14:paraId="48EB0A40" w14:textId="77777777" w:rsidR="00F058DA" w:rsidRPr="00C738D2" w:rsidRDefault="00D17BE6" w:rsidP="00D17BE6">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Upon successful completion of required training, ISO will provide applicable personnel with a training completion certificate.</w:t>
            </w:r>
          </w:p>
        </w:tc>
      </w:tr>
    </w:tbl>
    <w:p w14:paraId="068ACCC5" w14:textId="77777777" w:rsidR="00F058DA" w:rsidRPr="00C738D2" w:rsidRDefault="00F058DA" w:rsidP="00D17BE6">
      <w:pPr>
        <w:pStyle w:val="DocumentText"/>
      </w:pPr>
    </w:p>
    <w:p w14:paraId="15DE4F5A" w14:textId="77777777" w:rsidR="00F058DA" w:rsidRPr="00C738D2" w:rsidRDefault="00F058DA" w:rsidP="00D17BE6">
      <w:pPr>
        <w:pStyle w:val="DocumentText"/>
      </w:pPr>
    </w:p>
    <w:p w14:paraId="0C96E280" w14:textId="77777777" w:rsidR="009E2237" w:rsidRPr="00C738D2" w:rsidRDefault="00D17BE6" w:rsidP="00727ED3">
      <w:pPr>
        <w:pStyle w:val="Heading1"/>
        <w:numPr>
          <w:ilvl w:val="0"/>
          <w:numId w:val="0"/>
        </w:numPr>
      </w:pPr>
      <w:r w:rsidRPr="00C738D2">
        <w:br w:type="page"/>
      </w:r>
      <w:bookmarkStart w:id="532" w:name="_Toc53502133"/>
      <w:r w:rsidR="00727ED3" w:rsidRPr="00C738D2">
        <w:lastRenderedPageBreak/>
        <w:t>OP-14</w:t>
      </w:r>
      <w:r w:rsidR="008F4E32" w:rsidRPr="00C738D2">
        <w:t xml:space="preserve"> </w:t>
      </w:r>
      <w:r w:rsidR="009E2237" w:rsidRPr="00C738D2">
        <w:t>Revision History</w:t>
      </w:r>
      <w:bookmarkEnd w:id="19"/>
      <w:bookmarkEnd w:id="532"/>
    </w:p>
    <w:p w14:paraId="137C01D3" w14:textId="77777777" w:rsidR="00727ED3" w:rsidRPr="00C738D2" w:rsidRDefault="00727ED3" w:rsidP="00727ED3">
      <w:pPr>
        <w:pStyle w:val="DocumentText"/>
        <w:rPr>
          <w:rFonts w:ascii="Arial" w:hAnsi="Arial"/>
          <w:sz w:val="18"/>
        </w:rPr>
      </w:pPr>
      <w:r w:rsidRPr="00C738D2">
        <w:rPr>
          <w:rFonts w:ascii="Arial" w:hAnsi="Arial"/>
          <w:b/>
          <w:sz w:val="18"/>
          <w:u w:val="single"/>
        </w:rPr>
        <w:t xml:space="preserve">Document History </w:t>
      </w:r>
      <w:r w:rsidRPr="00C738D2">
        <w:rPr>
          <w:rFonts w:ascii="Arial" w:hAnsi="Arial"/>
          <w:sz w:val="18"/>
        </w:rPr>
        <w:t>(This Document History documents action taken on the equivalent NEPOOL Procedure prior to the RTO Operations Date as well revisions made to the ISO New England Procedure subsequent to the RTO Operations Date.)</w:t>
      </w:r>
    </w:p>
    <w:tbl>
      <w:tblPr>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61"/>
        <w:gridCol w:w="990"/>
        <w:gridCol w:w="7740"/>
        <w:tblGridChange w:id="533">
          <w:tblGrid>
            <w:gridCol w:w="10"/>
            <w:gridCol w:w="1051"/>
            <w:gridCol w:w="10"/>
            <w:gridCol w:w="980"/>
            <w:gridCol w:w="10"/>
            <w:gridCol w:w="7730"/>
            <w:gridCol w:w="10"/>
          </w:tblGrid>
        </w:tblGridChange>
      </w:tblGrid>
      <w:tr w:rsidR="00A901B0" w:rsidRPr="00C738D2" w14:paraId="5C303A94" w14:textId="77777777" w:rsidTr="002068D0">
        <w:trPr>
          <w:cantSplit/>
          <w:jc w:val="center"/>
        </w:trPr>
        <w:tc>
          <w:tcPr>
            <w:tcW w:w="1061" w:type="dxa"/>
            <w:tcBorders>
              <w:top w:val="single" w:sz="12" w:space="0" w:color="auto"/>
              <w:left w:val="single" w:sz="12" w:space="0" w:color="auto"/>
              <w:bottom w:val="single" w:sz="12" w:space="0" w:color="auto"/>
              <w:right w:val="single" w:sz="12" w:space="0" w:color="auto"/>
            </w:tcBorders>
            <w:shd w:val="clear" w:color="auto" w:fill="D9D9D9"/>
          </w:tcPr>
          <w:p w14:paraId="175EAD68" w14:textId="77777777" w:rsidR="00A901B0" w:rsidRPr="00C738D2" w:rsidRDefault="00A901B0" w:rsidP="00A901B0">
            <w:pPr>
              <w:pStyle w:val="TableText"/>
              <w:keepNext/>
              <w:spacing w:before="100" w:after="100"/>
              <w:rPr>
                <w:rFonts w:ascii="Arial" w:hAnsi="Arial" w:cs="Arial"/>
                <w:b/>
                <w:sz w:val="18"/>
                <w:szCs w:val="18"/>
              </w:rPr>
            </w:pPr>
            <w:r w:rsidRPr="00C738D2">
              <w:rPr>
                <w:rFonts w:ascii="Arial" w:hAnsi="Arial" w:cs="Arial"/>
                <w:b/>
                <w:sz w:val="18"/>
                <w:szCs w:val="18"/>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tcPr>
          <w:p w14:paraId="262F39A3" w14:textId="77777777" w:rsidR="00A901B0" w:rsidRPr="00C738D2" w:rsidRDefault="00A901B0" w:rsidP="00A901B0">
            <w:pPr>
              <w:pStyle w:val="TableText"/>
              <w:keepNext/>
              <w:spacing w:before="100" w:after="100"/>
              <w:rPr>
                <w:rFonts w:ascii="Arial" w:hAnsi="Arial" w:cs="Arial"/>
                <w:b/>
                <w:sz w:val="18"/>
                <w:szCs w:val="18"/>
              </w:rPr>
            </w:pPr>
            <w:r w:rsidRPr="00C738D2">
              <w:rPr>
                <w:rFonts w:ascii="Arial" w:hAnsi="Arial" w:cs="Arial"/>
                <w:b/>
                <w:sz w:val="18"/>
                <w:szCs w:val="18"/>
              </w:rPr>
              <w:t>Date</w:t>
            </w:r>
          </w:p>
        </w:tc>
        <w:tc>
          <w:tcPr>
            <w:tcW w:w="7740" w:type="dxa"/>
            <w:tcBorders>
              <w:top w:val="single" w:sz="12" w:space="0" w:color="auto"/>
              <w:left w:val="single" w:sz="12" w:space="0" w:color="auto"/>
              <w:bottom w:val="single" w:sz="12" w:space="0" w:color="auto"/>
              <w:right w:val="single" w:sz="12" w:space="0" w:color="auto"/>
            </w:tcBorders>
            <w:shd w:val="clear" w:color="auto" w:fill="D9D9D9"/>
          </w:tcPr>
          <w:p w14:paraId="7CC2E74C" w14:textId="77777777" w:rsidR="00A901B0" w:rsidRPr="00C738D2" w:rsidRDefault="00A901B0" w:rsidP="00A901B0">
            <w:pPr>
              <w:pStyle w:val="TableText"/>
              <w:keepNext/>
              <w:spacing w:before="100" w:after="100"/>
              <w:rPr>
                <w:rFonts w:ascii="Arial" w:hAnsi="Arial" w:cs="Arial"/>
                <w:b/>
                <w:sz w:val="18"/>
                <w:szCs w:val="18"/>
              </w:rPr>
            </w:pPr>
            <w:r w:rsidRPr="00C738D2">
              <w:rPr>
                <w:rFonts w:ascii="Arial" w:hAnsi="Arial" w:cs="Arial"/>
                <w:b/>
                <w:sz w:val="18"/>
                <w:szCs w:val="18"/>
              </w:rPr>
              <w:t>Reason</w:t>
            </w:r>
          </w:p>
        </w:tc>
      </w:tr>
      <w:tr w:rsidR="006116B4" w:rsidRPr="00C738D2" w14:paraId="1B238129"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34"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35" w:author="McLaughlin, Troy" w:date="2024-08-22T15:33:00Z">
            <w:trPr>
              <w:gridAfter w:val="0"/>
              <w:cantSplit/>
              <w:jc w:val="center"/>
            </w:trPr>
          </w:trPrChange>
        </w:trPr>
        <w:tc>
          <w:tcPr>
            <w:tcW w:w="1061" w:type="dxa"/>
            <w:tcBorders>
              <w:top w:val="single" w:sz="6" w:space="0" w:color="auto"/>
              <w:left w:val="single" w:sz="4" w:space="0" w:color="auto"/>
              <w:bottom w:val="single" w:sz="4" w:space="0" w:color="auto"/>
              <w:right w:val="single" w:sz="6" w:space="0" w:color="auto"/>
            </w:tcBorders>
            <w:tcPrChange w:id="536" w:author="McLaughlin, Troy" w:date="2024-08-22T15:33:00Z">
              <w:tcPr>
                <w:tcW w:w="1061" w:type="dxa"/>
                <w:gridSpan w:val="2"/>
                <w:tcBorders>
                  <w:top w:val="single" w:sz="6" w:space="0" w:color="auto"/>
                  <w:left w:val="single" w:sz="4" w:space="0" w:color="auto"/>
                  <w:bottom w:val="single" w:sz="6" w:space="0" w:color="auto"/>
                  <w:right w:val="single" w:sz="6" w:space="0" w:color="auto"/>
                </w:tcBorders>
              </w:tcPr>
            </w:tcPrChange>
          </w:tcPr>
          <w:p w14:paraId="4144363A" w14:textId="77777777" w:rsidR="006116B4" w:rsidRPr="00C738D2" w:rsidRDefault="006116B4" w:rsidP="006116B4">
            <w:pPr>
              <w:pStyle w:val="TableText"/>
              <w:rPr>
                <w:rFonts w:ascii="Arial" w:hAnsi="Arial" w:cs="Arial"/>
                <w:sz w:val="18"/>
                <w:szCs w:val="18"/>
              </w:rPr>
            </w:pPr>
            <w:r w:rsidRPr="00C738D2">
              <w:rPr>
                <w:rFonts w:ascii="Arial" w:hAnsi="Arial" w:cs="Arial"/>
                <w:sz w:val="18"/>
                <w:szCs w:val="18"/>
              </w:rPr>
              <w:t>- -</w:t>
            </w:r>
          </w:p>
        </w:tc>
        <w:tc>
          <w:tcPr>
            <w:tcW w:w="990" w:type="dxa"/>
            <w:tcBorders>
              <w:top w:val="single" w:sz="6" w:space="0" w:color="auto"/>
              <w:left w:val="single" w:sz="6" w:space="0" w:color="auto"/>
              <w:bottom w:val="single" w:sz="4" w:space="0" w:color="auto"/>
              <w:right w:val="single" w:sz="6" w:space="0" w:color="auto"/>
            </w:tcBorders>
            <w:tcPrChange w:id="537" w:author="McLaughlin, Troy" w:date="2024-08-22T15:33:00Z">
              <w:tcPr>
                <w:tcW w:w="990" w:type="dxa"/>
                <w:gridSpan w:val="2"/>
                <w:tcBorders>
                  <w:top w:val="single" w:sz="6" w:space="0" w:color="auto"/>
                  <w:left w:val="single" w:sz="6" w:space="0" w:color="auto"/>
                  <w:bottom w:val="single" w:sz="6" w:space="0" w:color="auto"/>
                  <w:right w:val="single" w:sz="6" w:space="0" w:color="auto"/>
                </w:tcBorders>
              </w:tcPr>
            </w:tcPrChange>
          </w:tcPr>
          <w:p w14:paraId="70E12F93" w14:textId="13189FAD" w:rsidR="006116B4" w:rsidRPr="00C738D2" w:rsidRDefault="006116B4" w:rsidP="006116B4">
            <w:pPr>
              <w:pStyle w:val="TableText"/>
              <w:rPr>
                <w:rStyle w:val="PageNumber"/>
                <w:rFonts w:ascii="Arial" w:hAnsi="Arial" w:cs="Arial"/>
                <w:sz w:val="18"/>
                <w:szCs w:val="18"/>
              </w:rPr>
            </w:pPr>
            <w:r w:rsidRPr="00C738D2">
              <w:rPr>
                <w:rStyle w:val="PageNumber"/>
                <w:rFonts w:ascii="Arial" w:hAnsi="Arial" w:cs="Arial"/>
                <w:sz w:val="18"/>
                <w:szCs w:val="18"/>
              </w:rPr>
              <w:t>0</w:t>
            </w:r>
            <w:r w:rsidR="003D14F4">
              <w:rPr>
                <w:rStyle w:val="PageNumber"/>
                <w:rFonts w:ascii="Arial" w:hAnsi="Arial" w:cs="Arial"/>
                <w:sz w:val="18"/>
                <w:szCs w:val="18"/>
              </w:rPr>
              <w:t>7</w:t>
            </w:r>
            <w:r w:rsidRPr="00C738D2">
              <w:rPr>
                <w:rStyle w:val="PageNumber"/>
                <w:rFonts w:ascii="Arial" w:hAnsi="Arial" w:cs="Arial"/>
                <w:sz w:val="18"/>
                <w:szCs w:val="18"/>
              </w:rPr>
              <w:t>/</w:t>
            </w:r>
            <w:r w:rsidR="003D14F4">
              <w:rPr>
                <w:rStyle w:val="PageNumber"/>
                <w:rFonts w:ascii="Arial" w:hAnsi="Arial" w:cs="Arial"/>
                <w:sz w:val="18"/>
                <w:szCs w:val="18"/>
              </w:rPr>
              <w:t>20</w:t>
            </w:r>
            <w:r w:rsidRPr="00C738D2">
              <w:rPr>
                <w:rStyle w:val="PageNumber"/>
                <w:rFonts w:ascii="Arial" w:hAnsi="Arial" w:cs="Arial"/>
                <w:sz w:val="18"/>
                <w:szCs w:val="18"/>
              </w:rPr>
              <w:t>/</w:t>
            </w:r>
            <w:r w:rsidR="003D14F4">
              <w:rPr>
                <w:rStyle w:val="PageNumber"/>
                <w:rFonts w:ascii="Arial" w:hAnsi="Arial" w:cs="Arial"/>
                <w:sz w:val="18"/>
                <w:szCs w:val="18"/>
              </w:rPr>
              <w:t>21</w:t>
            </w:r>
          </w:p>
        </w:tc>
        <w:tc>
          <w:tcPr>
            <w:tcW w:w="7740" w:type="dxa"/>
            <w:tcBorders>
              <w:top w:val="single" w:sz="6" w:space="0" w:color="auto"/>
              <w:left w:val="single" w:sz="6" w:space="0" w:color="auto"/>
              <w:bottom w:val="single" w:sz="4" w:space="0" w:color="auto"/>
              <w:right w:val="single" w:sz="4" w:space="0" w:color="auto"/>
            </w:tcBorders>
            <w:tcPrChange w:id="538" w:author="McLaughlin, Troy" w:date="2024-08-22T15:33:00Z">
              <w:tcPr>
                <w:tcW w:w="7740" w:type="dxa"/>
                <w:gridSpan w:val="2"/>
                <w:tcBorders>
                  <w:top w:val="single" w:sz="6" w:space="0" w:color="auto"/>
                  <w:left w:val="single" w:sz="6" w:space="0" w:color="auto"/>
                  <w:bottom w:val="single" w:sz="6" w:space="0" w:color="auto"/>
                  <w:right w:val="single" w:sz="4" w:space="0" w:color="auto"/>
                </w:tcBorders>
              </w:tcPr>
            </w:tcPrChange>
          </w:tcPr>
          <w:p w14:paraId="09EB18CF" w14:textId="32B27263" w:rsidR="006116B4" w:rsidRPr="00C738D2" w:rsidRDefault="006116B4" w:rsidP="006116B4">
            <w:pPr>
              <w:pStyle w:val="TableText"/>
              <w:tabs>
                <w:tab w:val="clear" w:pos="579"/>
                <w:tab w:val="left" w:pos="540"/>
              </w:tabs>
              <w:jc w:val="left"/>
              <w:rPr>
                <w:rFonts w:ascii="Arial" w:hAnsi="Arial" w:cs="Arial"/>
                <w:sz w:val="18"/>
                <w:szCs w:val="18"/>
              </w:rPr>
            </w:pPr>
            <w:r w:rsidRPr="00C738D2">
              <w:rPr>
                <w:rFonts w:ascii="Arial" w:hAnsi="Arial" w:cs="Arial"/>
                <w:sz w:val="18"/>
                <w:szCs w:val="18"/>
              </w:rPr>
              <w:t xml:space="preserve">For previous revision history, refer to Rev </w:t>
            </w:r>
            <w:r w:rsidR="009101B8">
              <w:rPr>
                <w:rFonts w:ascii="Arial" w:hAnsi="Arial" w:cs="Arial"/>
                <w:sz w:val="18"/>
                <w:szCs w:val="18"/>
              </w:rPr>
              <w:t>3</w:t>
            </w:r>
            <w:r w:rsidRPr="00C738D2">
              <w:rPr>
                <w:rFonts w:ascii="Arial" w:hAnsi="Arial" w:cs="Arial"/>
                <w:sz w:val="18"/>
                <w:szCs w:val="18"/>
              </w:rPr>
              <w:t>0 available through Ask ISO</w:t>
            </w:r>
            <w:r w:rsidR="00D343EA" w:rsidRPr="00C738D2">
              <w:rPr>
                <w:rFonts w:ascii="Arial" w:hAnsi="Arial" w:cs="Arial"/>
                <w:sz w:val="18"/>
                <w:szCs w:val="18"/>
              </w:rPr>
              <w:t>;</w:t>
            </w:r>
          </w:p>
        </w:tc>
      </w:tr>
      <w:tr w:rsidR="006F3DAA" w:rsidRPr="00C738D2" w14:paraId="71073B50"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39"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40"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41" w:author="McLaughlin, Troy" w:date="2024-08-22T15:33:00Z">
              <w:tcPr>
                <w:tcW w:w="1061" w:type="dxa"/>
                <w:gridSpan w:val="2"/>
              </w:tcPr>
            </w:tcPrChange>
          </w:tcPr>
          <w:p w14:paraId="31919352" w14:textId="010940AB" w:rsidR="006F3DAA" w:rsidRPr="00C738D2" w:rsidRDefault="006F3DAA" w:rsidP="002068D0">
            <w:pPr>
              <w:pStyle w:val="TableText"/>
              <w:widowControl w:val="0"/>
              <w:rPr>
                <w:rStyle w:val="PageNumber"/>
                <w:rFonts w:ascii="Arial" w:hAnsi="Arial"/>
                <w:sz w:val="18"/>
              </w:rPr>
            </w:pPr>
            <w:r w:rsidRPr="00C738D2">
              <w:rPr>
                <w:rStyle w:val="PageNumber"/>
                <w:rFonts w:ascii="Arial" w:hAnsi="Arial"/>
                <w:sz w:val="18"/>
              </w:rPr>
              <w:t>Rev 30.1</w:t>
            </w:r>
          </w:p>
        </w:tc>
        <w:tc>
          <w:tcPr>
            <w:tcW w:w="990" w:type="dxa"/>
            <w:tcBorders>
              <w:top w:val="single" w:sz="4" w:space="0" w:color="auto"/>
              <w:left w:val="single" w:sz="4" w:space="0" w:color="auto"/>
              <w:bottom w:val="single" w:sz="4" w:space="0" w:color="auto"/>
              <w:right w:val="single" w:sz="4" w:space="0" w:color="auto"/>
            </w:tcBorders>
            <w:tcPrChange w:id="542" w:author="McLaughlin, Troy" w:date="2024-08-22T15:33:00Z">
              <w:tcPr>
                <w:tcW w:w="990" w:type="dxa"/>
                <w:gridSpan w:val="2"/>
              </w:tcPr>
            </w:tcPrChange>
          </w:tcPr>
          <w:p w14:paraId="38CD872F" w14:textId="35144826" w:rsidR="006F3DAA" w:rsidRPr="00C738D2" w:rsidRDefault="006F3DAA" w:rsidP="002068D0">
            <w:pPr>
              <w:pStyle w:val="TableText"/>
              <w:widowControl w:val="0"/>
              <w:rPr>
                <w:rStyle w:val="PageNumber"/>
                <w:rFonts w:ascii="Arial" w:hAnsi="Arial"/>
                <w:sz w:val="18"/>
              </w:rPr>
            </w:pPr>
            <w:r w:rsidRPr="00C738D2">
              <w:rPr>
                <w:rStyle w:val="PageNumber"/>
                <w:rFonts w:ascii="Arial" w:hAnsi="Arial"/>
                <w:sz w:val="18"/>
              </w:rPr>
              <w:t>11/05/20</w:t>
            </w:r>
          </w:p>
        </w:tc>
        <w:tc>
          <w:tcPr>
            <w:tcW w:w="7740" w:type="dxa"/>
            <w:tcBorders>
              <w:top w:val="single" w:sz="4" w:space="0" w:color="auto"/>
              <w:left w:val="single" w:sz="4" w:space="0" w:color="auto"/>
              <w:bottom w:val="single" w:sz="4" w:space="0" w:color="auto"/>
            </w:tcBorders>
            <w:tcPrChange w:id="543" w:author="McLaughlin, Troy" w:date="2024-08-22T15:33:00Z">
              <w:tcPr>
                <w:tcW w:w="7740" w:type="dxa"/>
                <w:gridSpan w:val="2"/>
              </w:tcPr>
            </w:tcPrChange>
          </w:tcPr>
          <w:p w14:paraId="3FC7DA1C" w14:textId="616303F9" w:rsidR="006F3DAA" w:rsidRPr="00C738D2" w:rsidRDefault="006F3DAA" w:rsidP="002068D0">
            <w:pPr>
              <w:pStyle w:val="TableText"/>
              <w:widowControl w:val="0"/>
              <w:jc w:val="left"/>
              <w:rPr>
                <w:rFonts w:ascii="Arial" w:hAnsi="Arial"/>
                <w:sz w:val="18"/>
              </w:rPr>
            </w:pPr>
            <w:r w:rsidRPr="00C738D2">
              <w:rPr>
                <w:rFonts w:ascii="Arial" w:hAnsi="Arial"/>
                <w:sz w:val="18"/>
              </w:rPr>
              <w:t xml:space="preserve">Performed periodic review with no </w:t>
            </w:r>
            <w:proofErr w:type="gramStart"/>
            <w:r w:rsidRPr="00C738D2">
              <w:rPr>
                <w:rFonts w:ascii="Arial" w:hAnsi="Arial"/>
                <w:sz w:val="18"/>
              </w:rPr>
              <w:t xml:space="preserve">changes </w:t>
            </w:r>
            <w:r w:rsidR="009101B8">
              <w:rPr>
                <w:rFonts w:ascii="Arial" w:hAnsi="Arial"/>
                <w:sz w:val="18"/>
              </w:rPr>
              <w:t xml:space="preserve"> </w:t>
            </w:r>
            <w:r w:rsidRPr="00C738D2">
              <w:rPr>
                <w:rFonts w:ascii="Arial" w:hAnsi="Arial"/>
                <w:sz w:val="18"/>
              </w:rPr>
              <w:t>required</w:t>
            </w:r>
            <w:proofErr w:type="gramEnd"/>
          </w:p>
        </w:tc>
      </w:tr>
      <w:tr w:rsidR="002068D0" w:rsidRPr="00A901B0" w14:paraId="5CFC82D2"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44"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45"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46" w:author="McLaughlin, Troy" w:date="2024-08-22T15:33:00Z">
              <w:tcPr>
                <w:tcW w:w="1061" w:type="dxa"/>
                <w:gridSpan w:val="2"/>
              </w:tcPr>
            </w:tcPrChange>
          </w:tcPr>
          <w:p w14:paraId="2E4B6368" w14:textId="732640EE" w:rsidR="002068D0" w:rsidRPr="00C738D2" w:rsidRDefault="003D14F4" w:rsidP="002068D0">
            <w:pPr>
              <w:pStyle w:val="TableText"/>
              <w:widowControl w:val="0"/>
              <w:rPr>
                <w:rStyle w:val="PageNumber"/>
                <w:rFonts w:ascii="Arial" w:hAnsi="Arial"/>
                <w:sz w:val="18"/>
              </w:rPr>
            </w:pPr>
            <w:r>
              <w:rPr>
                <w:rStyle w:val="PageNumber"/>
                <w:rFonts w:ascii="Arial" w:hAnsi="Arial"/>
                <w:sz w:val="18"/>
              </w:rPr>
              <w:t xml:space="preserve"> Rev </w:t>
            </w:r>
            <w:r w:rsidR="00CB080A" w:rsidRPr="00C738D2">
              <w:rPr>
                <w:rStyle w:val="PageNumber"/>
                <w:rFonts w:ascii="Arial" w:hAnsi="Arial"/>
                <w:sz w:val="18"/>
              </w:rPr>
              <w:t>31</w:t>
            </w:r>
          </w:p>
        </w:tc>
        <w:tc>
          <w:tcPr>
            <w:tcW w:w="990" w:type="dxa"/>
            <w:tcBorders>
              <w:top w:val="single" w:sz="4" w:space="0" w:color="auto"/>
              <w:left w:val="single" w:sz="4" w:space="0" w:color="auto"/>
              <w:bottom w:val="single" w:sz="4" w:space="0" w:color="auto"/>
              <w:right w:val="single" w:sz="4" w:space="0" w:color="auto"/>
            </w:tcBorders>
            <w:tcPrChange w:id="547" w:author="McLaughlin, Troy" w:date="2024-08-22T15:33:00Z">
              <w:tcPr>
                <w:tcW w:w="990" w:type="dxa"/>
                <w:gridSpan w:val="2"/>
              </w:tcPr>
            </w:tcPrChange>
          </w:tcPr>
          <w:p w14:paraId="1D3145A7" w14:textId="39A3A12C" w:rsidR="002068D0" w:rsidRPr="00C738D2" w:rsidRDefault="009101B8" w:rsidP="002068D0">
            <w:pPr>
              <w:pStyle w:val="TableText"/>
              <w:widowControl w:val="0"/>
              <w:rPr>
                <w:rStyle w:val="PageNumber"/>
                <w:rFonts w:ascii="Arial" w:hAnsi="Arial"/>
                <w:sz w:val="18"/>
              </w:rPr>
            </w:pPr>
            <w:r>
              <w:rPr>
                <w:rStyle w:val="PageNumber"/>
                <w:rFonts w:ascii="Arial" w:hAnsi="Arial"/>
                <w:sz w:val="18"/>
              </w:rPr>
              <w:t>07/20/21</w:t>
            </w:r>
          </w:p>
        </w:tc>
        <w:tc>
          <w:tcPr>
            <w:tcW w:w="7740" w:type="dxa"/>
            <w:tcBorders>
              <w:top w:val="single" w:sz="4" w:space="0" w:color="auto"/>
              <w:left w:val="single" w:sz="4" w:space="0" w:color="auto"/>
              <w:bottom w:val="single" w:sz="4" w:space="0" w:color="auto"/>
            </w:tcBorders>
            <w:tcPrChange w:id="548" w:author="McLaughlin, Troy" w:date="2024-08-22T15:33:00Z">
              <w:tcPr>
                <w:tcW w:w="7740" w:type="dxa"/>
                <w:gridSpan w:val="2"/>
              </w:tcPr>
            </w:tcPrChange>
          </w:tcPr>
          <w:p w14:paraId="0649EC57" w14:textId="62368112" w:rsidR="002068D0" w:rsidRPr="00DD68E3" w:rsidRDefault="003D14F4" w:rsidP="002068D0">
            <w:pPr>
              <w:pStyle w:val="TableText"/>
              <w:widowControl w:val="0"/>
              <w:jc w:val="left"/>
              <w:rPr>
                <w:rFonts w:ascii="Arial" w:hAnsi="Arial"/>
                <w:sz w:val="18"/>
                <w:szCs w:val="18"/>
              </w:rPr>
            </w:pPr>
            <w:r>
              <w:rPr>
                <w:rFonts w:ascii="Arial" w:hAnsi="Arial"/>
                <w:sz w:val="18"/>
              </w:rPr>
              <w:t>Updates</w:t>
            </w:r>
            <w:r w:rsidR="008F7B43">
              <w:rPr>
                <w:rFonts w:ascii="Arial" w:hAnsi="Arial"/>
                <w:sz w:val="18"/>
              </w:rPr>
              <w:t xml:space="preserve"> globally </w:t>
            </w:r>
            <w:r>
              <w:rPr>
                <w:rFonts w:ascii="Arial" w:hAnsi="Arial"/>
                <w:sz w:val="18"/>
              </w:rPr>
              <w:t xml:space="preserve">to RTU language and specifications. </w:t>
            </w:r>
            <w:r w:rsidR="00CB080A" w:rsidRPr="00C738D2">
              <w:rPr>
                <w:rFonts w:ascii="Arial" w:hAnsi="Arial"/>
                <w:sz w:val="18"/>
              </w:rPr>
              <w:br/>
            </w:r>
            <w:r w:rsidR="009416D8" w:rsidRPr="003D14F4">
              <w:rPr>
                <w:rFonts w:ascii="Arial" w:hAnsi="Arial"/>
                <w:sz w:val="18"/>
                <w:szCs w:val="18"/>
              </w:rPr>
              <w:t>Added new Appendix H</w:t>
            </w:r>
            <w:r w:rsidR="00CB080A" w:rsidRPr="003D14F4">
              <w:rPr>
                <w:rFonts w:ascii="Arial" w:hAnsi="Arial"/>
                <w:sz w:val="18"/>
                <w:szCs w:val="18"/>
              </w:rPr>
              <w:t xml:space="preserve"> and corresponding languag</w:t>
            </w:r>
            <w:r w:rsidR="009416D8" w:rsidRPr="003D14F4">
              <w:rPr>
                <w:rFonts w:ascii="Arial" w:hAnsi="Arial"/>
                <w:sz w:val="18"/>
                <w:szCs w:val="18"/>
              </w:rPr>
              <w:t>e in Section II.O for solar plant</w:t>
            </w:r>
            <w:r w:rsidR="00DD68E3">
              <w:rPr>
                <w:rFonts w:ascii="Arial" w:hAnsi="Arial"/>
                <w:sz w:val="18"/>
                <w:szCs w:val="18"/>
              </w:rPr>
              <w:t xml:space="preserve"> </w:t>
            </w:r>
            <w:r w:rsidR="009416D8" w:rsidRPr="003D14F4">
              <w:rPr>
                <w:rFonts w:ascii="Arial" w:hAnsi="Arial"/>
                <w:sz w:val="18"/>
                <w:szCs w:val="18"/>
              </w:rPr>
              <w:t>operations</w:t>
            </w:r>
            <w:r w:rsidR="00DD68E3">
              <w:rPr>
                <w:rFonts w:ascii="Arial" w:hAnsi="Arial"/>
                <w:sz w:val="18"/>
              </w:rPr>
              <w:t xml:space="preserve">. </w:t>
            </w:r>
            <w:r w:rsidR="00DD68E3" w:rsidRPr="00C738D2">
              <w:rPr>
                <w:rFonts w:ascii="Arial" w:hAnsi="Arial"/>
                <w:sz w:val="18"/>
              </w:rPr>
              <w:br/>
            </w:r>
            <w:r w:rsidR="00DD68E3">
              <w:rPr>
                <w:rFonts w:ascii="Arial" w:hAnsi="Arial"/>
                <w:sz w:val="18"/>
                <w:szCs w:val="18"/>
              </w:rPr>
              <w:t>Truncated revision history per SOP-RTMKTS.0210.0010, Section 5.6</w:t>
            </w:r>
          </w:p>
        </w:tc>
      </w:tr>
      <w:tr w:rsidR="00CB080A" w:rsidRPr="00A901B0" w14:paraId="5D24C3E9"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49"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50"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51" w:author="McLaughlin, Troy" w:date="2024-08-22T15:33:00Z">
              <w:tcPr>
                <w:tcW w:w="1061" w:type="dxa"/>
                <w:gridSpan w:val="2"/>
              </w:tcPr>
            </w:tcPrChange>
          </w:tcPr>
          <w:p w14:paraId="454A5C67" w14:textId="458951C1" w:rsidR="00CB080A" w:rsidRDefault="00F941E7" w:rsidP="002068D0">
            <w:pPr>
              <w:pStyle w:val="TableText"/>
              <w:widowControl w:val="0"/>
              <w:rPr>
                <w:rStyle w:val="PageNumber"/>
                <w:rFonts w:ascii="Arial" w:hAnsi="Arial"/>
                <w:sz w:val="18"/>
              </w:rPr>
            </w:pPr>
            <w:r>
              <w:rPr>
                <w:rStyle w:val="PageNumber"/>
                <w:rFonts w:ascii="Arial" w:hAnsi="Arial"/>
                <w:sz w:val="18"/>
              </w:rPr>
              <w:t>Rev 32</w:t>
            </w:r>
          </w:p>
        </w:tc>
        <w:tc>
          <w:tcPr>
            <w:tcW w:w="990" w:type="dxa"/>
            <w:tcBorders>
              <w:top w:val="single" w:sz="4" w:space="0" w:color="auto"/>
              <w:left w:val="single" w:sz="4" w:space="0" w:color="auto"/>
              <w:bottom w:val="single" w:sz="4" w:space="0" w:color="auto"/>
              <w:right w:val="single" w:sz="4" w:space="0" w:color="auto"/>
            </w:tcBorders>
            <w:tcPrChange w:id="552" w:author="McLaughlin, Troy" w:date="2024-08-22T15:33:00Z">
              <w:tcPr>
                <w:tcW w:w="990" w:type="dxa"/>
                <w:gridSpan w:val="2"/>
              </w:tcPr>
            </w:tcPrChange>
          </w:tcPr>
          <w:p w14:paraId="50C7B51B" w14:textId="2F512D84" w:rsidR="00CB080A" w:rsidRPr="005F5B51" w:rsidRDefault="00855C98" w:rsidP="00DF2FEA">
            <w:pPr>
              <w:pStyle w:val="TableText"/>
              <w:widowControl w:val="0"/>
              <w:rPr>
                <w:rStyle w:val="PageNumber"/>
                <w:rFonts w:ascii="Arial" w:hAnsi="Arial"/>
                <w:sz w:val="18"/>
              </w:rPr>
            </w:pPr>
            <w:r>
              <w:rPr>
                <w:rStyle w:val="PageNumber"/>
                <w:rFonts w:ascii="Arial" w:hAnsi="Arial"/>
                <w:sz w:val="18"/>
              </w:rPr>
              <w:t>0</w:t>
            </w:r>
            <w:r w:rsidR="00DF2FEA">
              <w:rPr>
                <w:rStyle w:val="PageNumber"/>
                <w:rFonts w:ascii="Arial" w:hAnsi="Arial"/>
                <w:sz w:val="18"/>
              </w:rPr>
              <w:t>5/13/22</w:t>
            </w:r>
          </w:p>
        </w:tc>
        <w:tc>
          <w:tcPr>
            <w:tcW w:w="7740" w:type="dxa"/>
            <w:tcBorders>
              <w:top w:val="single" w:sz="4" w:space="0" w:color="auto"/>
              <w:left w:val="single" w:sz="4" w:space="0" w:color="auto"/>
              <w:bottom w:val="single" w:sz="4" w:space="0" w:color="auto"/>
            </w:tcBorders>
            <w:tcPrChange w:id="553" w:author="McLaughlin, Troy" w:date="2024-08-22T15:33:00Z">
              <w:tcPr>
                <w:tcW w:w="7740" w:type="dxa"/>
                <w:gridSpan w:val="2"/>
              </w:tcPr>
            </w:tcPrChange>
          </w:tcPr>
          <w:p w14:paraId="3CBD1512" w14:textId="3F0EF7AC" w:rsidR="00E94A07" w:rsidRDefault="00E94A07" w:rsidP="002068D0">
            <w:pPr>
              <w:pStyle w:val="TableText"/>
              <w:widowControl w:val="0"/>
              <w:jc w:val="left"/>
              <w:rPr>
                <w:rFonts w:ascii="Arial" w:hAnsi="Arial"/>
                <w:sz w:val="18"/>
              </w:rPr>
            </w:pPr>
            <w:r>
              <w:rPr>
                <w:rFonts w:ascii="Arial" w:hAnsi="Arial"/>
                <w:sz w:val="18"/>
              </w:rPr>
              <w:t xml:space="preserve">Performed periodic </w:t>
            </w:r>
            <w:proofErr w:type="gramStart"/>
            <w:r>
              <w:rPr>
                <w:rFonts w:ascii="Arial" w:hAnsi="Arial"/>
                <w:sz w:val="18"/>
              </w:rPr>
              <w:t>review;</w:t>
            </w:r>
            <w:proofErr w:type="gramEnd"/>
          </w:p>
          <w:p w14:paraId="187BB6E9" w14:textId="3130EB3B" w:rsidR="00CB080A" w:rsidRPr="005F5B51" w:rsidRDefault="0055322D" w:rsidP="002068D0">
            <w:pPr>
              <w:pStyle w:val="TableText"/>
              <w:widowControl w:val="0"/>
              <w:jc w:val="left"/>
              <w:rPr>
                <w:rFonts w:ascii="Arial" w:hAnsi="Arial"/>
                <w:sz w:val="18"/>
              </w:rPr>
            </w:pPr>
            <w:r>
              <w:rPr>
                <w:rFonts w:ascii="Arial" w:hAnsi="Arial"/>
                <w:sz w:val="18"/>
              </w:rPr>
              <w:t xml:space="preserve">II.A.11. Added reference to NX-12. </w:t>
            </w:r>
            <w:r w:rsidR="00733BA0">
              <w:rPr>
                <w:rFonts w:ascii="Arial" w:hAnsi="Arial"/>
                <w:sz w:val="18"/>
              </w:rPr>
              <w:t>Added exceptions for DNE Dispatchable Generators for Sections II.E. and II.F.3.</w:t>
            </w:r>
            <w:r w:rsidR="00914474">
              <w:rPr>
                <w:rFonts w:ascii="Arial" w:hAnsi="Arial"/>
                <w:sz w:val="18"/>
              </w:rPr>
              <w:t xml:space="preserve"> </w:t>
            </w:r>
          </w:p>
        </w:tc>
      </w:tr>
      <w:tr w:rsidR="00F941E7" w:rsidRPr="00A901B0" w14:paraId="062ECD9A"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54"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55"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56" w:author="McLaughlin, Troy" w:date="2024-08-22T15:33:00Z">
              <w:tcPr>
                <w:tcW w:w="1061" w:type="dxa"/>
                <w:gridSpan w:val="2"/>
              </w:tcPr>
            </w:tcPrChange>
          </w:tcPr>
          <w:p w14:paraId="62BB987E" w14:textId="643F64A1" w:rsidR="00F941E7" w:rsidRDefault="001A41FC" w:rsidP="002068D0">
            <w:pPr>
              <w:pStyle w:val="TableText"/>
              <w:widowControl w:val="0"/>
              <w:rPr>
                <w:rStyle w:val="PageNumber"/>
                <w:rFonts w:ascii="Arial" w:hAnsi="Arial"/>
                <w:sz w:val="18"/>
              </w:rPr>
            </w:pPr>
            <w:r>
              <w:rPr>
                <w:rStyle w:val="PageNumber"/>
                <w:rFonts w:ascii="Arial" w:hAnsi="Arial"/>
                <w:sz w:val="18"/>
              </w:rPr>
              <w:t>Rev 33</w:t>
            </w:r>
          </w:p>
        </w:tc>
        <w:tc>
          <w:tcPr>
            <w:tcW w:w="990" w:type="dxa"/>
            <w:tcBorders>
              <w:top w:val="single" w:sz="4" w:space="0" w:color="auto"/>
              <w:left w:val="single" w:sz="4" w:space="0" w:color="auto"/>
              <w:bottom w:val="single" w:sz="4" w:space="0" w:color="auto"/>
              <w:right w:val="single" w:sz="4" w:space="0" w:color="auto"/>
            </w:tcBorders>
            <w:tcPrChange w:id="557" w:author="McLaughlin, Troy" w:date="2024-08-22T15:33:00Z">
              <w:tcPr>
                <w:tcW w:w="990" w:type="dxa"/>
                <w:gridSpan w:val="2"/>
              </w:tcPr>
            </w:tcPrChange>
          </w:tcPr>
          <w:p w14:paraId="51D5F3FD" w14:textId="5995DF4E" w:rsidR="00F941E7" w:rsidRPr="005F5B51" w:rsidRDefault="00855C98" w:rsidP="002068D0">
            <w:pPr>
              <w:pStyle w:val="TableText"/>
              <w:widowControl w:val="0"/>
              <w:rPr>
                <w:rStyle w:val="PageNumber"/>
                <w:rFonts w:ascii="Arial" w:hAnsi="Arial"/>
                <w:sz w:val="18"/>
              </w:rPr>
            </w:pPr>
            <w:r>
              <w:rPr>
                <w:rStyle w:val="PageNumber"/>
                <w:rFonts w:ascii="Arial" w:hAnsi="Arial"/>
                <w:sz w:val="18"/>
              </w:rPr>
              <w:t>05/04/23</w:t>
            </w:r>
          </w:p>
        </w:tc>
        <w:tc>
          <w:tcPr>
            <w:tcW w:w="7740" w:type="dxa"/>
            <w:tcBorders>
              <w:top w:val="single" w:sz="4" w:space="0" w:color="auto"/>
              <w:left w:val="single" w:sz="4" w:space="0" w:color="auto"/>
              <w:bottom w:val="single" w:sz="4" w:space="0" w:color="auto"/>
            </w:tcBorders>
            <w:tcPrChange w:id="558" w:author="McLaughlin, Troy" w:date="2024-08-22T15:33:00Z">
              <w:tcPr>
                <w:tcW w:w="7740" w:type="dxa"/>
                <w:gridSpan w:val="2"/>
              </w:tcPr>
            </w:tcPrChange>
          </w:tcPr>
          <w:p w14:paraId="1F8883E4" w14:textId="3396597A" w:rsidR="007B289F" w:rsidRDefault="007B289F" w:rsidP="00023139">
            <w:pPr>
              <w:pStyle w:val="TableText"/>
              <w:widowControl w:val="0"/>
              <w:spacing w:after="0"/>
              <w:jc w:val="left"/>
              <w:rPr>
                <w:rFonts w:ascii="Arial" w:hAnsi="Arial"/>
                <w:sz w:val="18"/>
              </w:rPr>
            </w:pPr>
            <w:r>
              <w:rPr>
                <w:rFonts w:ascii="Arial" w:hAnsi="Arial"/>
                <w:sz w:val="18"/>
              </w:rPr>
              <w:t xml:space="preserve">Section I.B.1: Clarified </w:t>
            </w:r>
            <w:r w:rsidR="00F972E9">
              <w:rPr>
                <w:rFonts w:ascii="Arial" w:hAnsi="Arial"/>
                <w:sz w:val="18"/>
              </w:rPr>
              <w:t xml:space="preserve">the </w:t>
            </w:r>
            <w:r>
              <w:rPr>
                <w:rFonts w:ascii="Arial" w:hAnsi="Arial"/>
                <w:sz w:val="18"/>
              </w:rPr>
              <w:t>Lead MP responsibility</w:t>
            </w:r>
            <w:r w:rsidRPr="007B289F">
              <w:rPr>
                <w:rFonts w:ascii="Arial" w:hAnsi="Arial"/>
                <w:sz w:val="18"/>
              </w:rPr>
              <w:t xml:space="preserve"> for i</w:t>
            </w:r>
            <w:r>
              <w:rPr>
                <w:rFonts w:ascii="Arial" w:hAnsi="Arial"/>
                <w:sz w:val="18"/>
              </w:rPr>
              <w:t>dentifying a DE or a DDE for each of its resources.</w:t>
            </w:r>
          </w:p>
          <w:p w14:paraId="17FDFF10" w14:textId="5110D8E8" w:rsidR="00F941E7" w:rsidRDefault="007B289F" w:rsidP="00023139">
            <w:pPr>
              <w:pStyle w:val="TableText"/>
              <w:widowControl w:val="0"/>
              <w:spacing w:before="0"/>
              <w:jc w:val="left"/>
              <w:rPr>
                <w:rFonts w:ascii="Arial" w:hAnsi="Arial"/>
                <w:sz w:val="18"/>
              </w:rPr>
            </w:pPr>
            <w:r>
              <w:rPr>
                <w:rFonts w:ascii="Arial" w:hAnsi="Arial"/>
                <w:sz w:val="18"/>
              </w:rPr>
              <w:t xml:space="preserve">Section II.I.1.a.: Removed </w:t>
            </w:r>
            <w:r w:rsidR="00F972E9">
              <w:rPr>
                <w:rFonts w:ascii="Arial" w:hAnsi="Arial"/>
                <w:sz w:val="18"/>
              </w:rPr>
              <w:t xml:space="preserve">the </w:t>
            </w:r>
            <w:r w:rsidRPr="007B289F">
              <w:rPr>
                <w:rFonts w:ascii="Arial" w:hAnsi="Arial"/>
                <w:sz w:val="18"/>
              </w:rPr>
              <w:t xml:space="preserve">minimum of </w:t>
            </w:r>
            <w:r w:rsidR="00F972E9">
              <w:rPr>
                <w:rFonts w:ascii="Arial" w:hAnsi="Arial"/>
                <w:sz w:val="18"/>
              </w:rPr>
              <w:t xml:space="preserve">a </w:t>
            </w:r>
            <w:r w:rsidRPr="007B289F">
              <w:rPr>
                <w:rFonts w:ascii="Arial" w:hAnsi="Arial"/>
                <w:sz w:val="18"/>
              </w:rPr>
              <w:t>four percent (4%)</w:t>
            </w:r>
            <w:r>
              <w:rPr>
                <w:rFonts w:ascii="Arial" w:hAnsi="Arial"/>
                <w:sz w:val="18"/>
              </w:rPr>
              <w:t xml:space="preserve"> speed droop requirement.</w:t>
            </w:r>
          </w:p>
        </w:tc>
      </w:tr>
      <w:tr w:rsidR="001A41FC" w:rsidRPr="00A901B0" w14:paraId="1C98F578"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59"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60"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61" w:author="McLaughlin, Troy" w:date="2024-08-22T15:33:00Z">
              <w:tcPr>
                <w:tcW w:w="1061" w:type="dxa"/>
                <w:gridSpan w:val="2"/>
              </w:tcPr>
            </w:tcPrChange>
          </w:tcPr>
          <w:p w14:paraId="21096229" w14:textId="6869F3C4" w:rsidR="001A41FC" w:rsidRDefault="00A33448" w:rsidP="002068D0">
            <w:pPr>
              <w:pStyle w:val="TableText"/>
              <w:widowControl w:val="0"/>
              <w:rPr>
                <w:rStyle w:val="PageNumber"/>
                <w:rFonts w:ascii="Arial" w:hAnsi="Arial"/>
                <w:sz w:val="18"/>
              </w:rPr>
            </w:pPr>
            <w:r>
              <w:rPr>
                <w:rStyle w:val="PageNumber"/>
                <w:rFonts w:ascii="Arial" w:hAnsi="Arial"/>
                <w:sz w:val="18"/>
              </w:rPr>
              <w:t>Rev 34</w:t>
            </w:r>
          </w:p>
        </w:tc>
        <w:tc>
          <w:tcPr>
            <w:tcW w:w="990" w:type="dxa"/>
            <w:tcBorders>
              <w:top w:val="single" w:sz="4" w:space="0" w:color="auto"/>
              <w:left w:val="single" w:sz="4" w:space="0" w:color="auto"/>
              <w:bottom w:val="single" w:sz="4" w:space="0" w:color="auto"/>
              <w:right w:val="single" w:sz="4" w:space="0" w:color="auto"/>
            </w:tcBorders>
            <w:tcPrChange w:id="562" w:author="McLaughlin, Troy" w:date="2024-08-22T15:33:00Z">
              <w:tcPr>
                <w:tcW w:w="990" w:type="dxa"/>
                <w:gridSpan w:val="2"/>
              </w:tcPr>
            </w:tcPrChange>
          </w:tcPr>
          <w:p w14:paraId="0007772B" w14:textId="64AA76B5" w:rsidR="001A41FC" w:rsidRPr="005F5B51" w:rsidRDefault="004057D4" w:rsidP="002068D0">
            <w:pPr>
              <w:pStyle w:val="TableText"/>
              <w:widowControl w:val="0"/>
              <w:rPr>
                <w:rStyle w:val="PageNumber"/>
                <w:rFonts w:ascii="Arial" w:hAnsi="Arial"/>
                <w:sz w:val="18"/>
              </w:rPr>
            </w:pPr>
            <w:r>
              <w:rPr>
                <w:rStyle w:val="PageNumber"/>
                <w:rFonts w:ascii="Arial" w:hAnsi="Arial"/>
                <w:sz w:val="18"/>
              </w:rPr>
              <w:t>07/03/24</w:t>
            </w:r>
          </w:p>
        </w:tc>
        <w:tc>
          <w:tcPr>
            <w:tcW w:w="7740" w:type="dxa"/>
            <w:tcBorders>
              <w:top w:val="single" w:sz="4" w:space="0" w:color="auto"/>
              <w:left w:val="single" w:sz="4" w:space="0" w:color="auto"/>
              <w:bottom w:val="single" w:sz="4" w:space="0" w:color="auto"/>
            </w:tcBorders>
            <w:tcPrChange w:id="563" w:author="McLaughlin, Troy" w:date="2024-08-22T15:33:00Z">
              <w:tcPr>
                <w:tcW w:w="7740" w:type="dxa"/>
                <w:gridSpan w:val="2"/>
              </w:tcPr>
            </w:tcPrChange>
          </w:tcPr>
          <w:p w14:paraId="76CBC2CE" w14:textId="59C6EE5F" w:rsidR="00DA764F" w:rsidRDefault="00BE5F21" w:rsidP="00DA764F">
            <w:pPr>
              <w:pStyle w:val="TableText"/>
              <w:widowControl w:val="0"/>
              <w:spacing w:after="0"/>
              <w:jc w:val="left"/>
              <w:rPr>
                <w:rFonts w:ascii="Arial" w:hAnsi="Arial"/>
                <w:sz w:val="18"/>
              </w:rPr>
            </w:pPr>
            <w:r>
              <w:rPr>
                <w:rFonts w:ascii="Arial" w:hAnsi="Arial"/>
                <w:sz w:val="18"/>
              </w:rPr>
              <w:t>Biennial</w:t>
            </w:r>
            <w:r w:rsidR="00DA764F">
              <w:rPr>
                <w:rFonts w:ascii="Arial" w:hAnsi="Arial"/>
                <w:sz w:val="18"/>
              </w:rPr>
              <w:t xml:space="preserve"> review performed by procedure </w:t>
            </w:r>
            <w:proofErr w:type="gramStart"/>
            <w:r w:rsidR="00DA764F">
              <w:rPr>
                <w:rFonts w:ascii="Arial" w:hAnsi="Arial"/>
                <w:sz w:val="18"/>
              </w:rPr>
              <w:t>owner;</w:t>
            </w:r>
            <w:proofErr w:type="gramEnd"/>
          </w:p>
          <w:p w14:paraId="14EA2B55" w14:textId="2D509431" w:rsidR="00DA764F" w:rsidRDefault="005E675E" w:rsidP="00DA764F">
            <w:pPr>
              <w:pStyle w:val="TableText"/>
              <w:widowControl w:val="0"/>
              <w:spacing w:before="0" w:after="0"/>
              <w:jc w:val="left"/>
              <w:rPr>
                <w:rFonts w:ascii="Arial" w:hAnsi="Arial"/>
                <w:sz w:val="18"/>
              </w:rPr>
            </w:pPr>
            <w:r>
              <w:rPr>
                <w:rFonts w:ascii="Arial" w:hAnsi="Arial"/>
                <w:sz w:val="18"/>
              </w:rPr>
              <w:t xml:space="preserve">Section II.H: </w:t>
            </w:r>
            <w:r w:rsidRPr="005E675E">
              <w:rPr>
                <w:rFonts w:ascii="Arial" w:hAnsi="Arial"/>
                <w:sz w:val="18"/>
              </w:rPr>
              <w:t>Change</w:t>
            </w:r>
            <w:r>
              <w:rPr>
                <w:rFonts w:ascii="Arial" w:hAnsi="Arial"/>
                <w:sz w:val="18"/>
              </w:rPr>
              <w:t>d</w:t>
            </w:r>
            <w:r w:rsidR="00AE49E8">
              <w:rPr>
                <w:rFonts w:ascii="Arial" w:hAnsi="Arial"/>
                <w:sz w:val="18"/>
              </w:rPr>
              <w:t xml:space="preserve"> the AVR requirement to </w:t>
            </w:r>
            <w:r w:rsidRPr="005E675E">
              <w:rPr>
                <w:rFonts w:ascii="Arial" w:hAnsi="Arial"/>
                <w:sz w:val="18"/>
              </w:rPr>
              <w:t>apply to those generators in</w:t>
            </w:r>
            <w:r w:rsidR="00AE49E8">
              <w:rPr>
                <w:rFonts w:ascii="Arial" w:hAnsi="Arial"/>
                <w:sz w:val="18"/>
              </w:rPr>
              <w:t>terconnected at 69 kV or higher</w:t>
            </w:r>
            <w:r w:rsidRPr="005E675E">
              <w:rPr>
                <w:rFonts w:ascii="Arial" w:hAnsi="Arial"/>
                <w:sz w:val="18"/>
              </w:rPr>
              <w:t xml:space="preserve"> </w:t>
            </w:r>
            <w:proofErr w:type="gramStart"/>
            <w:r w:rsidRPr="005E675E">
              <w:rPr>
                <w:rFonts w:ascii="Arial" w:hAnsi="Arial"/>
                <w:sz w:val="18"/>
              </w:rPr>
              <w:t>voltage</w:t>
            </w:r>
            <w:r w:rsidR="00DA764F">
              <w:rPr>
                <w:rFonts w:ascii="Arial" w:hAnsi="Arial"/>
                <w:sz w:val="18"/>
              </w:rPr>
              <w:t>;</w:t>
            </w:r>
            <w:proofErr w:type="gramEnd"/>
          </w:p>
          <w:p w14:paraId="5B761368" w14:textId="0215F431" w:rsidR="001A41FC" w:rsidRDefault="00DA764F" w:rsidP="00FD70AB">
            <w:pPr>
              <w:pStyle w:val="TableText"/>
              <w:widowControl w:val="0"/>
              <w:spacing w:before="0" w:after="0"/>
              <w:jc w:val="left"/>
              <w:rPr>
                <w:rFonts w:ascii="Arial" w:hAnsi="Arial"/>
                <w:sz w:val="18"/>
              </w:rPr>
            </w:pPr>
            <w:r>
              <w:rPr>
                <w:rFonts w:ascii="Arial" w:hAnsi="Arial"/>
                <w:sz w:val="18"/>
              </w:rPr>
              <w:t xml:space="preserve">Section II.H: </w:t>
            </w:r>
            <w:r w:rsidR="00C665A1">
              <w:rPr>
                <w:rFonts w:ascii="Arial" w:hAnsi="Arial"/>
                <w:sz w:val="18"/>
              </w:rPr>
              <w:t xml:space="preserve">Added direction for AVR control for new generators </w:t>
            </w:r>
            <w:r w:rsidR="00AE49E8">
              <w:rPr>
                <w:rFonts w:ascii="Arial" w:hAnsi="Arial"/>
                <w:sz w:val="18"/>
              </w:rPr>
              <w:t xml:space="preserve">connecting at voltages below 69 kV </w:t>
            </w:r>
            <w:r w:rsidR="00C665A1">
              <w:rPr>
                <w:rFonts w:ascii="Arial" w:hAnsi="Arial"/>
                <w:sz w:val="18"/>
              </w:rPr>
              <w:t>and for existing generators that had AVR control per prior OP</w:t>
            </w:r>
            <w:r w:rsidR="00894ED4">
              <w:rPr>
                <w:rFonts w:ascii="Arial" w:hAnsi="Arial"/>
                <w:sz w:val="18"/>
              </w:rPr>
              <w:t>-</w:t>
            </w:r>
            <w:r w:rsidR="00C665A1">
              <w:rPr>
                <w:rFonts w:ascii="Arial" w:hAnsi="Arial"/>
                <w:sz w:val="18"/>
              </w:rPr>
              <w:t xml:space="preserve">14 </w:t>
            </w:r>
            <w:proofErr w:type="gramStart"/>
            <w:r w:rsidR="00C665A1">
              <w:rPr>
                <w:rFonts w:ascii="Arial" w:hAnsi="Arial"/>
                <w:sz w:val="18"/>
              </w:rPr>
              <w:t>requirements</w:t>
            </w:r>
            <w:r w:rsidR="00FD70AB">
              <w:rPr>
                <w:rFonts w:ascii="Arial" w:hAnsi="Arial"/>
                <w:sz w:val="18"/>
              </w:rPr>
              <w:t>;</w:t>
            </w:r>
            <w:proofErr w:type="gramEnd"/>
          </w:p>
          <w:p w14:paraId="6D7F349A" w14:textId="77777777" w:rsidR="00BF1CAD" w:rsidRDefault="00BF1CAD" w:rsidP="00FD70AB">
            <w:pPr>
              <w:pStyle w:val="TableText"/>
              <w:widowControl w:val="0"/>
              <w:spacing w:before="0" w:after="0"/>
              <w:jc w:val="left"/>
              <w:rPr>
                <w:rFonts w:ascii="Arial" w:hAnsi="Arial"/>
                <w:sz w:val="18"/>
              </w:rPr>
            </w:pPr>
            <w:r>
              <w:rPr>
                <w:rFonts w:ascii="Arial" w:hAnsi="Arial"/>
                <w:sz w:val="18"/>
              </w:rPr>
              <w:t xml:space="preserve">Section II.I: Changed governor requirement to </w:t>
            </w:r>
            <w:r w:rsidRPr="005E675E">
              <w:rPr>
                <w:rFonts w:ascii="Arial" w:hAnsi="Arial"/>
                <w:sz w:val="18"/>
              </w:rPr>
              <w:t>apply to those generators in</w:t>
            </w:r>
            <w:r>
              <w:rPr>
                <w:rFonts w:ascii="Arial" w:hAnsi="Arial"/>
                <w:sz w:val="18"/>
              </w:rPr>
              <w:t>terconnected at 69 kV or higher</w:t>
            </w:r>
            <w:r w:rsidRPr="005E675E">
              <w:rPr>
                <w:rFonts w:ascii="Arial" w:hAnsi="Arial"/>
                <w:sz w:val="18"/>
              </w:rPr>
              <w:t xml:space="preserve"> </w:t>
            </w:r>
            <w:proofErr w:type="gramStart"/>
            <w:r w:rsidRPr="005E675E">
              <w:rPr>
                <w:rFonts w:ascii="Arial" w:hAnsi="Arial"/>
                <w:sz w:val="18"/>
              </w:rPr>
              <w:t>voltage</w:t>
            </w:r>
            <w:r>
              <w:rPr>
                <w:rFonts w:ascii="Arial" w:hAnsi="Arial"/>
                <w:sz w:val="18"/>
              </w:rPr>
              <w:t>;</w:t>
            </w:r>
            <w:proofErr w:type="gramEnd"/>
          </w:p>
          <w:p w14:paraId="39736FE8" w14:textId="1D96D23B" w:rsidR="00BF1CAD" w:rsidRDefault="00BF1CAD" w:rsidP="00BF1CAD">
            <w:pPr>
              <w:pStyle w:val="TableText"/>
              <w:widowControl w:val="0"/>
              <w:spacing w:before="0"/>
              <w:jc w:val="left"/>
              <w:rPr>
                <w:rFonts w:ascii="Arial" w:hAnsi="Arial"/>
                <w:sz w:val="18"/>
              </w:rPr>
            </w:pPr>
            <w:r>
              <w:rPr>
                <w:rFonts w:ascii="Arial" w:hAnsi="Arial"/>
                <w:sz w:val="18"/>
              </w:rPr>
              <w:t>Section II.I: Added direction for governor control for new generators connecting at voltages below 69 kV and for existing generators that had AVR control per prior OP-14 requirements.</w:t>
            </w:r>
          </w:p>
        </w:tc>
      </w:tr>
      <w:tr w:rsidR="00A33448" w:rsidRPr="00A901B0" w14:paraId="0E5629AC"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64"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65"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66" w:author="McLaughlin, Troy" w:date="2024-08-22T15:33:00Z">
              <w:tcPr>
                <w:tcW w:w="1061" w:type="dxa"/>
                <w:gridSpan w:val="2"/>
              </w:tcPr>
            </w:tcPrChange>
          </w:tcPr>
          <w:p w14:paraId="108D0746" w14:textId="4B3BAC9F" w:rsidR="00A33448" w:rsidRDefault="00D060DC" w:rsidP="002068D0">
            <w:pPr>
              <w:pStyle w:val="TableText"/>
              <w:widowControl w:val="0"/>
              <w:rPr>
                <w:rStyle w:val="PageNumber"/>
                <w:rFonts w:ascii="Arial" w:hAnsi="Arial"/>
                <w:sz w:val="18"/>
              </w:rPr>
            </w:pPr>
            <w:ins w:id="567" w:author="Stevens, Anthony, L" w:date="2024-08-22T10:07:00Z">
              <w:r>
                <w:rPr>
                  <w:rStyle w:val="PageNumber"/>
                  <w:rFonts w:ascii="Arial" w:hAnsi="Arial"/>
                  <w:sz w:val="18"/>
                </w:rPr>
                <w:t>Rev 35</w:t>
              </w:r>
            </w:ins>
          </w:p>
        </w:tc>
        <w:tc>
          <w:tcPr>
            <w:tcW w:w="990" w:type="dxa"/>
            <w:tcBorders>
              <w:top w:val="single" w:sz="4" w:space="0" w:color="auto"/>
              <w:left w:val="single" w:sz="4" w:space="0" w:color="auto"/>
              <w:bottom w:val="single" w:sz="4" w:space="0" w:color="auto"/>
              <w:right w:val="single" w:sz="4" w:space="0" w:color="auto"/>
            </w:tcBorders>
            <w:tcPrChange w:id="568" w:author="McLaughlin, Troy" w:date="2024-08-22T15:33:00Z">
              <w:tcPr>
                <w:tcW w:w="990" w:type="dxa"/>
                <w:gridSpan w:val="2"/>
              </w:tcPr>
            </w:tcPrChange>
          </w:tcPr>
          <w:p w14:paraId="0D5CBAC9" w14:textId="0C167247" w:rsidR="00A33448" w:rsidRDefault="00D060DC" w:rsidP="002068D0">
            <w:pPr>
              <w:pStyle w:val="TableText"/>
              <w:widowControl w:val="0"/>
              <w:rPr>
                <w:rStyle w:val="PageNumber"/>
                <w:rFonts w:ascii="Arial" w:hAnsi="Arial"/>
                <w:sz w:val="18"/>
              </w:rPr>
            </w:pPr>
            <w:ins w:id="569" w:author="Stevens, Anthony, L" w:date="2024-08-22T10:07:00Z">
              <w:r>
                <w:rPr>
                  <w:rStyle w:val="PageNumber"/>
                  <w:rFonts w:ascii="Arial" w:hAnsi="Arial"/>
                  <w:sz w:val="18"/>
                </w:rPr>
                <w:t>Draft</w:t>
              </w:r>
            </w:ins>
          </w:p>
        </w:tc>
        <w:tc>
          <w:tcPr>
            <w:tcW w:w="7740" w:type="dxa"/>
            <w:tcBorders>
              <w:top w:val="single" w:sz="4" w:space="0" w:color="auto"/>
              <w:left w:val="single" w:sz="4" w:space="0" w:color="auto"/>
              <w:bottom w:val="single" w:sz="4" w:space="0" w:color="auto"/>
            </w:tcBorders>
            <w:tcPrChange w:id="570" w:author="McLaughlin, Troy" w:date="2024-08-22T15:33:00Z">
              <w:tcPr>
                <w:tcW w:w="7740" w:type="dxa"/>
                <w:gridSpan w:val="2"/>
              </w:tcPr>
            </w:tcPrChange>
          </w:tcPr>
          <w:p w14:paraId="7040FE46" w14:textId="5059F86B" w:rsidR="00A513BD" w:rsidRDefault="00A513BD" w:rsidP="00A513BD">
            <w:pPr>
              <w:pStyle w:val="TableText"/>
              <w:widowControl w:val="0"/>
              <w:spacing w:after="0"/>
              <w:jc w:val="left"/>
              <w:rPr>
                <w:ins w:id="571" w:author="Stevens, Anthony, L" w:date="2024-08-22T10:09:00Z"/>
                <w:rFonts w:ascii="Arial" w:hAnsi="Arial"/>
                <w:sz w:val="18"/>
              </w:rPr>
            </w:pPr>
            <w:ins w:id="572" w:author="Stevens, Anthony, L" w:date="2024-08-22T10:09:00Z">
              <w:r>
                <w:rPr>
                  <w:rFonts w:ascii="Arial" w:hAnsi="Arial"/>
                  <w:sz w:val="18"/>
                </w:rPr>
                <w:t xml:space="preserve">Periodic review </w:t>
              </w:r>
              <w:proofErr w:type="spellStart"/>
              <w:r>
                <w:rPr>
                  <w:rFonts w:ascii="Arial" w:hAnsi="Arial"/>
                  <w:sz w:val="18"/>
                </w:rPr>
                <w:t>perfomed</w:t>
              </w:r>
              <w:proofErr w:type="spellEnd"/>
              <w:r>
                <w:rPr>
                  <w:rFonts w:ascii="Arial" w:hAnsi="Arial"/>
                  <w:sz w:val="18"/>
                </w:rPr>
                <w:t xml:space="preserve"> by procedure owner:</w:t>
              </w:r>
            </w:ins>
          </w:p>
          <w:p w14:paraId="397666E5" w14:textId="2495BEFF" w:rsidR="00A33448" w:rsidRDefault="00A513BD" w:rsidP="00A513BD">
            <w:pPr>
              <w:pStyle w:val="TableText"/>
              <w:widowControl w:val="0"/>
              <w:spacing w:before="0"/>
              <w:jc w:val="left"/>
              <w:rPr>
                <w:rFonts w:ascii="Arial" w:hAnsi="Arial"/>
                <w:sz w:val="18"/>
              </w:rPr>
            </w:pPr>
            <w:ins w:id="573" w:author="Stevens, Anthony, L" w:date="2024-08-22T10:09:00Z">
              <w:r>
                <w:rPr>
                  <w:rFonts w:ascii="Arial" w:hAnsi="Arial"/>
                  <w:sz w:val="18"/>
                </w:rPr>
                <w:t>T</w:t>
              </w:r>
              <w:r w:rsidRPr="00A513BD">
                <w:rPr>
                  <w:rFonts w:ascii="Arial" w:hAnsi="Arial"/>
                  <w:sz w:val="18"/>
                </w:rPr>
                <w:t xml:space="preserve">ypo fix: a resource that has less than 1MW of </w:t>
              </w:r>
              <w:proofErr w:type="spellStart"/>
              <w:r w:rsidRPr="00A513BD">
                <w:rPr>
                  <w:rFonts w:ascii="Arial" w:hAnsi="Arial"/>
                  <w:sz w:val="18"/>
                </w:rPr>
                <w:t>capacity</w:t>
              </w:r>
            </w:ins>
            <w:ins w:id="574" w:author="Stevens, Anthony, L" w:date="2024-08-22T10:08:00Z">
              <w:r w:rsidRPr="00A513BD">
                <w:rPr>
                  <w:rFonts w:ascii="Arial" w:hAnsi="Arial"/>
                  <w:sz w:val="18"/>
                </w:rPr>
                <w:t>cannot</w:t>
              </w:r>
              <w:proofErr w:type="spellEnd"/>
              <w:r w:rsidRPr="00A513BD">
                <w:rPr>
                  <w:rFonts w:ascii="Arial" w:hAnsi="Arial"/>
                  <w:sz w:val="18"/>
                </w:rPr>
                <w:t xml:space="preserve"> register as an ATRR only, unless it is part of an Aggregated ATRR -- MR1 -- III.14.</w:t>
              </w:r>
              <w:proofErr w:type="gramStart"/>
              <w:r w:rsidRPr="00A513BD">
                <w:rPr>
                  <w:rFonts w:ascii="Arial" w:hAnsi="Arial"/>
                  <w:sz w:val="18"/>
                </w:rPr>
                <w:t>2.ii</w:t>
              </w:r>
              <w:proofErr w:type="gramEnd"/>
              <w:r w:rsidRPr="00A513BD">
                <w:rPr>
                  <w:rFonts w:ascii="Arial" w:hAnsi="Arial"/>
                  <w:sz w:val="18"/>
                </w:rPr>
                <w:t xml:space="preserve">  CSFs and BSFs may be less than 1MW of capacity</w:t>
              </w:r>
            </w:ins>
            <w:ins w:id="575" w:author="Stevens, Anthony, L" w:date="2024-08-22T10:09:00Z">
              <w:r>
                <w:rPr>
                  <w:rFonts w:ascii="Arial" w:hAnsi="Arial"/>
                  <w:sz w:val="18"/>
                </w:rPr>
                <w:t>.</w:t>
              </w:r>
            </w:ins>
          </w:p>
        </w:tc>
      </w:tr>
      <w:tr w:rsidR="00D060DC" w:rsidRPr="00A901B0" w14:paraId="128FAE28" w14:textId="77777777" w:rsidTr="00BB4E8D">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76" w:author="McLaughlin, Troy" w:date="2024-08-22T15:33:00Z">
            <w:tblPrEx>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ins w:id="577" w:author="Stevens, Anthony, L" w:date="2024-08-22T10:07:00Z"/>
          <w:trPrChange w:id="578" w:author="McLaughlin, Troy" w:date="2024-08-22T15:33:00Z">
            <w:trPr>
              <w:gridAfter w:val="0"/>
              <w:cantSplit/>
              <w:jc w:val="center"/>
            </w:trPr>
          </w:trPrChange>
        </w:trPr>
        <w:tc>
          <w:tcPr>
            <w:tcW w:w="1061" w:type="dxa"/>
            <w:tcBorders>
              <w:top w:val="single" w:sz="4" w:space="0" w:color="auto"/>
              <w:bottom w:val="single" w:sz="4" w:space="0" w:color="auto"/>
              <w:right w:val="single" w:sz="4" w:space="0" w:color="auto"/>
            </w:tcBorders>
            <w:tcPrChange w:id="579" w:author="McLaughlin, Troy" w:date="2024-08-22T15:33:00Z">
              <w:tcPr>
                <w:tcW w:w="1061" w:type="dxa"/>
                <w:gridSpan w:val="2"/>
              </w:tcPr>
            </w:tcPrChange>
          </w:tcPr>
          <w:p w14:paraId="2393F274" w14:textId="77777777" w:rsidR="00D060DC" w:rsidRDefault="00D060DC" w:rsidP="002068D0">
            <w:pPr>
              <w:pStyle w:val="TableText"/>
              <w:widowControl w:val="0"/>
              <w:rPr>
                <w:ins w:id="580" w:author="Stevens, Anthony, L" w:date="2024-08-22T10:07:00Z"/>
                <w:rStyle w:val="PageNumber"/>
                <w:rFonts w:ascii="Arial" w:hAnsi="Arial"/>
                <w:sz w:val="18"/>
              </w:rPr>
            </w:pPr>
          </w:p>
        </w:tc>
        <w:tc>
          <w:tcPr>
            <w:tcW w:w="990" w:type="dxa"/>
            <w:tcBorders>
              <w:top w:val="single" w:sz="4" w:space="0" w:color="auto"/>
              <w:left w:val="single" w:sz="4" w:space="0" w:color="auto"/>
              <w:bottom w:val="single" w:sz="4" w:space="0" w:color="auto"/>
              <w:right w:val="single" w:sz="4" w:space="0" w:color="auto"/>
            </w:tcBorders>
            <w:tcPrChange w:id="581" w:author="McLaughlin, Troy" w:date="2024-08-22T15:33:00Z">
              <w:tcPr>
                <w:tcW w:w="990" w:type="dxa"/>
                <w:gridSpan w:val="2"/>
              </w:tcPr>
            </w:tcPrChange>
          </w:tcPr>
          <w:p w14:paraId="7DC9157E" w14:textId="77777777" w:rsidR="00D060DC" w:rsidRDefault="00D060DC" w:rsidP="002068D0">
            <w:pPr>
              <w:pStyle w:val="TableText"/>
              <w:widowControl w:val="0"/>
              <w:rPr>
                <w:ins w:id="582" w:author="Stevens, Anthony, L" w:date="2024-08-22T10:07:00Z"/>
                <w:rStyle w:val="PageNumber"/>
                <w:rFonts w:ascii="Arial" w:hAnsi="Arial"/>
                <w:sz w:val="18"/>
              </w:rPr>
            </w:pPr>
          </w:p>
        </w:tc>
        <w:tc>
          <w:tcPr>
            <w:tcW w:w="7740" w:type="dxa"/>
            <w:tcBorders>
              <w:top w:val="single" w:sz="4" w:space="0" w:color="auto"/>
              <w:left w:val="single" w:sz="4" w:space="0" w:color="auto"/>
              <w:bottom w:val="single" w:sz="4" w:space="0" w:color="auto"/>
            </w:tcBorders>
            <w:tcPrChange w:id="583" w:author="McLaughlin, Troy" w:date="2024-08-22T15:33:00Z">
              <w:tcPr>
                <w:tcW w:w="7740" w:type="dxa"/>
                <w:gridSpan w:val="2"/>
              </w:tcPr>
            </w:tcPrChange>
          </w:tcPr>
          <w:p w14:paraId="264A7C4F" w14:textId="77777777" w:rsidR="00D060DC" w:rsidRDefault="00D060DC" w:rsidP="002068D0">
            <w:pPr>
              <w:pStyle w:val="TableText"/>
              <w:widowControl w:val="0"/>
              <w:jc w:val="left"/>
              <w:rPr>
                <w:ins w:id="584" w:author="Stevens, Anthony, L" w:date="2024-08-22T10:07:00Z"/>
                <w:rFonts w:ascii="Arial" w:hAnsi="Arial"/>
                <w:sz w:val="18"/>
              </w:rPr>
            </w:pPr>
          </w:p>
        </w:tc>
      </w:tr>
    </w:tbl>
    <w:p w14:paraId="47ED83EC" w14:textId="77777777" w:rsidR="00E053BF" w:rsidRPr="00A901B0" w:rsidRDefault="00E053BF" w:rsidP="00A901B0">
      <w:pPr>
        <w:spacing w:before="100" w:after="100"/>
        <w:rPr>
          <w:rFonts w:ascii="Arial" w:hAnsi="Arial" w:cs="Arial"/>
          <w:szCs w:val="24"/>
        </w:rPr>
      </w:pPr>
    </w:p>
    <w:sectPr w:rsidR="00E053BF" w:rsidRPr="00A901B0" w:rsidSect="005E4CEA">
      <w:headerReference w:type="default" r:id="rId16"/>
      <w:footerReference w:type="default" r:id="rId17"/>
      <w:headerReference w:type="first" r:id="rId18"/>
      <w:footerReference w:type="first" r:id="rId19"/>
      <w:pgSz w:w="12240" w:h="15840" w:code="1"/>
      <w:pgMar w:top="1296" w:right="1440" w:bottom="864" w:left="1440" w:header="288" w:footer="21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08A51" w14:textId="77777777" w:rsidR="0010359E" w:rsidRDefault="0010359E">
      <w:r>
        <w:separator/>
      </w:r>
    </w:p>
  </w:endnote>
  <w:endnote w:type="continuationSeparator" w:id="0">
    <w:p w14:paraId="36EBAAF0" w14:textId="77777777" w:rsidR="0010359E" w:rsidRDefault="0010359E">
      <w:r>
        <w:continuationSeparator/>
      </w:r>
    </w:p>
  </w:endnote>
  <w:endnote w:type="continuationNotice" w:id="1">
    <w:p w14:paraId="2A187F36" w14:textId="77777777" w:rsidR="0010359E" w:rsidRDefault="00103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7AC2" w14:textId="77777777" w:rsidR="0010359E" w:rsidRPr="00A901B0" w:rsidRDefault="0010359E" w:rsidP="00A901B0">
    <w:pPr>
      <w:pStyle w:val="Footer"/>
      <w:tabs>
        <w:tab w:val="right" w:pos="9720"/>
      </w:tabs>
      <w:ind w:right="58"/>
      <w:rPr>
        <w:rFonts w:cs="Arial"/>
      </w:rPr>
    </w:pPr>
    <w:r w:rsidRPr="00A901B0">
      <w:rPr>
        <w:rFonts w:cs="Arial"/>
      </w:rPr>
      <w:tab/>
    </w:r>
    <w:r w:rsidRPr="00A901B0">
      <w:rPr>
        <w:rFonts w:cs="Arial"/>
      </w:rPr>
      <w:tab/>
    </w:r>
    <w:r w:rsidRPr="00A901B0">
      <w:rPr>
        <w:rFonts w:cs="Arial"/>
        <w:b/>
      </w:rPr>
      <w:t>Hard Copy Is Uncontrolled</w:t>
    </w:r>
  </w:p>
  <w:p w14:paraId="49CF58CD" w14:textId="462831E4" w:rsidR="0010359E" w:rsidRDefault="0010359E" w:rsidP="00A901B0">
    <w:pPr>
      <w:pStyle w:val="Footer"/>
      <w:tabs>
        <w:tab w:val="right" w:pos="9720"/>
      </w:tabs>
      <w:rPr>
        <w:rFonts w:cs="Arial"/>
      </w:rPr>
    </w:pPr>
    <w:r w:rsidRPr="00A901B0">
      <w:rPr>
        <w:rFonts w:cs="Arial"/>
      </w:rPr>
      <w:t xml:space="preserve">Revision </w:t>
    </w:r>
    <w:r>
      <w:rPr>
        <w:rFonts w:cs="Arial"/>
      </w:rPr>
      <w:t>3</w:t>
    </w:r>
    <w:ins w:id="585" w:author="Stevens, Anthony, L" w:date="2024-08-22T10:06:00Z">
      <w:r>
        <w:rPr>
          <w:rFonts w:cs="Arial"/>
        </w:rPr>
        <w:t>5</w:t>
      </w:r>
    </w:ins>
    <w:del w:id="586" w:author="Stevens, Anthony, L" w:date="2024-08-22T10:06:00Z">
      <w:r w:rsidDel="00D060DC">
        <w:rPr>
          <w:rFonts w:cs="Arial"/>
        </w:rPr>
        <w:delText>4</w:delText>
      </w:r>
    </w:del>
    <w:r w:rsidRPr="00A901B0">
      <w:rPr>
        <w:rFonts w:cs="Arial"/>
      </w:rPr>
      <w:t>, Effective Date</w:t>
    </w:r>
    <w:r>
      <w:rPr>
        <w:rFonts w:cs="Arial"/>
      </w:rPr>
      <w:t xml:space="preserve">: </w:t>
    </w:r>
    <w:ins w:id="587" w:author="Stevens, Anthony, L" w:date="2024-08-22T10:06:00Z">
      <w:r>
        <w:rPr>
          <w:rFonts w:cs="Arial"/>
        </w:rPr>
        <w:t>Draft</w:t>
      </w:r>
    </w:ins>
    <w:del w:id="588" w:author="Stevens, Anthony, L" w:date="2024-08-22T10:06:00Z">
      <w:r w:rsidDel="00D060DC">
        <w:rPr>
          <w:rFonts w:cs="Arial"/>
        </w:rPr>
        <w:delText>July 3, 2024</w:delText>
      </w:r>
    </w:del>
    <w:r w:rsidRPr="00A901B0">
      <w:rPr>
        <w:rFonts w:cs="Arial"/>
      </w:rPr>
      <w:tab/>
    </w:r>
    <w:r w:rsidRPr="00A901B0">
      <w:rPr>
        <w:rFonts w:cs="Arial"/>
      </w:rPr>
      <w:tab/>
      <w:t xml:space="preserve">Page </w:t>
    </w:r>
    <w:r w:rsidRPr="00A901B0">
      <w:rPr>
        <w:rFonts w:cs="Arial"/>
      </w:rPr>
      <w:fldChar w:fldCharType="begin"/>
    </w:r>
    <w:r w:rsidRPr="00A901B0">
      <w:rPr>
        <w:rFonts w:cs="Arial"/>
      </w:rPr>
      <w:instrText xml:space="preserve"> PAGE </w:instrText>
    </w:r>
    <w:r w:rsidRPr="00A901B0">
      <w:rPr>
        <w:rFonts w:cs="Arial"/>
      </w:rPr>
      <w:fldChar w:fldCharType="separate"/>
    </w:r>
    <w:r w:rsidR="00BB4E8D">
      <w:rPr>
        <w:rFonts w:cs="Arial"/>
        <w:noProof/>
      </w:rPr>
      <w:t>5</w:t>
    </w:r>
    <w:r w:rsidRPr="00A901B0">
      <w:rPr>
        <w:rFonts w:cs="Arial"/>
      </w:rPr>
      <w:fldChar w:fldCharType="end"/>
    </w:r>
    <w:r w:rsidRPr="00A901B0">
      <w:rPr>
        <w:rFonts w:cs="Arial"/>
      </w:rPr>
      <w:t xml:space="preserve"> of </w:t>
    </w:r>
    <w:r w:rsidRPr="00A901B0">
      <w:rPr>
        <w:rFonts w:cs="Arial"/>
      </w:rPr>
      <w:fldChar w:fldCharType="begin"/>
    </w:r>
    <w:r w:rsidRPr="00A901B0">
      <w:rPr>
        <w:rFonts w:cs="Arial"/>
      </w:rPr>
      <w:instrText xml:space="preserve"> NUMPAGES  </w:instrText>
    </w:r>
    <w:r w:rsidRPr="00A901B0">
      <w:rPr>
        <w:rFonts w:cs="Arial"/>
      </w:rPr>
      <w:fldChar w:fldCharType="separate"/>
    </w:r>
    <w:r w:rsidR="00BB4E8D">
      <w:rPr>
        <w:rFonts w:cs="Arial"/>
        <w:noProof/>
      </w:rPr>
      <w:t>58</w:t>
    </w:r>
    <w:r w:rsidRPr="00A901B0">
      <w:rPr>
        <w:rFonts w:cs="Arial"/>
      </w:rPr>
      <w:fldChar w:fldCharType="end"/>
    </w:r>
  </w:p>
  <w:p w14:paraId="328E9D58" w14:textId="77777777" w:rsidR="0010359E" w:rsidRDefault="0010359E" w:rsidP="006116B4">
    <w:pPr>
      <w:pStyle w:val="Footer"/>
      <w:tabs>
        <w:tab w:val="right" w:pos="9720"/>
      </w:tabs>
      <w:jc w:val="center"/>
    </w:pPr>
    <w:r>
      <w:rPr>
        <w:rFonts w:cs="Arial"/>
      </w:rPr>
      <w:t>ISO-NE 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6314B" w14:textId="7C189DE9" w:rsidR="0010359E" w:rsidRPr="00A901B0" w:rsidRDefault="0010359E" w:rsidP="00A901B0">
    <w:pPr>
      <w:pStyle w:val="Intranet"/>
      <w:rPr>
        <w:rFonts w:ascii="Arial" w:hAnsi="Arial" w:cs="Arial"/>
        <w:sz w:val="20"/>
      </w:rPr>
    </w:pPr>
    <w:r w:rsidRPr="00A901B0">
      <w:rPr>
        <w:rFonts w:ascii="Arial" w:hAnsi="Arial" w:cs="Arial"/>
        <w:sz w:val="20"/>
      </w:rPr>
      <w:t xml:space="preserve">This document is controlled when viewed on the ISO New England Internet web site.  When downloaded and printed, this document becomes </w:t>
    </w:r>
    <w:r w:rsidRPr="00A901B0">
      <w:rPr>
        <w:rFonts w:ascii="Arial" w:hAnsi="Arial" w:cs="Arial"/>
        <w:b/>
        <w:sz w:val="20"/>
      </w:rPr>
      <w:t>UNCONTROLLED</w:t>
    </w:r>
    <w:r w:rsidRPr="00A901B0">
      <w:rPr>
        <w:rFonts w:ascii="Arial" w:hAnsi="Arial" w:cs="Arial"/>
        <w:sz w:val="20"/>
      </w:rPr>
      <w:t xml:space="preserve">, and users should check the Internet web site to </w:t>
    </w:r>
    <w:r>
      <w:rPr>
        <w:rFonts w:ascii="Arial" w:hAnsi="Arial" w:cs="Arial"/>
        <w:sz w:val="20"/>
      </w:rPr>
      <w:t>verify</w:t>
    </w:r>
    <w:r w:rsidRPr="00A901B0">
      <w:rPr>
        <w:rFonts w:ascii="Arial" w:hAnsi="Arial" w:cs="Arial"/>
        <w:sz w:val="20"/>
      </w:rPr>
      <w:t xml:space="preserve"> that they have the latest version.</w:t>
    </w:r>
  </w:p>
  <w:p w14:paraId="6DDDC86F" w14:textId="77777777" w:rsidR="0010359E" w:rsidRPr="00A901B0" w:rsidRDefault="0010359E" w:rsidP="00A901B0">
    <w:pPr>
      <w:pStyle w:val="Intranet"/>
      <w:rPr>
        <w:rFonts w:ascii="Arial" w:hAnsi="Arial" w:cs="Arial"/>
        <w:sz w:val="20"/>
      </w:rPr>
    </w:pPr>
  </w:p>
  <w:p w14:paraId="705F4CE2" w14:textId="77777777" w:rsidR="0010359E" w:rsidRPr="00A901B0" w:rsidRDefault="0010359E" w:rsidP="00A901B0">
    <w:pPr>
      <w:pStyle w:val="Footer"/>
      <w:tabs>
        <w:tab w:val="right" w:pos="9720"/>
      </w:tabs>
      <w:ind w:right="58"/>
      <w:rPr>
        <w:rFonts w:cs="Arial"/>
      </w:rPr>
    </w:pPr>
    <w:r w:rsidRPr="00A901B0">
      <w:rPr>
        <w:rFonts w:cs="Arial"/>
      </w:rPr>
      <w:tab/>
    </w:r>
    <w:r w:rsidRPr="00A901B0">
      <w:rPr>
        <w:rFonts w:cs="Arial"/>
      </w:rPr>
      <w:tab/>
    </w:r>
    <w:r w:rsidRPr="00A901B0">
      <w:rPr>
        <w:rFonts w:cs="Arial"/>
        <w:b/>
      </w:rPr>
      <w:t>Hard Copy Is Uncontrolled</w:t>
    </w:r>
  </w:p>
  <w:p w14:paraId="13157A9B" w14:textId="4221B1DE" w:rsidR="0010359E" w:rsidRPr="00A901B0" w:rsidRDefault="0010359E" w:rsidP="006116B4">
    <w:pPr>
      <w:pStyle w:val="Footer"/>
      <w:tabs>
        <w:tab w:val="right" w:pos="9720"/>
      </w:tabs>
      <w:jc w:val="center"/>
    </w:pPr>
    <w:r w:rsidRPr="00A901B0">
      <w:rPr>
        <w:rFonts w:cs="Arial"/>
      </w:rPr>
      <w:t xml:space="preserve">Revision </w:t>
    </w:r>
    <w:r>
      <w:rPr>
        <w:rFonts w:cs="Arial"/>
      </w:rPr>
      <w:t>3</w:t>
    </w:r>
    <w:ins w:id="589" w:author="Stevens, Anthony, L" w:date="2024-08-22T10:06:00Z">
      <w:r>
        <w:rPr>
          <w:rFonts w:cs="Arial"/>
        </w:rPr>
        <w:t>5</w:t>
      </w:r>
    </w:ins>
    <w:del w:id="590" w:author="Stevens, Anthony, L" w:date="2024-08-22T10:06:00Z">
      <w:r w:rsidDel="00D060DC">
        <w:rPr>
          <w:rFonts w:cs="Arial"/>
        </w:rPr>
        <w:delText>4</w:delText>
      </w:r>
    </w:del>
    <w:r w:rsidRPr="00A901B0">
      <w:rPr>
        <w:rFonts w:cs="Arial"/>
      </w:rPr>
      <w:t>, Effective Date:</w:t>
    </w:r>
    <w:r>
      <w:rPr>
        <w:rFonts w:cs="Arial"/>
      </w:rPr>
      <w:t xml:space="preserve"> </w:t>
    </w:r>
    <w:ins w:id="591" w:author="Stevens, Anthony, L" w:date="2024-08-22T10:06:00Z">
      <w:r>
        <w:rPr>
          <w:rFonts w:cs="Arial"/>
        </w:rPr>
        <w:t>Draft</w:t>
      </w:r>
    </w:ins>
    <w:del w:id="592" w:author="Stevens, Anthony, L" w:date="2024-08-22T10:06:00Z">
      <w:r w:rsidDel="00D060DC">
        <w:rPr>
          <w:rFonts w:cs="Arial"/>
        </w:rPr>
        <w:delText>July 3, 2024</w:delText>
      </w:r>
    </w:del>
    <w:r w:rsidRPr="00A901B0">
      <w:rPr>
        <w:rFonts w:cs="Arial"/>
      </w:rPr>
      <w:tab/>
    </w:r>
    <w:r w:rsidRPr="00A901B0">
      <w:rPr>
        <w:rFonts w:cs="Arial"/>
      </w:rPr>
      <w:tab/>
      <w:t xml:space="preserve">Page </w:t>
    </w:r>
    <w:r w:rsidRPr="00A901B0">
      <w:rPr>
        <w:rFonts w:cs="Arial"/>
      </w:rPr>
      <w:fldChar w:fldCharType="begin"/>
    </w:r>
    <w:r w:rsidRPr="00A901B0">
      <w:rPr>
        <w:rFonts w:cs="Arial"/>
      </w:rPr>
      <w:instrText xml:space="preserve"> PAGE </w:instrText>
    </w:r>
    <w:r w:rsidRPr="00A901B0">
      <w:rPr>
        <w:rFonts w:cs="Arial"/>
      </w:rPr>
      <w:fldChar w:fldCharType="separate"/>
    </w:r>
    <w:r w:rsidR="00BB4E8D">
      <w:rPr>
        <w:rFonts w:cs="Arial"/>
        <w:noProof/>
      </w:rPr>
      <w:t>1</w:t>
    </w:r>
    <w:r w:rsidRPr="00A901B0">
      <w:rPr>
        <w:rFonts w:cs="Arial"/>
      </w:rPr>
      <w:fldChar w:fldCharType="end"/>
    </w:r>
    <w:r w:rsidRPr="00A901B0">
      <w:rPr>
        <w:rFonts w:cs="Arial"/>
      </w:rPr>
      <w:t xml:space="preserve"> of </w:t>
    </w:r>
    <w:r w:rsidRPr="00A901B0">
      <w:rPr>
        <w:rFonts w:cs="Arial"/>
      </w:rPr>
      <w:fldChar w:fldCharType="begin"/>
    </w:r>
    <w:r w:rsidRPr="00A901B0">
      <w:rPr>
        <w:rFonts w:cs="Arial"/>
      </w:rPr>
      <w:instrText xml:space="preserve"> NUMPAGES  </w:instrText>
    </w:r>
    <w:r w:rsidRPr="00A901B0">
      <w:rPr>
        <w:rFonts w:cs="Arial"/>
      </w:rPr>
      <w:fldChar w:fldCharType="separate"/>
    </w:r>
    <w:r w:rsidR="00BB4E8D">
      <w:rPr>
        <w:rFonts w:cs="Arial"/>
        <w:noProof/>
      </w:rPr>
      <w:t>58</w:t>
    </w:r>
    <w:r w:rsidRPr="00A901B0">
      <w:rPr>
        <w:rFonts w:cs="Arial"/>
      </w:rPr>
      <w:fldChar w:fldCharType="end"/>
    </w:r>
    <w:r>
      <w:rPr>
        <w:rFonts w:cs="Arial"/>
      </w:rPr>
      <w:b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B2C8D" w14:textId="77777777" w:rsidR="0010359E" w:rsidRDefault="0010359E">
      <w:r>
        <w:separator/>
      </w:r>
    </w:p>
  </w:footnote>
  <w:footnote w:type="continuationSeparator" w:id="0">
    <w:p w14:paraId="605652C2" w14:textId="77777777" w:rsidR="0010359E" w:rsidRDefault="0010359E">
      <w:r>
        <w:continuationSeparator/>
      </w:r>
    </w:p>
  </w:footnote>
  <w:footnote w:type="continuationNotice" w:id="1">
    <w:p w14:paraId="40D6DA23" w14:textId="77777777" w:rsidR="0010359E" w:rsidRDefault="0010359E"/>
  </w:footnote>
  <w:footnote w:id="2">
    <w:p w14:paraId="1B29BD13" w14:textId="77777777" w:rsidR="0010359E" w:rsidRPr="00D80276" w:rsidRDefault="0010359E" w:rsidP="00E347FC">
      <w:pPr>
        <w:pStyle w:val="FootnoteText"/>
        <w:ind w:left="180" w:hanging="180"/>
        <w:rPr>
          <w:rFonts w:ascii="Arial" w:hAnsi="Arial" w:cs="Arial"/>
        </w:rPr>
      </w:pPr>
      <w:r>
        <w:rPr>
          <w:rStyle w:val="FootnoteReference"/>
        </w:rPr>
        <w:footnoteRef/>
      </w:r>
      <w:r>
        <w:t xml:space="preserve"> </w:t>
      </w:r>
      <w:r w:rsidRPr="00D80276">
        <w:rPr>
          <w:rFonts w:ascii="Arial" w:hAnsi="Arial" w:cs="Arial"/>
        </w:rPr>
        <w:t>This OP describes minimum technical requirements for Dispatchable Asset Related Demands (DARDs), which are a subset of ARDs.</w:t>
      </w:r>
    </w:p>
  </w:footnote>
  <w:footnote w:id="3">
    <w:p w14:paraId="78C1736B" w14:textId="507C5FA3" w:rsidR="0010359E" w:rsidRDefault="0010359E">
      <w:pPr>
        <w:pStyle w:val="FootnoteText"/>
      </w:pPr>
      <w:r>
        <w:rPr>
          <w:rStyle w:val="FootnoteReference"/>
        </w:rPr>
        <w:footnoteRef/>
      </w:r>
      <w:r w:rsidRPr="00164307">
        <w:rPr>
          <w:rFonts w:ascii="Arial" w:hAnsi="Arial" w:cs="Arial"/>
        </w:rPr>
        <w:t xml:space="preserve">  Bulk Electric System (BES) </w:t>
      </w:r>
      <w:r>
        <w:rPr>
          <w:rFonts w:ascii="Arial" w:hAnsi="Arial" w:cs="Arial"/>
        </w:rPr>
        <w:t>i</w:t>
      </w:r>
      <w:r w:rsidRPr="00164307">
        <w:rPr>
          <w:rFonts w:ascii="Arial" w:hAnsi="Arial" w:cs="Arial"/>
        </w:rPr>
        <w:t xml:space="preserve">s defined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4">
    <w:p w14:paraId="6FCCF4FC" w14:textId="00CAC0E0" w:rsidR="0010359E" w:rsidRPr="000352AF" w:rsidRDefault="0010359E">
      <w:pPr>
        <w:pStyle w:val="FootnoteText"/>
        <w:rPr>
          <w:rFonts w:ascii="Arial" w:hAnsi="Arial" w:cs="Arial"/>
        </w:rPr>
      </w:pPr>
      <w:r w:rsidRPr="000352AF">
        <w:rPr>
          <w:rStyle w:val="FootnoteReference"/>
          <w:rFonts w:ascii="Arial" w:hAnsi="Arial" w:cs="Arial"/>
        </w:rPr>
        <w:footnoteRef/>
      </w:r>
      <w:r w:rsidRPr="000352AF">
        <w:rPr>
          <w:rFonts w:ascii="Arial" w:hAnsi="Arial" w:cs="Arial"/>
        </w:rPr>
        <w:t xml:space="preserve">  Form NX-9B, </w:t>
      </w:r>
      <w:r>
        <w:rPr>
          <w:rFonts w:ascii="Arial" w:hAnsi="Arial" w:cs="Arial"/>
        </w:rPr>
        <w:t>Transformer-</w:t>
      </w:r>
      <w:r w:rsidRPr="000352AF">
        <w:rPr>
          <w:rFonts w:ascii="Arial" w:hAnsi="Arial" w:cs="Arial"/>
        </w:rPr>
        <w:t>FIXED/GSU/TCUL are terms used/defined in OP-16 Appendix B.</w:t>
      </w:r>
    </w:p>
  </w:footnote>
  <w:footnote w:id="5">
    <w:p w14:paraId="1EB4F98F" w14:textId="1C18DD94" w:rsidR="0010359E" w:rsidRDefault="0010359E">
      <w:pPr>
        <w:pStyle w:val="FootnoteText"/>
      </w:pPr>
      <w:r>
        <w:rPr>
          <w:rStyle w:val="FootnoteReference"/>
        </w:rPr>
        <w:footnoteRef/>
      </w:r>
      <w:r>
        <w:t xml:space="preserve">  </w:t>
      </w:r>
      <w:r w:rsidRPr="000352AF">
        <w:rPr>
          <w:rFonts w:ascii="Arial" w:hAnsi="Arial" w:cs="Arial"/>
        </w:rPr>
        <w:t>Form NX-9D, Static Capacitor/Reactor are terms used/defined in OP-16 Appendix D.</w:t>
      </w:r>
    </w:p>
  </w:footnote>
  <w:footnote w:id="6">
    <w:p w14:paraId="1CB1B0D0" w14:textId="2AE407DA" w:rsidR="0010359E" w:rsidRDefault="0010359E">
      <w:pPr>
        <w:pStyle w:val="FootnoteText"/>
      </w:pPr>
      <w:r>
        <w:rPr>
          <w:rStyle w:val="FootnoteReference"/>
        </w:rPr>
        <w:footnoteRef/>
      </w:r>
      <w:r>
        <w:t xml:space="preserve"> </w:t>
      </w:r>
      <w:r w:rsidRPr="003668BB">
        <w:t>Generator developers provide initial dynamics models for proposed facilities using the Interconnection Request Tracking Tool (IRTT).  The ISO performs the initial entry of as-studied model information into DDMS once the System Impact Study is completed and approved.  Lead MPs input as-purchased and as-built model data into DDMS prior to Commercial operation.</w:t>
      </w:r>
    </w:p>
  </w:footnote>
  <w:footnote w:id="7">
    <w:p w14:paraId="60E93BCC" w14:textId="769122DE" w:rsidR="0010359E" w:rsidRDefault="0010359E">
      <w:pPr>
        <w:pStyle w:val="FootnoteText"/>
      </w:pPr>
      <w:r>
        <w:rPr>
          <w:rStyle w:val="FootnoteReference"/>
        </w:rPr>
        <w:footnoteRef/>
      </w:r>
      <w:r>
        <w:t xml:space="preserve">  </w:t>
      </w:r>
      <w:r w:rsidRPr="00C44D0C">
        <w:rPr>
          <w:rFonts w:ascii="Arial" w:hAnsi="Arial" w:cs="Arial"/>
        </w:rPr>
        <w:t>System Operator is</w:t>
      </w:r>
      <w:r w:rsidRPr="007202A3">
        <w:rPr>
          <w:rFonts w:ascii="Arial" w:hAnsi="Arial" w:cs="Arial"/>
        </w:rPr>
        <w:t xml:space="preserve"> </w:t>
      </w:r>
      <w:r>
        <w:rPr>
          <w:rFonts w:ascii="Arial" w:hAnsi="Arial" w:cs="Arial"/>
        </w:rPr>
        <w:t>de</w:t>
      </w:r>
      <w:r w:rsidRPr="00164307">
        <w:rPr>
          <w:rFonts w:ascii="Arial" w:hAnsi="Arial" w:cs="Arial"/>
        </w:rPr>
        <w:t xml:space="preserv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8">
    <w:p w14:paraId="25B60B96" w14:textId="4AC6B7C0" w:rsidR="0010359E" w:rsidRDefault="0010359E">
      <w:pPr>
        <w:pStyle w:val="FootnoteText"/>
      </w:pPr>
      <w:r>
        <w:rPr>
          <w:rStyle w:val="FootnoteReference"/>
        </w:rPr>
        <w:footnoteRef/>
      </w:r>
      <w:r>
        <w:t xml:space="preserve">  </w:t>
      </w:r>
      <w:r>
        <w:rPr>
          <w:rFonts w:ascii="Arial" w:hAnsi="Arial" w:cs="Arial"/>
        </w:rPr>
        <w:t>Planned Outage and Maintenance Outage are defined in OP-5.</w:t>
      </w:r>
    </w:p>
  </w:footnote>
  <w:footnote w:id="9">
    <w:p w14:paraId="0F49222A" w14:textId="216F3B69" w:rsidR="0010359E" w:rsidRDefault="0010359E">
      <w:pPr>
        <w:pStyle w:val="FootnoteText"/>
      </w:pPr>
      <w:r>
        <w:rPr>
          <w:rStyle w:val="FootnoteReference"/>
        </w:rPr>
        <w:footnoteRef/>
      </w:r>
      <w:r>
        <w:t xml:space="preserve">  </w:t>
      </w:r>
      <w:r>
        <w:rPr>
          <w:rFonts w:ascii="Arial" w:hAnsi="Arial" w:cs="Arial"/>
          <w:szCs w:val="24"/>
        </w:rPr>
        <w:t>On-Peak and Off-Peak are</w:t>
      </w:r>
      <w:r w:rsidRPr="00164307">
        <w:rPr>
          <w:rFonts w:ascii="Arial" w:hAnsi="Arial" w:cs="Arial"/>
        </w:rPr>
        <w:t xml:space="preserve"> defined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10">
    <w:p w14:paraId="1F31D92C" w14:textId="33BB16DC" w:rsidR="0010359E" w:rsidRDefault="0010359E">
      <w:pPr>
        <w:pStyle w:val="FootnoteText"/>
      </w:pPr>
      <w:r>
        <w:rPr>
          <w:rStyle w:val="FootnoteReference"/>
        </w:rPr>
        <w:footnoteRef/>
      </w:r>
      <w:r>
        <w:t xml:space="preserve">  </w:t>
      </w:r>
      <w:r w:rsidRPr="00551CAE">
        <w:rPr>
          <w:rFonts w:ascii="Arial" w:hAnsi="Arial" w:cs="Arial"/>
          <w:szCs w:val="24"/>
        </w:rPr>
        <w:t>Frequency Response</w:t>
      </w:r>
      <w:r w:rsidRPr="00164307">
        <w:rPr>
          <w:rFonts w:ascii="Arial" w:hAnsi="Arial" w:cs="Arial"/>
        </w:rPr>
        <w:t xml:space="preserve"> </w:t>
      </w:r>
      <w:r>
        <w:rPr>
          <w:rFonts w:ascii="Arial" w:hAnsi="Arial" w:cs="Arial"/>
        </w:rPr>
        <w:t xml:space="preserve">is </w:t>
      </w:r>
      <w:r w:rsidRPr="00164307">
        <w:rPr>
          <w:rFonts w:ascii="Arial" w:hAnsi="Arial" w:cs="Arial"/>
        </w:rPr>
        <w:t xml:space="preserve">defined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11">
    <w:p w14:paraId="047AAAF0" w14:textId="165C7AE4" w:rsidR="0010359E" w:rsidRDefault="0010359E">
      <w:pPr>
        <w:pStyle w:val="FootnoteText"/>
      </w:pPr>
      <w:r>
        <w:rPr>
          <w:rStyle w:val="FootnoteReference"/>
        </w:rPr>
        <w:footnoteRef/>
      </w:r>
      <w:r>
        <w:t xml:space="preserve"> </w:t>
      </w:r>
      <w:r w:rsidRPr="000317D6">
        <w:rPr>
          <w:rFonts w:ascii="Arial" w:hAnsi="Arial" w:cs="Arial"/>
        </w:rPr>
        <w:t xml:space="preserve">Requirement R 13 of PRC-006-NPCC-01 provides that “[e]ach Generator Owner shall set each generator underfrequency trip relay, if so equipped, </w:t>
      </w:r>
      <w:r w:rsidRPr="000317D6">
        <w:rPr>
          <w:rFonts w:ascii="Arial" w:hAnsi="Arial" w:cs="Arial"/>
          <w:i/>
        </w:rPr>
        <w:t xml:space="preserve">below </w:t>
      </w:r>
      <w:r w:rsidRPr="000317D6">
        <w:rPr>
          <w:rFonts w:ascii="Arial" w:hAnsi="Arial" w:cs="Arial"/>
        </w:rPr>
        <w:t xml:space="preserve">the appropriate generator underfrequency trip protection settings threshold curve in Figure 1, except as otherwise exempted in Requirements R16 and R19.” (Emphasis added).  In a September 22, 2015 presentation, NPCC provided a compliance clarification under which setting underfrequency trip relays </w:t>
      </w:r>
      <w:r w:rsidRPr="000317D6">
        <w:rPr>
          <w:rFonts w:ascii="Arial" w:hAnsi="Arial" w:cs="Arial"/>
          <w:i/>
        </w:rPr>
        <w:t>“on or below the curve”</w:t>
      </w:r>
      <w:r w:rsidRPr="000317D6">
        <w:rPr>
          <w:rFonts w:ascii="Arial" w:hAnsi="Arial" w:cs="Arial"/>
        </w:rPr>
        <w:t xml:space="preserve"> is acceptable to show compliance with Requirement R 13 of PRC-006-NPCC-01.</w:t>
      </w:r>
    </w:p>
  </w:footnote>
  <w:footnote w:id="12">
    <w:p w14:paraId="644EBE99" w14:textId="77777777" w:rsidR="0010359E" w:rsidRDefault="0010359E" w:rsidP="00CE6C45">
      <w:pPr>
        <w:pStyle w:val="FootnoteText"/>
      </w:pPr>
      <w:r>
        <w:rPr>
          <w:rStyle w:val="FootnoteReference"/>
        </w:rPr>
        <w:footnoteRef/>
      </w:r>
      <w:r>
        <w:t xml:space="preserve">  </w:t>
      </w:r>
      <w:r w:rsidRPr="00C44D0C">
        <w:rPr>
          <w:rFonts w:ascii="Arial" w:hAnsi="Arial" w:cs="Arial"/>
        </w:rPr>
        <w:t>System Operator is</w:t>
      </w:r>
      <w:r w:rsidRPr="007202A3">
        <w:rPr>
          <w:rFonts w:ascii="Arial" w:hAnsi="Arial" w:cs="Arial"/>
        </w:rPr>
        <w:t xml:space="preserve"> </w:t>
      </w:r>
      <w:r>
        <w:rPr>
          <w:rFonts w:ascii="Arial" w:hAnsi="Arial" w:cs="Arial"/>
        </w:rPr>
        <w:t>de</w:t>
      </w:r>
      <w:r w:rsidRPr="00164307">
        <w:rPr>
          <w:rFonts w:ascii="Arial" w:hAnsi="Arial" w:cs="Arial"/>
        </w:rPr>
        <w:t xml:space="preserv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4496A" w14:textId="3603BCE5" w:rsidR="0010359E" w:rsidRPr="00CC51EF" w:rsidRDefault="0010359E" w:rsidP="001D4185">
    <w:pPr>
      <w:pStyle w:val="Header"/>
      <w:tabs>
        <w:tab w:val="clear" w:pos="4680"/>
        <w:tab w:val="center" w:pos="4140"/>
        <w:tab w:val="left" w:pos="4230"/>
        <w:tab w:val="right" w:pos="9720"/>
      </w:tabs>
      <w:ind w:left="4140" w:hanging="4140"/>
      <w:rPr>
        <w:rFonts w:cs="Arial"/>
      </w:rPr>
    </w:pPr>
    <w:r w:rsidRPr="00CC51EF">
      <w:rPr>
        <w:rFonts w:cs="Arial"/>
      </w:rPr>
      <w:t>ISO New England Operating Procedure</w:t>
    </w:r>
    <w:r w:rsidRPr="00CC51EF">
      <w:rPr>
        <w:rFonts w:cs="Arial"/>
      </w:rPr>
      <w:tab/>
    </w:r>
    <w:r>
      <w:rPr>
        <w:rFonts w:cs="Arial"/>
      </w:rPr>
      <w:tab/>
    </w:r>
    <w:r w:rsidRPr="00CC51EF">
      <w:rPr>
        <w:rFonts w:cs="Arial"/>
      </w:rPr>
      <w:t>OP</w:t>
    </w:r>
    <w:r>
      <w:rPr>
        <w:rFonts w:cs="Arial"/>
      </w:rPr>
      <w:t>-</w:t>
    </w:r>
    <w:r w:rsidRPr="00CC51EF">
      <w:rPr>
        <w:rFonts w:cs="Arial"/>
      </w:rPr>
      <w:t>14 - Technical Requirements for</w:t>
    </w:r>
    <w:r>
      <w:rPr>
        <w:rFonts w:cs="Arial"/>
      </w:rPr>
      <w:t xml:space="preserve"> </w:t>
    </w:r>
    <w:r w:rsidRPr="00CC51EF">
      <w:rPr>
        <w:rFonts w:cs="Arial"/>
      </w:rPr>
      <w:t>Generators,</w:t>
    </w:r>
    <w:r>
      <w:rPr>
        <w:rFonts w:cs="Arial"/>
      </w:rPr>
      <w:t xml:space="preserve"> Demand</w:t>
    </w:r>
  </w:p>
  <w:p w14:paraId="63A12E77" w14:textId="77777777" w:rsidR="0010359E" w:rsidRDefault="0010359E" w:rsidP="001D4185">
    <w:pPr>
      <w:pStyle w:val="Header"/>
      <w:tabs>
        <w:tab w:val="clear" w:pos="4680"/>
        <w:tab w:val="clear" w:pos="9360"/>
        <w:tab w:val="center" w:pos="4140"/>
        <w:tab w:val="left" w:pos="4230"/>
        <w:tab w:val="right" w:pos="8910"/>
        <w:tab w:val="right" w:pos="9720"/>
      </w:tabs>
      <w:ind w:left="4140" w:hanging="4140"/>
      <w:rPr>
        <w:rFonts w:cs="Arial"/>
      </w:rPr>
    </w:pPr>
    <w:r w:rsidRPr="00CC51EF">
      <w:rPr>
        <w:rFonts w:cs="Arial"/>
      </w:rPr>
      <w:tab/>
    </w:r>
    <w:r>
      <w:rPr>
        <w:rFonts w:cs="Arial"/>
      </w:rPr>
      <w:tab/>
      <w:t xml:space="preserve">Response </w:t>
    </w:r>
    <w:r w:rsidRPr="00CC51EF">
      <w:rPr>
        <w:rFonts w:cs="Arial"/>
      </w:rPr>
      <w:t>Resources</w:t>
    </w:r>
    <w:r>
      <w:rPr>
        <w:rFonts w:cs="Arial"/>
      </w:rPr>
      <w:t>,</w:t>
    </w:r>
    <w:r w:rsidRPr="00CC51EF">
      <w:rPr>
        <w:rFonts w:cs="Arial"/>
      </w:rPr>
      <w:t xml:space="preserve"> Asset Related Demands</w:t>
    </w:r>
    <w:r w:rsidRPr="009B6333">
      <w:rPr>
        <w:rFonts w:cs="Arial"/>
      </w:rPr>
      <w:t xml:space="preserve"> </w:t>
    </w:r>
    <w:r>
      <w:rPr>
        <w:rFonts w:cs="Arial"/>
      </w:rPr>
      <w:t>and</w:t>
    </w:r>
  </w:p>
  <w:p w14:paraId="0189F2C9" w14:textId="4BB1A5FD" w:rsidR="0010359E" w:rsidRPr="009B6333" w:rsidRDefault="0010359E" w:rsidP="001D4185">
    <w:pPr>
      <w:pStyle w:val="Header"/>
      <w:tabs>
        <w:tab w:val="clear" w:pos="4680"/>
        <w:tab w:val="center" w:pos="4140"/>
        <w:tab w:val="left" w:pos="4230"/>
        <w:tab w:val="right" w:pos="9720"/>
      </w:tabs>
      <w:ind w:left="4140" w:hanging="4140"/>
      <w:rPr>
        <w:rFonts w:cs="Arial"/>
      </w:rPr>
    </w:pPr>
    <w:r>
      <w:rPr>
        <w:rFonts w:cs="Arial"/>
      </w:rPr>
      <w:tab/>
    </w:r>
    <w:r>
      <w:rPr>
        <w:rFonts w:cs="Arial"/>
      </w:rPr>
      <w:tab/>
      <w:t>Alternative Technology Regulation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945EA" w14:textId="19BE7B21" w:rsidR="0010359E" w:rsidRPr="00CC51EF" w:rsidRDefault="0010359E">
    <w:pPr>
      <w:pStyle w:val="Header"/>
      <w:tabs>
        <w:tab w:val="clear" w:pos="4680"/>
        <w:tab w:val="center" w:pos="4140"/>
        <w:tab w:val="left" w:pos="4230"/>
        <w:tab w:val="right" w:pos="9720"/>
      </w:tabs>
      <w:rPr>
        <w:rFonts w:cs="Arial"/>
      </w:rPr>
    </w:pPr>
    <w:r w:rsidRPr="00CC51EF">
      <w:rPr>
        <w:rFonts w:cs="Arial"/>
      </w:rPr>
      <w:t>ISO New England Operating Procedure</w:t>
    </w:r>
    <w:r w:rsidRPr="00CC51EF">
      <w:rPr>
        <w:rFonts w:cs="Arial"/>
      </w:rPr>
      <w:tab/>
    </w:r>
    <w:r>
      <w:rPr>
        <w:rFonts w:cs="Arial"/>
      </w:rPr>
      <w:tab/>
    </w:r>
    <w:r w:rsidRPr="00CC51EF">
      <w:rPr>
        <w:rFonts w:cs="Arial"/>
      </w:rPr>
      <w:t>OP</w:t>
    </w:r>
    <w:r>
      <w:rPr>
        <w:rFonts w:cs="Arial"/>
      </w:rPr>
      <w:t>-</w:t>
    </w:r>
    <w:r w:rsidRPr="00CC51EF">
      <w:rPr>
        <w:rFonts w:cs="Arial"/>
      </w:rPr>
      <w:t>14 - Technical Requirements for</w:t>
    </w:r>
    <w:r>
      <w:rPr>
        <w:rFonts w:cs="Arial"/>
      </w:rPr>
      <w:t xml:space="preserve"> </w:t>
    </w:r>
    <w:r w:rsidRPr="00CC51EF">
      <w:rPr>
        <w:rFonts w:cs="Arial"/>
      </w:rPr>
      <w:t>Generators,</w:t>
    </w:r>
    <w:r>
      <w:rPr>
        <w:rFonts w:cs="Arial"/>
      </w:rPr>
      <w:t xml:space="preserve"> Demand</w:t>
    </w:r>
  </w:p>
  <w:p w14:paraId="34AC02AB" w14:textId="690E02F0" w:rsidR="0010359E" w:rsidRDefault="0010359E">
    <w:pPr>
      <w:pStyle w:val="Header"/>
      <w:tabs>
        <w:tab w:val="clear" w:pos="4680"/>
        <w:tab w:val="clear" w:pos="9360"/>
        <w:tab w:val="left" w:pos="4230"/>
        <w:tab w:val="right" w:pos="8910"/>
        <w:tab w:val="right" w:pos="9720"/>
      </w:tabs>
      <w:rPr>
        <w:rFonts w:cs="Arial"/>
      </w:rPr>
    </w:pPr>
    <w:r w:rsidRPr="00CC51EF">
      <w:rPr>
        <w:rFonts w:cs="Arial"/>
      </w:rPr>
      <w:tab/>
    </w:r>
    <w:r>
      <w:rPr>
        <w:rFonts w:cs="Arial"/>
      </w:rPr>
      <w:t xml:space="preserve">Response </w:t>
    </w:r>
    <w:r w:rsidRPr="00CC51EF">
      <w:rPr>
        <w:rFonts w:cs="Arial"/>
      </w:rPr>
      <w:t>Resources</w:t>
    </w:r>
    <w:r>
      <w:rPr>
        <w:rFonts w:cs="Arial"/>
      </w:rPr>
      <w:t>,</w:t>
    </w:r>
    <w:r w:rsidRPr="00CC51EF">
      <w:rPr>
        <w:rFonts w:cs="Arial"/>
      </w:rPr>
      <w:t xml:space="preserve"> Asset Related Demands</w:t>
    </w:r>
    <w:r w:rsidRPr="009B6333">
      <w:rPr>
        <w:rFonts w:cs="Arial"/>
      </w:rPr>
      <w:t xml:space="preserve"> </w:t>
    </w:r>
    <w:r>
      <w:rPr>
        <w:rFonts w:cs="Arial"/>
      </w:rPr>
      <w:t>and</w:t>
    </w:r>
  </w:p>
  <w:p w14:paraId="45EF19BC" w14:textId="624DEAEE" w:rsidR="0010359E" w:rsidRDefault="0010359E" w:rsidP="001D4185">
    <w:pPr>
      <w:pStyle w:val="Header"/>
      <w:tabs>
        <w:tab w:val="clear" w:pos="4680"/>
        <w:tab w:val="center" w:pos="4140"/>
        <w:tab w:val="left" w:pos="4230"/>
      </w:tabs>
    </w:pPr>
    <w:r>
      <w:rPr>
        <w:rFonts w:cs="Arial"/>
      </w:rPr>
      <w:tab/>
    </w:r>
    <w:r>
      <w:rPr>
        <w:rFonts w:cs="Arial"/>
      </w:rPr>
      <w:tab/>
      <w:t>Alternative Technology Regulation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C61"/>
    <w:multiLevelType w:val="hybridMultilevel"/>
    <w:tmpl w:val="E952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F3755"/>
    <w:multiLevelType w:val="hybridMultilevel"/>
    <w:tmpl w:val="E1E46C46"/>
    <w:lvl w:ilvl="0" w:tplc="04090019">
      <w:start w:val="1"/>
      <w:numFmt w:val="lowerLetter"/>
      <w:lvlText w:val="%1."/>
      <w:lvlJc w:val="left"/>
      <w:pPr>
        <w:ind w:left="2109" w:hanging="360"/>
      </w:pPr>
      <w:rPr>
        <w:rFonts w:hint="default"/>
      </w:rPr>
    </w:lvl>
    <w:lvl w:ilvl="1" w:tplc="04090003">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 w15:restartNumberingAfterBreak="0">
    <w:nsid w:val="00C77E3A"/>
    <w:multiLevelType w:val="hybridMultilevel"/>
    <w:tmpl w:val="B6B265C2"/>
    <w:lvl w:ilvl="0" w:tplc="D25A477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1322D"/>
    <w:multiLevelType w:val="hybridMultilevel"/>
    <w:tmpl w:val="6602EC22"/>
    <w:lvl w:ilvl="0" w:tplc="4A0C16DA">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14BD8"/>
    <w:multiLevelType w:val="multilevel"/>
    <w:tmpl w:val="1E46C186"/>
    <w:lvl w:ilvl="0">
      <w:start w:val="1"/>
      <w:numFmt w:val="decimal"/>
      <w:pStyle w:val="Step"/>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924522"/>
    <w:multiLevelType w:val="hybridMultilevel"/>
    <w:tmpl w:val="E862BFD2"/>
    <w:lvl w:ilvl="0" w:tplc="04090001">
      <w:start w:val="1"/>
      <w:numFmt w:val="bullet"/>
      <w:lvlText w:val=""/>
      <w:lvlJc w:val="left"/>
      <w:pPr>
        <w:ind w:left="1749" w:hanging="360"/>
      </w:pPr>
      <w:rPr>
        <w:rFonts w:ascii="Symbol" w:hAnsi="Symbol" w:hint="default"/>
      </w:rPr>
    </w:lvl>
    <w:lvl w:ilvl="1" w:tplc="04090003" w:tentative="1">
      <w:start w:val="1"/>
      <w:numFmt w:val="bullet"/>
      <w:lvlText w:val="o"/>
      <w:lvlJc w:val="left"/>
      <w:pPr>
        <w:ind w:left="2469" w:hanging="360"/>
      </w:pPr>
      <w:rPr>
        <w:rFonts w:ascii="Courier New" w:hAnsi="Courier New" w:cs="Courier New" w:hint="default"/>
      </w:rPr>
    </w:lvl>
    <w:lvl w:ilvl="2" w:tplc="04090005" w:tentative="1">
      <w:start w:val="1"/>
      <w:numFmt w:val="bullet"/>
      <w:lvlText w:val=""/>
      <w:lvlJc w:val="left"/>
      <w:pPr>
        <w:ind w:left="3189" w:hanging="360"/>
      </w:pPr>
      <w:rPr>
        <w:rFonts w:ascii="Wingdings" w:hAnsi="Wingdings" w:hint="default"/>
      </w:rPr>
    </w:lvl>
    <w:lvl w:ilvl="3" w:tplc="04090001" w:tentative="1">
      <w:start w:val="1"/>
      <w:numFmt w:val="bullet"/>
      <w:lvlText w:val=""/>
      <w:lvlJc w:val="left"/>
      <w:pPr>
        <w:ind w:left="3909" w:hanging="360"/>
      </w:pPr>
      <w:rPr>
        <w:rFonts w:ascii="Symbol" w:hAnsi="Symbol" w:hint="default"/>
      </w:rPr>
    </w:lvl>
    <w:lvl w:ilvl="4" w:tplc="04090003" w:tentative="1">
      <w:start w:val="1"/>
      <w:numFmt w:val="bullet"/>
      <w:lvlText w:val="o"/>
      <w:lvlJc w:val="left"/>
      <w:pPr>
        <w:ind w:left="4629" w:hanging="360"/>
      </w:pPr>
      <w:rPr>
        <w:rFonts w:ascii="Courier New" w:hAnsi="Courier New" w:cs="Courier New" w:hint="default"/>
      </w:rPr>
    </w:lvl>
    <w:lvl w:ilvl="5" w:tplc="04090005" w:tentative="1">
      <w:start w:val="1"/>
      <w:numFmt w:val="bullet"/>
      <w:lvlText w:val=""/>
      <w:lvlJc w:val="left"/>
      <w:pPr>
        <w:ind w:left="5349" w:hanging="360"/>
      </w:pPr>
      <w:rPr>
        <w:rFonts w:ascii="Wingdings" w:hAnsi="Wingdings" w:hint="default"/>
      </w:rPr>
    </w:lvl>
    <w:lvl w:ilvl="6" w:tplc="04090001" w:tentative="1">
      <w:start w:val="1"/>
      <w:numFmt w:val="bullet"/>
      <w:lvlText w:val=""/>
      <w:lvlJc w:val="left"/>
      <w:pPr>
        <w:ind w:left="6069" w:hanging="360"/>
      </w:pPr>
      <w:rPr>
        <w:rFonts w:ascii="Symbol" w:hAnsi="Symbol" w:hint="default"/>
      </w:rPr>
    </w:lvl>
    <w:lvl w:ilvl="7" w:tplc="04090003" w:tentative="1">
      <w:start w:val="1"/>
      <w:numFmt w:val="bullet"/>
      <w:lvlText w:val="o"/>
      <w:lvlJc w:val="left"/>
      <w:pPr>
        <w:ind w:left="6789" w:hanging="360"/>
      </w:pPr>
      <w:rPr>
        <w:rFonts w:ascii="Courier New" w:hAnsi="Courier New" w:cs="Courier New" w:hint="default"/>
      </w:rPr>
    </w:lvl>
    <w:lvl w:ilvl="8" w:tplc="04090005" w:tentative="1">
      <w:start w:val="1"/>
      <w:numFmt w:val="bullet"/>
      <w:lvlText w:val=""/>
      <w:lvlJc w:val="left"/>
      <w:pPr>
        <w:ind w:left="7509" w:hanging="360"/>
      </w:pPr>
      <w:rPr>
        <w:rFonts w:ascii="Wingdings" w:hAnsi="Wingdings" w:hint="default"/>
      </w:rPr>
    </w:lvl>
  </w:abstractNum>
  <w:abstractNum w:abstractNumId="6" w15:restartNumberingAfterBreak="0">
    <w:nsid w:val="02C612DE"/>
    <w:multiLevelType w:val="hybridMultilevel"/>
    <w:tmpl w:val="ECD8D394"/>
    <w:lvl w:ilvl="0" w:tplc="46B63DC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586C8E"/>
    <w:multiLevelType w:val="hybridMultilevel"/>
    <w:tmpl w:val="78DC0470"/>
    <w:lvl w:ilvl="0" w:tplc="5FA82E6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3A91E20"/>
    <w:multiLevelType w:val="multilevel"/>
    <w:tmpl w:val="D7E6318E"/>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557126F"/>
    <w:multiLevelType w:val="hybridMultilevel"/>
    <w:tmpl w:val="AAA27E7A"/>
    <w:lvl w:ilvl="0" w:tplc="B630F364">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5404D4"/>
    <w:multiLevelType w:val="hybridMultilevel"/>
    <w:tmpl w:val="DF240636"/>
    <w:lvl w:ilvl="0" w:tplc="4E5A6020">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B20D32"/>
    <w:multiLevelType w:val="hybridMultilevel"/>
    <w:tmpl w:val="DAF2066E"/>
    <w:lvl w:ilvl="0" w:tplc="0E78911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6B92734"/>
    <w:multiLevelType w:val="hybridMultilevel"/>
    <w:tmpl w:val="6CA69304"/>
    <w:lvl w:ilvl="0" w:tplc="1A929614">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F6AA1"/>
    <w:multiLevelType w:val="hybridMultilevel"/>
    <w:tmpl w:val="E12CF576"/>
    <w:lvl w:ilvl="0" w:tplc="E7C2A31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56205E"/>
    <w:multiLevelType w:val="multilevel"/>
    <w:tmpl w:val="C83C5CF4"/>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07F03941"/>
    <w:multiLevelType w:val="hybridMultilevel"/>
    <w:tmpl w:val="7EF628BA"/>
    <w:lvl w:ilvl="0" w:tplc="F238E274">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F149B0"/>
    <w:multiLevelType w:val="multilevel"/>
    <w:tmpl w:val="BE9CF06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8E5731D"/>
    <w:multiLevelType w:val="hybridMultilevel"/>
    <w:tmpl w:val="C89CC630"/>
    <w:lvl w:ilvl="0" w:tplc="04FE043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F3063C"/>
    <w:multiLevelType w:val="hybridMultilevel"/>
    <w:tmpl w:val="DABCDC04"/>
    <w:lvl w:ilvl="0" w:tplc="65D88202">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9467C48"/>
    <w:multiLevelType w:val="hybridMultilevel"/>
    <w:tmpl w:val="4AC4A0E8"/>
    <w:lvl w:ilvl="0" w:tplc="346C7872">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980240E"/>
    <w:multiLevelType w:val="hybridMultilevel"/>
    <w:tmpl w:val="D1567CDC"/>
    <w:lvl w:ilvl="0" w:tplc="04090005">
      <w:start w:val="1"/>
      <w:numFmt w:val="bullet"/>
      <w:lvlText w:val=""/>
      <w:lvlJc w:val="left"/>
      <w:pPr>
        <w:ind w:left="2835" w:hanging="360"/>
      </w:pPr>
      <w:rPr>
        <w:rFonts w:ascii="Wingdings" w:hAnsi="Wingdings" w:hint="default"/>
      </w:rPr>
    </w:lvl>
    <w:lvl w:ilvl="1" w:tplc="04090003" w:tentative="1">
      <w:start w:val="1"/>
      <w:numFmt w:val="bullet"/>
      <w:lvlText w:val="o"/>
      <w:lvlJc w:val="left"/>
      <w:pPr>
        <w:ind w:left="3555" w:hanging="360"/>
      </w:pPr>
      <w:rPr>
        <w:rFonts w:ascii="Courier New" w:hAnsi="Courier New" w:cs="Courier New" w:hint="default"/>
      </w:rPr>
    </w:lvl>
    <w:lvl w:ilvl="2" w:tplc="04090005" w:tentative="1">
      <w:start w:val="1"/>
      <w:numFmt w:val="bullet"/>
      <w:lvlText w:val=""/>
      <w:lvlJc w:val="left"/>
      <w:pPr>
        <w:ind w:left="4275" w:hanging="360"/>
      </w:pPr>
      <w:rPr>
        <w:rFonts w:ascii="Wingdings" w:hAnsi="Wingdings" w:hint="default"/>
      </w:rPr>
    </w:lvl>
    <w:lvl w:ilvl="3" w:tplc="04090001" w:tentative="1">
      <w:start w:val="1"/>
      <w:numFmt w:val="bullet"/>
      <w:lvlText w:val=""/>
      <w:lvlJc w:val="left"/>
      <w:pPr>
        <w:ind w:left="4995" w:hanging="360"/>
      </w:pPr>
      <w:rPr>
        <w:rFonts w:ascii="Symbol" w:hAnsi="Symbol" w:hint="default"/>
      </w:rPr>
    </w:lvl>
    <w:lvl w:ilvl="4" w:tplc="04090003" w:tentative="1">
      <w:start w:val="1"/>
      <w:numFmt w:val="bullet"/>
      <w:lvlText w:val="o"/>
      <w:lvlJc w:val="left"/>
      <w:pPr>
        <w:ind w:left="5715" w:hanging="360"/>
      </w:pPr>
      <w:rPr>
        <w:rFonts w:ascii="Courier New" w:hAnsi="Courier New" w:cs="Courier New" w:hint="default"/>
      </w:rPr>
    </w:lvl>
    <w:lvl w:ilvl="5" w:tplc="04090005" w:tentative="1">
      <w:start w:val="1"/>
      <w:numFmt w:val="bullet"/>
      <w:lvlText w:val=""/>
      <w:lvlJc w:val="left"/>
      <w:pPr>
        <w:ind w:left="6435" w:hanging="360"/>
      </w:pPr>
      <w:rPr>
        <w:rFonts w:ascii="Wingdings" w:hAnsi="Wingdings" w:hint="default"/>
      </w:rPr>
    </w:lvl>
    <w:lvl w:ilvl="6" w:tplc="04090001" w:tentative="1">
      <w:start w:val="1"/>
      <w:numFmt w:val="bullet"/>
      <w:lvlText w:val=""/>
      <w:lvlJc w:val="left"/>
      <w:pPr>
        <w:ind w:left="7155" w:hanging="360"/>
      </w:pPr>
      <w:rPr>
        <w:rFonts w:ascii="Symbol" w:hAnsi="Symbol" w:hint="default"/>
      </w:rPr>
    </w:lvl>
    <w:lvl w:ilvl="7" w:tplc="04090003" w:tentative="1">
      <w:start w:val="1"/>
      <w:numFmt w:val="bullet"/>
      <w:lvlText w:val="o"/>
      <w:lvlJc w:val="left"/>
      <w:pPr>
        <w:ind w:left="7875" w:hanging="360"/>
      </w:pPr>
      <w:rPr>
        <w:rFonts w:ascii="Courier New" w:hAnsi="Courier New" w:cs="Courier New" w:hint="default"/>
      </w:rPr>
    </w:lvl>
    <w:lvl w:ilvl="8" w:tplc="04090005" w:tentative="1">
      <w:start w:val="1"/>
      <w:numFmt w:val="bullet"/>
      <w:lvlText w:val=""/>
      <w:lvlJc w:val="left"/>
      <w:pPr>
        <w:ind w:left="8595" w:hanging="360"/>
      </w:pPr>
      <w:rPr>
        <w:rFonts w:ascii="Wingdings" w:hAnsi="Wingdings" w:hint="default"/>
      </w:rPr>
    </w:lvl>
  </w:abstractNum>
  <w:abstractNum w:abstractNumId="21" w15:restartNumberingAfterBreak="0">
    <w:nsid w:val="09967B72"/>
    <w:multiLevelType w:val="hybridMultilevel"/>
    <w:tmpl w:val="3574F702"/>
    <w:lvl w:ilvl="0" w:tplc="C65C6326">
      <w:start w:val="1"/>
      <w:numFmt w:val="lowerLetter"/>
      <w:lvlText w:val="%1."/>
      <w:lvlJc w:val="left"/>
      <w:pPr>
        <w:ind w:left="2109" w:hanging="360"/>
      </w:pPr>
      <w:rPr>
        <w:rFonts w:hint="default"/>
      </w:rPr>
    </w:lvl>
    <w:lvl w:ilvl="1" w:tplc="04090019" w:tentative="1">
      <w:start w:val="1"/>
      <w:numFmt w:val="lowerLetter"/>
      <w:lvlText w:val="%2."/>
      <w:lvlJc w:val="left"/>
      <w:pPr>
        <w:ind w:left="2829" w:hanging="360"/>
      </w:pPr>
    </w:lvl>
    <w:lvl w:ilvl="2" w:tplc="0409001B" w:tentative="1">
      <w:start w:val="1"/>
      <w:numFmt w:val="lowerRoman"/>
      <w:lvlText w:val="%3."/>
      <w:lvlJc w:val="right"/>
      <w:pPr>
        <w:ind w:left="3549" w:hanging="180"/>
      </w:pPr>
    </w:lvl>
    <w:lvl w:ilvl="3" w:tplc="0409000F" w:tentative="1">
      <w:start w:val="1"/>
      <w:numFmt w:val="decimal"/>
      <w:lvlText w:val="%4."/>
      <w:lvlJc w:val="left"/>
      <w:pPr>
        <w:ind w:left="4269" w:hanging="360"/>
      </w:pPr>
    </w:lvl>
    <w:lvl w:ilvl="4" w:tplc="04090019" w:tentative="1">
      <w:start w:val="1"/>
      <w:numFmt w:val="lowerLetter"/>
      <w:lvlText w:val="%5."/>
      <w:lvlJc w:val="left"/>
      <w:pPr>
        <w:ind w:left="4989" w:hanging="360"/>
      </w:pPr>
    </w:lvl>
    <w:lvl w:ilvl="5" w:tplc="0409001B" w:tentative="1">
      <w:start w:val="1"/>
      <w:numFmt w:val="lowerRoman"/>
      <w:lvlText w:val="%6."/>
      <w:lvlJc w:val="right"/>
      <w:pPr>
        <w:ind w:left="5709" w:hanging="180"/>
      </w:pPr>
    </w:lvl>
    <w:lvl w:ilvl="6" w:tplc="0409000F" w:tentative="1">
      <w:start w:val="1"/>
      <w:numFmt w:val="decimal"/>
      <w:lvlText w:val="%7."/>
      <w:lvlJc w:val="left"/>
      <w:pPr>
        <w:ind w:left="6429" w:hanging="360"/>
      </w:pPr>
    </w:lvl>
    <w:lvl w:ilvl="7" w:tplc="04090019" w:tentative="1">
      <w:start w:val="1"/>
      <w:numFmt w:val="lowerLetter"/>
      <w:lvlText w:val="%8."/>
      <w:lvlJc w:val="left"/>
      <w:pPr>
        <w:ind w:left="7149" w:hanging="360"/>
      </w:pPr>
    </w:lvl>
    <w:lvl w:ilvl="8" w:tplc="0409001B" w:tentative="1">
      <w:start w:val="1"/>
      <w:numFmt w:val="lowerRoman"/>
      <w:lvlText w:val="%9."/>
      <w:lvlJc w:val="right"/>
      <w:pPr>
        <w:ind w:left="7869" w:hanging="180"/>
      </w:pPr>
    </w:lvl>
  </w:abstractNum>
  <w:abstractNum w:abstractNumId="22" w15:restartNumberingAfterBreak="0">
    <w:nsid w:val="09B80A3B"/>
    <w:multiLevelType w:val="hybridMultilevel"/>
    <w:tmpl w:val="3B6E3450"/>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3" w15:restartNumberingAfterBreak="0">
    <w:nsid w:val="09C91D03"/>
    <w:multiLevelType w:val="hybridMultilevel"/>
    <w:tmpl w:val="E164406E"/>
    <w:lvl w:ilvl="0" w:tplc="A394E06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0A4E059F"/>
    <w:multiLevelType w:val="hybridMultilevel"/>
    <w:tmpl w:val="B3ECE680"/>
    <w:lvl w:ilvl="0" w:tplc="D16A670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AF1051"/>
    <w:multiLevelType w:val="hybridMultilevel"/>
    <w:tmpl w:val="34167710"/>
    <w:lvl w:ilvl="0" w:tplc="5D76E84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BD80553"/>
    <w:multiLevelType w:val="hybridMultilevel"/>
    <w:tmpl w:val="1D408166"/>
    <w:lvl w:ilvl="0" w:tplc="A394E0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C2F0D3A"/>
    <w:multiLevelType w:val="hybridMultilevel"/>
    <w:tmpl w:val="5E928E9E"/>
    <w:lvl w:ilvl="0" w:tplc="41BC1A7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D051DEB"/>
    <w:multiLevelType w:val="hybridMultilevel"/>
    <w:tmpl w:val="DE1C7742"/>
    <w:lvl w:ilvl="0" w:tplc="4C12A4D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E8D616C"/>
    <w:multiLevelType w:val="hybridMultilevel"/>
    <w:tmpl w:val="8B082D4C"/>
    <w:lvl w:ilvl="0" w:tplc="D988E2B6">
      <w:start w:val="6"/>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F2E073C"/>
    <w:multiLevelType w:val="hybridMultilevel"/>
    <w:tmpl w:val="8ACC1CFC"/>
    <w:lvl w:ilvl="0" w:tplc="30800A3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F78343C"/>
    <w:multiLevelType w:val="hybridMultilevel"/>
    <w:tmpl w:val="43BCD9A4"/>
    <w:lvl w:ilvl="0" w:tplc="9272C00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F8A60A8"/>
    <w:multiLevelType w:val="hybridMultilevel"/>
    <w:tmpl w:val="9FA2AFB6"/>
    <w:lvl w:ilvl="0" w:tplc="A0B85730">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F9622D6"/>
    <w:multiLevelType w:val="hybridMultilevel"/>
    <w:tmpl w:val="3F620778"/>
    <w:lvl w:ilvl="0" w:tplc="69984562">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0FEB5F0D"/>
    <w:multiLevelType w:val="hybridMultilevel"/>
    <w:tmpl w:val="8D38FE6E"/>
    <w:lvl w:ilvl="0" w:tplc="0409000F">
      <w:start w:val="1"/>
      <w:numFmt w:val="decimal"/>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35" w15:restartNumberingAfterBreak="0">
    <w:nsid w:val="1060563B"/>
    <w:multiLevelType w:val="hybridMultilevel"/>
    <w:tmpl w:val="C07CFEBC"/>
    <w:lvl w:ilvl="0" w:tplc="A394E06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10803F6D"/>
    <w:multiLevelType w:val="hybridMultilevel"/>
    <w:tmpl w:val="F7BED7A2"/>
    <w:lvl w:ilvl="0" w:tplc="B55C272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0814A98"/>
    <w:multiLevelType w:val="hybridMultilevel"/>
    <w:tmpl w:val="7858482E"/>
    <w:lvl w:ilvl="0" w:tplc="A5B830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10815607"/>
    <w:multiLevelType w:val="multilevel"/>
    <w:tmpl w:val="3768E8EE"/>
    <w:lvl w:ilvl="0">
      <w:start w:val="1"/>
      <w:numFmt w:val="upperRoman"/>
      <w:lvlText w:val="%1."/>
      <w:lvlJc w:val="right"/>
      <w:pPr>
        <w:tabs>
          <w:tab w:val="num" w:pos="720"/>
        </w:tabs>
        <w:ind w:left="720" w:hanging="720"/>
      </w:p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10EA153B"/>
    <w:multiLevelType w:val="hybridMultilevel"/>
    <w:tmpl w:val="5A4CA37E"/>
    <w:lvl w:ilvl="0" w:tplc="B1BE7DBC">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1657A71"/>
    <w:multiLevelType w:val="hybridMultilevel"/>
    <w:tmpl w:val="27381916"/>
    <w:lvl w:ilvl="0" w:tplc="698CA3F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18D6EF8"/>
    <w:multiLevelType w:val="hybridMultilevel"/>
    <w:tmpl w:val="FB929B8E"/>
    <w:lvl w:ilvl="0" w:tplc="4D44873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1C31D9A"/>
    <w:multiLevelType w:val="hybridMultilevel"/>
    <w:tmpl w:val="88A0C7A4"/>
    <w:lvl w:ilvl="0" w:tplc="4EC07F7C">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266002D"/>
    <w:multiLevelType w:val="hybridMultilevel"/>
    <w:tmpl w:val="E4843E9C"/>
    <w:lvl w:ilvl="0" w:tplc="A08A7EB4">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3B539E0"/>
    <w:multiLevelType w:val="hybridMultilevel"/>
    <w:tmpl w:val="F6A829CC"/>
    <w:lvl w:ilvl="0" w:tplc="C6380FFA">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43E418B"/>
    <w:multiLevelType w:val="multilevel"/>
    <w:tmpl w:val="5FB6511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1482781B"/>
    <w:multiLevelType w:val="hybridMultilevel"/>
    <w:tmpl w:val="F6329E74"/>
    <w:lvl w:ilvl="0" w:tplc="EDC09E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148D2C78"/>
    <w:multiLevelType w:val="hybridMultilevel"/>
    <w:tmpl w:val="14705BBC"/>
    <w:lvl w:ilvl="0" w:tplc="0409000F">
      <w:start w:val="1"/>
      <w:numFmt w:val="decimal"/>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48" w15:restartNumberingAfterBreak="0">
    <w:nsid w:val="14BE79C1"/>
    <w:multiLevelType w:val="hybridMultilevel"/>
    <w:tmpl w:val="68FAB212"/>
    <w:lvl w:ilvl="0" w:tplc="0750D72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5F46E09"/>
    <w:multiLevelType w:val="hybridMultilevel"/>
    <w:tmpl w:val="47C00DFE"/>
    <w:lvl w:ilvl="0" w:tplc="FD82EF5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67827F5"/>
    <w:multiLevelType w:val="singleLevel"/>
    <w:tmpl w:val="5706F48C"/>
    <w:lvl w:ilvl="0">
      <w:start w:val="1"/>
      <w:numFmt w:val="bullet"/>
      <w:pStyle w:val="bullet2line"/>
      <w:lvlText w:val=""/>
      <w:lvlJc w:val="left"/>
      <w:pPr>
        <w:tabs>
          <w:tab w:val="num" w:pos="720"/>
        </w:tabs>
        <w:ind w:left="720" w:hanging="360"/>
      </w:pPr>
      <w:rPr>
        <w:rFonts w:ascii="Symbol" w:hAnsi="Symbol" w:hint="default"/>
      </w:rPr>
    </w:lvl>
  </w:abstractNum>
  <w:abstractNum w:abstractNumId="51" w15:restartNumberingAfterBreak="0">
    <w:nsid w:val="18CA2C3D"/>
    <w:multiLevelType w:val="hybridMultilevel"/>
    <w:tmpl w:val="B98E207E"/>
    <w:lvl w:ilvl="0" w:tplc="F050AEA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9227471"/>
    <w:multiLevelType w:val="hybridMultilevel"/>
    <w:tmpl w:val="D6FE890A"/>
    <w:lvl w:ilvl="0" w:tplc="1778BDC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9976FEA"/>
    <w:multiLevelType w:val="hybridMultilevel"/>
    <w:tmpl w:val="44783880"/>
    <w:lvl w:ilvl="0" w:tplc="23467704">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A0277F2"/>
    <w:multiLevelType w:val="hybridMultilevel"/>
    <w:tmpl w:val="C0ECA1D6"/>
    <w:lvl w:ilvl="0" w:tplc="447236CA">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B234E66"/>
    <w:multiLevelType w:val="hybridMultilevel"/>
    <w:tmpl w:val="C0C82A52"/>
    <w:lvl w:ilvl="0" w:tplc="D5EC4B7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Heading8"/>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BCD376D"/>
    <w:multiLevelType w:val="hybridMultilevel"/>
    <w:tmpl w:val="2C008AD0"/>
    <w:lvl w:ilvl="0" w:tplc="D4F40E8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CF63201"/>
    <w:multiLevelType w:val="hybridMultilevel"/>
    <w:tmpl w:val="FF400550"/>
    <w:lvl w:ilvl="0" w:tplc="D15C3186">
      <w:start w:val="1"/>
      <w:numFmt w:val="lowerLetter"/>
      <w:lvlText w:val="%1."/>
      <w:lvlJc w:val="left"/>
      <w:pPr>
        <w:ind w:left="21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E777DEC"/>
    <w:multiLevelType w:val="hybridMultilevel"/>
    <w:tmpl w:val="4B9877F6"/>
    <w:lvl w:ilvl="0" w:tplc="76843D4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F150EC9"/>
    <w:multiLevelType w:val="multilevel"/>
    <w:tmpl w:val="BF48CAD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1F827243"/>
    <w:multiLevelType w:val="hybridMultilevel"/>
    <w:tmpl w:val="9A60C3DA"/>
    <w:lvl w:ilvl="0" w:tplc="36D610FE">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F8F5F85"/>
    <w:multiLevelType w:val="multilevel"/>
    <w:tmpl w:val="BF48CAD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1FF667C6"/>
    <w:multiLevelType w:val="hybridMultilevel"/>
    <w:tmpl w:val="AC98D39E"/>
    <w:lvl w:ilvl="0" w:tplc="04090001">
      <w:start w:val="1"/>
      <w:numFmt w:val="bullet"/>
      <w:lvlText w:val=""/>
      <w:lvlJc w:val="left"/>
      <w:pPr>
        <w:ind w:left="1749" w:hanging="360"/>
      </w:pPr>
      <w:rPr>
        <w:rFonts w:ascii="Symbol" w:hAnsi="Symbol" w:hint="default"/>
      </w:rPr>
    </w:lvl>
    <w:lvl w:ilvl="1" w:tplc="04090003" w:tentative="1">
      <w:start w:val="1"/>
      <w:numFmt w:val="bullet"/>
      <w:lvlText w:val="o"/>
      <w:lvlJc w:val="left"/>
      <w:pPr>
        <w:ind w:left="2469" w:hanging="360"/>
      </w:pPr>
      <w:rPr>
        <w:rFonts w:ascii="Courier New" w:hAnsi="Courier New" w:cs="Courier New" w:hint="default"/>
      </w:rPr>
    </w:lvl>
    <w:lvl w:ilvl="2" w:tplc="04090005" w:tentative="1">
      <w:start w:val="1"/>
      <w:numFmt w:val="bullet"/>
      <w:lvlText w:val=""/>
      <w:lvlJc w:val="left"/>
      <w:pPr>
        <w:ind w:left="3189" w:hanging="360"/>
      </w:pPr>
      <w:rPr>
        <w:rFonts w:ascii="Wingdings" w:hAnsi="Wingdings" w:hint="default"/>
      </w:rPr>
    </w:lvl>
    <w:lvl w:ilvl="3" w:tplc="04090001" w:tentative="1">
      <w:start w:val="1"/>
      <w:numFmt w:val="bullet"/>
      <w:lvlText w:val=""/>
      <w:lvlJc w:val="left"/>
      <w:pPr>
        <w:ind w:left="3909" w:hanging="360"/>
      </w:pPr>
      <w:rPr>
        <w:rFonts w:ascii="Symbol" w:hAnsi="Symbol" w:hint="default"/>
      </w:rPr>
    </w:lvl>
    <w:lvl w:ilvl="4" w:tplc="04090003" w:tentative="1">
      <w:start w:val="1"/>
      <w:numFmt w:val="bullet"/>
      <w:lvlText w:val="o"/>
      <w:lvlJc w:val="left"/>
      <w:pPr>
        <w:ind w:left="4629" w:hanging="360"/>
      </w:pPr>
      <w:rPr>
        <w:rFonts w:ascii="Courier New" w:hAnsi="Courier New" w:cs="Courier New" w:hint="default"/>
      </w:rPr>
    </w:lvl>
    <w:lvl w:ilvl="5" w:tplc="04090005" w:tentative="1">
      <w:start w:val="1"/>
      <w:numFmt w:val="bullet"/>
      <w:lvlText w:val=""/>
      <w:lvlJc w:val="left"/>
      <w:pPr>
        <w:ind w:left="5349" w:hanging="360"/>
      </w:pPr>
      <w:rPr>
        <w:rFonts w:ascii="Wingdings" w:hAnsi="Wingdings" w:hint="default"/>
      </w:rPr>
    </w:lvl>
    <w:lvl w:ilvl="6" w:tplc="04090001" w:tentative="1">
      <w:start w:val="1"/>
      <w:numFmt w:val="bullet"/>
      <w:lvlText w:val=""/>
      <w:lvlJc w:val="left"/>
      <w:pPr>
        <w:ind w:left="6069" w:hanging="360"/>
      </w:pPr>
      <w:rPr>
        <w:rFonts w:ascii="Symbol" w:hAnsi="Symbol" w:hint="default"/>
      </w:rPr>
    </w:lvl>
    <w:lvl w:ilvl="7" w:tplc="04090003" w:tentative="1">
      <w:start w:val="1"/>
      <w:numFmt w:val="bullet"/>
      <w:lvlText w:val="o"/>
      <w:lvlJc w:val="left"/>
      <w:pPr>
        <w:ind w:left="6789" w:hanging="360"/>
      </w:pPr>
      <w:rPr>
        <w:rFonts w:ascii="Courier New" w:hAnsi="Courier New" w:cs="Courier New" w:hint="default"/>
      </w:rPr>
    </w:lvl>
    <w:lvl w:ilvl="8" w:tplc="04090005" w:tentative="1">
      <w:start w:val="1"/>
      <w:numFmt w:val="bullet"/>
      <w:lvlText w:val=""/>
      <w:lvlJc w:val="left"/>
      <w:pPr>
        <w:ind w:left="7509" w:hanging="360"/>
      </w:pPr>
      <w:rPr>
        <w:rFonts w:ascii="Wingdings" w:hAnsi="Wingdings" w:hint="default"/>
      </w:rPr>
    </w:lvl>
  </w:abstractNum>
  <w:abstractNum w:abstractNumId="63" w15:restartNumberingAfterBreak="0">
    <w:nsid w:val="1FFC3862"/>
    <w:multiLevelType w:val="hybridMultilevel"/>
    <w:tmpl w:val="A1F4775E"/>
    <w:lvl w:ilvl="0" w:tplc="04090019">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0081311"/>
    <w:multiLevelType w:val="hybridMultilevel"/>
    <w:tmpl w:val="6FB05068"/>
    <w:lvl w:ilvl="0" w:tplc="04090001">
      <w:start w:val="1"/>
      <w:numFmt w:val="bullet"/>
      <w:lvlText w:val=""/>
      <w:lvlJc w:val="left"/>
      <w:pPr>
        <w:ind w:left="1755" w:hanging="360"/>
      </w:pPr>
      <w:rPr>
        <w:rFonts w:ascii="Symbol" w:hAnsi="Symbol"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65" w15:restartNumberingAfterBreak="0">
    <w:nsid w:val="20255C61"/>
    <w:multiLevelType w:val="hybridMultilevel"/>
    <w:tmpl w:val="6BE47CAC"/>
    <w:lvl w:ilvl="0" w:tplc="9C8086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202E2C78"/>
    <w:multiLevelType w:val="hybridMultilevel"/>
    <w:tmpl w:val="5CB89AD4"/>
    <w:lvl w:ilvl="0" w:tplc="BE14A3E0">
      <w:start w:val="4"/>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0FC238D"/>
    <w:multiLevelType w:val="hybridMultilevel"/>
    <w:tmpl w:val="1C6223D0"/>
    <w:lvl w:ilvl="0" w:tplc="D36EA3E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15321B5"/>
    <w:multiLevelType w:val="hybridMultilevel"/>
    <w:tmpl w:val="9348DD28"/>
    <w:lvl w:ilvl="0" w:tplc="5B66ADE8">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1BE1DA7"/>
    <w:multiLevelType w:val="hybridMultilevel"/>
    <w:tmpl w:val="6C022A3E"/>
    <w:lvl w:ilvl="0" w:tplc="03E829F0">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2140A69"/>
    <w:multiLevelType w:val="hybridMultilevel"/>
    <w:tmpl w:val="2B12ACB6"/>
    <w:lvl w:ilvl="0" w:tplc="A5B830AA">
      <w:start w:val="1"/>
      <w:numFmt w:val="decimal"/>
      <w:lvlText w:val="(%1)"/>
      <w:lvlJc w:val="left"/>
      <w:pPr>
        <w:ind w:left="2469" w:hanging="360"/>
      </w:pPr>
      <w:rPr>
        <w:rFonts w:hint="default"/>
      </w:rPr>
    </w:lvl>
    <w:lvl w:ilvl="1" w:tplc="04090019" w:tentative="1">
      <w:start w:val="1"/>
      <w:numFmt w:val="lowerLetter"/>
      <w:lvlText w:val="%2."/>
      <w:lvlJc w:val="left"/>
      <w:pPr>
        <w:ind w:left="3189" w:hanging="360"/>
      </w:pPr>
    </w:lvl>
    <w:lvl w:ilvl="2" w:tplc="0409001B" w:tentative="1">
      <w:start w:val="1"/>
      <w:numFmt w:val="lowerRoman"/>
      <w:lvlText w:val="%3."/>
      <w:lvlJc w:val="right"/>
      <w:pPr>
        <w:ind w:left="3909" w:hanging="180"/>
      </w:pPr>
    </w:lvl>
    <w:lvl w:ilvl="3" w:tplc="0409000F" w:tentative="1">
      <w:start w:val="1"/>
      <w:numFmt w:val="decimal"/>
      <w:lvlText w:val="%4."/>
      <w:lvlJc w:val="left"/>
      <w:pPr>
        <w:ind w:left="4629" w:hanging="360"/>
      </w:pPr>
    </w:lvl>
    <w:lvl w:ilvl="4" w:tplc="04090019" w:tentative="1">
      <w:start w:val="1"/>
      <w:numFmt w:val="lowerLetter"/>
      <w:lvlText w:val="%5."/>
      <w:lvlJc w:val="left"/>
      <w:pPr>
        <w:ind w:left="5349" w:hanging="360"/>
      </w:pPr>
    </w:lvl>
    <w:lvl w:ilvl="5" w:tplc="0409001B" w:tentative="1">
      <w:start w:val="1"/>
      <w:numFmt w:val="lowerRoman"/>
      <w:lvlText w:val="%6."/>
      <w:lvlJc w:val="right"/>
      <w:pPr>
        <w:ind w:left="6069" w:hanging="180"/>
      </w:pPr>
    </w:lvl>
    <w:lvl w:ilvl="6" w:tplc="0409000F" w:tentative="1">
      <w:start w:val="1"/>
      <w:numFmt w:val="decimal"/>
      <w:lvlText w:val="%7."/>
      <w:lvlJc w:val="left"/>
      <w:pPr>
        <w:ind w:left="6789" w:hanging="360"/>
      </w:pPr>
    </w:lvl>
    <w:lvl w:ilvl="7" w:tplc="04090019" w:tentative="1">
      <w:start w:val="1"/>
      <w:numFmt w:val="lowerLetter"/>
      <w:lvlText w:val="%8."/>
      <w:lvlJc w:val="left"/>
      <w:pPr>
        <w:ind w:left="7509" w:hanging="360"/>
      </w:pPr>
    </w:lvl>
    <w:lvl w:ilvl="8" w:tplc="0409001B" w:tentative="1">
      <w:start w:val="1"/>
      <w:numFmt w:val="lowerRoman"/>
      <w:lvlText w:val="%9."/>
      <w:lvlJc w:val="right"/>
      <w:pPr>
        <w:ind w:left="8229" w:hanging="180"/>
      </w:pPr>
    </w:lvl>
  </w:abstractNum>
  <w:abstractNum w:abstractNumId="71" w15:restartNumberingAfterBreak="0">
    <w:nsid w:val="22141E0A"/>
    <w:multiLevelType w:val="hybridMultilevel"/>
    <w:tmpl w:val="4606A42A"/>
    <w:lvl w:ilvl="0" w:tplc="C414B8DC">
      <w:start w:val="1"/>
      <w:numFmt w:val="lowerLetter"/>
      <w:lvlText w:val="%1."/>
      <w:lvlJc w:val="left"/>
      <w:pPr>
        <w:ind w:left="162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2" w15:restartNumberingAfterBreak="0">
    <w:nsid w:val="22293B9C"/>
    <w:multiLevelType w:val="hybridMultilevel"/>
    <w:tmpl w:val="9654A6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2612DB4"/>
    <w:multiLevelType w:val="hybridMultilevel"/>
    <w:tmpl w:val="188AB6AC"/>
    <w:lvl w:ilvl="0" w:tplc="C65C6326">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2F14182"/>
    <w:multiLevelType w:val="hybridMultilevel"/>
    <w:tmpl w:val="AB263C12"/>
    <w:lvl w:ilvl="0" w:tplc="A8E606E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31E6249"/>
    <w:multiLevelType w:val="hybridMultilevel"/>
    <w:tmpl w:val="AE26944E"/>
    <w:lvl w:ilvl="0" w:tplc="499067D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33A2196"/>
    <w:multiLevelType w:val="hybridMultilevel"/>
    <w:tmpl w:val="6F50C20A"/>
    <w:lvl w:ilvl="0" w:tplc="A394E06A">
      <w:start w:val="1"/>
      <w:numFmt w:val="decimal"/>
      <w:lvlText w:val="%1."/>
      <w:lvlJc w:val="left"/>
      <w:pPr>
        <w:ind w:left="1749" w:hanging="360"/>
      </w:pPr>
      <w:rPr>
        <w:rFonts w:hint="default"/>
        <w:b w:val="0"/>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77" w15:restartNumberingAfterBreak="0">
    <w:nsid w:val="236E6CDB"/>
    <w:multiLevelType w:val="hybridMultilevel"/>
    <w:tmpl w:val="DD024932"/>
    <w:lvl w:ilvl="0" w:tplc="57E2CEB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39C4E34"/>
    <w:multiLevelType w:val="hybridMultilevel"/>
    <w:tmpl w:val="DA3EF784"/>
    <w:lvl w:ilvl="0" w:tplc="E6E457C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3F2FB1"/>
    <w:multiLevelType w:val="hybridMultilevel"/>
    <w:tmpl w:val="C90091FA"/>
    <w:lvl w:ilvl="0" w:tplc="E96C7580">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4587ABA"/>
    <w:multiLevelType w:val="hybridMultilevel"/>
    <w:tmpl w:val="0100A9A6"/>
    <w:lvl w:ilvl="0" w:tplc="D3C81B5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48258A5"/>
    <w:multiLevelType w:val="hybridMultilevel"/>
    <w:tmpl w:val="E942334E"/>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82" w15:restartNumberingAfterBreak="0">
    <w:nsid w:val="251130FB"/>
    <w:multiLevelType w:val="multilevel"/>
    <w:tmpl w:val="4ECC3904"/>
    <w:lvl w:ilvl="0">
      <w:start w:val="12"/>
      <w:numFmt w:val="upperRoman"/>
      <w:lvlText w:val="%1."/>
      <w:lvlJc w:val="righ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0" w:firstLine="0"/>
      </w:pPr>
      <w:rPr>
        <w:rFonts w:ascii="Arial" w:eastAsia="Times New Roman" w:hAnsi="Arial" w:cs="Arial" w:hint="default"/>
      </w:rPr>
    </w:lvl>
    <w:lvl w:ilvl="3">
      <w:start w:val="1"/>
      <w:numFmt w:val="lowerLetter"/>
      <w:lvlText w:val="%4."/>
      <w:lvlJc w:val="left"/>
      <w:pPr>
        <w:tabs>
          <w:tab w:val="num" w:pos="2160"/>
        </w:tabs>
        <w:ind w:left="1728" w:hanging="648"/>
      </w:pPr>
      <w:rPr>
        <w:rFonts w:hint="default"/>
      </w:rPr>
    </w:lvl>
    <w:lvl w:ilvl="4">
      <w:start w:val="1"/>
      <w:numFmt w:val="lowerLetter"/>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2534057A"/>
    <w:multiLevelType w:val="hybridMultilevel"/>
    <w:tmpl w:val="A3F210D2"/>
    <w:lvl w:ilvl="0" w:tplc="04090017">
      <w:start w:val="1"/>
      <w:numFmt w:val="lowerLetter"/>
      <w:lvlText w:val="%1)"/>
      <w:lvlJc w:val="left"/>
      <w:pPr>
        <w:ind w:left="3015" w:hanging="360"/>
      </w:pPr>
    </w:lvl>
    <w:lvl w:ilvl="1" w:tplc="04090019" w:tentative="1">
      <w:start w:val="1"/>
      <w:numFmt w:val="lowerLetter"/>
      <w:lvlText w:val="%2."/>
      <w:lvlJc w:val="left"/>
      <w:pPr>
        <w:ind w:left="3735" w:hanging="360"/>
      </w:pPr>
    </w:lvl>
    <w:lvl w:ilvl="2" w:tplc="0409001B" w:tentative="1">
      <w:start w:val="1"/>
      <w:numFmt w:val="lowerRoman"/>
      <w:lvlText w:val="%3."/>
      <w:lvlJc w:val="right"/>
      <w:pPr>
        <w:ind w:left="4455" w:hanging="180"/>
      </w:pPr>
    </w:lvl>
    <w:lvl w:ilvl="3" w:tplc="0409000F" w:tentative="1">
      <w:start w:val="1"/>
      <w:numFmt w:val="decimal"/>
      <w:lvlText w:val="%4."/>
      <w:lvlJc w:val="left"/>
      <w:pPr>
        <w:ind w:left="5175" w:hanging="360"/>
      </w:pPr>
    </w:lvl>
    <w:lvl w:ilvl="4" w:tplc="04090019" w:tentative="1">
      <w:start w:val="1"/>
      <w:numFmt w:val="lowerLetter"/>
      <w:lvlText w:val="%5."/>
      <w:lvlJc w:val="left"/>
      <w:pPr>
        <w:ind w:left="5895" w:hanging="360"/>
      </w:pPr>
    </w:lvl>
    <w:lvl w:ilvl="5" w:tplc="0409001B" w:tentative="1">
      <w:start w:val="1"/>
      <w:numFmt w:val="lowerRoman"/>
      <w:lvlText w:val="%6."/>
      <w:lvlJc w:val="right"/>
      <w:pPr>
        <w:ind w:left="6615" w:hanging="180"/>
      </w:pPr>
    </w:lvl>
    <w:lvl w:ilvl="6" w:tplc="0409000F" w:tentative="1">
      <w:start w:val="1"/>
      <w:numFmt w:val="decimal"/>
      <w:lvlText w:val="%7."/>
      <w:lvlJc w:val="left"/>
      <w:pPr>
        <w:ind w:left="7335" w:hanging="360"/>
      </w:pPr>
    </w:lvl>
    <w:lvl w:ilvl="7" w:tplc="04090019" w:tentative="1">
      <w:start w:val="1"/>
      <w:numFmt w:val="lowerLetter"/>
      <w:lvlText w:val="%8."/>
      <w:lvlJc w:val="left"/>
      <w:pPr>
        <w:ind w:left="8055" w:hanging="360"/>
      </w:pPr>
    </w:lvl>
    <w:lvl w:ilvl="8" w:tplc="0409001B" w:tentative="1">
      <w:start w:val="1"/>
      <w:numFmt w:val="lowerRoman"/>
      <w:lvlText w:val="%9."/>
      <w:lvlJc w:val="right"/>
      <w:pPr>
        <w:ind w:left="8775" w:hanging="180"/>
      </w:pPr>
    </w:lvl>
  </w:abstractNum>
  <w:abstractNum w:abstractNumId="84" w15:restartNumberingAfterBreak="0">
    <w:nsid w:val="255C61E9"/>
    <w:multiLevelType w:val="hybridMultilevel"/>
    <w:tmpl w:val="E7FE9712"/>
    <w:lvl w:ilvl="0" w:tplc="D242B7C0">
      <w:start w:val="1"/>
      <w:numFmt w:val="decimal"/>
      <w:lvlText w:val="%1."/>
      <w:lvlJc w:val="left"/>
      <w:pPr>
        <w:ind w:left="1749" w:hanging="360"/>
      </w:pPr>
      <w:rPr>
        <w:rFonts w:hint="default"/>
        <w:b w:val="0"/>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85" w15:restartNumberingAfterBreak="0">
    <w:nsid w:val="2562537D"/>
    <w:multiLevelType w:val="hybridMultilevel"/>
    <w:tmpl w:val="70EEFEA0"/>
    <w:lvl w:ilvl="0" w:tplc="9C027B0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56D090B"/>
    <w:multiLevelType w:val="hybridMultilevel"/>
    <w:tmpl w:val="431C091C"/>
    <w:lvl w:ilvl="0" w:tplc="C5248F9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6204933"/>
    <w:multiLevelType w:val="hybridMultilevel"/>
    <w:tmpl w:val="E1AE78C6"/>
    <w:lvl w:ilvl="0" w:tplc="C7FCB79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6EC5742"/>
    <w:multiLevelType w:val="hybridMultilevel"/>
    <w:tmpl w:val="7766E650"/>
    <w:lvl w:ilvl="0" w:tplc="3DBCD5A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6FE1710"/>
    <w:multiLevelType w:val="hybridMultilevel"/>
    <w:tmpl w:val="0B94AD9A"/>
    <w:lvl w:ilvl="0" w:tplc="7A80E8F2">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71F047D"/>
    <w:multiLevelType w:val="hybridMultilevel"/>
    <w:tmpl w:val="A2D2FC40"/>
    <w:lvl w:ilvl="0" w:tplc="A824FC44">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75B114B"/>
    <w:multiLevelType w:val="hybridMultilevel"/>
    <w:tmpl w:val="568459AC"/>
    <w:lvl w:ilvl="0" w:tplc="3DDE015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761796D"/>
    <w:multiLevelType w:val="hybridMultilevel"/>
    <w:tmpl w:val="E1E46C46"/>
    <w:lvl w:ilvl="0" w:tplc="04090019">
      <w:start w:val="1"/>
      <w:numFmt w:val="lowerLetter"/>
      <w:lvlText w:val="%1."/>
      <w:lvlJc w:val="left"/>
      <w:pPr>
        <w:ind w:left="2109" w:hanging="360"/>
      </w:pPr>
      <w:rPr>
        <w:rFonts w:hint="default"/>
      </w:rPr>
    </w:lvl>
    <w:lvl w:ilvl="1" w:tplc="04090003">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93" w15:restartNumberingAfterBreak="0">
    <w:nsid w:val="277A1AF5"/>
    <w:multiLevelType w:val="hybridMultilevel"/>
    <w:tmpl w:val="D9B20424"/>
    <w:lvl w:ilvl="0" w:tplc="F6662C6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7A2294A"/>
    <w:multiLevelType w:val="hybridMultilevel"/>
    <w:tmpl w:val="53904468"/>
    <w:lvl w:ilvl="0" w:tplc="9E1E7260">
      <w:start w:val="1"/>
      <w:numFmt w:val="lowerLetter"/>
      <w:lvlText w:val="%1."/>
      <w:lvlJc w:val="left"/>
      <w:pPr>
        <w:ind w:left="1389"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81A2BC0"/>
    <w:multiLevelType w:val="hybridMultilevel"/>
    <w:tmpl w:val="3A2C3B30"/>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15:restartNumberingAfterBreak="0">
    <w:nsid w:val="288946F6"/>
    <w:multiLevelType w:val="hybridMultilevel"/>
    <w:tmpl w:val="1B282C58"/>
    <w:lvl w:ilvl="0" w:tplc="7EE224A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8DB17D0"/>
    <w:multiLevelType w:val="hybridMultilevel"/>
    <w:tmpl w:val="63B449F8"/>
    <w:lvl w:ilvl="0" w:tplc="8CAACA9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9EB44EF"/>
    <w:multiLevelType w:val="hybridMultilevel"/>
    <w:tmpl w:val="A7840406"/>
    <w:lvl w:ilvl="0" w:tplc="524A6C18">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9F71802"/>
    <w:multiLevelType w:val="hybridMultilevel"/>
    <w:tmpl w:val="536226A2"/>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00" w15:restartNumberingAfterBreak="0">
    <w:nsid w:val="2B440170"/>
    <w:multiLevelType w:val="hybridMultilevel"/>
    <w:tmpl w:val="C3AE81A4"/>
    <w:lvl w:ilvl="0" w:tplc="80DE48E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B4D6543"/>
    <w:multiLevelType w:val="hybridMultilevel"/>
    <w:tmpl w:val="1804B426"/>
    <w:lvl w:ilvl="0" w:tplc="17742C9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BFC2DB9"/>
    <w:multiLevelType w:val="hybridMultilevel"/>
    <w:tmpl w:val="B8AE6314"/>
    <w:lvl w:ilvl="0" w:tplc="DAE0416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C4C0A1A"/>
    <w:multiLevelType w:val="hybridMultilevel"/>
    <w:tmpl w:val="95A8FC16"/>
    <w:lvl w:ilvl="0" w:tplc="C09E2442">
      <w:start w:val="6"/>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C591BD8"/>
    <w:multiLevelType w:val="hybridMultilevel"/>
    <w:tmpl w:val="BCA493C6"/>
    <w:lvl w:ilvl="0" w:tplc="2A64964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C903E45"/>
    <w:multiLevelType w:val="hybridMultilevel"/>
    <w:tmpl w:val="5F5E0C48"/>
    <w:lvl w:ilvl="0" w:tplc="04090003">
      <w:start w:val="1"/>
      <w:numFmt w:val="bullet"/>
      <w:lvlText w:val="o"/>
      <w:lvlJc w:val="left"/>
      <w:pPr>
        <w:ind w:left="2109" w:hanging="360"/>
      </w:pPr>
      <w:rPr>
        <w:rFonts w:ascii="Courier New" w:hAnsi="Courier New" w:cs="Courier New"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106" w15:restartNumberingAfterBreak="0">
    <w:nsid w:val="2DFF395A"/>
    <w:multiLevelType w:val="hybridMultilevel"/>
    <w:tmpl w:val="DA8A7722"/>
    <w:lvl w:ilvl="0" w:tplc="22EAE782">
      <w:start w:val="1"/>
      <w:numFmt w:val="bullet"/>
      <w:lvlText w:val="o"/>
      <w:lvlJc w:val="left"/>
      <w:pPr>
        <w:ind w:left="2115" w:hanging="360"/>
      </w:pPr>
      <w:rPr>
        <w:rFonts w:ascii="Courier New" w:hAnsi="Courier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107" w15:restartNumberingAfterBreak="0">
    <w:nsid w:val="2E25767F"/>
    <w:multiLevelType w:val="hybridMultilevel"/>
    <w:tmpl w:val="70D06C02"/>
    <w:lvl w:ilvl="0" w:tplc="0A9422D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043419E"/>
    <w:multiLevelType w:val="hybridMultilevel"/>
    <w:tmpl w:val="0638CD00"/>
    <w:lvl w:ilvl="0" w:tplc="A296EC6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0B55DD2"/>
    <w:multiLevelType w:val="hybridMultilevel"/>
    <w:tmpl w:val="F76479AE"/>
    <w:lvl w:ilvl="0" w:tplc="5FACD178">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1222D80"/>
    <w:multiLevelType w:val="hybridMultilevel"/>
    <w:tmpl w:val="A64E6902"/>
    <w:lvl w:ilvl="0" w:tplc="9B021B22">
      <w:start w:val="5"/>
      <w:numFmt w:val="decimal"/>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317C172B"/>
    <w:multiLevelType w:val="hybridMultilevel"/>
    <w:tmpl w:val="E04AFE98"/>
    <w:lvl w:ilvl="0" w:tplc="F43C3AC0">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1A2533B"/>
    <w:multiLevelType w:val="hybridMultilevel"/>
    <w:tmpl w:val="E986808C"/>
    <w:lvl w:ilvl="0" w:tplc="7C08C6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15:restartNumberingAfterBreak="0">
    <w:nsid w:val="31D15E1E"/>
    <w:multiLevelType w:val="hybridMultilevel"/>
    <w:tmpl w:val="FDECE5DE"/>
    <w:lvl w:ilvl="0" w:tplc="8FA40EC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4" w15:restartNumberingAfterBreak="0">
    <w:nsid w:val="327B691A"/>
    <w:multiLevelType w:val="hybridMultilevel"/>
    <w:tmpl w:val="BB48654E"/>
    <w:lvl w:ilvl="0" w:tplc="424A8F70">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32DB267A"/>
    <w:multiLevelType w:val="hybridMultilevel"/>
    <w:tmpl w:val="8804737E"/>
    <w:lvl w:ilvl="0" w:tplc="74D21664">
      <w:start w:val="8"/>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3306240E"/>
    <w:multiLevelType w:val="hybridMultilevel"/>
    <w:tmpl w:val="EC422504"/>
    <w:lvl w:ilvl="0" w:tplc="7302A9BE">
      <w:start w:val="7"/>
      <w:numFmt w:val="decimal"/>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3D956CD"/>
    <w:multiLevelType w:val="hybridMultilevel"/>
    <w:tmpl w:val="8D50A0EC"/>
    <w:lvl w:ilvl="0" w:tplc="53D8FA3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3482255B"/>
    <w:multiLevelType w:val="hybridMultilevel"/>
    <w:tmpl w:val="93C0A688"/>
    <w:lvl w:ilvl="0" w:tplc="1F5A0BA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59422D1"/>
    <w:multiLevelType w:val="hybridMultilevel"/>
    <w:tmpl w:val="A8D0C102"/>
    <w:lvl w:ilvl="0" w:tplc="214CEB6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35C33D09"/>
    <w:multiLevelType w:val="hybridMultilevel"/>
    <w:tmpl w:val="6D189B86"/>
    <w:lvl w:ilvl="0" w:tplc="04090003">
      <w:start w:val="1"/>
      <w:numFmt w:val="bullet"/>
      <w:lvlText w:val="o"/>
      <w:lvlJc w:val="left"/>
      <w:pPr>
        <w:ind w:left="1389" w:hanging="360"/>
      </w:pPr>
      <w:rPr>
        <w:rFonts w:ascii="Courier New" w:hAnsi="Courier New" w:cs="Courier New" w:hint="default"/>
      </w:rPr>
    </w:lvl>
    <w:lvl w:ilvl="1" w:tplc="04090003" w:tentative="1">
      <w:start w:val="1"/>
      <w:numFmt w:val="bullet"/>
      <w:lvlText w:val="o"/>
      <w:lvlJc w:val="left"/>
      <w:pPr>
        <w:ind w:left="2109" w:hanging="360"/>
      </w:pPr>
      <w:rPr>
        <w:rFonts w:ascii="Courier New" w:hAnsi="Courier New" w:cs="Courier New" w:hint="default"/>
      </w:rPr>
    </w:lvl>
    <w:lvl w:ilvl="2" w:tplc="04090005" w:tentative="1">
      <w:start w:val="1"/>
      <w:numFmt w:val="bullet"/>
      <w:lvlText w:val=""/>
      <w:lvlJc w:val="left"/>
      <w:pPr>
        <w:ind w:left="2829" w:hanging="360"/>
      </w:pPr>
      <w:rPr>
        <w:rFonts w:ascii="Wingdings" w:hAnsi="Wingdings" w:hint="default"/>
      </w:rPr>
    </w:lvl>
    <w:lvl w:ilvl="3" w:tplc="04090001" w:tentative="1">
      <w:start w:val="1"/>
      <w:numFmt w:val="bullet"/>
      <w:lvlText w:val=""/>
      <w:lvlJc w:val="left"/>
      <w:pPr>
        <w:ind w:left="3549" w:hanging="360"/>
      </w:pPr>
      <w:rPr>
        <w:rFonts w:ascii="Symbol" w:hAnsi="Symbol" w:hint="default"/>
      </w:rPr>
    </w:lvl>
    <w:lvl w:ilvl="4" w:tplc="04090003" w:tentative="1">
      <w:start w:val="1"/>
      <w:numFmt w:val="bullet"/>
      <w:lvlText w:val="o"/>
      <w:lvlJc w:val="left"/>
      <w:pPr>
        <w:ind w:left="4269" w:hanging="360"/>
      </w:pPr>
      <w:rPr>
        <w:rFonts w:ascii="Courier New" w:hAnsi="Courier New" w:cs="Courier New" w:hint="default"/>
      </w:rPr>
    </w:lvl>
    <w:lvl w:ilvl="5" w:tplc="04090005" w:tentative="1">
      <w:start w:val="1"/>
      <w:numFmt w:val="bullet"/>
      <w:lvlText w:val=""/>
      <w:lvlJc w:val="left"/>
      <w:pPr>
        <w:ind w:left="4989" w:hanging="360"/>
      </w:pPr>
      <w:rPr>
        <w:rFonts w:ascii="Wingdings" w:hAnsi="Wingdings" w:hint="default"/>
      </w:rPr>
    </w:lvl>
    <w:lvl w:ilvl="6" w:tplc="04090001" w:tentative="1">
      <w:start w:val="1"/>
      <w:numFmt w:val="bullet"/>
      <w:lvlText w:val=""/>
      <w:lvlJc w:val="left"/>
      <w:pPr>
        <w:ind w:left="5709" w:hanging="360"/>
      </w:pPr>
      <w:rPr>
        <w:rFonts w:ascii="Symbol" w:hAnsi="Symbol" w:hint="default"/>
      </w:rPr>
    </w:lvl>
    <w:lvl w:ilvl="7" w:tplc="04090003" w:tentative="1">
      <w:start w:val="1"/>
      <w:numFmt w:val="bullet"/>
      <w:lvlText w:val="o"/>
      <w:lvlJc w:val="left"/>
      <w:pPr>
        <w:ind w:left="6429" w:hanging="360"/>
      </w:pPr>
      <w:rPr>
        <w:rFonts w:ascii="Courier New" w:hAnsi="Courier New" w:cs="Courier New" w:hint="default"/>
      </w:rPr>
    </w:lvl>
    <w:lvl w:ilvl="8" w:tplc="04090005" w:tentative="1">
      <w:start w:val="1"/>
      <w:numFmt w:val="bullet"/>
      <w:lvlText w:val=""/>
      <w:lvlJc w:val="left"/>
      <w:pPr>
        <w:ind w:left="7149" w:hanging="360"/>
      </w:pPr>
      <w:rPr>
        <w:rFonts w:ascii="Wingdings" w:hAnsi="Wingdings" w:hint="default"/>
      </w:rPr>
    </w:lvl>
  </w:abstractNum>
  <w:abstractNum w:abstractNumId="121" w15:restartNumberingAfterBreak="0">
    <w:nsid w:val="36797B05"/>
    <w:multiLevelType w:val="hybridMultilevel"/>
    <w:tmpl w:val="3B6E3450"/>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122" w15:restartNumberingAfterBreak="0">
    <w:nsid w:val="3AB33274"/>
    <w:multiLevelType w:val="hybridMultilevel"/>
    <w:tmpl w:val="AE4294C6"/>
    <w:lvl w:ilvl="0" w:tplc="A5B830AA">
      <w:start w:val="1"/>
      <w:numFmt w:val="decimal"/>
      <w:lvlText w:val="(%1)"/>
      <w:lvlJc w:val="left"/>
      <w:pPr>
        <w:ind w:left="2835" w:hanging="360"/>
      </w:pPr>
      <w:rPr>
        <w:rFonts w:hint="default"/>
      </w:rPr>
    </w:lvl>
    <w:lvl w:ilvl="1" w:tplc="04090019">
      <w:start w:val="1"/>
      <w:numFmt w:val="lowerLetter"/>
      <w:lvlText w:val="%2."/>
      <w:lvlJc w:val="left"/>
      <w:pPr>
        <w:ind w:left="3555" w:hanging="360"/>
      </w:pPr>
    </w:lvl>
    <w:lvl w:ilvl="2" w:tplc="0409001B" w:tentative="1">
      <w:start w:val="1"/>
      <w:numFmt w:val="lowerRoman"/>
      <w:lvlText w:val="%3."/>
      <w:lvlJc w:val="right"/>
      <w:pPr>
        <w:ind w:left="4275" w:hanging="180"/>
      </w:pPr>
    </w:lvl>
    <w:lvl w:ilvl="3" w:tplc="0409000F" w:tentative="1">
      <w:start w:val="1"/>
      <w:numFmt w:val="decimal"/>
      <w:lvlText w:val="%4."/>
      <w:lvlJc w:val="left"/>
      <w:pPr>
        <w:ind w:left="4995" w:hanging="360"/>
      </w:pPr>
    </w:lvl>
    <w:lvl w:ilvl="4" w:tplc="04090019" w:tentative="1">
      <w:start w:val="1"/>
      <w:numFmt w:val="lowerLetter"/>
      <w:lvlText w:val="%5."/>
      <w:lvlJc w:val="left"/>
      <w:pPr>
        <w:ind w:left="5715" w:hanging="360"/>
      </w:pPr>
    </w:lvl>
    <w:lvl w:ilvl="5" w:tplc="0409001B" w:tentative="1">
      <w:start w:val="1"/>
      <w:numFmt w:val="lowerRoman"/>
      <w:lvlText w:val="%6."/>
      <w:lvlJc w:val="right"/>
      <w:pPr>
        <w:ind w:left="6435" w:hanging="180"/>
      </w:pPr>
    </w:lvl>
    <w:lvl w:ilvl="6" w:tplc="0409000F" w:tentative="1">
      <w:start w:val="1"/>
      <w:numFmt w:val="decimal"/>
      <w:lvlText w:val="%7."/>
      <w:lvlJc w:val="left"/>
      <w:pPr>
        <w:ind w:left="7155" w:hanging="360"/>
      </w:pPr>
    </w:lvl>
    <w:lvl w:ilvl="7" w:tplc="04090019" w:tentative="1">
      <w:start w:val="1"/>
      <w:numFmt w:val="lowerLetter"/>
      <w:lvlText w:val="%8."/>
      <w:lvlJc w:val="left"/>
      <w:pPr>
        <w:ind w:left="7875" w:hanging="360"/>
      </w:pPr>
    </w:lvl>
    <w:lvl w:ilvl="8" w:tplc="0409001B" w:tentative="1">
      <w:start w:val="1"/>
      <w:numFmt w:val="lowerRoman"/>
      <w:lvlText w:val="%9."/>
      <w:lvlJc w:val="right"/>
      <w:pPr>
        <w:ind w:left="8595" w:hanging="180"/>
      </w:pPr>
    </w:lvl>
  </w:abstractNum>
  <w:abstractNum w:abstractNumId="123" w15:restartNumberingAfterBreak="0">
    <w:nsid w:val="3B74068C"/>
    <w:multiLevelType w:val="multilevel"/>
    <w:tmpl w:val="897E0BB4"/>
    <w:lvl w:ilvl="0">
      <w:start w:val="1"/>
      <w:numFmt w:val="decimal"/>
      <w:lvlText w:val="%1."/>
      <w:lvlJc w:val="left"/>
      <w:pPr>
        <w:tabs>
          <w:tab w:val="num" w:pos="720"/>
        </w:tabs>
        <w:ind w:left="720" w:hanging="720"/>
      </w:pPr>
      <w:rPr>
        <w:rFonts w:hint="default"/>
      </w:rPr>
    </w:lvl>
    <w:lvl w:ilvl="1">
      <w:start w:val="1"/>
      <w:numFmt w:val="upperLetter"/>
      <w:pStyle w:val="Heading2"/>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4" w15:restartNumberingAfterBreak="0">
    <w:nsid w:val="3BEF6E81"/>
    <w:multiLevelType w:val="hybridMultilevel"/>
    <w:tmpl w:val="21507826"/>
    <w:lvl w:ilvl="0" w:tplc="04090019">
      <w:start w:val="1"/>
      <w:numFmt w:val="lowerLetter"/>
      <w:lvlText w:val="%1."/>
      <w:lvlJc w:val="left"/>
      <w:pPr>
        <w:ind w:left="2115" w:hanging="360"/>
      </w:pPr>
    </w:lvl>
    <w:lvl w:ilvl="1" w:tplc="04090019" w:tentative="1">
      <w:start w:val="1"/>
      <w:numFmt w:val="lowerLetter"/>
      <w:lvlText w:val="%2."/>
      <w:lvlJc w:val="left"/>
      <w:pPr>
        <w:ind w:left="2835" w:hanging="360"/>
      </w:pPr>
    </w:lvl>
    <w:lvl w:ilvl="2" w:tplc="0409001B" w:tentative="1">
      <w:start w:val="1"/>
      <w:numFmt w:val="lowerRoman"/>
      <w:lvlText w:val="%3."/>
      <w:lvlJc w:val="right"/>
      <w:pPr>
        <w:ind w:left="3555" w:hanging="180"/>
      </w:pPr>
    </w:lvl>
    <w:lvl w:ilvl="3" w:tplc="0409000F" w:tentative="1">
      <w:start w:val="1"/>
      <w:numFmt w:val="decimal"/>
      <w:lvlText w:val="%4."/>
      <w:lvlJc w:val="left"/>
      <w:pPr>
        <w:ind w:left="4275" w:hanging="360"/>
      </w:pPr>
    </w:lvl>
    <w:lvl w:ilvl="4" w:tplc="04090019" w:tentative="1">
      <w:start w:val="1"/>
      <w:numFmt w:val="lowerLetter"/>
      <w:lvlText w:val="%5."/>
      <w:lvlJc w:val="left"/>
      <w:pPr>
        <w:ind w:left="4995" w:hanging="360"/>
      </w:pPr>
    </w:lvl>
    <w:lvl w:ilvl="5" w:tplc="0409001B" w:tentative="1">
      <w:start w:val="1"/>
      <w:numFmt w:val="lowerRoman"/>
      <w:lvlText w:val="%6."/>
      <w:lvlJc w:val="right"/>
      <w:pPr>
        <w:ind w:left="5715" w:hanging="180"/>
      </w:pPr>
    </w:lvl>
    <w:lvl w:ilvl="6" w:tplc="0409000F" w:tentative="1">
      <w:start w:val="1"/>
      <w:numFmt w:val="decimal"/>
      <w:lvlText w:val="%7."/>
      <w:lvlJc w:val="left"/>
      <w:pPr>
        <w:ind w:left="6435" w:hanging="360"/>
      </w:pPr>
    </w:lvl>
    <w:lvl w:ilvl="7" w:tplc="04090019" w:tentative="1">
      <w:start w:val="1"/>
      <w:numFmt w:val="lowerLetter"/>
      <w:lvlText w:val="%8."/>
      <w:lvlJc w:val="left"/>
      <w:pPr>
        <w:ind w:left="7155" w:hanging="360"/>
      </w:pPr>
    </w:lvl>
    <w:lvl w:ilvl="8" w:tplc="0409001B" w:tentative="1">
      <w:start w:val="1"/>
      <w:numFmt w:val="lowerRoman"/>
      <w:lvlText w:val="%9."/>
      <w:lvlJc w:val="right"/>
      <w:pPr>
        <w:ind w:left="7875" w:hanging="180"/>
      </w:pPr>
    </w:lvl>
  </w:abstractNum>
  <w:abstractNum w:abstractNumId="125" w15:restartNumberingAfterBreak="0">
    <w:nsid w:val="3C140DC7"/>
    <w:multiLevelType w:val="hybridMultilevel"/>
    <w:tmpl w:val="5678C700"/>
    <w:lvl w:ilvl="0" w:tplc="2E281CC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C362782"/>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C681DF0"/>
    <w:multiLevelType w:val="hybridMultilevel"/>
    <w:tmpl w:val="668C631A"/>
    <w:lvl w:ilvl="0" w:tplc="04090019">
      <w:start w:val="1"/>
      <w:numFmt w:val="lowerLetter"/>
      <w:lvlText w:val="%1."/>
      <w:lvlJc w:val="left"/>
      <w:pPr>
        <w:ind w:left="1749" w:hanging="360"/>
      </w:pPr>
    </w:lvl>
    <w:lvl w:ilvl="1" w:tplc="04090019">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28" w15:restartNumberingAfterBreak="0">
    <w:nsid w:val="3D3A23DA"/>
    <w:multiLevelType w:val="hybridMultilevel"/>
    <w:tmpl w:val="3D508E3C"/>
    <w:lvl w:ilvl="0" w:tplc="6308B13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3DA3476E"/>
    <w:multiLevelType w:val="multilevel"/>
    <w:tmpl w:val="2E1688FC"/>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0" w15:restartNumberingAfterBreak="0">
    <w:nsid w:val="3E3C5110"/>
    <w:multiLevelType w:val="hybridMultilevel"/>
    <w:tmpl w:val="A2BA573E"/>
    <w:lvl w:ilvl="0" w:tplc="22EAE70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3E712546"/>
    <w:multiLevelType w:val="hybridMultilevel"/>
    <w:tmpl w:val="708C3FEE"/>
    <w:lvl w:ilvl="0" w:tplc="CFBA91A2">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E921EEA"/>
    <w:multiLevelType w:val="hybridMultilevel"/>
    <w:tmpl w:val="3E1C2A64"/>
    <w:lvl w:ilvl="0" w:tplc="9E70B314">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3EB438A1"/>
    <w:multiLevelType w:val="multilevel"/>
    <w:tmpl w:val="546037FC"/>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4" w15:restartNumberingAfterBreak="0">
    <w:nsid w:val="3F487F32"/>
    <w:multiLevelType w:val="hybridMultilevel"/>
    <w:tmpl w:val="0ECAAFBC"/>
    <w:lvl w:ilvl="0" w:tplc="C0C606C2">
      <w:start w:val="1"/>
      <w:numFmt w:val="decimal"/>
      <w:lvlText w:val="(%1)"/>
      <w:lvlJc w:val="left"/>
      <w:pPr>
        <w:ind w:left="2115" w:hanging="360"/>
      </w:pPr>
      <w:rPr>
        <w:rFonts w:hint="default"/>
      </w:rPr>
    </w:lvl>
    <w:lvl w:ilvl="1" w:tplc="04090019" w:tentative="1">
      <w:start w:val="1"/>
      <w:numFmt w:val="lowerLetter"/>
      <w:lvlText w:val="%2."/>
      <w:lvlJc w:val="left"/>
      <w:pPr>
        <w:ind w:left="2835" w:hanging="360"/>
      </w:pPr>
    </w:lvl>
    <w:lvl w:ilvl="2" w:tplc="0409001B" w:tentative="1">
      <w:start w:val="1"/>
      <w:numFmt w:val="lowerRoman"/>
      <w:lvlText w:val="%3."/>
      <w:lvlJc w:val="right"/>
      <w:pPr>
        <w:ind w:left="3555" w:hanging="180"/>
      </w:pPr>
    </w:lvl>
    <w:lvl w:ilvl="3" w:tplc="0409000F" w:tentative="1">
      <w:start w:val="1"/>
      <w:numFmt w:val="decimal"/>
      <w:lvlText w:val="%4."/>
      <w:lvlJc w:val="left"/>
      <w:pPr>
        <w:ind w:left="4275" w:hanging="360"/>
      </w:pPr>
    </w:lvl>
    <w:lvl w:ilvl="4" w:tplc="04090019" w:tentative="1">
      <w:start w:val="1"/>
      <w:numFmt w:val="lowerLetter"/>
      <w:lvlText w:val="%5."/>
      <w:lvlJc w:val="left"/>
      <w:pPr>
        <w:ind w:left="4995" w:hanging="360"/>
      </w:pPr>
    </w:lvl>
    <w:lvl w:ilvl="5" w:tplc="0409001B" w:tentative="1">
      <w:start w:val="1"/>
      <w:numFmt w:val="lowerRoman"/>
      <w:lvlText w:val="%6."/>
      <w:lvlJc w:val="right"/>
      <w:pPr>
        <w:ind w:left="5715" w:hanging="180"/>
      </w:pPr>
    </w:lvl>
    <w:lvl w:ilvl="6" w:tplc="0409000F" w:tentative="1">
      <w:start w:val="1"/>
      <w:numFmt w:val="decimal"/>
      <w:lvlText w:val="%7."/>
      <w:lvlJc w:val="left"/>
      <w:pPr>
        <w:ind w:left="6435" w:hanging="360"/>
      </w:pPr>
    </w:lvl>
    <w:lvl w:ilvl="7" w:tplc="04090019" w:tentative="1">
      <w:start w:val="1"/>
      <w:numFmt w:val="lowerLetter"/>
      <w:lvlText w:val="%8."/>
      <w:lvlJc w:val="left"/>
      <w:pPr>
        <w:ind w:left="7155" w:hanging="360"/>
      </w:pPr>
    </w:lvl>
    <w:lvl w:ilvl="8" w:tplc="0409001B" w:tentative="1">
      <w:start w:val="1"/>
      <w:numFmt w:val="lowerRoman"/>
      <w:lvlText w:val="%9."/>
      <w:lvlJc w:val="right"/>
      <w:pPr>
        <w:ind w:left="7875" w:hanging="180"/>
      </w:pPr>
    </w:lvl>
  </w:abstractNum>
  <w:abstractNum w:abstractNumId="135" w15:restartNumberingAfterBreak="0">
    <w:nsid w:val="3F892EB6"/>
    <w:multiLevelType w:val="multilevel"/>
    <w:tmpl w:val="E28EF21E"/>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6" w15:restartNumberingAfterBreak="0">
    <w:nsid w:val="3FAB4940"/>
    <w:multiLevelType w:val="hybridMultilevel"/>
    <w:tmpl w:val="C07CFEBC"/>
    <w:lvl w:ilvl="0" w:tplc="A394E06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15:restartNumberingAfterBreak="0">
    <w:nsid w:val="3FBD7135"/>
    <w:multiLevelType w:val="hybridMultilevel"/>
    <w:tmpl w:val="87D0B106"/>
    <w:lvl w:ilvl="0" w:tplc="F4C0F7FE">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403A2A77"/>
    <w:multiLevelType w:val="hybridMultilevel"/>
    <w:tmpl w:val="8610A62A"/>
    <w:lvl w:ilvl="0" w:tplc="CC161A2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40554C9E"/>
    <w:multiLevelType w:val="multilevel"/>
    <w:tmpl w:val="37E4AC50"/>
    <w:lvl w:ilvl="0">
      <w:start w:val="1"/>
      <w:numFmt w:val="decimal"/>
      <w:pStyle w:val="Level1text"/>
      <w:lvlText w:val="%1."/>
      <w:lvlJc w:val="left"/>
      <w:pPr>
        <w:tabs>
          <w:tab w:val="num" w:pos="475"/>
        </w:tabs>
        <w:ind w:left="475" w:hanging="475"/>
      </w:pPr>
    </w:lvl>
    <w:lvl w:ilvl="1">
      <w:start w:val="1"/>
      <w:numFmt w:val="upperLetter"/>
      <w:lvlText w:val="%2."/>
      <w:lvlJc w:val="left"/>
      <w:pPr>
        <w:tabs>
          <w:tab w:val="num" w:pos="950"/>
        </w:tabs>
        <w:ind w:left="950" w:hanging="475"/>
      </w:pPr>
    </w:lvl>
    <w:lvl w:ilvl="2">
      <w:start w:val="1"/>
      <w:numFmt w:val="decimal"/>
      <w:lvlText w:val="(%3)"/>
      <w:lvlJc w:val="left"/>
      <w:pPr>
        <w:tabs>
          <w:tab w:val="num" w:pos="1440"/>
        </w:tabs>
        <w:ind w:left="1440" w:hanging="490"/>
      </w:pPr>
    </w:lvl>
    <w:lvl w:ilvl="3">
      <w:start w:val="1"/>
      <w:numFmt w:val="lowerLetter"/>
      <w:lvlText w:val="%4."/>
      <w:lvlJc w:val="left"/>
      <w:pPr>
        <w:tabs>
          <w:tab w:val="num" w:pos="1915"/>
        </w:tabs>
        <w:ind w:left="1915" w:hanging="475"/>
      </w:pPr>
    </w:lvl>
    <w:lvl w:ilvl="4">
      <w:start w:val="1"/>
      <w:numFmt w:val="lowerRoman"/>
      <w:lvlText w:val="(%5)"/>
      <w:lvlJc w:val="left"/>
      <w:pPr>
        <w:tabs>
          <w:tab w:val="num" w:pos="2635"/>
        </w:tabs>
        <w:ind w:left="2390" w:hanging="475"/>
      </w:pPr>
    </w:lvl>
    <w:lvl w:ilvl="5">
      <w:start w:val="1"/>
      <w:numFmt w:val="lowerLetter"/>
      <w:lvlText w:val="(%6)"/>
      <w:lvlJc w:val="left"/>
      <w:pPr>
        <w:tabs>
          <w:tab w:val="num" w:pos="2880"/>
        </w:tabs>
        <w:ind w:left="2880" w:hanging="49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0" w15:restartNumberingAfterBreak="0">
    <w:nsid w:val="40AD7E1A"/>
    <w:multiLevelType w:val="hybridMultilevel"/>
    <w:tmpl w:val="F3246AA6"/>
    <w:lvl w:ilvl="0" w:tplc="3F9A5E70">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41690E96"/>
    <w:multiLevelType w:val="hybridMultilevel"/>
    <w:tmpl w:val="34BA33DC"/>
    <w:lvl w:ilvl="0" w:tplc="04090019">
      <w:start w:val="1"/>
      <w:numFmt w:val="lowerLetter"/>
      <w:lvlText w:val="%1."/>
      <w:lvlJc w:val="left"/>
      <w:pPr>
        <w:ind w:left="1389" w:hanging="360"/>
      </w:pPr>
    </w:lvl>
    <w:lvl w:ilvl="1" w:tplc="04090019" w:tentative="1">
      <w:start w:val="1"/>
      <w:numFmt w:val="lowerLetter"/>
      <w:lvlText w:val="%2."/>
      <w:lvlJc w:val="left"/>
      <w:pPr>
        <w:ind w:left="2109" w:hanging="360"/>
      </w:pPr>
    </w:lvl>
    <w:lvl w:ilvl="2" w:tplc="0409001B" w:tentative="1">
      <w:start w:val="1"/>
      <w:numFmt w:val="lowerRoman"/>
      <w:lvlText w:val="%3."/>
      <w:lvlJc w:val="right"/>
      <w:pPr>
        <w:ind w:left="2829" w:hanging="180"/>
      </w:pPr>
    </w:lvl>
    <w:lvl w:ilvl="3" w:tplc="0409000F" w:tentative="1">
      <w:start w:val="1"/>
      <w:numFmt w:val="decimal"/>
      <w:lvlText w:val="%4."/>
      <w:lvlJc w:val="left"/>
      <w:pPr>
        <w:ind w:left="3549" w:hanging="360"/>
      </w:pPr>
    </w:lvl>
    <w:lvl w:ilvl="4" w:tplc="04090019" w:tentative="1">
      <w:start w:val="1"/>
      <w:numFmt w:val="lowerLetter"/>
      <w:lvlText w:val="%5."/>
      <w:lvlJc w:val="left"/>
      <w:pPr>
        <w:ind w:left="4269" w:hanging="360"/>
      </w:pPr>
    </w:lvl>
    <w:lvl w:ilvl="5" w:tplc="0409001B" w:tentative="1">
      <w:start w:val="1"/>
      <w:numFmt w:val="lowerRoman"/>
      <w:lvlText w:val="%6."/>
      <w:lvlJc w:val="right"/>
      <w:pPr>
        <w:ind w:left="4989" w:hanging="180"/>
      </w:pPr>
    </w:lvl>
    <w:lvl w:ilvl="6" w:tplc="0409000F" w:tentative="1">
      <w:start w:val="1"/>
      <w:numFmt w:val="decimal"/>
      <w:lvlText w:val="%7."/>
      <w:lvlJc w:val="left"/>
      <w:pPr>
        <w:ind w:left="5709" w:hanging="360"/>
      </w:pPr>
    </w:lvl>
    <w:lvl w:ilvl="7" w:tplc="04090019" w:tentative="1">
      <w:start w:val="1"/>
      <w:numFmt w:val="lowerLetter"/>
      <w:lvlText w:val="%8."/>
      <w:lvlJc w:val="left"/>
      <w:pPr>
        <w:ind w:left="6429" w:hanging="360"/>
      </w:pPr>
    </w:lvl>
    <w:lvl w:ilvl="8" w:tplc="0409001B" w:tentative="1">
      <w:start w:val="1"/>
      <w:numFmt w:val="lowerRoman"/>
      <w:lvlText w:val="%9."/>
      <w:lvlJc w:val="right"/>
      <w:pPr>
        <w:ind w:left="7149" w:hanging="180"/>
      </w:pPr>
    </w:lvl>
  </w:abstractNum>
  <w:abstractNum w:abstractNumId="142" w15:restartNumberingAfterBreak="0">
    <w:nsid w:val="420C7894"/>
    <w:multiLevelType w:val="hybridMultilevel"/>
    <w:tmpl w:val="3E54A382"/>
    <w:lvl w:ilvl="0" w:tplc="DB981540">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421C76C5"/>
    <w:multiLevelType w:val="hybridMultilevel"/>
    <w:tmpl w:val="646627B4"/>
    <w:lvl w:ilvl="0" w:tplc="F9A037D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22C4F9C"/>
    <w:multiLevelType w:val="hybridMultilevel"/>
    <w:tmpl w:val="B636AB80"/>
    <w:lvl w:ilvl="0" w:tplc="727EE4FE">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256216E"/>
    <w:multiLevelType w:val="hybridMultilevel"/>
    <w:tmpl w:val="82BAAEDA"/>
    <w:lvl w:ilvl="0" w:tplc="E8743FD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431E0FC4"/>
    <w:multiLevelType w:val="hybridMultilevel"/>
    <w:tmpl w:val="FBF800F8"/>
    <w:lvl w:ilvl="0" w:tplc="B0CE67A4">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436423DF"/>
    <w:multiLevelType w:val="hybridMultilevel"/>
    <w:tmpl w:val="D844459E"/>
    <w:lvl w:ilvl="0" w:tplc="9ACE60A2">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3A43D6C"/>
    <w:multiLevelType w:val="hybridMultilevel"/>
    <w:tmpl w:val="33746B5C"/>
    <w:lvl w:ilvl="0" w:tplc="AAD06F6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4011838"/>
    <w:multiLevelType w:val="hybridMultilevel"/>
    <w:tmpl w:val="9ADA43EE"/>
    <w:lvl w:ilvl="0" w:tplc="65E2036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459C47C8"/>
    <w:multiLevelType w:val="hybridMultilevel"/>
    <w:tmpl w:val="0AF49C2A"/>
    <w:lvl w:ilvl="0" w:tplc="E304BE8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5FD4934"/>
    <w:multiLevelType w:val="hybridMultilevel"/>
    <w:tmpl w:val="1EB6A4CC"/>
    <w:lvl w:ilvl="0" w:tplc="95E851D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46166D36"/>
    <w:multiLevelType w:val="hybridMultilevel"/>
    <w:tmpl w:val="04B4D6DA"/>
    <w:lvl w:ilvl="0" w:tplc="67360EF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46A13F95"/>
    <w:multiLevelType w:val="hybridMultilevel"/>
    <w:tmpl w:val="E54A0322"/>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54" w15:restartNumberingAfterBreak="0">
    <w:nsid w:val="46C24833"/>
    <w:multiLevelType w:val="hybridMultilevel"/>
    <w:tmpl w:val="FD403098"/>
    <w:lvl w:ilvl="0" w:tplc="C0C606C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5" w15:restartNumberingAfterBreak="0">
    <w:nsid w:val="46E469F7"/>
    <w:multiLevelType w:val="hybridMultilevel"/>
    <w:tmpl w:val="F6408104"/>
    <w:lvl w:ilvl="0" w:tplc="01DC991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46FB4BEC"/>
    <w:multiLevelType w:val="hybridMultilevel"/>
    <w:tmpl w:val="B3C64CD0"/>
    <w:lvl w:ilvl="0" w:tplc="EBB03DE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71947E5"/>
    <w:multiLevelType w:val="hybridMultilevel"/>
    <w:tmpl w:val="D14A9A7A"/>
    <w:lvl w:ilvl="0" w:tplc="643CE0E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487459CD"/>
    <w:multiLevelType w:val="hybridMultilevel"/>
    <w:tmpl w:val="AC1A1306"/>
    <w:lvl w:ilvl="0" w:tplc="68A26F0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48C978B8"/>
    <w:multiLevelType w:val="hybridMultilevel"/>
    <w:tmpl w:val="E8D6FEFC"/>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60" w15:restartNumberingAfterBreak="0">
    <w:nsid w:val="496B5426"/>
    <w:multiLevelType w:val="hybridMultilevel"/>
    <w:tmpl w:val="0150AADC"/>
    <w:lvl w:ilvl="0" w:tplc="1CFEBE72">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49ED52DE"/>
    <w:multiLevelType w:val="hybridMultilevel"/>
    <w:tmpl w:val="925ECC90"/>
    <w:lvl w:ilvl="0" w:tplc="D3423938">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49F44F49"/>
    <w:multiLevelType w:val="hybridMultilevel"/>
    <w:tmpl w:val="CC72B10A"/>
    <w:lvl w:ilvl="0" w:tplc="11EA8C86">
      <w:start w:val="1"/>
      <w:numFmt w:val="lowerLetter"/>
      <w:lvlText w:val="%1."/>
      <w:lvlJc w:val="left"/>
      <w:pPr>
        <w:ind w:left="21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AEB54C4"/>
    <w:multiLevelType w:val="hybridMultilevel"/>
    <w:tmpl w:val="5D8E8EAE"/>
    <w:lvl w:ilvl="0" w:tplc="006ED1B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4B361FEF"/>
    <w:multiLevelType w:val="hybridMultilevel"/>
    <w:tmpl w:val="921EF83E"/>
    <w:lvl w:ilvl="0" w:tplc="7ED0640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4B5F4761"/>
    <w:multiLevelType w:val="hybridMultilevel"/>
    <w:tmpl w:val="0BEA8F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6" w15:restartNumberingAfterBreak="0">
    <w:nsid w:val="4C2E52A0"/>
    <w:multiLevelType w:val="hybridMultilevel"/>
    <w:tmpl w:val="E1E46C46"/>
    <w:lvl w:ilvl="0" w:tplc="04090019">
      <w:start w:val="1"/>
      <w:numFmt w:val="lowerLetter"/>
      <w:lvlText w:val="%1."/>
      <w:lvlJc w:val="left"/>
      <w:pPr>
        <w:ind w:left="2109" w:hanging="360"/>
      </w:pPr>
      <w:rPr>
        <w:rFonts w:hint="default"/>
      </w:rPr>
    </w:lvl>
    <w:lvl w:ilvl="1" w:tplc="04090003">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167" w15:restartNumberingAfterBreak="0">
    <w:nsid w:val="4C603F88"/>
    <w:multiLevelType w:val="hybridMultilevel"/>
    <w:tmpl w:val="0D945184"/>
    <w:lvl w:ilvl="0" w:tplc="A924444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4C7861D2"/>
    <w:multiLevelType w:val="multilevel"/>
    <w:tmpl w:val="70E8DD2C"/>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9" w15:restartNumberingAfterBreak="0">
    <w:nsid w:val="4CB5018E"/>
    <w:multiLevelType w:val="hybridMultilevel"/>
    <w:tmpl w:val="B0A2DCEE"/>
    <w:lvl w:ilvl="0" w:tplc="4C00106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4DD76C55"/>
    <w:multiLevelType w:val="hybridMultilevel"/>
    <w:tmpl w:val="71647D96"/>
    <w:lvl w:ilvl="0" w:tplc="FD2C28B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0161C95"/>
    <w:multiLevelType w:val="hybridMultilevel"/>
    <w:tmpl w:val="651E95A2"/>
    <w:lvl w:ilvl="0" w:tplc="247617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2" w15:restartNumberingAfterBreak="0">
    <w:nsid w:val="50632188"/>
    <w:multiLevelType w:val="hybridMultilevel"/>
    <w:tmpl w:val="37088258"/>
    <w:lvl w:ilvl="0" w:tplc="C65C6326">
      <w:start w:val="1"/>
      <w:numFmt w:val="lowerLetter"/>
      <w:lvlText w:val="%1."/>
      <w:lvlJc w:val="left"/>
      <w:pPr>
        <w:ind w:left="2475" w:hanging="360"/>
      </w:pPr>
      <w:rPr>
        <w:rFonts w:hint="default"/>
      </w:rPr>
    </w:lvl>
    <w:lvl w:ilvl="1" w:tplc="04090019" w:tentative="1">
      <w:start w:val="1"/>
      <w:numFmt w:val="lowerLetter"/>
      <w:lvlText w:val="%2."/>
      <w:lvlJc w:val="left"/>
      <w:pPr>
        <w:ind w:left="3195" w:hanging="360"/>
      </w:pPr>
    </w:lvl>
    <w:lvl w:ilvl="2" w:tplc="0409001B" w:tentative="1">
      <w:start w:val="1"/>
      <w:numFmt w:val="lowerRoman"/>
      <w:lvlText w:val="%3."/>
      <w:lvlJc w:val="right"/>
      <w:pPr>
        <w:ind w:left="3915" w:hanging="180"/>
      </w:pPr>
    </w:lvl>
    <w:lvl w:ilvl="3" w:tplc="0409000F" w:tentative="1">
      <w:start w:val="1"/>
      <w:numFmt w:val="decimal"/>
      <w:lvlText w:val="%4."/>
      <w:lvlJc w:val="left"/>
      <w:pPr>
        <w:ind w:left="4635" w:hanging="360"/>
      </w:pPr>
    </w:lvl>
    <w:lvl w:ilvl="4" w:tplc="04090019" w:tentative="1">
      <w:start w:val="1"/>
      <w:numFmt w:val="lowerLetter"/>
      <w:lvlText w:val="%5."/>
      <w:lvlJc w:val="left"/>
      <w:pPr>
        <w:ind w:left="5355" w:hanging="360"/>
      </w:pPr>
    </w:lvl>
    <w:lvl w:ilvl="5" w:tplc="0409001B" w:tentative="1">
      <w:start w:val="1"/>
      <w:numFmt w:val="lowerRoman"/>
      <w:lvlText w:val="%6."/>
      <w:lvlJc w:val="right"/>
      <w:pPr>
        <w:ind w:left="6075" w:hanging="180"/>
      </w:pPr>
    </w:lvl>
    <w:lvl w:ilvl="6" w:tplc="0409000F" w:tentative="1">
      <w:start w:val="1"/>
      <w:numFmt w:val="decimal"/>
      <w:lvlText w:val="%7."/>
      <w:lvlJc w:val="left"/>
      <w:pPr>
        <w:ind w:left="6795" w:hanging="360"/>
      </w:pPr>
    </w:lvl>
    <w:lvl w:ilvl="7" w:tplc="04090019" w:tentative="1">
      <w:start w:val="1"/>
      <w:numFmt w:val="lowerLetter"/>
      <w:lvlText w:val="%8."/>
      <w:lvlJc w:val="left"/>
      <w:pPr>
        <w:ind w:left="7515" w:hanging="360"/>
      </w:pPr>
    </w:lvl>
    <w:lvl w:ilvl="8" w:tplc="0409001B" w:tentative="1">
      <w:start w:val="1"/>
      <w:numFmt w:val="lowerRoman"/>
      <w:lvlText w:val="%9."/>
      <w:lvlJc w:val="right"/>
      <w:pPr>
        <w:ind w:left="8235" w:hanging="180"/>
      </w:pPr>
    </w:lvl>
  </w:abstractNum>
  <w:abstractNum w:abstractNumId="173" w15:restartNumberingAfterBreak="0">
    <w:nsid w:val="52F965AD"/>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3F81440"/>
    <w:multiLevelType w:val="hybridMultilevel"/>
    <w:tmpl w:val="44C822D6"/>
    <w:lvl w:ilvl="0" w:tplc="116A78BE">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540F084F"/>
    <w:multiLevelType w:val="hybridMultilevel"/>
    <w:tmpl w:val="F892972C"/>
    <w:lvl w:ilvl="0" w:tplc="360E1C7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44239EB"/>
    <w:multiLevelType w:val="hybridMultilevel"/>
    <w:tmpl w:val="3FE6BC9E"/>
    <w:lvl w:ilvl="0" w:tplc="9BFE0B02">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554922B3"/>
    <w:multiLevelType w:val="hybridMultilevel"/>
    <w:tmpl w:val="AC361F3A"/>
    <w:lvl w:ilvl="0" w:tplc="CC8A4F5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55BD092B"/>
    <w:multiLevelType w:val="hybridMultilevel"/>
    <w:tmpl w:val="DD5A5504"/>
    <w:lvl w:ilvl="0" w:tplc="FDFC5B9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56B52ABA"/>
    <w:multiLevelType w:val="hybridMultilevel"/>
    <w:tmpl w:val="BB706CA4"/>
    <w:lvl w:ilvl="0" w:tplc="BE16F7A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56D74EC2"/>
    <w:multiLevelType w:val="hybridMultilevel"/>
    <w:tmpl w:val="74BCB276"/>
    <w:lvl w:ilvl="0" w:tplc="59962B98">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6DC72C6"/>
    <w:multiLevelType w:val="hybridMultilevel"/>
    <w:tmpl w:val="B0F4072C"/>
    <w:lvl w:ilvl="0" w:tplc="42785C6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57D12313"/>
    <w:multiLevelType w:val="hybridMultilevel"/>
    <w:tmpl w:val="B762C59E"/>
    <w:lvl w:ilvl="0" w:tplc="AC6ADCE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3" w15:restartNumberingAfterBreak="0">
    <w:nsid w:val="57E35C2A"/>
    <w:multiLevelType w:val="hybridMultilevel"/>
    <w:tmpl w:val="15829382"/>
    <w:lvl w:ilvl="0" w:tplc="0742AFD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582A0115"/>
    <w:multiLevelType w:val="hybridMultilevel"/>
    <w:tmpl w:val="47F60FE0"/>
    <w:lvl w:ilvl="0" w:tplc="DA50A8BC">
      <w:start w:val="1"/>
      <w:numFmt w:val="lowerLetter"/>
      <w:lvlText w:val="%1."/>
      <w:lvlJc w:val="left"/>
      <w:pPr>
        <w:ind w:left="21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589053E0"/>
    <w:multiLevelType w:val="hybridMultilevel"/>
    <w:tmpl w:val="DB18B1E4"/>
    <w:lvl w:ilvl="0" w:tplc="5C7C928C">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9462B64"/>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A153395"/>
    <w:multiLevelType w:val="hybridMultilevel"/>
    <w:tmpl w:val="2736B262"/>
    <w:lvl w:ilvl="0" w:tplc="A5B830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8" w15:restartNumberingAfterBreak="0">
    <w:nsid w:val="5A2B6223"/>
    <w:multiLevelType w:val="hybridMultilevel"/>
    <w:tmpl w:val="567C63B4"/>
    <w:lvl w:ilvl="0" w:tplc="0DE68F6C">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A2D3B4E"/>
    <w:multiLevelType w:val="hybridMultilevel"/>
    <w:tmpl w:val="3574F702"/>
    <w:lvl w:ilvl="0" w:tplc="C65C63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0" w15:restartNumberingAfterBreak="0">
    <w:nsid w:val="5AB40665"/>
    <w:multiLevelType w:val="hybridMultilevel"/>
    <w:tmpl w:val="FF0AB6EA"/>
    <w:lvl w:ilvl="0" w:tplc="0C846122">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5B201E44"/>
    <w:multiLevelType w:val="hybridMultilevel"/>
    <w:tmpl w:val="ADF4FF4E"/>
    <w:lvl w:ilvl="0" w:tplc="27F89F16">
      <w:start w:val="5"/>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5B230B62"/>
    <w:multiLevelType w:val="hybridMultilevel"/>
    <w:tmpl w:val="B68A5C5A"/>
    <w:lvl w:ilvl="0" w:tplc="64F2319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5C352A93"/>
    <w:multiLevelType w:val="hybridMultilevel"/>
    <w:tmpl w:val="0FF45134"/>
    <w:lvl w:ilvl="0" w:tplc="8B245D38">
      <w:start w:val="3"/>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5D0D7E66"/>
    <w:multiLevelType w:val="hybridMultilevel"/>
    <w:tmpl w:val="6936A636"/>
    <w:lvl w:ilvl="0" w:tplc="7FCE695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5D5429F7"/>
    <w:multiLevelType w:val="hybridMultilevel"/>
    <w:tmpl w:val="32123D2C"/>
    <w:lvl w:ilvl="0" w:tplc="1BDC26E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5D9436DB"/>
    <w:multiLevelType w:val="hybridMultilevel"/>
    <w:tmpl w:val="4BD499C2"/>
    <w:lvl w:ilvl="0" w:tplc="D242CF3C">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5E0E0BD7"/>
    <w:multiLevelType w:val="hybridMultilevel"/>
    <w:tmpl w:val="E4A8C520"/>
    <w:lvl w:ilvl="0" w:tplc="B170C14A">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5FBA2710"/>
    <w:multiLevelType w:val="hybridMultilevel"/>
    <w:tmpl w:val="830E10AC"/>
    <w:lvl w:ilvl="0" w:tplc="C1F454F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5FDB2AEB"/>
    <w:multiLevelType w:val="hybridMultilevel"/>
    <w:tmpl w:val="4878A59A"/>
    <w:lvl w:ilvl="0" w:tplc="04090005">
      <w:start w:val="1"/>
      <w:numFmt w:val="bullet"/>
      <w:lvlText w:val=""/>
      <w:lvlJc w:val="left"/>
      <w:pPr>
        <w:ind w:left="2469" w:hanging="360"/>
      </w:pPr>
      <w:rPr>
        <w:rFonts w:ascii="Wingdings" w:hAnsi="Wingdings" w:hint="default"/>
      </w:rPr>
    </w:lvl>
    <w:lvl w:ilvl="1" w:tplc="04090003" w:tentative="1">
      <w:start w:val="1"/>
      <w:numFmt w:val="bullet"/>
      <w:lvlText w:val="o"/>
      <w:lvlJc w:val="left"/>
      <w:pPr>
        <w:ind w:left="3189" w:hanging="360"/>
      </w:pPr>
      <w:rPr>
        <w:rFonts w:ascii="Courier New" w:hAnsi="Courier New" w:cs="Courier New" w:hint="default"/>
      </w:rPr>
    </w:lvl>
    <w:lvl w:ilvl="2" w:tplc="04090005" w:tentative="1">
      <w:start w:val="1"/>
      <w:numFmt w:val="bullet"/>
      <w:lvlText w:val=""/>
      <w:lvlJc w:val="left"/>
      <w:pPr>
        <w:ind w:left="3909" w:hanging="360"/>
      </w:pPr>
      <w:rPr>
        <w:rFonts w:ascii="Wingdings" w:hAnsi="Wingdings" w:hint="default"/>
      </w:rPr>
    </w:lvl>
    <w:lvl w:ilvl="3" w:tplc="04090001" w:tentative="1">
      <w:start w:val="1"/>
      <w:numFmt w:val="bullet"/>
      <w:lvlText w:val=""/>
      <w:lvlJc w:val="left"/>
      <w:pPr>
        <w:ind w:left="4629" w:hanging="360"/>
      </w:pPr>
      <w:rPr>
        <w:rFonts w:ascii="Symbol" w:hAnsi="Symbol" w:hint="default"/>
      </w:rPr>
    </w:lvl>
    <w:lvl w:ilvl="4" w:tplc="04090003" w:tentative="1">
      <w:start w:val="1"/>
      <w:numFmt w:val="bullet"/>
      <w:lvlText w:val="o"/>
      <w:lvlJc w:val="left"/>
      <w:pPr>
        <w:ind w:left="5349" w:hanging="360"/>
      </w:pPr>
      <w:rPr>
        <w:rFonts w:ascii="Courier New" w:hAnsi="Courier New" w:cs="Courier New" w:hint="default"/>
      </w:rPr>
    </w:lvl>
    <w:lvl w:ilvl="5" w:tplc="04090005" w:tentative="1">
      <w:start w:val="1"/>
      <w:numFmt w:val="bullet"/>
      <w:lvlText w:val=""/>
      <w:lvlJc w:val="left"/>
      <w:pPr>
        <w:ind w:left="6069" w:hanging="360"/>
      </w:pPr>
      <w:rPr>
        <w:rFonts w:ascii="Wingdings" w:hAnsi="Wingdings" w:hint="default"/>
      </w:rPr>
    </w:lvl>
    <w:lvl w:ilvl="6" w:tplc="04090001" w:tentative="1">
      <w:start w:val="1"/>
      <w:numFmt w:val="bullet"/>
      <w:lvlText w:val=""/>
      <w:lvlJc w:val="left"/>
      <w:pPr>
        <w:ind w:left="6789" w:hanging="360"/>
      </w:pPr>
      <w:rPr>
        <w:rFonts w:ascii="Symbol" w:hAnsi="Symbol" w:hint="default"/>
      </w:rPr>
    </w:lvl>
    <w:lvl w:ilvl="7" w:tplc="04090003" w:tentative="1">
      <w:start w:val="1"/>
      <w:numFmt w:val="bullet"/>
      <w:lvlText w:val="o"/>
      <w:lvlJc w:val="left"/>
      <w:pPr>
        <w:ind w:left="7509" w:hanging="360"/>
      </w:pPr>
      <w:rPr>
        <w:rFonts w:ascii="Courier New" w:hAnsi="Courier New" w:cs="Courier New" w:hint="default"/>
      </w:rPr>
    </w:lvl>
    <w:lvl w:ilvl="8" w:tplc="04090005" w:tentative="1">
      <w:start w:val="1"/>
      <w:numFmt w:val="bullet"/>
      <w:lvlText w:val=""/>
      <w:lvlJc w:val="left"/>
      <w:pPr>
        <w:ind w:left="8229" w:hanging="360"/>
      </w:pPr>
      <w:rPr>
        <w:rFonts w:ascii="Wingdings" w:hAnsi="Wingdings" w:hint="default"/>
      </w:rPr>
    </w:lvl>
  </w:abstractNum>
  <w:abstractNum w:abstractNumId="200" w15:restartNumberingAfterBreak="0">
    <w:nsid w:val="600D12F5"/>
    <w:multiLevelType w:val="multilevel"/>
    <w:tmpl w:val="9594C016"/>
    <w:lvl w:ilvl="0">
      <w:start w:val="1"/>
      <w:numFmt w:val="decimal"/>
      <w:pStyle w:val="Heading1"/>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1" w15:restartNumberingAfterBreak="0">
    <w:nsid w:val="604E5D42"/>
    <w:multiLevelType w:val="hybridMultilevel"/>
    <w:tmpl w:val="F37EC1CE"/>
    <w:lvl w:ilvl="0" w:tplc="A5B830A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2" w15:restartNumberingAfterBreak="0">
    <w:nsid w:val="607D65FB"/>
    <w:multiLevelType w:val="hybridMultilevel"/>
    <w:tmpl w:val="10A28EA6"/>
    <w:lvl w:ilvl="0" w:tplc="04090019">
      <w:start w:val="1"/>
      <w:numFmt w:val="lowerLetter"/>
      <w:lvlText w:val="%1."/>
      <w:lvlJc w:val="left"/>
      <w:pPr>
        <w:ind w:left="1389" w:hanging="360"/>
      </w:pPr>
    </w:lvl>
    <w:lvl w:ilvl="1" w:tplc="04090019" w:tentative="1">
      <w:start w:val="1"/>
      <w:numFmt w:val="lowerLetter"/>
      <w:lvlText w:val="%2."/>
      <w:lvlJc w:val="left"/>
      <w:pPr>
        <w:ind w:left="2109" w:hanging="360"/>
      </w:pPr>
    </w:lvl>
    <w:lvl w:ilvl="2" w:tplc="0409001B" w:tentative="1">
      <w:start w:val="1"/>
      <w:numFmt w:val="lowerRoman"/>
      <w:lvlText w:val="%3."/>
      <w:lvlJc w:val="right"/>
      <w:pPr>
        <w:ind w:left="2829" w:hanging="180"/>
      </w:pPr>
    </w:lvl>
    <w:lvl w:ilvl="3" w:tplc="0409000F" w:tentative="1">
      <w:start w:val="1"/>
      <w:numFmt w:val="decimal"/>
      <w:lvlText w:val="%4."/>
      <w:lvlJc w:val="left"/>
      <w:pPr>
        <w:ind w:left="3549" w:hanging="360"/>
      </w:pPr>
    </w:lvl>
    <w:lvl w:ilvl="4" w:tplc="04090019" w:tentative="1">
      <w:start w:val="1"/>
      <w:numFmt w:val="lowerLetter"/>
      <w:lvlText w:val="%5."/>
      <w:lvlJc w:val="left"/>
      <w:pPr>
        <w:ind w:left="4269" w:hanging="360"/>
      </w:pPr>
    </w:lvl>
    <w:lvl w:ilvl="5" w:tplc="0409001B" w:tentative="1">
      <w:start w:val="1"/>
      <w:numFmt w:val="lowerRoman"/>
      <w:lvlText w:val="%6."/>
      <w:lvlJc w:val="right"/>
      <w:pPr>
        <w:ind w:left="4989" w:hanging="180"/>
      </w:pPr>
    </w:lvl>
    <w:lvl w:ilvl="6" w:tplc="0409000F" w:tentative="1">
      <w:start w:val="1"/>
      <w:numFmt w:val="decimal"/>
      <w:lvlText w:val="%7."/>
      <w:lvlJc w:val="left"/>
      <w:pPr>
        <w:ind w:left="5709" w:hanging="360"/>
      </w:pPr>
    </w:lvl>
    <w:lvl w:ilvl="7" w:tplc="04090019" w:tentative="1">
      <w:start w:val="1"/>
      <w:numFmt w:val="lowerLetter"/>
      <w:lvlText w:val="%8."/>
      <w:lvlJc w:val="left"/>
      <w:pPr>
        <w:ind w:left="6429" w:hanging="360"/>
      </w:pPr>
    </w:lvl>
    <w:lvl w:ilvl="8" w:tplc="0409001B" w:tentative="1">
      <w:start w:val="1"/>
      <w:numFmt w:val="lowerRoman"/>
      <w:lvlText w:val="%9."/>
      <w:lvlJc w:val="right"/>
      <w:pPr>
        <w:ind w:left="7149" w:hanging="180"/>
      </w:pPr>
    </w:lvl>
  </w:abstractNum>
  <w:abstractNum w:abstractNumId="203" w15:restartNumberingAfterBreak="0">
    <w:nsid w:val="610B3F7D"/>
    <w:multiLevelType w:val="hybridMultilevel"/>
    <w:tmpl w:val="3B6E3450"/>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04" w15:restartNumberingAfterBreak="0">
    <w:nsid w:val="61A71F3A"/>
    <w:multiLevelType w:val="hybridMultilevel"/>
    <w:tmpl w:val="569E4878"/>
    <w:lvl w:ilvl="0" w:tplc="41D616BE">
      <w:start w:val="1"/>
      <w:numFmt w:val="lowerLetter"/>
      <w:lvlText w:val="%1."/>
      <w:lvlJc w:val="left"/>
      <w:pPr>
        <w:ind w:left="1389" w:hanging="360"/>
      </w:pPr>
      <w:rPr>
        <w:rFonts w:hint="default"/>
      </w:rPr>
    </w:lvl>
    <w:lvl w:ilvl="1" w:tplc="04090019" w:tentative="1">
      <w:start w:val="1"/>
      <w:numFmt w:val="lowerLetter"/>
      <w:lvlText w:val="%2."/>
      <w:lvlJc w:val="left"/>
      <w:pPr>
        <w:ind w:left="2109" w:hanging="360"/>
      </w:pPr>
    </w:lvl>
    <w:lvl w:ilvl="2" w:tplc="0409001B" w:tentative="1">
      <w:start w:val="1"/>
      <w:numFmt w:val="lowerRoman"/>
      <w:lvlText w:val="%3."/>
      <w:lvlJc w:val="right"/>
      <w:pPr>
        <w:ind w:left="2829" w:hanging="180"/>
      </w:pPr>
    </w:lvl>
    <w:lvl w:ilvl="3" w:tplc="0409000F" w:tentative="1">
      <w:start w:val="1"/>
      <w:numFmt w:val="decimal"/>
      <w:lvlText w:val="%4."/>
      <w:lvlJc w:val="left"/>
      <w:pPr>
        <w:ind w:left="3549" w:hanging="360"/>
      </w:pPr>
    </w:lvl>
    <w:lvl w:ilvl="4" w:tplc="04090019" w:tentative="1">
      <w:start w:val="1"/>
      <w:numFmt w:val="lowerLetter"/>
      <w:lvlText w:val="%5."/>
      <w:lvlJc w:val="left"/>
      <w:pPr>
        <w:ind w:left="4269" w:hanging="360"/>
      </w:pPr>
    </w:lvl>
    <w:lvl w:ilvl="5" w:tplc="0409001B" w:tentative="1">
      <w:start w:val="1"/>
      <w:numFmt w:val="lowerRoman"/>
      <w:lvlText w:val="%6."/>
      <w:lvlJc w:val="right"/>
      <w:pPr>
        <w:ind w:left="4989" w:hanging="180"/>
      </w:pPr>
    </w:lvl>
    <w:lvl w:ilvl="6" w:tplc="0409000F" w:tentative="1">
      <w:start w:val="1"/>
      <w:numFmt w:val="decimal"/>
      <w:lvlText w:val="%7."/>
      <w:lvlJc w:val="left"/>
      <w:pPr>
        <w:ind w:left="5709" w:hanging="360"/>
      </w:pPr>
    </w:lvl>
    <w:lvl w:ilvl="7" w:tplc="04090019" w:tentative="1">
      <w:start w:val="1"/>
      <w:numFmt w:val="lowerLetter"/>
      <w:lvlText w:val="%8."/>
      <w:lvlJc w:val="left"/>
      <w:pPr>
        <w:ind w:left="6429" w:hanging="360"/>
      </w:pPr>
    </w:lvl>
    <w:lvl w:ilvl="8" w:tplc="0409001B" w:tentative="1">
      <w:start w:val="1"/>
      <w:numFmt w:val="lowerRoman"/>
      <w:lvlText w:val="%9."/>
      <w:lvlJc w:val="right"/>
      <w:pPr>
        <w:ind w:left="7149" w:hanging="180"/>
      </w:pPr>
    </w:lvl>
  </w:abstractNum>
  <w:abstractNum w:abstractNumId="205" w15:restartNumberingAfterBreak="0">
    <w:nsid w:val="62BF0710"/>
    <w:multiLevelType w:val="multilevel"/>
    <w:tmpl w:val="3BBE769A"/>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6" w15:restartNumberingAfterBreak="0">
    <w:nsid w:val="63824035"/>
    <w:multiLevelType w:val="hybridMultilevel"/>
    <w:tmpl w:val="E6F60B3C"/>
    <w:lvl w:ilvl="0" w:tplc="CDA25466">
      <w:start w:val="1"/>
      <w:numFmt w:val="decimal"/>
      <w:lvlText w:val="(%1)"/>
      <w:lvlJc w:val="left"/>
      <w:pPr>
        <w:ind w:left="2469" w:hanging="360"/>
      </w:pPr>
      <w:rPr>
        <w:rFonts w:hint="default"/>
      </w:rPr>
    </w:lvl>
    <w:lvl w:ilvl="1" w:tplc="04090003" w:tentative="1">
      <w:start w:val="1"/>
      <w:numFmt w:val="bullet"/>
      <w:lvlText w:val="o"/>
      <w:lvlJc w:val="left"/>
      <w:pPr>
        <w:ind w:left="3189" w:hanging="360"/>
      </w:pPr>
      <w:rPr>
        <w:rFonts w:ascii="Courier New" w:hAnsi="Courier New" w:cs="Courier New" w:hint="default"/>
      </w:rPr>
    </w:lvl>
    <w:lvl w:ilvl="2" w:tplc="04090005" w:tentative="1">
      <w:start w:val="1"/>
      <w:numFmt w:val="bullet"/>
      <w:lvlText w:val=""/>
      <w:lvlJc w:val="left"/>
      <w:pPr>
        <w:ind w:left="3909" w:hanging="360"/>
      </w:pPr>
      <w:rPr>
        <w:rFonts w:ascii="Wingdings" w:hAnsi="Wingdings" w:hint="default"/>
      </w:rPr>
    </w:lvl>
    <w:lvl w:ilvl="3" w:tplc="04090001" w:tentative="1">
      <w:start w:val="1"/>
      <w:numFmt w:val="bullet"/>
      <w:lvlText w:val=""/>
      <w:lvlJc w:val="left"/>
      <w:pPr>
        <w:ind w:left="4629" w:hanging="360"/>
      </w:pPr>
      <w:rPr>
        <w:rFonts w:ascii="Symbol" w:hAnsi="Symbol" w:hint="default"/>
      </w:rPr>
    </w:lvl>
    <w:lvl w:ilvl="4" w:tplc="04090003" w:tentative="1">
      <w:start w:val="1"/>
      <w:numFmt w:val="bullet"/>
      <w:lvlText w:val="o"/>
      <w:lvlJc w:val="left"/>
      <w:pPr>
        <w:ind w:left="5349" w:hanging="360"/>
      </w:pPr>
      <w:rPr>
        <w:rFonts w:ascii="Courier New" w:hAnsi="Courier New" w:cs="Courier New" w:hint="default"/>
      </w:rPr>
    </w:lvl>
    <w:lvl w:ilvl="5" w:tplc="04090005" w:tentative="1">
      <w:start w:val="1"/>
      <w:numFmt w:val="bullet"/>
      <w:lvlText w:val=""/>
      <w:lvlJc w:val="left"/>
      <w:pPr>
        <w:ind w:left="6069" w:hanging="360"/>
      </w:pPr>
      <w:rPr>
        <w:rFonts w:ascii="Wingdings" w:hAnsi="Wingdings" w:hint="default"/>
      </w:rPr>
    </w:lvl>
    <w:lvl w:ilvl="6" w:tplc="04090001" w:tentative="1">
      <w:start w:val="1"/>
      <w:numFmt w:val="bullet"/>
      <w:lvlText w:val=""/>
      <w:lvlJc w:val="left"/>
      <w:pPr>
        <w:ind w:left="6789" w:hanging="360"/>
      </w:pPr>
      <w:rPr>
        <w:rFonts w:ascii="Symbol" w:hAnsi="Symbol" w:hint="default"/>
      </w:rPr>
    </w:lvl>
    <w:lvl w:ilvl="7" w:tplc="04090003" w:tentative="1">
      <w:start w:val="1"/>
      <w:numFmt w:val="bullet"/>
      <w:lvlText w:val="o"/>
      <w:lvlJc w:val="left"/>
      <w:pPr>
        <w:ind w:left="7509" w:hanging="360"/>
      </w:pPr>
      <w:rPr>
        <w:rFonts w:ascii="Courier New" w:hAnsi="Courier New" w:cs="Courier New" w:hint="default"/>
      </w:rPr>
    </w:lvl>
    <w:lvl w:ilvl="8" w:tplc="04090005" w:tentative="1">
      <w:start w:val="1"/>
      <w:numFmt w:val="bullet"/>
      <w:lvlText w:val=""/>
      <w:lvlJc w:val="left"/>
      <w:pPr>
        <w:ind w:left="8229" w:hanging="360"/>
      </w:pPr>
      <w:rPr>
        <w:rFonts w:ascii="Wingdings" w:hAnsi="Wingdings" w:hint="default"/>
      </w:rPr>
    </w:lvl>
  </w:abstractNum>
  <w:abstractNum w:abstractNumId="207" w15:restartNumberingAfterBreak="0">
    <w:nsid w:val="639D4624"/>
    <w:multiLevelType w:val="hybridMultilevel"/>
    <w:tmpl w:val="41DAC6FA"/>
    <w:lvl w:ilvl="0" w:tplc="FE42F5D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6431711B"/>
    <w:multiLevelType w:val="hybridMultilevel"/>
    <w:tmpl w:val="F4C02DB0"/>
    <w:lvl w:ilvl="0" w:tplc="8286DC0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65F944B4"/>
    <w:multiLevelType w:val="hybridMultilevel"/>
    <w:tmpl w:val="03CCE1F8"/>
    <w:lvl w:ilvl="0" w:tplc="89646B2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66D67231"/>
    <w:multiLevelType w:val="hybridMultilevel"/>
    <w:tmpl w:val="42D45222"/>
    <w:lvl w:ilvl="0" w:tplc="5C2C868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67091F5F"/>
    <w:multiLevelType w:val="multilevel"/>
    <w:tmpl w:val="6C84716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2" w15:restartNumberingAfterBreak="0">
    <w:nsid w:val="674C26C2"/>
    <w:multiLevelType w:val="hybridMultilevel"/>
    <w:tmpl w:val="3F7246CE"/>
    <w:lvl w:ilvl="0" w:tplc="E9AC21C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67E34B8E"/>
    <w:multiLevelType w:val="hybridMultilevel"/>
    <w:tmpl w:val="9B84BAD0"/>
    <w:lvl w:ilvl="0" w:tplc="341218C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681F2E1D"/>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9C44BAE"/>
    <w:multiLevelType w:val="hybridMultilevel"/>
    <w:tmpl w:val="26389B7A"/>
    <w:lvl w:ilvl="0" w:tplc="9FB2F334">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69FE0A5E"/>
    <w:multiLevelType w:val="hybridMultilevel"/>
    <w:tmpl w:val="C3E01258"/>
    <w:lvl w:ilvl="0" w:tplc="B816CAA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6AB316DB"/>
    <w:multiLevelType w:val="hybridMultilevel"/>
    <w:tmpl w:val="175A2DFE"/>
    <w:lvl w:ilvl="0" w:tplc="97B8EE4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6AB91546"/>
    <w:multiLevelType w:val="hybridMultilevel"/>
    <w:tmpl w:val="B13E3D44"/>
    <w:lvl w:ilvl="0" w:tplc="0A06C812">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6B0158A5"/>
    <w:multiLevelType w:val="hybridMultilevel"/>
    <w:tmpl w:val="FFA63F90"/>
    <w:lvl w:ilvl="0" w:tplc="E26ABD32">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6B043ED8"/>
    <w:multiLevelType w:val="hybridMultilevel"/>
    <w:tmpl w:val="3E28EC7C"/>
    <w:lvl w:ilvl="0" w:tplc="27B240E4">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6C4561C6"/>
    <w:multiLevelType w:val="hybridMultilevel"/>
    <w:tmpl w:val="AF0001EE"/>
    <w:lvl w:ilvl="0" w:tplc="CDA25466">
      <w:start w:val="1"/>
      <w:numFmt w:val="decimal"/>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2" w15:restartNumberingAfterBreak="0">
    <w:nsid w:val="6C9C6695"/>
    <w:multiLevelType w:val="hybridMultilevel"/>
    <w:tmpl w:val="7858482E"/>
    <w:lvl w:ilvl="0" w:tplc="A5B830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3" w15:restartNumberingAfterBreak="0">
    <w:nsid w:val="6CFB2510"/>
    <w:multiLevelType w:val="hybridMultilevel"/>
    <w:tmpl w:val="0EC28160"/>
    <w:lvl w:ilvl="0" w:tplc="850A559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6D202718"/>
    <w:multiLevelType w:val="hybridMultilevel"/>
    <w:tmpl w:val="00CE4B22"/>
    <w:lvl w:ilvl="0" w:tplc="743447F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6DED681C"/>
    <w:multiLevelType w:val="hybridMultilevel"/>
    <w:tmpl w:val="8FCC1FEA"/>
    <w:lvl w:ilvl="0" w:tplc="04090011">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6" w15:restartNumberingAfterBreak="0">
    <w:nsid w:val="6E0E53EC"/>
    <w:multiLevelType w:val="hybridMultilevel"/>
    <w:tmpl w:val="773A7990"/>
    <w:lvl w:ilvl="0" w:tplc="28D26DCE">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6E9F1A29"/>
    <w:multiLevelType w:val="hybridMultilevel"/>
    <w:tmpl w:val="B1D27394"/>
    <w:lvl w:ilvl="0" w:tplc="FFF88384">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70E13494"/>
    <w:multiLevelType w:val="hybridMultilevel"/>
    <w:tmpl w:val="A4A4DB72"/>
    <w:lvl w:ilvl="0" w:tplc="D242B7C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71371D49"/>
    <w:multiLevelType w:val="hybridMultilevel"/>
    <w:tmpl w:val="7A3E1C3E"/>
    <w:lvl w:ilvl="0" w:tplc="F04C512E">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717A16C9"/>
    <w:multiLevelType w:val="multilevel"/>
    <w:tmpl w:val="B36E255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1" w15:restartNumberingAfterBreak="0">
    <w:nsid w:val="732F3118"/>
    <w:multiLevelType w:val="hybridMultilevel"/>
    <w:tmpl w:val="4AB6A326"/>
    <w:lvl w:ilvl="0" w:tplc="067AF984">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736F310D"/>
    <w:multiLevelType w:val="hybridMultilevel"/>
    <w:tmpl w:val="0A32730C"/>
    <w:lvl w:ilvl="0" w:tplc="04463C9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739E3D49"/>
    <w:multiLevelType w:val="hybridMultilevel"/>
    <w:tmpl w:val="C2629B46"/>
    <w:lvl w:ilvl="0" w:tplc="21D06C0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74D90367"/>
    <w:multiLevelType w:val="hybridMultilevel"/>
    <w:tmpl w:val="7572F9E2"/>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35" w15:restartNumberingAfterBreak="0">
    <w:nsid w:val="75022BE3"/>
    <w:multiLevelType w:val="hybridMultilevel"/>
    <w:tmpl w:val="A73C3A26"/>
    <w:lvl w:ilvl="0" w:tplc="2D685BEC">
      <w:start w:val="1"/>
      <w:numFmt w:val="lowerLetter"/>
      <w:lvlText w:val="%1."/>
      <w:lvlJc w:val="left"/>
      <w:pPr>
        <w:ind w:left="247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754F3260"/>
    <w:multiLevelType w:val="hybridMultilevel"/>
    <w:tmpl w:val="86FE3B3A"/>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37" w15:restartNumberingAfterBreak="0">
    <w:nsid w:val="75BD12E7"/>
    <w:multiLevelType w:val="hybridMultilevel"/>
    <w:tmpl w:val="C7C8DC5A"/>
    <w:lvl w:ilvl="0" w:tplc="311A23E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78064A5C"/>
    <w:multiLevelType w:val="hybridMultilevel"/>
    <w:tmpl w:val="BB600C5A"/>
    <w:lvl w:ilvl="0" w:tplc="95C655EE">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7844155F"/>
    <w:multiLevelType w:val="hybridMultilevel"/>
    <w:tmpl w:val="1EA4E8F6"/>
    <w:lvl w:ilvl="0" w:tplc="600888C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78F63B16"/>
    <w:multiLevelType w:val="hybridMultilevel"/>
    <w:tmpl w:val="15B05D9C"/>
    <w:lvl w:ilvl="0" w:tplc="02D6277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79173C81"/>
    <w:multiLevelType w:val="hybridMultilevel"/>
    <w:tmpl w:val="D5EE9936"/>
    <w:lvl w:ilvl="0" w:tplc="FF54C66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7985438A"/>
    <w:multiLevelType w:val="multilevel"/>
    <w:tmpl w:val="7D489E60"/>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3" w15:restartNumberingAfterBreak="0">
    <w:nsid w:val="79AF7950"/>
    <w:multiLevelType w:val="hybridMultilevel"/>
    <w:tmpl w:val="A54E4D16"/>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44" w15:restartNumberingAfterBreak="0">
    <w:nsid w:val="7A1711B9"/>
    <w:multiLevelType w:val="hybridMultilevel"/>
    <w:tmpl w:val="47B0B83C"/>
    <w:lvl w:ilvl="0" w:tplc="89621A8C">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7AC81DBD"/>
    <w:multiLevelType w:val="hybridMultilevel"/>
    <w:tmpl w:val="6936A636"/>
    <w:lvl w:ilvl="0" w:tplc="7FCE695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7AE2133E"/>
    <w:multiLevelType w:val="hybridMultilevel"/>
    <w:tmpl w:val="BAE694D4"/>
    <w:lvl w:ilvl="0" w:tplc="81F8912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7AF31100"/>
    <w:multiLevelType w:val="hybridMultilevel"/>
    <w:tmpl w:val="C34016E2"/>
    <w:lvl w:ilvl="0" w:tplc="04090005">
      <w:start w:val="1"/>
      <w:numFmt w:val="bullet"/>
      <w:lvlText w:val=""/>
      <w:lvlJc w:val="left"/>
      <w:pPr>
        <w:ind w:left="2475" w:hanging="360"/>
      </w:pPr>
      <w:rPr>
        <w:rFonts w:ascii="Wingdings" w:hAnsi="Wingdings" w:hint="default"/>
      </w:rPr>
    </w:lvl>
    <w:lvl w:ilvl="1" w:tplc="04090003" w:tentative="1">
      <w:start w:val="1"/>
      <w:numFmt w:val="bullet"/>
      <w:lvlText w:val="o"/>
      <w:lvlJc w:val="left"/>
      <w:pPr>
        <w:ind w:left="3195" w:hanging="360"/>
      </w:pPr>
      <w:rPr>
        <w:rFonts w:ascii="Courier New" w:hAnsi="Courier New" w:cs="Courier New" w:hint="default"/>
      </w:rPr>
    </w:lvl>
    <w:lvl w:ilvl="2" w:tplc="04090005" w:tentative="1">
      <w:start w:val="1"/>
      <w:numFmt w:val="bullet"/>
      <w:lvlText w:val=""/>
      <w:lvlJc w:val="left"/>
      <w:pPr>
        <w:ind w:left="3915" w:hanging="360"/>
      </w:pPr>
      <w:rPr>
        <w:rFonts w:ascii="Wingdings" w:hAnsi="Wingdings" w:hint="default"/>
      </w:rPr>
    </w:lvl>
    <w:lvl w:ilvl="3" w:tplc="04090001" w:tentative="1">
      <w:start w:val="1"/>
      <w:numFmt w:val="bullet"/>
      <w:lvlText w:val=""/>
      <w:lvlJc w:val="left"/>
      <w:pPr>
        <w:ind w:left="4635" w:hanging="360"/>
      </w:pPr>
      <w:rPr>
        <w:rFonts w:ascii="Symbol" w:hAnsi="Symbol" w:hint="default"/>
      </w:rPr>
    </w:lvl>
    <w:lvl w:ilvl="4" w:tplc="04090003" w:tentative="1">
      <w:start w:val="1"/>
      <w:numFmt w:val="bullet"/>
      <w:lvlText w:val="o"/>
      <w:lvlJc w:val="left"/>
      <w:pPr>
        <w:ind w:left="5355" w:hanging="360"/>
      </w:pPr>
      <w:rPr>
        <w:rFonts w:ascii="Courier New" w:hAnsi="Courier New" w:cs="Courier New" w:hint="default"/>
      </w:rPr>
    </w:lvl>
    <w:lvl w:ilvl="5" w:tplc="04090005" w:tentative="1">
      <w:start w:val="1"/>
      <w:numFmt w:val="bullet"/>
      <w:lvlText w:val=""/>
      <w:lvlJc w:val="left"/>
      <w:pPr>
        <w:ind w:left="6075" w:hanging="360"/>
      </w:pPr>
      <w:rPr>
        <w:rFonts w:ascii="Wingdings" w:hAnsi="Wingdings" w:hint="default"/>
      </w:rPr>
    </w:lvl>
    <w:lvl w:ilvl="6" w:tplc="04090001" w:tentative="1">
      <w:start w:val="1"/>
      <w:numFmt w:val="bullet"/>
      <w:lvlText w:val=""/>
      <w:lvlJc w:val="left"/>
      <w:pPr>
        <w:ind w:left="6795" w:hanging="360"/>
      </w:pPr>
      <w:rPr>
        <w:rFonts w:ascii="Symbol" w:hAnsi="Symbol" w:hint="default"/>
      </w:rPr>
    </w:lvl>
    <w:lvl w:ilvl="7" w:tplc="04090003" w:tentative="1">
      <w:start w:val="1"/>
      <w:numFmt w:val="bullet"/>
      <w:lvlText w:val="o"/>
      <w:lvlJc w:val="left"/>
      <w:pPr>
        <w:ind w:left="7515" w:hanging="360"/>
      </w:pPr>
      <w:rPr>
        <w:rFonts w:ascii="Courier New" w:hAnsi="Courier New" w:cs="Courier New" w:hint="default"/>
      </w:rPr>
    </w:lvl>
    <w:lvl w:ilvl="8" w:tplc="04090005" w:tentative="1">
      <w:start w:val="1"/>
      <w:numFmt w:val="bullet"/>
      <w:lvlText w:val=""/>
      <w:lvlJc w:val="left"/>
      <w:pPr>
        <w:ind w:left="8235" w:hanging="360"/>
      </w:pPr>
      <w:rPr>
        <w:rFonts w:ascii="Wingdings" w:hAnsi="Wingdings" w:hint="default"/>
      </w:rPr>
    </w:lvl>
  </w:abstractNum>
  <w:abstractNum w:abstractNumId="248" w15:restartNumberingAfterBreak="0">
    <w:nsid w:val="7B5C49DA"/>
    <w:multiLevelType w:val="hybridMultilevel"/>
    <w:tmpl w:val="D478969E"/>
    <w:lvl w:ilvl="0" w:tplc="E4BA5AC0">
      <w:start w:val="1"/>
      <w:numFmt w:val="decimal"/>
      <w:lvlText w:val="%1."/>
      <w:lvlJc w:val="left"/>
      <w:pPr>
        <w:ind w:left="1749" w:hanging="360"/>
      </w:pPr>
      <w:rPr>
        <w:rFonts w:hint="default"/>
        <w:b w:val="0"/>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49" w15:restartNumberingAfterBreak="0">
    <w:nsid w:val="7B6820B5"/>
    <w:multiLevelType w:val="hybridMultilevel"/>
    <w:tmpl w:val="D78830B6"/>
    <w:lvl w:ilvl="0" w:tplc="50F66BC6">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7B8A2383"/>
    <w:multiLevelType w:val="hybridMultilevel"/>
    <w:tmpl w:val="43CA0F40"/>
    <w:lvl w:ilvl="0" w:tplc="3C76FDB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7B8D1C08"/>
    <w:multiLevelType w:val="hybridMultilevel"/>
    <w:tmpl w:val="4282FF78"/>
    <w:lvl w:ilvl="0" w:tplc="D73C9AF4">
      <w:start w:val="1"/>
      <w:numFmt w:val="lowerLetter"/>
      <w:lvlText w:val="%1."/>
      <w:lvlJc w:val="left"/>
      <w:pPr>
        <w:ind w:left="1749" w:hanging="360"/>
      </w:pPr>
      <w:rPr>
        <w:rFonts w:hint="default"/>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52" w15:restartNumberingAfterBreak="0">
    <w:nsid w:val="7BAB14AC"/>
    <w:multiLevelType w:val="hybridMultilevel"/>
    <w:tmpl w:val="193696EA"/>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3" w15:restartNumberingAfterBreak="0">
    <w:nsid w:val="7BC33585"/>
    <w:multiLevelType w:val="multilevel"/>
    <w:tmpl w:val="524CC73C"/>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4" w15:restartNumberingAfterBreak="0">
    <w:nsid w:val="7C291632"/>
    <w:multiLevelType w:val="hybridMultilevel"/>
    <w:tmpl w:val="4710BA88"/>
    <w:lvl w:ilvl="0" w:tplc="2542B422">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5" w15:restartNumberingAfterBreak="0">
    <w:nsid w:val="7C966900"/>
    <w:multiLevelType w:val="hybridMultilevel"/>
    <w:tmpl w:val="C9D46F2A"/>
    <w:lvl w:ilvl="0" w:tplc="DB4685DE">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7CE6654B"/>
    <w:multiLevelType w:val="hybridMultilevel"/>
    <w:tmpl w:val="61D0CC44"/>
    <w:lvl w:ilvl="0" w:tplc="360E3552">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7D544BD1"/>
    <w:multiLevelType w:val="hybridMultilevel"/>
    <w:tmpl w:val="A06CEF80"/>
    <w:lvl w:ilvl="0" w:tplc="A394E0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7F053429"/>
    <w:multiLevelType w:val="hybridMultilevel"/>
    <w:tmpl w:val="80EED16A"/>
    <w:lvl w:ilvl="0" w:tplc="81CA933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7F291F8B"/>
    <w:multiLevelType w:val="hybridMultilevel"/>
    <w:tmpl w:val="A05C78DC"/>
    <w:lvl w:ilvl="0" w:tplc="AC6ADCEC">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7F5831F9"/>
    <w:multiLevelType w:val="hybridMultilevel"/>
    <w:tmpl w:val="D74C1FF0"/>
    <w:lvl w:ilvl="0" w:tplc="E9BED90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7F8274AB"/>
    <w:multiLevelType w:val="hybridMultilevel"/>
    <w:tmpl w:val="34D2CEFA"/>
    <w:lvl w:ilvl="0" w:tplc="F16C73A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7FC579BF"/>
    <w:multiLevelType w:val="hybridMultilevel"/>
    <w:tmpl w:val="E24643AE"/>
    <w:lvl w:ilvl="0" w:tplc="70FCF89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7FFD5DCE"/>
    <w:multiLevelType w:val="hybridMultilevel"/>
    <w:tmpl w:val="3574F702"/>
    <w:lvl w:ilvl="0" w:tplc="C65C63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737582932">
    <w:abstractNumId w:val="168"/>
  </w:num>
  <w:num w:numId="2" w16cid:durableId="1726022253">
    <w:abstractNumId w:val="139"/>
  </w:num>
  <w:num w:numId="3" w16cid:durableId="510875627">
    <w:abstractNumId w:val="4"/>
  </w:num>
  <w:num w:numId="4" w16cid:durableId="958341171">
    <w:abstractNumId w:val="50"/>
  </w:num>
  <w:num w:numId="5" w16cid:durableId="1099253371">
    <w:abstractNumId w:val="26"/>
  </w:num>
  <w:num w:numId="6" w16cid:durableId="1268005397">
    <w:abstractNumId w:val="76"/>
  </w:num>
  <w:num w:numId="7" w16cid:durableId="1042482041">
    <w:abstractNumId w:val="105"/>
  </w:num>
  <w:num w:numId="8" w16cid:durableId="2103183983">
    <w:abstractNumId w:val="248"/>
  </w:num>
  <w:num w:numId="9" w16cid:durableId="908809871">
    <w:abstractNumId w:val="214"/>
  </w:num>
  <w:num w:numId="10" w16cid:durableId="877400704">
    <w:abstractNumId w:val="160"/>
  </w:num>
  <w:num w:numId="11" w16cid:durableId="1739012693">
    <w:abstractNumId w:val="72"/>
  </w:num>
  <w:num w:numId="12" w16cid:durableId="202984680">
    <w:abstractNumId w:val="201"/>
  </w:num>
  <w:num w:numId="13" w16cid:durableId="1941986599">
    <w:abstractNumId w:val="7"/>
  </w:num>
  <w:num w:numId="14" w16cid:durableId="397900918">
    <w:abstractNumId w:val="171"/>
  </w:num>
  <w:num w:numId="15" w16cid:durableId="1142767059">
    <w:abstractNumId w:val="65"/>
  </w:num>
  <w:num w:numId="16" w16cid:durableId="1779063919">
    <w:abstractNumId w:val="113"/>
  </w:num>
  <w:num w:numId="17" w16cid:durableId="2070762882">
    <w:abstractNumId w:val="74"/>
  </w:num>
  <w:num w:numId="18" w16cid:durableId="375353807">
    <w:abstractNumId w:val="223"/>
  </w:num>
  <w:num w:numId="19" w16cid:durableId="6492288">
    <w:abstractNumId w:val="35"/>
  </w:num>
  <w:num w:numId="20" w16cid:durableId="956989426">
    <w:abstractNumId w:val="252"/>
  </w:num>
  <w:num w:numId="21" w16cid:durableId="1263106480">
    <w:abstractNumId w:val="183"/>
  </w:num>
  <w:num w:numId="22" w16cid:durableId="2046170605">
    <w:abstractNumId w:val="80"/>
  </w:num>
  <w:num w:numId="23" w16cid:durableId="1130443782">
    <w:abstractNumId w:val="37"/>
  </w:num>
  <w:num w:numId="24" w16cid:durableId="905576724">
    <w:abstractNumId w:val="24"/>
  </w:num>
  <w:num w:numId="25" w16cid:durableId="1006597504">
    <w:abstractNumId w:val="149"/>
  </w:num>
  <w:num w:numId="26" w16cid:durableId="1594435368">
    <w:abstractNumId w:val="100"/>
  </w:num>
  <w:num w:numId="27" w16cid:durableId="550507543">
    <w:abstractNumId w:val="40"/>
  </w:num>
  <w:num w:numId="28" w16cid:durableId="88085673">
    <w:abstractNumId w:val="78"/>
  </w:num>
  <w:num w:numId="29" w16cid:durableId="1353997994">
    <w:abstractNumId w:val="79"/>
  </w:num>
  <w:num w:numId="30" w16cid:durableId="2014411818">
    <w:abstractNumId w:val="125"/>
  </w:num>
  <w:num w:numId="31" w16cid:durableId="1459685988">
    <w:abstractNumId w:val="232"/>
  </w:num>
  <w:num w:numId="32" w16cid:durableId="1659116579">
    <w:abstractNumId w:val="77"/>
  </w:num>
  <w:num w:numId="33" w16cid:durableId="402337110">
    <w:abstractNumId w:val="165"/>
  </w:num>
  <w:num w:numId="34" w16cid:durableId="259416113">
    <w:abstractNumId w:val="46"/>
  </w:num>
  <w:num w:numId="35" w16cid:durableId="1152260483">
    <w:abstractNumId w:val="101"/>
  </w:num>
  <w:num w:numId="36" w16cid:durableId="1143307830">
    <w:abstractNumId w:val="93"/>
  </w:num>
  <w:num w:numId="37" w16cid:durableId="672804216">
    <w:abstractNumId w:val="11"/>
  </w:num>
  <w:num w:numId="38" w16cid:durableId="1783766969">
    <w:abstractNumId w:val="217"/>
  </w:num>
  <w:num w:numId="39" w16cid:durableId="1102142430">
    <w:abstractNumId w:val="17"/>
  </w:num>
  <w:num w:numId="40" w16cid:durableId="1543245691">
    <w:abstractNumId w:val="247"/>
  </w:num>
  <w:num w:numId="41" w16cid:durableId="1595166972">
    <w:abstractNumId w:val="99"/>
  </w:num>
  <w:num w:numId="42" w16cid:durableId="1616861760">
    <w:abstractNumId w:val="127"/>
  </w:num>
  <w:num w:numId="43" w16cid:durableId="385571042">
    <w:abstractNumId w:val="20"/>
  </w:num>
  <w:num w:numId="44" w16cid:durableId="2073458318">
    <w:abstractNumId w:val="153"/>
  </w:num>
  <w:num w:numId="45" w16cid:durableId="1067142992">
    <w:abstractNumId w:val="202"/>
  </w:num>
  <w:num w:numId="46" w16cid:durableId="132139499">
    <w:abstractNumId w:val="53"/>
  </w:num>
  <w:num w:numId="47" w16cid:durableId="641883196">
    <w:abstractNumId w:val="238"/>
  </w:num>
  <w:num w:numId="48" w16cid:durableId="74715970">
    <w:abstractNumId w:val="159"/>
  </w:num>
  <w:num w:numId="49" w16cid:durableId="228075521">
    <w:abstractNumId w:val="236"/>
  </w:num>
  <w:num w:numId="50" w16cid:durableId="670722757">
    <w:abstractNumId w:val="243"/>
  </w:num>
  <w:num w:numId="51" w16cid:durableId="1008752497">
    <w:abstractNumId w:val="81"/>
  </w:num>
  <w:num w:numId="52" w16cid:durableId="1986154832">
    <w:abstractNumId w:val="163"/>
  </w:num>
  <w:num w:numId="53" w16cid:durableId="1973057765">
    <w:abstractNumId w:val="141"/>
  </w:num>
  <w:num w:numId="54" w16cid:durableId="352927088">
    <w:abstractNumId w:val="209"/>
  </w:num>
  <w:num w:numId="55" w16cid:durableId="232155932">
    <w:abstractNumId w:val="239"/>
  </w:num>
  <w:num w:numId="56" w16cid:durableId="179198429">
    <w:abstractNumId w:val="91"/>
  </w:num>
  <w:num w:numId="57" w16cid:durableId="2112503059">
    <w:abstractNumId w:val="23"/>
  </w:num>
  <w:num w:numId="58" w16cid:durableId="2108115189">
    <w:abstractNumId w:val="136"/>
  </w:num>
  <w:num w:numId="59" w16cid:durableId="2075007821">
    <w:abstractNumId w:val="120"/>
  </w:num>
  <w:num w:numId="60" w16cid:durableId="1485316714">
    <w:abstractNumId w:val="49"/>
  </w:num>
  <w:num w:numId="61" w16cid:durableId="1764765822">
    <w:abstractNumId w:val="237"/>
  </w:num>
  <w:num w:numId="62" w16cid:durableId="768433660">
    <w:abstractNumId w:val="225"/>
  </w:num>
  <w:num w:numId="63" w16cid:durableId="1474104711">
    <w:abstractNumId w:val="94"/>
  </w:num>
  <w:num w:numId="64" w16cid:durableId="1137988846">
    <w:abstractNumId w:val="108"/>
  </w:num>
  <w:num w:numId="65" w16cid:durableId="171646152">
    <w:abstractNumId w:val="262"/>
  </w:num>
  <w:num w:numId="66" w16cid:durableId="1586912548">
    <w:abstractNumId w:val="60"/>
  </w:num>
  <w:num w:numId="67" w16cid:durableId="1295216585">
    <w:abstractNumId w:val="56"/>
  </w:num>
  <w:num w:numId="68" w16cid:durableId="979770005">
    <w:abstractNumId w:val="194"/>
  </w:num>
  <w:num w:numId="69" w16cid:durableId="571544595">
    <w:abstractNumId w:val="130"/>
  </w:num>
  <w:num w:numId="70" w16cid:durableId="1847671332">
    <w:abstractNumId w:val="96"/>
  </w:num>
  <w:num w:numId="71" w16cid:durableId="1833377068">
    <w:abstractNumId w:val="245"/>
  </w:num>
  <w:num w:numId="72" w16cid:durableId="1928735437">
    <w:abstractNumId w:val="224"/>
  </w:num>
  <w:num w:numId="73" w16cid:durableId="1032535395">
    <w:abstractNumId w:val="13"/>
  </w:num>
  <w:num w:numId="74" w16cid:durableId="839927729">
    <w:abstractNumId w:val="204"/>
  </w:num>
  <w:num w:numId="75" w16cid:durableId="152532099">
    <w:abstractNumId w:val="192"/>
  </w:num>
  <w:num w:numId="76" w16cid:durableId="1957172914">
    <w:abstractNumId w:val="10"/>
  </w:num>
  <w:num w:numId="77" w16cid:durableId="1542282087">
    <w:abstractNumId w:val="231"/>
  </w:num>
  <w:num w:numId="78" w16cid:durableId="457798568">
    <w:abstractNumId w:val="216"/>
  </w:num>
  <w:num w:numId="79" w16cid:durableId="355927692">
    <w:abstractNumId w:val="212"/>
  </w:num>
  <w:num w:numId="80" w16cid:durableId="1215199180">
    <w:abstractNumId w:val="219"/>
  </w:num>
  <w:num w:numId="81" w16cid:durableId="318925186">
    <w:abstractNumId w:val="256"/>
  </w:num>
  <w:num w:numId="82" w16cid:durableId="1357731853">
    <w:abstractNumId w:val="63"/>
  </w:num>
  <w:num w:numId="83" w16cid:durableId="490952527">
    <w:abstractNumId w:val="85"/>
  </w:num>
  <w:num w:numId="84" w16cid:durableId="1365792694">
    <w:abstractNumId w:val="131"/>
  </w:num>
  <w:num w:numId="85" w16cid:durableId="1668172611">
    <w:abstractNumId w:val="196"/>
  </w:num>
  <w:num w:numId="86" w16cid:durableId="1923173940">
    <w:abstractNumId w:val="260"/>
  </w:num>
  <w:num w:numId="87" w16cid:durableId="1703167710">
    <w:abstractNumId w:val="119"/>
  </w:num>
  <w:num w:numId="88" w16cid:durableId="1693065853">
    <w:abstractNumId w:val="188"/>
  </w:num>
  <w:num w:numId="89" w16cid:durableId="737171766">
    <w:abstractNumId w:val="2"/>
  </w:num>
  <w:num w:numId="90" w16cid:durableId="124205368">
    <w:abstractNumId w:val="197"/>
  </w:num>
  <w:num w:numId="91" w16cid:durableId="1319387230">
    <w:abstractNumId w:val="54"/>
  </w:num>
  <w:num w:numId="92" w16cid:durableId="974329704">
    <w:abstractNumId w:val="249"/>
  </w:num>
  <w:num w:numId="93" w16cid:durableId="879853272">
    <w:abstractNumId w:val="191"/>
  </w:num>
  <w:num w:numId="94" w16cid:durableId="1260872857">
    <w:abstractNumId w:val="29"/>
  </w:num>
  <w:num w:numId="95" w16cid:durableId="254364173">
    <w:abstractNumId w:val="71"/>
  </w:num>
  <w:num w:numId="96" w16cid:durableId="306785025">
    <w:abstractNumId w:val="255"/>
  </w:num>
  <w:num w:numId="97" w16cid:durableId="2139300664">
    <w:abstractNumId w:val="69"/>
  </w:num>
  <w:num w:numId="98" w16cid:durableId="2025084491">
    <w:abstractNumId w:val="157"/>
  </w:num>
  <w:num w:numId="99" w16cid:durableId="566040003">
    <w:abstractNumId w:val="151"/>
  </w:num>
  <w:num w:numId="100" w16cid:durableId="1006442656">
    <w:abstractNumId w:val="15"/>
  </w:num>
  <w:num w:numId="101" w16cid:durableId="1463886637">
    <w:abstractNumId w:val="142"/>
  </w:num>
  <w:num w:numId="102" w16cid:durableId="1562474289">
    <w:abstractNumId w:val="114"/>
  </w:num>
  <w:num w:numId="103" w16cid:durableId="639459061">
    <w:abstractNumId w:val="144"/>
  </w:num>
  <w:num w:numId="104" w16cid:durableId="868030318">
    <w:abstractNumId w:val="42"/>
  </w:num>
  <w:num w:numId="105" w16cid:durableId="1508515162">
    <w:abstractNumId w:val="156"/>
  </w:num>
  <w:num w:numId="106" w16cid:durableId="1146897584">
    <w:abstractNumId w:val="68"/>
  </w:num>
  <w:num w:numId="107" w16cid:durableId="132334542">
    <w:abstractNumId w:val="109"/>
  </w:num>
  <w:num w:numId="108" w16cid:durableId="1522821974">
    <w:abstractNumId w:val="39"/>
  </w:num>
  <w:num w:numId="109" w16cid:durableId="1464232323">
    <w:abstractNumId w:val="147"/>
  </w:num>
  <w:num w:numId="110" w16cid:durableId="1435519233">
    <w:abstractNumId w:val="19"/>
  </w:num>
  <w:num w:numId="111" w16cid:durableId="1381394401">
    <w:abstractNumId w:val="226"/>
  </w:num>
  <w:num w:numId="112" w16cid:durableId="1173882827">
    <w:abstractNumId w:val="158"/>
  </w:num>
  <w:num w:numId="113" w16cid:durableId="540632844">
    <w:abstractNumId w:val="44"/>
  </w:num>
  <w:num w:numId="114" w16cid:durableId="840699672">
    <w:abstractNumId w:val="132"/>
  </w:num>
  <w:num w:numId="115" w16cid:durableId="641233502">
    <w:abstractNumId w:val="185"/>
  </w:num>
  <w:num w:numId="116" w16cid:durableId="592010885">
    <w:abstractNumId w:val="193"/>
  </w:num>
  <w:num w:numId="117" w16cid:durableId="1546022767">
    <w:abstractNumId w:val="38"/>
  </w:num>
  <w:num w:numId="118" w16cid:durableId="1468543421">
    <w:abstractNumId w:val="168"/>
  </w:num>
  <w:num w:numId="119" w16cid:durableId="1950772393">
    <w:abstractNumId w:val="168"/>
  </w:num>
  <w:num w:numId="120" w16cid:durableId="1174998886">
    <w:abstractNumId w:val="168"/>
  </w:num>
  <w:num w:numId="121" w16cid:durableId="618147656">
    <w:abstractNumId w:val="168"/>
  </w:num>
  <w:num w:numId="122" w16cid:durableId="1016007472">
    <w:abstractNumId w:val="168"/>
  </w:num>
  <w:num w:numId="123" w16cid:durableId="1039624148">
    <w:abstractNumId w:val="168"/>
  </w:num>
  <w:num w:numId="124" w16cid:durableId="737358575">
    <w:abstractNumId w:val="168"/>
  </w:num>
  <w:num w:numId="125" w16cid:durableId="9838965">
    <w:abstractNumId w:val="168"/>
  </w:num>
  <w:num w:numId="126" w16cid:durableId="913857698">
    <w:abstractNumId w:val="168"/>
  </w:num>
  <w:num w:numId="127" w16cid:durableId="1547908053">
    <w:abstractNumId w:val="135"/>
  </w:num>
  <w:num w:numId="128" w16cid:durableId="1382633091">
    <w:abstractNumId w:val="200"/>
  </w:num>
  <w:num w:numId="129" w16cid:durableId="1500466512">
    <w:abstractNumId w:val="16"/>
  </w:num>
  <w:num w:numId="130" w16cid:durableId="623579621">
    <w:abstractNumId w:val="123"/>
  </w:num>
  <w:num w:numId="131" w16cid:durableId="2038118062">
    <w:abstractNumId w:val="14"/>
  </w:num>
  <w:num w:numId="132" w16cid:durableId="1195119410">
    <w:abstractNumId w:val="123"/>
  </w:num>
  <w:num w:numId="133" w16cid:durableId="1709449607">
    <w:abstractNumId w:val="123"/>
  </w:num>
  <w:num w:numId="134" w16cid:durableId="899511282">
    <w:abstractNumId w:val="123"/>
  </w:num>
  <w:num w:numId="135" w16cid:durableId="734360213">
    <w:abstractNumId w:val="123"/>
  </w:num>
  <w:num w:numId="136" w16cid:durableId="1095593703">
    <w:abstractNumId w:val="123"/>
  </w:num>
  <w:num w:numId="137" w16cid:durableId="1501042367">
    <w:abstractNumId w:val="123"/>
  </w:num>
  <w:num w:numId="138" w16cid:durableId="1849755015">
    <w:abstractNumId w:val="123"/>
  </w:num>
  <w:num w:numId="139" w16cid:durableId="1327051651">
    <w:abstractNumId w:val="123"/>
  </w:num>
  <w:num w:numId="140" w16cid:durableId="1788088218">
    <w:abstractNumId w:val="123"/>
  </w:num>
  <w:num w:numId="141" w16cid:durableId="468209543">
    <w:abstractNumId w:val="123"/>
  </w:num>
  <w:num w:numId="142" w16cid:durableId="1539313383">
    <w:abstractNumId w:val="123"/>
  </w:num>
  <w:num w:numId="143" w16cid:durableId="1781804299">
    <w:abstractNumId w:val="123"/>
  </w:num>
  <w:num w:numId="144" w16cid:durableId="1257978231">
    <w:abstractNumId w:val="123"/>
  </w:num>
  <w:num w:numId="145" w16cid:durableId="937951247">
    <w:abstractNumId w:val="123"/>
  </w:num>
  <w:num w:numId="146" w16cid:durableId="1915121203">
    <w:abstractNumId w:val="123"/>
  </w:num>
  <w:num w:numId="147" w16cid:durableId="1416627808">
    <w:abstractNumId w:val="123"/>
  </w:num>
  <w:num w:numId="148" w16cid:durableId="861406225">
    <w:abstractNumId w:val="123"/>
  </w:num>
  <w:num w:numId="149" w16cid:durableId="602301392">
    <w:abstractNumId w:val="205"/>
  </w:num>
  <w:num w:numId="150" w16cid:durableId="1712800029">
    <w:abstractNumId w:val="123"/>
  </w:num>
  <w:num w:numId="151" w16cid:durableId="922027853">
    <w:abstractNumId w:val="123"/>
  </w:num>
  <w:num w:numId="152" w16cid:durableId="1302927929">
    <w:abstractNumId w:val="123"/>
  </w:num>
  <w:num w:numId="153" w16cid:durableId="288055207">
    <w:abstractNumId w:val="123"/>
  </w:num>
  <w:num w:numId="154" w16cid:durableId="359432018">
    <w:abstractNumId w:val="123"/>
  </w:num>
  <w:num w:numId="155" w16cid:durableId="648439345">
    <w:abstractNumId w:val="123"/>
  </w:num>
  <w:num w:numId="156" w16cid:durableId="1286622522">
    <w:abstractNumId w:val="123"/>
  </w:num>
  <w:num w:numId="157" w16cid:durableId="1936553348">
    <w:abstractNumId w:val="123"/>
  </w:num>
  <w:num w:numId="158" w16cid:durableId="299189681">
    <w:abstractNumId w:val="123"/>
  </w:num>
  <w:num w:numId="159" w16cid:durableId="2006712455">
    <w:abstractNumId w:val="230"/>
  </w:num>
  <w:num w:numId="160" w16cid:durableId="455174920">
    <w:abstractNumId w:val="123"/>
  </w:num>
  <w:num w:numId="161" w16cid:durableId="1500971670">
    <w:abstractNumId w:val="123"/>
  </w:num>
  <w:num w:numId="162" w16cid:durableId="2050909195">
    <w:abstractNumId w:val="123"/>
  </w:num>
  <w:num w:numId="163" w16cid:durableId="55055351">
    <w:abstractNumId w:val="123"/>
  </w:num>
  <w:num w:numId="164" w16cid:durableId="837890910">
    <w:abstractNumId w:val="123"/>
  </w:num>
  <w:num w:numId="165" w16cid:durableId="1931693696">
    <w:abstractNumId w:val="123"/>
  </w:num>
  <w:num w:numId="166" w16cid:durableId="1001472626">
    <w:abstractNumId w:val="123"/>
  </w:num>
  <w:num w:numId="167" w16cid:durableId="1545408685">
    <w:abstractNumId w:val="123"/>
  </w:num>
  <w:num w:numId="168" w16cid:durableId="1107194336">
    <w:abstractNumId w:val="133"/>
  </w:num>
  <w:num w:numId="169" w16cid:durableId="270554727">
    <w:abstractNumId w:val="123"/>
  </w:num>
  <w:num w:numId="170" w16cid:durableId="1343315723">
    <w:abstractNumId w:val="123"/>
  </w:num>
  <w:num w:numId="171" w16cid:durableId="1767072366">
    <w:abstractNumId w:val="129"/>
  </w:num>
  <w:num w:numId="172" w16cid:durableId="191916026">
    <w:abstractNumId w:val="8"/>
  </w:num>
  <w:num w:numId="173" w16cid:durableId="111630355">
    <w:abstractNumId w:val="123"/>
  </w:num>
  <w:num w:numId="174" w16cid:durableId="890507141">
    <w:abstractNumId w:val="211"/>
  </w:num>
  <w:num w:numId="175" w16cid:durableId="266885154">
    <w:abstractNumId w:val="123"/>
  </w:num>
  <w:num w:numId="176" w16cid:durableId="149833008">
    <w:abstractNumId w:val="123"/>
  </w:num>
  <w:num w:numId="177" w16cid:durableId="910699066">
    <w:abstractNumId w:val="123"/>
  </w:num>
  <w:num w:numId="178" w16cid:durableId="1999728940">
    <w:abstractNumId w:val="123"/>
  </w:num>
  <w:num w:numId="179" w16cid:durableId="1804957002">
    <w:abstractNumId w:val="123"/>
  </w:num>
  <w:num w:numId="180" w16cid:durableId="325018063">
    <w:abstractNumId w:val="45"/>
  </w:num>
  <w:num w:numId="181" w16cid:durableId="1466971935">
    <w:abstractNumId w:val="123"/>
  </w:num>
  <w:num w:numId="182" w16cid:durableId="1561789250">
    <w:abstractNumId w:val="123"/>
  </w:num>
  <w:num w:numId="183" w16cid:durableId="2114082419">
    <w:abstractNumId w:val="242"/>
  </w:num>
  <w:num w:numId="184" w16cid:durableId="765421380">
    <w:abstractNumId w:val="123"/>
  </w:num>
  <w:num w:numId="185" w16cid:durableId="224031529">
    <w:abstractNumId w:val="123"/>
  </w:num>
  <w:num w:numId="186" w16cid:durableId="1198272091">
    <w:abstractNumId w:val="123"/>
  </w:num>
  <w:num w:numId="187" w16cid:durableId="1478301373">
    <w:abstractNumId w:val="123"/>
  </w:num>
  <w:num w:numId="188" w16cid:durableId="1167018987">
    <w:abstractNumId w:val="123"/>
  </w:num>
  <w:num w:numId="189" w16cid:durableId="112528631">
    <w:abstractNumId w:val="123"/>
  </w:num>
  <w:num w:numId="190" w16cid:durableId="793252029">
    <w:abstractNumId w:val="123"/>
  </w:num>
  <w:num w:numId="191" w16cid:durableId="694504950">
    <w:abstractNumId w:val="257"/>
  </w:num>
  <w:num w:numId="192" w16cid:durableId="955940205">
    <w:abstractNumId w:val="123"/>
  </w:num>
  <w:num w:numId="193" w16cid:durableId="1327628945">
    <w:abstractNumId w:val="123"/>
  </w:num>
  <w:num w:numId="194" w16cid:durableId="1040595008">
    <w:abstractNumId w:val="73"/>
  </w:num>
  <w:num w:numId="195" w16cid:durableId="1599218670">
    <w:abstractNumId w:val="102"/>
  </w:num>
  <w:num w:numId="196" w16cid:durableId="513307672">
    <w:abstractNumId w:val="228"/>
  </w:num>
  <w:num w:numId="197" w16cid:durableId="808981071">
    <w:abstractNumId w:val="30"/>
  </w:num>
  <w:num w:numId="198" w16cid:durableId="412901683">
    <w:abstractNumId w:val="195"/>
  </w:num>
  <w:num w:numId="199" w16cid:durableId="1022393439">
    <w:abstractNumId w:val="117"/>
  </w:num>
  <w:num w:numId="200" w16cid:durableId="2003001230">
    <w:abstractNumId w:val="58"/>
  </w:num>
  <w:num w:numId="201" w16cid:durableId="1323506036">
    <w:abstractNumId w:val="258"/>
  </w:num>
  <w:num w:numId="202" w16cid:durableId="198781974">
    <w:abstractNumId w:val="52"/>
  </w:num>
  <w:num w:numId="203" w16cid:durableId="2108231190">
    <w:abstractNumId w:val="259"/>
  </w:num>
  <w:num w:numId="204" w16cid:durableId="920211776">
    <w:abstractNumId w:val="88"/>
  </w:num>
  <w:num w:numId="205" w16cid:durableId="1005012099">
    <w:abstractNumId w:val="143"/>
  </w:num>
  <w:num w:numId="206" w16cid:durableId="1654522277">
    <w:abstractNumId w:val="220"/>
  </w:num>
  <w:num w:numId="207" w16cid:durableId="153497901">
    <w:abstractNumId w:val="86"/>
  </w:num>
  <w:num w:numId="208" w16cid:durableId="1414428693">
    <w:abstractNumId w:val="213"/>
  </w:num>
  <w:num w:numId="209" w16cid:durableId="615407953">
    <w:abstractNumId w:val="198"/>
  </w:num>
  <w:num w:numId="210" w16cid:durableId="144593524">
    <w:abstractNumId w:val="104"/>
  </w:num>
  <w:num w:numId="211" w16cid:durableId="486752355">
    <w:abstractNumId w:val="123"/>
  </w:num>
  <w:num w:numId="212" w16cid:durableId="265429923">
    <w:abstractNumId w:val="55"/>
  </w:num>
  <w:num w:numId="213" w16cid:durableId="250941403">
    <w:abstractNumId w:val="250"/>
  </w:num>
  <w:num w:numId="214" w16cid:durableId="2049253153">
    <w:abstractNumId w:val="41"/>
  </w:num>
  <w:num w:numId="215" w16cid:durableId="434516454">
    <w:abstractNumId w:val="207"/>
  </w:num>
  <w:num w:numId="216" w16cid:durableId="933585330">
    <w:abstractNumId w:val="210"/>
  </w:num>
  <w:num w:numId="217" w16cid:durableId="877274955">
    <w:abstractNumId w:val="21"/>
  </w:num>
  <w:num w:numId="218" w16cid:durableId="176889923">
    <w:abstractNumId w:val="162"/>
  </w:num>
  <w:num w:numId="219" w16cid:durableId="1276906751">
    <w:abstractNumId w:val="118"/>
  </w:num>
  <w:num w:numId="220" w16cid:durableId="476462283">
    <w:abstractNumId w:val="184"/>
  </w:num>
  <w:num w:numId="221" w16cid:durableId="1969431575">
    <w:abstractNumId w:val="57"/>
  </w:num>
  <w:num w:numId="222" w16cid:durableId="406612770">
    <w:abstractNumId w:val="170"/>
  </w:num>
  <w:num w:numId="223" w16cid:durableId="850996695">
    <w:abstractNumId w:val="84"/>
  </w:num>
  <w:num w:numId="224" w16cid:durableId="1512571566">
    <w:abstractNumId w:val="9"/>
  </w:num>
  <w:num w:numId="225" w16cid:durableId="1908303461">
    <w:abstractNumId w:val="172"/>
  </w:num>
  <w:num w:numId="226" w16cid:durableId="910844612">
    <w:abstractNumId w:val="235"/>
  </w:num>
  <w:num w:numId="227" w16cid:durableId="1498303621">
    <w:abstractNumId w:val="215"/>
  </w:num>
  <w:num w:numId="228" w16cid:durableId="1289580595">
    <w:abstractNumId w:val="180"/>
  </w:num>
  <w:num w:numId="229" w16cid:durableId="756286001">
    <w:abstractNumId w:val="244"/>
  </w:num>
  <w:num w:numId="230" w16cid:durableId="1085347272">
    <w:abstractNumId w:val="251"/>
  </w:num>
  <w:num w:numId="231" w16cid:durableId="110631786">
    <w:abstractNumId w:val="137"/>
  </w:num>
  <w:num w:numId="232" w16cid:durableId="51972176">
    <w:abstractNumId w:val="218"/>
  </w:num>
  <w:num w:numId="233" w16cid:durableId="138697614">
    <w:abstractNumId w:val="182"/>
  </w:num>
  <w:num w:numId="234" w16cid:durableId="1034503611">
    <w:abstractNumId w:val="98"/>
  </w:num>
  <w:num w:numId="235" w16cid:durableId="794569115">
    <w:abstractNumId w:val="208"/>
  </w:num>
  <w:num w:numId="236" w16cid:durableId="492797522">
    <w:abstractNumId w:val="155"/>
  </w:num>
  <w:num w:numId="237" w16cid:durableId="766996650">
    <w:abstractNumId w:val="75"/>
  </w:num>
  <w:num w:numId="238" w16cid:durableId="609703352">
    <w:abstractNumId w:val="12"/>
  </w:num>
  <w:num w:numId="239" w16cid:durableId="942496941">
    <w:abstractNumId w:val="107"/>
  </w:num>
  <w:num w:numId="240" w16cid:durableId="283004225">
    <w:abstractNumId w:val="67"/>
  </w:num>
  <w:num w:numId="241" w16cid:durableId="1892955781">
    <w:abstractNumId w:val="33"/>
  </w:num>
  <w:num w:numId="242" w16cid:durableId="2083797180">
    <w:abstractNumId w:val="32"/>
  </w:num>
  <w:num w:numId="243" w16cid:durableId="333142948">
    <w:abstractNumId w:val="51"/>
  </w:num>
  <w:num w:numId="244" w16cid:durableId="868496516">
    <w:abstractNumId w:val="254"/>
  </w:num>
  <w:num w:numId="245" w16cid:durableId="1896164305">
    <w:abstractNumId w:val="145"/>
  </w:num>
  <w:num w:numId="246" w16cid:durableId="1821530864">
    <w:abstractNumId w:val="138"/>
  </w:num>
  <w:num w:numId="247" w16cid:durableId="1488470205">
    <w:abstractNumId w:val="128"/>
  </w:num>
  <w:num w:numId="248" w16cid:durableId="1844591984">
    <w:abstractNumId w:val="164"/>
  </w:num>
  <w:num w:numId="249" w16cid:durableId="1373379796">
    <w:abstractNumId w:val="148"/>
  </w:num>
  <w:num w:numId="250" w16cid:durableId="583076783">
    <w:abstractNumId w:val="152"/>
  </w:num>
  <w:num w:numId="251" w16cid:durableId="1150636993">
    <w:abstractNumId w:val="70"/>
  </w:num>
  <w:num w:numId="252" w16cid:durableId="1777210188">
    <w:abstractNumId w:val="123"/>
  </w:num>
  <w:num w:numId="253" w16cid:durableId="2065370003">
    <w:abstractNumId w:val="123"/>
  </w:num>
  <w:num w:numId="254" w16cid:durableId="507059978">
    <w:abstractNumId w:val="123"/>
  </w:num>
  <w:num w:numId="255" w16cid:durableId="1701011115">
    <w:abstractNumId w:val="123"/>
  </w:num>
  <w:num w:numId="256" w16cid:durableId="700670256">
    <w:abstractNumId w:val="123"/>
  </w:num>
  <w:num w:numId="257" w16cid:durableId="1575630519">
    <w:abstractNumId w:val="123"/>
  </w:num>
  <w:num w:numId="258" w16cid:durableId="821121513">
    <w:abstractNumId w:val="123"/>
  </w:num>
  <w:num w:numId="259" w16cid:durableId="558520661">
    <w:abstractNumId w:val="123"/>
  </w:num>
  <w:num w:numId="260" w16cid:durableId="1704935068">
    <w:abstractNumId w:val="123"/>
  </w:num>
  <w:num w:numId="261" w16cid:durableId="118838720">
    <w:abstractNumId w:val="123"/>
  </w:num>
  <w:num w:numId="262" w16cid:durableId="2137333531">
    <w:abstractNumId w:val="123"/>
  </w:num>
  <w:num w:numId="263" w16cid:durableId="1481918472">
    <w:abstractNumId w:val="123"/>
  </w:num>
  <w:num w:numId="264" w16cid:durableId="1332947712">
    <w:abstractNumId w:val="123"/>
  </w:num>
  <w:num w:numId="265" w16cid:durableId="1549756334">
    <w:abstractNumId w:val="123"/>
  </w:num>
  <w:num w:numId="266" w16cid:durableId="178469349">
    <w:abstractNumId w:val="123"/>
  </w:num>
  <w:num w:numId="267" w16cid:durableId="1859347574">
    <w:abstractNumId w:val="123"/>
  </w:num>
  <w:num w:numId="268" w16cid:durableId="1923831143">
    <w:abstractNumId w:val="123"/>
  </w:num>
  <w:num w:numId="269" w16cid:durableId="1063408195">
    <w:abstractNumId w:val="123"/>
  </w:num>
  <w:num w:numId="270" w16cid:durableId="142088777">
    <w:abstractNumId w:val="123"/>
  </w:num>
  <w:num w:numId="271" w16cid:durableId="1591622624">
    <w:abstractNumId w:val="123"/>
  </w:num>
  <w:num w:numId="272" w16cid:durableId="1535000411">
    <w:abstractNumId w:val="123"/>
  </w:num>
  <w:num w:numId="273" w16cid:durableId="1955939835">
    <w:abstractNumId w:val="123"/>
  </w:num>
  <w:num w:numId="274" w16cid:durableId="760490568">
    <w:abstractNumId w:val="123"/>
  </w:num>
  <w:num w:numId="275" w16cid:durableId="2119375898">
    <w:abstractNumId w:val="123"/>
  </w:num>
  <w:num w:numId="276" w16cid:durableId="1205828048">
    <w:abstractNumId w:val="123"/>
  </w:num>
  <w:num w:numId="277" w16cid:durableId="1465733065">
    <w:abstractNumId w:val="123"/>
  </w:num>
  <w:num w:numId="278" w16cid:durableId="603533721">
    <w:abstractNumId w:val="123"/>
  </w:num>
  <w:num w:numId="279" w16cid:durableId="611857871">
    <w:abstractNumId w:val="123"/>
  </w:num>
  <w:num w:numId="280" w16cid:durableId="358050317">
    <w:abstractNumId w:val="123"/>
  </w:num>
  <w:num w:numId="281" w16cid:durableId="1180050202">
    <w:abstractNumId w:val="123"/>
  </w:num>
  <w:num w:numId="282" w16cid:durableId="1824659547">
    <w:abstractNumId w:val="123"/>
  </w:num>
  <w:num w:numId="283" w16cid:durableId="1184635255">
    <w:abstractNumId w:val="123"/>
  </w:num>
  <w:num w:numId="284" w16cid:durableId="1804272041">
    <w:abstractNumId w:val="123"/>
  </w:num>
  <w:num w:numId="285" w16cid:durableId="1435052781">
    <w:abstractNumId w:val="123"/>
  </w:num>
  <w:num w:numId="286" w16cid:durableId="512646096">
    <w:abstractNumId w:val="123"/>
  </w:num>
  <w:num w:numId="287" w16cid:durableId="1269772463">
    <w:abstractNumId w:val="123"/>
  </w:num>
  <w:num w:numId="288" w16cid:durableId="332027515">
    <w:abstractNumId w:val="123"/>
  </w:num>
  <w:num w:numId="289" w16cid:durableId="2097820628">
    <w:abstractNumId w:val="123"/>
  </w:num>
  <w:num w:numId="290" w16cid:durableId="495078249">
    <w:abstractNumId w:val="123"/>
  </w:num>
  <w:num w:numId="291" w16cid:durableId="1360739300">
    <w:abstractNumId w:val="123"/>
  </w:num>
  <w:num w:numId="292" w16cid:durableId="1976372255">
    <w:abstractNumId w:val="123"/>
  </w:num>
  <w:num w:numId="293" w16cid:durableId="1238175542">
    <w:abstractNumId w:val="123"/>
  </w:num>
  <w:num w:numId="294" w16cid:durableId="418872836">
    <w:abstractNumId w:val="123"/>
  </w:num>
  <w:num w:numId="295" w16cid:durableId="1547402893">
    <w:abstractNumId w:val="123"/>
  </w:num>
  <w:num w:numId="296" w16cid:durableId="944651867">
    <w:abstractNumId w:val="123"/>
  </w:num>
  <w:num w:numId="297" w16cid:durableId="1389918405">
    <w:abstractNumId w:val="123"/>
  </w:num>
  <w:num w:numId="298" w16cid:durableId="1595742219">
    <w:abstractNumId w:val="28"/>
  </w:num>
  <w:num w:numId="299" w16cid:durableId="2012291619">
    <w:abstractNumId w:val="123"/>
  </w:num>
  <w:num w:numId="300" w16cid:durableId="1552305122">
    <w:abstractNumId w:val="222"/>
  </w:num>
  <w:num w:numId="301" w16cid:durableId="17702310">
    <w:abstractNumId w:val="263"/>
  </w:num>
  <w:num w:numId="302" w16cid:durableId="259531912">
    <w:abstractNumId w:val="189"/>
  </w:num>
  <w:num w:numId="303" w16cid:durableId="1600718168">
    <w:abstractNumId w:val="22"/>
  </w:num>
  <w:num w:numId="304" w16cid:durableId="1463839957">
    <w:abstractNumId w:val="221"/>
  </w:num>
  <w:num w:numId="305" w16cid:durableId="449322083">
    <w:abstractNumId w:val="122"/>
  </w:num>
  <w:num w:numId="306" w16cid:durableId="989358943">
    <w:abstractNumId w:val="199"/>
  </w:num>
  <w:num w:numId="307" w16cid:durableId="1508011641">
    <w:abstractNumId w:val="83"/>
  </w:num>
  <w:num w:numId="308" w16cid:durableId="1028599460">
    <w:abstractNumId w:val="62"/>
  </w:num>
  <w:num w:numId="309" w16cid:durableId="2006782980">
    <w:abstractNumId w:val="106"/>
  </w:num>
  <w:num w:numId="310" w16cid:durableId="232859106">
    <w:abstractNumId w:val="25"/>
  </w:num>
  <w:num w:numId="311" w16cid:durableId="1779833316">
    <w:abstractNumId w:val="234"/>
  </w:num>
  <w:num w:numId="312" w16cid:durableId="47727670">
    <w:abstractNumId w:val="123"/>
  </w:num>
  <w:num w:numId="313" w16cid:durableId="1071270283">
    <w:abstractNumId w:val="233"/>
  </w:num>
  <w:num w:numId="314" w16cid:durableId="334965227">
    <w:abstractNumId w:val="178"/>
  </w:num>
  <w:num w:numId="315" w16cid:durableId="1875075339">
    <w:abstractNumId w:val="18"/>
  </w:num>
  <w:num w:numId="316" w16cid:durableId="684399797">
    <w:abstractNumId w:val="229"/>
  </w:num>
  <w:num w:numId="317" w16cid:durableId="386997484">
    <w:abstractNumId w:val="123"/>
  </w:num>
  <w:num w:numId="318" w16cid:durableId="1223440046">
    <w:abstractNumId w:val="179"/>
  </w:num>
  <w:num w:numId="319" w16cid:durableId="1121340800">
    <w:abstractNumId w:val="6"/>
  </w:num>
  <w:num w:numId="320" w16cid:durableId="1290671597">
    <w:abstractNumId w:val="48"/>
  </w:num>
  <w:num w:numId="321" w16cid:durableId="580215131">
    <w:abstractNumId w:val="181"/>
  </w:num>
  <w:num w:numId="322" w16cid:durableId="179900877">
    <w:abstractNumId w:val="64"/>
  </w:num>
  <w:num w:numId="323" w16cid:durableId="1000231305">
    <w:abstractNumId w:val="146"/>
  </w:num>
  <w:num w:numId="324" w16cid:durableId="2056616353">
    <w:abstractNumId w:val="3"/>
  </w:num>
  <w:num w:numId="325" w16cid:durableId="2125876634">
    <w:abstractNumId w:val="174"/>
  </w:num>
  <w:num w:numId="326" w16cid:durableId="298727392">
    <w:abstractNumId w:val="123"/>
  </w:num>
  <w:num w:numId="327" w16cid:durableId="1966545587">
    <w:abstractNumId w:val="87"/>
  </w:num>
  <w:num w:numId="328" w16cid:durableId="1191142769">
    <w:abstractNumId w:val="36"/>
  </w:num>
  <w:num w:numId="329" w16cid:durableId="1480924211">
    <w:abstractNumId w:val="90"/>
  </w:num>
  <w:num w:numId="330" w16cid:durableId="2003701580">
    <w:abstractNumId w:val="123"/>
  </w:num>
  <w:num w:numId="331" w16cid:durableId="635527202">
    <w:abstractNumId w:val="261"/>
  </w:num>
  <w:num w:numId="332" w16cid:durableId="1474179124">
    <w:abstractNumId w:val="97"/>
  </w:num>
  <w:num w:numId="333" w16cid:durableId="192690534">
    <w:abstractNumId w:val="123"/>
  </w:num>
  <w:num w:numId="334" w16cid:durableId="6061279">
    <w:abstractNumId w:val="89"/>
  </w:num>
  <w:num w:numId="335" w16cid:durableId="720519188">
    <w:abstractNumId w:val="175"/>
  </w:num>
  <w:num w:numId="336" w16cid:durableId="1108813289">
    <w:abstractNumId w:val="176"/>
  </w:num>
  <w:num w:numId="337" w16cid:durableId="1535465851">
    <w:abstractNumId w:val="27"/>
  </w:num>
  <w:num w:numId="338" w16cid:durableId="1360202458">
    <w:abstractNumId w:val="140"/>
  </w:num>
  <w:num w:numId="339" w16cid:durableId="907569067">
    <w:abstractNumId w:val="61"/>
  </w:num>
  <w:num w:numId="340" w16cid:durableId="51126598">
    <w:abstractNumId w:val="82"/>
  </w:num>
  <w:num w:numId="341" w16cid:durableId="706220183">
    <w:abstractNumId w:val="123"/>
  </w:num>
  <w:num w:numId="342" w16cid:durableId="1700473278">
    <w:abstractNumId w:val="123"/>
  </w:num>
  <w:num w:numId="343" w16cid:durableId="1559973708">
    <w:abstractNumId w:val="253"/>
  </w:num>
  <w:num w:numId="344" w16cid:durableId="559098808">
    <w:abstractNumId w:val="190"/>
  </w:num>
  <w:num w:numId="345" w16cid:durableId="2128232720">
    <w:abstractNumId w:val="240"/>
  </w:num>
  <w:num w:numId="346" w16cid:durableId="1120681325">
    <w:abstractNumId w:val="31"/>
  </w:num>
  <w:num w:numId="347" w16cid:durableId="1976333825">
    <w:abstractNumId w:val="123"/>
  </w:num>
  <w:num w:numId="348" w16cid:durableId="1062870683">
    <w:abstractNumId w:val="241"/>
  </w:num>
  <w:num w:numId="349" w16cid:durableId="170418000">
    <w:abstractNumId w:val="124"/>
  </w:num>
  <w:num w:numId="350" w16cid:durableId="689994144">
    <w:abstractNumId w:val="206"/>
  </w:num>
  <w:num w:numId="351" w16cid:durableId="1814716704">
    <w:abstractNumId w:val="109"/>
    <w:lvlOverride w:ilvl="0">
      <w:lvl w:ilvl="0" w:tplc="5FACD178">
        <w:start w:val="3"/>
        <w:numFmt w:val="lowerLetter"/>
        <w:lvlText w:val="%1."/>
        <w:lvlJc w:val="left"/>
        <w:pPr>
          <w:ind w:left="21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52" w16cid:durableId="2041513865">
    <w:abstractNumId w:val="43"/>
  </w:num>
  <w:num w:numId="353" w16cid:durableId="403334206">
    <w:abstractNumId w:val="187"/>
  </w:num>
  <w:num w:numId="354" w16cid:durableId="1971939371">
    <w:abstractNumId w:val="200"/>
  </w:num>
  <w:num w:numId="355" w16cid:durableId="2079863147">
    <w:abstractNumId w:val="200"/>
  </w:num>
  <w:num w:numId="356" w16cid:durableId="1293094979">
    <w:abstractNumId w:val="227"/>
  </w:num>
  <w:num w:numId="357" w16cid:durableId="1972594243">
    <w:abstractNumId w:val="200"/>
  </w:num>
  <w:num w:numId="358" w16cid:durableId="1757092069">
    <w:abstractNumId w:val="200"/>
  </w:num>
  <w:num w:numId="359" w16cid:durableId="1700475669">
    <w:abstractNumId w:val="200"/>
  </w:num>
  <w:num w:numId="360" w16cid:durableId="1387877591">
    <w:abstractNumId w:val="200"/>
  </w:num>
  <w:num w:numId="361" w16cid:durableId="1148401826">
    <w:abstractNumId w:val="200"/>
  </w:num>
  <w:num w:numId="362" w16cid:durableId="1212960724">
    <w:abstractNumId w:val="200"/>
  </w:num>
  <w:num w:numId="363" w16cid:durableId="1858346863">
    <w:abstractNumId w:val="200"/>
  </w:num>
  <w:num w:numId="364" w16cid:durableId="643975175">
    <w:abstractNumId w:val="200"/>
  </w:num>
  <w:num w:numId="365" w16cid:durableId="121773452">
    <w:abstractNumId w:val="134"/>
  </w:num>
  <w:num w:numId="366" w16cid:durableId="1548494999">
    <w:abstractNumId w:val="200"/>
  </w:num>
  <w:num w:numId="367" w16cid:durableId="1531071771">
    <w:abstractNumId w:val="200"/>
  </w:num>
  <w:num w:numId="368" w16cid:durableId="1140802231">
    <w:abstractNumId w:val="200"/>
  </w:num>
  <w:num w:numId="369" w16cid:durableId="1130788008">
    <w:abstractNumId w:val="200"/>
  </w:num>
  <w:num w:numId="370" w16cid:durableId="855271383">
    <w:abstractNumId w:val="5"/>
  </w:num>
  <w:num w:numId="371" w16cid:durableId="254096449">
    <w:abstractNumId w:val="95"/>
  </w:num>
  <w:num w:numId="372" w16cid:durableId="698894592">
    <w:abstractNumId w:val="154"/>
  </w:num>
  <w:num w:numId="373" w16cid:durableId="789280721">
    <w:abstractNumId w:val="177"/>
  </w:num>
  <w:num w:numId="374" w16cid:durableId="845554726">
    <w:abstractNumId w:val="166"/>
  </w:num>
  <w:num w:numId="375" w16cid:durableId="1442454829">
    <w:abstractNumId w:val="169"/>
  </w:num>
  <w:num w:numId="376" w16cid:durableId="2114469560">
    <w:abstractNumId w:val="150"/>
  </w:num>
  <w:num w:numId="377" w16cid:durableId="2070105734">
    <w:abstractNumId w:val="246"/>
  </w:num>
  <w:num w:numId="378" w16cid:durableId="288779735">
    <w:abstractNumId w:val="167"/>
  </w:num>
  <w:num w:numId="379" w16cid:durableId="723606970">
    <w:abstractNumId w:val="59"/>
  </w:num>
  <w:num w:numId="380" w16cid:durableId="218900475">
    <w:abstractNumId w:val="123"/>
  </w:num>
  <w:num w:numId="381" w16cid:durableId="393312319">
    <w:abstractNumId w:val="123"/>
  </w:num>
  <w:num w:numId="382" w16cid:durableId="335619178">
    <w:abstractNumId w:val="123"/>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450854300">
    <w:abstractNumId w:val="112"/>
  </w:num>
  <w:num w:numId="384" w16cid:durableId="1994604996">
    <w:abstractNumId w:val="161"/>
  </w:num>
  <w:num w:numId="385" w16cid:durableId="750274164">
    <w:abstractNumId w:val="111"/>
  </w:num>
  <w:num w:numId="386" w16cid:durableId="634599586">
    <w:abstractNumId w:val="0"/>
  </w:num>
  <w:num w:numId="387" w16cid:durableId="87846694">
    <w:abstractNumId w:val="186"/>
  </w:num>
  <w:num w:numId="388" w16cid:durableId="1235505399">
    <w:abstractNumId w:val="126"/>
  </w:num>
  <w:num w:numId="389" w16cid:durableId="95103896">
    <w:abstractNumId w:val="173"/>
  </w:num>
  <w:num w:numId="390" w16cid:durableId="1914897004">
    <w:abstractNumId w:val="203"/>
  </w:num>
  <w:num w:numId="391" w16cid:durableId="1810315640">
    <w:abstractNumId w:val="121"/>
  </w:num>
  <w:num w:numId="392" w16cid:durableId="1303609213">
    <w:abstractNumId w:val="47"/>
  </w:num>
  <w:num w:numId="393" w16cid:durableId="464812052">
    <w:abstractNumId w:val="34"/>
  </w:num>
  <w:num w:numId="394" w16cid:durableId="620264871">
    <w:abstractNumId w:val="66"/>
  </w:num>
  <w:num w:numId="395" w16cid:durableId="769086949">
    <w:abstractNumId w:val="110"/>
  </w:num>
  <w:num w:numId="396" w16cid:durableId="1718579367">
    <w:abstractNumId w:val="103"/>
  </w:num>
  <w:num w:numId="397" w16cid:durableId="1547256407">
    <w:abstractNumId w:val="116"/>
  </w:num>
  <w:num w:numId="398" w16cid:durableId="877163977">
    <w:abstractNumId w:val="115"/>
  </w:num>
  <w:num w:numId="399" w16cid:durableId="893201800">
    <w:abstractNumId w:val="92"/>
  </w:num>
  <w:num w:numId="400" w16cid:durableId="1549103149">
    <w:abstractNumId w:val="1"/>
  </w:num>
  <w:numIdMacAtCleanup w:val="4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vens, Anthony, L">
    <w15:presenceInfo w15:providerId="AD" w15:userId="S-1-5-21-1715567821-1275210071-682003330-78618"/>
  </w15:person>
  <w15:person w15:author="McLaughlin, Troy">
    <w15:presenceInfo w15:providerId="None" w15:userId="McLaughlin, Troy"/>
  </w15:person>
  <w15:person w15:author="Bill H">
    <w15:presenceInfo w15:providerId="None" w15:userId="Bill H"/>
  </w15:person>
  <w15:person w15:author="Lutenegger, Jaren">
    <w15:presenceInfo w15:providerId="AD" w15:userId="S::jlutenegger@iso-ne.com::ce996921-4f1c-4afa-aba8-7d9ec5e2c7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trackRevisions/>
  <w:defaultTabStop w:val="360"/>
  <w:drawingGridHorizontalSpacing w:val="120"/>
  <w:displayHorizontalDrawingGridEvery w:val="0"/>
  <w:displayVerticalDrawingGridEvery w:val="0"/>
  <w:noPunctuationKerning/>
  <w:characterSpacingControl w:val="doNotCompress"/>
  <w:hdrShapeDefaults>
    <o:shapedefaults v:ext="edit" spidmax="3164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57"/>
    <w:rsid w:val="0000599C"/>
    <w:rsid w:val="000059A9"/>
    <w:rsid w:val="00014E6C"/>
    <w:rsid w:val="00015485"/>
    <w:rsid w:val="0001634D"/>
    <w:rsid w:val="0002247C"/>
    <w:rsid w:val="000229F7"/>
    <w:rsid w:val="00023139"/>
    <w:rsid w:val="000256B2"/>
    <w:rsid w:val="000317D6"/>
    <w:rsid w:val="00032D74"/>
    <w:rsid w:val="00032E34"/>
    <w:rsid w:val="000333F5"/>
    <w:rsid w:val="0003486B"/>
    <w:rsid w:val="00034D4E"/>
    <w:rsid w:val="000352AF"/>
    <w:rsid w:val="00040A80"/>
    <w:rsid w:val="00044885"/>
    <w:rsid w:val="00046002"/>
    <w:rsid w:val="00047371"/>
    <w:rsid w:val="0005240F"/>
    <w:rsid w:val="00052F92"/>
    <w:rsid w:val="00055A12"/>
    <w:rsid w:val="000635DE"/>
    <w:rsid w:val="00072558"/>
    <w:rsid w:val="0007405D"/>
    <w:rsid w:val="0007740B"/>
    <w:rsid w:val="00093534"/>
    <w:rsid w:val="00094D85"/>
    <w:rsid w:val="000A2C71"/>
    <w:rsid w:val="000A64F6"/>
    <w:rsid w:val="000B3216"/>
    <w:rsid w:val="000B47D0"/>
    <w:rsid w:val="000C2F18"/>
    <w:rsid w:val="000C37D0"/>
    <w:rsid w:val="000D0340"/>
    <w:rsid w:val="000D1820"/>
    <w:rsid w:val="000D28B5"/>
    <w:rsid w:val="000D29B2"/>
    <w:rsid w:val="000D5A00"/>
    <w:rsid w:val="000D67AB"/>
    <w:rsid w:val="000D7F7E"/>
    <w:rsid w:val="000E6926"/>
    <w:rsid w:val="000F06FB"/>
    <w:rsid w:val="000F1DEB"/>
    <w:rsid w:val="000F2129"/>
    <w:rsid w:val="000F2C2E"/>
    <w:rsid w:val="000F34AF"/>
    <w:rsid w:val="000F3A25"/>
    <w:rsid w:val="000F43C1"/>
    <w:rsid w:val="0010359E"/>
    <w:rsid w:val="00103641"/>
    <w:rsid w:val="00105EDB"/>
    <w:rsid w:val="00110006"/>
    <w:rsid w:val="00114594"/>
    <w:rsid w:val="001159FB"/>
    <w:rsid w:val="00120482"/>
    <w:rsid w:val="0012328E"/>
    <w:rsid w:val="00124E84"/>
    <w:rsid w:val="00125584"/>
    <w:rsid w:val="00125984"/>
    <w:rsid w:val="0012702C"/>
    <w:rsid w:val="00130347"/>
    <w:rsid w:val="0013330C"/>
    <w:rsid w:val="00134E74"/>
    <w:rsid w:val="00137143"/>
    <w:rsid w:val="001513FF"/>
    <w:rsid w:val="00152F77"/>
    <w:rsid w:val="00153B57"/>
    <w:rsid w:val="00157D33"/>
    <w:rsid w:val="0017119B"/>
    <w:rsid w:val="0017125F"/>
    <w:rsid w:val="001715DB"/>
    <w:rsid w:val="00176330"/>
    <w:rsid w:val="00181295"/>
    <w:rsid w:val="00181CB7"/>
    <w:rsid w:val="0018224C"/>
    <w:rsid w:val="00190E0A"/>
    <w:rsid w:val="001914E0"/>
    <w:rsid w:val="001919B9"/>
    <w:rsid w:val="001A1956"/>
    <w:rsid w:val="001A21C9"/>
    <w:rsid w:val="001A41FC"/>
    <w:rsid w:val="001A627B"/>
    <w:rsid w:val="001A7E1F"/>
    <w:rsid w:val="001B109F"/>
    <w:rsid w:val="001B3B63"/>
    <w:rsid w:val="001B6421"/>
    <w:rsid w:val="001B67C2"/>
    <w:rsid w:val="001C0BAF"/>
    <w:rsid w:val="001C16C6"/>
    <w:rsid w:val="001C19F7"/>
    <w:rsid w:val="001C2F46"/>
    <w:rsid w:val="001C33AE"/>
    <w:rsid w:val="001D4185"/>
    <w:rsid w:val="001D632A"/>
    <w:rsid w:val="001E6132"/>
    <w:rsid w:val="001F0084"/>
    <w:rsid w:val="001F0ABE"/>
    <w:rsid w:val="001F3650"/>
    <w:rsid w:val="00203673"/>
    <w:rsid w:val="002068D0"/>
    <w:rsid w:val="002131A8"/>
    <w:rsid w:val="00215B41"/>
    <w:rsid w:val="00221EED"/>
    <w:rsid w:val="00222DF5"/>
    <w:rsid w:val="00223ACC"/>
    <w:rsid w:val="00224C89"/>
    <w:rsid w:val="00227F44"/>
    <w:rsid w:val="00230C98"/>
    <w:rsid w:val="00232063"/>
    <w:rsid w:val="002323CF"/>
    <w:rsid w:val="00232668"/>
    <w:rsid w:val="00232F72"/>
    <w:rsid w:val="0023571C"/>
    <w:rsid w:val="00236520"/>
    <w:rsid w:val="00237941"/>
    <w:rsid w:val="0024508D"/>
    <w:rsid w:val="00250CDB"/>
    <w:rsid w:val="0025130E"/>
    <w:rsid w:val="00252DFA"/>
    <w:rsid w:val="00255491"/>
    <w:rsid w:val="00256122"/>
    <w:rsid w:val="0026484A"/>
    <w:rsid w:val="00280429"/>
    <w:rsid w:val="0028620A"/>
    <w:rsid w:val="0029026F"/>
    <w:rsid w:val="00292A31"/>
    <w:rsid w:val="00295ADE"/>
    <w:rsid w:val="002A2360"/>
    <w:rsid w:val="002B33A6"/>
    <w:rsid w:val="002B41EA"/>
    <w:rsid w:val="002B4E0F"/>
    <w:rsid w:val="002B6D8A"/>
    <w:rsid w:val="002B75F3"/>
    <w:rsid w:val="002B7BCB"/>
    <w:rsid w:val="002B7D39"/>
    <w:rsid w:val="002C1491"/>
    <w:rsid w:val="002C23B8"/>
    <w:rsid w:val="002C6189"/>
    <w:rsid w:val="002C7A62"/>
    <w:rsid w:val="002D1143"/>
    <w:rsid w:val="002D1736"/>
    <w:rsid w:val="002E0C84"/>
    <w:rsid w:val="002E5955"/>
    <w:rsid w:val="002E6508"/>
    <w:rsid w:val="002F6B3F"/>
    <w:rsid w:val="002F6E58"/>
    <w:rsid w:val="002F77A0"/>
    <w:rsid w:val="003009B8"/>
    <w:rsid w:val="00311396"/>
    <w:rsid w:val="00311F33"/>
    <w:rsid w:val="00321CF4"/>
    <w:rsid w:val="003233BF"/>
    <w:rsid w:val="003242C0"/>
    <w:rsid w:val="003276BC"/>
    <w:rsid w:val="00333770"/>
    <w:rsid w:val="00335261"/>
    <w:rsid w:val="00336FE7"/>
    <w:rsid w:val="00340A33"/>
    <w:rsid w:val="00341920"/>
    <w:rsid w:val="00345869"/>
    <w:rsid w:val="00351932"/>
    <w:rsid w:val="00351C3D"/>
    <w:rsid w:val="00356CE9"/>
    <w:rsid w:val="003608FF"/>
    <w:rsid w:val="0036217D"/>
    <w:rsid w:val="003668BB"/>
    <w:rsid w:val="003708AA"/>
    <w:rsid w:val="00374681"/>
    <w:rsid w:val="003815DC"/>
    <w:rsid w:val="00386156"/>
    <w:rsid w:val="00391186"/>
    <w:rsid w:val="00393FDE"/>
    <w:rsid w:val="00396363"/>
    <w:rsid w:val="00397351"/>
    <w:rsid w:val="003A04A0"/>
    <w:rsid w:val="003A1781"/>
    <w:rsid w:val="003A2DB4"/>
    <w:rsid w:val="003A45E9"/>
    <w:rsid w:val="003A61B9"/>
    <w:rsid w:val="003B225D"/>
    <w:rsid w:val="003B5388"/>
    <w:rsid w:val="003C3A52"/>
    <w:rsid w:val="003D0D3A"/>
    <w:rsid w:val="003D14F4"/>
    <w:rsid w:val="003D28B4"/>
    <w:rsid w:val="003D406C"/>
    <w:rsid w:val="003D7F7D"/>
    <w:rsid w:val="003E1B92"/>
    <w:rsid w:val="003E3288"/>
    <w:rsid w:val="003E5147"/>
    <w:rsid w:val="003E697B"/>
    <w:rsid w:val="00400812"/>
    <w:rsid w:val="004009E0"/>
    <w:rsid w:val="0040533F"/>
    <w:rsid w:val="004057D4"/>
    <w:rsid w:val="00406041"/>
    <w:rsid w:val="00413837"/>
    <w:rsid w:val="00416596"/>
    <w:rsid w:val="00416B47"/>
    <w:rsid w:val="00417879"/>
    <w:rsid w:val="004250FC"/>
    <w:rsid w:val="00426987"/>
    <w:rsid w:val="00427C98"/>
    <w:rsid w:val="00431257"/>
    <w:rsid w:val="00434530"/>
    <w:rsid w:val="004362D1"/>
    <w:rsid w:val="0043792C"/>
    <w:rsid w:val="004422FA"/>
    <w:rsid w:val="0044638A"/>
    <w:rsid w:val="004532EC"/>
    <w:rsid w:val="004537B9"/>
    <w:rsid w:val="00453CB3"/>
    <w:rsid w:val="004614DC"/>
    <w:rsid w:val="00477552"/>
    <w:rsid w:val="0047756D"/>
    <w:rsid w:val="004819D4"/>
    <w:rsid w:val="004832F0"/>
    <w:rsid w:val="00487FE6"/>
    <w:rsid w:val="0049271D"/>
    <w:rsid w:val="004933DB"/>
    <w:rsid w:val="00494403"/>
    <w:rsid w:val="0049477F"/>
    <w:rsid w:val="00494997"/>
    <w:rsid w:val="004A0280"/>
    <w:rsid w:val="004A1221"/>
    <w:rsid w:val="004A6D12"/>
    <w:rsid w:val="004B0C17"/>
    <w:rsid w:val="004B2F1A"/>
    <w:rsid w:val="004B71D6"/>
    <w:rsid w:val="004D0817"/>
    <w:rsid w:val="004D6131"/>
    <w:rsid w:val="004D713C"/>
    <w:rsid w:val="004D7758"/>
    <w:rsid w:val="004E0F11"/>
    <w:rsid w:val="004E6060"/>
    <w:rsid w:val="004F2603"/>
    <w:rsid w:val="004F3D4E"/>
    <w:rsid w:val="00500D99"/>
    <w:rsid w:val="00505D6C"/>
    <w:rsid w:val="00510747"/>
    <w:rsid w:val="00511EF5"/>
    <w:rsid w:val="00514EA4"/>
    <w:rsid w:val="00515DE4"/>
    <w:rsid w:val="00516D38"/>
    <w:rsid w:val="005319D2"/>
    <w:rsid w:val="0053372E"/>
    <w:rsid w:val="005345C8"/>
    <w:rsid w:val="00534894"/>
    <w:rsid w:val="00542DF7"/>
    <w:rsid w:val="00545AED"/>
    <w:rsid w:val="0055322D"/>
    <w:rsid w:val="0055366A"/>
    <w:rsid w:val="00557BEF"/>
    <w:rsid w:val="00567BA5"/>
    <w:rsid w:val="00572531"/>
    <w:rsid w:val="005804E0"/>
    <w:rsid w:val="00580D9E"/>
    <w:rsid w:val="00583939"/>
    <w:rsid w:val="00584C4E"/>
    <w:rsid w:val="0058620B"/>
    <w:rsid w:val="00596A29"/>
    <w:rsid w:val="005A4CA8"/>
    <w:rsid w:val="005B0A62"/>
    <w:rsid w:val="005B2B1A"/>
    <w:rsid w:val="005C58B7"/>
    <w:rsid w:val="005D0E6C"/>
    <w:rsid w:val="005D2132"/>
    <w:rsid w:val="005D4F05"/>
    <w:rsid w:val="005D7967"/>
    <w:rsid w:val="005E0F90"/>
    <w:rsid w:val="005E14C4"/>
    <w:rsid w:val="005E244B"/>
    <w:rsid w:val="005E2DA8"/>
    <w:rsid w:val="005E4CEA"/>
    <w:rsid w:val="005E675E"/>
    <w:rsid w:val="005E75E8"/>
    <w:rsid w:val="005E7658"/>
    <w:rsid w:val="005E778A"/>
    <w:rsid w:val="005F4B61"/>
    <w:rsid w:val="005F648A"/>
    <w:rsid w:val="005F7C7C"/>
    <w:rsid w:val="00600467"/>
    <w:rsid w:val="0060179D"/>
    <w:rsid w:val="006025EE"/>
    <w:rsid w:val="006029AF"/>
    <w:rsid w:val="00604D84"/>
    <w:rsid w:val="006116B4"/>
    <w:rsid w:val="0061487A"/>
    <w:rsid w:val="00617E97"/>
    <w:rsid w:val="00623CAF"/>
    <w:rsid w:val="00623F5C"/>
    <w:rsid w:val="00623FE2"/>
    <w:rsid w:val="00625B95"/>
    <w:rsid w:val="00636F21"/>
    <w:rsid w:val="0064097B"/>
    <w:rsid w:val="00640DA9"/>
    <w:rsid w:val="00652A9D"/>
    <w:rsid w:val="00660585"/>
    <w:rsid w:val="00667715"/>
    <w:rsid w:val="00674CF0"/>
    <w:rsid w:val="00676593"/>
    <w:rsid w:val="006800B9"/>
    <w:rsid w:val="006803D1"/>
    <w:rsid w:val="006817DF"/>
    <w:rsid w:val="00686371"/>
    <w:rsid w:val="0069427A"/>
    <w:rsid w:val="00694B18"/>
    <w:rsid w:val="00697433"/>
    <w:rsid w:val="006976B6"/>
    <w:rsid w:val="006976BD"/>
    <w:rsid w:val="00697B1F"/>
    <w:rsid w:val="006A0E80"/>
    <w:rsid w:val="006A226A"/>
    <w:rsid w:val="006A24BD"/>
    <w:rsid w:val="006A2CB0"/>
    <w:rsid w:val="006A5FEF"/>
    <w:rsid w:val="006A6DEE"/>
    <w:rsid w:val="006B48CF"/>
    <w:rsid w:val="006B5D32"/>
    <w:rsid w:val="006C6600"/>
    <w:rsid w:val="006C7A6A"/>
    <w:rsid w:val="006D0E29"/>
    <w:rsid w:val="006D6B7C"/>
    <w:rsid w:val="006E123F"/>
    <w:rsid w:val="006E2613"/>
    <w:rsid w:val="006E49DB"/>
    <w:rsid w:val="006F05AF"/>
    <w:rsid w:val="006F25C6"/>
    <w:rsid w:val="006F3DAA"/>
    <w:rsid w:val="007034E8"/>
    <w:rsid w:val="007132E3"/>
    <w:rsid w:val="00717ECA"/>
    <w:rsid w:val="007202A3"/>
    <w:rsid w:val="007208E1"/>
    <w:rsid w:val="00723799"/>
    <w:rsid w:val="00726E3B"/>
    <w:rsid w:val="00727ED3"/>
    <w:rsid w:val="007307D6"/>
    <w:rsid w:val="00730D39"/>
    <w:rsid w:val="00731876"/>
    <w:rsid w:val="0073359B"/>
    <w:rsid w:val="00733BA0"/>
    <w:rsid w:val="00737D30"/>
    <w:rsid w:val="00746798"/>
    <w:rsid w:val="00746D53"/>
    <w:rsid w:val="00750282"/>
    <w:rsid w:val="007506CC"/>
    <w:rsid w:val="00751086"/>
    <w:rsid w:val="00753967"/>
    <w:rsid w:val="0076633C"/>
    <w:rsid w:val="0077636F"/>
    <w:rsid w:val="00780030"/>
    <w:rsid w:val="00792DD9"/>
    <w:rsid w:val="00795BD5"/>
    <w:rsid w:val="00796A41"/>
    <w:rsid w:val="007A19D9"/>
    <w:rsid w:val="007A2D3F"/>
    <w:rsid w:val="007A3DCB"/>
    <w:rsid w:val="007A7F78"/>
    <w:rsid w:val="007B289F"/>
    <w:rsid w:val="007B7530"/>
    <w:rsid w:val="007D1701"/>
    <w:rsid w:val="007D22E9"/>
    <w:rsid w:val="007D387D"/>
    <w:rsid w:val="007D649C"/>
    <w:rsid w:val="007D6FF7"/>
    <w:rsid w:val="007D7800"/>
    <w:rsid w:val="007E01B0"/>
    <w:rsid w:val="007E050F"/>
    <w:rsid w:val="007E0D72"/>
    <w:rsid w:val="007E1F57"/>
    <w:rsid w:val="007E4138"/>
    <w:rsid w:val="007E47BD"/>
    <w:rsid w:val="007F0A98"/>
    <w:rsid w:val="007F378A"/>
    <w:rsid w:val="007F3AA8"/>
    <w:rsid w:val="007F48E5"/>
    <w:rsid w:val="007F4939"/>
    <w:rsid w:val="007F4A75"/>
    <w:rsid w:val="007F79D2"/>
    <w:rsid w:val="00802BB2"/>
    <w:rsid w:val="008044E7"/>
    <w:rsid w:val="00805E0E"/>
    <w:rsid w:val="00810F90"/>
    <w:rsid w:val="008158C3"/>
    <w:rsid w:val="00815AAA"/>
    <w:rsid w:val="00820C0A"/>
    <w:rsid w:val="00824AF1"/>
    <w:rsid w:val="008343BF"/>
    <w:rsid w:val="008406EA"/>
    <w:rsid w:val="008427F4"/>
    <w:rsid w:val="00843F9D"/>
    <w:rsid w:val="0084756E"/>
    <w:rsid w:val="00852E0B"/>
    <w:rsid w:val="00855224"/>
    <w:rsid w:val="00855B4B"/>
    <w:rsid w:val="00855C98"/>
    <w:rsid w:val="00855EF6"/>
    <w:rsid w:val="00857E2F"/>
    <w:rsid w:val="008639F4"/>
    <w:rsid w:val="00864004"/>
    <w:rsid w:val="0086541A"/>
    <w:rsid w:val="0086798D"/>
    <w:rsid w:val="0087624D"/>
    <w:rsid w:val="00882274"/>
    <w:rsid w:val="00882CDB"/>
    <w:rsid w:val="0089360E"/>
    <w:rsid w:val="00894ED4"/>
    <w:rsid w:val="00895D2F"/>
    <w:rsid w:val="00895E91"/>
    <w:rsid w:val="008A0410"/>
    <w:rsid w:val="008A18E4"/>
    <w:rsid w:val="008A245E"/>
    <w:rsid w:val="008A5601"/>
    <w:rsid w:val="008A6D8F"/>
    <w:rsid w:val="008B0C59"/>
    <w:rsid w:val="008B3389"/>
    <w:rsid w:val="008B6462"/>
    <w:rsid w:val="008C7A8B"/>
    <w:rsid w:val="008D5316"/>
    <w:rsid w:val="008D5FE0"/>
    <w:rsid w:val="008D62D0"/>
    <w:rsid w:val="008D6EDE"/>
    <w:rsid w:val="008E06D2"/>
    <w:rsid w:val="008E0FC5"/>
    <w:rsid w:val="008E217C"/>
    <w:rsid w:val="008E304E"/>
    <w:rsid w:val="008E3C69"/>
    <w:rsid w:val="008E53EC"/>
    <w:rsid w:val="008E5B7C"/>
    <w:rsid w:val="008E62EA"/>
    <w:rsid w:val="008E782C"/>
    <w:rsid w:val="008F0158"/>
    <w:rsid w:val="008F3281"/>
    <w:rsid w:val="008F4E32"/>
    <w:rsid w:val="008F53B5"/>
    <w:rsid w:val="008F7313"/>
    <w:rsid w:val="008F7B43"/>
    <w:rsid w:val="00902469"/>
    <w:rsid w:val="00906642"/>
    <w:rsid w:val="009101B8"/>
    <w:rsid w:val="00914474"/>
    <w:rsid w:val="0091558F"/>
    <w:rsid w:val="00923A33"/>
    <w:rsid w:val="009251DA"/>
    <w:rsid w:val="0092534F"/>
    <w:rsid w:val="0092673A"/>
    <w:rsid w:val="009272A9"/>
    <w:rsid w:val="009333F0"/>
    <w:rsid w:val="00937FB4"/>
    <w:rsid w:val="009416D8"/>
    <w:rsid w:val="00943897"/>
    <w:rsid w:val="009539CB"/>
    <w:rsid w:val="00960F78"/>
    <w:rsid w:val="009618B0"/>
    <w:rsid w:val="00964131"/>
    <w:rsid w:val="00967287"/>
    <w:rsid w:val="00970738"/>
    <w:rsid w:val="00970A3D"/>
    <w:rsid w:val="00980412"/>
    <w:rsid w:val="00986C7C"/>
    <w:rsid w:val="00987D9B"/>
    <w:rsid w:val="00993E19"/>
    <w:rsid w:val="009B0F9A"/>
    <w:rsid w:val="009B192B"/>
    <w:rsid w:val="009B6333"/>
    <w:rsid w:val="009B789F"/>
    <w:rsid w:val="009C68AF"/>
    <w:rsid w:val="009D4AD8"/>
    <w:rsid w:val="009D4FCF"/>
    <w:rsid w:val="009D6750"/>
    <w:rsid w:val="009E02EF"/>
    <w:rsid w:val="009E2237"/>
    <w:rsid w:val="009E3A57"/>
    <w:rsid w:val="009E4BDB"/>
    <w:rsid w:val="009E5AAB"/>
    <w:rsid w:val="009F3BD9"/>
    <w:rsid w:val="009F5228"/>
    <w:rsid w:val="009F6C79"/>
    <w:rsid w:val="009F7FD7"/>
    <w:rsid w:val="00A03C22"/>
    <w:rsid w:val="00A04CDE"/>
    <w:rsid w:val="00A07FC2"/>
    <w:rsid w:val="00A138CE"/>
    <w:rsid w:val="00A20F1B"/>
    <w:rsid w:val="00A24F15"/>
    <w:rsid w:val="00A25FA4"/>
    <w:rsid w:val="00A32D1C"/>
    <w:rsid w:val="00A33448"/>
    <w:rsid w:val="00A34D83"/>
    <w:rsid w:val="00A34E2D"/>
    <w:rsid w:val="00A3723A"/>
    <w:rsid w:val="00A40AF9"/>
    <w:rsid w:val="00A513BD"/>
    <w:rsid w:val="00A54ED0"/>
    <w:rsid w:val="00A622BE"/>
    <w:rsid w:val="00A717BA"/>
    <w:rsid w:val="00A75010"/>
    <w:rsid w:val="00A779C3"/>
    <w:rsid w:val="00A8254E"/>
    <w:rsid w:val="00A833EA"/>
    <w:rsid w:val="00A834E8"/>
    <w:rsid w:val="00A856D7"/>
    <w:rsid w:val="00A901B0"/>
    <w:rsid w:val="00A90B14"/>
    <w:rsid w:val="00A939CA"/>
    <w:rsid w:val="00A95C04"/>
    <w:rsid w:val="00A97C8E"/>
    <w:rsid w:val="00AA1B14"/>
    <w:rsid w:val="00AA6E3D"/>
    <w:rsid w:val="00AA7075"/>
    <w:rsid w:val="00AA7EE8"/>
    <w:rsid w:val="00AB1000"/>
    <w:rsid w:val="00AB7E8B"/>
    <w:rsid w:val="00AC03FA"/>
    <w:rsid w:val="00AC38A7"/>
    <w:rsid w:val="00AC3BD0"/>
    <w:rsid w:val="00AD0261"/>
    <w:rsid w:val="00AD2C44"/>
    <w:rsid w:val="00AD486F"/>
    <w:rsid w:val="00AD50D7"/>
    <w:rsid w:val="00AE0819"/>
    <w:rsid w:val="00AE3943"/>
    <w:rsid w:val="00AE49E8"/>
    <w:rsid w:val="00AE4F1D"/>
    <w:rsid w:val="00AE794E"/>
    <w:rsid w:val="00AF0E08"/>
    <w:rsid w:val="00AF549D"/>
    <w:rsid w:val="00AF6A56"/>
    <w:rsid w:val="00B00248"/>
    <w:rsid w:val="00B0185E"/>
    <w:rsid w:val="00B0221C"/>
    <w:rsid w:val="00B05985"/>
    <w:rsid w:val="00B074C7"/>
    <w:rsid w:val="00B13C05"/>
    <w:rsid w:val="00B145DA"/>
    <w:rsid w:val="00B15960"/>
    <w:rsid w:val="00B17B78"/>
    <w:rsid w:val="00B17FB8"/>
    <w:rsid w:val="00B23460"/>
    <w:rsid w:val="00B23E86"/>
    <w:rsid w:val="00B310DF"/>
    <w:rsid w:val="00B311CC"/>
    <w:rsid w:val="00B329CE"/>
    <w:rsid w:val="00B35506"/>
    <w:rsid w:val="00B36029"/>
    <w:rsid w:val="00B37879"/>
    <w:rsid w:val="00B42FA6"/>
    <w:rsid w:val="00B44EE4"/>
    <w:rsid w:val="00B46947"/>
    <w:rsid w:val="00B71373"/>
    <w:rsid w:val="00B72BD9"/>
    <w:rsid w:val="00B743DE"/>
    <w:rsid w:val="00B77017"/>
    <w:rsid w:val="00B90F84"/>
    <w:rsid w:val="00B95BF7"/>
    <w:rsid w:val="00B96295"/>
    <w:rsid w:val="00B9789C"/>
    <w:rsid w:val="00BB3765"/>
    <w:rsid w:val="00BB4E8D"/>
    <w:rsid w:val="00BB66E5"/>
    <w:rsid w:val="00BC17C7"/>
    <w:rsid w:val="00BC3932"/>
    <w:rsid w:val="00BC397E"/>
    <w:rsid w:val="00BC6DD7"/>
    <w:rsid w:val="00BC7965"/>
    <w:rsid w:val="00BE0D72"/>
    <w:rsid w:val="00BE340F"/>
    <w:rsid w:val="00BE5769"/>
    <w:rsid w:val="00BE5F21"/>
    <w:rsid w:val="00BF1CAD"/>
    <w:rsid w:val="00BF1FC5"/>
    <w:rsid w:val="00BF258E"/>
    <w:rsid w:val="00C008DB"/>
    <w:rsid w:val="00C0387C"/>
    <w:rsid w:val="00C071F8"/>
    <w:rsid w:val="00C10FD4"/>
    <w:rsid w:val="00C12274"/>
    <w:rsid w:val="00C204CD"/>
    <w:rsid w:val="00C234E4"/>
    <w:rsid w:val="00C24981"/>
    <w:rsid w:val="00C25B46"/>
    <w:rsid w:val="00C27D14"/>
    <w:rsid w:val="00C30C89"/>
    <w:rsid w:val="00C31966"/>
    <w:rsid w:val="00C324B5"/>
    <w:rsid w:val="00C325C0"/>
    <w:rsid w:val="00C32BF0"/>
    <w:rsid w:val="00C334CE"/>
    <w:rsid w:val="00C336EB"/>
    <w:rsid w:val="00C33762"/>
    <w:rsid w:val="00C44D0C"/>
    <w:rsid w:val="00C538E3"/>
    <w:rsid w:val="00C60525"/>
    <w:rsid w:val="00C665A1"/>
    <w:rsid w:val="00C67388"/>
    <w:rsid w:val="00C738D2"/>
    <w:rsid w:val="00C741FE"/>
    <w:rsid w:val="00C7599E"/>
    <w:rsid w:val="00C75D4B"/>
    <w:rsid w:val="00C76C2F"/>
    <w:rsid w:val="00C82C87"/>
    <w:rsid w:val="00C84A23"/>
    <w:rsid w:val="00C8588C"/>
    <w:rsid w:val="00C85CF1"/>
    <w:rsid w:val="00C918BD"/>
    <w:rsid w:val="00C96FD0"/>
    <w:rsid w:val="00CA09E7"/>
    <w:rsid w:val="00CA198C"/>
    <w:rsid w:val="00CA2581"/>
    <w:rsid w:val="00CB080A"/>
    <w:rsid w:val="00CB0972"/>
    <w:rsid w:val="00CC3705"/>
    <w:rsid w:val="00CC3844"/>
    <w:rsid w:val="00CC38FB"/>
    <w:rsid w:val="00CC4EFE"/>
    <w:rsid w:val="00CC7711"/>
    <w:rsid w:val="00CC7A47"/>
    <w:rsid w:val="00CD3155"/>
    <w:rsid w:val="00CE0B19"/>
    <w:rsid w:val="00CE0F48"/>
    <w:rsid w:val="00CE3B75"/>
    <w:rsid w:val="00CE6C45"/>
    <w:rsid w:val="00CE76D2"/>
    <w:rsid w:val="00CF01A8"/>
    <w:rsid w:val="00CF590C"/>
    <w:rsid w:val="00CF7170"/>
    <w:rsid w:val="00D02191"/>
    <w:rsid w:val="00D02E18"/>
    <w:rsid w:val="00D04C8B"/>
    <w:rsid w:val="00D05C02"/>
    <w:rsid w:val="00D060DC"/>
    <w:rsid w:val="00D07DC0"/>
    <w:rsid w:val="00D13F66"/>
    <w:rsid w:val="00D17BE6"/>
    <w:rsid w:val="00D22B76"/>
    <w:rsid w:val="00D23BB4"/>
    <w:rsid w:val="00D3385E"/>
    <w:rsid w:val="00D343EA"/>
    <w:rsid w:val="00D403E9"/>
    <w:rsid w:val="00D4237A"/>
    <w:rsid w:val="00D4249F"/>
    <w:rsid w:val="00D431ED"/>
    <w:rsid w:val="00D54B5C"/>
    <w:rsid w:val="00D631DD"/>
    <w:rsid w:val="00D66A5E"/>
    <w:rsid w:val="00D66C9A"/>
    <w:rsid w:val="00D752DD"/>
    <w:rsid w:val="00D80276"/>
    <w:rsid w:val="00D85167"/>
    <w:rsid w:val="00D85A13"/>
    <w:rsid w:val="00D86660"/>
    <w:rsid w:val="00D90472"/>
    <w:rsid w:val="00D90E30"/>
    <w:rsid w:val="00D941A2"/>
    <w:rsid w:val="00D94D26"/>
    <w:rsid w:val="00D979F9"/>
    <w:rsid w:val="00D97A08"/>
    <w:rsid w:val="00DA0040"/>
    <w:rsid w:val="00DA29DF"/>
    <w:rsid w:val="00DA764F"/>
    <w:rsid w:val="00DB66F1"/>
    <w:rsid w:val="00DC1970"/>
    <w:rsid w:val="00DC4B33"/>
    <w:rsid w:val="00DC5857"/>
    <w:rsid w:val="00DC6C5D"/>
    <w:rsid w:val="00DC6CE9"/>
    <w:rsid w:val="00DD68E3"/>
    <w:rsid w:val="00DD6B42"/>
    <w:rsid w:val="00DE59A6"/>
    <w:rsid w:val="00DF1405"/>
    <w:rsid w:val="00DF2BB0"/>
    <w:rsid w:val="00DF2FEA"/>
    <w:rsid w:val="00DF50DB"/>
    <w:rsid w:val="00DF65E5"/>
    <w:rsid w:val="00E02C47"/>
    <w:rsid w:val="00E02E61"/>
    <w:rsid w:val="00E04C73"/>
    <w:rsid w:val="00E053BF"/>
    <w:rsid w:val="00E0743E"/>
    <w:rsid w:val="00E16FB3"/>
    <w:rsid w:val="00E16FD2"/>
    <w:rsid w:val="00E20599"/>
    <w:rsid w:val="00E21DD9"/>
    <w:rsid w:val="00E230A9"/>
    <w:rsid w:val="00E23152"/>
    <w:rsid w:val="00E247D4"/>
    <w:rsid w:val="00E24E0A"/>
    <w:rsid w:val="00E25E04"/>
    <w:rsid w:val="00E27936"/>
    <w:rsid w:val="00E3133E"/>
    <w:rsid w:val="00E31E9B"/>
    <w:rsid w:val="00E324D9"/>
    <w:rsid w:val="00E340EF"/>
    <w:rsid w:val="00E347FC"/>
    <w:rsid w:val="00E40F3C"/>
    <w:rsid w:val="00E43A92"/>
    <w:rsid w:val="00E4425C"/>
    <w:rsid w:val="00E44BD6"/>
    <w:rsid w:val="00E46381"/>
    <w:rsid w:val="00E52B39"/>
    <w:rsid w:val="00E55331"/>
    <w:rsid w:val="00E56B54"/>
    <w:rsid w:val="00E61EC2"/>
    <w:rsid w:val="00E7121D"/>
    <w:rsid w:val="00E74137"/>
    <w:rsid w:val="00E94A07"/>
    <w:rsid w:val="00E95B5B"/>
    <w:rsid w:val="00E96C41"/>
    <w:rsid w:val="00E9756D"/>
    <w:rsid w:val="00EA3AF3"/>
    <w:rsid w:val="00EA3FBF"/>
    <w:rsid w:val="00EA53BC"/>
    <w:rsid w:val="00EA760F"/>
    <w:rsid w:val="00EB25EB"/>
    <w:rsid w:val="00EB3385"/>
    <w:rsid w:val="00EB36A3"/>
    <w:rsid w:val="00EB50E1"/>
    <w:rsid w:val="00EB7B80"/>
    <w:rsid w:val="00EC049A"/>
    <w:rsid w:val="00EC15B3"/>
    <w:rsid w:val="00EC6034"/>
    <w:rsid w:val="00ED147F"/>
    <w:rsid w:val="00EE0C31"/>
    <w:rsid w:val="00EE1A18"/>
    <w:rsid w:val="00EE455C"/>
    <w:rsid w:val="00EE68F6"/>
    <w:rsid w:val="00EE79CA"/>
    <w:rsid w:val="00EF1FB9"/>
    <w:rsid w:val="00EF4315"/>
    <w:rsid w:val="00EF6495"/>
    <w:rsid w:val="00F00736"/>
    <w:rsid w:val="00F03471"/>
    <w:rsid w:val="00F03F2E"/>
    <w:rsid w:val="00F0470E"/>
    <w:rsid w:val="00F04CC8"/>
    <w:rsid w:val="00F058DA"/>
    <w:rsid w:val="00F12829"/>
    <w:rsid w:val="00F14EAE"/>
    <w:rsid w:val="00F209B1"/>
    <w:rsid w:val="00F253C1"/>
    <w:rsid w:val="00F253FB"/>
    <w:rsid w:val="00F2693B"/>
    <w:rsid w:val="00F27C92"/>
    <w:rsid w:val="00F321AF"/>
    <w:rsid w:val="00F36F8A"/>
    <w:rsid w:val="00F443D8"/>
    <w:rsid w:val="00F456ED"/>
    <w:rsid w:val="00F50B91"/>
    <w:rsid w:val="00F52281"/>
    <w:rsid w:val="00F54A40"/>
    <w:rsid w:val="00F5560E"/>
    <w:rsid w:val="00F603A1"/>
    <w:rsid w:val="00F620DB"/>
    <w:rsid w:val="00F65A77"/>
    <w:rsid w:val="00F66178"/>
    <w:rsid w:val="00F714B0"/>
    <w:rsid w:val="00F737F4"/>
    <w:rsid w:val="00F809F4"/>
    <w:rsid w:val="00F813AA"/>
    <w:rsid w:val="00F818AB"/>
    <w:rsid w:val="00F84857"/>
    <w:rsid w:val="00F85289"/>
    <w:rsid w:val="00F8547F"/>
    <w:rsid w:val="00F913A5"/>
    <w:rsid w:val="00F914CA"/>
    <w:rsid w:val="00F941E7"/>
    <w:rsid w:val="00F94854"/>
    <w:rsid w:val="00F972E9"/>
    <w:rsid w:val="00F97308"/>
    <w:rsid w:val="00FA0010"/>
    <w:rsid w:val="00FA1410"/>
    <w:rsid w:val="00FA4244"/>
    <w:rsid w:val="00FB594E"/>
    <w:rsid w:val="00FC021A"/>
    <w:rsid w:val="00FC206E"/>
    <w:rsid w:val="00FC4D02"/>
    <w:rsid w:val="00FD70AB"/>
    <w:rsid w:val="00FE0BA5"/>
    <w:rsid w:val="00FE1842"/>
    <w:rsid w:val="00FE3DD0"/>
    <w:rsid w:val="00FE4ED7"/>
    <w:rsid w:val="00FE5758"/>
    <w:rsid w:val="00FF06BC"/>
    <w:rsid w:val="00FF0730"/>
    <w:rsid w:val="00FF4DB8"/>
    <w:rsid w:val="00FF7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6417"/>
    <o:shapelayout v:ext="edit">
      <o:idmap v:ext="edit" data="1"/>
    </o:shapelayout>
  </w:shapeDefaults>
  <w:decimalSymbol w:val="."/>
  <w:listSeparator w:val=","/>
  <w14:docId w14:val="37A2380F"/>
  <w15:docId w15:val="{4892DA8C-B177-44FD-8968-C03A5C5B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DocumentText"/>
    <w:next w:val="DocumentText"/>
    <w:qFormat/>
    <w:pPr>
      <w:numPr>
        <w:numId w:val="128"/>
      </w:numPr>
      <w:spacing w:before="240"/>
      <w:outlineLvl w:val="0"/>
    </w:pPr>
    <w:rPr>
      <w:rFonts w:ascii="Arial" w:hAnsi="Arial"/>
      <w:b/>
      <w:kern w:val="28"/>
      <w:sz w:val="28"/>
    </w:rPr>
  </w:style>
  <w:style w:type="paragraph" w:styleId="Heading2">
    <w:name w:val="heading 2"/>
    <w:basedOn w:val="Heading1"/>
    <w:next w:val="DocumentText"/>
    <w:qFormat/>
    <w:rsid w:val="00746798"/>
    <w:pPr>
      <w:numPr>
        <w:ilvl w:val="1"/>
        <w:numId w:val="130"/>
      </w:numPr>
      <w:outlineLvl w:val="1"/>
    </w:pPr>
    <w:rPr>
      <w:sz w:val="24"/>
    </w:rPr>
  </w:style>
  <w:style w:type="paragraph" w:styleId="Heading3">
    <w:name w:val="heading 3"/>
    <w:basedOn w:val="Heading1"/>
    <w:next w:val="DocumentText"/>
    <w:qFormat/>
    <w:pPr>
      <w:numPr>
        <w:ilvl w:val="2"/>
      </w:numPr>
      <w:spacing w:before="100"/>
      <w:outlineLvl w:val="2"/>
    </w:pPr>
    <w:rPr>
      <w:b w:val="0"/>
      <w:i/>
      <w:sz w:val="24"/>
    </w:rPr>
  </w:style>
  <w:style w:type="paragraph" w:styleId="Heading4">
    <w:name w:val="heading 4"/>
    <w:basedOn w:val="Normal"/>
    <w:next w:val="Normal"/>
    <w:qFormat/>
    <w:pPr>
      <w:tabs>
        <w:tab w:val="center" w:pos="4680"/>
      </w:tabs>
      <w:outlineLvl w:val="3"/>
    </w:pPr>
    <w:rPr>
      <w:rFonts w:ascii="Arial" w:hAnsi="Arial"/>
    </w:rPr>
  </w:style>
  <w:style w:type="paragraph" w:styleId="Heading5">
    <w:name w:val="heading 5"/>
    <w:basedOn w:val="Normal"/>
    <w:next w:val="Normal"/>
    <w:qFormat/>
    <w:pPr>
      <w:keepNext/>
      <w:spacing w:before="20" w:after="20"/>
      <w:outlineLvl w:val="4"/>
    </w:pPr>
    <w:rPr>
      <w:rFonts w:ascii="Arial" w:hAnsi="Arial"/>
      <w:b/>
      <w:sz w:val="22"/>
    </w:rPr>
  </w:style>
  <w:style w:type="paragraph" w:styleId="Heading6">
    <w:name w:val="heading 6"/>
    <w:basedOn w:val="Normal"/>
    <w:next w:val="Normal"/>
    <w:qFormat/>
    <w:pPr>
      <w:keepNext/>
      <w:outlineLvl w:val="5"/>
    </w:pPr>
    <w:rPr>
      <w:rFonts w:ascii="Arial" w:hAnsi="Arial"/>
      <w:b/>
    </w:rPr>
  </w:style>
  <w:style w:type="paragraph" w:styleId="Heading8">
    <w:name w:val="heading 8"/>
    <w:basedOn w:val="Normal"/>
    <w:next w:val="Normal"/>
    <w:qFormat/>
    <w:pPr>
      <w:keepNext/>
      <w:numPr>
        <w:ilvl w:val="7"/>
        <w:numId w:val="212"/>
      </w:numPr>
      <w:jc w:val="both"/>
      <w:outlineLvl w:val="7"/>
    </w:pPr>
    <w:rPr>
      <w:b/>
      <w:i/>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ext">
    <w:name w:val="Document Text"/>
    <w:pPr>
      <w:spacing w:before="100" w:after="100"/>
    </w:pPr>
    <w:rPr>
      <w:sz w:val="24"/>
    </w:rPr>
  </w:style>
  <w:style w:type="paragraph" w:customStyle="1" w:styleId="Step">
    <w:name w:val="Step"/>
    <w:basedOn w:val="DocumentText"/>
    <w:pPr>
      <w:numPr>
        <w:numId w:val="3"/>
      </w:numPr>
      <w:tabs>
        <w:tab w:val="left" w:pos="475"/>
        <w:tab w:val="left" w:pos="950"/>
        <w:tab w:val="left" w:pos="1440"/>
        <w:tab w:val="left" w:pos="1915"/>
        <w:tab w:val="left" w:pos="2390"/>
      </w:tabs>
    </w:pPr>
  </w:style>
  <w:style w:type="paragraph" w:styleId="Header">
    <w:name w:val="header"/>
    <w:basedOn w:val="DocumentText"/>
    <w:pPr>
      <w:tabs>
        <w:tab w:val="center" w:pos="4680"/>
        <w:tab w:val="right" w:pos="9360"/>
      </w:tabs>
      <w:spacing w:before="0" w:after="0"/>
    </w:pPr>
    <w:rPr>
      <w:rFonts w:ascii="Arial" w:hAnsi="Arial"/>
      <w:sz w:val="20"/>
    </w:rPr>
  </w:style>
  <w:style w:type="paragraph" w:styleId="Footer">
    <w:name w:val="footer"/>
    <w:basedOn w:val="Header"/>
  </w:style>
  <w:style w:type="character" w:styleId="PageNumber">
    <w:name w:val="page number"/>
    <w:basedOn w:val="DefaultParagraphFont"/>
  </w:style>
  <w:style w:type="paragraph" w:styleId="Title">
    <w:name w:val="Title"/>
    <w:basedOn w:val="DocumentText"/>
    <w:next w:val="DocumentText"/>
    <w:qFormat/>
    <w:pPr>
      <w:spacing w:before="480"/>
      <w:jc w:val="center"/>
    </w:pPr>
    <w:rPr>
      <w:rFonts w:ascii="Arial" w:hAnsi="Arial"/>
      <w:b/>
      <w:kern w:val="28"/>
      <w:sz w:val="36"/>
    </w:rPr>
  </w:style>
  <w:style w:type="paragraph" w:styleId="TOC4">
    <w:name w:val="toc 4"/>
    <w:basedOn w:val="Normal"/>
    <w:next w:val="Normal"/>
    <w:autoRedefine/>
    <w:uiPriority w:val="39"/>
    <w:pPr>
      <w:ind w:left="720"/>
    </w:pPr>
  </w:style>
  <w:style w:type="paragraph" w:styleId="TOC1">
    <w:name w:val="toc 1"/>
    <w:basedOn w:val="DocumentText"/>
    <w:next w:val="TOC2"/>
    <w:uiPriority w:val="39"/>
    <w:pPr>
      <w:tabs>
        <w:tab w:val="right" w:leader="dot" w:pos="9360"/>
      </w:tabs>
      <w:spacing w:before="240"/>
    </w:pPr>
    <w:rPr>
      <w:rFonts w:ascii="Arial" w:hAnsi="Arial"/>
      <w:b/>
    </w:rPr>
  </w:style>
  <w:style w:type="paragraph" w:styleId="TOC2">
    <w:name w:val="toc 2"/>
    <w:basedOn w:val="TOC1"/>
    <w:uiPriority w:val="39"/>
    <w:pPr>
      <w:spacing w:before="0" w:after="0"/>
      <w:ind w:left="475"/>
    </w:pPr>
    <w:rPr>
      <w:b w:val="0"/>
    </w:rPr>
  </w:style>
  <w:style w:type="paragraph" w:customStyle="1" w:styleId="bullet2line">
    <w:name w:val="bullet2line"/>
    <w:basedOn w:val="DocumentText"/>
    <w:pPr>
      <w:numPr>
        <w:numId w:val="4"/>
      </w:numPr>
      <w:tabs>
        <w:tab w:val="left" w:pos="1080"/>
        <w:tab w:val="left" w:pos="1440"/>
      </w:tabs>
    </w:pPr>
  </w:style>
  <w:style w:type="paragraph" w:styleId="Caption">
    <w:name w:val="caption"/>
    <w:basedOn w:val="DocumentText"/>
    <w:next w:val="DocumentText"/>
    <w:qFormat/>
    <w:pPr>
      <w:jc w:val="center"/>
    </w:pPr>
    <w:rPr>
      <w:b/>
    </w:rPr>
  </w:style>
  <w:style w:type="paragraph" w:customStyle="1" w:styleId="bulletlast">
    <w:name w:val="bulletlast"/>
    <w:basedOn w:val="bulletmiddle"/>
    <w:next w:val="Step"/>
    <w:pPr>
      <w:spacing w:after="100"/>
    </w:pPr>
  </w:style>
  <w:style w:type="paragraph" w:customStyle="1" w:styleId="bullet1st">
    <w:name w:val="bullet1st"/>
    <w:basedOn w:val="bulletmiddle"/>
    <w:next w:val="bulletmiddle"/>
    <w:pPr>
      <w:spacing w:before="100"/>
    </w:pPr>
  </w:style>
  <w:style w:type="paragraph" w:styleId="TOC3">
    <w:name w:val="toc 3"/>
    <w:basedOn w:val="TOC2"/>
    <w:uiPriority w:val="39"/>
    <w:pPr>
      <w:tabs>
        <w:tab w:val="left" w:pos="1627"/>
      </w:tabs>
      <w:ind w:left="95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style>
  <w:style w:type="paragraph" w:styleId="TOC9">
    <w:name w:val="toc 9"/>
    <w:basedOn w:val="Normal"/>
    <w:next w:val="Normal"/>
    <w:autoRedefine/>
    <w:uiPriority w:val="39"/>
    <w:pPr>
      <w:ind w:left="1920"/>
    </w:pPr>
  </w:style>
  <w:style w:type="paragraph" w:customStyle="1" w:styleId="Attpageno">
    <w:name w:val="Attpageno"/>
    <w:basedOn w:val="DocumentText"/>
    <w:next w:val="DocumentText"/>
    <w:pPr>
      <w:spacing w:before="0"/>
      <w:jc w:val="center"/>
    </w:pPr>
    <w:rPr>
      <w:sz w:val="20"/>
    </w:rPr>
  </w:style>
  <w:style w:type="paragraph" w:styleId="BalloonText">
    <w:name w:val="Balloon Text"/>
    <w:basedOn w:val="Normal"/>
    <w:link w:val="BalloonTextChar"/>
    <w:uiPriority w:val="99"/>
    <w:semiHidden/>
    <w:unhideWhenUsed/>
    <w:rsid w:val="00D752DD"/>
    <w:rPr>
      <w:rFonts w:ascii="Tahoma" w:hAnsi="Tahoma" w:cs="Tahoma"/>
      <w:sz w:val="16"/>
      <w:szCs w:val="16"/>
    </w:rPr>
  </w:style>
  <w:style w:type="paragraph" w:customStyle="1" w:styleId="TitleBoxText">
    <w:name w:val="TitleBoxText"/>
    <w:basedOn w:val="DocumentText"/>
    <w:pPr>
      <w:spacing w:before="40" w:after="40"/>
    </w:pPr>
    <w:rPr>
      <w:rFonts w:ascii="Arial" w:hAnsi="Arial"/>
      <w:b/>
    </w:rPr>
  </w:style>
  <w:style w:type="paragraph" w:customStyle="1" w:styleId="ISONETitle">
    <w:name w:val="ISONETitle"/>
    <w:basedOn w:val="Title"/>
    <w:pPr>
      <w:spacing w:before="240"/>
    </w:pPr>
    <w:rPr>
      <w:sz w:val="32"/>
    </w:rPr>
  </w:style>
  <w:style w:type="paragraph" w:customStyle="1" w:styleId="Intranet">
    <w:name w:val="Intranet"/>
    <w:basedOn w:val="DocumentText"/>
    <w:pPr>
      <w:spacing w:before="0" w:after="0"/>
    </w:pPr>
    <w:rPr>
      <w:i/>
    </w:rPr>
  </w:style>
  <w:style w:type="paragraph" w:customStyle="1" w:styleId="TableText">
    <w:name w:val="TableText"/>
    <w:basedOn w:val="DocumentText"/>
    <w:pPr>
      <w:tabs>
        <w:tab w:val="center" w:pos="579"/>
      </w:tabs>
      <w:spacing w:before="40" w:after="40"/>
      <w:jc w:val="center"/>
    </w:pPr>
    <w:rPr>
      <w:sz w:val="20"/>
    </w:rPr>
  </w:style>
  <w:style w:type="paragraph" w:customStyle="1" w:styleId="NOTE">
    <w:name w:val="NOTE"/>
    <w:basedOn w:val="DocumentText"/>
    <w:next w:val="DocumentText"/>
    <w:pPr>
      <w:jc w:val="center"/>
    </w:pPr>
    <w:rPr>
      <w:b/>
    </w:rPr>
  </w:style>
  <w:style w:type="paragraph" w:customStyle="1" w:styleId="Level1text">
    <w:name w:val="Level 1 text"/>
    <w:basedOn w:val="Normal"/>
    <w:pPr>
      <w:numPr>
        <w:numId w:val="2"/>
      </w:numPr>
    </w:pPr>
  </w:style>
  <w:style w:type="paragraph" w:customStyle="1" w:styleId="NoteText">
    <w:name w:val="NoteText"/>
    <w:basedOn w:val="DocumentText"/>
    <w:next w:val="Step"/>
    <w:pPr>
      <w:ind w:left="360"/>
    </w:pPr>
  </w:style>
  <w:style w:type="paragraph" w:customStyle="1" w:styleId="bulletmiddle">
    <w:name w:val="bulletmiddle"/>
    <w:basedOn w:val="bullet2line"/>
    <w:pPr>
      <w:spacing w:before="0" w:after="0"/>
    </w:pPr>
  </w:style>
  <w:style w:type="paragraph" w:customStyle="1" w:styleId="Sidebar">
    <w:name w:val="Sidebar"/>
    <w:basedOn w:val="DocumentText"/>
    <w:rPr>
      <w:b/>
      <w:i/>
    </w:rPr>
  </w:style>
  <w:style w:type="character" w:customStyle="1" w:styleId="BalloonTextChar">
    <w:name w:val="Balloon Text Char"/>
    <w:link w:val="BalloonText"/>
    <w:uiPriority w:val="99"/>
    <w:semiHidden/>
    <w:rsid w:val="00D752DD"/>
    <w:rPr>
      <w:rFonts w:ascii="Tahoma" w:hAnsi="Tahoma" w:cs="Tahoma"/>
      <w:sz w:val="16"/>
      <w:szCs w:val="16"/>
    </w:rPr>
  </w:style>
  <w:style w:type="paragraph" w:styleId="BodyText">
    <w:name w:val="Body Text"/>
    <w:basedOn w:val="Normal"/>
    <w:link w:val="BodyTextChar"/>
    <w:rsid w:val="00311396"/>
    <w:pPr>
      <w:widowControl w:val="0"/>
    </w:pPr>
    <w:rPr>
      <w:i/>
      <w:sz w:val="20"/>
    </w:rPr>
  </w:style>
  <w:style w:type="character" w:customStyle="1" w:styleId="BodyTextChar">
    <w:name w:val="Body Text Char"/>
    <w:link w:val="BodyText"/>
    <w:rsid w:val="00311396"/>
    <w:rPr>
      <w:i/>
    </w:rPr>
  </w:style>
  <w:style w:type="paragraph" w:styleId="TOCHeading">
    <w:name w:val="TOC Heading"/>
    <w:basedOn w:val="Heading1"/>
    <w:next w:val="Normal"/>
    <w:uiPriority w:val="39"/>
    <w:semiHidden/>
    <w:unhideWhenUsed/>
    <w:qFormat/>
    <w:rsid w:val="008A6D8F"/>
    <w:pPr>
      <w:keepNext/>
      <w:keepLines/>
      <w:numPr>
        <w:numId w:val="0"/>
      </w:numPr>
      <w:spacing w:before="480" w:after="0" w:line="276" w:lineRule="auto"/>
      <w:outlineLvl w:val="9"/>
    </w:pPr>
    <w:rPr>
      <w:rFonts w:ascii="Cambria" w:hAnsi="Cambria"/>
      <w:bCs/>
      <w:color w:val="365F91"/>
      <w:kern w:val="0"/>
      <w:szCs w:val="28"/>
    </w:rPr>
  </w:style>
  <w:style w:type="character" w:styleId="Hyperlink">
    <w:name w:val="Hyperlink"/>
    <w:uiPriority w:val="99"/>
    <w:unhideWhenUsed/>
    <w:rsid w:val="008A6D8F"/>
    <w:rPr>
      <w:color w:val="0000FF"/>
      <w:u w:val="single"/>
    </w:rPr>
  </w:style>
  <w:style w:type="paragraph" w:styleId="Revision">
    <w:name w:val="Revision"/>
    <w:hidden/>
    <w:uiPriority w:val="99"/>
    <w:semiHidden/>
    <w:rsid w:val="00511EF5"/>
    <w:rPr>
      <w:sz w:val="24"/>
    </w:rPr>
  </w:style>
  <w:style w:type="character" w:styleId="CommentReference">
    <w:name w:val="annotation reference"/>
    <w:unhideWhenUsed/>
    <w:rsid w:val="002B33A6"/>
    <w:rPr>
      <w:sz w:val="16"/>
      <w:szCs w:val="16"/>
    </w:rPr>
  </w:style>
  <w:style w:type="paragraph" w:styleId="CommentText">
    <w:name w:val="annotation text"/>
    <w:basedOn w:val="Normal"/>
    <w:link w:val="CommentTextChar"/>
    <w:unhideWhenUsed/>
    <w:rsid w:val="002B33A6"/>
    <w:rPr>
      <w:sz w:val="20"/>
    </w:rPr>
  </w:style>
  <w:style w:type="character" w:customStyle="1" w:styleId="CommentTextChar">
    <w:name w:val="Comment Text Char"/>
    <w:basedOn w:val="DefaultParagraphFont"/>
    <w:link w:val="CommentText"/>
    <w:rsid w:val="002B33A6"/>
  </w:style>
  <w:style w:type="paragraph" w:styleId="CommentSubject">
    <w:name w:val="annotation subject"/>
    <w:basedOn w:val="CommentText"/>
    <w:next w:val="CommentText"/>
    <w:link w:val="CommentSubjectChar"/>
    <w:uiPriority w:val="99"/>
    <w:semiHidden/>
    <w:unhideWhenUsed/>
    <w:rsid w:val="002B33A6"/>
    <w:rPr>
      <w:b/>
      <w:bCs/>
    </w:rPr>
  </w:style>
  <w:style w:type="character" w:customStyle="1" w:styleId="CommentSubjectChar">
    <w:name w:val="Comment Subject Char"/>
    <w:link w:val="CommentSubject"/>
    <w:uiPriority w:val="99"/>
    <w:semiHidden/>
    <w:rsid w:val="002B33A6"/>
    <w:rPr>
      <w:b/>
      <w:bCs/>
    </w:rPr>
  </w:style>
  <w:style w:type="paragraph" w:styleId="FootnoteText">
    <w:name w:val="footnote text"/>
    <w:basedOn w:val="Normal"/>
    <w:link w:val="FootnoteTextChar"/>
    <w:uiPriority w:val="99"/>
    <w:semiHidden/>
    <w:unhideWhenUsed/>
    <w:rsid w:val="002323CF"/>
    <w:rPr>
      <w:sz w:val="20"/>
    </w:rPr>
  </w:style>
  <w:style w:type="character" w:customStyle="1" w:styleId="FootnoteTextChar">
    <w:name w:val="Footnote Text Char"/>
    <w:basedOn w:val="DefaultParagraphFont"/>
    <w:link w:val="FootnoteText"/>
    <w:uiPriority w:val="99"/>
    <w:semiHidden/>
    <w:rsid w:val="002323CF"/>
  </w:style>
  <w:style w:type="character" w:styleId="FootnoteReference">
    <w:name w:val="footnote reference"/>
    <w:uiPriority w:val="99"/>
    <w:semiHidden/>
    <w:unhideWhenUsed/>
    <w:rsid w:val="002323CF"/>
    <w:rPr>
      <w:vertAlign w:val="superscript"/>
    </w:rPr>
  </w:style>
  <w:style w:type="paragraph" w:customStyle="1" w:styleId="Default">
    <w:name w:val="Default"/>
    <w:rsid w:val="009F5228"/>
    <w:pPr>
      <w:autoSpaceDE w:val="0"/>
      <w:autoSpaceDN w:val="0"/>
      <w:adjustRightInd w:val="0"/>
    </w:pPr>
    <w:rPr>
      <w:rFonts w:ascii="Arial" w:hAnsi="Arial" w:cs="Arial"/>
      <w:color w:val="000000"/>
      <w:sz w:val="24"/>
      <w:szCs w:val="24"/>
    </w:rPr>
  </w:style>
  <w:style w:type="paragraph" w:styleId="EndnoteText">
    <w:name w:val="endnote text"/>
    <w:basedOn w:val="Normal"/>
    <w:link w:val="EndnoteTextChar"/>
    <w:uiPriority w:val="99"/>
    <w:semiHidden/>
    <w:unhideWhenUsed/>
    <w:rsid w:val="002B7D39"/>
    <w:rPr>
      <w:sz w:val="20"/>
    </w:rPr>
  </w:style>
  <w:style w:type="character" w:customStyle="1" w:styleId="EndnoteTextChar">
    <w:name w:val="Endnote Text Char"/>
    <w:basedOn w:val="DefaultParagraphFont"/>
    <w:link w:val="EndnoteText"/>
    <w:uiPriority w:val="99"/>
    <w:semiHidden/>
    <w:rsid w:val="002B7D39"/>
  </w:style>
  <w:style w:type="character" w:styleId="EndnoteReference">
    <w:name w:val="endnote reference"/>
    <w:uiPriority w:val="99"/>
    <w:semiHidden/>
    <w:unhideWhenUsed/>
    <w:rsid w:val="002B7D39"/>
    <w:rPr>
      <w:vertAlign w:val="superscript"/>
    </w:rPr>
  </w:style>
  <w:style w:type="character" w:styleId="FollowedHyperlink">
    <w:name w:val="FollowedHyperlink"/>
    <w:uiPriority w:val="99"/>
    <w:semiHidden/>
    <w:unhideWhenUsed/>
    <w:rsid w:val="00CC38FB"/>
    <w:rPr>
      <w:color w:val="800080"/>
      <w:u w:val="single"/>
    </w:rPr>
  </w:style>
  <w:style w:type="paragraph" w:styleId="ListParagraph">
    <w:name w:val="List Paragraph"/>
    <w:basedOn w:val="Normal"/>
    <w:uiPriority w:val="34"/>
    <w:qFormat/>
    <w:rsid w:val="00A71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so-ne.com/participate/rules-procedures/nerc-npcc"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smd.iso-ne.com"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so-ne.com/participate/rules-procedures/nerc-npcc"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arba\Local%20Settings\Temporary%20Internet%20Files\Content.Outlook\KAWE2UFN\SOP%20SM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eff16646-e080-405e-b14c-fa1737459779">ODMS-229397416-3756</_dlc_DocId>
    <_dlc_DocIdUrl xmlns="eff16646-e080-405e-b14c-fa1737459779">
      <Url>https://sharepoint.iso-ne.com/sites/odms/_layouts/15/DocIdRedir.aspx?ID=ODMS-229397416-3756</Url>
      <Description>ODMS-229397416-3756</Description>
    </_dlc_DocIdUrl>
    <ODMSDocumentOwnerRole xmlns="eff16646-e080-405e-b14c-fa1737459779">1</ODMSDocumentOwnerRole>
    <ODMSDocumentStatus xmlns="eff16646-e080-405e-b14c-fa1737459779">Under Review</ODMSDocumentStatus>
    <ODMSEffectiveDate xmlns="eff16646-e080-405e-b14c-fa1737459779">2024-07-03T04:00:00+00:00</ODMSEffectiveDate>
    <ODMSPublishedDate xmlns="eff16646-e080-405e-b14c-fa1737459779">2024-07-03T18:46:28+00:00</ODMSPublishedDate>
    <ODMSProcedureType xmlns="eff16646-e080-405e-b14c-fa1737459779">OP</ODMSProcedureType>
    <ODMSNextReviewDate xmlns="eff16646-e080-405e-b14c-fa1737459779">2026-07-03T04:00:00+00:00</ODMSNextReviewDate>
    <ODMSDocumentNumber xmlns="eff16646-e080-405e-b14c-fa1737459779">ODMS-1646773790-5291</ODMSDocumentNumber>
    <TaxCatchAll xmlns="eff16646-e080-405e-b14c-fa1737459779"/>
    <ODMSDesignee xmlns="eff16646-e080-405e-b14c-fa1737459779">
      <UserInfo>
        <DisplayName/>
        <AccountId xsi:nil="true"/>
        <AccountType/>
      </UserInfo>
    </ODMSDesignee>
    <ODMSCRID xmlns="eff16646-e080-405e-b14c-fa1737459779">CR-03807</ODMSCRID>
    <ODMSNeighbor xmlns="eff16646-e080-405e-b14c-fa1737459779"/>
    <FeedbackListID xmlns="eff16646-e080-405e-b14c-fa1737459779">30</FeedbackListID>
    <ODMSISOClass xmlns="eff16646-e080-405e-b14c-fa1737459779">1</ODMSISOClass>
    <_dlc_DocIdPersistId xmlns="eff16646-e080-405e-b14c-fa1737459779" xsi:nil="true"/>
    <ODMSPublishedLocation xmlns="eff16646-e080-405e-b14c-fa1737459779" xsi:nil="true"/>
    <ODMSWebsiteFileName xmlns="eff16646-e080-405e-b14c-fa1737459779">op14_rto_final.pdf</ODMSWebsiteFileName>
    <ODMSReviewFrequency xmlns="eff16646-e080-405e-b14c-fa1737459779">2</ODMSReviewFrequency>
    <ODMSCommitteeReview xmlns="eff16646-e080-405e-b14c-fa1737459779">
      <Value>RC</Value>
    </ODMSCommitteeReview>
    <ODMSCRStatus xmlns="eff16646-e080-405e-b14c-fa1737459779">Individual Feedback Completed</ODMSCRStatus>
  </documentManagement>
</p:properties>
</file>

<file path=customXml/item3.xml><?xml version="1.0" encoding="utf-8"?>
<ct:contentTypeSchema xmlns:ct="http://schemas.microsoft.com/office/2006/metadata/contentType" xmlns:ma="http://schemas.microsoft.com/office/2006/metadata/properties/metaAttributes" ct:_="" ma:_="" ma:contentTypeName="OP Document" ma:contentTypeID="0x01010084C6493259830F429E0D999C7527CF56010100C81AB167D7686049A303CA5940096A94" ma:contentTypeVersion="21" ma:contentTypeDescription="" ma:contentTypeScope="" ma:versionID="fdac3ed7b1c0439452a6c75e1593a538">
  <xsd:schema xmlns:xsd="http://www.w3.org/2001/XMLSchema" xmlns:xs="http://www.w3.org/2001/XMLSchema" xmlns:p="http://schemas.microsoft.com/office/2006/metadata/properties" xmlns:ns2="eff16646-e080-405e-b14c-fa1737459779" targetNamespace="http://schemas.microsoft.com/office/2006/metadata/properties" ma:root="true" ma:fieldsID="6db3e2fb84450b63a4dc99e646308fbc" ns2:_="">
    <xsd:import namespace="eff16646-e080-405e-b14c-fa1737459779"/>
    <xsd:element name="properties">
      <xsd:complexType>
        <xsd:sequence>
          <xsd:element name="documentManagement">
            <xsd:complexType>
              <xsd:all>
                <xsd:element ref="ns2:ODMSDocumentOwnerRole"/>
                <xsd:element ref="ns2:ODMSISOClass" minOccurs="0"/>
                <xsd:element ref="ns2:ODMSDocumentStatus"/>
                <xsd:element ref="ns2:ODMSNextReviewDate" minOccurs="0"/>
                <xsd:element ref="ns2:ODMSCRID" minOccurs="0"/>
                <xsd:element ref="ns2:ODMSEffectiveDate" minOccurs="0"/>
                <xsd:element ref="ns2:ODMSPublishedDate" minOccurs="0"/>
                <xsd:element ref="ns2:ODMSProcedureType"/>
                <xsd:element ref="ns2:ODMSNeighbor" minOccurs="0"/>
                <xsd:element ref="ns2:FeedbackListID" minOccurs="0"/>
                <xsd:element ref="ns2:ODMSPublishedLocation" minOccurs="0"/>
                <xsd:element ref="ns2:ODMSWebsiteFileName" minOccurs="0"/>
                <xsd:element ref="ns2:ODMSCommitteeReview" minOccurs="0"/>
                <xsd:element ref="ns2:ODMSDesignee" minOccurs="0"/>
                <xsd:element ref="ns2:ODMSCRStatus" minOccurs="0"/>
                <xsd:element ref="ns2:TaxCatchAll" minOccurs="0"/>
                <xsd:element ref="ns2:ODMSReviewFrequency"/>
                <xsd:element ref="ns2:ODMSDocumentNumber" minOccurs="0"/>
                <xsd:element ref="ns2:TaxCatchAllLabel" minOccurs="0"/>
                <xsd:element ref="ns2:FeedbackListID_x003a_ID"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16646-e080-405e-b14c-fa1737459779" elementFormDefault="qualified">
    <xsd:import namespace="http://schemas.microsoft.com/office/2006/documentManagement/types"/>
    <xsd:import namespace="http://schemas.microsoft.com/office/infopath/2007/PartnerControls"/>
    <xsd:element name="ODMSDocumentOwnerRole" ma:index="2" ma:displayName="Document Owner Role" ma:list="{f5ae19c3-75e0-4c5a-8bf2-eef69a5fb4c4}" ma:internalName="ODMSDocumentOwnerRole" ma:readOnly="false" ma:showField="Title" ma:web="eff16646-e080-405e-b14c-fa1737459779">
      <xsd:simpleType>
        <xsd:restriction base="dms:Lookup"/>
      </xsd:simpleType>
    </xsd:element>
    <xsd:element name="ODMSISOClass" ma:index="3" nillable="true" ma:displayName="ISO Classification Label" ma:list="{9ea58688-40c1-4e58-93ab-14356b3981bf}" ma:internalName="ODMSISOClass" ma:readOnly="false" ma:showField="Icformation_x0020_Policy" ma:web="eff16646-e080-405e-b14c-fa1737459779">
      <xsd:simpleType>
        <xsd:restriction base="dms:Lookup"/>
      </xsd:simpleType>
    </xsd:element>
    <xsd:element name="ODMSDocumentStatus" ma:index="4" ma:displayName="Document Status" ma:default="Active" ma:format="Dropdown" ma:internalName="ODMSDocumentStatus" ma:readOnly="false">
      <xsd:simpleType>
        <xsd:restriction base="dms:Choice">
          <xsd:enumeration value="Initial"/>
          <xsd:enumeration value="Active"/>
          <xsd:enumeration value="Retired"/>
          <xsd:enumeration value="Under Review"/>
        </xsd:restriction>
      </xsd:simpleType>
    </xsd:element>
    <xsd:element name="ODMSNextReviewDate" ma:index="5" nillable="true" ma:displayName="Next Review Date" ma:format="DateOnly" ma:internalName="ODMSNextReviewDate" ma:readOnly="false">
      <xsd:simpleType>
        <xsd:restriction base="dms:DateTime"/>
      </xsd:simpleType>
    </xsd:element>
    <xsd:element name="ODMSCRID" ma:index="6" nillable="true" ma:displayName="CR ID" ma:internalName="ODMSCRID" ma:readOnly="false">
      <xsd:simpleType>
        <xsd:restriction base="dms:Text">
          <xsd:maxLength value="25"/>
        </xsd:restriction>
      </xsd:simpleType>
    </xsd:element>
    <xsd:element name="ODMSEffectiveDate" ma:index="7" nillable="true" ma:displayName="Effective Date" ma:format="DateOnly" ma:internalName="ODMSEffectiveDate" ma:readOnly="false">
      <xsd:simpleType>
        <xsd:restriction base="dms:DateTime"/>
      </xsd:simpleType>
    </xsd:element>
    <xsd:element name="ODMSPublishedDate" ma:index="8" nillable="true" ma:displayName="Published Date" ma:format="DateOnly" ma:internalName="ODMSPublishedDate" ma:readOnly="false">
      <xsd:simpleType>
        <xsd:restriction base="dms:DateTime"/>
      </xsd:simpleType>
    </xsd:element>
    <xsd:element name="ODMSProcedureType" ma:index="9" ma:displayName="Procedure Type" ma:format="Dropdown" ma:internalName="ODMSProcedureType" ma:readOnly="false">
      <xsd:simpleType>
        <xsd:restriction base="dms:Choice">
          <xsd:enumeration value="CROP"/>
          <xsd:enumeration value="MLCC"/>
          <xsd:enumeration value="OP"/>
          <xsd:enumeration value="SOP"/>
          <xsd:enumeration value="TOG SPS"/>
          <xsd:enumeration value="TOG STAB"/>
          <xsd:enumeration value="TOG TEXT"/>
        </xsd:restriction>
      </xsd:simpleType>
    </xsd:element>
    <xsd:element name="ODMSNeighbor" ma:index="10" nillable="true" ma:displayName="Neighbor" ma:list="{9be6de60-63d3-46d4-a732-7fb8680758f5}" ma:internalName="ODMSNeighbor" ma:readOnly="false" ma:showField="Title"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 ma:index="11" nillable="true" ma:displayName="FeedbackListID" ma:list="{9198c312-d9fe-4e22-be64-ec1ff84a14ea}" ma:internalName="FeedbackListID" ma:readOnly="false" ma:showField="CategoryDescription" ma:web="eff16646-e080-405e-b14c-fa1737459779">
      <xsd:simpleType>
        <xsd:restriction base="dms:Lookup"/>
      </xsd:simpleType>
    </xsd:element>
    <xsd:element name="ODMSPublishedLocation" ma:index="16" nillable="true" ma:displayName="Published Location" ma:format="Dropdown" ma:internalName="ODMSPublishedLocation" ma:readOnly="false">
      <xsd:simpleType>
        <xsd:restriction base="dms:Choice">
          <xsd:enumeration value="Web Only"/>
        </xsd:restriction>
      </xsd:simpleType>
    </xsd:element>
    <xsd:element name="ODMSWebsiteFileName" ma:index="17" nillable="true" ma:displayName="Website File Name" ma:internalName="ODMSWebsiteFileName" ma:readOnly="false">
      <xsd:simpleType>
        <xsd:restriction base="dms:Text">
          <xsd:maxLength value="25"/>
        </xsd:restriction>
      </xsd:simpleType>
    </xsd:element>
    <xsd:element name="ODMSCommitteeReview" ma:index="18" nillable="true" ma:displayName="Committee Review" ma:internalName="ODMSCommitteeReview" ma:readOnly="false" ma:requiredMultiChoice="true">
      <xsd:complexType>
        <xsd:complexContent>
          <xsd:extension base="dms:MultiChoice">
            <xsd:sequence>
              <xsd:element name="Value" maxOccurs="unbounded" minOccurs="0" nillable="true">
                <xsd:simpleType>
                  <xsd:restriction base="dms:Choice">
                    <xsd:enumeration value="RC"/>
                    <xsd:enumeration value="RC Notice"/>
                    <xsd:enumeration value="MC"/>
                    <xsd:enumeration value="MC Notice"/>
                  </xsd:restriction>
                </xsd:simpleType>
              </xsd:element>
            </xsd:sequence>
          </xsd:extension>
        </xsd:complexContent>
      </xsd:complexType>
    </xsd:element>
    <xsd:element name="ODMSDesignee" ma:index="19" nillable="true" ma:displayName="Designee" ma:hidden="true" ma:list="UserInfo" ma:SharePointGroup="0" ma:internalName="ODMSDesigne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DMSCRStatus" ma:index="20" nillable="true" ma:displayName="CR Status" ma:format="Dropdown" ma:internalName="ODMSCRStatus" ma:readOnly="false">
      <xsd:simpleType>
        <xsd:restriction base="dms:Choice">
          <xsd:enumeration value="Draft"/>
          <xsd:enumeration value="Draft - CR not yet submitted"/>
          <xsd:enumeration value="CR Submitted"/>
          <xsd:enumeration value="CR Approved"/>
          <xsd:enumeration value="CR Rejected"/>
          <xsd:enumeration value="Group Feedback"/>
          <xsd:enumeration value="Group Feedback Completed"/>
          <xsd:enumeration value="With FB Task Owner"/>
          <xsd:enumeration value="Individual Feedback"/>
          <xsd:enumeration value="Individual Feedback Completed"/>
          <xsd:enumeration value="Approval Phase"/>
          <xsd:enumeration value="Doc Approval Rejected"/>
          <xsd:enumeration value="Doc Approval Completed"/>
          <xsd:enumeration value="Publish Completed"/>
          <xsd:enumeration value="Terminated"/>
        </xsd:restriction>
      </xsd:simpleType>
    </xsd:element>
    <xsd:element name="TaxCatchAll" ma:index="21" nillable="true" ma:displayName="Taxonomy Catch All Column" ma:hidden="true" ma:list="{e7f41b22-4456-4d8e-8e35-ebc0e2435f77}" ma:internalName="TaxCatchAll" ma:readOnly="false" ma:showField="CatchAllData"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ODMSReviewFrequency" ma:index="22" ma:displayName="Review Frequency" ma:decimals="0" ma:internalName="ODMSReviewFrequency" ma:readOnly="false" ma:percentage="FALSE">
      <xsd:simpleType>
        <xsd:restriction base="dms:Number"/>
      </xsd:simpleType>
    </xsd:element>
    <xsd:element name="ODMSDocumentNumber" ma:index="25" nillable="true" ma:displayName="Document Number" ma:hidden="true" ma:internalName="ODMSDocumentNumber" ma:readOnly="false">
      <xsd:simpleType>
        <xsd:restriction base="dms:Text">
          <xsd:maxLength value="50"/>
        </xsd:restriction>
      </xsd:simpleType>
    </xsd:element>
    <xsd:element name="TaxCatchAllLabel" ma:index="26" nillable="true" ma:displayName="Taxonomy Catch All Column1" ma:hidden="true" ma:list="{e7f41b22-4456-4d8e-8e35-ebc0e2435f77}" ma:internalName="TaxCatchAllLabel" ma:readOnly="true" ma:showField="CatchAllDataLabel"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_x003a_ID" ma:index="27" nillable="true" ma:displayName="FeedbackListID:ID" ma:list="{9198c312-d9fe-4e22-be64-ec1ff84a14ea}" ma:internalName="FeedbackListID_x003A_ID" ma:readOnly="true" ma:showField="ID" ma:web="eff16646-e080-405e-b14c-fa1737459779">
      <xsd:simpleType>
        <xsd:restriction base="dms:Lookup"/>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18B034-82D2-4317-A613-9504A4F0F2C5}">
  <ds:schemaRefs>
    <ds:schemaRef ds:uri="http://schemas.microsoft.com/office/2006/metadata/longProperties"/>
  </ds:schemaRefs>
</ds:datastoreItem>
</file>

<file path=customXml/itemProps2.xml><?xml version="1.0" encoding="utf-8"?>
<ds:datastoreItem xmlns:ds="http://schemas.openxmlformats.org/officeDocument/2006/customXml" ds:itemID="{5241551C-1063-4352-839A-9418EB4D93A8}">
  <ds:schemaRefs>
    <ds:schemaRef ds:uri="http://schemas.microsoft.com/office/infopath/2007/PartnerControls"/>
    <ds:schemaRef ds:uri="http://www.w3.org/XML/1998/namespace"/>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eff16646-e080-405e-b14c-fa1737459779"/>
  </ds:schemaRefs>
</ds:datastoreItem>
</file>

<file path=customXml/itemProps3.xml><?xml version="1.0" encoding="utf-8"?>
<ds:datastoreItem xmlns:ds="http://schemas.openxmlformats.org/officeDocument/2006/customXml" ds:itemID="{DEC8DA16-1EE1-4586-8987-ECFBF0FF4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16646-e080-405e-b14c-fa1737459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042F42-D9F5-4E10-818B-A053D8CC1262}">
  <ds:schemaRefs>
    <ds:schemaRef ds:uri="http://schemas.microsoft.com/sharepoint/v3/contenttype/forms"/>
  </ds:schemaRefs>
</ds:datastoreItem>
</file>

<file path=customXml/itemProps5.xml><?xml version="1.0" encoding="utf-8"?>
<ds:datastoreItem xmlns:ds="http://schemas.openxmlformats.org/officeDocument/2006/customXml" ds:itemID="{492E274D-841C-47DA-B0C2-2AEEA11CDE49}">
  <ds:schemaRefs>
    <ds:schemaRef ds:uri="http://schemas.openxmlformats.org/officeDocument/2006/bibliography"/>
  </ds:schemaRefs>
</ds:datastoreItem>
</file>

<file path=customXml/itemProps6.xml><?xml version="1.0" encoding="utf-8"?>
<ds:datastoreItem xmlns:ds="http://schemas.openxmlformats.org/officeDocument/2006/customXml" ds:itemID="{72299027-1936-431F-B56E-64C7F0E86AD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SOP SMD Template.dot</Template>
  <TotalTime>1527</TotalTime>
  <Pages>58</Pages>
  <Words>17486</Words>
  <Characters>97964</Characters>
  <Application>Microsoft Office Word</Application>
  <DocSecurity>0</DocSecurity>
  <Lines>816</Lines>
  <Paragraphs>230</Paragraphs>
  <ScaleCrop>false</ScaleCrop>
  <HeadingPairs>
    <vt:vector size="2" baseType="variant">
      <vt:variant>
        <vt:lpstr>Title</vt:lpstr>
      </vt:variant>
      <vt:variant>
        <vt:i4>1</vt:i4>
      </vt:variant>
    </vt:vector>
  </HeadingPairs>
  <TitlesOfParts>
    <vt:vector size="1" baseType="lpstr">
      <vt:lpstr>OP14 - Technical Requirements for Generators, Demand Response Resources, Asset Related Demands and Alternative Technology Regulation Resources</vt:lpstr>
    </vt:vector>
  </TitlesOfParts>
  <Company>ISO New England</Company>
  <LinksUpToDate>false</LinksUpToDate>
  <CharactersWithSpaces>115220</CharactersWithSpaces>
  <SharedDoc>false</SharedDoc>
  <HLinks>
    <vt:vector size="426" baseType="variant">
      <vt:variant>
        <vt:i4>7405602</vt:i4>
      </vt:variant>
      <vt:variant>
        <vt:i4>413</vt:i4>
      </vt:variant>
      <vt:variant>
        <vt:i4>0</vt:i4>
      </vt:variant>
      <vt:variant>
        <vt:i4>5</vt:i4>
      </vt:variant>
      <vt:variant>
        <vt:lpwstr>http://www.iso-ne.com/lrp/LoginAction.do?task=login</vt:lpwstr>
      </vt:variant>
      <vt:variant>
        <vt:lpwstr/>
      </vt:variant>
      <vt:variant>
        <vt:i4>7405602</vt:i4>
      </vt:variant>
      <vt:variant>
        <vt:i4>411</vt:i4>
      </vt:variant>
      <vt:variant>
        <vt:i4>0</vt:i4>
      </vt:variant>
      <vt:variant>
        <vt:i4>5</vt:i4>
      </vt:variant>
      <vt:variant>
        <vt:lpwstr>http://www.iso-ne.com/lrp/LoginAction.do?task=login</vt:lpwstr>
      </vt:variant>
      <vt:variant>
        <vt:lpwstr/>
      </vt:variant>
      <vt:variant>
        <vt:i4>1769536</vt:i4>
      </vt:variant>
      <vt:variant>
        <vt:i4>408</vt:i4>
      </vt:variant>
      <vt:variant>
        <vt:i4>0</vt:i4>
      </vt:variant>
      <vt:variant>
        <vt:i4>5</vt:i4>
      </vt:variant>
      <vt:variant>
        <vt:lpwstr>http://www.iso-ne.com/participate/rules-procedures/nerc-npcc</vt:lpwstr>
      </vt:variant>
      <vt:variant>
        <vt:lpwstr/>
      </vt:variant>
      <vt:variant>
        <vt:i4>1769536</vt:i4>
      </vt:variant>
      <vt:variant>
        <vt:i4>405</vt:i4>
      </vt:variant>
      <vt:variant>
        <vt:i4>0</vt:i4>
      </vt:variant>
      <vt:variant>
        <vt:i4>5</vt:i4>
      </vt:variant>
      <vt:variant>
        <vt:lpwstr>http://www.iso-ne.com/participate/rules-procedures/nerc-npcc</vt:lpwstr>
      </vt:variant>
      <vt:variant>
        <vt:lpwstr/>
      </vt:variant>
      <vt:variant>
        <vt:i4>1769526</vt:i4>
      </vt:variant>
      <vt:variant>
        <vt:i4>398</vt:i4>
      </vt:variant>
      <vt:variant>
        <vt:i4>0</vt:i4>
      </vt:variant>
      <vt:variant>
        <vt:i4>5</vt:i4>
      </vt:variant>
      <vt:variant>
        <vt:lpwstr/>
      </vt:variant>
      <vt:variant>
        <vt:lpwstr>_Toc466447091</vt:lpwstr>
      </vt:variant>
      <vt:variant>
        <vt:i4>1769526</vt:i4>
      </vt:variant>
      <vt:variant>
        <vt:i4>392</vt:i4>
      </vt:variant>
      <vt:variant>
        <vt:i4>0</vt:i4>
      </vt:variant>
      <vt:variant>
        <vt:i4>5</vt:i4>
      </vt:variant>
      <vt:variant>
        <vt:lpwstr/>
      </vt:variant>
      <vt:variant>
        <vt:lpwstr>_Toc466447090</vt:lpwstr>
      </vt:variant>
      <vt:variant>
        <vt:i4>1703990</vt:i4>
      </vt:variant>
      <vt:variant>
        <vt:i4>386</vt:i4>
      </vt:variant>
      <vt:variant>
        <vt:i4>0</vt:i4>
      </vt:variant>
      <vt:variant>
        <vt:i4>5</vt:i4>
      </vt:variant>
      <vt:variant>
        <vt:lpwstr/>
      </vt:variant>
      <vt:variant>
        <vt:lpwstr>_Toc466447089</vt:lpwstr>
      </vt:variant>
      <vt:variant>
        <vt:i4>1703990</vt:i4>
      </vt:variant>
      <vt:variant>
        <vt:i4>380</vt:i4>
      </vt:variant>
      <vt:variant>
        <vt:i4>0</vt:i4>
      </vt:variant>
      <vt:variant>
        <vt:i4>5</vt:i4>
      </vt:variant>
      <vt:variant>
        <vt:lpwstr/>
      </vt:variant>
      <vt:variant>
        <vt:lpwstr>_Toc466447088</vt:lpwstr>
      </vt:variant>
      <vt:variant>
        <vt:i4>1703990</vt:i4>
      </vt:variant>
      <vt:variant>
        <vt:i4>374</vt:i4>
      </vt:variant>
      <vt:variant>
        <vt:i4>0</vt:i4>
      </vt:variant>
      <vt:variant>
        <vt:i4>5</vt:i4>
      </vt:variant>
      <vt:variant>
        <vt:lpwstr/>
      </vt:variant>
      <vt:variant>
        <vt:lpwstr>_Toc466447087</vt:lpwstr>
      </vt:variant>
      <vt:variant>
        <vt:i4>1703990</vt:i4>
      </vt:variant>
      <vt:variant>
        <vt:i4>368</vt:i4>
      </vt:variant>
      <vt:variant>
        <vt:i4>0</vt:i4>
      </vt:variant>
      <vt:variant>
        <vt:i4>5</vt:i4>
      </vt:variant>
      <vt:variant>
        <vt:lpwstr/>
      </vt:variant>
      <vt:variant>
        <vt:lpwstr>_Toc466447086</vt:lpwstr>
      </vt:variant>
      <vt:variant>
        <vt:i4>1703990</vt:i4>
      </vt:variant>
      <vt:variant>
        <vt:i4>362</vt:i4>
      </vt:variant>
      <vt:variant>
        <vt:i4>0</vt:i4>
      </vt:variant>
      <vt:variant>
        <vt:i4>5</vt:i4>
      </vt:variant>
      <vt:variant>
        <vt:lpwstr/>
      </vt:variant>
      <vt:variant>
        <vt:lpwstr>_Toc466447085</vt:lpwstr>
      </vt:variant>
      <vt:variant>
        <vt:i4>1703990</vt:i4>
      </vt:variant>
      <vt:variant>
        <vt:i4>356</vt:i4>
      </vt:variant>
      <vt:variant>
        <vt:i4>0</vt:i4>
      </vt:variant>
      <vt:variant>
        <vt:i4>5</vt:i4>
      </vt:variant>
      <vt:variant>
        <vt:lpwstr/>
      </vt:variant>
      <vt:variant>
        <vt:lpwstr>_Toc466447084</vt:lpwstr>
      </vt:variant>
      <vt:variant>
        <vt:i4>1703990</vt:i4>
      </vt:variant>
      <vt:variant>
        <vt:i4>350</vt:i4>
      </vt:variant>
      <vt:variant>
        <vt:i4>0</vt:i4>
      </vt:variant>
      <vt:variant>
        <vt:i4>5</vt:i4>
      </vt:variant>
      <vt:variant>
        <vt:lpwstr/>
      </vt:variant>
      <vt:variant>
        <vt:lpwstr>_Toc466447083</vt:lpwstr>
      </vt:variant>
      <vt:variant>
        <vt:i4>1703990</vt:i4>
      </vt:variant>
      <vt:variant>
        <vt:i4>344</vt:i4>
      </vt:variant>
      <vt:variant>
        <vt:i4>0</vt:i4>
      </vt:variant>
      <vt:variant>
        <vt:i4>5</vt:i4>
      </vt:variant>
      <vt:variant>
        <vt:lpwstr/>
      </vt:variant>
      <vt:variant>
        <vt:lpwstr>_Toc466447082</vt:lpwstr>
      </vt:variant>
      <vt:variant>
        <vt:i4>1703990</vt:i4>
      </vt:variant>
      <vt:variant>
        <vt:i4>338</vt:i4>
      </vt:variant>
      <vt:variant>
        <vt:i4>0</vt:i4>
      </vt:variant>
      <vt:variant>
        <vt:i4>5</vt:i4>
      </vt:variant>
      <vt:variant>
        <vt:lpwstr/>
      </vt:variant>
      <vt:variant>
        <vt:lpwstr>_Toc466447081</vt:lpwstr>
      </vt:variant>
      <vt:variant>
        <vt:i4>1703990</vt:i4>
      </vt:variant>
      <vt:variant>
        <vt:i4>332</vt:i4>
      </vt:variant>
      <vt:variant>
        <vt:i4>0</vt:i4>
      </vt:variant>
      <vt:variant>
        <vt:i4>5</vt:i4>
      </vt:variant>
      <vt:variant>
        <vt:lpwstr/>
      </vt:variant>
      <vt:variant>
        <vt:lpwstr>_Toc466447080</vt:lpwstr>
      </vt:variant>
      <vt:variant>
        <vt:i4>1376310</vt:i4>
      </vt:variant>
      <vt:variant>
        <vt:i4>326</vt:i4>
      </vt:variant>
      <vt:variant>
        <vt:i4>0</vt:i4>
      </vt:variant>
      <vt:variant>
        <vt:i4>5</vt:i4>
      </vt:variant>
      <vt:variant>
        <vt:lpwstr/>
      </vt:variant>
      <vt:variant>
        <vt:lpwstr>_Toc466447079</vt:lpwstr>
      </vt:variant>
      <vt:variant>
        <vt:i4>1376310</vt:i4>
      </vt:variant>
      <vt:variant>
        <vt:i4>320</vt:i4>
      </vt:variant>
      <vt:variant>
        <vt:i4>0</vt:i4>
      </vt:variant>
      <vt:variant>
        <vt:i4>5</vt:i4>
      </vt:variant>
      <vt:variant>
        <vt:lpwstr/>
      </vt:variant>
      <vt:variant>
        <vt:lpwstr>_Toc466447078</vt:lpwstr>
      </vt:variant>
      <vt:variant>
        <vt:i4>1376310</vt:i4>
      </vt:variant>
      <vt:variant>
        <vt:i4>314</vt:i4>
      </vt:variant>
      <vt:variant>
        <vt:i4>0</vt:i4>
      </vt:variant>
      <vt:variant>
        <vt:i4>5</vt:i4>
      </vt:variant>
      <vt:variant>
        <vt:lpwstr/>
      </vt:variant>
      <vt:variant>
        <vt:lpwstr>_Toc466447077</vt:lpwstr>
      </vt:variant>
      <vt:variant>
        <vt:i4>1376310</vt:i4>
      </vt:variant>
      <vt:variant>
        <vt:i4>308</vt:i4>
      </vt:variant>
      <vt:variant>
        <vt:i4>0</vt:i4>
      </vt:variant>
      <vt:variant>
        <vt:i4>5</vt:i4>
      </vt:variant>
      <vt:variant>
        <vt:lpwstr/>
      </vt:variant>
      <vt:variant>
        <vt:lpwstr>_Toc466447076</vt:lpwstr>
      </vt:variant>
      <vt:variant>
        <vt:i4>1376310</vt:i4>
      </vt:variant>
      <vt:variant>
        <vt:i4>302</vt:i4>
      </vt:variant>
      <vt:variant>
        <vt:i4>0</vt:i4>
      </vt:variant>
      <vt:variant>
        <vt:i4>5</vt:i4>
      </vt:variant>
      <vt:variant>
        <vt:lpwstr/>
      </vt:variant>
      <vt:variant>
        <vt:lpwstr>_Toc466447075</vt:lpwstr>
      </vt:variant>
      <vt:variant>
        <vt:i4>1376310</vt:i4>
      </vt:variant>
      <vt:variant>
        <vt:i4>296</vt:i4>
      </vt:variant>
      <vt:variant>
        <vt:i4>0</vt:i4>
      </vt:variant>
      <vt:variant>
        <vt:i4>5</vt:i4>
      </vt:variant>
      <vt:variant>
        <vt:lpwstr/>
      </vt:variant>
      <vt:variant>
        <vt:lpwstr>_Toc466447074</vt:lpwstr>
      </vt:variant>
      <vt:variant>
        <vt:i4>1376310</vt:i4>
      </vt:variant>
      <vt:variant>
        <vt:i4>290</vt:i4>
      </vt:variant>
      <vt:variant>
        <vt:i4>0</vt:i4>
      </vt:variant>
      <vt:variant>
        <vt:i4>5</vt:i4>
      </vt:variant>
      <vt:variant>
        <vt:lpwstr/>
      </vt:variant>
      <vt:variant>
        <vt:lpwstr>_Toc466447073</vt:lpwstr>
      </vt:variant>
      <vt:variant>
        <vt:i4>1376310</vt:i4>
      </vt:variant>
      <vt:variant>
        <vt:i4>284</vt:i4>
      </vt:variant>
      <vt:variant>
        <vt:i4>0</vt:i4>
      </vt:variant>
      <vt:variant>
        <vt:i4>5</vt:i4>
      </vt:variant>
      <vt:variant>
        <vt:lpwstr/>
      </vt:variant>
      <vt:variant>
        <vt:lpwstr>_Toc466447072</vt:lpwstr>
      </vt:variant>
      <vt:variant>
        <vt:i4>1376310</vt:i4>
      </vt:variant>
      <vt:variant>
        <vt:i4>278</vt:i4>
      </vt:variant>
      <vt:variant>
        <vt:i4>0</vt:i4>
      </vt:variant>
      <vt:variant>
        <vt:i4>5</vt:i4>
      </vt:variant>
      <vt:variant>
        <vt:lpwstr/>
      </vt:variant>
      <vt:variant>
        <vt:lpwstr>_Toc466447071</vt:lpwstr>
      </vt:variant>
      <vt:variant>
        <vt:i4>1376310</vt:i4>
      </vt:variant>
      <vt:variant>
        <vt:i4>272</vt:i4>
      </vt:variant>
      <vt:variant>
        <vt:i4>0</vt:i4>
      </vt:variant>
      <vt:variant>
        <vt:i4>5</vt:i4>
      </vt:variant>
      <vt:variant>
        <vt:lpwstr/>
      </vt:variant>
      <vt:variant>
        <vt:lpwstr>_Toc466447070</vt:lpwstr>
      </vt:variant>
      <vt:variant>
        <vt:i4>1310774</vt:i4>
      </vt:variant>
      <vt:variant>
        <vt:i4>266</vt:i4>
      </vt:variant>
      <vt:variant>
        <vt:i4>0</vt:i4>
      </vt:variant>
      <vt:variant>
        <vt:i4>5</vt:i4>
      </vt:variant>
      <vt:variant>
        <vt:lpwstr/>
      </vt:variant>
      <vt:variant>
        <vt:lpwstr>_Toc466447069</vt:lpwstr>
      </vt:variant>
      <vt:variant>
        <vt:i4>1310774</vt:i4>
      </vt:variant>
      <vt:variant>
        <vt:i4>260</vt:i4>
      </vt:variant>
      <vt:variant>
        <vt:i4>0</vt:i4>
      </vt:variant>
      <vt:variant>
        <vt:i4>5</vt:i4>
      </vt:variant>
      <vt:variant>
        <vt:lpwstr/>
      </vt:variant>
      <vt:variant>
        <vt:lpwstr>_Toc466447068</vt:lpwstr>
      </vt:variant>
      <vt:variant>
        <vt:i4>1310774</vt:i4>
      </vt:variant>
      <vt:variant>
        <vt:i4>254</vt:i4>
      </vt:variant>
      <vt:variant>
        <vt:i4>0</vt:i4>
      </vt:variant>
      <vt:variant>
        <vt:i4>5</vt:i4>
      </vt:variant>
      <vt:variant>
        <vt:lpwstr/>
      </vt:variant>
      <vt:variant>
        <vt:lpwstr>_Toc466447067</vt:lpwstr>
      </vt:variant>
      <vt:variant>
        <vt:i4>1310774</vt:i4>
      </vt:variant>
      <vt:variant>
        <vt:i4>248</vt:i4>
      </vt:variant>
      <vt:variant>
        <vt:i4>0</vt:i4>
      </vt:variant>
      <vt:variant>
        <vt:i4>5</vt:i4>
      </vt:variant>
      <vt:variant>
        <vt:lpwstr/>
      </vt:variant>
      <vt:variant>
        <vt:lpwstr>_Toc466447066</vt:lpwstr>
      </vt:variant>
      <vt:variant>
        <vt:i4>1310774</vt:i4>
      </vt:variant>
      <vt:variant>
        <vt:i4>242</vt:i4>
      </vt:variant>
      <vt:variant>
        <vt:i4>0</vt:i4>
      </vt:variant>
      <vt:variant>
        <vt:i4>5</vt:i4>
      </vt:variant>
      <vt:variant>
        <vt:lpwstr/>
      </vt:variant>
      <vt:variant>
        <vt:lpwstr>_Toc466447065</vt:lpwstr>
      </vt:variant>
      <vt:variant>
        <vt:i4>1310774</vt:i4>
      </vt:variant>
      <vt:variant>
        <vt:i4>236</vt:i4>
      </vt:variant>
      <vt:variant>
        <vt:i4>0</vt:i4>
      </vt:variant>
      <vt:variant>
        <vt:i4>5</vt:i4>
      </vt:variant>
      <vt:variant>
        <vt:lpwstr/>
      </vt:variant>
      <vt:variant>
        <vt:lpwstr>_Toc466447064</vt:lpwstr>
      </vt:variant>
      <vt:variant>
        <vt:i4>1310774</vt:i4>
      </vt:variant>
      <vt:variant>
        <vt:i4>230</vt:i4>
      </vt:variant>
      <vt:variant>
        <vt:i4>0</vt:i4>
      </vt:variant>
      <vt:variant>
        <vt:i4>5</vt:i4>
      </vt:variant>
      <vt:variant>
        <vt:lpwstr/>
      </vt:variant>
      <vt:variant>
        <vt:lpwstr>_Toc466447063</vt:lpwstr>
      </vt:variant>
      <vt:variant>
        <vt:i4>1310774</vt:i4>
      </vt:variant>
      <vt:variant>
        <vt:i4>224</vt:i4>
      </vt:variant>
      <vt:variant>
        <vt:i4>0</vt:i4>
      </vt:variant>
      <vt:variant>
        <vt:i4>5</vt:i4>
      </vt:variant>
      <vt:variant>
        <vt:lpwstr/>
      </vt:variant>
      <vt:variant>
        <vt:lpwstr>_Toc466447062</vt:lpwstr>
      </vt:variant>
      <vt:variant>
        <vt:i4>1310774</vt:i4>
      </vt:variant>
      <vt:variant>
        <vt:i4>218</vt:i4>
      </vt:variant>
      <vt:variant>
        <vt:i4>0</vt:i4>
      </vt:variant>
      <vt:variant>
        <vt:i4>5</vt:i4>
      </vt:variant>
      <vt:variant>
        <vt:lpwstr/>
      </vt:variant>
      <vt:variant>
        <vt:lpwstr>_Toc466447061</vt:lpwstr>
      </vt:variant>
      <vt:variant>
        <vt:i4>1310774</vt:i4>
      </vt:variant>
      <vt:variant>
        <vt:i4>212</vt:i4>
      </vt:variant>
      <vt:variant>
        <vt:i4>0</vt:i4>
      </vt:variant>
      <vt:variant>
        <vt:i4>5</vt:i4>
      </vt:variant>
      <vt:variant>
        <vt:lpwstr/>
      </vt:variant>
      <vt:variant>
        <vt:lpwstr>_Toc466447060</vt:lpwstr>
      </vt:variant>
      <vt:variant>
        <vt:i4>1507382</vt:i4>
      </vt:variant>
      <vt:variant>
        <vt:i4>206</vt:i4>
      </vt:variant>
      <vt:variant>
        <vt:i4>0</vt:i4>
      </vt:variant>
      <vt:variant>
        <vt:i4>5</vt:i4>
      </vt:variant>
      <vt:variant>
        <vt:lpwstr/>
      </vt:variant>
      <vt:variant>
        <vt:lpwstr>_Toc466447059</vt:lpwstr>
      </vt:variant>
      <vt:variant>
        <vt:i4>1507382</vt:i4>
      </vt:variant>
      <vt:variant>
        <vt:i4>200</vt:i4>
      </vt:variant>
      <vt:variant>
        <vt:i4>0</vt:i4>
      </vt:variant>
      <vt:variant>
        <vt:i4>5</vt:i4>
      </vt:variant>
      <vt:variant>
        <vt:lpwstr/>
      </vt:variant>
      <vt:variant>
        <vt:lpwstr>_Toc466447058</vt:lpwstr>
      </vt:variant>
      <vt:variant>
        <vt:i4>1507382</vt:i4>
      </vt:variant>
      <vt:variant>
        <vt:i4>194</vt:i4>
      </vt:variant>
      <vt:variant>
        <vt:i4>0</vt:i4>
      </vt:variant>
      <vt:variant>
        <vt:i4>5</vt:i4>
      </vt:variant>
      <vt:variant>
        <vt:lpwstr/>
      </vt:variant>
      <vt:variant>
        <vt:lpwstr>_Toc466447057</vt:lpwstr>
      </vt:variant>
      <vt:variant>
        <vt:i4>1507382</vt:i4>
      </vt:variant>
      <vt:variant>
        <vt:i4>188</vt:i4>
      </vt:variant>
      <vt:variant>
        <vt:i4>0</vt:i4>
      </vt:variant>
      <vt:variant>
        <vt:i4>5</vt:i4>
      </vt:variant>
      <vt:variant>
        <vt:lpwstr/>
      </vt:variant>
      <vt:variant>
        <vt:lpwstr>_Toc466447056</vt:lpwstr>
      </vt:variant>
      <vt:variant>
        <vt:i4>1507382</vt:i4>
      </vt:variant>
      <vt:variant>
        <vt:i4>182</vt:i4>
      </vt:variant>
      <vt:variant>
        <vt:i4>0</vt:i4>
      </vt:variant>
      <vt:variant>
        <vt:i4>5</vt:i4>
      </vt:variant>
      <vt:variant>
        <vt:lpwstr/>
      </vt:variant>
      <vt:variant>
        <vt:lpwstr>_Toc466447055</vt:lpwstr>
      </vt:variant>
      <vt:variant>
        <vt:i4>1507382</vt:i4>
      </vt:variant>
      <vt:variant>
        <vt:i4>176</vt:i4>
      </vt:variant>
      <vt:variant>
        <vt:i4>0</vt:i4>
      </vt:variant>
      <vt:variant>
        <vt:i4>5</vt:i4>
      </vt:variant>
      <vt:variant>
        <vt:lpwstr/>
      </vt:variant>
      <vt:variant>
        <vt:lpwstr>_Toc466447054</vt:lpwstr>
      </vt:variant>
      <vt:variant>
        <vt:i4>1507382</vt:i4>
      </vt:variant>
      <vt:variant>
        <vt:i4>170</vt:i4>
      </vt:variant>
      <vt:variant>
        <vt:i4>0</vt:i4>
      </vt:variant>
      <vt:variant>
        <vt:i4>5</vt:i4>
      </vt:variant>
      <vt:variant>
        <vt:lpwstr/>
      </vt:variant>
      <vt:variant>
        <vt:lpwstr>_Toc466447053</vt:lpwstr>
      </vt:variant>
      <vt:variant>
        <vt:i4>1507382</vt:i4>
      </vt:variant>
      <vt:variant>
        <vt:i4>164</vt:i4>
      </vt:variant>
      <vt:variant>
        <vt:i4>0</vt:i4>
      </vt:variant>
      <vt:variant>
        <vt:i4>5</vt:i4>
      </vt:variant>
      <vt:variant>
        <vt:lpwstr/>
      </vt:variant>
      <vt:variant>
        <vt:lpwstr>_Toc466447052</vt:lpwstr>
      </vt:variant>
      <vt:variant>
        <vt:i4>1507382</vt:i4>
      </vt:variant>
      <vt:variant>
        <vt:i4>158</vt:i4>
      </vt:variant>
      <vt:variant>
        <vt:i4>0</vt:i4>
      </vt:variant>
      <vt:variant>
        <vt:i4>5</vt:i4>
      </vt:variant>
      <vt:variant>
        <vt:lpwstr/>
      </vt:variant>
      <vt:variant>
        <vt:lpwstr>_Toc466447051</vt:lpwstr>
      </vt:variant>
      <vt:variant>
        <vt:i4>1507382</vt:i4>
      </vt:variant>
      <vt:variant>
        <vt:i4>152</vt:i4>
      </vt:variant>
      <vt:variant>
        <vt:i4>0</vt:i4>
      </vt:variant>
      <vt:variant>
        <vt:i4>5</vt:i4>
      </vt:variant>
      <vt:variant>
        <vt:lpwstr/>
      </vt:variant>
      <vt:variant>
        <vt:lpwstr>_Toc466447050</vt:lpwstr>
      </vt:variant>
      <vt:variant>
        <vt:i4>1441846</vt:i4>
      </vt:variant>
      <vt:variant>
        <vt:i4>146</vt:i4>
      </vt:variant>
      <vt:variant>
        <vt:i4>0</vt:i4>
      </vt:variant>
      <vt:variant>
        <vt:i4>5</vt:i4>
      </vt:variant>
      <vt:variant>
        <vt:lpwstr/>
      </vt:variant>
      <vt:variant>
        <vt:lpwstr>_Toc466447049</vt:lpwstr>
      </vt:variant>
      <vt:variant>
        <vt:i4>1441846</vt:i4>
      </vt:variant>
      <vt:variant>
        <vt:i4>140</vt:i4>
      </vt:variant>
      <vt:variant>
        <vt:i4>0</vt:i4>
      </vt:variant>
      <vt:variant>
        <vt:i4>5</vt:i4>
      </vt:variant>
      <vt:variant>
        <vt:lpwstr/>
      </vt:variant>
      <vt:variant>
        <vt:lpwstr>_Toc466447048</vt:lpwstr>
      </vt:variant>
      <vt:variant>
        <vt:i4>1441846</vt:i4>
      </vt:variant>
      <vt:variant>
        <vt:i4>134</vt:i4>
      </vt:variant>
      <vt:variant>
        <vt:i4>0</vt:i4>
      </vt:variant>
      <vt:variant>
        <vt:i4>5</vt:i4>
      </vt:variant>
      <vt:variant>
        <vt:lpwstr/>
      </vt:variant>
      <vt:variant>
        <vt:lpwstr>_Toc466447047</vt:lpwstr>
      </vt:variant>
      <vt:variant>
        <vt:i4>1441846</vt:i4>
      </vt:variant>
      <vt:variant>
        <vt:i4>128</vt:i4>
      </vt:variant>
      <vt:variant>
        <vt:i4>0</vt:i4>
      </vt:variant>
      <vt:variant>
        <vt:i4>5</vt:i4>
      </vt:variant>
      <vt:variant>
        <vt:lpwstr/>
      </vt:variant>
      <vt:variant>
        <vt:lpwstr>_Toc466447046</vt:lpwstr>
      </vt:variant>
      <vt:variant>
        <vt:i4>1441846</vt:i4>
      </vt:variant>
      <vt:variant>
        <vt:i4>122</vt:i4>
      </vt:variant>
      <vt:variant>
        <vt:i4>0</vt:i4>
      </vt:variant>
      <vt:variant>
        <vt:i4>5</vt:i4>
      </vt:variant>
      <vt:variant>
        <vt:lpwstr/>
      </vt:variant>
      <vt:variant>
        <vt:lpwstr>_Toc466447045</vt:lpwstr>
      </vt:variant>
      <vt:variant>
        <vt:i4>1441846</vt:i4>
      </vt:variant>
      <vt:variant>
        <vt:i4>116</vt:i4>
      </vt:variant>
      <vt:variant>
        <vt:i4>0</vt:i4>
      </vt:variant>
      <vt:variant>
        <vt:i4>5</vt:i4>
      </vt:variant>
      <vt:variant>
        <vt:lpwstr/>
      </vt:variant>
      <vt:variant>
        <vt:lpwstr>_Toc466447044</vt:lpwstr>
      </vt:variant>
      <vt:variant>
        <vt:i4>1441846</vt:i4>
      </vt:variant>
      <vt:variant>
        <vt:i4>110</vt:i4>
      </vt:variant>
      <vt:variant>
        <vt:i4>0</vt:i4>
      </vt:variant>
      <vt:variant>
        <vt:i4>5</vt:i4>
      </vt:variant>
      <vt:variant>
        <vt:lpwstr/>
      </vt:variant>
      <vt:variant>
        <vt:lpwstr>_Toc466447043</vt:lpwstr>
      </vt:variant>
      <vt:variant>
        <vt:i4>1441846</vt:i4>
      </vt:variant>
      <vt:variant>
        <vt:i4>104</vt:i4>
      </vt:variant>
      <vt:variant>
        <vt:i4>0</vt:i4>
      </vt:variant>
      <vt:variant>
        <vt:i4>5</vt:i4>
      </vt:variant>
      <vt:variant>
        <vt:lpwstr/>
      </vt:variant>
      <vt:variant>
        <vt:lpwstr>_Toc466447042</vt:lpwstr>
      </vt:variant>
      <vt:variant>
        <vt:i4>1441846</vt:i4>
      </vt:variant>
      <vt:variant>
        <vt:i4>98</vt:i4>
      </vt:variant>
      <vt:variant>
        <vt:i4>0</vt:i4>
      </vt:variant>
      <vt:variant>
        <vt:i4>5</vt:i4>
      </vt:variant>
      <vt:variant>
        <vt:lpwstr/>
      </vt:variant>
      <vt:variant>
        <vt:lpwstr>_Toc466447041</vt:lpwstr>
      </vt:variant>
      <vt:variant>
        <vt:i4>1441846</vt:i4>
      </vt:variant>
      <vt:variant>
        <vt:i4>92</vt:i4>
      </vt:variant>
      <vt:variant>
        <vt:i4>0</vt:i4>
      </vt:variant>
      <vt:variant>
        <vt:i4>5</vt:i4>
      </vt:variant>
      <vt:variant>
        <vt:lpwstr/>
      </vt:variant>
      <vt:variant>
        <vt:lpwstr>_Toc466447040</vt:lpwstr>
      </vt:variant>
      <vt:variant>
        <vt:i4>1114166</vt:i4>
      </vt:variant>
      <vt:variant>
        <vt:i4>86</vt:i4>
      </vt:variant>
      <vt:variant>
        <vt:i4>0</vt:i4>
      </vt:variant>
      <vt:variant>
        <vt:i4>5</vt:i4>
      </vt:variant>
      <vt:variant>
        <vt:lpwstr/>
      </vt:variant>
      <vt:variant>
        <vt:lpwstr>_Toc466447039</vt:lpwstr>
      </vt:variant>
      <vt:variant>
        <vt:i4>1114166</vt:i4>
      </vt:variant>
      <vt:variant>
        <vt:i4>80</vt:i4>
      </vt:variant>
      <vt:variant>
        <vt:i4>0</vt:i4>
      </vt:variant>
      <vt:variant>
        <vt:i4>5</vt:i4>
      </vt:variant>
      <vt:variant>
        <vt:lpwstr/>
      </vt:variant>
      <vt:variant>
        <vt:lpwstr>_Toc466447038</vt:lpwstr>
      </vt:variant>
      <vt:variant>
        <vt:i4>1114166</vt:i4>
      </vt:variant>
      <vt:variant>
        <vt:i4>74</vt:i4>
      </vt:variant>
      <vt:variant>
        <vt:i4>0</vt:i4>
      </vt:variant>
      <vt:variant>
        <vt:i4>5</vt:i4>
      </vt:variant>
      <vt:variant>
        <vt:lpwstr/>
      </vt:variant>
      <vt:variant>
        <vt:lpwstr>_Toc466447037</vt:lpwstr>
      </vt:variant>
      <vt:variant>
        <vt:i4>1114166</vt:i4>
      </vt:variant>
      <vt:variant>
        <vt:i4>68</vt:i4>
      </vt:variant>
      <vt:variant>
        <vt:i4>0</vt:i4>
      </vt:variant>
      <vt:variant>
        <vt:i4>5</vt:i4>
      </vt:variant>
      <vt:variant>
        <vt:lpwstr/>
      </vt:variant>
      <vt:variant>
        <vt:lpwstr>_Toc466447036</vt:lpwstr>
      </vt:variant>
      <vt:variant>
        <vt:i4>1114166</vt:i4>
      </vt:variant>
      <vt:variant>
        <vt:i4>62</vt:i4>
      </vt:variant>
      <vt:variant>
        <vt:i4>0</vt:i4>
      </vt:variant>
      <vt:variant>
        <vt:i4>5</vt:i4>
      </vt:variant>
      <vt:variant>
        <vt:lpwstr/>
      </vt:variant>
      <vt:variant>
        <vt:lpwstr>_Toc466447035</vt:lpwstr>
      </vt:variant>
      <vt:variant>
        <vt:i4>1114166</vt:i4>
      </vt:variant>
      <vt:variant>
        <vt:i4>56</vt:i4>
      </vt:variant>
      <vt:variant>
        <vt:i4>0</vt:i4>
      </vt:variant>
      <vt:variant>
        <vt:i4>5</vt:i4>
      </vt:variant>
      <vt:variant>
        <vt:lpwstr/>
      </vt:variant>
      <vt:variant>
        <vt:lpwstr>_Toc466447034</vt:lpwstr>
      </vt:variant>
      <vt:variant>
        <vt:i4>1114166</vt:i4>
      </vt:variant>
      <vt:variant>
        <vt:i4>50</vt:i4>
      </vt:variant>
      <vt:variant>
        <vt:i4>0</vt:i4>
      </vt:variant>
      <vt:variant>
        <vt:i4>5</vt:i4>
      </vt:variant>
      <vt:variant>
        <vt:lpwstr/>
      </vt:variant>
      <vt:variant>
        <vt:lpwstr>_Toc466447033</vt:lpwstr>
      </vt:variant>
      <vt:variant>
        <vt:i4>1114166</vt:i4>
      </vt:variant>
      <vt:variant>
        <vt:i4>44</vt:i4>
      </vt:variant>
      <vt:variant>
        <vt:i4>0</vt:i4>
      </vt:variant>
      <vt:variant>
        <vt:i4>5</vt:i4>
      </vt:variant>
      <vt:variant>
        <vt:lpwstr/>
      </vt:variant>
      <vt:variant>
        <vt:lpwstr>_Toc466447032</vt:lpwstr>
      </vt:variant>
      <vt:variant>
        <vt:i4>1114166</vt:i4>
      </vt:variant>
      <vt:variant>
        <vt:i4>38</vt:i4>
      </vt:variant>
      <vt:variant>
        <vt:i4>0</vt:i4>
      </vt:variant>
      <vt:variant>
        <vt:i4>5</vt:i4>
      </vt:variant>
      <vt:variant>
        <vt:lpwstr/>
      </vt:variant>
      <vt:variant>
        <vt:lpwstr>_Toc466447031</vt:lpwstr>
      </vt:variant>
      <vt:variant>
        <vt:i4>1114166</vt:i4>
      </vt:variant>
      <vt:variant>
        <vt:i4>32</vt:i4>
      </vt:variant>
      <vt:variant>
        <vt:i4>0</vt:i4>
      </vt:variant>
      <vt:variant>
        <vt:i4>5</vt:i4>
      </vt:variant>
      <vt:variant>
        <vt:lpwstr/>
      </vt:variant>
      <vt:variant>
        <vt:lpwstr>_Toc466447030</vt:lpwstr>
      </vt:variant>
      <vt:variant>
        <vt:i4>1048630</vt:i4>
      </vt:variant>
      <vt:variant>
        <vt:i4>26</vt:i4>
      </vt:variant>
      <vt:variant>
        <vt:i4>0</vt:i4>
      </vt:variant>
      <vt:variant>
        <vt:i4>5</vt:i4>
      </vt:variant>
      <vt:variant>
        <vt:lpwstr/>
      </vt:variant>
      <vt:variant>
        <vt:lpwstr>_Toc466447029</vt:lpwstr>
      </vt:variant>
      <vt:variant>
        <vt:i4>1048630</vt:i4>
      </vt:variant>
      <vt:variant>
        <vt:i4>20</vt:i4>
      </vt:variant>
      <vt:variant>
        <vt:i4>0</vt:i4>
      </vt:variant>
      <vt:variant>
        <vt:i4>5</vt:i4>
      </vt:variant>
      <vt:variant>
        <vt:lpwstr/>
      </vt:variant>
      <vt:variant>
        <vt:lpwstr>_Toc466447028</vt:lpwstr>
      </vt:variant>
      <vt:variant>
        <vt:i4>1048630</vt:i4>
      </vt:variant>
      <vt:variant>
        <vt:i4>14</vt:i4>
      </vt:variant>
      <vt:variant>
        <vt:i4>0</vt:i4>
      </vt:variant>
      <vt:variant>
        <vt:i4>5</vt:i4>
      </vt:variant>
      <vt:variant>
        <vt:lpwstr/>
      </vt:variant>
      <vt:variant>
        <vt:lpwstr>_Toc466447027</vt:lpwstr>
      </vt:variant>
      <vt:variant>
        <vt:i4>1048630</vt:i4>
      </vt:variant>
      <vt:variant>
        <vt:i4>8</vt:i4>
      </vt:variant>
      <vt:variant>
        <vt:i4>0</vt:i4>
      </vt:variant>
      <vt:variant>
        <vt:i4>5</vt:i4>
      </vt:variant>
      <vt:variant>
        <vt:lpwstr/>
      </vt:variant>
      <vt:variant>
        <vt:lpwstr>_Toc466447026</vt:lpwstr>
      </vt:variant>
      <vt:variant>
        <vt:i4>1048630</vt:i4>
      </vt:variant>
      <vt:variant>
        <vt:i4>2</vt:i4>
      </vt:variant>
      <vt:variant>
        <vt:i4>0</vt:i4>
      </vt:variant>
      <vt:variant>
        <vt:i4>5</vt:i4>
      </vt:variant>
      <vt:variant>
        <vt:lpwstr/>
      </vt:variant>
      <vt:variant>
        <vt:lpwstr>_Toc466447025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OP14 - Technical Requirements for Generators, Demand Response Resources, Asset Related Demands and Alternative Technology Regulation Resources</dc:title>
  <dc:subject>System Operations Procedure</dc:subject>
  <dc:creator/>
  <cp:lastModifiedBy/>
  <cp:revision>175</cp:revision>
  <cp:lastPrinted>2021-07-19T21:42:00Z</cp:lastPrinted>
  <dcterms:created xsi:type="dcterms:W3CDTF">2020-11-09T14:35:00Z</dcterms:created>
  <dcterms:modified xsi:type="dcterms:W3CDTF">2024-12-19T22:49:00Z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0x01010084C6493259830F429E0D999C7527CF56010100C81AB167D7686049A303CA5940096A94</vt:lpwstr>
  </property>
  <property fmtid="{D5CDD505-2E9C-101B-9397-08002B2CF9AE}" pid="4" name="_dlc_DocIdItemGuid">
    <vt:lpwstr>0d1b518a-af40-4d53-86cd-5820d31e4b7f</vt:lpwstr>
  </property>
  <property fmtid="{D5CDD505-2E9C-101B-9397-08002B2CF9AE}" pid="5" name="Update Document Number">
    <vt:lpwstr>, </vt:lpwstr>
  </property>
  <property fmtid="{D5CDD505-2E9C-101B-9397-08002B2CF9AE}" pid="6" name="Order">
    <vt:r8>529100</vt:r8>
  </property>
  <property fmtid="{D5CDD505-2E9C-101B-9397-08002B2CF9AE}" pid="7" name="ODMSEMSKeywords">
    <vt:lpwstr/>
  </property>
  <property fmtid="{D5CDD505-2E9C-101B-9397-08002B2CF9AE}" pid="8" name="xd_ProgID">
    <vt:lpwstr/>
  </property>
  <property fmtid="{D5CDD505-2E9C-101B-9397-08002B2CF9AE}" pid="9" name="ODMSSOPDirectory">
    <vt:lpwstr/>
  </property>
  <property fmtid="{D5CDD505-2E9C-101B-9397-08002B2CF9AE}" pid="10" name="TemplateUrl">
    <vt:lpwstr/>
  </property>
  <property fmtid="{D5CDD505-2E9C-101B-9397-08002B2CF9AE}" pid="11" name="_CopySource">
    <vt:lpwstr>https://sharepoint.iso-ne.com/sites/odms/SourceDocuments/OP14.docx</vt:lpwstr>
  </property>
  <property fmtid="{D5CDD505-2E9C-101B-9397-08002B2CF9AE}" pid="12" name="ODMSReviewFrequency">
    <vt:r8>2</vt:r8>
  </property>
  <property fmtid="{D5CDD505-2E9C-101B-9397-08002B2CF9AE}" pid="13" name="ODMSWebsiteFileName">
    <vt:lpwstr>op14_rto_final.pdf</vt:lpwstr>
  </property>
  <property fmtid="{D5CDD505-2E9C-101B-9397-08002B2CF9AE}" pid="14" name="ODMSCommitteeReview">
    <vt:lpwstr>;#RC;#</vt:lpwstr>
  </property>
  <property fmtid="{D5CDD505-2E9C-101B-9397-08002B2CF9AE}" pid="15" name="Unlock File">
    <vt:lpwstr/>
  </property>
  <property fmtid="{D5CDD505-2E9C-101B-9397-08002B2CF9AE}" pid="16" name="ODMSTOGDirectory">
    <vt:lpwstr/>
  </property>
</Properties>
</file>