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1B2BA7" w14:textId="77777777" w:rsidR="0043002C" w:rsidRDefault="0043002C" w:rsidP="00867BB4">
      <w:pPr>
        <w:spacing w:before="600" w:after="20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Appendix </w:t>
      </w:r>
      <w:r w:rsidR="00ED6BD0">
        <w:rPr>
          <w:rFonts w:ascii="Arial" w:hAnsi="Arial" w:cs="Arial"/>
          <w:b/>
          <w:sz w:val="32"/>
          <w:szCs w:val="32"/>
        </w:rPr>
        <w:t xml:space="preserve">G </w:t>
      </w:r>
      <w:r w:rsidR="007B1771">
        <w:rPr>
          <w:rFonts w:ascii="Arial" w:hAnsi="Arial" w:cs="Arial"/>
          <w:b/>
          <w:sz w:val="32"/>
          <w:szCs w:val="32"/>
        </w:rPr>
        <w:t xml:space="preserve">- </w:t>
      </w:r>
    </w:p>
    <w:p w14:paraId="431B2BA8" w14:textId="02EDB208" w:rsidR="00A53674" w:rsidRDefault="005B14AC" w:rsidP="00867BB4">
      <w:pPr>
        <w:spacing w:after="12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Reactive </w:t>
      </w:r>
      <w:r w:rsidR="004238B2">
        <w:rPr>
          <w:rFonts w:ascii="Arial" w:hAnsi="Arial" w:cs="Arial"/>
          <w:b/>
          <w:sz w:val="32"/>
          <w:szCs w:val="32"/>
        </w:rPr>
        <w:t xml:space="preserve">Resources </w:t>
      </w:r>
      <w:r w:rsidR="00ED6BD0">
        <w:rPr>
          <w:rFonts w:ascii="Arial" w:hAnsi="Arial" w:cs="Arial"/>
          <w:b/>
          <w:sz w:val="32"/>
          <w:szCs w:val="32"/>
        </w:rPr>
        <w:t>Required to Perform</w:t>
      </w:r>
      <w:r w:rsidR="00A53674" w:rsidRPr="0043002C">
        <w:rPr>
          <w:rFonts w:ascii="Arial" w:hAnsi="Arial" w:cs="Arial"/>
          <w:b/>
          <w:sz w:val="32"/>
          <w:szCs w:val="32"/>
        </w:rPr>
        <w:t xml:space="preserve"> </w:t>
      </w:r>
      <w:r w:rsidR="00A8602B">
        <w:rPr>
          <w:rFonts w:ascii="Arial" w:hAnsi="Arial" w:cs="Arial"/>
          <w:b/>
          <w:sz w:val="32"/>
          <w:szCs w:val="32"/>
        </w:rPr>
        <w:t xml:space="preserve">Reactive </w:t>
      </w:r>
      <w:r w:rsidR="00A53674" w:rsidRPr="0043002C">
        <w:rPr>
          <w:rFonts w:ascii="Arial" w:hAnsi="Arial" w:cs="Arial"/>
          <w:b/>
          <w:sz w:val="32"/>
          <w:szCs w:val="32"/>
        </w:rPr>
        <w:t>Capability</w:t>
      </w:r>
      <w:r w:rsidR="00ED6BD0">
        <w:rPr>
          <w:rFonts w:ascii="Arial" w:hAnsi="Arial" w:cs="Arial"/>
          <w:b/>
          <w:sz w:val="32"/>
          <w:szCs w:val="32"/>
        </w:rPr>
        <w:t xml:space="preserve"> </w:t>
      </w:r>
      <w:r w:rsidR="006D0543">
        <w:rPr>
          <w:rFonts w:ascii="Arial" w:hAnsi="Arial" w:cs="Arial"/>
          <w:b/>
          <w:sz w:val="32"/>
          <w:szCs w:val="32"/>
        </w:rPr>
        <w:t>Auditing</w:t>
      </w:r>
    </w:p>
    <w:p w14:paraId="73D37F5F" w14:textId="2968A6E5" w:rsidR="004D2D53" w:rsidRDefault="004D2D53" w:rsidP="00867BB4">
      <w:pPr>
        <w:spacing w:after="12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Effective Date: </w:t>
      </w:r>
      <w:ins w:id="0" w:author="Author">
        <w:r w:rsidR="00B3183A">
          <w:rPr>
            <w:rFonts w:ascii="Arial" w:hAnsi="Arial" w:cs="Arial"/>
            <w:b/>
            <w:sz w:val="32"/>
            <w:szCs w:val="32"/>
          </w:rPr>
          <w:t>Draft</w:t>
        </w:r>
      </w:ins>
      <w:del w:id="1" w:author="Author">
        <w:r w:rsidR="00476664" w:rsidDel="00B3183A">
          <w:rPr>
            <w:rFonts w:ascii="Arial" w:hAnsi="Arial" w:cs="Arial"/>
            <w:b/>
            <w:sz w:val="32"/>
            <w:szCs w:val="32"/>
          </w:rPr>
          <w:delText>May</w:delText>
        </w:r>
        <w:r w:rsidR="00867BB4" w:rsidDel="00B3183A">
          <w:rPr>
            <w:rFonts w:ascii="Arial" w:hAnsi="Arial" w:cs="Arial"/>
            <w:b/>
            <w:sz w:val="32"/>
            <w:szCs w:val="32"/>
          </w:rPr>
          <w:delText xml:space="preserve"> </w:delText>
        </w:r>
        <w:r w:rsidR="00476664" w:rsidDel="00B3183A">
          <w:rPr>
            <w:rFonts w:ascii="Arial" w:hAnsi="Arial" w:cs="Arial"/>
            <w:b/>
            <w:sz w:val="32"/>
            <w:szCs w:val="32"/>
          </w:rPr>
          <w:delText>22</w:delText>
        </w:r>
        <w:r w:rsidR="00867BB4" w:rsidDel="00B3183A">
          <w:rPr>
            <w:rFonts w:ascii="Arial" w:hAnsi="Arial" w:cs="Arial"/>
            <w:b/>
            <w:sz w:val="32"/>
            <w:szCs w:val="32"/>
          </w:rPr>
          <w:delText>, 202</w:delText>
        </w:r>
        <w:r w:rsidR="001D2002" w:rsidDel="00B3183A">
          <w:rPr>
            <w:rFonts w:ascii="Arial" w:hAnsi="Arial" w:cs="Arial"/>
            <w:b/>
            <w:sz w:val="32"/>
            <w:szCs w:val="32"/>
          </w:rPr>
          <w:delText>4</w:delText>
        </w:r>
      </w:del>
    </w:p>
    <w:p w14:paraId="5BF20DDD" w14:textId="70E0B815" w:rsidR="004D2D53" w:rsidRPr="0043002C" w:rsidRDefault="004D2D53" w:rsidP="00867BB4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Review By Date: </w:t>
      </w:r>
      <w:ins w:id="2" w:author="Author">
        <w:r w:rsidR="00B3183A">
          <w:rPr>
            <w:rFonts w:ascii="Arial" w:hAnsi="Arial" w:cs="Arial"/>
            <w:b/>
            <w:sz w:val="32"/>
            <w:szCs w:val="32"/>
          </w:rPr>
          <w:t>Month day, year</w:t>
        </w:r>
      </w:ins>
      <w:del w:id="3" w:author="Author">
        <w:r w:rsidR="00476664" w:rsidDel="00B3183A">
          <w:rPr>
            <w:rFonts w:ascii="Arial" w:hAnsi="Arial" w:cs="Arial"/>
            <w:b/>
            <w:sz w:val="32"/>
            <w:szCs w:val="32"/>
          </w:rPr>
          <w:delText>May</w:delText>
        </w:r>
        <w:r w:rsidR="00867BB4" w:rsidDel="00B3183A">
          <w:rPr>
            <w:rFonts w:ascii="Arial" w:hAnsi="Arial" w:cs="Arial"/>
            <w:b/>
            <w:sz w:val="32"/>
            <w:szCs w:val="32"/>
          </w:rPr>
          <w:delText xml:space="preserve"> </w:delText>
        </w:r>
        <w:r w:rsidR="00476664" w:rsidDel="00B3183A">
          <w:rPr>
            <w:rFonts w:ascii="Arial" w:hAnsi="Arial" w:cs="Arial"/>
            <w:b/>
            <w:sz w:val="32"/>
            <w:szCs w:val="32"/>
          </w:rPr>
          <w:delText>22</w:delText>
        </w:r>
        <w:r w:rsidR="00867BB4" w:rsidDel="00B3183A">
          <w:rPr>
            <w:rFonts w:ascii="Arial" w:hAnsi="Arial" w:cs="Arial"/>
            <w:b/>
            <w:sz w:val="32"/>
            <w:szCs w:val="32"/>
          </w:rPr>
          <w:delText>, 202</w:delText>
        </w:r>
        <w:r w:rsidR="001D2002" w:rsidDel="00B3183A">
          <w:rPr>
            <w:rFonts w:ascii="Arial" w:hAnsi="Arial" w:cs="Arial"/>
            <w:b/>
            <w:sz w:val="32"/>
            <w:szCs w:val="32"/>
          </w:rPr>
          <w:delText>6</w:delText>
        </w:r>
      </w:del>
    </w:p>
    <w:p w14:paraId="431B2BAB" w14:textId="77777777" w:rsidR="006314EB" w:rsidRPr="006314EB" w:rsidRDefault="006314EB" w:rsidP="00046BEA">
      <w:pPr>
        <w:pStyle w:val="TOCHeading"/>
        <w:spacing w:before="240"/>
        <w:rPr>
          <w:rFonts w:ascii="Arial" w:hAnsi="Arial" w:cs="Arial"/>
          <w:color w:val="auto"/>
        </w:rPr>
      </w:pPr>
      <w:r w:rsidRPr="006314EB">
        <w:rPr>
          <w:rFonts w:ascii="Arial" w:hAnsi="Arial" w:cs="Arial"/>
          <w:color w:val="auto"/>
        </w:rPr>
        <w:t>Table of Contents</w:t>
      </w:r>
    </w:p>
    <w:p w14:paraId="4FD16955" w14:textId="1AB3C2E5" w:rsidR="003F279C" w:rsidRDefault="006314EB">
      <w:pPr>
        <w:pStyle w:val="TOC1"/>
        <w:rPr>
          <w:ins w:id="4" w:author="Author"/>
          <w:rFonts w:asciiTheme="minorHAnsi" w:eastAsiaTheme="minorEastAsia" w:hAnsiTheme="minorHAnsi" w:cstheme="minorBidi"/>
          <w:noProof/>
          <w:sz w:val="22"/>
          <w:szCs w:val="22"/>
        </w:rPr>
      </w:pPr>
      <w:r w:rsidRPr="00A15DDC">
        <w:rPr>
          <w:rFonts w:ascii="Arial" w:hAnsi="Arial" w:cs="Arial"/>
          <w:b/>
          <w:sz w:val="24"/>
          <w:szCs w:val="24"/>
        </w:rPr>
        <w:fldChar w:fldCharType="begin"/>
      </w:r>
      <w:r w:rsidRPr="00A15DDC">
        <w:rPr>
          <w:rFonts w:ascii="Arial" w:hAnsi="Arial" w:cs="Arial"/>
          <w:b/>
          <w:sz w:val="24"/>
          <w:szCs w:val="24"/>
        </w:rPr>
        <w:instrText xml:space="preserve"> TOC \o "1-3" \h \z \u </w:instrText>
      </w:r>
      <w:r w:rsidRPr="00A15DDC">
        <w:rPr>
          <w:rFonts w:ascii="Arial" w:hAnsi="Arial" w:cs="Arial"/>
          <w:b/>
          <w:sz w:val="24"/>
          <w:szCs w:val="24"/>
        </w:rPr>
        <w:fldChar w:fldCharType="separate"/>
      </w:r>
      <w:ins w:id="5" w:author="Author">
        <w:r w:rsidR="003F279C" w:rsidRPr="00633772">
          <w:rPr>
            <w:rStyle w:val="Hyperlink"/>
            <w:noProof/>
          </w:rPr>
          <w:fldChar w:fldCharType="begin"/>
        </w:r>
        <w:r w:rsidR="003F279C" w:rsidRPr="00633772">
          <w:rPr>
            <w:rStyle w:val="Hyperlink"/>
            <w:noProof/>
          </w:rPr>
          <w:instrText xml:space="preserve"> </w:instrText>
        </w:r>
        <w:r w:rsidR="003F279C">
          <w:rPr>
            <w:noProof/>
          </w:rPr>
          <w:instrText>HYPERLINK \l "_Toc178145857"</w:instrText>
        </w:r>
        <w:r w:rsidR="003F279C" w:rsidRPr="00633772">
          <w:rPr>
            <w:rStyle w:val="Hyperlink"/>
            <w:noProof/>
          </w:rPr>
          <w:instrText xml:space="preserve"> </w:instrText>
        </w:r>
        <w:r w:rsidR="003F279C" w:rsidRPr="00633772">
          <w:rPr>
            <w:rStyle w:val="Hyperlink"/>
            <w:noProof/>
          </w:rPr>
        </w:r>
        <w:r w:rsidR="003F279C" w:rsidRPr="00633772">
          <w:rPr>
            <w:rStyle w:val="Hyperlink"/>
            <w:noProof/>
          </w:rPr>
          <w:fldChar w:fldCharType="separate"/>
        </w:r>
        <w:r w:rsidR="003F279C" w:rsidRPr="00633772">
          <w:rPr>
            <w:rStyle w:val="Hyperlink"/>
            <w:rFonts w:ascii="Arial" w:hAnsi="Arial" w:cs="Arial"/>
            <w:noProof/>
          </w:rPr>
          <w:t>I.</w:t>
        </w:r>
        <w:r w:rsidR="003F279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279C" w:rsidRPr="00633772">
          <w:rPr>
            <w:rStyle w:val="Hyperlink"/>
            <w:rFonts w:ascii="Arial" w:hAnsi="Arial" w:cs="Arial"/>
            <w:noProof/>
          </w:rPr>
          <w:t>INTRODUCTION</w:t>
        </w:r>
        <w:r w:rsidR="003F279C">
          <w:rPr>
            <w:noProof/>
            <w:webHidden/>
          </w:rPr>
          <w:tab/>
        </w:r>
        <w:r w:rsidR="003F279C">
          <w:rPr>
            <w:noProof/>
            <w:webHidden/>
          </w:rPr>
          <w:fldChar w:fldCharType="begin"/>
        </w:r>
        <w:r w:rsidR="003F279C">
          <w:rPr>
            <w:noProof/>
            <w:webHidden/>
          </w:rPr>
          <w:instrText xml:space="preserve"> PAGEREF _Toc178145857 \h </w:instrText>
        </w:r>
      </w:ins>
      <w:r w:rsidR="003F279C">
        <w:rPr>
          <w:noProof/>
          <w:webHidden/>
        </w:rPr>
      </w:r>
      <w:r w:rsidR="003F279C">
        <w:rPr>
          <w:noProof/>
          <w:webHidden/>
        </w:rPr>
        <w:fldChar w:fldCharType="separate"/>
      </w:r>
      <w:ins w:id="6" w:author="Author">
        <w:r w:rsidR="003F279C">
          <w:rPr>
            <w:noProof/>
            <w:webHidden/>
          </w:rPr>
          <w:t>3</w:t>
        </w:r>
        <w:r w:rsidR="003F279C">
          <w:rPr>
            <w:noProof/>
            <w:webHidden/>
          </w:rPr>
          <w:fldChar w:fldCharType="end"/>
        </w:r>
        <w:r w:rsidR="003F279C" w:rsidRPr="00633772">
          <w:rPr>
            <w:rStyle w:val="Hyperlink"/>
            <w:noProof/>
          </w:rPr>
          <w:fldChar w:fldCharType="end"/>
        </w:r>
      </w:ins>
    </w:p>
    <w:p w14:paraId="2FC2C2C3" w14:textId="2D8F4C6D" w:rsidR="003F279C" w:rsidRDefault="003F279C">
      <w:pPr>
        <w:pStyle w:val="TOC1"/>
        <w:rPr>
          <w:ins w:id="7" w:author="Author"/>
          <w:rFonts w:asciiTheme="minorHAnsi" w:eastAsiaTheme="minorEastAsia" w:hAnsiTheme="minorHAnsi" w:cstheme="minorBidi"/>
          <w:noProof/>
          <w:sz w:val="22"/>
          <w:szCs w:val="22"/>
        </w:rPr>
      </w:pPr>
      <w:ins w:id="8" w:author="Author">
        <w:r w:rsidRPr="00633772">
          <w:rPr>
            <w:rStyle w:val="Hyperlink"/>
            <w:noProof/>
          </w:rPr>
          <w:fldChar w:fldCharType="begin"/>
        </w:r>
        <w:r w:rsidRPr="00633772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"_Toc178145858"</w:instrText>
        </w:r>
        <w:r w:rsidRPr="00633772">
          <w:rPr>
            <w:rStyle w:val="Hyperlink"/>
            <w:noProof/>
          </w:rPr>
          <w:instrText xml:space="preserve"> </w:instrText>
        </w:r>
        <w:r w:rsidRPr="00633772">
          <w:rPr>
            <w:rStyle w:val="Hyperlink"/>
            <w:noProof/>
          </w:rPr>
        </w:r>
        <w:r w:rsidRPr="00633772">
          <w:rPr>
            <w:rStyle w:val="Hyperlink"/>
            <w:noProof/>
          </w:rPr>
          <w:fldChar w:fldCharType="separate"/>
        </w:r>
        <w:r w:rsidRPr="00633772">
          <w:rPr>
            <w:rStyle w:val="Hyperlink"/>
            <w:rFonts w:ascii="Arial" w:hAnsi="Arial" w:cs="Arial"/>
            <w:noProof/>
          </w:rPr>
          <w:t>Table 1 - CONVEX Generator Reactive Resources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_Toc178145858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9" w:author="Author"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  <w:r w:rsidRPr="00633772">
          <w:rPr>
            <w:rStyle w:val="Hyperlink"/>
            <w:noProof/>
          </w:rPr>
          <w:fldChar w:fldCharType="end"/>
        </w:r>
      </w:ins>
    </w:p>
    <w:p w14:paraId="5DB6875C" w14:textId="6000ACEF" w:rsidR="003F279C" w:rsidRDefault="003F279C">
      <w:pPr>
        <w:pStyle w:val="TOC1"/>
        <w:rPr>
          <w:ins w:id="10" w:author="Author"/>
          <w:rFonts w:asciiTheme="minorHAnsi" w:eastAsiaTheme="minorEastAsia" w:hAnsiTheme="minorHAnsi" w:cstheme="minorBidi"/>
          <w:noProof/>
          <w:sz w:val="22"/>
          <w:szCs w:val="22"/>
        </w:rPr>
      </w:pPr>
      <w:ins w:id="11" w:author="Author">
        <w:r w:rsidRPr="00633772">
          <w:rPr>
            <w:rStyle w:val="Hyperlink"/>
            <w:noProof/>
          </w:rPr>
          <w:fldChar w:fldCharType="begin"/>
        </w:r>
        <w:r w:rsidRPr="00633772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"_Toc178145859"</w:instrText>
        </w:r>
        <w:r w:rsidRPr="00633772">
          <w:rPr>
            <w:rStyle w:val="Hyperlink"/>
            <w:noProof/>
          </w:rPr>
          <w:instrText xml:space="preserve"> </w:instrText>
        </w:r>
        <w:r w:rsidRPr="00633772">
          <w:rPr>
            <w:rStyle w:val="Hyperlink"/>
            <w:noProof/>
          </w:rPr>
        </w:r>
        <w:r w:rsidRPr="00633772">
          <w:rPr>
            <w:rStyle w:val="Hyperlink"/>
            <w:noProof/>
          </w:rPr>
          <w:fldChar w:fldCharType="separate"/>
        </w:r>
        <w:r w:rsidRPr="00633772">
          <w:rPr>
            <w:rStyle w:val="Hyperlink"/>
            <w:rFonts w:ascii="Arial" w:hAnsi="Arial" w:cs="Arial"/>
            <w:noProof/>
          </w:rPr>
          <w:t>Table 2 - CONVEX Non-Generator Reactive Resources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_Toc178145859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2" w:author="Author"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  <w:r w:rsidRPr="00633772">
          <w:rPr>
            <w:rStyle w:val="Hyperlink"/>
            <w:noProof/>
          </w:rPr>
          <w:fldChar w:fldCharType="end"/>
        </w:r>
      </w:ins>
    </w:p>
    <w:p w14:paraId="3E73AA11" w14:textId="77E6C95C" w:rsidR="003F279C" w:rsidRDefault="003F279C">
      <w:pPr>
        <w:pStyle w:val="TOC1"/>
        <w:rPr>
          <w:ins w:id="13" w:author="Author"/>
          <w:rFonts w:asciiTheme="minorHAnsi" w:eastAsiaTheme="minorEastAsia" w:hAnsiTheme="minorHAnsi" w:cstheme="minorBidi"/>
          <w:noProof/>
          <w:sz w:val="22"/>
          <w:szCs w:val="22"/>
        </w:rPr>
      </w:pPr>
      <w:ins w:id="14" w:author="Author">
        <w:r w:rsidRPr="00633772">
          <w:rPr>
            <w:rStyle w:val="Hyperlink"/>
            <w:noProof/>
          </w:rPr>
          <w:fldChar w:fldCharType="begin"/>
        </w:r>
        <w:r w:rsidRPr="00633772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"_Toc178145860"</w:instrText>
        </w:r>
        <w:r w:rsidRPr="00633772">
          <w:rPr>
            <w:rStyle w:val="Hyperlink"/>
            <w:noProof/>
          </w:rPr>
          <w:instrText xml:space="preserve"> </w:instrText>
        </w:r>
        <w:r w:rsidRPr="00633772">
          <w:rPr>
            <w:rStyle w:val="Hyperlink"/>
            <w:noProof/>
          </w:rPr>
        </w:r>
        <w:r w:rsidRPr="00633772">
          <w:rPr>
            <w:rStyle w:val="Hyperlink"/>
            <w:noProof/>
          </w:rPr>
          <w:fldChar w:fldCharType="separate"/>
        </w:r>
        <w:r w:rsidRPr="00633772">
          <w:rPr>
            <w:rStyle w:val="Hyperlink"/>
            <w:rFonts w:ascii="Arial" w:hAnsi="Arial" w:cs="Arial"/>
            <w:noProof/>
          </w:rPr>
          <w:t>Table 3 - CONVEX Electric Storage Facility Reactive Resources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_Toc178145860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5" w:author="Author"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  <w:r w:rsidRPr="00633772">
          <w:rPr>
            <w:rStyle w:val="Hyperlink"/>
            <w:noProof/>
          </w:rPr>
          <w:fldChar w:fldCharType="end"/>
        </w:r>
      </w:ins>
    </w:p>
    <w:p w14:paraId="76501940" w14:textId="099508A0" w:rsidR="003F279C" w:rsidRDefault="003F279C">
      <w:pPr>
        <w:pStyle w:val="TOC1"/>
        <w:rPr>
          <w:ins w:id="16" w:author="Author"/>
          <w:rFonts w:asciiTheme="minorHAnsi" w:eastAsiaTheme="minorEastAsia" w:hAnsiTheme="minorHAnsi" w:cstheme="minorBidi"/>
          <w:noProof/>
          <w:sz w:val="22"/>
          <w:szCs w:val="22"/>
        </w:rPr>
      </w:pPr>
      <w:ins w:id="17" w:author="Author">
        <w:r w:rsidRPr="00633772">
          <w:rPr>
            <w:rStyle w:val="Hyperlink"/>
            <w:noProof/>
          </w:rPr>
          <w:fldChar w:fldCharType="begin"/>
        </w:r>
        <w:r w:rsidRPr="00633772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"_Toc178145861"</w:instrText>
        </w:r>
        <w:r w:rsidRPr="00633772">
          <w:rPr>
            <w:rStyle w:val="Hyperlink"/>
            <w:noProof/>
          </w:rPr>
          <w:instrText xml:space="preserve"> </w:instrText>
        </w:r>
        <w:r w:rsidRPr="00633772">
          <w:rPr>
            <w:rStyle w:val="Hyperlink"/>
            <w:noProof/>
          </w:rPr>
        </w:r>
        <w:r w:rsidRPr="00633772">
          <w:rPr>
            <w:rStyle w:val="Hyperlink"/>
            <w:noProof/>
          </w:rPr>
          <w:fldChar w:fldCharType="separate"/>
        </w:r>
        <w:r w:rsidRPr="00633772">
          <w:rPr>
            <w:rStyle w:val="Hyperlink"/>
            <w:rFonts w:ascii="Arial" w:hAnsi="Arial" w:cs="Arial"/>
            <w:noProof/>
          </w:rPr>
          <w:t>Table 4 - Maine Generator Reactive Resources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_Toc178145861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8" w:author="Author"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  <w:r w:rsidRPr="00633772">
          <w:rPr>
            <w:rStyle w:val="Hyperlink"/>
            <w:noProof/>
          </w:rPr>
          <w:fldChar w:fldCharType="end"/>
        </w:r>
      </w:ins>
    </w:p>
    <w:p w14:paraId="79E5AC99" w14:textId="321CDA20" w:rsidR="003F279C" w:rsidRDefault="003F279C">
      <w:pPr>
        <w:pStyle w:val="TOC1"/>
        <w:rPr>
          <w:ins w:id="19" w:author="Author"/>
          <w:rFonts w:asciiTheme="minorHAnsi" w:eastAsiaTheme="minorEastAsia" w:hAnsiTheme="minorHAnsi" w:cstheme="minorBidi"/>
          <w:noProof/>
          <w:sz w:val="22"/>
          <w:szCs w:val="22"/>
        </w:rPr>
      </w:pPr>
      <w:ins w:id="20" w:author="Author">
        <w:r w:rsidRPr="00633772">
          <w:rPr>
            <w:rStyle w:val="Hyperlink"/>
            <w:noProof/>
          </w:rPr>
          <w:fldChar w:fldCharType="begin"/>
        </w:r>
        <w:r w:rsidRPr="00633772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"_Toc178145862"</w:instrText>
        </w:r>
        <w:r w:rsidRPr="00633772">
          <w:rPr>
            <w:rStyle w:val="Hyperlink"/>
            <w:noProof/>
          </w:rPr>
          <w:instrText xml:space="preserve"> </w:instrText>
        </w:r>
        <w:r w:rsidRPr="00633772">
          <w:rPr>
            <w:rStyle w:val="Hyperlink"/>
            <w:noProof/>
          </w:rPr>
        </w:r>
        <w:r w:rsidRPr="00633772">
          <w:rPr>
            <w:rStyle w:val="Hyperlink"/>
            <w:noProof/>
          </w:rPr>
          <w:fldChar w:fldCharType="separate"/>
        </w:r>
        <w:r w:rsidRPr="00633772">
          <w:rPr>
            <w:rStyle w:val="Hyperlink"/>
            <w:rFonts w:ascii="Arial" w:hAnsi="Arial" w:cs="Arial"/>
            <w:noProof/>
          </w:rPr>
          <w:t>Table 5 - Maine Non-Generator Reactive Resources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_Toc178145862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1" w:author="Author"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  <w:r w:rsidRPr="00633772">
          <w:rPr>
            <w:rStyle w:val="Hyperlink"/>
            <w:noProof/>
          </w:rPr>
          <w:fldChar w:fldCharType="end"/>
        </w:r>
      </w:ins>
    </w:p>
    <w:p w14:paraId="7B1B6FA0" w14:textId="14F76C31" w:rsidR="003F279C" w:rsidRDefault="003F279C">
      <w:pPr>
        <w:pStyle w:val="TOC1"/>
        <w:rPr>
          <w:ins w:id="22" w:author="Author"/>
          <w:rFonts w:asciiTheme="minorHAnsi" w:eastAsiaTheme="minorEastAsia" w:hAnsiTheme="minorHAnsi" w:cstheme="minorBidi"/>
          <w:noProof/>
          <w:sz w:val="22"/>
          <w:szCs w:val="22"/>
        </w:rPr>
      </w:pPr>
      <w:ins w:id="23" w:author="Author">
        <w:r w:rsidRPr="00633772">
          <w:rPr>
            <w:rStyle w:val="Hyperlink"/>
            <w:noProof/>
          </w:rPr>
          <w:fldChar w:fldCharType="begin"/>
        </w:r>
        <w:r w:rsidRPr="00633772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"_Toc178145863"</w:instrText>
        </w:r>
        <w:r w:rsidRPr="00633772">
          <w:rPr>
            <w:rStyle w:val="Hyperlink"/>
            <w:noProof/>
          </w:rPr>
          <w:instrText xml:space="preserve"> </w:instrText>
        </w:r>
        <w:r w:rsidRPr="00633772">
          <w:rPr>
            <w:rStyle w:val="Hyperlink"/>
            <w:noProof/>
          </w:rPr>
        </w:r>
        <w:r w:rsidRPr="00633772">
          <w:rPr>
            <w:rStyle w:val="Hyperlink"/>
            <w:noProof/>
          </w:rPr>
          <w:fldChar w:fldCharType="separate"/>
        </w:r>
        <w:r w:rsidRPr="00633772">
          <w:rPr>
            <w:rStyle w:val="Hyperlink"/>
            <w:rFonts w:ascii="Arial" w:hAnsi="Arial" w:cs="Arial"/>
            <w:noProof/>
          </w:rPr>
          <w:t>Table 6 - Maine Electric Storage Facility Reactive Resources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_Toc178145863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4" w:author="Author"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  <w:r w:rsidRPr="00633772">
          <w:rPr>
            <w:rStyle w:val="Hyperlink"/>
            <w:noProof/>
          </w:rPr>
          <w:fldChar w:fldCharType="end"/>
        </w:r>
      </w:ins>
    </w:p>
    <w:p w14:paraId="66964BAD" w14:textId="6E62D0CA" w:rsidR="003F279C" w:rsidRDefault="003F279C">
      <w:pPr>
        <w:pStyle w:val="TOC1"/>
        <w:rPr>
          <w:ins w:id="25" w:author="Author"/>
          <w:rFonts w:asciiTheme="minorHAnsi" w:eastAsiaTheme="minorEastAsia" w:hAnsiTheme="minorHAnsi" w:cstheme="minorBidi"/>
          <w:noProof/>
          <w:sz w:val="22"/>
          <w:szCs w:val="22"/>
        </w:rPr>
      </w:pPr>
      <w:ins w:id="26" w:author="Author">
        <w:r w:rsidRPr="00633772">
          <w:rPr>
            <w:rStyle w:val="Hyperlink"/>
            <w:noProof/>
          </w:rPr>
          <w:fldChar w:fldCharType="begin"/>
        </w:r>
        <w:r w:rsidRPr="00633772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"_Toc178145864"</w:instrText>
        </w:r>
        <w:r w:rsidRPr="00633772">
          <w:rPr>
            <w:rStyle w:val="Hyperlink"/>
            <w:noProof/>
          </w:rPr>
          <w:instrText xml:space="preserve"> </w:instrText>
        </w:r>
        <w:r w:rsidRPr="00633772">
          <w:rPr>
            <w:rStyle w:val="Hyperlink"/>
            <w:noProof/>
          </w:rPr>
        </w:r>
        <w:r w:rsidRPr="00633772">
          <w:rPr>
            <w:rStyle w:val="Hyperlink"/>
            <w:noProof/>
          </w:rPr>
          <w:fldChar w:fldCharType="separate"/>
        </w:r>
        <w:r w:rsidRPr="00633772">
          <w:rPr>
            <w:rStyle w:val="Hyperlink"/>
            <w:rFonts w:ascii="Arial" w:hAnsi="Arial" w:cs="Arial"/>
            <w:noProof/>
          </w:rPr>
          <w:t>Table 7 - New Hampshire Generator Reactive Resources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_Toc178145864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7" w:author="Author"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  <w:r w:rsidRPr="00633772">
          <w:rPr>
            <w:rStyle w:val="Hyperlink"/>
            <w:noProof/>
          </w:rPr>
          <w:fldChar w:fldCharType="end"/>
        </w:r>
      </w:ins>
    </w:p>
    <w:p w14:paraId="2EE2241C" w14:textId="4FE4197E" w:rsidR="003F279C" w:rsidRDefault="003F279C">
      <w:pPr>
        <w:pStyle w:val="TOC1"/>
        <w:rPr>
          <w:ins w:id="28" w:author="Author"/>
          <w:rFonts w:asciiTheme="minorHAnsi" w:eastAsiaTheme="minorEastAsia" w:hAnsiTheme="minorHAnsi" w:cstheme="minorBidi"/>
          <w:noProof/>
          <w:sz w:val="22"/>
          <w:szCs w:val="22"/>
        </w:rPr>
      </w:pPr>
      <w:ins w:id="29" w:author="Author">
        <w:r w:rsidRPr="00633772">
          <w:rPr>
            <w:rStyle w:val="Hyperlink"/>
            <w:noProof/>
          </w:rPr>
          <w:fldChar w:fldCharType="begin"/>
        </w:r>
        <w:r w:rsidRPr="00633772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"_Toc178145865"</w:instrText>
        </w:r>
        <w:r w:rsidRPr="00633772">
          <w:rPr>
            <w:rStyle w:val="Hyperlink"/>
            <w:noProof/>
          </w:rPr>
          <w:instrText xml:space="preserve"> </w:instrText>
        </w:r>
        <w:r w:rsidRPr="00633772">
          <w:rPr>
            <w:rStyle w:val="Hyperlink"/>
            <w:noProof/>
          </w:rPr>
        </w:r>
        <w:r w:rsidRPr="00633772">
          <w:rPr>
            <w:rStyle w:val="Hyperlink"/>
            <w:noProof/>
          </w:rPr>
          <w:fldChar w:fldCharType="separate"/>
        </w:r>
        <w:r w:rsidRPr="00633772">
          <w:rPr>
            <w:rStyle w:val="Hyperlink"/>
            <w:rFonts w:ascii="Arial" w:hAnsi="Arial" w:cs="Arial"/>
            <w:noProof/>
          </w:rPr>
          <w:t>Table 8 - New Hampshire Non-Generator Reactive Resources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_Toc178145865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30" w:author="Author"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  <w:r w:rsidRPr="00633772">
          <w:rPr>
            <w:rStyle w:val="Hyperlink"/>
            <w:noProof/>
          </w:rPr>
          <w:fldChar w:fldCharType="end"/>
        </w:r>
      </w:ins>
    </w:p>
    <w:p w14:paraId="34900E1B" w14:textId="6AAF01EE" w:rsidR="003F279C" w:rsidRDefault="003F279C">
      <w:pPr>
        <w:pStyle w:val="TOC1"/>
        <w:rPr>
          <w:ins w:id="31" w:author="Author"/>
          <w:rFonts w:asciiTheme="minorHAnsi" w:eastAsiaTheme="minorEastAsia" w:hAnsiTheme="minorHAnsi" w:cstheme="minorBidi"/>
          <w:noProof/>
          <w:sz w:val="22"/>
          <w:szCs w:val="22"/>
        </w:rPr>
      </w:pPr>
      <w:ins w:id="32" w:author="Author">
        <w:r w:rsidRPr="00633772">
          <w:rPr>
            <w:rStyle w:val="Hyperlink"/>
            <w:noProof/>
          </w:rPr>
          <w:fldChar w:fldCharType="begin"/>
        </w:r>
        <w:r w:rsidRPr="00633772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"_Toc178145866"</w:instrText>
        </w:r>
        <w:r w:rsidRPr="00633772">
          <w:rPr>
            <w:rStyle w:val="Hyperlink"/>
            <w:noProof/>
          </w:rPr>
          <w:instrText xml:space="preserve"> </w:instrText>
        </w:r>
        <w:r w:rsidRPr="00633772">
          <w:rPr>
            <w:rStyle w:val="Hyperlink"/>
            <w:noProof/>
          </w:rPr>
        </w:r>
        <w:r w:rsidRPr="00633772">
          <w:rPr>
            <w:rStyle w:val="Hyperlink"/>
            <w:noProof/>
          </w:rPr>
          <w:fldChar w:fldCharType="separate"/>
        </w:r>
        <w:r w:rsidRPr="00633772">
          <w:rPr>
            <w:rStyle w:val="Hyperlink"/>
            <w:rFonts w:ascii="Arial" w:hAnsi="Arial" w:cs="Arial"/>
            <w:noProof/>
          </w:rPr>
          <w:t>Table 9 - New Hampshire Electric Storage Facility Reactive Resources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_Toc178145866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33" w:author="Author"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  <w:r w:rsidRPr="00633772">
          <w:rPr>
            <w:rStyle w:val="Hyperlink"/>
            <w:noProof/>
          </w:rPr>
          <w:fldChar w:fldCharType="end"/>
        </w:r>
      </w:ins>
    </w:p>
    <w:p w14:paraId="1579E3AC" w14:textId="051A0E6D" w:rsidR="003F279C" w:rsidRDefault="003F279C">
      <w:pPr>
        <w:pStyle w:val="TOC1"/>
        <w:rPr>
          <w:ins w:id="34" w:author="Author"/>
          <w:rFonts w:asciiTheme="minorHAnsi" w:eastAsiaTheme="minorEastAsia" w:hAnsiTheme="minorHAnsi" w:cstheme="minorBidi"/>
          <w:noProof/>
          <w:sz w:val="22"/>
          <w:szCs w:val="22"/>
        </w:rPr>
      </w:pPr>
      <w:ins w:id="35" w:author="Author">
        <w:r w:rsidRPr="00633772">
          <w:rPr>
            <w:rStyle w:val="Hyperlink"/>
            <w:noProof/>
          </w:rPr>
          <w:fldChar w:fldCharType="begin"/>
        </w:r>
        <w:r w:rsidRPr="00633772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"_Toc178145867"</w:instrText>
        </w:r>
        <w:r w:rsidRPr="00633772">
          <w:rPr>
            <w:rStyle w:val="Hyperlink"/>
            <w:noProof/>
          </w:rPr>
          <w:instrText xml:space="preserve"> </w:instrText>
        </w:r>
        <w:r w:rsidRPr="00633772">
          <w:rPr>
            <w:rStyle w:val="Hyperlink"/>
            <w:noProof/>
          </w:rPr>
        </w:r>
        <w:r w:rsidRPr="00633772">
          <w:rPr>
            <w:rStyle w:val="Hyperlink"/>
            <w:noProof/>
          </w:rPr>
          <w:fldChar w:fldCharType="separate"/>
        </w:r>
        <w:r w:rsidRPr="00633772">
          <w:rPr>
            <w:rStyle w:val="Hyperlink"/>
            <w:rFonts w:ascii="Arial" w:hAnsi="Arial" w:cs="Arial"/>
            <w:noProof/>
          </w:rPr>
          <w:t>Table 10 - NGRID Generator Reactive Resources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_Toc178145867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36" w:author="Author"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  <w:r w:rsidRPr="00633772">
          <w:rPr>
            <w:rStyle w:val="Hyperlink"/>
            <w:noProof/>
          </w:rPr>
          <w:fldChar w:fldCharType="end"/>
        </w:r>
      </w:ins>
    </w:p>
    <w:p w14:paraId="00200A5D" w14:textId="08E3B43B" w:rsidR="003F279C" w:rsidRDefault="003F279C">
      <w:pPr>
        <w:pStyle w:val="TOC1"/>
        <w:rPr>
          <w:ins w:id="37" w:author="Author"/>
          <w:rFonts w:asciiTheme="minorHAnsi" w:eastAsiaTheme="minorEastAsia" w:hAnsiTheme="minorHAnsi" w:cstheme="minorBidi"/>
          <w:noProof/>
          <w:sz w:val="22"/>
          <w:szCs w:val="22"/>
        </w:rPr>
      </w:pPr>
      <w:ins w:id="38" w:author="Author">
        <w:r w:rsidRPr="00633772">
          <w:rPr>
            <w:rStyle w:val="Hyperlink"/>
            <w:noProof/>
          </w:rPr>
          <w:fldChar w:fldCharType="begin"/>
        </w:r>
        <w:r w:rsidRPr="00633772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"_Toc178145868"</w:instrText>
        </w:r>
        <w:r w:rsidRPr="00633772">
          <w:rPr>
            <w:rStyle w:val="Hyperlink"/>
            <w:noProof/>
          </w:rPr>
          <w:instrText xml:space="preserve"> </w:instrText>
        </w:r>
        <w:r w:rsidRPr="00633772">
          <w:rPr>
            <w:rStyle w:val="Hyperlink"/>
            <w:noProof/>
          </w:rPr>
        </w:r>
        <w:r w:rsidRPr="00633772">
          <w:rPr>
            <w:rStyle w:val="Hyperlink"/>
            <w:noProof/>
          </w:rPr>
          <w:fldChar w:fldCharType="separate"/>
        </w:r>
        <w:r w:rsidRPr="00633772">
          <w:rPr>
            <w:rStyle w:val="Hyperlink"/>
            <w:rFonts w:ascii="Arial" w:hAnsi="Arial" w:cs="Arial"/>
            <w:noProof/>
          </w:rPr>
          <w:t>Table 11 - NGRID Non-Generator Reactive Resources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_Toc178145868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39" w:author="Author"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  <w:r w:rsidRPr="00633772">
          <w:rPr>
            <w:rStyle w:val="Hyperlink"/>
            <w:noProof/>
          </w:rPr>
          <w:fldChar w:fldCharType="end"/>
        </w:r>
      </w:ins>
    </w:p>
    <w:p w14:paraId="683A5332" w14:textId="599E7425" w:rsidR="003F279C" w:rsidRDefault="003F279C">
      <w:pPr>
        <w:pStyle w:val="TOC1"/>
        <w:rPr>
          <w:ins w:id="40" w:author="Author"/>
          <w:rFonts w:asciiTheme="minorHAnsi" w:eastAsiaTheme="minorEastAsia" w:hAnsiTheme="minorHAnsi" w:cstheme="minorBidi"/>
          <w:noProof/>
          <w:sz w:val="22"/>
          <w:szCs w:val="22"/>
        </w:rPr>
      </w:pPr>
      <w:ins w:id="41" w:author="Author">
        <w:r w:rsidRPr="00633772">
          <w:rPr>
            <w:rStyle w:val="Hyperlink"/>
            <w:noProof/>
          </w:rPr>
          <w:fldChar w:fldCharType="begin"/>
        </w:r>
        <w:r w:rsidRPr="00633772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"_Toc178145869"</w:instrText>
        </w:r>
        <w:r w:rsidRPr="00633772">
          <w:rPr>
            <w:rStyle w:val="Hyperlink"/>
            <w:noProof/>
          </w:rPr>
          <w:instrText xml:space="preserve"> </w:instrText>
        </w:r>
        <w:r w:rsidRPr="00633772">
          <w:rPr>
            <w:rStyle w:val="Hyperlink"/>
            <w:noProof/>
          </w:rPr>
        </w:r>
        <w:r w:rsidRPr="00633772">
          <w:rPr>
            <w:rStyle w:val="Hyperlink"/>
            <w:noProof/>
          </w:rPr>
          <w:fldChar w:fldCharType="separate"/>
        </w:r>
        <w:r w:rsidRPr="00633772">
          <w:rPr>
            <w:rStyle w:val="Hyperlink"/>
            <w:rFonts w:ascii="Arial" w:hAnsi="Arial" w:cs="Arial"/>
            <w:noProof/>
          </w:rPr>
          <w:t>Table 12 - NGRID Electric Storage Facility Reactive Resources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_Toc178145869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42" w:author="Author"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  <w:r w:rsidRPr="00633772">
          <w:rPr>
            <w:rStyle w:val="Hyperlink"/>
            <w:noProof/>
          </w:rPr>
          <w:fldChar w:fldCharType="end"/>
        </w:r>
      </w:ins>
    </w:p>
    <w:p w14:paraId="209694F6" w14:textId="1526A94F" w:rsidR="003F279C" w:rsidRDefault="003F279C">
      <w:pPr>
        <w:pStyle w:val="TOC1"/>
        <w:rPr>
          <w:ins w:id="43" w:author="Author"/>
          <w:rFonts w:asciiTheme="minorHAnsi" w:eastAsiaTheme="minorEastAsia" w:hAnsiTheme="minorHAnsi" w:cstheme="minorBidi"/>
          <w:noProof/>
          <w:sz w:val="22"/>
          <w:szCs w:val="22"/>
        </w:rPr>
      </w:pPr>
      <w:ins w:id="44" w:author="Author">
        <w:r w:rsidRPr="00633772">
          <w:rPr>
            <w:rStyle w:val="Hyperlink"/>
            <w:noProof/>
          </w:rPr>
          <w:fldChar w:fldCharType="begin"/>
        </w:r>
        <w:r w:rsidRPr="00633772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"_Toc178145870"</w:instrText>
        </w:r>
        <w:r w:rsidRPr="00633772">
          <w:rPr>
            <w:rStyle w:val="Hyperlink"/>
            <w:noProof/>
          </w:rPr>
          <w:instrText xml:space="preserve"> </w:instrText>
        </w:r>
        <w:r w:rsidRPr="00633772">
          <w:rPr>
            <w:rStyle w:val="Hyperlink"/>
            <w:noProof/>
          </w:rPr>
        </w:r>
        <w:r w:rsidRPr="00633772">
          <w:rPr>
            <w:rStyle w:val="Hyperlink"/>
            <w:noProof/>
          </w:rPr>
          <w:fldChar w:fldCharType="separate"/>
        </w:r>
        <w:r w:rsidRPr="00633772">
          <w:rPr>
            <w:rStyle w:val="Hyperlink"/>
            <w:rFonts w:ascii="Arial" w:hAnsi="Arial" w:cs="Arial"/>
            <w:noProof/>
          </w:rPr>
          <w:t>Table 13 - RIE Generator Reactive Resources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_Toc178145870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45" w:author="Author"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  <w:r w:rsidRPr="00633772">
          <w:rPr>
            <w:rStyle w:val="Hyperlink"/>
            <w:noProof/>
          </w:rPr>
          <w:fldChar w:fldCharType="end"/>
        </w:r>
      </w:ins>
    </w:p>
    <w:p w14:paraId="4BDD6387" w14:textId="50F8DF86" w:rsidR="003F279C" w:rsidRDefault="003F279C">
      <w:pPr>
        <w:pStyle w:val="TOC1"/>
        <w:rPr>
          <w:ins w:id="46" w:author="Author"/>
          <w:rFonts w:asciiTheme="minorHAnsi" w:eastAsiaTheme="minorEastAsia" w:hAnsiTheme="minorHAnsi" w:cstheme="minorBidi"/>
          <w:noProof/>
          <w:sz w:val="22"/>
          <w:szCs w:val="22"/>
        </w:rPr>
      </w:pPr>
      <w:ins w:id="47" w:author="Author">
        <w:r w:rsidRPr="00633772">
          <w:rPr>
            <w:rStyle w:val="Hyperlink"/>
            <w:noProof/>
          </w:rPr>
          <w:fldChar w:fldCharType="begin"/>
        </w:r>
        <w:r w:rsidRPr="00633772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"_Toc178145871"</w:instrText>
        </w:r>
        <w:r w:rsidRPr="00633772">
          <w:rPr>
            <w:rStyle w:val="Hyperlink"/>
            <w:noProof/>
          </w:rPr>
          <w:instrText xml:space="preserve"> </w:instrText>
        </w:r>
        <w:r w:rsidRPr="00633772">
          <w:rPr>
            <w:rStyle w:val="Hyperlink"/>
            <w:noProof/>
          </w:rPr>
        </w:r>
        <w:r w:rsidRPr="00633772">
          <w:rPr>
            <w:rStyle w:val="Hyperlink"/>
            <w:noProof/>
          </w:rPr>
          <w:fldChar w:fldCharType="separate"/>
        </w:r>
        <w:r w:rsidRPr="00633772">
          <w:rPr>
            <w:rStyle w:val="Hyperlink"/>
            <w:rFonts w:ascii="Arial" w:hAnsi="Arial" w:cs="Arial"/>
            <w:noProof/>
          </w:rPr>
          <w:t>Table 14 - RIE Non-Generator Reactive Resources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_Toc178145871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48" w:author="Author"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  <w:r w:rsidRPr="00633772">
          <w:rPr>
            <w:rStyle w:val="Hyperlink"/>
            <w:noProof/>
          </w:rPr>
          <w:fldChar w:fldCharType="end"/>
        </w:r>
      </w:ins>
    </w:p>
    <w:p w14:paraId="07401ACC" w14:textId="45299AD0" w:rsidR="003F279C" w:rsidRDefault="003F279C">
      <w:pPr>
        <w:pStyle w:val="TOC1"/>
        <w:rPr>
          <w:ins w:id="49" w:author="Author"/>
          <w:rFonts w:asciiTheme="minorHAnsi" w:eastAsiaTheme="minorEastAsia" w:hAnsiTheme="minorHAnsi" w:cstheme="minorBidi"/>
          <w:noProof/>
          <w:sz w:val="22"/>
          <w:szCs w:val="22"/>
        </w:rPr>
      </w:pPr>
      <w:ins w:id="50" w:author="Author">
        <w:r w:rsidRPr="00633772">
          <w:rPr>
            <w:rStyle w:val="Hyperlink"/>
            <w:noProof/>
          </w:rPr>
          <w:fldChar w:fldCharType="begin"/>
        </w:r>
        <w:r w:rsidRPr="00633772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"_Toc178145872"</w:instrText>
        </w:r>
        <w:r w:rsidRPr="00633772">
          <w:rPr>
            <w:rStyle w:val="Hyperlink"/>
            <w:noProof/>
          </w:rPr>
          <w:instrText xml:space="preserve"> </w:instrText>
        </w:r>
        <w:r w:rsidRPr="00633772">
          <w:rPr>
            <w:rStyle w:val="Hyperlink"/>
            <w:noProof/>
          </w:rPr>
        </w:r>
        <w:r w:rsidRPr="00633772">
          <w:rPr>
            <w:rStyle w:val="Hyperlink"/>
            <w:noProof/>
          </w:rPr>
          <w:fldChar w:fldCharType="separate"/>
        </w:r>
        <w:r w:rsidRPr="00633772">
          <w:rPr>
            <w:rStyle w:val="Hyperlink"/>
            <w:rFonts w:ascii="Arial" w:hAnsi="Arial" w:cs="Arial"/>
            <w:noProof/>
          </w:rPr>
          <w:t>Table 15 - RIE Electric Storage Facility Reactive Resources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_Toc178145872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51" w:author="Author"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  <w:r w:rsidRPr="00633772">
          <w:rPr>
            <w:rStyle w:val="Hyperlink"/>
            <w:noProof/>
          </w:rPr>
          <w:fldChar w:fldCharType="end"/>
        </w:r>
      </w:ins>
    </w:p>
    <w:p w14:paraId="4150B50A" w14:textId="249D6A54" w:rsidR="003F279C" w:rsidRDefault="003F279C">
      <w:pPr>
        <w:pStyle w:val="TOC1"/>
        <w:rPr>
          <w:ins w:id="52" w:author="Author"/>
          <w:rFonts w:asciiTheme="minorHAnsi" w:eastAsiaTheme="minorEastAsia" w:hAnsiTheme="minorHAnsi" w:cstheme="minorBidi"/>
          <w:noProof/>
          <w:sz w:val="22"/>
          <w:szCs w:val="22"/>
        </w:rPr>
      </w:pPr>
      <w:ins w:id="53" w:author="Author">
        <w:r w:rsidRPr="00633772">
          <w:rPr>
            <w:rStyle w:val="Hyperlink"/>
            <w:noProof/>
          </w:rPr>
          <w:fldChar w:fldCharType="begin"/>
        </w:r>
        <w:r w:rsidRPr="00633772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"_Toc178145873"</w:instrText>
        </w:r>
        <w:r w:rsidRPr="00633772">
          <w:rPr>
            <w:rStyle w:val="Hyperlink"/>
            <w:noProof/>
          </w:rPr>
          <w:instrText xml:space="preserve"> </w:instrText>
        </w:r>
        <w:r w:rsidRPr="00633772">
          <w:rPr>
            <w:rStyle w:val="Hyperlink"/>
            <w:noProof/>
          </w:rPr>
        </w:r>
        <w:r w:rsidRPr="00633772">
          <w:rPr>
            <w:rStyle w:val="Hyperlink"/>
            <w:noProof/>
          </w:rPr>
          <w:fldChar w:fldCharType="separate"/>
        </w:r>
        <w:r w:rsidRPr="00633772">
          <w:rPr>
            <w:rStyle w:val="Hyperlink"/>
            <w:rFonts w:ascii="Arial" w:hAnsi="Arial" w:cs="Arial"/>
            <w:noProof/>
          </w:rPr>
          <w:t>Table 16 - NSTAR Generator Reactive Resources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_Toc178145873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54" w:author="Author"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  <w:r w:rsidRPr="00633772">
          <w:rPr>
            <w:rStyle w:val="Hyperlink"/>
            <w:noProof/>
          </w:rPr>
          <w:fldChar w:fldCharType="end"/>
        </w:r>
      </w:ins>
    </w:p>
    <w:p w14:paraId="503E0B8F" w14:textId="61102C75" w:rsidR="003F279C" w:rsidRDefault="003F279C">
      <w:pPr>
        <w:pStyle w:val="TOC1"/>
        <w:rPr>
          <w:ins w:id="55" w:author="Author"/>
          <w:rFonts w:asciiTheme="minorHAnsi" w:eastAsiaTheme="minorEastAsia" w:hAnsiTheme="minorHAnsi" w:cstheme="minorBidi"/>
          <w:noProof/>
          <w:sz w:val="22"/>
          <w:szCs w:val="22"/>
        </w:rPr>
      </w:pPr>
      <w:ins w:id="56" w:author="Author">
        <w:r w:rsidRPr="00633772">
          <w:rPr>
            <w:rStyle w:val="Hyperlink"/>
            <w:noProof/>
          </w:rPr>
          <w:fldChar w:fldCharType="begin"/>
        </w:r>
        <w:r w:rsidRPr="00633772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"_Toc178145874"</w:instrText>
        </w:r>
        <w:r w:rsidRPr="00633772">
          <w:rPr>
            <w:rStyle w:val="Hyperlink"/>
            <w:noProof/>
          </w:rPr>
          <w:instrText xml:space="preserve"> </w:instrText>
        </w:r>
        <w:r w:rsidRPr="00633772">
          <w:rPr>
            <w:rStyle w:val="Hyperlink"/>
            <w:noProof/>
          </w:rPr>
        </w:r>
        <w:r w:rsidRPr="00633772">
          <w:rPr>
            <w:rStyle w:val="Hyperlink"/>
            <w:noProof/>
          </w:rPr>
          <w:fldChar w:fldCharType="separate"/>
        </w:r>
        <w:r w:rsidRPr="00633772">
          <w:rPr>
            <w:rStyle w:val="Hyperlink"/>
            <w:rFonts w:ascii="Arial" w:hAnsi="Arial" w:cs="Arial"/>
            <w:noProof/>
          </w:rPr>
          <w:t>Table 17 - NSTAR Non-Generator Reactive Resources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_Toc178145874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57" w:author="Author"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  <w:r w:rsidRPr="00633772">
          <w:rPr>
            <w:rStyle w:val="Hyperlink"/>
            <w:noProof/>
          </w:rPr>
          <w:fldChar w:fldCharType="end"/>
        </w:r>
      </w:ins>
    </w:p>
    <w:p w14:paraId="774E5F5D" w14:textId="300F02E2" w:rsidR="003F279C" w:rsidRDefault="003F279C">
      <w:pPr>
        <w:pStyle w:val="TOC1"/>
        <w:rPr>
          <w:ins w:id="58" w:author="Author"/>
          <w:rFonts w:asciiTheme="minorHAnsi" w:eastAsiaTheme="minorEastAsia" w:hAnsiTheme="minorHAnsi" w:cstheme="minorBidi"/>
          <w:noProof/>
          <w:sz w:val="22"/>
          <w:szCs w:val="22"/>
        </w:rPr>
      </w:pPr>
      <w:ins w:id="59" w:author="Author">
        <w:r w:rsidRPr="00633772">
          <w:rPr>
            <w:rStyle w:val="Hyperlink"/>
            <w:noProof/>
          </w:rPr>
          <w:fldChar w:fldCharType="begin"/>
        </w:r>
        <w:r w:rsidRPr="00633772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"_Toc178145875"</w:instrText>
        </w:r>
        <w:r w:rsidRPr="00633772">
          <w:rPr>
            <w:rStyle w:val="Hyperlink"/>
            <w:noProof/>
          </w:rPr>
          <w:instrText xml:space="preserve"> </w:instrText>
        </w:r>
        <w:r w:rsidRPr="00633772">
          <w:rPr>
            <w:rStyle w:val="Hyperlink"/>
            <w:noProof/>
          </w:rPr>
        </w:r>
        <w:r w:rsidRPr="00633772">
          <w:rPr>
            <w:rStyle w:val="Hyperlink"/>
            <w:noProof/>
          </w:rPr>
          <w:fldChar w:fldCharType="separate"/>
        </w:r>
        <w:r w:rsidRPr="00633772">
          <w:rPr>
            <w:rStyle w:val="Hyperlink"/>
            <w:rFonts w:ascii="Arial" w:hAnsi="Arial" w:cs="Arial"/>
            <w:noProof/>
          </w:rPr>
          <w:t>Table 18 - NSTAR Electric Storage Facility Reactive Resources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_Toc178145875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60" w:author="Author"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  <w:r w:rsidRPr="00633772">
          <w:rPr>
            <w:rStyle w:val="Hyperlink"/>
            <w:noProof/>
          </w:rPr>
          <w:fldChar w:fldCharType="end"/>
        </w:r>
      </w:ins>
    </w:p>
    <w:p w14:paraId="14AD5AA4" w14:textId="5B722F48" w:rsidR="003F279C" w:rsidRDefault="003F279C">
      <w:pPr>
        <w:pStyle w:val="TOC1"/>
        <w:rPr>
          <w:ins w:id="61" w:author="Author"/>
          <w:rFonts w:asciiTheme="minorHAnsi" w:eastAsiaTheme="minorEastAsia" w:hAnsiTheme="minorHAnsi" w:cstheme="minorBidi"/>
          <w:noProof/>
          <w:sz w:val="22"/>
          <w:szCs w:val="22"/>
        </w:rPr>
      </w:pPr>
      <w:ins w:id="62" w:author="Author">
        <w:r w:rsidRPr="00633772">
          <w:rPr>
            <w:rStyle w:val="Hyperlink"/>
            <w:noProof/>
          </w:rPr>
          <w:fldChar w:fldCharType="begin"/>
        </w:r>
        <w:r w:rsidRPr="00633772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"_Toc178145876"</w:instrText>
        </w:r>
        <w:r w:rsidRPr="00633772">
          <w:rPr>
            <w:rStyle w:val="Hyperlink"/>
            <w:noProof/>
          </w:rPr>
          <w:instrText xml:space="preserve"> </w:instrText>
        </w:r>
        <w:r w:rsidRPr="00633772">
          <w:rPr>
            <w:rStyle w:val="Hyperlink"/>
            <w:noProof/>
          </w:rPr>
        </w:r>
        <w:r w:rsidRPr="00633772">
          <w:rPr>
            <w:rStyle w:val="Hyperlink"/>
            <w:noProof/>
          </w:rPr>
          <w:fldChar w:fldCharType="separate"/>
        </w:r>
        <w:r w:rsidRPr="00633772">
          <w:rPr>
            <w:rStyle w:val="Hyperlink"/>
            <w:rFonts w:ascii="Arial" w:hAnsi="Arial" w:cs="Arial"/>
            <w:noProof/>
          </w:rPr>
          <w:t>Table 19 - VELCO Generator Reactive Resources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_Toc178145876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63" w:author="Author"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  <w:r w:rsidRPr="00633772">
          <w:rPr>
            <w:rStyle w:val="Hyperlink"/>
            <w:noProof/>
          </w:rPr>
          <w:fldChar w:fldCharType="end"/>
        </w:r>
      </w:ins>
    </w:p>
    <w:p w14:paraId="597AEFC3" w14:textId="2967F8A2" w:rsidR="003F279C" w:rsidRDefault="003F279C">
      <w:pPr>
        <w:pStyle w:val="TOC1"/>
        <w:rPr>
          <w:ins w:id="64" w:author="Author"/>
          <w:rFonts w:asciiTheme="minorHAnsi" w:eastAsiaTheme="minorEastAsia" w:hAnsiTheme="minorHAnsi" w:cstheme="minorBidi"/>
          <w:noProof/>
          <w:sz w:val="22"/>
          <w:szCs w:val="22"/>
        </w:rPr>
      </w:pPr>
      <w:ins w:id="65" w:author="Author">
        <w:r w:rsidRPr="00633772">
          <w:rPr>
            <w:rStyle w:val="Hyperlink"/>
            <w:noProof/>
          </w:rPr>
          <w:fldChar w:fldCharType="begin"/>
        </w:r>
        <w:r w:rsidRPr="00633772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"_Toc178145877"</w:instrText>
        </w:r>
        <w:r w:rsidRPr="00633772">
          <w:rPr>
            <w:rStyle w:val="Hyperlink"/>
            <w:noProof/>
          </w:rPr>
          <w:instrText xml:space="preserve"> </w:instrText>
        </w:r>
        <w:r w:rsidRPr="00633772">
          <w:rPr>
            <w:rStyle w:val="Hyperlink"/>
            <w:noProof/>
          </w:rPr>
        </w:r>
        <w:r w:rsidRPr="00633772">
          <w:rPr>
            <w:rStyle w:val="Hyperlink"/>
            <w:noProof/>
          </w:rPr>
          <w:fldChar w:fldCharType="separate"/>
        </w:r>
        <w:r w:rsidRPr="00633772">
          <w:rPr>
            <w:rStyle w:val="Hyperlink"/>
            <w:rFonts w:ascii="Arial" w:hAnsi="Arial" w:cs="Arial"/>
            <w:noProof/>
          </w:rPr>
          <w:t>Table 20 - VELCO Non-Generator Reactive Resources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_Toc178145877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66" w:author="Author"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  <w:r w:rsidRPr="00633772">
          <w:rPr>
            <w:rStyle w:val="Hyperlink"/>
            <w:noProof/>
          </w:rPr>
          <w:fldChar w:fldCharType="end"/>
        </w:r>
      </w:ins>
    </w:p>
    <w:p w14:paraId="5C4CEFCB" w14:textId="01B7DD2D" w:rsidR="003F279C" w:rsidRDefault="003F279C">
      <w:pPr>
        <w:pStyle w:val="TOC1"/>
        <w:rPr>
          <w:ins w:id="67" w:author="Author"/>
          <w:rFonts w:asciiTheme="minorHAnsi" w:eastAsiaTheme="minorEastAsia" w:hAnsiTheme="minorHAnsi" w:cstheme="minorBidi"/>
          <w:noProof/>
          <w:sz w:val="22"/>
          <w:szCs w:val="22"/>
        </w:rPr>
      </w:pPr>
      <w:ins w:id="68" w:author="Author">
        <w:r w:rsidRPr="00633772">
          <w:rPr>
            <w:rStyle w:val="Hyperlink"/>
            <w:noProof/>
          </w:rPr>
          <w:fldChar w:fldCharType="begin"/>
        </w:r>
        <w:r w:rsidRPr="00633772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"_Toc178145878"</w:instrText>
        </w:r>
        <w:r w:rsidRPr="00633772">
          <w:rPr>
            <w:rStyle w:val="Hyperlink"/>
            <w:noProof/>
          </w:rPr>
          <w:instrText xml:space="preserve"> </w:instrText>
        </w:r>
        <w:r w:rsidRPr="00633772">
          <w:rPr>
            <w:rStyle w:val="Hyperlink"/>
            <w:noProof/>
          </w:rPr>
        </w:r>
        <w:r w:rsidRPr="00633772">
          <w:rPr>
            <w:rStyle w:val="Hyperlink"/>
            <w:noProof/>
          </w:rPr>
          <w:fldChar w:fldCharType="separate"/>
        </w:r>
        <w:r w:rsidRPr="00633772">
          <w:rPr>
            <w:rStyle w:val="Hyperlink"/>
            <w:rFonts w:ascii="Arial" w:hAnsi="Arial" w:cs="Arial"/>
            <w:noProof/>
          </w:rPr>
          <w:t>Table 21 - VELCO Electric Storage Facility Reactive Resources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_Toc178145878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69" w:author="Author"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  <w:r w:rsidRPr="00633772">
          <w:rPr>
            <w:rStyle w:val="Hyperlink"/>
            <w:noProof/>
          </w:rPr>
          <w:fldChar w:fldCharType="end"/>
        </w:r>
      </w:ins>
    </w:p>
    <w:p w14:paraId="0E98246D" w14:textId="7B193A69" w:rsidR="003F279C" w:rsidRDefault="003F279C">
      <w:pPr>
        <w:pStyle w:val="TOC1"/>
        <w:rPr>
          <w:ins w:id="70" w:author="Author"/>
          <w:rFonts w:asciiTheme="minorHAnsi" w:eastAsiaTheme="minorEastAsia" w:hAnsiTheme="minorHAnsi" w:cstheme="minorBidi"/>
          <w:noProof/>
          <w:sz w:val="22"/>
          <w:szCs w:val="22"/>
        </w:rPr>
      </w:pPr>
      <w:ins w:id="71" w:author="Author">
        <w:r w:rsidRPr="00633772">
          <w:rPr>
            <w:rStyle w:val="Hyperlink"/>
            <w:noProof/>
          </w:rPr>
          <w:fldChar w:fldCharType="begin"/>
        </w:r>
        <w:r w:rsidRPr="00633772">
          <w:rPr>
            <w:rStyle w:val="Hyperlink"/>
            <w:noProof/>
          </w:rPr>
          <w:instrText xml:space="preserve"> </w:instrText>
        </w:r>
        <w:r>
          <w:rPr>
            <w:noProof/>
          </w:rPr>
          <w:instrText>HYPERLINK \l "_Toc178145879"</w:instrText>
        </w:r>
        <w:r w:rsidRPr="00633772">
          <w:rPr>
            <w:rStyle w:val="Hyperlink"/>
            <w:noProof/>
          </w:rPr>
          <w:instrText xml:space="preserve"> </w:instrText>
        </w:r>
        <w:r w:rsidRPr="00633772">
          <w:rPr>
            <w:rStyle w:val="Hyperlink"/>
            <w:noProof/>
          </w:rPr>
        </w:r>
        <w:r w:rsidRPr="00633772">
          <w:rPr>
            <w:rStyle w:val="Hyperlink"/>
            <w:noProof/>
          </w:rPr>
          <w:fldChar w:fldCharType="separate"/>
        </w:r>
        <w:r w:rsidRPr="00633772">
          <w:rPr>
            <w:rStyle w:val="Hyperlink"/>
            <w:rFonts w:ascii="Arial" w:hAnsi="Arial" w:cs="Arial"/>
            <w:noProof/>
          </w:rPr>
          <w:t>OP-23 Appendix G Revision History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_Toc178145879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72" w:author="Author"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  <w:r w:rsidRPr="00633772">
          <w:rPr>
            <w:rStyle w:val="Hyperlink"/>
            <w:noProof/>
          </w:rPr>
          <w:fldChar w:fldCharType="end"/>
        </w:r>
      </w:ins>
    </w:p>
    <w:p w14:paraId="1361D35E" w14:textId="09FD2718" w:rsidR="00CD31CB" w:rsidRPr="00A15DDC" w:rsidDel="003F279C" w:rsidRDefault="00CD31CB">
      <w:pPr>
        <w:pStyle w:val="TOC1"/>
        <w:rPr>
          <w:del w:id="73" w:author="Author"/>
          <w:rFonts w:asciiTheme="minorHAnsi" w:eastAsiaTheme="minorEastAsia" w:hAnsiTheme="minorHAnsi" w:cstheme="minorBidi"/>
          <w:b/>
          <w:noProof/>
          <w:sz w:val="22"/>
          <w:szCs w:val="22"/>
        </w:rPr>
      </w:pPr>
      <w:del w:id="74" w:author="Author">
        <w:r w:rsidRPr="009908C8" w:rsidDel="003F279C">
          <w:rPr>
            <w:rPrChange w:id="75" w:author="Author">
              <w:rPr>
                <w:rStyle w:val="Hyperlink"/>
                <w:rFonts w:ascii="Arial" w:hAnsi="Arial" w:cs="Arial"/>
                <w:b/>
                <w:noProof/>
              </w:rPr>
            </w:rPrChange>
          </w:rPr>
          <w:delText>Table 1 - CONVEX Generator Reactive Resources</w:delText>
        </w:r>
        <w:r w:rsidRPr="00A15DDC" w:rsidDel="003F279C">
          <w:rPr>
            <w:b/>
            <w:noProof/>
            <w:webHidden/>
          </w:rPr>
          <w:tab/>
          <w:delText>2</w:delText>
        </w:r>
      </w:del>
    </w:p>
    <w:p w14:paraId="2AF66D67" w14:textId="12F50F25" w:rsidR="00CD31CB" w:rsidRPr="00A15DDC" w:rsidDel="003F279C" w:rsidRDefault="00CD31CB">
      <w:pPr>
        <w:pStyle w:val="TOC1"/>
        <w:rPr>
          <w:del w:id="76" w:author="Author"/>
          <w:rFonts w:asciiTheme="minorHAnsi" w:eastAsiaTheme="minorEastAsia" w:hAnsiTheme="minorHAnsi" w:cstheme="minorBidi"/>
          <w:b/>
          <w:noProof/>
          <w:sz w:val="22"/>
          <w:szCs w:val="22"/>
        </w:rPr>
      </w:pPr>
      <w:del w:id="77" w:author="Author">
        <w:r w:rsidRPr="009908C8" w:rsidDel="003F279C">
          <w:rPr>
            <w:rPrChange w:id="78" w:author="Author">
              <w:rPr>
                <w:rStyle w:val="Hyperlink"/>
                <w:rFonts w:ascii="Arial" w:hAnsi="Arial" w:cs="Arial"/>
                <w:b/>
                <w:noProof/>
              </w:rPr>
            </w:rPrChange>
          </w:rPr>
          <w:delText>Table 2 - CONVEX Non-Generator Reactive Resources</w:delText>
        </w:r>
        <w:r w:rsidRPr="00A15DDC" w:rsidDel="003F279C">
          <w:rPr>
            <w:b/>
            <w:noProof/>
            <w:webHidden/>
          </w:rPr>
          <w:tab/>
          <w:delText>5</w:delText>
        </w:r>
      </w:del>
    </w:p>
    <w:p w14:paraId="4ACFE15C" w14:textId="362214AE" w:rsidR="00CD31CB" w:rsidRPr="00A15DDC" w:rsidDel="003F279C" w:rsidRDefault="00CD31CB">
      <w:pPr>
        <w:pStyle w:val="TOC1"/>
        <w:rPr>
          <w:del w:id="79" w:author="Author"/>
          <w:rFonts w:asciiTheme="minorHAnsi" w:eastAsiaTheme="minorEastAsia" w:hAnsiTheme="minorHAnsi" w:cstheme="minorBidi"/>
          <w:b/>
          <w:noProof/>
          <w:sz w:val="22"/>
          <w:szCs w:val="22"/>
        </w:rPr>
      </w:pPr>
      <w:del w:id="80" w:author="Author">
        <w:r w:rsidRPr="009908C8" w:rsidDel="003F279C">
          <w:rPr>
            <w:rPrChange w:id="81" w:author="Author">
              <w:rPr>
                <w:rStyle w:val="Hyperlink"/>
                <w:rFonts w:ascii="Arial" w:hAnsi="Arial" w:cs="Arial"/>
                <w:b/>
                <w:noProof/>
              </w:rPr>
            </w:rPrChange>
          </w:rPr>
          <w:delText>Table 3 - CONVEX Electric Storage Facility Reactive Resources</w:delText>
        </w:r>
        <w:r w:rsidRPr="00A15DDC" w:rsidDel="003F279C">
          <w:rPr>
            <w:b/>
            <w:noProof/>
            <w:webHidden/>
          </w:rPr>
          <w:tab/>
          <w:delText>5</w:delText>
        </w:r>
      </w:del>
    </w:p>
    <w:p w14:paraId="24055134" w14:textId="2165B64C" w:rsidR="00CD31CB" w:rsidRPr="00A15DDC" w:rsidDel="003F279C" w:rsidRDefault="00CD31CB">
      <w:pPr>
        <w:pStyle w:val="TOC1"/>
        <w:rPr>
          <w:del w:id="82" w:author="Author"/>
          <w:rFonts w:asciiTheme="minorHAnsi" w:eastAsiaTheme="minorEastAsia" w:hAnsiTheme="minorHAnsi" w:cstheme="minorBidi"/>
          <w:b/>
          <w:noProof/>
          <w:sz w:val="22"/>
          <w:szCs w:val="22"/>
        </w:rPr>
      </w:pPr>
      <w:del w:id="83" w:author="Author">
        <w:r w:rsidRPr="009908C8" w:rsidDel="003F279C">
          <w:rPr>
            <w:rPrChange w:id="84" w:author="Author">
              <w:rPr>
                <w:rStyle w:val="Hyperlink"/>
                <w:rFonts w:ascii="Arial" w:hAnsi="Arial" w:cs="Arial"/>
                <w:b/>
                <w:noProof/>
              </w:rPr>
            </w:rPrChange>
          </w:rPr>
          <w:delText>Table 4 - Maine Generator Reactive Resources</w:delText>
        </w:r>
        <w:r w:rsidRPr="00A15DDC" w:rsidDel="003F279C">
          <w:rPr>
            <w:b/>
            <w:noProof/>
            <w:webHidden/>
          </w:rPr>
          <w:tab/>
          <w:delText>6</w:delText>
        </w:r>
      </w:del>
    </w:p>
    <w:p w14:paraId="7B08F601" w14:textId="09CA83D1" w:rsidR="00CD31CB" w:rsidRPr="00A15DDC" w:rsidDel="003F279C" w:rsidRDefault="00CD31CB">
      <w:pPr>
        <w:pStyle w:val="TOC1"/>
        <w:rPr>
          <w:del w:id="85" w:author="Author"/>
          <w:rFonts w:asciiTheme="minorHAnsi" w:eastAsiaTheme="minorEastAsia" w:hAnsiTheme="minorHAnsi" w:cstheme="minorBidi"/>
          <w:b/>
          <w:noProof/>
          <w:sz w:val="22"/>
          <w:szCs w:val="22"/>
        </w:rPr>
      </w:pPr>
      <w:del w:id="86" w:author="Author">
        <w:r w:rsidRPr="009908C8" w:rsidDel="003F279C">
          <w:rPr>
            <w:rPrChange w:id="87" w:author="Author">
              <w:rPr>
                <w:rStyle w:val="Hyperlink"/>
                <w:rFonts w:ascii="Arial" w:hAnsi="Arial" w:cs="Arial"/>
                <w:b/>
                <w:noProof/>
              </w:rPr>
            </w:rPrChange>
          </w:rPr>
          <w:delText>Table 5 - Maine Non-Generator Reactive Resources</w:delText>
        </w:r>
        <w:r w:rsidRPr="00A15DDC" w:rsidDel="003F279C">
          <w:rPr>
            <w:b/>
            <w:noProof/>
            <w:webHidden/>
          </w:rPr>
          <w:tab/>
          <w:delText>7</w:delText>
        </w:r>
      </w:del>
    </w:p>
    <w:p w14:paraId="21D27475" w14:textId="576F8C87" w:rsidR="00CD31CB" w:rsidRPr="00A15DDC" w:rsidDel="003F279C" w:rsidRDefault="00CD31CB">
      <w:pPr>
        <w:pStyle w:val="TOC1"/>
        <w:rPr>
          <w:del w:id="88" w:author="Author"/>
          <w:rFonts w:asciiTheme="minorHAnsi" w:eastAsiaTheme="minorEastAsia" w:hAnsiTheme="minorHAnsi" w:cstheme="minorBidi"/>
          <w:b/>
          <w:noProof/>
          <w:sz w:val="22"/>
          <w:szCs w:val="22"/>
        </w:rPr>
      </w:pPr>
      <w:del w:id="89" w:author="Author">
        <w:r w:rsidRPr="009908C8" w:rsidDel="003F279C">
          <w:rPr>
            <w:rPrChange w:id="90" w:author="Author">
              <w:rPr>
                <w:rStyle w:val="Hyperlink"/>
                <w:rFonts w:ascii="Arial" w:hAnsi="Arial" w:cs="Arial"/>
                <w:b/>
                <w:noProof/>
              </w:rPr>
            </w:rPrChange>
          </w:rPr>
          <w:delText>Table 6 - Maine Electric Storage Facility Reactive Resources</w:delText>
        </w:r>
        <w:r w:rsidRPr="00A15DDC" w:rsidDel="003F279C">
          <w:rPr>
            <w:b/>
            <w:noProof/>
            <w:webHidden/>
          </w:rPr>
          <w:tab/>
          <w:delText>7</w:delText>
        </w:r>
      </w:del>
    </w:p>
    <w:p w14:paraId="21CA7C28" w14:textId="1B2ABD97" w:rsidR="00CD31CB" w:rsidRPr="00A15DDC" w:rsidDel="003F279C" w:rsidRDefault="00CD31CB">
      <w:pPr>
        <w:pStyle w:val="TOC1"/>
        <w:rPr>
          <w:del w:id="91" w:author="Author"/>
          <w:rFonts w:asciiTheme="minorHAnsi" w:eastAsiaTheme="minorEastAsia" w:hAnsiTheme="minorHAnsi" w:cstheme="minorBidi"/>
          <w:b/>
          <w:noProof/>
          <w:sz w:val="22"/>
          <w:szCs w:val="22"/>
        </w:rPr>
      </w:pPr>
      <w:del w:id="92" w:author="Author">
        <w:r w:rsidRPr="009908C8" w:rsidDel="003F279C">
          <w:rPr>
            <w:rPrChange w:id="93" w:author="Author">
              <w:rPr>
                <w:rStyle w:val="Hyperlink"/>
                <w:rFonts w:ascii="Arial" w:hAnsi="Arial" w:cs="Arial"/>
                <w:b/>
                <w:noProof/>
              </w:rPr>
            </w:rPrChange>
          </w:rPr>
          <w:lastRenderedPageBreak/>
          <w:delText>Table 7 - New Hampshire Generator Reactive Resources</w:delText>
        </w:r>
        <w:r w:rsidRPr="00A15DDC" w:rsidDel="003F279C">
          <w:rPr>
            <w:b/>
            <w:noProof/>
            <w:webHidden/>
          </w:rPr>
          <w:tab/>
          <w:delText>8</w:delText>
        </w:r>
      </w:del>
    </w:p>
    <w:p w14:paraId="7009C13A" w14:textId="1C8F6FAD" w:rsidR="00CD31CB" w:rsidRPr="00A15DDC" w:rsidDel="003F279C" w:rsidRDefault="00CD31CB">
      <w:pPr>
        <w:pStyle w:val="TOC1"/>
        <w:rPr>
          <w:del w:id="94" w:author="Author"/>
          <w:rFonts w:asciiTheme="minorHAnsi" w:eastAsiaTheme="minorEastAsia" w:hAnsiTheme="minorHAnsi" w:cstheme="minorBidi"/>
          <w:b/>
          <w:noProof/>
          <w:sz w:val="22"/>
          <w:szCs w:val="22"/>
        </w:rPr>
      </w:pPr>
      <w:del w:id="95" w:author="Author">
        <w:r w:rsidRPr="009908C8" w:rsidDel="003F279C">
          <w:rPr>
            <w:rPrChange w:id="96" w:author="Author">
              <w:rPr>
                <w:rStyle w:val="Hyperlink"/>
                <w:rFonts w:ascii="Arial" w:hAnsi="Arial" w:cs="Arial"/>
                <w:b/>
                <w:noProof/>
              </w:rPr>
            </w:rPrChange>
          </w:rPr>
          <w:delText>Table 8 - New Hampshire Non-Generator Reactive Resources</w:delText>
        </w:r>
        <w:r w:rsidRPr="00A15DDC" w:rsidDel="003F279C">
          <w:rPr>
            <w:b/>
            <w:noProof/>
            <w:webHidden/>
          </w:rPr>
          <w:tab/>
          <w:delText>9</w:delText>
        </w:r>
      </w:del>
    </w:p>
    <w:p w14:paraId="4146BED6" w14:textId="37F01DD9" w:rsidR="00CD31CB" w:rsidRPr="00A15DDC" w:rsidDel="003F279C" w:rsidRDefault="00CD31CB">
      <w:pPr>
        <w:pStyle w:val="TOC1"/>
        <w:rPr>
          <w:del w:id="97" w:author="Author"/>
          <w:rFonts w:asciiTheme="minorHAnsi" w:eastAsiaTheme="minorEastAsia" w:hAnsiTheme="minorHAnsi" w:cstheme="minorBidi"/>
          <w:b/>
          <w:noProof/>
          <w:sz w:val="22"/>
          <w:szCs w:val="22"/>
        </w:rPr>
      </w:pPr>
      <w:del w:id="98" w:author="Author">
        <w:r w:rsidRPr="009908C8" w:rsidDel="003F279C">
          <w:rPr>
            <w:rPrChange w:id="99" w:author="Author">
              <w:rPr>
                <w:rStyle w:val="Hyperlink"/>
                <w:rFonts w:ascii="Arial" w:hAnsi="Arial" w:cs="Arial"/>
                <w:b/>
                <w:noProof/>
              </w:rPr>
            </w:rPrChange>
          </w:rPr>
          <w:delText>Table 9 - New Hampshire Electric Storage Facility Reactive Resources</w:delText>
        </w:r>
        <w:r w:rsidRPr="00A15DDC" w:rsidDel="003F279C">
          <w:rPr>
            <w:b/>
            <w:noProof/>
            <w:webHidden/>
          </w:rPr>
          <w:tab/>
          <w:delText>9</w:delText>
        </w:r>
      </w:del>
    </w:p>
    <w:p w14:paraId="5213FFD1" w14:textId="18CC3653" w:rsidR="00CD31CB" w:rsidRPr="00A15DDC" w:rsidDel="003F279C" w:rsidRDefault="00CD31CB">
      <w:pPr>
        <w:pStyle w:val="TOC1"/>
        <w:rPr>
          <w:del w:id="100" w:author="Author"/>
          <w:rFonts w:asciiTheme="minorHAnsi" w:eastAsiaTheme="minorEastAsia" w:hAnsiTheme="minorHAnsi" w:cstheme="minorBidi"/>
          <w:b/>
          <w:noProof/>
          <w:sz w:val="22"/>
          <w:szCs w:val="22"/>
        </w:rPr>
      </w:pPr>
      <w:del w:id="101" w:author="Author">
        <w:r w:rsidRPr="009908C8" w:rsidDel="003F279C">
          <w:rPr>
            <w:rPrChange w:id="102" w:author="Author">
              <w:rPr>
                <w:rStyle w:val="Hyperlink"/>
                <w:rFonts w:ascii="Arial" w:hAnsi="Arial" w:cs="Arial"/>
                <w:b/>
                <w:noProof/>
              </w:rPr>
            </w:rPrChange>
          </w:rPr>
          <w:delText>Table 10 - NGRID Generator Reactive Resources</w:delText>
        </w:r>
        <w:r w:rsidRPr="00A15DDC" w:rsidDel="003F279C">
          <w:rPr>
            <w:b/>
            <w:noProof/>
            <w:webHidden/>
          </w:rPr>
          <w:tab/>
          <w:delText>10</w:delText>
        </w:r>
      </w:del>
    </w:p>
    <w:p w14:paraId="6449DA3A" w14:textId="677CE983" w:rsidR="00CD31CB" w:rsidRPr="00A15DDC" w:rsidDel="003F279C" w:rsidRDefault="00CD31CB">
      <w:pPr>
        <w:pStyle w:val="TOC1"/>
        <w:rPr>
          <w:del w:id="103" w:author="Author"/>
          <w:rFonts w:asciiTheme="minorHAnsi" w:eastAsiaTheme="minorEastAsia" w:hAnsiTheme="minorHAnsi" w:cstheme="minorBidi"/>
          <w:b/>
          <w:noProof/>
          <w:sz w:val="22"/>
          <w:szCs w:val="22"/>
        </w:rPr>
      </w:pPr>
      <w:del w:id="104" w:author="Author">
        <w:r w:rsidRPr="009908C8" w:rsidDel="003F279C">
          <w:rPr>
            <w:rPrChange w:id="105" w:author="Author">
              <w:rPr>
                <w:rStyle w:val="Hyperlink"/>
                <w:rFonts w:ascii="Arial" w:hAnsi="Arial" w:cs="Arial"/>
                <w:b/>
                <w:noProof/>
              </w:rPr>
            </w:rPrChange>
          </w:rPr>
          <w:delText>Table 11 - NGRID Non-Generator Reactive Resources</w:delText>
        </w:r>
        <w:r w:rsidRPr="00A15DDC" w:rsidDel="003F279C">
          <w:rPr>
            <w:b/>
            <w:noProof/>
            <w:webHidden/>
          </w:rPr>
          <w:tab/>
          <w:delText>11</w:delText>
        </w:r>
      </w:del>
    </w:p>
    <w:p w14:paraId="0045D318" w14:textId="01B9CE9B" w:rsidR="00CD31CB" w:rsidRPr="00A15DDC" w:rsidDel="003F279C" w:rsidRDefault="00CD31CB">
      <w:pPr>
        <w:pStyle w:val="TOC1"/>
        <w:rPr>
          <w:del w:id="106" w:author="Author"/>
          <w:rFonts w:asciiTheme="minorHAnsi" w:eastAsiaTheme="minorEastAsia" w:hAnsiTheme="minorHAnsi" w:cstheme="minorBidi"/>
          <w:b/>
          <w:noProof/>
          <w:sz w:val="22"/>
          <w:szCs w:val="22"/>
        </w:rPr>
      </w:pPr>
      <w:del w:id="107" w:author="Author">
        <w:r w:rsidRPr="009908C8" w:rsidDel="003F279C">
          <w:rPr>
            <w:rPrChange w:id="108" w:author="Author">
              <w:rPr>
                <w:rStyle w:val="Hyperlink"/>
                <w:rFonts w:ascii="Arial" w:hAnsi="Arial" w:cs="Arial"/>
                <w:b/>
                <w:noProof/>
              </w:rPr>
            </w:rPrChange>
          </w:rPr>
          <w:delText>Table 12 - NGRID Electric Storage Facility Reactive Resources</w:delText>
        </w:r>
        <w:r w:rsidRPr="00A15DDC" w:rsidDel="003F279C">
          <w:rPr>
            <w:b/>
            <w:noProof/>
            <w:webHidden/>
          </w:rPr>
          <w:tab/>
          <w:delText>11</w:delText>
        </w:r>
      </w:del>
    </w:p>
    <w:p w14:paraId="11BFE20A" w14:textId="151B13E0" w:rsidR="00CD31CB" w:rsidRPr="00A15DDC" w:rsidDel="003F279C" w:rsidRDefault="00CD31CB">
      <w:pPr>
        <w:pStyle w:val="TOC1"/>
        <w:rPr>
          <w:del w:id="109" w:author="Author"/>
          <w:rFonts w:asciiTheme="minorHAnsi" w:eastAsiaTheme="minorEastAsia" w:hAnsiTheme="minorHAnsi" w:cstheme="minorBidi"/>
          <w:b/>
          <w:noProof/>
          <w:sz w:val="22"/>
          <w:szCs w:val="22"/>
        </w:rPr>
      </w:pPr>
      <w:del w:id="110" w:author="Author">
        <w:r w:rsidRPr="009908C8" w:rsidDel="003F279C">
          <w:rPr>
            <w:rPrChange w:id="111" w:author="Author">
              <w:rPr>
                <w:rStyle w:val="Hyperlink"/>
                <w:rFonts w:ascii="Arial" w:hAnsi="Arial" w:cs="Arial"/>
                <w:b/>
                <w:noProof/>
              </w:rPr>
            </w:rPrChange>
          </w:rPr>
          <w:delText>Table 13 - RIE Generator Reactive Resources</w:delText>
        </w:r>
        <w:r w:rsidRPr="00A15DDC" w:rsidDel="003F279C">
          <w:rPr>
            <w:b/>
            <w:noProof/>
            <w:webHidden/>
          </w:rPr>
          <w:tab/>
          <w:delText>12</w:delText>
        </w:r>
      </w:del>
    </w:p>
    <w:p w14:paraId="094F5475" w14:textId="3533A157" w:rsidR="00CD31CB" w:rsidRPr="00A15DDC" w:rsidDel="003F279C" w:rsidRDefault="00CD31CB">
      <w:pPr>
        <w:pStyle w:val="TOC1"/>
        <w:rPr>
          <w:del w:id="112" w:author="Author"/>
          <w:rFonts w:asciiTheme="minorHAnsi" w:eastAsiaTheme="minorEastAsia" w:hAnsiTheme="minorHAnsi" w:cstheme="minorBidi"/>
          <w:b/>
          <w:noProof/>
          <w:sz w:val="22"/>
          <w:szCs w:val="22"/>
        </w:rPr>
      </w:pPr>
      <w:del w:id="113" w:author="Author">
        <w:r w:rsidRPr="009908C8" w:rsidDel="003F279C">
          <w:rPr>
            <w:rPrChange w:id="114" w:author="Author">
              <w:rPr>
                <w:rStyle w:val="Hyperlink"/>
                <w:rFonts w:ascii="Arial" w:hAnsi="Arial" w:cs="Arial"/>
                <w:b/>
                <w:noProof/>
              </w:rPr>
            </w:rPrChange>
          </w:rPr>
          <w:delText>Table 14 - RIE Non-Generator Reactive Resources</w:delText>
        </w:r>
        <w:r w:rsidRPr="00A15DDC" w:rsidDel="003F279C">
          <w:rPr>
            <w:b/>
            <w:noProof/>
            <w:webHidden/>
          </w:rPr>
          <w:tab/>
          <w:delText>12</w:delText>
        </w:r>
      </w:del>
    </w:p>
    <w:p w14:paraId="4367BE8A" w14:textId="136C909D" w:rsidR="00CD31CB" w:rsidRPr="00A15DDC" w:rsidDel="003F279C" w:rsidRDefault="00CD31CB">
      <w:pPr>
        <w:pStyle w:val="TOC1"/>
        <w:rPr>
          <w:del w:id="115" w:author="Author"/>
          <w:rFonts w:asciiTheme="minorHAnsi" w:eastAsiaTheme="minorEastAsia" w:hAnsiTheme="minorHAnsi" w:cstheme="minorBidi"/>
          <w:b/>
          <w:noProof/>
          <w:sz w:val="22"/>
          <w:szCs w:val="22"/>
        </w:rPr>
      </w:pPr>
      <w:del w:id="116" w:author="Author">
        <w:r w:rsidRPr="009908C8" w:rsidDel="003F279C">
          <w:rPr>
            <w:rPrChange w:id="117" w:author="Author">
              <w:rPr>
                <w:rStyle w:val="Hyperlink"/>
                <w:rFonts w:ascii="Arial" w:hAnsi="Arial" w:cs="Arial"/>
                <w:b/>
                <w:noProof/>
              </w:rPr>
            </w:rPrChange>
          </w:rPr>
          <w:delText>Table 15 - RIE Electric Storage Facility Reactive Resources</w:delText>
        </w:r>
        <w:r w:rsidRPr="00A15DDC" w:rsidDel="003F279C">
          <w:rPr>
            <w:b/>
            <w:noProof/>
            <w:webHidden/>
          </w:rPr>
          <w:tab/>
          <w:delText>12</w:delText>
        </w:r>
      </w:del>
    </w:p>
    <w:p w14:paraId="7E057C57" w14:textId="51A6DD27" w:rsidR="00CD31CB" w:rsidRPr="00A15DDC" w:rsidDel="003F279C" w:rsidRDefault="00CD31CB">
      <w:pPr>
        <w:pStyle w:val="TOC1"/>
        <w:rPr>
          <w:del w:id="118" w:author="Author"/>
          <w:rFonts w:asciiTheme="minorHAnsi" w:eastAsiaTheme="minorEastAsia" w:hAnsiTheme="minorHAnsi" w:cstheme="minorBidi"/>
          <w:b/>
          <w:noProof/>
          <w:sz w:val="22"/>
          <w:szCs w:val="22"/>
        </w:rPr>
      </w:pPr>
      <w:del w:id="119" w:author="Author">
        <w:r w:rsidRPr="009908C8" w:rsidDel="003F279C">
          <w:rPr>
            <w:rPrChange w:id="120" w:author="Author">
              <w:rPr>
                <w:rStyle w:val="Hyperlink"/>
                <w:rFonts w:ascii="Arial" w:hAnsi="Arial" w:cs="Arial"/>
                <w:b/>
                <w:noProof/>
              </w:rPr>
            </w:rPrChange>
          </w:rPr>
          <w:delText>Table 16 - NSTAR Generator Reactive Resources</w:delText>
        </w:r>
        <w:r w:rsidRPr="00A15DDC" w:rsidDel="003F279C">
          <w:rPr>
            <w:b/>
            <w:noProof/>
            <w:webHidden/>
          </w:rPr>
          <w:tab/>
          <w:delText>13</w:delText>
        </w:r>
      </w:del>
    </w:p>
    <w:p w14:paraId="33802193" w14:textId="034E6834" w:rsidR="00CD31CB" w:rsidRPr="00A15DDC" w:rsidDel="003F279C" w:rsidRDefault="00CD31CB">
      <w:pPr>
        <w:pStyle w:val="TOC1"/>
        <w:rPr>
          <w:del w:id="121" w:author="Author"/>
          <w:rFonts w:asciiTheme="minorHAnsi" w:eastAsiaTheme="minorEastAsia" w:hAnsiTheme="minorHAnsi" w:cstheme="minorBidi"/>
          <w:b/>
          <w:noProof/>
          <w:sz w:val="22"/>
          <w:szCs w:val="22"/>
        </w:rPr>
      </w:pPr>
      <w:del w:id="122" w:author="Author">
        <w:r w:rsidRPr="009908C8" w:rsidDel="003F279C">
          <w:rPr>
            <w:rPrChange w:id="123" w:author="Author">
              <w:rPr>
                <w:rStyle w:val="Hyperlink"/>
                <w:rFonts w:ascii="Arial" w:hAnsi="Arial" w:cs="Arial"/>
                <w:b/>
                <w:noProof/>
              </w:rPr>
            </w:rPrChange>
          </w:rPr>
          <w:delText>Table 17 - NSTAR Non-Generator Reactive Resources</w:delText>
        </w:r>
        <w:r w:rsidRPr="00A15DDC" w:rsidDel="003F279C">
          <w:rPr>
            <w:b/>
            <w:noProof/>
            <w:webHidden/>
          </w:rPr>
          <w:tab/>
          <w:delText>14</w:delText>
        </w:r>
      </w:del>
    </w:p>
    <w:p w14:paraId="5594C391" w14:textId="440D63A8" w:rsidR="00CD31CB" w:rsidRPr="00A15DDC" w:rsidDel="003F279C" w:rsidRDefault="00CD31CB">
      <w:pPr>
        <w:pStyle w:val="TOC1"/>
        <w:rPr>
          <w:del w:id="124" w:author="Author"/>
          <w:rFonts w:asciiTheme="minorHAnsi" w:eastAsiaTheme="minorEastAsia" w:hAnsiTheme="minorHAnsi" w:cstheme="minorBidi"/>
          <w:b/>
          <w:noProof/>
          <w:sz w:val="22"/>
          <w:szCs w:val="22"/>
        </w:rPr>
      </w:pPr>
      <w:del w:id="125" w:author="Author">
        <w:r w:rsidRPr="009908C8" w:rsidDel="003F279C">
          <w:rPr>
            <w:rPrChange w:id="126" w:author="Author">
              <w:rPr>
                <w:rStyle w:val="Hyperlink"/>
                <w:rFonts w:ascii="Arial" w:hAnsi="Arial" w:cs="Arial"/>
                <w:b/>
                <w:noProof/>
              </w:rPr>
            </w:rPrChange>
          </w:rPr>
          <w:delText>Table 18 - NSTAR Electric Storage Facility Reactive Resources</w:delText>
        </w:r>
        <w:r w:rsidRPr="00A15DDC" w:rsidDel="003F279C">
          <w:rPr>
            <w:b/>
            <w:noProof/>
            <w:webHidden/>
          </w:rPr>
          <w:tab/>
          <w:delText>14</w:delText>
        </w:r>
      </w:del>
    </w:p>
    <w:p w14:paraId="471F703C" w14:textId="7D6D5B4F" w:rsidR="00CD31CB" w:rsidRPr="00A15DDC" w:rsidDel="003F279C" w:rsidRDefault="00CD31CB">
      <w:pPr>
        <w:pStyle w:val="TOC1"/>
        <w:rPr>
          <w:del w:id="127" w:author="Author"/>
          <w:rFonts w:asciiTheme="minorHAnsi" w:eastAsiaTheme="minorEastAsia" w:hAnsiTheme="minorHAnsi" w:cstheme="minorBidi"/>
          <w:b/>
          <w:noProof/>
          <w:sz w:val="22"/>
          <w:szCs w:val="22"/>
        </w:rPr>
      </w:pPr>
      <w:del w:id="128" w:author="Author">
        <w:r w:rsidRPr="009908C8" w:rsidDel="003F279C">
          <w:rPr>
            <w:rPrChange w:id="129" w:author="Author">
              <w:rPr>
                <w:rStyle w:val="Hyperlink"/>
                <w:rFonts w:ascii="Arial" w:hAnsi="Arial" w:cs="Arial"/>
                <w:b/>
                <w:noProof/>
              </w:rPr>
            </w:rPrChange>
          </w:rPr>
          <w:delText>Table 19 - VELCO Generator Reactive Resources</w:delText>
        </w:r>
        <w:r w:rsidRPr="00A15DDC" w:rsidDel="003F279C">
          <w:rPr>
            <w:b/>
            <w:noProof/>
            <w:webHidden/>
          </w:rPr>
          <w:tab/>
          <w:delText>15</w:delText>
        </w:r>
      </w:del>
    </w:p>
    <w:p w14:paraId="1C21907B" w14:textId="63D2BCE8" w:rsidR="00CD31CB" w:rsidRPr="00A15DDC" w:rsidDel="003F279C" w:rsidRDefault="00CD31CB">
      <w:pPr>
        <w:pStyle w:val="TOC1"/>
        <w:rPr>
          <w:del w:id="130" w:author="Author"/>
          <w:rFonts w:asciiTheme="minorHAnsi" w:eastAsiaTheme="minorEastAsia" w:hAnsiTheme="minorHAnsi" w:cstheme="minorBidi"/>
          <w:b/>
          <w:noProof/>
          <w:sz w:val="22"/>
          <w:szCs w:val="22"/>
        </w:rPr>
      </w:pPr>
      <w:del w:id="131" w:author="Author">
        <w:r w:rsidRPr="009908C8" w:rsidDel="003F279C">
          <w:rPr>
            <w:rPrChange w:id="132" w:author="Author">
              <w:rPr>
                <w:rStyle w:val="Hyperlink"/>
                <w:rFonts w:ascii="Arial" w:hAnsi="Arial" w:cs="Arial"/>
                <w:b/>
                <w:noProof/>
              </w:rPr>
            </w:rPrChange>
          </w:rPr>
          <w:delText>Table 20 - VELCO Non-Generator Reactive Resources</w:delText>
        </w:r>
        <w:r w:rsidRPr="00A15DDC" w:rsidDel="003F279C">
          <w:rPr>
            <w:b/>
            <w:noProof/>
            <w:webHidden/>
          </w:rPr>
          <w:tab/>
          <w:delText>16</w:delText>
        </w:r>
      </w:del>
    </w:p>
    <w:p w14:paraId="4EB07AA0" w14:textId="688EFDBB" w:rsidR="00CD31CB" w:rsidRPr="00A15DDC" w:rsidDel="003F279C" w:rsidRDefault="00CD31CB">
      <w:pPr>
        <w:pStyle w:val="TOC1"/>
        <w:rPr>
          <w:del w:id="133" w:author="Author"/>
          <w:rFonts w:asciiTheme="minorHAnsi" w:eastAsiaTheme="minorEastAsia" w:hAnsiTheme="minorHAnsi" w:cstheme="minorBidi"/>
          <w:b/>
          <w:noProof/>
          <w:sz w:val="22"/>
          <w:szCs w:val="22"/>
        </w:rPr>
      </w:pPr>
      <w:del w:id="134" w:author="Author">
        <w:r w:rsidRPr="009908C8" w:rsidDel="003F279C">
          <w:rPr>
            <w:rPrChange w:id="135" w:author="Author">
              <w:rPr>
                <w:rStyle w:val="Hyperlink"/>
                <w:rFonts w:ascii="Arial" w:hAnsi="Arial" w:cs="Arial"/>
                <w:b/>
                <w:noProof/>
              </w:rPr>
            </w:rPrChange>
          </w:rPr>
          <w:delText>Table 21 - VELCO Electric Storage Facility Reactive Resources</w:delText>
        </w:r>
        <w:r w:rsidRPr="00A15DDC" w:rsidDel="003F279C">
          <w:rPr>
            <w:b/>
            <w:noProof/>
            <w:webHidden/>
          </w:rPr>
          <w:tab/>
          <w:delText>16</w:delText>
        </w:r>
      </w:del>
    </w:p>
    <w:p w14:paraId="635D31F3" w14:textId="6347E984" w:rsidR="00CD31CB" w:rsidRPr="00A15DDC" w:rsidDel="003F279C" w:rsidRDefault="00CD31CB">
      <w:pPr>
        <w:pStyle w:val="TOC1"/>
        <w:rPr>
          <w:del w:id="136" w:author="Author"/>
          <w:rFonts w:asciiTheme="minorHAnsi" w:eastAsiaTheme="minorEastAsia" w:hAnsiTheme="minorHAnsi" w:cstheme="minorBidi"/>
          <w:b/>
          <w:noProof/>
          <w:sz w:val="22"/>
          <w:szCs w:val="22"/>
        </w:rPr>
      </w:pPr>
      <w:del w:id="137" w:author="Author">
        <w:r w:rsidRPr="009908C8" w:rsidDel="003F279C">
          <w:rPr>
            <w:rPrChange w:id="138" w:author="Author">
              <w:rPr>
                <w:rStyle w:val="Hyperlink"/>
                <w:rFonts w:ascii="Arial" w:hAnsi="Arial" w:cs="Arial"/>
                <w:b/>
                <w:noProof/>
              </w:rPr>
            </w:rPrChange>
          </w:rPr>
          <w:delText>OP-23 Appendix G Revision History</w:delText>
        </w:r>
        <w:r w:rsidRPr="00A15DDC" w:rsidDel="003F279C">
          <w:rPr>
            <w:b/>
            <w:noProof/>
            <w:webHidden/>
          </w:rPr>
          <w:tab/>
          <w:delText>17</w:delText>
        </w:r>
      </w:del>
    </w:p>
    <w:p w14:paraId="431B2BB4" w14:textId="24F975A3" w:rsidR="006314EB" w:rsidRDefault="006314EB" w:rsidP="00046BEA">
      <w:pPr>
        <w:rPr>
          <w:rFonts w:ascii="Arial" w:hAnsi="Arial" w:cs="Arial"/>
          <w:sz w:val="24"/>
          <w:szCs w:val="24"/>
        </w:rPr>
      </w:pPr>
      <w:r w:rsidRPr="00A15DDC">
        <w:rPr>
          <w:rFonts w:ascii="Arial" w:hAnsi="Arial" w:cs="Arial"/>
          <w:b/>
          <w:sz w:val="24"/>
          <w:szCs w:val="24"/>
        </w:rPr>
        <w:fldChar w:fldCharType="end"/>
      </w:r>
    </w:p>
    <w:p w14:paraId="1526C15E" w14:textId="77777777" w:rsidR="001F6E3E" w:rsidRDefault="006314EB">
      <w:pPr>
        <w:widowControl/>
        <w:autoSpaceDE/>
        <w:autoSpaceDN/>
        <w:rPr>
          <w:ins w:id="139" w:author="Author"/>
          <w:b/>
          <w:bCs/>
          <w:caps/>
          <w:sz w:val="24"/>
          <w:szCs w:val="24"/>
        </w:rPr>
      </w:pPr>
      <w:r>
        <w:br w:type="page"/>
      </w:r>
      <w:ins w:id="140" w:author="Author">
        <w:r w:rsidR="001F6E3E">
          <w:lastRenderedPageBreak/>
          <w:br w:type="page"/>
        </w:r>
      </w:ins>
    </w:p>
    <w:p w14:paraId="38A5C1B9" w14:textId="77777777" w:rsidR="001F6E3E" w:rsidRPr="0008732D" w:rsidRDefault="001F6E3E" w:rsidP="001F6E3E">
      <w:pPr>
        <w:pStyle w:val="Heading1"/>
        <w:numPr>
          <w:ilvl w:val="0"/>
          <w:numId w:val="19"/>
        </w:numPr>
        <w:tabs>
          <w:tab w:val="left" w:pos="270"/>
          <w:tab w:val="left" w:pos="720"/>
        </w:tabs>
        <w:ind w:left="270" w:hanging="270"/>
        <w:rPr>
          <w:ins w:id="141" w:author="Author"/>
          <w:rFonts w:ascii="Arial" w:hAnsi="Arial" w:cs="Arial"/>
          <w:szCs w:val="20"/>
        </w:rPr>
      </w:pPr>
      <w:bookmarkStart w:id="142" w:name="_Toc169093663"/>
      <w:bookmarkStart w:id="143" w:name="_Toc178145857"/>
      <w:ins w:id="144" w:author="Author">
        <w:r w:rsidRPr="00E42585">
          <w:rPr>
            <w:rFonts w:ascii="Arial" w:hAnsi="Arial" w:cs="Arial"/>
          </w:rPr>
          <w:lastRenderedPageBreak/>
          <w:t>INTRODUCTION</w:t>
        </w:r>
        <w:bookmarkEnd w:id="142"/>
        <w:bookmarkEnd w:id="143"/>
      </w:ins>
    </w:p>
    <w:tbl>
      <w:tblPr>
        <w:tblW w:w="0" w:type="auto"/>
        <w:tblInd w:w="18" w:type="dxa"/>
        <w:tblLook w:val="04A0" w:firstRow="1" w:lastRow="0" w:firstColumn="1" w:lastColumn="0" w:noHBand="0" w:noVBand="1"/>
      </w:tblPr>
      <w:tblGrid>
        <w:gridCol w:w="268"/>
        <w:gridCol w:w="9074"/>
      </w:tblGrid>
      <w:tr w:rsidR="001F6E3E" w:rsidRPr="0008732D" w14:paraId="3A32A120" w14:textId="77777777" w:rsidTr="003F279C">
        <w:trPr>
          <w:ins w:id="145" w:author="Author"/>
        </w:trPr>
        <w:tc>
          <w:tcPr>
            <w:tcW w:w="270" w:type="dxa"/>
          </w:tcPr>
          <w:p w14:paraId="4A05B238" w14:textId="77777777" w:rsidR="001F6E3E" w:rsidRPr="0008732D" w:rsidRDefault="001F6E3E" w:rsidP="003F279C">
            <w:pPr>
              <w:tabs>
                <w:tab w:val="left" w:pos="-1440"/>
              </w:tabs>
              <w:spacing w:before="100" w:after="100"/>
              <w:jc w:val="both"/>
              <w:rPr>
                <w:ins w:id="146" w:author="Author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88" w:type="dxa"/>
          </w:tcPr>
          <w:p w14:paraId="162F42AC" w14:textId="77777777" w:rsidR="00DE3B40" w:rsidRDefault="001F6E3E" w:rsidP="001F6E3E">
            <w:pPr>
              <w:tabs>
                <w:tab w:val="left" w:pos="612"/>
              </w:tabs>
              <w:spacing w:before="100" w:after="100"/>
              <w:ind w:right="360"/>
              <w:rPr>
                <w:ins w:id="147" w:author="Author"/>
                <w:rFonts w:ascii="Arial" w:hAnsi="Arial" w:cs="Arial"/>
                <w:sz w:val="24"/>
                <w:szCs w:val="24"/>
              </w:rPr>
            </w:pPr>
            <w:ins w:id="148" w:author="Author">
              <w:r w:rsidRPr="0008732D">
                <w:rPr>
                  <w:rFonts w:ascii="Arial" w:hAnsi="Arial" w:cs="Arial"/>
                  <w:sz w:val="24"/>
                  <w:szCs w:val="24"/>
                </w:rPr>
                <w:t xml:space="preserve">This </w:t>
              </w:r>
              <w:r>
                <w:rPr>
                  <w:rFonts w:ascii="Arial" w:hAnsi="Arial" w:cs="Arial"/>
                  <w:sz w:val="24"/>
                  <w:szCs w:val="24"/>
                </w:rPr>
                <w:t xml:space="preserve">Appendix provides a list of Reactive Resources which are required to Perform Reactive Capability Audits in accordance with Section III.1.5.3. (b) of the </w:t>
              </w:r>
              <w:r w:rsidR="00DE3B40">
                <w:rPr>
                  <w:rFonts w:ascii="Arial" w:hAnsi="Arial" w:cs="Arial"/>
                  <w:sz w:val="24"/>
                  <w:szCs w:val="24"/>
                </w:rPr>
                <w:t xml:space="preserve">ISO’s </w:t>
              </w:r>
              <w:r>
                <w:rPr>
                  <w:rFonts w:ascii="Arial" w:hAnsi="Arial" w:cs="Arial"/>
                  <w:sz w:val="24"/>
                  <w:szCs w:val="24"/>
                </w:rPr>
                <w:t xml:space="preserve">Tariff.  </w:t>
              </w:r>
            </w:ins>
          </w:p>
          <w:p w14:paraId="5792EA48" w14:textId="531C4A63" w:rsidR="001F6E3E" w:rsidRPr="0008732D" w:rsidRDefault="001F6E3E" w:rsidP="00DE3B40">
            <w:pPr>
              <w:tabs>
                <w:tab w:val="left" w:pos="612"/>
              </w:tabs>
              <w:spacing w:before="100" w:after="100"/>
              <w:ind w:right="360"/>
              <w:rPr>
                <w:ins w:id="149" w:author="Author"/>
                <w:rFonts w:ascii="Arial" w:hAnsi="Arial" w:cs="Arial"/>
                <w:sz w:val="24"/>
                <w:szCs w:val="24"/>
              </w:rPr>
            </w:pPr>
            <w:ins w:id="150" w:author="Author">
              <w:r>
                <w:rPr>
                  <w:rFonts w:ascii="Arial" w:hAnsi="Arial" w:cs="Arial"/>
                  <w:sz w:val="24"/>
                  <w:szCs w:val="24"/>
                </w:rPr>
                <w:t>Relevant data from the most recent Reactive Capability Audits, including the next audit due date for all Reactive Resources, may be found on the Schedule 2 – VAR Program Summary Report</w:t>
              </w:r>
              <w:r w:rsidR="00DE3B40">
                <w:rPr>
                  <w:rFonts w:ascii="Arial" w:hAnsi="Arial" w:cs="Arial"/>
                  <w:sz w:val="24"/>
                  <w:szCs w:val="24"/>
                </w:rPr>
                <w:t xml:space="preserve">, available at </w:t>
              </w:r>
              <w:del w:id="151" w:author="Author">
                <w:r w:rsidDel="00DE3B40">
                  <w:rPr>
                    <w:rFonts w:ascii="Arial" w:hAnsi="Arial" w:cs="Arial"/>
                    <w:sz w:val="24"/>
                    <w:szCs w:val="24"/>
                  </w:rPr>
                  <w:delText xml:space="preserve"> (</w:delText>
                </w:r>
              </w:del>
              <w:r w:rsidRPr="001F6E3E">
                <w:rPr>
                  <w:rFonts w:ascii="Arial" w:hAnsi="Arial" w:cs="Arial"/>
                  <w:sz w:val="24"/>
                  <w:szCs w:val="24"/>
                </w:rPr>
                <w:t>https://www.iso-ne.com/isoexpress/web/reports/billing/-/tree/schedule-2---var-program-summary-report</w:t>
              </w:r>
              <w:del w:id="152" w:author="Author">
                <w:r w:rsidDel="00DE3B40">
                  <w:rPr>
                    <w:rFonts w:ascii="Arial" w:hAnsi="Arial" w:cs="Arial"/>
                    <w:sz w:val="24"/>
                    <w:szCs w:val="24"/>
                  </w:rPr>
                  <w:delText>)</w:delText>
                </w:r>
              </w:del>
              <w:r>
                <w:rPr>
                  <w:rFonts w:ascii="Arial" w:hAnsi="Arial" w:cs="Arial"/>
                  <w:sz w:val="24"/>
                  <w:szCs w:val="24"/>
                </w:rPr>
                <w:t>.</w:t>
              </w:r>
            </w:ins>
          </w:p>
        </w:tc>
      </w:tr>
      <w:tr w:rsidR="001F6E3E" w:rsidRPr="0008732D" w14:paraId="79A65466" w14:textId="77777777" w:rsidTr="003F279C">
        <w:trPr>
          <w:ins w:id="153" w:author="Author"/>
        </w:trPr>
        <w:tc>
          <w:tcPr>
            <w:tcW w:w="270" w:type="dxa"/>
          </w:tcPr>
          <w:p w14:paraId="435C21B7" w14:textId="77777777" w:rsidR="001F6E3E" w:rsidRPr="0008732D" w:rsidRDefault="001F6E3E" w:rsidP="003F279C">
            <w:pPr>
              <w:tabs>
                <w:tab w:val="left" w:pos="-1440"/>
              </w:tabs>
              <w:spacing w:before="100" w:after="100"/>
              <w:jc w:val="both"/>
              <w:rPr>
                <w:ins w:id="154" w:author="Author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88" w:type="dxa"/>
          </w:tcPr>
          <w:p w14:paraId="40864232" w14:textId="045EAF9D" w:rsidR="001F6E3E" w:rsidRPr="0008732D" w:rsidRDefault="001F6E3E" w:rsidP="003F279C">
            <w:pPr>
              <w:tabs>
                <w:tab w:val="left" w:pos="612"/>
              </w:tabs>
              <w:spacing w:before="100" w:after="100"/>
              <w:ind w:right="360"/>
              <w:rPr>
                <w:ins w:id="155" w:author="Author"/>
                <w:rFonts w:ascii="Arial" w:hAnsi="Arial" w:cs="Arial"/>
                <w:sz w:val="24"/>
                <w:szCs w:val="24"/>
              </w:rPr>
            </w:pPr>
          </w:p>
        </w:tc>
      </w:tr>
      <w:tr w:rsidR="001F6E3E" w:rsidRPr="0008732D" w14:paraId="32E063ED" w14:textId="77777777" w:rsidTr="003F279C">
        <w:trPr>
          <w:ins w:id="156" w:author="Author"/>
        </w:trPr>
        <w:tc>
          <w:tcPr>
            <w:tcW w:w="270" w:type="dxa"/>
          </w:tcPr>
          <w:p w14:paraId="7D00BDE5" w14:textId="77777777" w:rsidR="001F6E3E" w:rsidRPr="0008732D" w:rsidRDefault="001F6E3E" w:rsidP="003F279C">
            <w:pPr>
              <w:tabs>
                <w:tab w:val="left" w:pos="-1440"/>
              </w:tabs>
              <w:spacing w:before="100" w:after="100"/>
              <w:jc w:val="both"/>
              <w:rPr>
                <w:ins w:id="157" w:author="Author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88" w:type="dxa"/>
          </w:tcPr>
          <w:p w14:paraId="2081E950" w14:textId="43D27A39" w:rsidR="001F6E3E" w:rsidRPr="0008732D" w:rsidRDefault="001F6E3E" w:rsidP="003F279C">
            <w:pPr>
              <w:tabs>
                <w:tab w:val="left" w:pos="612"/>
              </w:tabs>
              <w:spacing w:before="100" w:after="100"/>
              <w:ind w:right="360"/>
              <w:rPr>
                <w:ins w:id="158" w:author="Author"/>
                <w:rFonts w:ascii="Arial" w:hAnsi="Arial" w:cs="Arial"/>
                <w:sz w:val="24"/>
                <w:szCs w:val="24"/>
              </w:rPr>
            </w:pPr>
          </w:p>
        </w:tc>
      </w:tr>
    </w:tbl>
    <w:p w14:paraId="431B2BB6" w14:textId="38544D50" w:rsidR="006314EB" w:rsidRDefault="00EB50E6" w:rsidP="00EB50E6">
      <w:pPr>
        <w:pStyle w:val="Heading1"/>
        <w:numPr>
          <w:ilvl w:val="0"/>
          <w:numId w:val="0"/>
        </w:numPr>
        <w:spacing w:before="240" w:after="160"/>
        <w:jc w:val="center"/>
        <w:rPr>
          <w:rFonts w:ascii="Arial" w:hAnsi="Arial" w:cs="Arial"/>
          <w:caps w:val="0"/>
          <w:sz w:val="28"/>
          <w:szCs w:val="28"/>
        </w:rPr>
      </w:pPr>
      <w:bookmarkStart w:id="159" w:name="_Toc178145858"/>
      <w:r w:rsidRPr="006D2CA5">
        <w:rPr>
          <w:rFonts w:ascii="Arial" w:hAnsi="Arial" w:cs="Arial"/>
          <w:caps w:val="0"/>
          <w:sz w:val="28"/>
          <w:szCs w:val="28"/>
        </w:rPr>
        <w:t>Table 1 - CONVEX</w:t>
      </w:r>
      <w:r w:rsidR="004238B2">
        <w:rPr>
          <w:rFonts w:ascii="Arial" w:hAnsi="Arial" w:cs="Arial"/>
          <w:caps w:val="0"/>
          <w:sz w:val="28"/>
          <w:szCs w:val="28"/>
        </w:rPr>
        <w:t xml:space="preserve"> Generator Reactive Resources</w:t>
      </w:r>
      <w:bookmarkEnd w:id="159"/>
    </w:p>
    <w:p w14:paraId="2B059FE7" w14:textId="77777777" w:rsidR="00046BEA" w:rsidRPr="00046BEA" w:rsidRDefault="00046BEA" w:rsidP="00046BEA"/>
    <w:tbl>
      <w:tblPr>
        <w:tblW w:w="87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"/>
        <w:gridCol w:w="4119"/>
        <w:gridCol w:w="17"/>
        <w:gridCol w:w="1063"/>
        <w:gridCol w:w="17"/>
        <w:gridCol w:w="1693"/>
        <w:gridCol w:w="17"/>
        <w:gridCol w:w="1783"/>
        <w:gridCol w:w="17"/>
      </w:tblGrid>
      <w:tr w:rsidR="009F56F0" w:rsidRPr="00480929" w14:paraId="431B2BBB" w14:textId="77777777" w:rsidTr="009F56F0">
        <w:trPr>
          <w:gridBefore w:val="1"/>
          <w:wBefore w:w="17" w:type="dxa"/>
          <w:trHeight w:val="20"/>
          <w:tblHeader/>
          <w:jc w:val="center"/>
        </w:trPr>
        <w:tc>
          <w:tcPr>
            <w:tcW w:w="413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431B2BB7" w14:textId="5421E86D" w:rsidR="00ED6BD0" w:rsidRPr="00480929" w:rsidRDefault="00EB50E6" w:rsidP="00B34228">
            <w:pPr>
              <w:pStyle w:val="Table"/>
            </w:pPr>
            <w:r w:rsidRPr="00480929">
              <w:t>Generator</w:t>
            </w:r>
            <w:r w:rsidR="004238B2">
              <w:t xml:space="preserve"> Asset Name</w:t>
            </w:r>
          </w:p>
        </w:tc>
        <w:tc>
          <w:tcPr>
            <w:tcW w:w="108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431B2BB8" w14:textId="77777777" w:rsidR="00ED6BD0" w:rsidRPr="00480929" w:rsidRDefault="00ED6BD0" w:rsidP="00B34228">
            <w:pPr>
              <w:pStyle w:val="TblHeading"/>
            </w:pPr>
            <w:r w:rsidRPr="00480929">
              <w:t>Asset ID</w:t>
            </w:r>
          </w:p>
        </w:tc>
        <w:tc>
          <w:tcPr>
            <w:tcW w:w="171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431B2BB9" w14:textId="229CA4B4" w:rsidR="00ED6BD0" w:rsidRPr="00480929" w:rsidRDefault="00ED6BD0" w:rsidP="00B34228">
            <w:pPr>
              <w:pStyle w:val="TblHeading"/>
            </w:pPr>
            <w:del w:id="160" w:author="Author">
              <w:r w:rsidRPr="00480929" w:rsidDel="003F279C">
                <w:delText xml:space="preserve">Year Lagging </w:delText>
              </w:r>
              <w:r w:rsidR="000105EB" w:rsidDel="003F279C">
                <w:rPr>
                  <w:lang w:val="en-US"/>
                </w:rPr>
                <w:delText>Audit</w:delText>
              </w:r>
              <w:r w:rsidR="000105EB" w:rsidRPr="00480929" w:rsidDel="003F279C">
                <w:delText xml:space="preserve"> </w:delText>
              </w:r>
              <w:r w:rsidRPr="00480929" w:rsidDel="003F279C">
                <w:delText>Due*</w:delText>
              </w:r>
            </w:del>
          </w:p>
        </w:tc>
        <w:tc>
          <w:tcPr>
            <w:tcW w:w="180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431B2BBA" w14:textId="1C487A52" w:rsidR="00ED6BD0" w:rsidRPr="00480929" w:rsidRDefault="00ED6BD0" w:rsidP="00B34228">
            <w:pPr>
              <w:pStyle w:val="TblHeading"/>
            </w:pPr>
            <w:del w:id="161" w:author="Author">
              <w:r w:rsidRPr="00480929" w:rsidDel="003F279C">
                <w:delText xml:space="preserve">Year Leading </w:delText>
              </w:r>
              <w:r w:rsidR="000105EB" w:rsidDel="003F279C">
                <w:rPr>
                  <w:lang w:val="en-US"/>
                </w:rPr>
                <w:delText>Audit</w:delText>
              </w:r>
              <w:r w:rsidR="000105EB" w:rsidRPr="00480929" w:rsidDel="003F279C">
                <w:delText xml:space="preserve"> </w:delText>
              </w:r>
              <w:r w:rsidRPr="00480929" w:rsidDel="003F279C">
                <w:delText>Due*</w:delText>
              </w:r>
            </w:del>
          </w:p>
        </w:tc>
      </w:tr>
      <w:tr w:rsidR="00CD1793" w:rsidRPr="00BB1F17" w14:paraId="431B2BC0" w14:textId="77777777" w:rsidTr="009F56F0">
        <w:trPr>
          <w:gridBefore w:val="1"/>
          <w:wBefore w:w="17" w:type="dxa"/>
          <w:jc w:val="center"/>
        </w:trPr>
        <w:tc>
          <w:tcPr>
            <w:tcW w:w="4136" w:type="dxa"/>
            <w:gridSpan w:val="2"/>
            <w:tcBorders>
              <w:top w:val="single" w:sz="12" w:space="0" w:color="000000"/>
            </w:tcBorders>
            <w:vAlign w:val="center"/>
          </w:tcPr>
          <w:p w14:paraId="431B2BBC" w14:textId="77777777" w:rsidR="00CD1793" w:rsidRPr="00BB1F17" w:rsidRDefault="00CD1793" w:rsidP="00B34228">
            <w:pPr>
              <w:pStyle w:val="Table"/>
            </w:pPr>
            <w:r w:rsidRPr="00BB1F17">
              <w:t>ALTRESCO</w:t>
            </w:r>
          </w:p>
        </w:tc>
        <w:tc>
          <w:tcPr>
            <w:tcW w:w="1080" w:type="dxa"/>
            <w:gridSpan w:val="2"/>
            <w:tcBorders>
              <w:top w:val="single" w:sz="12" w:space="0" w:color="000000"/>
            </w:tcBorders>
            <w:vAlign w:val="center"/>
          </w:tcPr>
          <w:p w14:paraId="431B2BBD" w14:textId="77777777" w:rsidR="00CD1793" w:rsidRPr="00BB1F17" w:rsidRDefault="00CD1793" w:rsidP="00B34228">
            <w:pPr>
              <w:pStyle w:val="Table"/>
            </w:pPr>
            <w:r w:rsidRPr="00BB1F17">
              <w:t>326</w:t>
            </w:r>
          </w:p>
        </w:tc>
        <w:tc>
          <w:tcPr>
            <w:tcW w:w="1710" w:type="dxa"/>
            <w:gridSpan w:val="2"/>
            <w:tcBorders>
              <w:top w:val="single" w:sz="12" w:space="0" w:color="000000"/>
            </w:tcBorders>
            <w:vAlign w:val="center"/>
          </w:tcPr>
          <w:p w14:paraId="431B2BBE" w14:textId="0F12BE11" w:rsidR="00CD1793" w:rsidRPr="00C66221" w:rsidRDefault="009761AD" w:rsidP="00B34228">
            <w:pPr>
              <w:pStyle w:val="Table"/>
              <w:rPr>
                <w:lang w:val="en-US"/>
              </w:rPr>
            </w:pPr>
            <w:del w:id="162" w:author="Author">
              <w:r w:rsidDel="003F279C">
                <w:rPr>
                  <w:lang w:val="en-US"/>
                </w:rPr>
                <w:delText>2026</w:delText>
              </w:r>
            </w:del>
          </w:p>
        </w:tc>
        <w:tc>
          <w:tcPr>
            <w:tcW w:w="1800" w:type="dxa"/>
            <w:gridSpan w:val="2"/>
            <w:tcBorders>
              <w:top w:val="single" w:sz="12" w:space="0" w:color="000000"/>
            </w:tcBorders>
            <w:vAlign w:val="center"/>
          </w:tcPr>
          <w:p w14:paraId="431B2BBF" w14:textId="6E676175" w:rsidR="00CD1793" w:rsidRPr="00BB1F17" w:rsidRDefault="00656410" w:rsidP="00B34228">
            <w:pPr>
              <w:pStyle w:val="Table"/>
            </w:pPr>
            <w:del w:id="163" w:author="Author">
              <w:r w:rsidDel="003F279C">
                <w:delText>2024</w:delText>
              </w:r>
            </w:del>
          </w:p>
        </w:tc>
      </w:tr>
      <w:tr w:rsidR="00CD1793" w:rsidRPr="00BB1F17" w14:paraId="431B2BC5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BC1" w14:textId="77777777" w:rsidR="00CD1793" w:rsidRPr="00BB1F17" w:rsidRDefault="00CD1793" w:rsidP="00B34228">
            <w:pPr>
              <w:pStyle w:val="Table"/>
            </w:pPr>
            <w:r w:rsidRPr="00BB1F17">
              <w:t>BERKSHIRE POWER</w:t>
            </w:r>
          </w:p>
        </w:tc>
        <w:tc>
          <w:tcPr>
            <w:tcW w:w="1080" w:type="dxa"/>
            <w:gridSpan w:val="2"/>
            <w:vAlign w:val="center"/>
          </w:tcPr>
          <w:p w14:paraId="431B2BC2" w14:textId="77777777" w:rsidR="00CD1793" w:rsidRPr="00BB1F17" w:rsidRDefault="00CD1793" w:rsidP="00B34228">
            <w:pPr>
              <w:pStyle w:val="Table"/>
            </w:pPr>
            <w:r w:rsidRPr="00BB1F17">
              <w:t>1086</w:t>
            </w:r>
          </w:p>
        </w:tc>
        <w:tc>
          <w:tcPr>
            <w:tcW w:w="1710" w:type="dxa"/>
            <w:gridSpan w:val="2"/>
            <w:vAlign w:val="center"/>
          </w:tcPr>
          <w:p w14:paraId="431B2BC3" w14:textId="22881803" w:rsidR="00CD1793" w:rsidRPr="00867BB4" w:rsidRDefault="009761AD" w:rsidP="00B34228">
            <w:pPr>
              <w:pStyle w:val="Table"/>
              <w:rPr>
                <w:lang w:val="en-US"/>
              </w:rPr>
            </w:pPr>
            <w:del w:id="164" w:author="Author">
              <w:r w:rsidDel="003F279C">
                <w:rPr>
                  <w:lang w:val="en-US"/>
                </w:rPr>
                <w:delText>2027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431B2BC4" w14:textId="5D124FB1" w:rsidR="00CD1793" w:rsidRPr="00867BB4" w:rsidRDefault="00CF4E97" w:rsidP="00B34228">
            <w:pPr>
              <w:pStyle w:val="Table"/>
              <w:rPr>
                <w:lang w:val="en-US"/>
              </w:rPr>
            </w:pPr>
            <w:del w:id="165" w:author="Author">
              <w:r w:rsidDel="003F279C">
                <w:rPr>
                  <w:lang w:val="en-US"/>
                </w:rPr>
                <w:delText>2027</w:delText>
              </w:r>
            </w:del>
          </w:p>
        </w:tc>
      </w:tr>
      <w:tr w:rsidR="00656410" w:rsidRPr="00BB1F17" w14:paraId="431B2BCA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BC6" w14:textId="77777777" w:rsidR="00656410" w:rsidRPr="00BB1F17" w:rsidRDefault="00656410" w:rsidP="00B34228">
            <w:pPr>
              <w:pStyle w:val="Table"/>
            </w:pPr>
            <w:r w:rsidRPr="00BB1F17">
              <w:t>BRIDGEPORT ENERGY 1</w:t>
            </w:r>
          </w:p>
        </w:tc>
        <w:tc>
          <w:tcPr>
            <w:tcW w:w="1080" w:type="dxa"/>
            <w:gridSpan w:val="2"/>
            <w:vAlign w:val="center"/>
          </w:tcPr>
          <w:p w14:paraId="431B2BC7" w14:textId="77777777" w:rsidR="00656410" w:rsidRPr="00BB1F17" w:rsidRDefault="00656410" w:rsidP="00B34228">
            <w:pPr>
              <w:pStyle w:val="Table"/>
            </w:pPr>
            <w:r w:rsidRPr="00BB1F17">
              <w:t>1032</w:t>
            </w:r>
          </w:p>
        </w:tc>
        <w:tc>
          <w:tcPr>
            <w:tcW w:w="1710" w:type="dxa"/>
            <w:gridSpan w:val="2"/>
            <w:vAlign w:val="center"/>
          </w:tcPr>
          <w:p w14:paraId="431B2BC8" w14:textId="648A0B08" w:rsidR="00656410" w:rsidRPr="00C66221" w:rsidRDefault="009761AD" w:rsidP="00B34228">
            <w:pPr>
              <w:pStyle w:val="Table"/>
              <w:rPr>
                <w:lang w:val="en-US"/>
              </w:rPr>
            </w:pPr>
            <w:del w:id="166" w:author="Author">
              <w:r w:rsidDel="003F279C">
                <w:rPr>
                  <w:lang w:val="en-US"/>
                </w:rPr>
                <w:delText>2027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431B2BC9" w14:textId="5A0DF558" w:rsidR="00656410" w:rsidRPr="00BB1F17" w:rsidRDefault="00656410" w:rsidP="00B34228">
            <w:pPr>
              <w:pStyle w:val="Table"/>
            </w:pPr>
            <w:del w:id="167" w:author="Author">
              <w:r w:rsidDel="003F279C">
                <w:delText>2023</w:delText>
              </w:r>
            </w:del>
          </w:p>
        </w:tc>
      </w:tr>
      <w:tr w:rsidR="00F63D38" w:rsidRPr="00BB1F17" w14:paraId="2B540C27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50F7050D" w14:textId="70B5580D" w:rsidR="00F63D38" w:rsidRPr="00BB1F17" w:rsidRDefault="00F63D38" w:rsidP="00B34228">
            <w:pPr>
              <w:pStyle w:val="Table"/>
            </w:pPr>
            <w:r>
              <w:t>PSEG Bridgeport Harbor CCGT EX</w:t>
            </w:r>
          </w:p>
        </w:tc>
        <w:tc>
          <w:tcPr>
            <w:tcW w:w="1080" w:type="dxa"/>
            <w:gridSpan w:val="2"/>
            <w:vAlign w:val="center"/>
          </w:tcPr>
          <w:p w14:paraId="2F899672" w14:textId="77FFF137" w:rsidR="00F63D38" w:rsidRPr="00BB1F17" w:rsidRDefault="00F63D38" w:rsidP="00B34228">
            <w:pPr>
              <w:pStyle w:val="Table"/>
            </w:pPr>
            <w:r>
              <w:t>38206</w:t>
            </w:r>
          </w:p>
        </w:tc>
        <w:tc>
          <w:tcPr>
            <w:tcW w:w="1710" w:type="dxa"/>
            <w:gridSpan w:val="2"/>
            <w:vAlign w:val="center"/>
          </w:tcPr>
          <w:p w14:paraId="4C5D5B45" w14:textId="16761A13" w:rsidR="00F63D38" w:rsidRPr="00B34228" w:rsidRDefault="008C525E" w:rsidP="00B34228">
            <w:pPr>
              <w:pStyle w:val="Table"/>
            </w:pPr>
            <w:del w:id="168" w:author="Author">
              <w:r w:rsidDel="003F279C">
                <w:delText>2024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34834753" w14:textId="1ED6187C" w:rsidR="00F63D38" w:rsidRPr="00B34228" w:rsidRDefault="00462BD3" w:rsidP="00B34228">
            <w:pPr>
              <w:pStyle w:val="Table"/>
            </w:pPr>
            <w:del w:id="169" w:author="Author">
              <w:r w:rsidDel="003F279C">
                <w:delText>2024</w:delText>
              </w:r>
            </w:del>
          </w:p>
        </w:tc>
      </w:tr>
      <w:tr w:rsidR="00656410" w:rsidRPr="00BB1F17" w14:paraId="431B2BD4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BD0" w14:textId="77777777" w:rsidR="00656410" w:rsidRPr="00BB1F17" w:rsidRDefault="00656410" w:rsidP="00B34228">
            <w:pPr>
              <w:pStyle w:val="Table"/>
            </w:pPr>
            <w:r w:rsidRPr="00BB1F17">
              <w:t>CABOT</w:t>
            </w:r>
          </w:p>
        </w:tc>
        <w:tc>
          <w:tcPr>
            <w:tcW w:w="1080" w:type="dxa"/>
            <w:gridSpan w:val="2"/>
            <w:vAlign w:val="center"/>
          </w:tcPr>
          <w:p w14:paraId="431B2BD1" w14:textId="77777777" w:rsidR="00656410" w:rsidRPr="00BB1F17" w:rsidRDefault="00656410" w:rsidP="00B34228">
            <w:pPr>
              <w:pStyle w:val="Table"/>
            </w:pPr>
            <w:r w:rsidRPr="00BB1F17">
              <w:t>14801</w:t>
            </w:r>
          </w:p>
        </w:tc>
        <w:tc>
          <w:tcPr>
            <w:tcW w:w="1710" w:type="dxa"/>
            <w:gridSpan w:val="2"/>
            <w:vAlign w:val="center"/>
          </w:tcPr>
          <w:p w14:paraId="431B2BD2" w14:textId="11FCC35D" w:rsidR="00656410" w:rsidRPr="00BB1F17" w:rsidRDefault="00656410" w:rsidP="00B34228">
            <w:pPr>
              <w:pStyle w:val="Table"/>
            </w:pPr>
            <w:del w:id="170" w:author="Author">
              <w:r w:rsidDel="003F279C">
                <w:delText>2023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431B2BD3" w14:textId="7CA2F0CC" w:rsidR="00656410" w:rsidRPr="00BB1F17" w:rsidRDefault="00656410" w:rsidP="00B34228">
            <w:pPr>
              <w:pStyle w:val="Table"/>
            </w:pPr>
            <w:del w:id="171" w:author="Author">
              <w:r w:rsidDel="003F279C">
                <w:delText>2023</w:delText>
              </w:r>
            </w:del>
          </w:p>
        </w:tc>
      </w:tr>
      <w:tr w:rsidR="009F56F0" w:rsidRPr="00BB1F17" w14:paraId="431B2BDE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BDA" w14:textId="77777777" w:rsidR="00E633FE" w:rsidRPr="00BB1F17" w:rsidRDefault="00E633FE" w:rsidP="00B34228">
            <w:pPr>
              <w:pStyle w:val="Table"/>
            </w:pPr>
            <w:r w:rsidRPr="00BB1F17">
              <w:t>COBBLE MOUNTAIN</w:t>
            </w:r>
          </w:p>
        </w:tc>
        <w:tc>
          <w:tcPr>
            <w:tcW w:w="1080" w:type="dxa"/>
            <w:gridSpan w:val="2"/>
            <w:vAlign w:val="center"/>
          </w:tcPr>
          <w:p w14:paraId="431B2BDB" w14:textId="77777777" w:rsidR="00E633FE" w:rsidRPr="00BB1F17" w:rsidRDefault="00E633FE" w:rsidP="00B34228">
            <w:pPr>
              <w:pStyle w:val="Table"/>
            </w:pPr>
            <w:r w:rsidRPr="00BB1F17">
              <w:t>379</w:t>
            </w:r>
          </w:p>
        </w:tc>
        <w:tc>
          <w:tcPr>
            <w:tcW w:w="1710" w:type="dxa"/>
            <w:gridSpan w:val="2"/>
            <w:vAlign w:val="center"/>
          </w:tcPr>
          <w:p w14:paraId="431B2BDC" w14:textId="224AD807" w:rsidR="00E633FE" w:rsidRPr="00A8602B" w:rsidRDefault="00E633FE" w:rsidP="00B34228">
            <w:pPr>
              <w:pStyle w:val="Table"/>
            </w:pPr>
            <w:del w:id="172" w:author="Author">
              <w:r w:rsidDel="003F279C">
                <w:delText>2020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431B2BDD" w14:textId="28DF8700" w:rsidR="00E633FE" w:rsidRPr="00A8602B" w:rsidRDefault="00E633FE" w:rsidP="00B34228">
            <w:pPr>
              <w:pStyle w:val="Table"/>
            </w:pPr>
            <w:del w:id="173" w:author="Author">
              <w:r w:rsidDel="003F279C">
                <w:delText>2020</w:delText>
              </w:r>
            </w:del>
          </w:p>
        </w:tc>
      </w:tr>
      <w:tr w:rsidR="009F56F0" w:rsidRPr="00BB1F17" w14:paraId="431B2BE3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BDF" w14:textId="77777777" w:rsidR="00E633FE" w:rsidRPr="00BB1F17" w:rsidRDefault="00E633FE" w:rsidP="00B34228">
            <w:pPr>
              <w:pStyle w:val="Table"/>
            </w:pPr>
            <w:r w:rsidRPr="00BB1F17">
              <w:t>COS COB 10</w:t>
            </w:r>
          </w:p>
        </w:tc>
        <w:tc>
          <w:tcPr>
            <w:tcW w:w="1080" w:type="dxa"/>
            <w:gridSpan w:val="2"/>
            <w:vAlign w:val="center"/>
          </w:tcPr>
          <w:p w14:paraId="431B2BE0" w14:textId="77777777" w:rsidR="00E633FE" w:rsidRPr="00BB1F17" w:rsidRDefault="00E633FE" w:rsidP="00B34228">
            <w:pPr>
              <w:pStyle w:val="Table"/>
            </w:pPr>
            <w:r w:rsidRPr="00BB1F17">
              <w:t>370</w:t>
            </w:r>
          </w:p>
        </w:tc>
        <w:tc>
          <w:tcPr>
            <w:tcW w:w="1710" w:type="dxa"/>
            <w:gridSpan w:val="2"/>
            <w:vAlign w:val="bottom"/>
          </w:tcPr>
          <w:p w14:paraId="431B2BE1" w14:textId="53F53961" w:rsidR="00E633FE" w:rsidRPr="00867BB4" w:rsidRDefault="00E91F97" w:rsidP="00B34228">
            <w:pPr>
              <w:pStyle w:val="Table"/>
              <w:rPr>
                <w:lang w:val="en-US"/>
              </w:rPr>
            </w:pPr>
            <w:del w:id="174" w:author="Author">
              <w:r w:rsidDel="003F279C">
                <w:rPr>
                  <w:lang w:val="en-US"/>
                </w:rPr>
                <w:delText>2025</w:delText>
              </w:r>
            </w:del>
          </w:p>
        </w:tc>
        <w:tc>
          <w:tcPr>
            <w:tcW w:w="1800" w:type="dxa"/>
            <w:gridSpan w:val="2"/>
            <w:vAlign w:val="bottom"/>
          </w:tcPr>
          <w:p w14:paraId="431B2BE2" w14:textId="2C4E53E5" w:rsidR="00E633FE" w:rsidRPr="00BB1F17" w:rsidRDefault="00E91F97" w:rsidP="00B34228">
            <w:pPr>
              <w:pStyle w:val="Table"/>
            </w:pPr>
            <w:del w:id="175" w:author="Author">
              <w:r w:rsidDel="003F279C">
                <w:rPr>
                  <w:lang w:val="en-US"/>
                </w:rPr>
                <w:delText>2025</w:delText>
              </w:r>
            </w:del>
          </w:p>
        </w:tc>
      </w:tr>
      <w:tr w:rsidR="009F56F0" w:rsidRPr="00BB1F17" w14:paraId="431B2BE8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BE4" w14:textId="77777777" w:rsidR="00E633FE" w:rsidRPr="00BB1F17" w:rsidRDefault="00E633FE" w:rsidP="00B34228">
            <w:pPr>
              <w:pStyle w:val="Table"/>
            </w:pPr>
            <w:r w:rsidRPr="00BB1F17">
              <w:t>COS COB 11</w:t>
            </w:r>
          </w:p>
        </w:tc>
        <w:tc>
          <w:tcPr>
            <w:tcW w:w="1080" w:type="dxa"/>
            <w:gridSpan w:val="2"/>
            <w:vAlign w:val="center"/>
          </w:tcPr>
          <w:p w14:paraId="431B2BE5" w14:textId="77777777" w:rsidR="00E633FE" w:rsidRPr="00BB1F17" w:rsidRDefault="00E633FE" w:rsidP="00B34228">
            <w:pPr>
              <w:pStyle w:val="Table"/>
            </w:pPr>
            <w:r w:rsidRPr="00BB1F17">
              <w:t>371</w:t>
            </w:r>
          </w:p>
        </w:tc>
        <w:tc>
          <w:tcPr>
            <w:tcW w:w="1710" w:type="dxa"/>
            <w:gridSpan w:val="2"/>
            <w:vAlign w:val="bottom"/>
          </w:tcPr>
          <w:p w14:paraId="431B2BE6" w14:textId="027BC722" w:rsidR="00E633FE" w:rsidRPr="00BB1F17" w:rsidRDefault="00E91F97" w:rsidP="00B34228">
            <w:pPr>
              <w:pStyle w:val="Table"/>
            </w:pPr>
            <w:del w:id="176" w:author="Author">
              <w:r w:rsidDel="003F279C">
                <w:rPr>
                  <w:lang w:val="en-US"/>
                </w:rPr>
                <w:delText>2025</w:delText>
              </w:r>
            </w:del>
          </w:p>
        </w:tc>
        <w:tc>
          <w:tcPr>
            <w:tcW w:w="1800" w:type="dxa"/>
            <w:gridSpan w:val="2"/>
            <w:vAlign w:val="bottom"/>
          </w:tcPr>
          <w:p w14:paraId="431B2BE7" w14:textId="01A71921" w:rsidR="00E633FE" w:rsidRPr="00BB1F17" w:rsidRDefault="00E91F97" w:rsidP="00B34228">
            <w:pPr>
              <w:pStyle w:val="Table"/>
            </w:pPr>
            <w:del w:id="177" w:author="Author">
              <w:r w:rsidDel="003F279C">
                <w:rPr>
                  <w:lang w:val="en-US"/>
                </w:rPr>
                <w:delText>2025</w:delText>
              </w:r>
            </w:del>
          </w:p>
        </w:tc>
      </w:tr>
      <w:tr w:rsidR="009F56F0" w:rsidRPr="00BB1F17" w14:paraId="431B2BED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BE9" w14:textId="77777777" w:rsidR="00E633FE" w:rsidRPr="00BB1F17" w:rsidRDefault="00E633FE" w:rsidP="00B34228">
            <w:pPr>
              <w:pStyle w:val="Table"/>
            </w:pPr>
            <w:r w:rsidRPr="00BB1F17">
              <w:t>COS COB 12</w:t>
            </w:r>
          </w:p>
        </w:tc>
        <w:tc>
          <w:tcPr>
            <w:tcW w:w="1080" w:type="dxa"/>
            <w:gridSpan w:val="2"/>
            <w:vAlign w:val="center"/>
          </w:tcPr>
          <w:p w14:paraId="431B2BEA" w14:textId="77777777" w:rsidR="00E633FE" w:rsidRPr="00BB1F17" w:rsidRDefault="00E633FE" w:rsidP="00B34228">
            <w:pPr>
              <w:pStyle w:val="Table"/>
            </w:pPr>
            <w:r w:rsidRPr="00BB1F17">
              <w:t>372</w:t>
            </w:r>
          </w:p>
        </w:tc>
        <w:tc>
          <w:tcPr>
            <w:tcW w:w="1710" w:type="dxa"/>
            <w:gridSpan w:val="2"/>
            <w:vAlign w:val="bottom"/>
          </w:tcPr>
          <w:p w14:paraId="431B2BEB" w14:textId="5FE8C254" w:rsidR="00E633FE" w:rsidRPr="00BB1F17" w:rsidRDefault="00E91F97" w:rsidP="00B34228">
            <w:pPr>
              <w:pStyle w:val="Table"/>
            </w:pPr>
            <w:del w:id="178" w:author="Author">
              <w:r w:rsidDel="003F279C">
                <w:rPr>
                  <w:lang w:val="en-US"/>
                </w:rPr>
                <w:delText>2025</w:delText>
              </w:r>
            </w:del>
          </w:p>
        </w:tc>
        <w:tc>
          <w:tcPr>
            <w:tcW w:w="1800" w:type="dxa"/>
            <w:gridSpan w:val="2"/>
            <w:vAlign w:val="bottom"/>
          </w:tcPr>
          <w:p w14:paraId="431B2BEC" w14:textId="6193030C" w:rsidR="00E633FE" w:rsidRPr="00BB1F17" w:rsidRDefault="00E91F97" w:rsidP="00B34228">
            <w:pPr>
              <w:pStyle w:val="Table"/>
            </w:pPr>
            <w:del w:id="179" w:author="Author">
              <w:r w:rsidDel="003F279C">
                <w:rPr>
                  <w:lang w:val="en-US"/>
                </w:rPr>
                <w:delText>2025</w:delText>
              </w:r>
            </w:del>
          </w:p>
        </w:tc>
      </w:tr>
      <w:tr w:rsidR="009F56F0" w:rsidRPr="00BB1F17" w14:paraId="431B2BF2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BEE" w14:textId="77777777" w:rsidR="00E633FE" w:rsidRPr="00BB1F17" w:rsidRDefault="00E633FE" w:rsidP="00B34228">
            <w:pPr>
              <w:pStyle w:val="Table"/>
            </w:pPr>
            <w:r w:rsidRPr="00BB1F17">
              <w:t>COS COB 13</w:t>
            </w:r>
          </w:p>
        </w:tc>
        <w:tc>
          <w:tcPr>
            <w:tcW w:w="1080" w:type="dxa"/>
            <w:gridSpan w:val="2"/>
            <w:vAlign w:val="center"/>
          </w:tcPr>
          <w:p w14:paraId="431B2BEF" w14:textId="77777777" w:rsidR="00E633FE" w:rsidRPr="00BB1F17" w:rsidRDefault="00E633FE" w:rsidP="00B34228">
            <w:pPr>
              <w:pStyle w:val="Table"/>
            </w:pPr>
            <w:r w:rsidRPr="00BB1F17">
              <w:t>14157</w:t>
            </w:r>
          </w:p>
        </w:tc>
        <w:tc>
          <w:tcPr>
            <w:tcW w:w="1710" w:type="dxa"/>
            <w:gridSpan w:val="2"/>
            <w:vAlign w:val="bottom"/>
          </w:tcPr>
          <w:p w14:paraId="431B2BF0" w14:textId="1DB30E11" w:rsidR="00E633FE" w:rsidRPr="00BB1F17" w:rsidRDefault="00E91F97" w:rsidP="00B34228">
            <w:pPr>
              <w:pStyle w:val="Table"/>
            </w:pPr>
            <w:del w:id="180" w:author="Author">
              <w:r w:rsidDel="003F279C">
                <w:rPr>
                  <w:lang w:val="en-US"/>
                </w:rPr>
                <w:delText>2025</w:delText>
              </w:r>
            </w:del>
          </w:p>
        </w:tc>
        <w:tc>
          <w:tcPr>
            <w:tcW w:w="1800" w:type="dxa"/>
            <w:gridSpan w:val="2"/>
            <w:vAlign w:val="bottom"/>
          </w:tcPr>
          <w:p w14:paraId="431B2BF1" w14:textId="7F73EF5F" w:rsidR="00E633FE" w:rsidRPr="00BB1F17" w:rsidRDefault="00E91F97" w:rsidP="00B34228">
            <w:pPr>
              <w:pStyle w:val="Table"/>
            </w:pPr>
            <w:del w:id="181" w:author="Author">
              <w:r w:rsidDel="003F279C">
                <w:rPr>
                  <w:lang w:val="en-US"/>
                </w:rPr>
                <w:delText>2025</w:delText>
              </w:r>
            </w:del>
          </w:p>
        </w:tc>
      </w:tr>
      <w:tr w:rsidR="009F56F0" w:rsidRPr="00BB1F17" w14:paraId="431B2BF7" w14:textId="77777777" w:rsidTr="00C66221">
        <w:trPr>
          <w:gridAfter w:val="1"/>
          <w:wAfter w:w="17" w:type="dxa"/>
          <w:trHeight w:val="50"/>
          <w:jc w:val="center"/>
        </w:trPr>
        <w:tc>
          <w:tcPr>
            <w:tcW w:w="4136" w:type="dxa"/>
            <w:gridSpan w:val="2"/>
            <w:vAlign w:val="center"/>
          </w:tcPr>
          <w:p w14:paraId="431B2BF3" w14:textId="77777777" w:rsidR="00E633FE" w:rsidRPr="00BB1F17" w:rsidRDefault="00E633FE" w:rsidP="00B34228">
            <w:pPr>
              <w:pStyle w:val="Table"/>
            </w:pPr>
            <w:r w:rsidRPr="00BB1F17">
              <w:t>COS COB 14</w:t>
            </w:r>
          </w:p>
        </w:tc>
        <w:tc>
          <w:tcPr>
            <w:tcW w:w="1080" w:type="dxa"/>
            <w:gridSpan w:val="2"/>
            <w:vAlign w:val="center"/>
          </w:tcPr>
          <w:p w14:paraId="431B2BF4" w14:textId="77777777" w:rsidR="00E633FE" w:rsidRPr="00BB1F17" w:rsidRDefault="00E633FE" w:rsidP="00B34228">
            <w:pPr>
              <w:pStyle w:val="Table"/>
            </w:pPr>
            <w:r w:rsidRPr="00BB1F17">
              <w:t>14158</w:t>
            </w:r>
          </w:p>
        </w:tc>
        <w:tc>
          <w:tcPr>
            <w:tcW w:w="1710" w:type="dxa"/>
            <w:gridSpan w:val="2"/>
            <w:vAlign w:val="center"/>
          </w:tcPr>
          <w:p w14:paraId="431B2BF5" w14:textId="2C84C4D6" w:rsidR="00E633FE" w:rsidRPr="00BB1F17" w:rsidRDefault="00E91F97" w:rsidP="00B34228">
            <w:pPr>
              <w:pStyle w:val="Table"/>
            </w:pPr>
            <w:del w:id="182" w:author="Author">
              <w:r w:rsidDel="003F279C">
                <w:rPr>
                  <w:lang w:val="en-US"/>
                </w:rPr>
                <w:delText>2025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431B2BF6" w14:textId="792F7412" w:rsidR="00E633FE" w:rsidRPr="00BB1F17" w:rsidRDefault="00E91F97" w:rsidP="00B34228">
            <w:pPr>
              <w:pStyle w:val="Table"/>
            </w:pPr>
            <w:del w:id="183" w:author="Author">
              <w:r w:rsidDel="003F279C">
                <w:rPr>
                  <w:lang w:val="en-US"/>
                </w:rPr>
                <w:delText>2025</w:delText>
              </w:r>
            </w:del>
          </w:p>
        </w:tc>
      </w:tr>
      <w:tr w:rsidR="009F56F0" w:rsidRPr="00BB1F17" w14:paraId="431B2BFC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BF8" w14:textId="77777777" w:rsidR="00E633FE" w:rsidRPr="00BB1F17" w:rsidRDefault="00E633FE" w:rsidP="00B34228">
            <w:pPr>
              <w:pStyle w:val="Table"/>
            </w:pPr>
            <w:r w:rsidRPr="00BB1F17">
              <w:t>DEVON 10</w:t>
            </w:r>
          </w:p>
        </w:tc>
        <w:tc>
          <w:tcPr>
            <w:tcW w:w="1080" w:type="dxa"/>
            <w:gridSpan w:val="2"/>
            <w:vAlign w:val="center"/>
          </w:tcPr>
          <w:p w14:paraId="431B2BF9" w14:textId="77777777" w:rsidR="00E633FE" w:rsidRPr="00BB1F17" w:rsidRDefault="00E633FE" w:rsidP="00B34228">
            <w:pPr>
              <w:pStyle w:val="Table"/>
            </w:pPr>
            <w:r w:rsidRPr="00BB1F17">
              <w:t>396</w:t>
            </w:r>
          </w:p>
        </w:tc>
        <w:tc>
          <w:tcPr>
            <w:tcW w:w="1710" w:type="dxa"/>
            <w:gridSpan w:val="2"/>
            <w:vAlign w:val="center"/>
          </w:tcPr>
          <w:p w14:paraId="431B2BFA" w14:textId="56B0922F" w:rsidR="00E633FE" w:rsidRPr="00867BB4" w:rsidRDefault="00E91F97" w:rsidP="00B34228">
            <w:pPr>
              <w:pStyle w:val="Table"/>
              <w:rPr>
                <w:lang w:val="en-US"/>
              </w:rPr>
            </w:pPr>
            <w:del w:id="184" w:author="Author">
              <w:r w:rsidDel="003F279C">
                <w:rPr>
                  <w:lang w:val="en-US"/>
                </w:rPr>
                <w:delText>2026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431B2BFB" w14:textId="7C80079A" w:rsidR="00E633FE" w:rsidRPr="00867BB4" w:rsidRDefault="00E91F97" w:rsidP="00B34228">
            <w:pPr>
              <w:pStyle w:val="Table"/>
              <w:rPr>
                <w:lang w:val="en-US"/>
              </w:rPr>
            </w:pPr>
            <w:del w:id="185" w:author="Author">
              <w:r w:rsidDel="003F279C">
                <w:rPr>
                  <w:lang w:val="en-US"/>
                </w:rPr>
                <w:delText>2025</w:delText>
              </w:r>
            </w:del>
          </w:p>
        </w:tc>
      </w:tr>
      <w:tr w:rsidR="00656410" w:rsidRPr="00BB1F17" w14:paraId="431B2C01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BFD" w14:textId="77777777" w:rsidR="00656410" w:rsidRPr="00BB1F17" w:rsidRDefault="00656410" w:rsidP="00B34228">
            <w:pPr>
              <w:pStyle w:val="Table"/>
            </w:pPr>
            <w:r w:rsidRPr="00BB1F17">
              <w:t>DEVON 11</w:t>
            </w:r>
          </w:p>
        </w:tc>
        <w:tc>
          <w:tcPr>
            <w:tcW w:w="1080" w:type="dxa"/>
            <w:gridSpan w:val="2"/>
            <w:vAlign w:val="center"/>
          </w:tcPr>
          <w:p w14:paraId="431B2BFE" w14:textId="77777777" w:rsidR="00656410" w:rsidRPr="00BB1F17" w:rsidRDefault="00656410" w:rsidP="00B34228">
            <w:pPr>
              <w:pStyle w:val="Table"/>
            </w:pPr>
            <w:r w:rsidRPr="00BB1F17">
              <w:t>397</w:t>
            </w:r>
          </w:p>
        </w:tc>
        <w:tc>
          <w:tcPr>
            <w:tcW w:w="1710" w:type="dxa"/>
            <w:gridSpan w:val="2"/>
            <w:vAlign w:val="center"/>
          </w:tcPr>
          <w:p w14:paraId="431B2BFF" w14:textId="41CAC05E" w:rsidR="00656410" w:rsidRPr="00BB1F17" w:rsidRDefault="00656410" w:rsidP="00B34228">
            <w:pPr>
              <w:pStyle w:val="Table"/>
            </w:pPr>
            <w:del w:id="186" w:author="Author">
              <w:r w:rsidDel="003F279C">
                <w:delText>2023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431B2C00" w14:textId="4EE4FD00" w:rsidR="00656410" w:rsidRPr="00B1543C" w:rsidRDefault="00656410" w:rsidP="00B34228">
            <w:pPr>
              <w:pStyle w:val="Table"/>
            </w:pPr>
            <w:del w:id="187" w:author="Author">
              <w:r w:rsidDel="003F279C">
                <w:delText>2023</w:delText>
              </w:r>
            </w:del>
          </w:p>
        </w:tc>
      </w:tr>
      <w:tr w:rsidR="00656410" w:rsidRPr="00BB1F17" w14:paraId="431B2C06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02" w14:textId="77777777" w:rsidR="00656410" w:rsidRPr="00BB1F17" w:rsidRDefault="00656410" w:rsidP="00B34228">
            <w:pPr>
              <w:pStyle w:val="Table"/>
            </w:pPr>
            <w:r w:rsidRPr="00BB1F17">
              <w:t>DEVON 12</w:t>
            </w:r>
          </w:p>
        </w:tc>
        <w:tc>
          <w:tcPr>
            <w:tcW w:w="1080" w:type="dxa"/>
            <w:gridSpan w:val="2"/>
            <w:vAlign w:val="center"/>
          </w:tcPr>
          <w:p w14:paraId="431B2C03" w14:textId="77777777" w:rsidR="00656410" w:rsidRPr="00BB1F17" w:rsidRDefault="00656410" w:rsidP="00B34228">
            <w:pPr>
              <w:pStyle w:val="Table"/>
            </w:pPr>
            <w:r w:rsidRPr="00BB1F17">
              <w:t>398</w:t>
            </w:r>
          </w:p>
        </w:tc>
        <w:tc>
          <w:tcPr>
            <w:tcW w:w="1710" w:type="dxa"/>
            <w:gridSpan w:val="2"/>
            <w:vAlign w:val="center"/>
          </w:tcPr>
          <w:p w14:paraId="431B2C04" w14:textId="45B9AB1C" w:rsidR="00656410" w:rsidRPr="00BB1F17" w:rsidRDefault="00656410" w:rsidP="00B34228">
            <w:pPr>
              <w:pStyle w:val="Table"/>
            </w:pPr>
            <w:del w:id="188" w:author="Author">
              <w:r w:rsidDel="003F279C">
                <w:delText>2023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431B2C05" w14:textId="0A359C4B" w:rsidR="00656410" w:rsidRPr="00BB1F17" w:rsidRDefault="00656410" w:rsidP="00B34228">
            <w:pPr>
              <w:pStyle w:val="Table"/>
            </w:pPr>
            <w:del w:id="189" w:author="Author">
              <w:r w:rsidDel="003F279C">
                <w:delText>2023</w:delText>
              </w:r>
            </w:del>
          </w:p>
        </w:tc>
      </w:tr>
      <w:tr w:rsidR="00656410" w:rsidRPr="00BB1F17" w14:paraId="431B2C0B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07" w14:textId="77777777" w:rsidR="00656410" w:rsidRPr="00BB1F17" w:rsidRDefault="00656410" w:rsidP="00B34228">
            <w:pPr>
              <w:pStyle w:val="Table"/>
            </w:pPr>
            <w:r w:rsidRPr="00BB1F17">
              <w:t>DEVON 13</w:t>
            </w:r>
          </w:p>
        </w:tc>
        <w:tc>
          <w:tcPr>
            <w:tcW w:w="1080" w:type="dxa"/>
            <w:gridSpan w:val="2"/>
            <w:vAlign w:val="center"/>
          </w:tcPr>
          <w:p w14:paraId="431B2C08" w14:textId="77777777" w:rsidR="00656410" w:rsidRPr="00BB1F17" w:rsidRDefault="00656410" w:rsidP="00B34228">
            <w:pPr>
              <w:pStyle w:val="Table"/>
            </w:pPr>
            <w:r w:rsidRPr="00BB1F17">
              <w:t>399</w:t>
            </w:r>
          </w:p>
        </w:tc>
        <w:tc>
          <w:tcPr>
            <w:tcW w:w="1710" w:type="dxa"/>
            <w:gridSpan w:val="2"/>
            <w:vAlign w:val="center"/>
          </w:tcPr>
          <w:p w14:paraId="431B2C09" w14:textId="5D1B9A22" w:rsidR="00656410" w:rsidRPr="00BB1F17" w:rsidRDefault="00656410" w:rsidP="00B34228">
            <w:pPr>
              <w:pStyle w:val="Table"/>
            </w:pPr>
            <w:del w:id="190" w:author="Author">
              <w:r w:rsidDel="003F279C">
                <w:delText>2023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431B2C0A" w14:textId="7EE61E0B" w:rsidR="00656410" w:rsidRPr="00DC5B23" w:rsidRDefault="00656410" w:rsidP="00B34228">
            <w:pPr>
              <w:pStyle w:val="Table"/>
            </w:pPr>
            <w:del w:id="191" w:author="Author">
              <w:r w:rsidDel="003F279C">
                <w:delText>2023</w:delText>
              </w:r>
            </w:del>
          </w:p>
        </w:tc>
      </w:tr>
      <w:tr w:rsidR="00656410" w:rsidRPr="00BB1F17" w14:paraId="431B2C10" w14:textId="77777777" w:rsidTr="00CD1793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0C" w14:textId="77777777" w:rsidR="00656410" w:rsidRPr="00BB1F17" w:rsidRDefault="00656410" w:rsidP="00B34228">
            <w:pPr>
              <w:pStyle w:val="Table"/>
            </w:pPr>
            <w:r w:rsidRPr="00BB1F17">
              <w:t>DEVON 14</w:t>
            </w:r>
          </w:p>
        </w:tc>
        <w:tc>
          <w:tcPr>
            <w:tcW w:w="1080" w:type="dxa"/>
            <w:gridSpan w:val="2"/>
            <w:vAlign w:val="center"/>
          </w:tcPr>
          <w:p w14:paraId="431B2C0D" w14:textId="77777777" w:rsidR="00656410" w:rsidRPr="00BB1F17" w:rsidRDefault="00656410" w:rsidP="00B34228">
            <w:pPr>
              <w:pStyle w:val="Table"/>
            </w:pPr>
            <w:r w:rsidRPr="00BB1F17">
              <w:t>400</w:t>
            </w:r>
          </w:p>
        </w:tc>
        <w:tc>
          <w:tcPr>
            <w:tcW w:w="1710" w:type="dxa"/>
            <w:gridSpan w:val="2"/>
          </w:tcPr>
          <w:p w14:paraId="431B2C0E" w14:textId="7F301773" w:rsidR="00656410" w:rsidRPr="00BB1F17" w:rsidRDefault="00656410" w:rsidP="00B34228">
            <w:pPr>
              <w:pStyle w:val="Table"/>
            </w:pPr>
            <w:del w:id="192" w:author="Author">
              <w:r w:rsidRPr="00D02436" w:rsidDel="003F279C">
                <w:delText>2023</w:delText>
              </w:r>
            </w:del>
          </w:p>
        </w:tc>
        <w:tc>
          <w:tcPr>
            <w:tcW w:w="1800" w:type="dxa"/>
            <w:gridSpan w:val="2"/>
          </w:tcPr>
          <w:p w14:paraId="431B2C0F" w14:textId="06F4FA39" w:rsidR="00656410" w:rsidRPr="00BB1F17" w:rsidRDefault="00656410" w:rsidP="00B34228">
            <w:pPr>
              <w:pStyle w:val="Table"/>
            </w:pPr>
            <w:del w:id="193" w:author="Author">
              <w:r w:rsidRPr="00D02436" w:rsidDel="003F279C">
                <w:delText>2023</w:delText>
              </w:r>
            </w:del>
          </w:p>
        </w:tc>
      </w:tr>
      <w:tr w:rsidR="00CD1793" w:rsidRPr="00BB1F17" w14:paraId="431B2C15" w14:textId="77777777" w:rsidTr="00CD1793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11" w14:textId="77777777" w:rsidR="00CD1793" w:rsidRPr="00BB1F17" w:rsidRDefault="00CD1793" w:rsidP="00B34228">
            <w:pPr>
              <w:pStyle w:val="Table"/>
            </w:pPr>
            <w:r w:rsidRPr="00BB1F17">
              <w:t>DEVON 15</w:t>
            </w:r>
          </w:p>
        </w:tc>
        <w:tc>
          <w:tcPr>
            <w:tcW w:w="1080" w:type="dxa"/>
            <w:gridSpan w:val="2"/>
            <w:vAlign w:val="center"/>
          </w:tcPr>
          <w:p w14:paraId="431B2C12" w14:textId="77777777" w:rsidR="00CD1793" w:rsidRPr="00BB1F17" w:rsidRDefault="00CD1793" w:rsidP="00B34228">
            <w:pPr>
              <w:pStyle w:val="Table"/>
            </w:pPr>
            <w:r w:rsidRPr="00BB1F17">
              <w:t>12504</w:t>
            </w:r>
          </w:p>
        </w:tc>
        <w:tc>
          <w:tcPr>
            <w:tcW w:w="1710" w:type="dxa"/>
            <w:gridSpan w:val="2"/>
          </w:tcPr>
          <w:p w14:paraId="431B2C13" w14:textId="296C8822" w:rsidR="00CD1793" w:rsidRPr="00C66221" w:rsidRDefault="009761AD" w:rsidP="00B34228">
            <w:pPr>
              <w:pStyle w:val="Table"/>
              <w:rPr>
                <w:lang w:val="en-US"/>
              </w:rPr>
            </w:pPr>
            <w:del w:id="194" w:author="Author">
              <w:r w:rsidDel="003F279C">
                <w:rPr>
                  <w:lang w:val="en-US"/>
                </w:rPr>
                <w:delText>2026</w:delText>
              </w:r>
            </w:del>
          </w:p>
        </w:tc>
        <w:tc>
          <w:tcPr>
            <w:tcW w:w="1800" w:type="dxa"/>
            <w:gridSpan w:val="2"/>
          </w:tcPr>
          <w:p w14:paraId="431B2C14" w14:textId="7543143E" w:rsidR="00CD1793" w:rsidRPr="00C66221" w:rsidRDefault="00CF4E97" w:rsidP="00CF4E97">
            <w:pPr>
              <w:pStyle w:val="Table"/>
              <w:rPr>
                <w:lang w:val="en-US"/>
              </w:rPr>
            </w:pPr>
            <w:del w:id="195" w:author="Author">
              <w:r w:rsidRPr="000003BD" w:rsidDel="003F279C">
                <w:delText>2</w:delText>
              </w:r>
              <w:r w:rsidDel="003F279C">
                <w:rPr>
                  <w:lang w:val="en-US"/>
                </w:rPr>
                <w:delText>026</w:delText>
              </w:r>
            </w:del>
          </w:p>
        </w:tc>
      </w:tr>
      <w:tr w:rsidR="00CD1793" w:rsidRPr="00BB1F17" w14:paraId="431B2C1A" w14:textId="77777777" w:rsidTr="00CD1793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16" w14:textId="77777777" w:rsidR="00CD1793" w:rsidRPr="00BB1F17" w:rsidRDefault="00CD1793" w:rsidP="00B34228">
            <w:pPr>
              <w:pStyle w:val="Table"/>
            </w:pPr>
            <w:r w:rsidRPr="00BB1F17">
              <w:t>DEVON 16</w:t>
            </w:r>
          </w:p>
        </w:tc>
        <w:tc>
          <w:tcPr>
            <w:tcW w:w="1080" w:type="dxa"/>
            <w:gridSpan w:val="2"/>
            <w:vAlign w:val="center"/>
          </w:tcPr>
          <w:p w14:paraId="431B2C17" w14:textId="77777777" w:rsidR="00CD1793" w:rsidRPr="00BB1F17" w:rsidRDefault="00CD1793" w:rsidP="00B34228">
            <w:pPr>
              <w:pStyle w:val="Table"/>
            </w:pPr>
            <w:r w:rsidRPr="00BB1F17">
              <w:t>17044</w:t>
            </w:r>
          </w:p>
        </w:tc>
        <w:tc>
          <w:tcPr>
            <w:tcW w:w="1710" w:type="dxa"/>
            <w:gridSpan w:val="2"/>
          </w:tcPr>
          <w:p w14:paraId="431B2C18" w14:textId="38046868" w:rsidR="00CD1793" w:rsidRPr="00C66221" w:rsidRDefault="009761AD" w:rsidP="00B34228">
            <w:pPr>
              <w:pStyle w:val="Table"/>
              <w:rPr>
                <w:lang w:val="en-US"/>
              </w:rPr>
            </w:pPr>
            <w:del w:id="196" w:author="Author">
              <w:r w:rsidDel="003F279C">
                <w:rPr>
                  <w:lang w:val="en-US"/>
                </w:rPr>
                <w:delText>2026</w:delText>
              </w:r>
            </w:del>
          </w:p>
        </w:tc>
        <w:tc>
          <w:tcPr>
            <w:tcW w:w="1800" w:type="dxa"/>
            <w:gridSpan w:val="2"/>
          </w:tcPr>
          <w:p w14:paraId="431B2C19" w14:textId="43AF52B3" w:rsidR="00CD1793" w:rsidRPr="00C66221" w:rsidRDefault="00CF4E97" w:rsidP="00B34228">
            <w:pPr>
              <w:pStyle w:val="Table"/>
              <w:rPr>
                <w:lang w:val="en-US"/>
              </w:rPr>
            </w:pPr>
            <w:del w:id="197" w:author="Author">
              <w:r w:rsidDel="003F279C">
                <w:rPr>
                  <w:lang w:val="en-US"/>
                </w:rPr>
                <w:delText>2026</w:delText>
              </w:r>
            </w:del>
          </w:p>
        </w:tc>
      </w:tr>
      <w:tr w:rsidR="00CD1793" w:rsidRPr="00BB1F17" w14:paraId="431B2C1F" w14:textId="77777777" w:rsidTr="00CD1793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1B" w14:textId="77777777" w:rsidR="00CD1793" w:rsidRPr="00BB1F17" w:rsidRDefault="00CD1793" w:rsidP="00B34228">
            <w:pPr>
              <w:pStyle w:val="Table"/>
            </w:pPr>
            <w:r w:rsidRPr="00BB1F17">
              <w:t>DEVON 17</w:t>
            </w:r>
          </w:p>
        </w:tc>
        <w:tc>
          <w:tcPr>
            <w:tcW w:w="1080" w:type="dxa"/>
            <w:gridSpan w:val="2"/>
            <w:vAlign w:val="center"/>
          </w:tcPr>
          <w:p w14:paraId="431B2C1C" w14:textId="77777777" w:rsidR="00CD1793" w:rsidRPr="00BB1F17" w:rsidRDefault="00CD1793" w:rsidP="00B34228">
            <w:pPr>
              <w:pStyle w:val="Table"/>
            </w:pPr>
            <w:r w:rsidRPr="00BB1F17">
              <w:t>17045</w:t>
            </w:r>
          </w:p>
        </w:tc>
        <w:tc>
          <w:tcPr>
            <w:tcW w:w="1710" w:type="dxa"/>
            <w:gridSpan w:val="2"/>
          </w:tcPr>
          <w:p w14:paraId="431B2C1D" w14:textId="7FA3F247" w:rsidR="00CD1793" w:rsidRPr="00BB1F17" w:rsidRDefault="009761AD" w:rsidP="009761AD">
            <w:pPr>
              <w:pStyle w:val="Table"/>
            </w:pPr>
            <w:del w:id="198" w:author="Author">
              <w:r w:rsidDel="003F279C">
                <w:rPr>
                  <w:lang w:val="en-US"/>
                </w:rPr>
                <w:delText>2026</w:delText>
              </w:r>
            </w:del>
          </w:p>
        </w:tc>
        <w:tc>
          <w:tcPr>
            <w:tcW w:w="1800" w:type="dxa"/>
            <w:gridSpan w:val="2"/>
          </w:tcPr>
          <w:p w14:paraId="431B2C1E" w14:textId="1C262D48" w:rsidR="00CD1793" w:rsidRPr="00C66221" w:rsidRDefault="00CF4E97" w:rsidP="00B34228">
            <w:pPr>
              <w:pStyle w:val="Table"/>
              <w:rPr>
                <w:lang w:val="en-US"/>
              </w:rPr>
            </w:pPr>
            <w:del w:id="199" w:author="Author">
              <w:r w:rsidDel="003F279C">
                <w:rPr>
                  <w:lang w:val="en-US"/>
                </w:rPr>
                <w:delText>2026</w:delText>
              </w:r>
            </w:del>
          </w:p>
        </w:tc>
      </w:tr>
      <w:tr w:rsidR="00CD1793" w:rsidRPr="00BB1F17" w14:paraId="431B2C24" w14:textId="77777777" w:rsidTr="00CD1793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20" w14:textId="77777777" w:rsidR="00CD1793" w:rsidRPr="00BB1F17" w:rsidRDefault="00CD1793" w:rsidP="00B34228">
            <w:pPr>
              <w:pStyle w:val="Table"/>
            </w:pPr>
            <w:r w:rsidRPr="00BB1F17">
              <w:t>DEVON 18</w:t>
            </w:r>
          </w:p>
        </w:tc>
        <w:tc>
          <w:tcPr>
            <w:tcW w:w="1080" w:type="dxa"/>
            <w:gridSpan w:val="2"/>
            <w:vAlign w:val="center"/>
          </w:tcPr>
          <w:p w14:paraId="431B2C21" w14:textId="77777777" w:rsidR="00CD1793" w:rsidRPr="00BB1F17" w:rsidRDefault="00CD1793" w:rsidP="00B34228">
            <w:pPr>
              <w:pStyle w:val="Table"/>
            </w:pPr>
            <w:r w:rsidRPr="00BB1F17">
              <w:t>17046</w:t>
            </w:r>
          </w:p>
        </w:tc>
        <w:tc>
          <w:tcPr>
            <w:tcW w:w="1710" w:type="dxa"/>
            <w:gridSpan w:val="2"/>
          </w:tcPr>
          <w:p w14:paraId="431B2C22" w14:textId="434A4DCD" w:rsidR="00CD1793" w:rsidRPr="00C66221" w:rsidRDefault="009761AD" w:rsidP="00B34228">
            <w:pPr>
              <w:pStyle w:val="Table"/>
              <w:rPr>
                <w:lang w:val="en-US"/>
              </w:rPr>
            </w:pPr>
            <w:del w:id="200" w:author="Author">
              <w:r w:rsidDel="003F279C">
                <w:rPr>
                  <w:lang w:val="en-US"/>
                </w:rPr>
                <w:delText>2026</w:delText>
              </w:r>
            </w:del>
          </w:p>
        </w:tc>
        <w:tc>
          <w:tcPr>
            <w:tcW w:w="1800" w:type="dxa"/>
            <w:gridSpan w:val="2"/>
          </w:tcPr>
          <w:p w14:paraId="431B2C23" w14:textId="4F9286CD" w:rsidR="00CD1793" w:rsidRPr="00C66221" w:rsidRDefault="00CF4E97" w:rsidP="00B34228">
            <w:pPr>
              <w:pStyle w:val="Table"/>
              <w:rPr>
                <w:lang w:val="en-US"/>
              </w:rPr>
            </w:pPr>
            <w:del w:id="201" w:author="Author">
              <w:r w:rsidDel="003F279C">
                <w:rPr>
                  <w:lang w:val="en-US"/>
                </w:rPr>
                <w:delText>2026</w:delText>
              </w:r>
            </w:del>
          </w:p>
        </w:tc>
      </w:tr>
      <w:tr w:rsidR="00CD1793" w:rsidRPr="00BB1F17" w14:paraId="431B2C29" w14:textId="77777777" w:rsidTr="00CD1793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25" w14:textId="77777777" w:rsidR="00CD1793" w:rsidRPr="00BB1F17" w:rsidRDefault="00CD1793" w:rsidP="00B34228">
            <w:pPr>
              <w:pStyle w:val="Table"/>
            </w:pPr>
            <w:r w:rsidRPr="00BB1F17">
              <w:t>DEXTER 1</w:t>
            </w:r>
          </w:p>
        </w:tc>
        <w:tc>
          <w:tcPr>
            <w:tcW w:w="1080" w:type="dxa"/>
            <w:gridSpan w:val="2"/>
            <w:vAlign w:val="center"/>
          </w:tcPr>
          <w:p w14:paraId="431B2C26" w14:textId="77777777" w:rsidR="00CD1793" w:rsidRPr="00BB1F17" w:rsidRDefault="00CD1793" w:rsidP="00B34228">
            <w:pPr>
              <w:pStyle w:val="Table"/>
            </w:pPr>
            <w:r w:rsidRPr="00BB1F17">
              <w:t>42375</w:t>
            </w:r>
          </w:p>
        </w:tc>
        <w:tc>
          <w:tcPr>
            <w:tcW w:w="1710" w:type="dxa"/>
            <w:gridSpan w:val="2"/>
          </w:tcPr>
          <w:p w14:paraId="431B2C27" w14:textId="11CE9002" w:rsidR="00CD1793" w:rsidRPr="00C66221" w:rsidRDefault="009761AD" w:rsidP="00B34228">
            <w:pPr>
              <w:pStyle w:val="Table"/>
              <w:rPr>
                <w:lang w:val="en-US"/>
              </w:rPr>
            </w:pPr>
            <w:del w:id="202" w:author="Author">
              <w:r w:rsidDel="003F279C">
                <w:rPr>
                  <w:lang w:val="en-US"/>
                </w:rPr>
                <w:delText>2026</w:delText>
              </w:r>
            </w:del>
          </w:p>
        </w:tc>
        <w:tc>
          <w:tcPr>
            <w:tcW w:w="1800" w:type="dxa"/>
            <w:gridSpan w:val="2"/>
          </w:tcPr>
          <w:p w14:paraId="431B2C28" w14:textId="14977775" w:rsidR="00CD1793" w:rsidRPr="00C66221" w:rsidRDefault="00CF4E97" w:rsidP="00B34228">
            <w:pPr>
              <w:pStyle w:val="Table"/>
              <w:rPr>
                <w:lang w:val="en-US"/>
              </w:rPr>
            </w:pPr>
            <w:del w:id="203" w:author="Author">
              <w:r w:rsidDel="003F279C">
                <w:rPr>
                  <w:lang w:val="en-US"/>
                </w:rPr>
                <w:delText>2026</w:delText>
              </w:r>
            </w:del>
          </w:p>
        </w:tc>
      </w:tr>
      <w:tr w:rsidR="00CD1793" w:rsidRPr="00BB1F17" w14:paraId="431B2C2E" w14:textId="77777777" w:rsidTr="00CD1793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2A" w14:textId="77777777" w:rsidR="00CD1793" w:rsidRPr="00BB1F17" w:rsidRDefault="00CD1793" w:rsidP="00B34228">
            <w:pPr>
              <w:pStyle w:val="Table"/>
            </w:pPr>
            <w:r w:rsidRPr="00BB1F17">
              <w:t>DEXTER 2</w:t>
            </w:r>
          </w:p>
        </w:tc>
        <w:tc>
          <w:tcPr>
            <w:tcW w:w="1080" w:type="dxa"/>
            <w:gridSpan w:val="2"/>
            <w:vAlign w:val="center"/>
          </w:tcPr>
          <w:p w14:paraId="431B2C2B" w14:textId="77777777" w:rsidR="00CD1793" w:rsidRPr="00BB1F17" w:rsidRDefault="00CD1793" w:rsidP="00B34228">
            <w:pPr>
              <w:pStyle w:val="Table"/>
            </w:pPr>
            <w:r w:rsidRPr="00BB1F17">
              <w:t>42376</w:t>
            </w:r>
          </w:p>
        </w:tc>
        <w:tc>
          <w:tcPr>
            <w:tcW w:w="1710" w:type="dxa"/>
            <w:gridSpan w:val="2"/>
          </w:tcPr>
          <w:p w14:paraId="431B2C2C" w14:textId="4AEA6E6E" w:rsidR="00CD1793" w:rsidRPr="00C66221" w:rsidRDefault="009761AD" w:rsidP="00B34228">
            <w:pPr>
              <w:pStyle w:val="Table"/>
              <w:rPr>
                <w:lang w:val="en-US"/>
              </w:rPr>
            </w:pPr>
            <w:del w:id="204" w:author="Author">
              <w:r w:rsidDel="003F279C">
                <w:rPr>
                  <w:lang w:val="en-US"/>
                </w:rPr>
                <w:delText>2026</w:delText>
              </w:r>
            </w:del>
          </w:p>
        </w:tc>
        <w:tc>
          <w:tcPr>
            <w:tcW w:w="1800" w:type="dxa"/>
            <w:gridSpan w:val="2"/>
          </w:tcPr>
          <w:p w14:paraId="431B2C2D" w14:textId="3C7761A9" w:rsidR="00CD1793" w:rsidRPr="00C66221" w:rsidRDefault="00CF4E97" w:rsidP="00B34228">
            <w:pPr>
              <w:pStyle w:val="Table"/>
              <w:rPr>
                <w:lang w:val="en-US"/>
              </w:rPr>
            </w:pPr>
            <w:del w:id="205" w:author="Author">
              <w:r w:rsidDel="003F279C">
                <w:rPr>
                  <w:lang w:val="en-US"/>
                </w:rPr>
                <w:delText>2026</w:delText>
              </w:r>
            </w:del>
          </w:p>
        </w:tc>
      </w:tr>
      <w:tr w:rsidR="009F56F0" w:rsidRPr="00BB1F17" w14:paraId="431B2C33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2F" w14:textId="77777777" w:rsidR="001951B3" w:rsidRPr="00BB1F17" w:rsidRDefault="001951B3" w:rsidP="00B34228">
            <w:pPr>
              <w:pStyle w:val="Table"/>
            </w:pPr>
            <w:r w:rsidRPr="00BB1F17">
              <w:lastRenderedPageBreak/>
              <w:t>DOREEN</w:t>
            </w:r>
          </w:p>
        </w:tc>
        <w:tc>
          <w:tcPr>
            <w:tcW w:w="1080" w:type="dxa"/>
            <w:gridSpan w:val="2"/>
            <w:vAlign w:val="center"/>
          </w:tcPr>
          <w:p w14:paraId="431B2C30" w14:textId="77777777" w:rsidR="001951B3" w:rsidRPr="00BB1F17" w:rsidRDefault="001951B3" w:rsidP="00B34228">
            <w:pPr>
              <w:pStyle w:val="Table"/>
            </w:pPr>
            <w:r w:rsidRPr="00BB1F17">
              <w:t>395</w:t>
            </w:r>
          </w:p>
        </w:tc>
        <w:tc>
          <w:tcPr>
            <w:tcW w:w="1710" w:type="dxa"/>
            <w:gridSpan w:val="2"/>
            <w:vAlign w:val="center"/>
          </w:tcPr>
          <w:p w14:paraId="431B2C31" w14:textId="467B6BDC" w:rsidR="001951B3" w:rsidRPr="002F0A6F" w:rsidRDefault="009A766D" w:rsidP="00B34228">
            <w:pPr>
              <w:pStyle w:val="Table"/>
            </w:pPr>
            <w:del w:id="206" w:author="Author">
              <w:r w:rsidDel="003F279C">
                <w:delText>2022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431B2C32" w14:textId="1E9B4A3B" w:rsidR="001951B3" w:rsidRPr="00A8602B" w:rsidRDefault="00F62310" w:rsidP="00B34228">
            <w:pPr>
              <w:pStyle w:val="Table"/>
            </w:pPr>
            <w:del w:id="207" w:author="Author">
              <w:r w:rsidRPr="009B4D45" w:rsidDel="003F279C">
                <w:delText>2021</w:delText>
              </w:r>
            </w:del>
          </w:p>
        </w:tc>
      </w:tr>
      <w:tr w:rsidR="005A2AC9" w:rsidRPr="00BB1F17" w14:paraId="5BD5D1EB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2CA4B3AD" w14:textId="6A6668EB" w:rsidR="005A2AC9" w:rsidRPr="00867BB4" w:rsidRDefault="005A2AC9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DWW SOLAR</w:t>
            </w:r>
          </w:p>
        </w:tc>
        <w:tc>
          <w:tcPr>
            <w:tcW w:w="1080" w:type="dxa"/>
            <w:gridSpan w:val="2"/>
            <w:vAlign w:val="center"/>
          </w:tcPr>
          <w:p w14:paraId="458DC871" w14:textId="0D491E15" w:rsidR="005A2AC9" w:rsidRPr="00867BB4" w:rsidRDefault="005A2AC9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67732</w:t>
            </w:r>
          </w:p>
        </w:tc>
        <w:tc>
          <w:tcPr>
            <w:tcW w:w="1710" w:type="dxa"/>
            <w:gridSpan w:val="2"/>
            <w:vAlign w:val="center"/>
          </w:tcPr>
          <w:p w14:paraId="6B4F73A9" w14:textId="13224A59" w:rsidR="005A2AC9" w:rsidRPr="00867BB4" w:rsidRDefault="005A2AC9" w:rsidP="00B34228">
            <w:pPr>
              <w:pStyle w:val="Table"/>
              <w:rPr>
                <w:lang w:val="en-US"/>
              </w:rPr>
            </w:pPr>
            <w:del w:id="208" w:author="Author">
              <w:r w:rsidDel="003F279C">
                <w:rPr>
                  <w:lang w:val="en-US"/>
                </w:rPr>
                <w:delText>2026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621507B7" w14:textId="07E5BA21" w:rsidR="005A2AC9" w:rsidRPr="009B4D45" w:rsidRDefault="005A2AC9" w:rsidP="00B34228">
            <w:pPr>
              <w:pStyle w:val="Table"/>
            </w:pPr>
            <w:del w:id="209" w:author="Author">
              <w:r w:rsidDel="003F279C">
                <w:rPr>
                  <w:lang w:val="en-US"/>
                </w:rPr>
                <w:delText>2026</w:delText>
              </w:r>
            </w:del>
          </w:p>
        </w:tc>
      </w:tr>
      <w:tr w:rsidR="00656410" w:rsidRPr="00BB1F17" w14:paraId="1D69D9E7" w14:textId="77777777" w:rsidTr="00CD1793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7788C6E0" w14:textId="7AD931A4" w:rsidR="00656410" w:rsidRPr="00BB1F17" w:rsidRDefault="00656410" w:rsidP="00B34228">
            <w:pPr>
              <w:pStyle w:val="Table"/>
            </w:pPr>
            <w:r>
              <w:t>FRANKLIN DRIVE 10</w:t>
            </w:r>
          </w:p>
        </w:tc>
        <w:tc>
          <w:tcPr>
            <w:tcW w:w="1080" w:type="dxa"/>
            <w:gridSpan w:val="2"/>
            <w:vAlign w:val="center"/>
          </w:tcPr>
          <w:p w14:paraId="554266A0" w14:textId="19E11A72" w:rsidR="00656410" w:rsidRPr="00BB1F17" w:rsidRDefault="00656410" w:rsidP="00B34228">
            <w:pPr>
              <w:pStyle w:val="Table"/>
            </w:pPr>
            <w:r>
              <w:t>420</w:t>
            </w:r>
          </w:p>
        </w:tc>
        <w:tc>
          <w:tcPr>
            <w:tcW w:w="1710" w:type="dxa"/>
            <w:gridSpan w:val="2"/>
          </w:tcPr>
          <w:p w14:paraId="6F67EDA6" w14:textId="60BE30C1" w:rsidR="00656410" w:rsidRPr="00B34228" w:rsidRDefault="00FD7C7D" w:rsidP="00B34228">
            <w:pPr>
              <w:pStyle w:val="Table"/>
            </w:pPr>
            <w:del w:id="210" w:author="Author">
              <w:r w:rsidDel="003F279C">
                <w:delText>2024</w:delText>
              </w:r>
            </w:del>
          </w:p>
        </w:tc>
        <w:tc>
          <w:tcPr>
            <w:tcW w:w="1800" w:type="dxa"/>
            <w:gridSpan w:val="2"/>
          </w:tcPr>
          <w:p w14:paraId="0114FE3B" w14:textId="258B0150" w:rsidR="00656410" w:rsidRPr="00B34228" w:rsidRDefault="00FD7C7D" w:rsidP="00B34228">
            <w:pPr>
              <w:pStyle w:val="Table"/>
            </w:pPr>
            <w:del w:id="211" w:author="Author">
              <w:r w:rsidDel="003F279C">
                <w:delText>2024</w:delText>
              </w:r>
            </w:del>
          </w:p>
        </w:tc>
      </w:tr>
      <w:tr w:rsidR="005A2AC9" w:rsidRPr="00BB1F17" w14:paraId="34E798F0" w14:textId="77777777" w:rsidTr="00CD1793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2B72ADCD" w14:textId="09422CE6" w:rsidR="005A2AC9" w:rsidRPr="00867BB4" w:rsidRDefault="005A2AC9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FUSION SOLAR CENTER</w:t>
            </w:r>
          </w:p>
        </w:tc>
        <w:tc>
          <w:tcPr>
            <w:tcW w:w="1080" w:type="dxa"/>
            <w:gridSpan w:val="2"/>
            <w:vAlign w:val="center"/>
          </w:tcPr>
          <w:p w14:paraId="69824F83" w14:textId="3CCD9AFD" w:rsidR="005A2AC9" w:rsidRPr="00867BB4" w:rsidRDefault="005A2AC9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50634</w:t>
            </w:r>
          </w:p>
        </w:tc>
        <w:tc>
          <w:tcPr>
            <w:tcW w:w="1710" w:type="dxa"/>
            <w:gridSpan w:val="2"/>
          </w:tcPr>
          <w:p w14:paraId="47313DB7" w14:textId="5C4878D6" w:rsidR="005A2AC9" w:rsidRPr="00867BB4" w:rsidDel="00E91F97" w:rsidRDefault="005A2AC9" w:rsidP="00B34228">
            <w:pPr>
              <w:pStyle w:val="Table"/>
              <w:rPr>
                <w:lang w:val="en-US"/>
              </w:rPr>
            </w:pPr>
            <w:del w:id="212" w:author="Author">
              <w:r w:rsidDel="003F279C">
                <w:rPr>
                  <w:lang w:val="en-US"/>
                </w:rPr>
                <w:delText>2026</w:delText>
              </w:r>
            </w:del>
          </w:p>
        </w:tc>
        <w:tc>
          <w:tcPr>
            <w:tcW w:w="1800" w:type="dxa"/>
            <w:gridSpan w:val="2"/>
          </w:tcPr>
          <w:p w14:paraId="47196940" w14:textId="7B613C05" w:rsidR="005A2AC9" w:rsidRPr="009B4D45" w:rsidDel="00E91F97" w:rsidRDefault="005A2AC9" w:rsidP="00B34228">
            <w:pPr>
              <w:pStyle w:val="Table"/>
            </w:pPr>
            <w:del w:id="213" w:author="Author">
              <w:r w:rsidDel="003F279C">
                <w:rPr>
                  <w:lang w:val="en-US"/>
                </w:rPr>
                <w:delText>2026</w:delText>
              </w:r>
            </w:del>
          </w:p>
        </w:tc>
      </w:tr>
      <w:tr w:rsidR="00CD1793" w:rsidRPr="00BB1F17" w14:paraId="431B2C38" w14:textId="77777777" w:rsidTr="00CD1793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34" w14:textId="77777777" w:rsidR="00CD1793" w:rsidRPr="00BB1F17" w:rsidRDefault="00CD1793" w:rsidP="00B34228">
            <w:pPr>
              <w:pStyle w:val="Table"/>
            </w:pPr>
            <w:r w:rsidRPr="00BB1F17">
              <w:t>KLEEN ENERGY</w:t>
            </w:r>
          </w:p>
        </w:tc>
        <w:tc>
          <w:tcPr>
            <w:tcW w:w="1080" w:type="dxa"/>
            <w:gridSpan w:val="2"/>
            <w:vAlign w:val="center"/>
          </w:tcPr>
          <w:p w14:paraId="431B2C35" w14:textId="77777777" w:rsidR="00CD1793" w:rsidRPr="00BB1F17" w:rsidRDefault="00CD1793" w:rsidP="00B34228">
            <w:pPr>
              <w:pStyle w:val="Table"/>
            </w:pPr>
            <w:r w:rsidRPr="00BB1F17">
              <w:t>14614</w:t>
            </w:r>
          </w:p>
        </w:tc>
        <w:tc>
          <w:tcPr>
            <w:tcW w:w="1710" w:type="dxa"/>
            <w:gridSpan w:val="2"/>
          </w:tcPr>
          <w:p w14:paraId="431B2C36" w14:textId="247E29AA" w:rsidR="00CD1793" w:rsidRPr="00867BB4" w:rsidRDefault="00E91F97" w:rsidP="00B34228">
            <w:pPr>
              <w:pStyle w:val="Table"/>
              <w:rPr>
                <w:lang w:val="en-US"/>
              </w:rPr>
            </w:pPr>
            <w:del w:id="214" w:author="Author">
              <w:r w:rsidDel="003F279C">
                <w:rPr>
                  <w:lang w:val="en-US"/>
                </w:rPr>
                <w:delText>2026</w:delText>
              </w:r>
            </w:del>
          </w:p>
        </w:tc>
        <w:tc>
          <w:tcPr>
            <w:tcW w:w="1800" w:type="dxa"/>
            <w:gridSpan w:val="2"/>
          </w:tcPr>
          <w:p w14:paraId="431B2C37" w14:textId="63508EAB" w:rsidR="00CD1793" w:rsidRPr="00867BB4" w:rsidRDefault="00E91F97" w:rsidP="00B34228">
            <w:pPr>
              <w:pStyle w:val="Table"/>
              <w:rPr>
                <w:lang w:val="en-US"/>
              </w:rPr>
            </w:pPr>
            <w:del w:id="215" w:author="Author">
              <w:r w:rsidDel="003F279C">
                <w:rPr>
                  <w:lang w:val="en-US"/>
                </w:rPr>
                <w:delText>2026</w:delText>
              </w:r>
            </w:del>
          </w:p>
        </w:tc>
      </w:tr>
      <w:tr w:rsidR="009F56F0" w:rsidRPr="00BB1F17" w14:paraId="431B2C3D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39" w14:textId="77777777" w:rsidR="001951B3" w:rsidRPr="00BB1F17" w:rsidRDefault="001951B3" w:rsidP="00B34228">
            <w:pPr>
              <w:pStyle w:val="Table"/>
            </w:pPr>
            <w:r w:rsidRPr="00BB1F17">
              <w:t>LAKE ROAD 1</w:t>
            </w:r>
          </w:p>
        </w:tc>
        <w:tc>
          <w:tcPr>
            <w:tcW w:w="1080" w:type="dxa"/>
            <w:gridSpan w:val="2"/>
            <w:vAlign w:val="center"/>
          </w:tcPr>
          <w:p w14:paraId="431B2C3A" w14:textId="77777777" w:rsidR="001951B3" w:rsidRPr="00BB1F17" w:rsidRDefault="001951B3" w:rsidP="00B34228">
            <w:pPr>
              <w:pStyle w:val="Table"/>
            </w:pPr>
            <w:r w:rsidRPr="00BB1F17">
              <w:t>1342</w:t>
            </w:r>
          </w:p>
        </w:tc>
        <w:tc>
          <w:tcPr>
            <w:tcW w:w="1710" w:type="dxa"/>
            <w:gridSpan w:val="2"/>
            <w:vAlign w:val="center"/>
          </w:tcPr>
          <w:p w14:paraId="431B2C3B" w14:textId="05799386" w:rsidR="001951B3" w:rsidRPr="00C66221" w:rsidRDefault="009761AD" w:rsidP="00B34228">
            <w:pPr>
              <w:pStyle w:val="Table"/>
              <w:rPr>
                <w:lang w:val="en-US"/>
              </w:rPr>
            </w:pPr>
            <w:del w:id="216" w:author="Author">
              <w:r w:rsidDel="003F279C">
                <w:rPr>
                  <w:lang w:val="en-US"/>
                </w:rPr>
                <w:delText>2026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431B2C3C" w14:textId="171115AF" w:rsidR="001951B3" w:rsidRPr="00C66221" w:rsidRDefault="00CF4E97" w:rsidP="00B34228">
            <w:pPr>
              <w:pStyle w:val="Table"/>
              <w:rPr>
                <w:lang w:val="en-US"/>
              </w:rPr>
            </w:pPr>
            <w:del w:id="217" w:author="Author">
              <w:r w:rsidDel="003F279C">
                <w:rPr>
                  <w:lang w:val="en-US"/>
                </w:rPr>
                <w:delText>2026</w:delText>
              </w:r>
            </w:del>
          </w:p>
        </w:tc>
      </w:tr>
      <w:tr w:rsidR="009F56F0" w:rsidRPr="00BB1F17" w14:paraId="431B2C42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3E" w14:textId="77777777" w:rsidR="00DC5B23" w:rsidRPr="00BB1F17" w:rsidRDefault="00DC5B23" w:rsidP="00B34228">
            <w:pPr>
              <w:pStyle w:val="Table"/>
            </w:pPr>
            <w:r w:rsidRPr="00BB1F17">
              <w:t>LAKE ROAD 2</w:t>
            </w:r>
          </w:p>
        </w:tc>
        <w:tc>
          <w:tcPr>
            <w:tcW w:w="1080" w:type="dxa"/>
            <w:gridSpan w:val="2"/>
            <w:vAlign w:val="center"/>
          </w:tcPr>
          <w:p w14:paraId="431B2C3F" w14:textId="77777777" w:rsidR="00DC5B23" w:rsidRPr="00BB1F17" w:rsidRDefault="00DC5B23" w:rsidP="00B34228">
            <w:pPr>
              <w:pStyle w:val="Table"/>
            </w:pPr>
            <w:r w:rsidRPr="00BB1F17">
              <w:t>1343</w:t>
            </w:r>
          </w:p>
        </w:tc>
        <w:tc>
          <w:tcPr>
            <w:tcW w:w="1710" w:type="dxa"/>
            <w:gridSpan w:val="2"/>
          </w:tcPr>
          <w:p w14:paraId="431B2C40" w14:textId="0EEBE01A" w:rsidR="00DC5B23" w:rsidRPr="00BB1F17" w:rsidRDefault="00E91F97" w:rsidP="00E91F97">
            <w:pPr>
              <w:pStyle w:val="Table"/>
            </w:pPr>
            <w:del w:id="218" w:author="Author">
              <w:r w:rsidDel="003F279C">
                <w:rPr>
                  <w:lang w:val="en-US"/>
                </w:rPr>
                <w:delText>2026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431B2C41" w14:textId="241D30F5" w:rsidR="00DC5B23" w:rsidRPr="00867BB4" w:rsidRDefault="00E91F97" w:rsidP="00B34228">
            <w:pPr>
              <w:pStyle w:val="Table"/>
              <w:rPr>
                <w:lang w:val="en-US"/>
              </w:rPr>
            </w:pPr>
            <w:del w:id="219" w:author="Author">
              <w:r w:rsidDel="003F279C">
                <w:rPr>
                  <w:lang w:val="en-US"/>
                </w:rPr>
                <w:delText>2026</w:delText>
              </w:r>
            </w:del>
          </w:p>
        </w:tc>
      </w:tr>
      <w:tr w:rsidR="009F56F0" w:rsidRPr="00BB1F17" w14:paraId="431B2C47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43" w14:textId="77777777" w:rsidR="00DC5B23" w:rsidRPr="00BB1F17" w:rsidRDefault="00DC5B23" w:rsidP="00B34228">
            <w:pPr>
              <w:pStyle w:val="Table"/>
            </w:pPr>
            <w:r w:rsidRPr="00BB1F17">
              <w:t>LAKE ROAD 3</w:t>
            </w:r>
          </w:p>
        </w:tc>
        <w:tc>
          <w:tcPr>
            <w:tcW w:w="1080" w:type="dxa"/>
            <w:gridSpan w:val="2"/>
            <w:vAlign w:val="center"/>
          </w:tcPr>
          <w:p w14:paraId="431B2C44" w14:textId="77777777" w:rsidR="00DC5B23" w:rsidRPr="00BB1F17" w:rsidRDefault="00DC5B23" w:rsidP="00B34228">
            <w:pPr>
              <w:pStyle w:val="Table"/>
            </w:pPr>
            <w:r w:rsidRPr="00BB1F17">
              <w:t>1344</w:t>
            </w:r>
          </w:p>
        </w:tc>
        <w:tc>
          <w:tcPr>
            <w:tcW w:w="1710" w:type="dxa"/>
            <w:gridSpan w:val="2"/>
          </w:tcPr>
          <w:p w14:paraId="431B2C45" w14:textId="64B5EC3F" w:rsidR="00DC5B23" w:rsidRPr="00BB1F17" w:rsidRDefault="009761AD" w:rsidP="00B34228">
            <w:pPr>
              <w:pStyle w:val="Table"/>
            </w:pPr>
            <w:del w:id="220" w:author="Author">
              <w:r w:rsidDel="003F279C">
                <w:rPr>
                  <w:lang w:val="en-US"/>
                </w:rPr>
                <w:delText>2026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431B2C46" w14:textId="0A0108A9" w:rsidR="00DC5B23" w:rsidRPr="00C66221" w:rsidRDefault="00CF4E97" w:rsidP="00B34228">
            <w:pPr>
              <w:pStyle w:val="Table"/>
              <w:rPr>
                <w:lang w:val="en-US"/>
              </w:rPr>
            </w:pPr>
            <w:del w:id="221" w:author="Author">
              <w:r w:rsidDel="003F279C">
                <w:rPr>
                  <w:lang w:val="en-US"/>
                </w:rPr>
                <w:delText>2026</w:delText>
              </w:r>
            </w:del>
          </w:p>
        </w:tc>
      </w:tr>
      <w:tr w:rsidR="009F56F0" w:rsidRPr="00BB1F17" w14:paraId="431B2C4C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48" w14:textId="77777777" w:rsidR="001951B3" w:rsidRPr="00BB1F17" w:rsidRDefault="001951B3" w:rsidP="00B34228">
            <w:pPr>
              <w:pStyle w:val="Table"/>
            </w:pPr>
            <w:r w:rsidRPr="00BB1F17">
              <w:t>MASS POWER</w:t>
            </w:r>
          </w:p>
        </w:tc>
        <w:tc>
          <w:tcPr>
            <w:tcW w:w="1080" w:type="dxa"/>
            <w:gridSpan w:val="2"/>
            <w:vAlign w:val="center"/>
          </w:tcPr>
          <w:p w14:paraId="431B2C49" w14:textId="77777777" w:rsidR="001951B3" w:rsidRPr="00BB1F17" w:rsidRDefault="001951B3" w:rsidP="00B34228">
            <w:pPr>
              <w:pStyle w:val="Table"/>
            </w:pPr>
            <w:r w:rsidRPr="00BB1F17">
              <w:t>497</w:t>
            </w:r>
          </w:p>
        </w:tc>
        <w:tc>
          <w:tcPr>
            <w:tcW w:w="1710" w:type="dxa"/>
            <w:gridSpan w:val="2"/>
            <w:vAlign w:val="center"/>
          </w:tcPr>
          <w:p w14:paraId="431B2C4A" w14:textId="39C842CB" w:rsidR="001951B3" w:rsidRPr="00C66221" w:rsidRDefault="009761AD" w:rsidP="00B34228">
            <w:pPr>
              <w:pStyle w:val="Table"/>
              <w:rPr>
                <w:lang w:val="en-US"/>
              </w:rPr>
            </w:pPr>
            <w:del w:id="222" w:author="Author">
              <w:r w:rsidDel="003F279C">
                <w:rPr>
                  <w:lang w:val="en-US"/>
                </w:rPr>
                <w:delText>2027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431B2C4B" w14:textId="32351736" w:rsidR="001951B3" w:rsidRPr="00C66221" w:rsidRDefault="00CF4E97" w:rsidP="00B34228">
            <w:pPr>
              <w:pStyle w:val="Table"/>
              <w:rPr>
                <w:lang w:val="en-US"/>
              </w:rPr>
            </w:pPr>
            <w:del w:id="223" w:author="Author">
              <w:r w:rsidDel="003F279C">
                <w:rPr>
                  <w:lang w:val="en-US"/>
                </w:rPr>
                <w:delText>2027</w:delText>
              </w:r>
            </w:del>
          </w:p>
        </w:tc>
      </w:tr>
      <w:tr w:rsidR="00656410" w:rsidRPr="00BB1F17" w14:paraId="431B2C51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4D" w14:textId="77777777" w:rsidR="00656410" w:rsidRPr="00BB1F17" w:rsidRDefault="00656410" w:rsidP="00B34228">
            <w:pPr>
              <w:pStyle w:val="Table"/>
            </w:pPr>
            <w:r w:rsidRPr="00BB1F17">
              <w:t>MIDDLETOWN 12</w:t>
            </w:r>
          </w:p>
        </w:tc>
        <w:tc>
          <w:tcPr>
            <w:tcW w:w="1080" w:type="dxa"/>
            <w:gridSpan w:val="2"/>
            <w:vAlign w:val="center"/>
          </w:tcPr>
          <w:p w14:paraId="431B2C4E" w14:textId="77777777" w:rsidR="00656410" w:rsidRPr="00BB1F17" w:rsidRDefault="00656410" w:rsidP="00B34228">
            <w:pPr>
              <w:pStyle w:val="Table"/>
            </w:pPr>
            <w:r w:rsidRPr="00BB1F17">
              <w:t>12505</w:t>
            </w:r>
          </w:p>
        </w:tc>
        <w:tc>
          <w:tcPr>
            <w:tcW w:w="1710" w:type="dxa"/>
            <w:gridSpan w:val="2"/>
            <w:vAlign w:val="center"/>
          </w:tcPr>
          <w:p w14:paraId="431B2C4F" w14:textId="575A99D7" w:rsidR="00656410" w:rsidRPr="00BB1F17" w:rsidRDefault="00656410" w:rsidP="00B34228">
            <w:pPr>
              <w:pStyle w:val="Table"/>
            </w:pPr>
            <w:del w:id="224" w:author="Author">
              <w:r w:rsidDel="003F279C">
                <w:delText>2023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431B2C50" w14:textId="52B726DC" w:rsidR="00656410" w:rsidRPr="00BB1F17" w:rsidRDefault="00656410" w:rsidP="00B34228">
            <w:pPr>
              <w:pStyle w:val="Table"/>
            </w:pPr>
            <w:del w:id="225" w:author="Author">
              <w:r w:rsidDel="003F279C">
                <w:delText>2023</w:delText>
              </w:r>
            </w:del>
          </w:p>
        </w:tc>
      </w:tr>
      <w:tr w:rsidR="00656410" w:rsidRPr="00BB1F17" w14:paraId="431B2C56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52" w14:textId="77777777" w:rsidR="00656410" w:rsidRPr="00BB1F17" w:rsidRDefault="00656410" w:rsidP="00B34228">
            <w:pPr>
              <w:pStyle w:val="Table"/>
            </w:pPr>
            <w:r w:rsidRPr="00BB1F17">
              <w:t>MIDDLETOWN 13</w:t>
            </w:r>
          </w:p>
        </w:tc>
        <w:tc>
          <w:tcPr>
            <w:tcW w:w="1080" w:type="dxa"/>
            <w:gridSpan w:val="2"/>
            <w:vAlign w:val="center"/>
          </w:tcPr>
          <w:p w14:paraId="431B2C53" w14:textId="77777777" w:rsidR="00656410" w:rsidRPr="00BB1F17" w:rsidRDefault="00656410" w:rsidP="00B34228">
            <w:pPr>
              <w:pStyle w:val="Table"/>
            </w:pPr>
            <w:r w:rsidRPr="00BB1F17">
              <w:t>37366</w:t>
            </w:r>
          </w:p>
        </w:tc>
        <w:tc>
          <w:tcPr>
            <w:tcW w:w="1710" w:type="dxa"/>
            <w:gridSpan w:val="2"/>
            <w:vAlign w:val="center"/>
          </w:tcPr>
          <w:p w14:paraId="431B2C54" w14:textId="4DB1469E" w:rsidR="00656410" w:rsidRPr="00BB1F17" w:rsidRDefault="00656410" w:rsidP="00B34228">
            <w:pPr>
              <w:pStyle w:val="Table"/>
            </w:pPr>
            <w:del w:id="226" w:author="Author">
              <w:r w:rsidDel="003F279C">
                <w:delText>2023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431B2C55" w14:textId="49CCB7BA" w:rsidR="00656410" w:rsidRPr="00BB1F17" w:rsidRDefault="00656410" w:rsidP="00B34228">
            <w:pPr>
              <w:pStyle w:val="Table"/>
            </w:pPr>
            <w:del w:id="227" w:author="Author">
              <w:r w:rsidDel="003F279C">
                <w:delText>2023</w:delText>
              </w:r>
            </w:del>
          </w:p>
        </w:tc>
      </w:tr>
      <w:tr w:rsidR="00656410" w:rsidRPr="00BB1F17" w14:paraId="431B2C5B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57" w14:textId="77777777" w:rsidR="00656410" w:rsidRPr="00BB1F17" w:rsidRDefault="00656410" w:rsidP="00B34228">
            <w:pPr>
              <w:pStyle w:val="Table"/>
            </w:pPr>
            <w:r w:rsidRPr="00BB1F17">
              <w:t>MIDDLETOWN 14</w:t>
            </w:r>
          </w:p>
        </w:tc>
        <w:tc>
          <w:tcPr>
            <w:tcW w:w="1080" w:type="dxa"/>
            <w:gridSpan w:val="2"/>
            <w:vAlign w:val="center"/>
          </w:tcPr>
          <w:p w14:paraId="431B2C58" w14:textId="77777777" w:rsidR="00656410" w:rsidRPr="00BB1F17" w:rsidRDefault="00656410" w:rsidP="00B34228">
            <w:pPr>
              <w:pStyle w:val="Table"/>
            </w:pPr>
            <w:r w:rsidRPr="00BB1F17">
              <w:t>37367</w:t>
            </w:r>
          </w:p>
        </w:tc>
        <w:tc>
          <w:tcPr>
            <w:tcW w:w="1710" w:type="dxa"/>
            <w:gridSpan w:val="2"/>
            <w:vAlign w:val="center"/>
          </w:tcPr>
          <w:p w14:paraId="431B2C59" w14:textId="7DD5BBBE" w:rsidR="00656410" w:rsidRPr="00BB1F17" w:rsidRDefault="00656410" w:rsidP="00B34228">
            <w:pPr>
              <w:pStyle w:val="Table"/>
            </w:pPr>
            <w:del w:id="228" w:author="Author">
              <w:r w:rsidDel="003F279C">
                <w:delText>2023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431B2C5A" w14:textId="24EEF264" w:rsidR="00656410" w:rsidRPr="00BB1F17" w:rsidRDefault="00656410" w:rsidP="00B34228">
            <w:pPr>
              <w:pStyle w:val="Table"/>
            </w:pPr>
            <w:del w:id="229" w:author="Author">
              <w:r w:rsidDel="003F279C">
                <w:delText>2023</w:delText>
              </w:r>
            </w:del>
          </w:p>
        </w:tc>
      </w:tr>
      <w:tr w:rsidR="00656410" w:rsidRPr="00BB1F17" w14:paraId="431B2C60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5C" w14:textId="77777777" w:rsidR="00656410" w:rsidRPr="00BB1F17" w:rsidRDefault="00656410" w:rsidP="00B34228">
            <w:pPr>
              <w:pStyle w:val="Table"/>
            </w:pPr>
            <w:r w:rsidRPr="00BB1F17">
              <w:t>MIDDLETOWN 15</w:t>
            </w:r>
          </w:p>
        </w:tc>
        <w:tc>
          <w:tcPr>
            <w:tcW w:w="1080" w:type="dxa"/>
            <w:gridSpan w:val="2"/>
            <w:vAlign w:val="center"/>
          </w:tcPr>
          <w:p w14:paraId="431B2C5D" w14:textId="77777777" w:rsidR="00656410" w:rsidRPr="00BB1F17" w:rsidRDefault="00656410" w:rsidP="00B34228">
            <w:pPr>
              <w:pStyle w:val="Table"/>
            </w:pPr>
            <w:r w:rsidRPr="00BB1F17">
              <w:t>37368</w:t>
            </w:r>
          </w:p>
        </w:tc>
        <w:tc>
          <w:tcPr>
            <w:tcW w:w="1710" w:type="dxa"/>
            <w:gridSpan w:val="2"/>
            <w:vAlign w:val="center"/>
          </w:tcPr>
          <w:p w14:paraId="431B2C5E" w14:textId="3E62C629" w:rsidR="00656410" w:rsidRPr="00BB1F17" w:rsidRDefault="00656410" w:rsidP="00B34228">
            <w:pPr>
              <w:pStyle w:val="Table"/>
            </w:pPr>
            <w:del w:id="230" w:author="Author">
              <w:r w:rsidDel="003F279C">
                <w:delText>2023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431B2C5F" w14:textId="0B906AED" w:rsidR="00656410" w:rsidRPr="00BB1F17" w:rsidRDefault="00656410" w:rsidP="00B34228">
            <w:pPr>
              <w:pStyle w:val="Table"/>
            </w:pPr>
            <w:del w:id="231" w:author="Author">
              <w:r w:rsidDel="003F279C">
                <w:delText>2023</w:delText>
              </w:r>
            </w:del>
          </w:p>
        </w:tc>
      </w:tr>
      <w:tr w:rsidR="00656410" w:rsidRPr="00BB1F17" w14:paraId="431B2C65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61" w14:textId="77777777" w:rsidR="00656410" w:rsidRPr="00BB1F17" w:rsidRDefault="00656410" w:rsidP="00B34228">
            <w:pPr>
              <w:pStyle w:val="Table"/>
            </w:pPr>
            <w:r w:rsidRPr="00BB1F17">
              <w:t>MIDDLETOWN 2</w:t>
            </w:r>
          </w:p>
        </w:tc>
        <w:tc>
          <w:tcPr>
            <w:tcW w:w="1080" w:type="dxa"/>
            <w:gridSpan w:val="2"/>
            <w:vAlign w:val="center"/>
          </w:tcPr>
          <w:p w14:paraId="431B2C62" w14:textId="77777777" w:rsidR="00656410" w:rsidRPr="00BB1F17" w:rsidRDefault="00656410" w:rsidP="00B34228">
            <w:pPr>
              <w:pStyle w:val="Table"/>
            </w:pPr>
            <w:r w:rsidRPr="00BB1F17">
              <w:t>480</w:t>
            </w:r>
          </w:p>
        </w:tc>
        <w:tc>
          <w:tcPr>
            <w:tcW w:w="1710" w:type="dxa"/>
            <w:gridSpan w:val="2"/>
            <w:vAlign w:val="center"/>
          </w:tcPr>
          <w:p w14:paraId="431B2C63" w14:textId="663C45EC" w:rsidR="00656410" w:rsidRPr="00BB1F17" w:rsidRDefault="00656410" w:rsidP="00B34228">
            <w:pPr>
              <w:pStyle w:val="Table"/>
            </w:pPr>
            <w:del w:id="232" w:author="Author">
              <w:r w:rsidDel="003F279C">
                <w:delText>2023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431B2C64" w14:textId="6E58F858" w:rsidR="00656410" w:rsidRPr="00BB1F17" w:rsidRDefault="00656410" w:rsidP="00B34228">
            <w:pPr>
              <w:pStyle w:val="Table"/>
            </w:pPr>
            <w:del w:id="233" w:author="Author">
              <w:r w:rsidDel="003F279C">
                <w:delText>2023</w:delText>
              </w:r>
            </w:del>
          </w:p>
        </w:tc>
      </w:tr>
      <w:tr w:rsidR="00656410" w:rsidRPr="00BB1F17" w14:paraId="431B2C6A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66" w14:textId="77777777" w:rsidR="00656410" w:rsidRPr="00BB1F17" w:rsidRDefault="00656410" w:rsidP="00B34228">
            <w:pPr>
              <w:pStyle w:val="Table"/>
            </w:pPr>
            <w:r w:rsidRPr="00BB1F17">
              <w:t>MIDDLETOWN 3</w:t>
            </w:r>
          </w:p>
        </w:tc>
        <w:tc>
          <w:tcPr>
            <w:tcW w:w="1080" w:type="dxa"/>
            <w:gridSpan w:val="2"/>
            <w:vAlign w:val="center"/>
          </w:tcPr>
          <w:p w14:paraId="431B2C67" w14:textId="77777777" w:rsidR="00656410" w:rsidRPr="00BB1F17" w:rsidRDefault="00656410" w:rsidP="00B34228">
            <w:pPr>
              <w:pStyle w:val="Table"/>
            </w:pPr>
            <w:r w:rsidRPr="00BB1F17">
              <w:t>481</w:t>
            </w:r>
          </w:p>
        </w:tc>
        <w:tc>
          <w:tcPr>
            <w:tcW w:w="1710" w:type="dxa"/>
            <w:gridSpan w:val="2"/>
            <w:vAlign w:val="center"/>
          </w:tcPr>
          <w:p w14:paraId="431B2C68" w14:textId="65082A92" w:rsidR="00656410" w:rsidRPr="00BB1F17" w:rsidRDefault="00656410" w:rsidP="00B34228">
            <w:pPr>
              <w:pStyle w:val="Table"/>
            </w:pPr>
            <w:del w:id="234" w:author="Author">
              <w:r w:rsidDel="003F279C">
                <w:delText>2023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431B2C69" w14:textId="3153559D" w:rsidR="00656410" w:rsidRPr="00BB1F17" w:rsidRDefault="00656410" w:rsidP="00B34228">
            <w:pPr>
              <w:pStyle w:val="Table"/>
            </w:pPr>
            <w:del w:id="235" w:author="Author">
              <w:r w:rsidDel="003F279C">
                <w:delText>2023</w:delText>
              </w:r>
            </w:del>
          </w:p>
        </w:tc>
      </w:tr>
      <w:tr w:rsidR="00656410" w:rsidRPr="00BB1F17" w14:paraId="431B2C6F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6B" w14:textId="77777777" w:rsidR="00656410" w:rsidRPr="00BB1F17" w:rsidRDefault="00656410" w:rsidP="00B34228">
            <w:pPr>
              <w:pStyle w:val="Table"/>
            </w:pPr>
            <w:r w:rsidRPr="00BB1F17">
              <w:t>MIDDLETOWN 4</w:t>
            </w:r>
          </w:p>
        </w:tc>
        <w:tc>
          <w:tcPr>
            <w:tcW w:w="1080" w:type="dxa"/>
            <w:gridSpan w:val="2"/>
            <w:vAlign w:val="center"/>
          </w:tcPr>
          <w:p w14:paraId="431B2C6C" w14:textId="77777777" w:rsidR="00656410" w:rsidRPr="00BB1F17" w:rsidRDefault="00656410" w:rsidP="00B34228">
            <w:pPr>
              <w:pStyle w:val="Table"/>
            </w:pPr>
            <w:r w:rsidRPr="00BB1F17">
              <w:t>482</w:t>
            </w:r>
          </w:p>
        </w:tc>
        <w:tc>
          <w:tcPr>
            <w:tcW w:w="1710" w:type="dxa"/>
            <w:gridSpan w:val="2"/>
            <w:vAlign w:val="center"/>
          </w:tcPr>
          <w:p w14:paraId="431B2C6D" w14:textId="508801C0" w:rsidR="00656410" w:rsidRPr="00BB1F17" w:rsidRDefault="00656410" w:rsidP="00B34228">
            <w:pPr>
              <w:pStyle w:val="Table"/>
            </w:pPr>
            <w:del w:id="236" w:author="Author">
              <w:r w:rsidDel="003F279C">
                <w:delText>2023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431B2C6E" w14:textId="05560845" w:rsidR="00656410" w:rsidRPr="00BB1F17" w:rsidRDefault="00656410" w:rsidP="00B34228">
            <w:pPr>
              <w:pStyle w:val="Table"/>
            </w:pPr>
            <w:del w:id="237" w:author="Author">
              <w:r w:rsidDel="003F279C">
                <w:delText>2023</w:delText>
              </w:r>
            </w:del>
          </w:p>
        </w:tc>
      </w:tr>
      <w:tr w:rsidR="00656410" w:rsidRPr="00BB1F17" w14:paraId="3B8C3546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6815F6E8" w14:textId="6264EFB5" w:rsidR="00656410" w:rsidRPr="00BB1F17" w:rsidRDefault="00656410" w:rsidP="00B34228">
            <w:pPr>
              <w:pStyle w:val="Table"/>
            </w:pPr>
            <w:r>
              <w:t>MIDDLETOWN 10</w:t>
            </w:r>
          </w:p>
        </w:tc>
        <w:tc>
          <w:tcPr>
            <w:tcW w:w="1080" w:type="dxa"/>
            <w:gridSpan w:val="2"/>
            <w:vAlign w:val="center"/>
          </w:tcPr>
          <w:p w14:paraId="2DADFDFF" w14:textId="036379B4" w:rsidR="00656410" w:rsidRPr="00BB1F17" w:rsidRDefault="00656410" w:rsidP="00B34228">
            <w:pPr>
              <w:pStyle w:val="Table"/>
            </w:pPr>
            <w:r>
              <w:t>478</w:t>
            </w:r>
          </w:p>
        </w:tc>
        <w:tc>
          <w:tcPr>
            <w:tcW w:w="1710" w:type="dxa"/>
            <w:gridSpan w:val="2"/>
          </w:tcPr>
          <w:p w14:paraId="06F5DFB4" w14:textId="0D2D92D2" w:rsidR="00656410" w:rsidRPr="00B34228" w:rsidRDefault="005A602E" w:rsidP="00B34228">
            <w:pPr>
              <w:pStyle w:val="Table"/>
            </w:pPr>
            <w:del w:id="238" w:author="Author">
              <w:r w:rsidDel="003F279C">
                <w:delText>2024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2193BB7C" w14:textId="0CB815EB" w:rsidR="00656410" w:rsidRPr="00B34228" w:rsidRDefault="005A602E" w:rsidP="00B34228">
            <w:pPr>
              <w:pStyle w:val="Table"/>
            </w:pPr>
            <w:del w:id="239" w:author="Author">
              <w:r w:rsidDel="003F279C">
                <w:delText>2024</w:delText>
              </w:r>
            </w:del>
          </w:p>
        </w:tc>
      </w:tr>
      <w:tr w:rsidR="009F56F0" w:rsidRPr="00BB1F17" w14:paraId="431B2C74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70" w14:textId="77777777" w:rsidR="00DC5B23" w:rsidRPr="00BB1F17" w:rsidRDefault="00DC5B23" w:rsidP="00B34228">
            <w:pPr>
              <w:pStyle w:val="Table"/>
            </w:pPr>
            <w:r w:rsidRPr="00BB1F17">
              <w:t>MILFORD POWER 1</w:t>
            </w:r>
          </w:p>
        </w:tc>
        <w:tc>
          <w:tcPr>
            <w:tcW w:w="1080" w:type="dxa"/>
            <w:gridSpan w:val="2"/>
            <w:vAlign w:val="center"/>
          </w:tcPr>
          <w:p w14:paraId="431B2C71" w14:textId="77777777" w:rsidR="00DC5B23" w:rsidRPr="00BB1F17" w:rsidRDefault="00DC5B23" w:rsidP="00B34228">
            <w:pPr>
              <w:pStyle w:val="Table"/>
            </w:pPr>
            <w:r w:rsidRPr="00BB1F17">
              <w:t>1385</w:t>
            </w:r>
          </w:p>
        </w:tc>
        <w:tc>
          <w:tcPr>
            <w:tcW w:w="1710" w:type="dxa"/>
            <w:gridSpan w:val="2"/>
          </w:tcPr>
          <w:p w14:paraId="431B2C72" w14:textId="72520715" w:rsidR="00DC5B23" w:rsidRPr="00B34228" w:rsidRDefault="005A602E" w:rsidP="00B34228">
            <w:pPr>
              <w:pStyle w:val="Table"/>
            </w:pPr>
            <w:del w:id="240" w:author="Author">
              <w:r w:rsidDel="003F279C">
                <w:delText>2024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431B2C73" w14:textId="2866297A" w:rsidR="00DC5B23" w:rsidRPr="00B34228" w:rsidRDefault="005A602E" w:rsidP="00B34228">
            <w:pPr>
              <w:pStyle w:val="Table"/>
            </w:pPr>
            <w:del w:id="241" w:author="Author">
              <w:r w:rsidDel="003F279C">
                <w:delText>2024</w:delText>
              </w:r>
            </w:del>
          </w:p>
        </w:tc>
      </w:tr>
      <w:tr w:rsidR="009F56F0" w:rsidRPr="00BB1F17" w14:paraId="431B2C79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75" w14:textId="77777777" w:rsidR="00DC5B23" w:rsidRPr="00BB1F17" w:rsidRDefault="00DC5B23" w:rsidP="00B34228">
            <w:pPr>
              <w:pStyle w:val="Table"/>
            </w:pPr>
            <w:r w:rsidRPr="00BB1F17">
              <w:t>MILFORD POWER 2</w:t>
            </w:r>
          </w:p>
        </w:tc>
        <w:tc>
          <w:tcPr>
            <w:tcW w:w="1080" w:type="dxa"/>
            <w:gridSpan w:val="2"/>
            <w:vAlign w:val="center"/>
          </w:tcPr>
          <w:p w14:paraId="431B2C76" w14:textId="77777777" w:rsidR="00DC5B23" w:rsidRPr="00BB1F17" w:rsidRDefault="00DC5B23" w:rsidP="00B34228">
            <w:pPr>
              <w:pStyle w:val="Table"/>
            </w:pPr>
            <w:r w:rsidRPr="00BB1F17">
              <w:t>1386</w:t>
            </w:r>
          </w:p>
        </w:tc>
        <w:tc>
          <w:tcPr>
            <w:tcW w:w="1710" w:type="dxa"/>
            <w:gridSpan w:val="2"/>
          </w:tcPr>
          <w:p w14:paraId="431B2C77" w14:textId="5DD6073F" w:rsidR="00DC5B23" w:rsidRPr="00B34228" w:rsidRDefault="005A602E" w:rsidP="00B34228">
            <w:pPr>
              <w:pStyle w:val="Table"/>
            </w:pPr>
            <w:del w:id="242" w:author="Author">
              <w:r w:rsidDel="003F279C">
                <w:delText>2024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431B2C78" w14:textId="4FE6A1B2" w:rsidR="00DC5B23" w:rsidRPr="00BB1F17" w:rsidRDefault="00656410" w:rsidP="00B34228">
            <w:pPr>
              <w:pStyle w:val="Table"/>
            </w:pPr>
            <w:del w:id="243" w:author="Author">
              <w:r w:rsidDel="003F279C">
                <w:delText>2023</w:delText>
              </w:r>
            </w:del>
          </w:p>
        </w:tc>
      </w:tr>
      <w:tr w:rsidR="00656410" w:rsidRPr="00BB1F17" w14:paraId="431B2C7E" w14:textId="77777777" w:rsidTr="00B82A3E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7A" w14:textId="77777777" w:rsidR="00656410" w:rsidRPr="00BB1F17" w:rsidRDefault="00656410" w:rsidP="00B34228">
            <w:pPr>
              <w:pStyle w:val="Table"/>
            </w:pPr>
            <w:r w:rsidRPr="00BB1F17">
              <w:t>MILLSTONE POINT 2</w:t>
            </w:r>
          </w:p>
        </w:tc>
        <w:tc>
          <w:tcPr>
            <w:tcW w:w="1080" w:type="dxa"/>
            <w:gridSpan w:val="2"/>
            <w:vAlign w:val="center"/>
          </w:tcPr>
          <w:p w14:paraId="431B2C7B" w14:textId="77777777" w:rsidR="00656410" w:rsidRPr="00BB1F17" w:rsidRDefault="00656410" w:rsidP="00B34228">
            <w:pPr>
              <w:pStyle w:val="Table"/>
            </w:pPr>
            <w:r w:rsidRPr="00BB1F17">
              <w:t>484</w:t>
            </w:r>
          </w:p>
        </w:tc>
        <w:tc>
          <w:tcPr>
            <w:tcW w:w="1710" w:type="dxa"/>
            <w:gridSpan w:val="2"/>
          </w:tcPr>
          <w:p w14:paraId="431B2C7C" w14:textId="2F7338B2" w:rsidR="00656410" w:rsidRPr="00C66221" w:rsidRDefault="009761AD" w:rsidP="00B34228">
            <w:pPr>
              <w:pStyle w:val="Table"/>
              <w:rPr>
                <w:lang w:val="en-US"/>
              </w:rPr>
            </w:pPr>
            <w:del w:id="244" w:author="Author">
              <w:r w:rsidDel="003F279C">
                <w:rPr>
                  <w:lang w:val="en-US"/>
                </w:rPr>
                <w:delText>2027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431B2C7D" w14:textId="76E0F711" w:rsidR="00656410" w:rsidRPr="00BB1F17" w:rsidRDefault="00656410" w:rsidP="00B34228">
            <w:pPr>
              <w:pStyle w:val="Table"/>
            </w:pPr>
            <w:del w:id="245" w:author="Author">
              <w:r w:rsidRPr="00BB1F17" w:rsidDel="003F279C">
                <w:delText>N/A</w:delText>
              </w:r>
            </w:del>
          </w:p>
        </w:tc>
      </w:tr>
      <w:tr w:rsidR="00656410" w:rsidRPr="00BB1F17" w14:paraId="431B2C83" w14:textId="77777777" w:rsidTr="00B82A3E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7F" w14:textId="77777777" w:rsidR="00656410" w:rsidRPr="00BB1F17" w:rsidRDefault="00656410" w:rsidP="00B34228">
            <w:pPr>
              <w:pStyle w:val="Table"/>
            </w:pPr>
            <w:r w:rsidRPr="00BB1F17">
              <w:t>MILLSTONE POINT 3</w:t>
            </w:r>
          </w:p>
        </w:tc>
        <w:tc>
          <w:tcPr>
            <w:tcW w:w="1080" w:type="dxa"/>
            <w:gridSpan w:val="2"/>
            <w:vAlign w:val="center"/>
          </w:tcPr>
          <w:p w14:paraId="431B2C80" w14:textId="77777777" w:rsidR="00656410" w:rsidRPr="00BB1F17" w:rsidRDefault="00656410" w:rsidP="00B34228">
            <w:pPr>
              <w:pStyle w:val="Table"/>
            </w:pPr>
            <w:r w:rsidRPr="00BB1F17">
              <w:t>485</w:t>
            </w:r>
          </w:p>
        </w:tc>
        <w:tc>
          <w:tcPr>
            <w:tcW w:w="1710" w:type="dxa"/>
            <w:gridSpan w:val="2"/>
          </w:tcPr>
          <w:p w14:paraId="431B2C81" w14:textId="6B830255" w:rsidR="00656410" w:rsidRPr="00C66221" w:rsidRDefault="009761AD" w:rsidP="00B34228">
            <w:pPr>
              <w:pStyle w:val="Table"/>
              <w:rPr>
                <w:lang w:val="en-US"/>
              </w:rPr>
            </w:pPr>
            <w:del w:id="246" w:author="Author">
              <w:r w:rsidDel="003F279C">
                <w:rPr>
                  <w:lang w:val="en-US"/>
                </w:rPr>
                <w:delText>2027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431B2C82" w14:textId="7252BF55" w:rsidR="00656410" w:rsidRPr="00BB1F17" w:rsidRDefault="00656410" w:rsidP="00B34228">
            <w:pPr>
              <w:pStyle w:val="Table"/>
            </w:pPr>
            <w:del w:id="247" w:author="Author">
              <w:r w:rsidRPr="00BB1F17" w:rsidDel="003F279C">
                <w:delText>N/A</w:delText>
              </w:r>
            </w:del>
          </w:p>
        </w:tc>
      </w:tr>
      <w:tr w:rsidR="00B1543C" w:rsidRPr="00BB1F17" w14:paraId="431B2C88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84" w14:textId="77777777" w:rsidR="00B1543C" w:rsidRPr="00BB1F17" w:rsidRDefault="00B1543C" w:rsidP="00B34228">
            <w:pPr>
              <w:pStyle w:val="Table"/>
            </w:pPr>
            <w:r w:rsidRPr="00BB1F17">
              <w:t>MONTVILLE 5</w:t>
            </w:r>
          </w:p>
        </w:tc>
        <w:tc>
          <w:tcPr>
            <w:tcW w:w="1080" w:type="dxa"/>
            <w:gridSpan w:val="2"/>
            <w:vAlign w:val="center"/>
          </w:tcPr>
          <w:p w14:paraId="431B2C85" w14:textId="77777777" w:rsidR="00B1543C" w:rsidRPr="00BB1F17" w:rsidRDefault="00B1543C" w:rsidP="00B34228">
            <w:pPr>
              <w:pStyle w:val="Table"/>
            </w:pPr>
            <w:r w:rsidRPr="00BB1F17">
              <w:t>493</w:t>
            </w:r>
          </w:p>
        </w:tc>
        <w:tc>
          <w:tcPr>
            <w:tcW w:w="1710" w:type="dxa"/>
            <w:gridSpan w:val="2"/>
            <w:vAlign w:val="center"/>
          </w:tcPr>
          <w:p w14:paraId="431B2C86" w14:textId="0D53972B" w:rsidR="00B1543C" w:rsidRPr="00C66221" w:rsidRDefault="009761AD" w:rsidP="00B34228">
            <w:pPr>
              <w:pStyle w:val="Table"/>
              <w:rPr>
                <w:lang w:val="en-US"/>
              </w:rPr>
            </w:pPr>
            <w:del w:id="248" w:author="Author">
              <w:r w:rsidDel="003F279C">
                <w:rPr>
                  <w:lang w:val="en-US"/>
                </w:rPr>
                <w:delText>2027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431B2C87" w14:textId="63F6C795" w:rsidR="00B1543C" w:rsidRPr="00C66221" w:rsidRDefault="00CF4E97" w:rsidP="00B34228">
            <w:pPr>
              <w:pStyle w:val="Table"/>
              <w:rPr>
                <w:lang w:val="en-US"/>
              </w:rPr>
            </w:pPr>
            <w:del w:id="249" w:author="Author">
              <w:r w:rsidDel="003F279C">
                <w:rPr>
                  <w:lang w:val="en-US"/>
                </w:rPr>
                <w:delText>202</w:delText>
              </w:r>
              <w:r w:rsidR="00F76481" w:rsidDel="003F279C">
                <w:rPr>
                  <w:lang w:val="en-US"/>
                </w:rPr>
                <w:delText>7</w:delText>
              </w:r>
            </w:del>
          </w:p>
        </w:tc>
      </w:tr>
      <w:tr w:rsidR="00656410" w:rsidRPr="00BB1F17" w14:paraId="431B2C8D" w14:textId="77777777" w:rsidTr="00B82A3E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89" w14:textId="77777777" w:rsidR="00656410" w:rsidRPr="00BB1F17" w:rsidRDefault="00656410" w:rsidP="00B34228">
            <w:pPr>
              <w:pStyle w:val="Table"/>
            </w:pPr>
            <w:r w:rsidRPr="00BB1F17">
              <w:t>MONTVILLE 6</w:t>
            </w:r>
          </w:p>
        </w:tc>
        <w:tc>
          <w:tcPr>
            <w:tcW w:w="1080" w:type="dxa"/>
            <w:gridSpan w:val="2"/>
            <w:vAlign w:val="center"/>
          </w:tcPr>
          <w:p w14:paraId="431B2C8A" w14:textId="77777777" w:rsidR="00656410" w:rsidRPr="00BB1F17" w:rsidRDefault="00656410" w:rsidP="00B34228">
            <w:pPr>
              <w:pStyle w:val="Table"/>
            </w:pPr>
            <w:r w:rsidRPr="00BB1F17">
              <w:t>494</w:t>
            </w:r>
          </w:p>
        </w:tc>
        <w:tc>
          <w:tcPr>
            <w:tcW w:w="1710" w:type="dxa"/>
            <w:gridSpan w:val="2"/>
          </w:tcPr>
          <w:p w14:paraId="431B2C8B" w14:textId="1E8E5188" w:rsidR="00656410" w:rsidRPr="00BB1F17" w:rsidRDefault="00656410" w:rsidP="00B34228">
            <w:pPr>
              <w:pStyle w:val="Table"/>
            </w:pPr>
            <w:del w:id="250" w:author="Author">
              <w:r w:rsidRPr="00FC3B7C" w:rsidDel="003F279C">
                <w:delText>2023</w:delText>
              </w:r>
            </w:del>
          </w:p>
        </w:tc>
        <w:tc>
          <w:tcPr>
            <w:tcW w:w="1800" w:type="dxa"/>
            <w:gridSpan w:val="2"/>
          </w:tcPr>
          <w:p w14:paraId="431B2C8C" w14:textId="5ADAFFA5" w:rsidR="00656410" w:rsidRPr="00BB1F17" w:rsidRDefault="00656410" w:rsidP="00B34228">
            <w:pPr>
              <w:pStyle w:val="Table"/>
            </w:pPr>
            <w:del w:id="251" w:author="Author">
              <w:r w:rsidRPr="00FC3B7C" w:rsidDel="003F279C">
                <w:delText>2023</w:delText>
              </w:r>
            </w:del>
          </w:p>
        </w:tc>
      </w:tr>
      <w:tr w:rsidR="009F56F0" w:rsidRPr="00BB1F17" w14:paraId="431B2C92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8E" w14:textId="77777777" w:rsidR="001951B3" w:rsidRPr="00BB1F17" w:rsidRDefault="001951B3" w:rsidP="00B34228">
            <w:pPr>
              <w:pStyle w:val="Table"/>
            </w:pPr>
            <w:r w:rsidRPr="00BB1F17">
              <w:t>NEW HAVEN HARBOR</w:t>
            </w:r>
          </w:p>
        </w:tc>
        <w:tc>
          <w:tcPr>
            <w:tcW w:w="1080" w:type="dxa"/>
            <w:gridSpan w:val="2"/>
            <w:vAlign w:val="center"/>
          </w:tcPr>
          <w:p w14:paraId="431B2C8F" w14:textId="77777777" w:rsidR="001951B3" w:rsidRPr="00BB1F17" w:rsidRDefault="001951B3" w:rsidP="00B34228">
            <w:pPr>
              <w:pStyle w:val="Table"/>
            </w:pPr>
            <w:r w:rsidRPr="00BB1F17">
              <w:t>513</w:t>
            </w:r>
          </w:p>
        </w:tc>
        <w:tc>
          <w:tcPr>
            <w:tcW w:w="1710" w:type="dxa"/>
            <w:gridSpan w:val="2"/>
            <w:vAlign w:val="center"/>
          </w:tcPr>
          <w:p w14:paraId="431B2C90" w14:textId="6158E2DF" w:rsidR="001951B3" w:rsidRPr="00867BB4" w:rsidRDefault="00E91F97" w:rsidP="00B34228">
            <w:pPr>
              <w:pStyle w:val="Table"/>
              <w:rPr>
                <w:lang w:val="en-US"/>
              </w:rPr>
            </w:pPr>
            <w:del w:id="252" w:author="Author">
              <w:r w:rsidDel="003F279C">
                <w:rPr>
                  <w:lang w:val="en-US"/>
                </w:rPr>
                <w:delText>2026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431B2C91" w14:textId="54DA9A28" w:rsidR="001951B3" w:rsidRPr="00867BB4" w:rsidRDefault="00E91F97" w:rsidP="00B34228">
            <w:pPr>
              <w:pStyle w:val="Table"/>
              <w:rPr>
                <w:lang w:val="en-US"/>
              </w:rPr>
            </w:pPr>
            <w:del w:id="253" w:author="Author">
              <w:r w:rsidDel="003F279C">
                <w:rPr>
                  <w:lang w:val="en-US"/>
                </w:rPr>
                <w:delText>2025</w:delText>
              </w:r>
            </w:del>
          </w:p>
        </w:tc>
      </w:tr>
      <w:tr w:rsidR="00656410" w:rsidRPr="00BB1F17" w14:paraId="431B2C97" w14:textId="77777777" w:rsidTr="00B82A3E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93" w14:textId="77777777" w:rsidR="00656410" w:rsidRPr="00BB1F17" w:rsidRDefault="00656410" w:rsidP="00B34228">
            <w:pPr>
              <w:pStyle w:val="Table"/>
            </w:pPr>
            <w:r w:rsidRPr="00BB1F17">
              <w:t>NEW HAVEN HARBOR UNIT 2</w:t>
            </w:r>
          </w:p>
        </w:tc>
        <w:tc>
          <w:tcPr>
            <w:tcW w:w="1080" w:type="dxa"/>
            <w:gridSpan w:val="2"/>
            <w:vAlign w:val="center"/>
          </w:tcPr>
          <w:p w14:paraId="431B2C94" w14:textId="77777777" w:rsidR="00656410" w:rsidRPr="00BB1F17" w:rsidRDefault="00656410" w:rsidP="00B34228">
            <w:pPr>
              <w:pStyle w:val="Table"/>
            </w:pPr>
            <w:r w:rsidRPr="00BB1F17">
              <w:t>15477</w:t>
            </w:r>
          </w:p>
        </w:tc>
        <w:tc>
          <w:tcPr>
            <w:tcW w:w="1710" w:type="dxa"/>
            <w:gridSpan w:val="2"/>
            <w:vAlign w:val="center"/>
          </w:tcPr>
          <w:p w14:paraId="431B2C95" w14:textId="05C5D6B7" w:rsidR="00656410" w:rsidRPr="00C66221" w:rsidRDefault="009761AD" w:rsidP="00B34228">
            <w:pPr>
              <w:pStyle w:val="Table"/>
              <w:rPr>
                <w:lang w:val="en-US"/>
              </w:rPr>
            </w:pPr>
            <w:del w:id="254" w:author="Author">
              <w:r w:rsidDel="003F279C">
                <w:rPr>
                  <w:lang w:val="en-US"/>
                </w:rPr>
                <w:delText>2027</w:delText>
              </w:r>
            </w:del>
          </w:p>
        </w:tc>
        <w:tc>
          <w:tcPr>
            <w:tcW w:w="1800" w:type="dxa"/>
            <w:gridSpan w:val="2"/>
          </w:tcPr>
          <w:p w14:paraId="431B2C96" w14:textId="2A0465E5" w:rsidR="00656410" w:rsidRPr="00BB1F17" w:rsidRDefault="00656410" w:rsidP="00B34228">
            <w:pPr>
              <w:pStyle w:val="Table"/>
            </w:pPr>
            <w:del w:id="255" w:author="Author">
              <w:r w:rsidRPr="002F3C31" w:rsidDel="003F279C">
                <w:delText>2023</w:delText>
              </w:r>
            </w:del>
          </w:p>
        </w:tc>
      </w:tr>
      <w:tr w:rsidR="00656410" w:rsidRPr="00BB1F17" w14:paraId="431B2C9C" w14:textId="77777777" w:rsidTr="00B82A3E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98" w14:textId="77777777" w:rsidR="00656410" w:rsidRPr="00BB1F17" w:rsidRDefault="00656410" w:rsidP="00B34228">
            <w:pPr>
              <w:pStyle w:val="Table"/>
            </w:pPr>
            <w:r w:rsidRPr="00BB1F17">
              <w:t>NEW HAVEN HARBOR UNIT 3</w:t>
            </w:r>
          </w:p>
        </w:tc>
        <w:tc>
          <w:tcPr>
            <w:tcW w:w="1080" w:type="dxa"/>
            <w:gridSpan w:val="2"/>
            <w:vAlign w:val="center"/>
          </w:tcPr>
          <w:p w14:paraId="431B2C99" w14:textId="77777777" w:rsidR="00656410" w:rsidRPr="00BB1F17" w:rsidRDefault="00656410" w:rsidP="00B34228">
            <w:pPr>
              <w:pStyle w:val="Table"/>
            </w:pPr>
            <w:r w:rsidRPr="00BB1F17">
              <w:t>40052</w:t>
            </w:r>
          </w:p>
        </w:tc>
        <w:tc>
          <w:tcPr>
            <w:tcW w:w="1710" w:type="dxa"/>
            <w:gridSpan w:val="2"/>
            <w:vAlign w:val="center"/>
          </w:tcPr>
          <w:p w14:paraId="431B2C9A" w14:textId="2E10D8EB" w:rsidR="00656410" w:rsidRPr="00BB1F17" w:rsidRDefault="009761AD" w:rsidP="00B34228">
            <w:pPr>
              <w:pStyle w:val="Table"/>
            </w:pPr>
            <w:del w:id="256" w:author="Author">
              <w:r w:rsidDel="003F279C">
                <w:rPr>
                  <w:lang w:val="en-US"/>
                </w:rPr>
                <w:delText>2027</w:delText>
              </w:r>
            </w:del>
          </w:p>
        </w:tc>
        <w:tc>
          <w:tcPr>
            <w:tcW w:w="1800" w:type="dxa"/>
            <w:gridSpan w:val="2"/>
          </w:tcPr>
          <w:p w14:paraId="431B2C9B" w14:textId="11CAD9C3" w:rsidR="00656410" w:rsidRPr="00BB1F17" w:rsidRDefault="00656410" w:rsidP="00B34228">
            <w:pPr>
              <w:pStyle w:val="Table"/>
            </w:pPr>
            <w:del w:id="257" w:author="Author">
              <w:r w:rsidRPr="002F3C31" w:rsidDel="003F279C">
                <w:delText>2023</w:delText>
              </w:r>
            </w:del>
          </w:p>
        </w:tc>
      </w:tr>
      <w:tr w:rsidR="00656410" w:rsidRPr="00BB1F17" w14:paraId="431B2CA1" w14:textId="77777777" w:rsidTr="00B82A3E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9D" w14:textId="77777777" w:rsidR="00656410" w:rsidRPr="00BB1F17" w:rsidRDefault="00656410" w:rsidP="00B34228">
            <w:pPr>
              <w:pStyle w:val="Table"/>
            </w:pPr>
            <w:r w:rsidRPr="00BB1F17">
              <w:t>NEW HAVEN HARBOR UNIT 4</w:t>
            </w:r>
          </w:p>
        </w:tc>
        <w:tc>
          <w:tcPr>
            <w:tcW w:w="1080" w:type="dxa"/>
            <w:gridSpan w:val="2"/>
            <w:vAlign w:val="center"/>
          </w:tcPr>
          <w:p w14:paraId="431B2C9E" w14:textId="77777777" w:rsidR="00656410" w:rsidRPr="00BB1F17" w:rsidRDefault="00656410" w:rsidP="00B34228">
            <w:pPr>
              <w:pStyle w:val="Table"/>
            </w:pPr>
            <w:r w:rsidRPr="00BB1F17">
              <w:t>40053</w:t>
            </w:r>
          </w:p>
        </w:tc>
        <w:tc>
          <w:tcPr>
            <w:tcW w:w="1710" w:type="dxa"/>
            <w:gridSpan w:val="2"/>
            <w:vAlign w:val="center"/>
          </w:tcPr>
          <w:p w14:paraId="431B2C9F" w14:textId="60C86E07" w:rsidR="00656410" w:rsidRPr="00BB1F17" w:rsidRDefault="009761AD" w:rsidP="00B34228">
            <w:pPr>
              <w:pStyle w:val="Table"/>
            </w:pPr>
            <w:del w:id="258" w:author="Author">
              <w:r w:rsidDel="003F279C">
                <w:rPr>
                  <w:lang w:val="en-US"/>
                </w:rPr>
                <w:delText>2027</w:delText>
              </w:r>
            </w:del>
          </w:p>
        </w:tc>
        <w:tc>
          <w:tcPr>
            <w:tcW w:w="1800" w:type="dxa"/>
            <w:gridSpan w:val="2"/>
          </w:tcPr>
          <w:p w14:paraId="431B2CA0" w14:textId="575E895C" w:rsidR="00656410" w:rsidRPr="00BB1F17" w:rsidRDefault="00656410" w:rsidP="00B34228">
            <w:pPr>
              <w:pStyle w:val="Table"/>
            </w:pPr>
            <w:del w:id="259" w:author="Author">
              <w:r w:rsidRPr="002F3C31" w:rsidDel="003F279C">
                <w:delText>2023</w:delText>
              </w:r>
            </w:del>
          </w:p>
        </w:tc>
      </w:tr>
      <w:tr w:rsidR="005A2AC9" w:rsidRPr="00BB1F17" w14:paraId="19C8EF6C" w14:textId="77777777" w:rsidTr="00B82A3E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781B0CB" w14:textId="361FCE44" w:rsidR="005A2AC9" w:rsidRPr="00867BB4" w:rsidRDefault="005A2AC9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NUTMEG SOLAR</w:t>
            </w:r>
          </w:p>
        </w:tc>
        <w:tc>
          <w:tcPr>
            <w:tcW w:w="1080" w:type="dxa"/>
            <w:gridSpan w:val="2"/>
            <w:vAlign w:val="center"/>
          </w:tcPr>
          <w:p w14:paraId="55683296" w14:textId="6864DD0C" w:rsidR="005A2AC9" w:rsidRPr="00867BB4" w:rsidRDefault="005A2AC9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68726</w:t>
            </w:r>
          </w:p>
        </w:tc>
        <w:tc>
          <w:tcPr>
            <w:tcW w:w="1710" w:type="dxa"/>
            <w:gridSpan w:val="2"/>
            <w:vAlign w:val="center"/>
          </w:tcPr>
          <w:p w14:paraId="19699257" w14:textId="5CB8BC85" w:rsidR="005A2AC9" w:rsidRPr="00867BB4" w:rsidRDefault="005A2AC9" w:rsidP="00B34228">
            <w:pPr>
              <w:pStyle w:val="Table"/>
              <w:rPr>
                <w:lang w:val="en-US"/>
              </w:rPr>
            </w:pPr>
            <w:del w:id="260" w:author="Author">
              <w:r w:rsidDel="003F279C">
                <w:rPr>
                  <w:lang w:val="en-US"/>
                </w:rPr>
                <w:delText>2026</w:delText>
              </w:r>
            </w:del>
          </w:p>
        </w:tc>
        <w:tc>
          <w:tcPr>
            <w:tcW w:w="1800" w:type="dxa"/>
            <w:gridSpan w:val="2"/>
          </w:tcPr>
          <w:p w14:paraId="021FD206" w14:textId="0C52BA10" w:rsidR="005A2AC9" w:rsidRPr="002F3C31" w:rsidRDefault="005A2AC9" w:rsidP="00B34228">
            <w:pPr>
              <w:pStyle w:val="Table"/>
            </w:pPr>
            <w:del w:id="261" w:author="Author">
              <w:r w:rsidDel="003F279C">
                <w:rPr>
                  <w:lang w:val="en-US"/>
                </w:rPr>
                <w:delText>202</w:delText>
              </w:r>
              <w:r w:rsidR="00CF4E97" w:rsidDel="003F279C">
                <w:rPr>
                  <w:lang w:val="en-US"/>
                </w:rPr>
                <w:delText>5</w:delText>
              </w:r>
            </w:del>
          </w:p>
        </w:tc>
      </w:tr>
      <w:tr w:rsidR="009F56F0" w:rsidRPr="00BB1F17" w14:paraId="431B2CBA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B6" w14:textId="77777777" w:rsidR="001951B3" w:rsidRPr="00BB1F17" w:rsidRDefault="001951B3" w:rsidP="00B34228">
            <w:pPr>
              <w:pStyle w:val="Table"/>
            </w:pPr>
            <w:r w:rsidRPr="00BB1F17">
              <w:t>PIERCE STATION</w:t>
            </w:r>
          </w:p>
        </w:tc>
        <w:tc>
          <w:tcPr>
            <w:tcW w:w="1080" w:type="dxa"/>
            <w:gridSpan w:val="2"/>
            <w:vAlign w:val="center"/>
          </w:tcPr>
          <w:p w14:paraId="431B2CB7" w14:textId="77777777" w:rsidR="001951B3" w:rsidRPr="00BB1F17" w:rsidRDefault="001951B3" w:rsidP="00B34228">
            <w:pPr>
              <w:pStyle w:val="Table"/>
            </w:pPr>
            <w:r w:rsidRPr="00BB1F17">
              <w:t>13515</w:t>
            </w:r>
          </w:p>
        </w:tc>
        <w:tc>
          <w:tcPr>
            <w:tcW w:w="1710" w:type="dxa"/>
            <w:gridSpan w:val="2"/>
            <w:vAlign w:val="center"/>
          </w:tcPr>
          <w:p w14:paraId="431B2CB8" w14:textId="082872AF" w:rsidR="001951B3" w:rsidRPr="00E633FE" w:rsidRDefault="009761AD" w:rsidP="00B34228">
            <w:pPr>
              <w:pStyle w:val="Table"/>
            </w:pPr>
            <w:del w:id="262" w:author="Author">
              <w:r w:rsidDel="003F279C">
                <w:rPr>
                  <w:lang w:val="en-US"/>
                </w:rPr>
                <w:delText>2027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431B2CB9" w14:textId="4AC1CED4" w:rsidR="001951B3" w:rsidRPr="00E633FE" w:rsidRDefault="00CD1793" w:rsidP="00B34228">
            <w:pPr>
              <w:pStyle w:val="Table"/>
            </w:pPr>
            <w:del w:id="263" w:author="Author">
              <w:r w:rsidDel="003F279C">
                <w:delText>202</w:delText>
              </w:r>
              <w:r w:rsidR="00CF4E97" w:rsidDel="003F279C">
                <w:rPr>
                  <w:lang w:val="en-US"/>
                </w:rPr>
                <w:delText>7</w:delText>
              </w:r>
            </w:del>
          </w:p>
        </w:tc>
      </w:tr>
      <w:tr w:rsidR="00656410" w:rsidRPr="00BB1F17" w14:paraId="2671E951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6574350" w14:textId="728237C7" w:rsidR="00656410" w:rsidRPr="00BB1F17" w:rsidRDefault="00656410" w:rsidP="00B34228">
            <w:pPr>
              <w:pStyle w:val="Table"/>
            </w:pPr>
            <w:r>
              <w:t>PLAINFIELD RENEWABLE ENERGY</w:t>
            </w:r>
          </w:p>
        </w:tc>
        <w:tc>
          <w:tcPr>
            <w:tcW w:w="1080" w:type="dxa"/>
            <w:gridSpan w:val="2"/>
            <w:vAlign w:val="center"/>
          </w:tcPr>
          <w:p w14:paraId="1CBE2DFB" w14:textId="09B7762F" w:rsidR="00656410" w:rsidRPr="00BB1F17" w:rsidRDefault="00656410" w:rsidP="00B34228">
            <w:pPr>
              <w:pStyle w:val="Table"/>
            </w:pPr>
            <w:r>
              <w:t>15509</w:t>
            </w:r>
          </w:p>
        </w:tc>
        <w:tc>
          <w:tcPr>
            <w:tcW w:w="1710" w:type="dxa"/>
            <w:gridSpan w:val="2"/>
            <w:vAlign w:val="center"/>
          </w:tcPr>
          <w:p w14:paraId="46F6A876" w14:textId="1448FCFF" w:rsidR="00656410" w:rsidRPr="00BB1F17" w:rsidRDefault="00656410" w:rsidP="00B34228">
            <w:pPr>
              <w:pStyle w:val="Table"/>
            </w:pPr>
            <w:del w:id="264" w:author="Author">
              <w:r w:rsidDel="003F279C">
                <w:delText>2019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7FA98C22" w14:textId="12C46AFC" w:rsidR="00656410" w:rsidRDefault="00656410" w:rsidP="00B34228">
            <w:pPr>
              <w:pStyle w:val="Table"/>
            </w:pPr>
            <w:del w:id="265" w:author="Author">
              <w:r w:rsidDel="003F279C">
                <w:delText>2019</w:delText>
              </w:r>
            </w:del>
          </w:p>
        </w:tc>
      </w:tr>
      <w:tr w:rsidR="00656410" w:rsidRPr="00BB1F17" w14:paraId="431B2CC4" w14:textId="77777777" w:rsidTr="00B82A3E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C0" w14:textId="77777777" w:rsidR="00656410" w:rsidRPr="00BB1F17" w:rsidRDefault="00656410" w:rsidP="00B34228">
            <w:pPr>
              <w:pStyle w:val="Table"/>
            </w:pPr>
            <w:r w:rsidRPr="00BB1F17">
              <w:t>SHEPAUG</w:t>
            </w:r>
          </w:p>
        </w:tc>
        <w:tc>
          <w:tcPr>
            <w:tcW w:w="1080" w:type="dxa"/>
            <w:gridSpan w:val="2"/>
            <w:vAlign w:val="center"/>
          </w:tcPr>
          <w:p w14:paraId="431B2CC1" w14:textId="77777777" w:rsidR="00656410" w:rsidRPr="00BB1F17" w:rsidRDefault="00656410" w:rsidP="00B34228">
            <w:pPr>
              <w:pStyle w:val="Table"/>
            </w:pPr>
            <w:r w:rsidRPr="00BB1F17">
              <w:t>566</w:t>
            </w:r>
          </w:p>
        </w:tc>
        <w:tc>
          <w:tcPr>
            <w:tcW w:w="1710" w:type="dxa"/>
            <w:gridSpan w:val="2"/>
          </w:tcPr>
          <w:p w14:paraId="431B2CC2" w14:textId="61076CCA" w:rsidR="00656410" w:rsidRPr="00BB1F17" w:rsidRDefault="00656410" w:rsidP="00B34228">
            <w:pPr>
              <w:pStyle w:val="Table"/>
            </w:pPr>
            <w:del w:id="266" w:author="Author">
              <w:r w:rsidRPr="006D0287" w:rsidDel="003F279C">
                <w:delText>2023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431B2CC3" w14:textId="4F1E85FF" w:rsidR="00656410" w:rsidRPr="00E633FE" w:rsidRDefault="00656410" w:rsidP="00B34228">
            <w:pPr>
              <w:pStyle w:val="Table"/>
            </w:pPr>
            <w:del w:id="267" w:author="Author">
              <w:r w:rsidDel="003F279C">
                <w:delText>2023</w:delText>
              </w:r>
            </w:del>
          </w:p>
        </w:tc>
      </w:tr>
      <w:tr w:rsidR="009F56F0" w:rsidRPr="00BB1F17" w14:paraId="431B2CDD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D9" w14:textId="3AECE47E" w:rsidR="00E633FE" w:rsidRPr="00BB1F17" w:rsidRDefault="00E633FE" w:rsidP="00B34228">
            <w:pPr>
              <w:pStyle w:val="Table"/>
            </w:pPr>
            <w:del w:id="268" w:author="Author">
              <w:r w:rsidRPr="00BB1F17" w:rsidDel="00D06516">
                <w:delText>SO. MEADOW 5</w:delText>
              </w:r>
            </w:del>
          </w:p>
        </w:tc>
        <w:tc>
          <w:tcPr>
            <w:tcW w:w="1080" w:type="dxa"/>
            <w:gridSpan w:val="2"/>
            <w:vAlign w:val="center"/>
          </w:tcPr>
          <w:p w14:paraId="431B2CDA" w14:textId="31739A22" w:rsidR="00E633FE" w:rsidRPr="00BB1F17" w:rsidRDefault="00E633FE" w:rsidP="00B34228">
            <w:pPr>
              <w:pStyle w:val="Table"/>
            </w:pPr>
            <w:del w:id="269" w:author="Author">
              <w:r w:rsidRPr="00BB1F17" w:rsidDel="00D06516">
                <w:delText>580</w:delText>
              </w:r>
            </w:del>
          </w:p>
        </w:tc>
        <w:tc>
          <w:tcPr>
            <w:tcW w:w="1710" w:type="dxa"/>
            <w:gridSpan w:val="2"/>
            <w:vAlign w:val="center"/>
          </w:tcPr>
          <w:p w14:paraId="431B2CDB" w14:textId="1F259D28" w:rsidR="00E633FE" w:rsidRPr="00BB1F17" w:rsidRDefault="00E633FE" w:rsidP="00B34228">
            <w:pPr>
              <w:pStyle w:val="Table"/>
            </w:pPr>
            <w:del w:id="270" w:author="Author">
              <w:r w:rsidDel="003F279C">
                <w:delText>2020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431B2CDC" w14:textId="74E56376" w:rsidR="00E633FE" w:rsidRPr="00BB1F17" w:rsidRDefault="00E633FE" w:rsidP="00B34228">
            <w:pPr>
              <w:pStyle w:val="Table"/>
            </w:pPr>
            <w:del w:id="271" w:author="Author">
              <w:r w:rsidDel="003F279C">
                <w:delText>2020</w:delText>
              </w:r>
            </w:del>
          </w:p>
        </w:tc>
      </w:tr>
      <w:tr w:rsidR="009F56F0" w:rsidRPr="00BB1F17" w14:paraId="431B2CE2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DE" w14:textId="5CADAF2D" w:rsidR="001951B3" w:rsidRPr="00BB1F17" w:rsidRDefault="001951B3" w:rsidP="00B34228">
            <w:pPr>
              <w:pStyle w:val="Table"/>
            </w:pPr>
            <w:del w:id="272" w:author="Author">
              <w:r w:rsidRPr="00BB1F17" w:rsidDel="00D06516">
                <w:delText>SO. MEADOW 6</w:delText>
              </w:r>
            </w:del>
          </w:p>
        </w:tc>
        <w:tc>
          <w:tcPr>
            <w:tcW w:w="1080" w:type="dxa"/>
            <w:gridSpan w:val="2"/>
            <w:vAlign w:val="center"/>
          </w:tcPr>
          <w:p w14:paraId="431B2CDF" w14:textId="7CA8395D" w:rsidR="001951B3" w:rsidRPr="00BB1F17" w:rsidRDefault="001951B3" w:rsidP="00B34228">
            <w:pPr>
              <w:pStyle w:val="Table"/>
            </w:pPr>
            <w:del w:id="273" w:author="Author">
              <w:r w:rsidRPr="00BB1F17" w:rsidDel="00D06516">
                <w:delText>581</w:delText>
              </w:r>
            </w:del>
          </w:p>
        </w:tc>
        <w:tc>
          <w:tcPr>
            <w:tcW w:w="1710" w:type="dxa"/>
            <w:gridSpan w:val="2"/>
            <w:vAlign w:val="center"/>
          </w:tcPr>
          <w:p w14:paraId="431B2CE0" w14:textId="14B20205" w:rsidR="001951B3" w:rsidRPr="00E633FE" w:rsidRDefault="00B1543C" w:rsidP="00B34228">
            <w:pPr>
              <w:pStyle w:val="Table"/>
            </w:pPr>
            <w:del w:id="274" w:author="Author">
              <w:r w:rsidDel="003F279C">
                <w:delText>2020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431B2CE1" w14:textId="010AC19B" w:rsidR="001951B3" w:rsidRPr="00BB1F17" w:rsidRDefault="00CD1793" w:rsidP="00B34228">
            <w:pPr>
              <w:pStyle w:val="Table"/>
            </w:pPr>
            <w:del w:id="275" w:author="Author">
              <w:r w:rsidDel="003F279C">
                <w:delText>2021</w:delText>
              </w:r>
            </w:del>
          </w:p>
        </w:tc>
      </w:tr>
      <w:tr w:rsidR="00656410" w:rsidRPr="00BB1F17" w14:paraId="431B2CE7" w14:textId="77777777" w:rsidTr="00B82A3E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E3" w14:textId="77777777" w:rsidR="00656410" w:rsidRPr="00BB1F17" w:rsidRDefault="00656410" w:rsidP="00B34228">
            <w:pPr>
              <w:pStyle w:val="Table"/>
            </w:pPr>
            <w:r w:rsidRPr="00BB1F17">
              <w:t>STEVENSON</w:t>
            </w:r>
          </w:p>
        </w:tc>
        <w:tc>
          <w:tcPr>
            <w:tcW w:w="1080" w:type="dxa"/>
            <w:gridSpan w:val="2"/>
            <w:vAlign w:val="center"/>
          </w:tcPr>
          <w:p w14:paraId="431B2CE4" w14:textId="77777777" w:rsidR="00656410" w:rsidRPr="00BB1F17" w:rsidRDefault="00656410" w:rsidP="00B34228">
            <w:pPr>
              <w:pStyle w:val="Table"/>
            </w:pPr>
            <w:r w:rsidRPr="00BB1F17">
              <w:t>587</w:t>
            </w:r>
          </w:p>
        </w:tc>
        <w:tc>
          <w:tcPr>
            <w:tcW w:w="1710" w:type="dxa"/>
            <w:gridSpan w:val="2"/>
          </w:tcPr>
          <w:p w14:paraId="431B2CE5" w14:textId="1A5E0FFD" w:rsidR="00656410" w:rsidRPr="00BB1F17" w:rsidRDefault="00656410" w:rsidP="00B34228">
            <w:pPr>
              <w:pStyle w:val="Table"/>
            </w:pPr>
            <w:del w:id="276" w:author="Author">
              <w:r w:rsidRPr="000D1C15" w:rsidDel="003F279C">
                <w:delText>2023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431B2CE6" w14:textId="0C0441D4" w:rsidR="00656410" w:rsidRPr="00B34228" w:rsidRDefault="003C2B8F" w:rsidP="00B34228">
            <w:pPr>
              <w:pStyle w:val="Table"/>
            </w:pPr>
            <w:del w:id="277" w:author="Author">
              <w:r w:rsidDel="003F279C">
                <w:delText>2024</w:delText>
              </w:r>
            </w:del>
          </w:p>
        </w:tc>
      </w:tr>
      <w:tr w:rsidR="00656410" w:rsidRPr="00BB1F17" w14:paraId="431B2CEC" w14:textId="77777777" w:rsidTr="00B82A3E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E8" w14:textId="77777777" w:rsidR="00656410" w:rsidRPr="00BB1F17" w:rsidRDefault="00656410" w:rsidP="00B34228">
            <w:pPr>
              <w:pStyle w:val="Table"/>
            </w:pPr>
            <w:r w:rsidRPr="00BB1F17">
              <w:lastRenderedPageBreak/>
              <w:t>STONY BROOK 2A</w:t>
            </w:r>
          </w:p>
        </w:tc>
        <w:tc>
          <w:tcPr>
            <w:tcW w:w="1080" w:type="dxa"/>
            <w:gridSpan w:val="2"/>
            <w:vAlign w:val="center"/>
          </w:tcPr>
          <w:p w14:paraId="431B2CE9" w14:textId="77777777" w:rsidR="00656410" w:rsidRPr="00BB1F17" w:rsidRDefault="00656410" w:rsidP="00B34228">
            <w:pPr>
              <w:pStyle w:val="Table"/>
            </w:pPr>
            <w:r w:rsidRPr="00BB1F17">
              <w:t>583</w:t>
            </w:r>
          </w:p>
        </w:tc>
        <w:tc>
          <w:tcPr>
            <w:tcW w:w="1710" w:type="dxa"/>
            <w:gridSpan w:val="2"/>
          </w:tcPr>
          <w:p w14:paraId="431B2CEA" w14:textId="473F1028" w:rsidR="00656410" w:rsidRPr="00C66221" w:rsidRDefault="00B849A9" w:rsidP="00B34228">
            <w:pPr>
              <w:pStyle w:val="Table"/>
              <w:rPr>
                <w:lang w:val="en-US"/>
              </w:rPr>
            </w:pPr>
            <w:del w:id="278" w:author="Author">
              <w:r w:rsidDel="003F279C">
                <w:rPr>
                  <w:lang w:val="en-US"/>
                </w:rPr>
                <w:delText>2028</w:delText>
              </w:r>
            </w:del>
          </w:p>
        </w:tc>
        <w:tc>
          <w:tcPr>
            <w:tcW w:w="1800" w:type="dxa"/>
            <w:gridSpan w:val="2"/>
          </w:tcPr>
          <w:p w14:paraId="431B2CEB" w14:textId="555C0BD7" w:rsidR="00656410" w:rsidRPr="00BB1F17" w:rsidRDefault="00656410" w:rsidP="00B34228">
            <w:pPr>
              <w:pStyle w:val="Table"/>
            </w:pPr>
            <w:del w:id="279" w:author="Author">
              <w:r w:rsidRPr="00B55174" w:rsidDel="003F279C">
                <w:delText>202</w:delText>
              </w:r>
              <w:r w:rsidR="00CF4E97" w:rsidDel="003F279C">
                <w:rPr>
                  <w:lang w:val="en-US"/>
                </w:rPr>
                <w:delText>8</w:delText>
              </w:r>
            </w:del>
          </w:p>
        </w:tc>
      </w:tr>
      <w:tr w:rsidR="00656410" w:rsidRPr="00BB1F17" w14:paraId="431B2CF1" w14:textId="77777777" w:rsidTr="00B82A3E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ED" w14:textId="77777777" w:rsidR="00656410" w:rsidRPr="00BB1F17" w:rsidRDefault="00656410" w:rsidP="00B34228">
            <w:pPr>
              <w:pStyle w:val="Table"/>
            </w:pPr>
            <w:r w:rsidRPr="00BB1F17">
              <w:t>STONY BROOK 2B</w:t>
            </w:r>
          </w:p>
        </w:tc>
        <w:tc>
          <w:tcPr>
            <w:tcW w:w="1080" w:type="dxa"/>
            <w:gridSpan w:val="2"/>
            <w:vAlign w:val="center"/>
          </w:tcPr>
          <w:p w14:paraId="431B2CEE" w14:textId="77777777" w:rsidR="00656410" w:rsidRPr="00BB1F17" w:rsidRDefault="00656410" w:rsidP="00B34228">
            <w:pPr>
              <w:pStyle w:val="Table"/>
            </w:pPr>
            <w:r w:rsidRPr="00BB1F17">
              <w:t>584</w:t>
            </w:r>
          </w:p>
        </w:tc>
        <w:tc>
          <w:tcPr>
            <w:tcW w:w="1710" w:type="dxa"/>
            <w:gridSpan w:val="2"/>
          </w:tcPr>
          <w:p w14:paraId="431B2CEF" w14:textId="239D8B25" w:rsidR="00656410" w:rsidRPr="00BB1F17" w:rsidRDefault="00656410" w:rsidP="00B34228">
            <w:pPr>
              <w:pStyle w:val="Table"/>
            </w:pPr>
            <w:del w:id="280" w:author="Author">
              <w:r w:rsidRPr="0094493B" w:rsidDel="003F279C">
                <w:delText>2023</w:delText>
              </w:r>
            </w:del>
          </w:p>
        </w:tc>
        <w:tc>
          <w:tcPr>
            <w:tcW w:w="1800" w:type="dxa"/>
            <w:gridSpan w:val="2"/>
          </w:tcPr>
          <w:p w14:paraId="431B2CF0" w14:textId="2E879CF7" w:rsidR="00656410" w:rsidRPr="00BB1F17" w:rsidRDefault="00656410" w:rsidP="00B34228">
            <w:pPr>
              <w:pStyle w:val="Table"/>
            </w:pPr>
            <w:del w:id="281" w:author="Author">
              <w:r w:rsidRPr="00B55174" w:rsidDel="003F279C">
                <w:delText>202</w:delText>
              </w:r>
              <w:r w:rsidR="00CF4E97" w:rsidDel="003F279C">
                <w:rPr>
                  <w:lang w:val="en-US"/>
                </w:rPr>
                <w:delText>8</w:delText>
              </w:r>
            </w:del>
          </w:p>
        </w:tc>
      </w:tr>
      <w:tr w:rsidR="00656410" w:rsidRPr="00BB1F17" w14:paraId="431B2CF6" w14:textId="77777777" w:rsidTr="00B82A3E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F2" w14:textId="77777777" w:rsidR="00656410" w:rsidRPr="00BB1F17" w:rsidRDefault="00656410" w:rsidP="00B34228">
            <w:pPr>
              <w:pStyle w:val="Table"/>
            </w:pPr>
            <w:r w:rsidRPr="00BB1F17">
              <w:t>STONY BROOK GT1A</w:t>
            </w:r>
          </w:p>
        </w:tc>
        <w:tc>
          <w:tcPr>
            <w:tcW w:w="1080" w:type="dxa"/>
            <w:gridSpan w:val="2"/>
            <w:vAlign w:val="center"/>
          </w:tcPr>
          <w:p w14:paraId="431B2CF3" w14:textId="77777777" w:rsidR="00656410" w:rsidRPr="00BB1F17" w:rsidRDefault="00656410" w:rsidP="00B34228">
            <w:pPr>
              <w:pStyle w:val="Table"/>
            </w:pPr>
            <w:r w:rsidRPr="00BB1F17">
              <w:t>1185</w:t>
            </w:r>
          </w:p>
        </w:tc>
        <w:tc>
          <w:tcPr>
            <w:tcW w:w="1710" w:type="dxa"/>
            <w:gridSpan w:val="2"/>
          </w:tcPr>
          <w:p w14:paraId="431B2CF4" w14:textId="24CB0A36" w:rsidR="00656410" w:rsidRPr="00BB1F17" w:rsidRDefault="00656410" w:rsidP="00B34228">
            <w:pPr>
              <w:pStyle w:val="Table"/>
            </w:pPr>
            <w:del w:id="282" w:author="Author">
              <w:r w:rsidRPr="0094493B" w:rsidDel="003F279C">
                <w:delText>2023</w:delText>
              </w:r>
            </w:del>
          </w:p>
        </w:tc>
        <w:tc>
          <w:tcPr>
            <w:tcW w:w="1800" w:type="dxa"/>
            <w:gridSpan w:val="2"/>
          </w:tcPr>
          <w:p w14:paraId="431B2CF5" w14:textId="6DEFD4FE" w:rsidR="00656410" w:rsidRPr="00BB1F17" w:rsidRDefault="00656410" w:rsidP="00B34228">
            <w:pPr>
              <w:pStyle w:val="Table"/>
            </w:pPr>
            <w:del w:id="283" w:author="Author">
              <w:r w:rsidRPr="0094493B" w:rsidDel="003F279C">
                <w:delText>2023</w:delText>
              </w:r>
            </w:del>
          </w:p>
        </w:tc>
      </w:tr>
      <w:tr w:rsidR="00656410" w:rsidRPr="00BB1F17" w14:paraId="431B2CFB" w14:textId="77777777" w:rsidTr="00B82A3E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F7" w14:textId="77777777" w:rsidR="00656410" w:rsidRPr="00BB1F17" w:rsidRDefault="00656410" w:rsidP="00B34228">
            <w:pPr>
              <w:pStyle w:val="Table"/>
            </w:pPr>
            <w:r w:rsidRPr="00BB1F17">
              <w:t>STONY BROOK GT1B</w:t>
            </w:r>
          </w:p>
        </w:tc>
        <w:tc>
          <w:tcPr>
            <w:tcW w:w="1080" w:type="dxa"/>
            <w:gridSpan w:val="2"/>
            <w:vAlign w:val="center"/>
          </w:tcPr>
          <w:p w14:paraId="431B2CF8" w14:textId="77777777" w:rsidR="00656410" w:rsidRPr="00BB1F17" w:rsidRDefault="00656410" w:rsidP="00B34228">
            <w:pPr>
              <w:pStyle w:val="Table"/>
            </w:pPr>
            <w:r w:rsidRPr="00BB1F17">
              <w:t>1186</w:t>
            </w:r>
          </w:p>
        </w:tc>
        <w:tc>
          <w:tcPr>
            <w:tcW w:w="1710" w:type="dxa"/>
            <w:gridSpan w:val="2"/>
          </w:tcPr>
          <w:p w14:paraId="431B2CF9" w14:textId="4CC2C762" w:rsidR="00656410" w:rsidRPr="00BB1F17" w:rsidRDefault="00656410" w:rsidP="00B34228">
            <w:pPr>
              <w:pStyle w:val="Table"/>
            </w:pPr>
            <w:del w:id="284" w:author="Author">
              <w:r w:rsidRPr="0094493B" w:rsidDel="003F279C">
                <w:delText>2023</w:delText>
              </w:r>
            </w:del>
          </w:p>
        </w:tc>
        <w:tc>
          <w:tcPr>
            <w:tcW w:w="1800" w:type="dxa"/>
            <w:gridSpan w:val="2"/>
          </w:tcPr>
          <w:p w14:paraId="431B2CFA" w14:textId="1C538FDD" w:rsidR="00656410" w:rsidRPr="00BB1F17" w:rsidRDefault="00656410" w:rsidP="00B34228">
            <w:pPr>
              <w:pStyle w:val="Table"/>
            </w:pPr>
            <w:del w:id="285" w:author="Author">
              <w:r w:rsidRPr="0094493B" w:rsidDel="003F279C">
                <w:delText>2023</w:delText>
              </w:r>
            </w:del>
          </w:p>
        </w:tc>
      </w:tr>
      <w:tr w:rsidR="00656410" w:rsidRPr="00BB1F17" w14:paraId="431B2D00" w14:textId="77777777" w:rsidTr="00B82A3E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FC" w14:textId="77777777" w:rsidR="00656410" w:rsidRPr="00BB1F17" w:rsidRDefault="00656410" w:rsidP="00B34228">
            <w:pPr>
              <w:pStyle w:val="Table"/>
            </w:pPr>
            <w:r w:rsidRPr="00BB1F17">
              <w:t>STONY BROOK GT1C</w:t>
            </w:r>
          </w:p>
        </w:tc>
        <w:tc>
          <w:tcPr>
            <w:tcW w:w="1080" w:type="dxa"/>
            <w:gridSpan w:val="2"/>
            <w:vAlign w:val="center"/>
          </w:tcPr>
          <w:p w14:paraId="431B2CFD" w14:textId="77777777" w:rsidR="00656410" w:rsidRPr="00BB1F17" w:rsidRDefault="00656410" w:rsidP="00B34228">
            <w:pPr>
              <w:pStyle w:val="Table"/>
            </w:pPr>
            <w:r w:rsidRPr="00BB1F17">
              <w:t>1187</w:t>
            </w:r>
          </w:p>
        </w:tc>
        <w:tc>
          <w:tcPr>
            <w:tcW w:w="1710" w:type="dxa"/>
            <w:gridSpan w:val="2"/>
          </w:tcPr>
          <w:p w14:paraId="431B2CFE" w14:textId="16227B28" w:rsidR="00656410" w:rsidRPr="00BB1F17" w:rsidRDefault="00656410" w:rsidP="00B34228">
            <w:pPr>
              <w:pStyle w:val="Table"/>
            </w:pPr>
            <w:del w:id="286" w:author="Author">
              <w:r w:rsidRPr="0094493B" w:rsidDel="003F279C">
                <w:delText>2023</w:delText>
              </w:r>
            </w:del>
          </w:p>
        </w:tc>
        <w:tc>
          <w:tcPr>
            <w:tcW w:w="1800" w:type="dxa"/>
            <w:gridSpan w:val="2"/>
          </w:tcPr>
          <w:p w14:paraId="431B2CFF" w14:textId="6767D9FC" w:rsidR="00656410" w:rsidRPr="00BB1F17" w:rsidRDefault="00656410" w:rsidP="00B34228">
            <w:pPr>
              <w:pStyle w:val="Table"/>
            </w:pPr>
            <w:del w:id="287" w:author="Author">
              <w:r w:rsidRPr="0094493B" w:rsidDel="003F279C">
                <w:delText>2023</w:delText>
              </w:r>
            </w:del>
          </w:p>
        </w:tc>
      </w:tr>
      <w:tr w:rsidR="00656410" w:rsidRPr="00BB1F17" w14:paraId="7E7BFE94" w14:textId="77777777" w:rsidTr="00B82A3E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638C4F96" w14:textId="79B790D0" w:rsidR="00656410" w:rsidRPr="00BB1F17" w:rsidRDefault="00F63D38" w:rsidP="00B34228">
            <w:pPr>
              <w:pStyle w:val="Table"/>
            </w:pPr>
            <w:r>
              <w:t xml:space="preserve">CPV </w:t>
            </w:r>
            <w:r w:rsidR="00656410">
              <w:t>TOWANTIC 1A</w:t>
            </w:r>
          </w:p>
        </w:tc>
        <w:tc>
          <w:tcPr>
            <w:tcW w:w="1080" w:type="dxa"/>
            <w:gridSpan w:val="2"/>
            <w:vAlign w:val="center"/>
          </w:tcPr>
          <w:p w14:paraId="18D6157F" w14:textId="5B8327A0" w:rsidR="00656410" w:rsidRPr="00BB1F17" w:rsidRDefault="00656410" w:rsidP="00B34228">
            <w:pPr>
              <w:pStyle w:val="Table"/>
            </w:pPr>
            <w:r>
              <w:t>49325</w:t>
            </w:r>
          </w:p>
        </w:tc>
        <w:tc>
          <w:tcPr>
            <w:tcW w:w="1710" w:type="dxa"/>
            <w:gridSpan w:val="2"/>
          </w:tcPr>
          <w:p w14:paraId="6803611B" w14:textId="525ED8D0" w:rsidR="00656410" w:rsidRPr="00C66221" w:rsidRDefault="00B849A9" w:rsidP="00B34228">
            <w:pPr>
              <w:pStyle w:val="Table"/>
              <w:rPr>
                <w:lang w:val="en-US"/>
              </w:rPr>
            </w:pPr>
            <w:del w:id="288" w:author="Author">
              <w:r w:rsidDel="003F279C">
                <w:rPr>
                  <w:lang w:val="en-US"/>
                </w:rPr>
                <w:delText>2028</w:delText>
              </w:r>
            </w:del>
          </w:p>
        </w:tc>
        <w:tc>
          <w:tcPr>
            <w:tcW w:w="1800" w:type="dxa"/>
            <w:gridSpan w:val="2"/>
          </w:tcPr>
          <w:p w14:paraId="64B13CF2" w14:textId="43DB6281" w:rsidR="00656410" w:rsidRPr="00C66221" w:rsidRDefault="00CF4E97" w:rsidP="00B34228">
            <w:pPr>
              <w:pStyle w:val="Table"/>
              <w:rPr>
                <w:lang w:val="en-US"/>
              </w:rPr>
            </w:pPr>
            <w:del w:id="289" w:author="Author">
              <w:r w:rsidDel="003F279C">
                <w:rPr>
                  <w:lang w:val="en-US"/>
                </w:rPr>
                <w:delText>2028</w:delText>
              </w:r>
            </w:del>
          </w:p>
        </w:tc>
      </w:tr>
      <w:tr w:rsidR="00656410" w:rsidRPr="00BB1F17" w14:paraId="3C51FE4A" w14:textId="77777777" w:rsidTr="00B82A3E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19D63B19" w14:textId="55C279B0" w:rsidR="00656410" w:rsidRPr="00BB1F17" w:rsidRDefault="00F63D38" w:rsidP="00B34228">
            <w:pPr>
              <w:pStyle w:val="Table"/>
            </w:pPr>
            <w:r>
              <w:t xml:space="preserve">CPV </w:t>
            </w:r>
            <w:r w:rsidR="00656410">
              <w:t>TOWANTIC 1B</w:t>
            </w:r>
          </w:p>
        </w:tc>
        <w:tc>
          <w:tcPr>
            <w:tcW w:w="1080" w:type="dxa"/>
            <w:gridSpan w:val="2"/>
            <w:vAlign w:val="center"/>
          </w:tcPr>
          <w:p w14:paraId="4AA5F45D" w14:textId="05755E0F" w:rsidR="00656410" w:rsidRPr="00BB1F17" w:rsidRDefault="00656410" w:rsidP="00B34228">
            <w:pPr>
              <w:pStyle w:val="Table"/>
            </w:pPr>
            <w:r>
              <w:t>49326</w:t>
            </w:r>
          </w:p>
        </w:tc>
        <w:tc>
          <w:tcPr>
            <w:tcW w:w="1710" w:type="dxa"/>
            <w:gridSpan w:val="2"/>
          </w:tcPr>
          <w:p w14:paraId="5B9C7C29" w14:textId="204722B6" w:rsidR="00656410" w:rsidRPr="00C66221" w:rsidRDefault="00B849A9" w:rsidP="00B34228">
            <w:pPr>
              <w:pStyle w:val="Table"/>
              <w:rPr>
                <w:lang w:val="en-US"/>
              </w:rPr>
            </w:pPr>
            <w:del w:id="290" w:author="Author">
              <w:r w:rsidDel="003F279C">
                <w:rPr>
                  <w:lang w:val="en-US"/>
                </w:rPr>
                <w:delText>2028</w:delText>
              </w:r>
            </w:del>
          </w:p>
        </w:tc>
        <w:tc>
          <w:tcPr>
            <w:tcW w:w="1800" w:type="dxa"/>
            <w:gridSpan w:val="2"/>
          </w:tcPr>
          <w:p w14:paraId="1D540BB6" w14:textId="5BDBF4B1" w:rsidR="00656410" w:rsidRPr="00B34228" w:rsidRDefault="003C2B8F" w:rsidP="00B34228">
            <w:pPr>
              <w:pStyle w:val="Table"/>
            </w:pPr>
            <w:del w:id="291" w:author="Author">
              <w:r w:rsidDel="003F279C">
                <w:delText>202</w:delText>
              </w:r>
              <w:r w:rsidR="00CF4E97" w:rsidDel="003F279C">
                <w:rPr>
                  <w:lang w:val="en-US"/>
                </w:rPr>
                <w:delText>8</w:delText>
              </w:r>
            </w:del>
          </w:p>
        </w:tc>
      </w:tr>
      <w:tr w:rsidR="00656410" w:rsidRPr="00BB1F17" w14:paraId="431B2D05" w14:textId="77777777" w:rsidTr="00B82A3E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D01" w14:textId="77777777" w:rsidR="00656410" w:rsidRPr="00BB1F17" w:rsidRDefault="00656410" w:rsidP="00B34228">
            <w:pPr>
              <w:pStyle w:val="Table"/>
            </w:pPr>
            <w:r w:rsidRPr="00BB1F17">
              <w:t>WALLINGFORD UNIT 1</w:t>
            </w:r>
          </w:p>
        </w:tc>
        <w:tc>
          <w:tcPr>
            <w:tcW w:w="1080" w:type="dxa"/>
            <w:gridSpan w:val="2"/>
            <w:vAlign w:val="center"/>
          </w:tcPr>
          <w:p w14:paraId="431B2D02" w14:textId="77777777" w:rsidR="00656410" w:rsidRPr="00BB1F17" w:rsidRDefault="00656410" w:rsidP="00B34228">
            <w:pPr>
              <w:pStyle w:val="Table"/>
            </w:pPr>
            <w:r w:rsidRPr="00BB1F17">
              <w:t>1376</w:t>
            </w:r>
          </w:p>
        </w:tc>
        <w:tc>
          <w:tcPr>
            <w:tcW w:w="1710" w:type="dxa"/>
            <w:gridSpan w:val="2"/>
          </w:tcPr>
          <w:p w14:paraId="431B2D03" w14:textId="26BA2488" w:rsidR="00656410" w:rsidRPr="00BB1F17" w:rsidRDefault="00656410" w:rsidP="00B34228">
            <w:pPr>
              <w:pStyle w:val="Table"/>
            </w:pPr>
            <w:del w:id="292" w:author="Author">
              <w:r w:rsidRPr="0094493B" w:rsidDel="003F279C">
                <w:delText>2023</w:delText>
              </w:r>
            </w:del>
          </w:p>
        </w:tc>
        <w:tc>
          <w:tcPr>
            <w:tcW w:w="1800" w:type="dxa"/>
            <w:gridSpan w:val="2"/>
          </w:tcPr>
          <w:p w14:paraId="431B2D04" w14:textId="640B75FC" w:rsidR="00656410" w:rsidRPr="00BB1F17" w:rsidRDefault="00656410" w:rsidP="00B34228">
            <w:pPr>
              <w:pStyle w:val="Table"/>
            </w:pPr>
            <w:del w:id="293" w:author="Author">
              <w:r w:rsidRPr="0094493B" w:rsidDel="003F279C">
                <w:delText>2023</w:delText>
              </w:r>
            </w:del>
          </w:p>
        </w:tc>
      </w:tr>
      <w:tr w:rsidR="00656410" w:rsidRPr="00BB1F17" w14:paraId="431B2D0A" w14:textId="77777777" w:rsidTr="00B82A3E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D06" w14:textId="77777777" w:rsidR="00656410" w:rsidRPr="00BB1F17" w:rsidRDefault="00656410" w:rsidP="00B34228">
            <w:pPr>
              <w:pStyle w:val="Table"/>
            </w:pPr>
            <w:r w:rsidRPr="00BB1F17">
              <w:t>WALLINGFORD UNIT 2</w:t>
            </w:r>
          </w:p>
        </w:tc>
        <w:tc>
          <w:tcPr>
            <w:tcW w:w="1080" w:type="dxa"/>
            <w:gridSpan w:val="2"/>
            <w:vAlign w:val="center"/>
          </w:tcPr>
          <w:p w14:paraId="431B2D07" w14:textId="77777777" w:rsidR="00656410" w:rsidRPr="00BB1F17" w:rsidRDefault="00656410" w:rsidP="00B34228">
            <w:pPr>
              <w:pStyle w:val="Table"/>
            </w:pPr>
            <w:r w:rsidRPr="00BB1F17">
              <w:t>1377</w:t>
            </w:r>
          </w:p>
        </w:tc>
        <w:tc>
          <w:tcPr>
            <w:tcW w:w="1710" w:type="dxa"/>
            <w:gridSpan w:val="2"/>
          </w:tcPr>
          <w:p w14:paraId="431B2D08" w14:textId="13D06AA4" w:rsidR="00656410" w:rsidRPr="00BB1F17" w:rsidRDefault="00656410" w:rsidP="00B34228">
            <w:pPr>
              <w:pStyle w:val="Table"/>
            </w:pPr>
            <w:del w:id="294" w:author="Author">
              <w:r w:rsidRPr="0094493B" w:rsidDel="003F279C">
                <w:delText>2023</w:delText>
              </w:r>
            </w:del>
          </w:p>
        </w:tc>
        <w:tc>
          <w:tcPr>
            <w:tcW w:w="1800" w:type="dxa"/>
            <w:gridSpan w:val="2"/>
          </w:tcPr>
          <w:p w14:paraId="431B2D09" w14:textId="4E184308" w:rsidR="00656410" w:rsidRPr="00BB1F17" w:rsidRDefault="00656410" w:rsidP="00B34228">
            <w:pPr>
              <w:pStyle w:val="Table"/>
            </w:pPr>
            <w:del w:id="295" w:author="Author">
              <w:r w:rsidRPr="0094493B" w:rsidDel="003F279C">
                <w:delText>2023</w:delText>
              </w:r>
            </w:del>
          </w:p>
        </w:tc>
      </w:tr>
      <w:tr w:rsidR="009F56F0" w:rsidRPr="00BB1F17" w14:paraId="431B2D0F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D0B" w14:textId="77777777" w:rsidR="001951B3" w:rsidRPr="00BB1F17" w:rsidRDefault="001951B3" w:rsidP="00B34228">
            <w:pPr>
              <w:pStyle w:val="Table"/>
            </w:pPr>
            <w:r w:rsidRPr="00BB1F17">
              <w:t>WALLINGFORD UNIT 3</w:t>
            </w:r>
          </w:p>
        </w:tc>
        <w:tc>
          <w:tcPr>
            <w:tcW w:w="1080" w:type="dxa"/>
            <w:gridSpan w:val="2"/>
            <w:vAlign w:val="center"/>
          </w:tcPr>
          <w:p w14:paraId="431B2D0C" w14:textId="77777777" w:rsidR="001951B3" w:rsidRPr="00BB1F17" w:rsidRDefault="001951B3" w:rsidP="00B34228">
            <w:pPr>
              <w:pStyle w:val="Table"/>
            </w:pPr>
            <w:r w:rsidRPr="00BB1F17">
              <w:t>1378</w:t>
            </w:r>
          </w:p>
        </w:tc>
        <w:tc>
          <w:tcPr>
            <w:tcW w:w="1710" w:type="dxa"/>
            <w:gridSpan w:val="2"/>
            <w:vAlign w:val="center"/>
          </w:tcPr>
          <w:p w14:paraId="431B2D0D" w14:textId="05E5EEC9" w:rsidR="001951B3" w:rsidRPr="00B34228" w:rsidRDefault="005A602E" w:rsidP="00B34228">
            <w:pPr>
              <w:pStyle w:val="Table"/>
            </w:pPr>
            <w:del w:id="296" w:author="Author">
              <w:r w:rsidDel="003F279C">
                <w:delText>2024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431B2D0E" w14:textId="3D97DC29" w:rsidR="001951B3" w:rsidRPr="00B34228" w:rsidRDefault="005A602E" w:rsidP="00B34228">
            <w:pPr>
              <w:pStyle w:val="Table"/>
            </w:pPr>
            <w:del w:id="297" w:author="Author">
              <w:r w:rsidDel="003F279C">
                <w:delText>2024</w:delText>
              </w:r>
            </w:del>
          </w:p>
        </w:tc>
      </w:tr>
      <w:tr w:rsidR="00B1543C" w:rsidRPr="00BB1F17" w14:paraId="431B2D14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D10" w14:textId="77777777" w:rsidR="00B1543C" w:rsidRPr="00BB1F17" w:rsidRDefault="00B1543C" w:rsidP="00B34228">
            <w:pPr>
              <w:pStyle w:val="Table"/>
            </w:pPr>
            <w:r w:rsidRPr="00BB1F17">
              <w:t>WALLINGFORD UNIT 4</w:t>
            </w:r>
          </w:p>
        </w:tc>
        <w:tc>
          <w:tcPr>
            <w:tcW w:w="1080" w:type="dxa"/>
            <w:gridSpan w:val="2"/>
            <w:vAlign w:val="center"/>
          </w:tcPr>
          <w:p w14:paraId="431B2D11" w14:textId="77777777" w:rsidR="00B1543C" w:rsidRPr="00BB1F17" w:rsidRDefault="00B1543C" w:rsidP="00B34228">
            <w:pPr>
              <w:pStyle w:val="Table"/>
            </w:pPr>
            <w:r w:rsidRPr="00BB1F17">
              <w:t>1379</w:t>
            </w:r>
          </w:p>
        </w:tc>
        <w:tc>
          <w:tcPr>
            <w:tcW w:w="1710" w:type="dxa"/>
            <w:gridSpan w:val="2"/>
            <w:vAlign w:val="center"/>
          </w:tcPr>
          <w:p w14:paraId="431B2D12" w14:textId="46C4FC94" w:rsidR="00B1543C" w:rsidRPr="00B34228" w:rsidRDefault="00FD7C7D" w:rsidP="00B34228">
            <w:pPr>
              <w:pStyle w:val="Table"/>
            </w:pPr>
            <w:del w:id="298" w:author="Author">
              <w:r w:rsidDel="003F279C">
                <w:delText>2024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431B2D13" w14:textId="610638FC" w:rsidR="00B1543C" w:rsidRPr="00B34228" w:rsidRDefault="00FD7C7D" w:rsidP="00B34228">
            <w:pPr>
              <w:pStyle w:val="Table"/>
            </w:pPr>
            <w:del w:id="299" w:author="Author">
              <w:r w:rsidDel="003F279C">
                <w:delText>2024</w:delText>
              </w:r>
            </w:del>
          </w:p>
        </w:tc>
      </w:tr>
      <w:tr w:rsidR="00656410" w:rsidRPr="00BB1F17" w14:paraId="431B2D19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D15" w14:textId="77777777" w:rsidR="00656410" w:rsidRPr="00BB1F17" w:rsidRDefault="00656410" w:rsidP="00B34228">
            <w:pPr>
              <w:pStyle w:val="Table"/>
            </w:pPr>
            <w:r w:rsidRPr="00BB1F17">
              <w:t>WALLINGFORD UNIT 5</w:t>
            </w:r>
          </w:p>
        </w:tc>
        <w:tc>
          <w:tcPr>
            <w:tcW w:w="1080" w:type="dxa"/>
            <w:gridSpan w:val="2"/>
            <w:vAlign w:val="center"/>
          </w:tcPr>
          <w:p w14:paraId="431B2D16" w14:textId="77777777" w:rsidR="00656410" w:rsidRPr="00BB1F17" w:rsidRDefault="00656410" w:rsidP="00B34228">
            <w:pPr>
              <w:pStyle w:val="Table"/>
            </w:pPr>
            <w:r w:rsidRPr="00BB1F17">
              <w:t>1380</w:t>
            </w:r>
          </w:p>
        </w:tc>
        <w:tc>
          <w:tcPr>
            <w:tcW w:w="1710" w:type="dxa"/>
            <w:gridSpan w:val="2"/>
            <w:vAlign w:val="center"/>
          </w:tcPr>
          <w:p w14:paraId="431B2D17" w14:textId="2DE8041C" w:rsidR="00656410" w:rsidRPr="00BB1F17" w:rsidRDefault="00656410" w:rsidP="00B34228">
            <w:pPr>
              <w:pStyle w:val="Table"/>
            </w:pPr>
            <w:del w:id="300" w:author="Author">
              <w:r w:rsidDel="003F279C">
                <w:delText>2023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431B2D18" w14:textId="0E1A9C3A" w:rsidR="00656410" w:rsidRPr="00BB1F17" w:rsidRDefault="00656410" w:rsidP="00B34228">
            <w:pPr>
              <w:pStyle w:val="Table"/>
            </w:pPr>
            <w:del w:id="301" w:author="Author">
              <w:r w:rsidDel="003F279C">
                <w:delText>2023</w:delText>
              </w:r>
            </w:del>
          </w:p>
        </w:tc>
      </w:tr>
      <w:tr w:rsidR="00656410" w:rsidRPr="00BB1F17" w14:paraId="766D62FB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59D96183" w14:textId="4D6752E2" w:rsidR="00656410" w:rsidRPr="00BB1F17" w:rsidRDefault="00656410" w:rsidP="00B34228">
            <w:pPr>
              <w:pStyle w:val="Table"/>
            </w:pPr>
            <w:r>
              <w:t>WALLINGFORD UNIT 6</w:t>
            </w:r>
          </w:p>
        </w:tc>
        <w:tc>
          <w:tcPr>
            <w:tcW w:w="1080" w:type="dxa"/>
            <w:gridSpan w:val="2"/>
            <w:vAlign w:val="center"/>
          </w:tcPr>
          <w:p w14:paraId="037ECF10" w14:textId="0FE39414" w:rsidR="00656410" w:rsidRPr="00BB1F17" w:rsidRDefault="00656410" w:rsidP="00B34228">
            <w:pPr>
              <w:pStyle w:val="Table"/>
            </w:pPr>
            <w:r>
              <w:t>50025</w:t>
            </w:r>
          </w:p>
        </w:tc>
        <w:tc>
          <w:tcPr>
            <w:tcW w:w="1710" w:type="dxa"/>
            <w:gridSpan w:val="2"/>
            <w:vAlign w:val="center"/>
          </w:tcPr>
          <w:p w14:paraId="32DA3E94" w14:textId="480C3CF2" w:rsidR="00656410" w:rsidRDefault="00656410" w:rsidP="00B34228">
            <w:pPr>
              <w:pStyle w:val="Table"/>
            </w:pPr>
            <w:del w:id="302" w:author="Author">
              <w:r w:rsidDel="003F279C">
                <w:delText>2023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799F7C38" w14:textId="38F27200" w:rsidR="00656410" w:rsidRDefault="00656410" w:rsidP="00B34228">
            <w:pPr>
              <w:pStyle w:val="Table"/>
            </w:pPr>
            <w:del w:id="303" w:author="Author">
              <w:r w:rsidDel="003F279C">
                <w:delText>2023</w:delText>
              </w:r>
            </w:del>
          </w:p>
        </w:tc>
      </w:tr>
      <w:tr w:rsidR="00656410" w:rsidRPr="00BB1F17" w14:paraId="4AB0E0B0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060A3B4" w14:textId="66E9DE60" w:rsidR="00656410" w:rsidRPr="00BB1F17" w:rsidRDefault="00656410" w:rsidP="00B34228">
            <w:pPr>
              <w:pStyle w:val="Table"/>
            </w:pPr>
            <w:r>
              <w:t>WALLINGFORD UNIT 7</w:t>
            </w:r>
          </w:p>
        </w:tc>
        <w:tc>
          <w:tcPr>
            <w:tcW w:w="1080" w:type="dxa"/>
            <w:gridSpan w:val="2"/>
            <w:vAlign w:val="center"/>
          </w:tcPr>
          <w:p w14:paraId="56750DE6" w14:textId="3504F2C0" w:rsidR="00656410" w:rsidRPr="00BB1F17" w:rsidRDefault="00656410" w:rsidP="00B34228">
            <w:pPr>
              <w:pStyle w:val="Table"/>
            </w:pPr>
            <w:r>
              <w:t>50026</w:t>
            </w:r>
          </w:p>
        </w:tc>
        <w:tc>
          <w:tcPr>
            <w:tcW w:w="1710" w:type="dxa"/>
            <w:gridSpan w:val="2"/>
            <w:vAlign w:val="center"/>
          </w:tcPr>
          <w:p w14:paraId="63A324C4" w14:textId="24A67DBE" w:rsidR="00656410" w:rsidRDefault="00656410" w:rsidP="00B34228">
            <w:pPr>
              <w:pStyle w:val="Table"/>
            </w:pPr>
            <w:del w:id="304" w:author="Author">
              <w:r w:rsidDel="003F279C">
                <w:delText>2023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04C668D8" w14:textId="188AECAE" w:rsidR="00656410" w:rsidRDefault="00656410" w:rsidP="00B34228">
            <w:pPr>
              <w:pStyle w:val="Table"/>
            </w:pPr>
            <w:del w:id="305" w:author="Author">
              <w:r w:rsidDel="003F279C">
                <w:delText>2023</w:delText>
              </w:r>
            </w:del>
          </w:p>
        </w:tc>
      </w:tr>
      <w:tr w:rsidR="00B1543C" w:rsidRPr="00BB1F17" w14:paraId="431B2D1E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D1A" w14:textId="77777777" w:rsidR="00B1543C" w:rsidRPr="00BB1F17" w:rsidRDefault="00B1543C" w:rsidP="00B34228">
            <w:pPr>
              <w:pStyle w:val="Table"/>
            </w:pPr>
            <w:r w:rsidRPr="00BB1F17">
              <w:t>WATERBURY GENERATION FACILITY</w:t>
            </w:r>
          </w:p>
        </w:tc>
        <w:tc>
          <w:tcPr>
            <w:tcW w:w="1080" w:type="dxa"/>
            <w:gridSpan w:val="2"/>
            <w:vAlign w:val="center"/>
          </w:tcPr>
          <w:p w14:paraId="431B2D1B" w14:textId="77777777" w:rsidR="00B1543C" w:rsidRPr="00BB1F17" w:rsidRDefault="00B1543C" w:rsidP="00B34228">
            <w:pPr>
              <w:pStyle w:val="Table"/>
            </w:pPr>
            <w:r w:rsidRPr="00BB1F17">
              <w:t>12564</w:t>
            </w:r>
          </w:p>
        </w:tc>
        <w:tc>
          <w:tcPr>
            <w:tcW w:w="1710" w:type="dxa"/>
            <w:gridSpan w:val="2"/>
            <w:vAlign w:val="center"/>
          </w:tcPr>
          <w:p w14:paraId="431B2D1C" w14:textId="0E35CC48" w:rsidR="00B1543C" w:rsidRPr="00BB1F17" w:rsidRDefault="00B1543C" w:rsidP="00B34228">
            <w:pPr>
              <w:pStyle w:val="Table"/>
            </w:pPr>
            <w:del w:id="306" w:author="Author">
              <w:r w:rsidDel="003F279C">
                <w:delText>2022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431B2D1D" w14:textId="2232B426" w:rsidR="00B1543C" w:rsidRPr="00BB1F17" w:rsidRDefault="00B1543C" w:rsidP="00B34228">
            <w:pPr>
              <w:pStyle w:val="Table"/>
            </w:pPr>
            <w:del w:id="307" w:author="Author">
              <w:r w:rsidDel="003F279C">
                <w:delText>2022</w:delText>
              </w:r>
            </w:del>
          </w:p>
        </w:tc>
      </w:tr>
      <w:tr w:rsidR="00B1543C" w:rsidRPr="00BB1F17" w14:paraId="431B2D23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D1F" w14:textId="77777777" w:rsidR="00B1543C" w:rsidRPr="00BB1F17" w:rsidRDefault="00B1543C" w:rsidP="00B34228">
            <w:pPr>
              <w:pStyle w:val="Table"/>
            </w:pPr>
            <w:r w:rsidRPr="00BB1F17">
              <w:t>WATERSIDE POWER</w:t>
            </w:r>
          </w:p>
        </w:tc>
        <w:tc>
          <w:tcPr>
            <w:tcW w:w="1080" w:type="dxa"/>
            <w:gridSpan w:val="2"/>
            <w:vAlign w:val="center"/>
          </w:tcPr>
          <w:p w14:paraId="431B2D20" w14:textId="77777777" w:rsidR="00B1543C" w:rsidRPr="00BB1F17" w:rsidRDefault="00B1543C" w:rsidP="00B34228">
            <w:pPr>
              <w:pStyle w:val="Table"/>
            </w:pPr>
            <w:r w:rsidRPr="00BB1F17">
              <w:t>11842</w:t>
            </w:r>
          </w:p>
        </w:tc>
        <w:tc>
          <w:tcPr>
            <w:tcW w:w="1710" w:type="dxa"/>
            <w:gridSpan w:val="2"/>
            <w:vAlign w:val="center"/>
          </w:tcPr>
          <w:p w14:paraId="431B2D21" w14:textId="03624A09" w:rsidR="00B1543C" w:rsidRPr="00B34228" w:rsidRDefault="00FD7C7D" w:rsidP="00B34228">
            <w:pPr>
              <w:pStyle w:val="Table"/>
            </w:pPr>
            <w:del w:id="308" w:author="Author">
              <w:r w:rsidDel="003F279C">
                <w:delText>2024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431B2D22" w14:textId="40EA9BA8" w:rsidR="00B1543C" w:rsidRPr="00B34228" w:rsidRDefault="00FD7C7D" w:rsidP="00B34228">
            <w:pPr>
              <w:pStyle w:val="Table"/>
            </w:pPr>
            <w:del w:id="309" w:author="Author">
              <w:r w:rsidDel="003F279C">
                <w:delText>2024</w:delText>
              </w:r>
            </w:del>
          </w:p>
        </w:tc>
      </w:tr>
      <w:tr w:rsidR="00B1543C" w:rsidRPr="00BB1F17" w14:paraId="431B2D2D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D29" w14:textId="33E76B3B" w:rsidR="00B1543C" w:rsidRPr="00BB1F17" w:rsidRDefault="00B1543C" w:rsidP="00B34228">
            <w:pPr>
              <w:pStyle w:val="Table"/>
            </w:pPr>
            <w:del w:id="310" w:author="Author">
              <w:r w:rsidRPr="00BB1F17" w:rsidDel="00D06516">
                <w:delText>WEST SPRINGFIELD GT-1</w:delText>
              </w:r>
            </w:del>
          </w:p>
        </w:tc>
        <w:tc>
          <w:tcPr>
            <w:tcW w:w="1080" w:type="dxa"/>
            <w:gridSpan w:val="2"/>
            <w:vAlign w:val="center"/>
          </w:tcPr>
          <w:p w14:paraId="431B2D2A" w14:textId="12D29694" w:rsidR="00B1543C" w:rsidRPr="00BB1F17" w:rsidRDefault="00B1543C" w:rsidP="00B34228">
            <w:pPr>
              <w:pStyle w:val="Table"/>
            </w:pPr>
            <w:del w:id="311" w:author="Author">
              <w:r w:rsidRPr="00BB1F17" w:rsidDel="00D06516">
                <w:delText>1693</w:delText>
              </w:r>
            </w:del>
          </w:p>
        </w:tc>
        <w:tc>
          <w:tcPr>
            <w:tcW w:w="1710" w:type="dxa"/>
            <w:gridSpan w:val="2"/>
          </w:tcPr>
          <w:p w14:paraId="431B2D2B" w14:textId="6BE2A0FE" w:rsidR="00B1543C" w:rsidRPr="00B34228" w:rsidRDefault="005A602E" w:rsidP="00B34228">
            <w:pPr>
              <w:pStyle w:val="Table"/>
            </w:pPr>
            <w:del w:id="312" w:author="Author">
              <w:r w:rsidDel="003F279C">
                <w:delText>2024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431B2D2C" w14:textId="745B413C" w:rsidR="00B1543C" w:rsidRPr="0003455C" w:rsidRDefault="0003455C" w:rsidP="00B34228">
            <w:pPr>
              <w:pStyle w:val="Table"/>
            </w:pPr>
            <w:del w:id="313" w:author="Author">
              <w:r w:rsidRPr="00BB1F17" w:rsidDel="003F279C">
                <w:delText>20</w:delText>
              </w:r>
              <w:r w:rsidDel="003F279C">
                <w:delText>22</w:delText>
              </w:r>
            </w:del>
          </w:p>
        </w:tc>
      </w:tr>
      <w:tr w:rsidR="00B1543C" w:rsidRPr="00BB1F17" w14:paraId="431B2D32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D2E" w14:textId="0AFBCE04" w:rsidR="00B1543C" w:rsidRPr="00BB1F17" w:rsidRDefault="00B1543C" w:rsidP="00B34228">
            <w:pPr>
              <w:pStyle w:val="Table"/>
            </w:pPr>
            <w:del w:id="314" w:author="Author">
              <w:r w:rsidRPr="00BB1F17" w:rsidDel="00D06516">
                <w:delText>WEST SPRINGFIELD GT-2</w:delText>
              </w:r>
            </w:del>
          </w:p>
        </w:tc>
        <w:tc>
          <w:tcPr>
            <w:tcW w:w="1080" w:type="dxa"/>
            <w:gridSpan w:val="2"/>
            <w:vAlign w:val="center"/>
          </w:tcPr>
          <w:p w14:paraId="431B2D2F" w14:textId="0E8E7A70" w:rsidR="00B1543C" w:rsidRPr="00BB1F17" w:rsidRDefault="00B1543C" w:rsidP="00B34228">
            <w:pPr>
              <w:pStyle w:val="Table"/>
            </w:pPr>
            <w:del w:id="315" w:author="Author">
              <w:r w:rsidRPr="00BB1F17" w:rsidDel="00D06516">
                <w:delText>1694</w:delText>
              </w:r>
            </w:del>
          </w:p>
        </w:tc>
        <w:tc>
          <w:tcPr>
            <w:tcW w:w="1710" w:type="dxa"/>
            <w:gridSpan w:val="2"/>
          </w:tcPr>
          <w:p w14:paraId="431B2D30" w14:textId="448AC142" w:rsidR="00B1543C" w:rsidRPr="0003455C" w:rsidRDefault="0003455C" w:rsidP="00B34228">
            <w:pPr>
              <w:pStyle w:val="Table"/>
            </w:pPr>
            <w:del w:id="316" w:author="Author">
              <w:r w:rsidRPr="00383FB1" w:rsidDel="003F279C">
                <w:delText>20</w:delText>
              </w:r>
              <w:r w:rsidDel="003F279C">
                <w:delText>22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431B2D31" w14:textId="72333712" w:rsidR="00B1543C" w:rsidRPr="00BB1F17" w:rsidRDefault="0003455C" w:rsidP="00B34228">
            <w:pPr>
              <w:pStyle w:val="Table"/>
            </w:pPr>
            <w:del w:id="317" w:author="Author">
              <w:r w:rsidRPr="00BB1F17" w:rsidDel="003F279C">
                <w:delText>20</w:delText>
              </w:r>
              <w:r w:rsidDel="003F279C">
                <w:rPr>
                  <w:lang w:val="en-US"/>
                </w:rPr>
                <w:delText>22</w:delText>
              </w:r>
            </w:del>
          </w:p>
        </w:tc>
      </w:tr>
      <w:tr w:rsidR="00656410" w:rsidRPr="00BB1F17" w14:paraId="643ACF82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7EB13479" w14:textId="6E838C3E" w:rsidR="00656410" w:rsidRPr="00BB1F17" w:rsidRDefault="00656410" w:rsidP="00B34228">
            <w:pPr>
              <w:pStyle w:val="Table"/>
            </w:pPr>
            <w:r>
              <w:t>WHEELABRATOR BRIDGEPORT, L.P.</w:t>
            </w:r>
          </w:p>
        </w:tc>
        <w:tc>
          <w:tcPr>
            <w:tcW w:w="1080" w:type="dxa"/>
            <w:gridSpan w:val="2"/>
            <w:vAlign w:val="center"/>
          </w:tcPr>
          <w:p w14:paraId="6F36F200" w14:textId="5485C6EE" w:rsidR="00656410" w:rsidRPr="00BB1F17" w:rsidRDefault="00656410" w:rsidP="00B34228">
            <w:pPr>
              <w:pStyle w:val="Table"/>
            </w:pPr>
            <w:r>
              <w:t>349</w:t>
            </w:r>
          </w:p>
        </w:tc>
        <w:tc>
          <w:tcPr>
            <w:tcW w:w="1710" w:type="dxa"/>
            <w:gridSpan w:val="2"/>
            <w:vAlign w:val="center"/>
          </w:tcPr>
          <w:p w14:paraId="29EEE782" w14:textId="10FA0BF9" w:rsidR="00656410" w:rsidRPr="00B34228" w:rsidRDefault="006A2883" w:rsidP="00B34228">
            <w:pPr>
              <w:pStyle w:val="Table"/>
            </w:pPr>
            <w:del w:id="318" w:author="Author">
              <w:r w:rsidDel="003F279C">
                <w:delText>2024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4D34234B" w14:textId="1A24CDDB" w:rsidR="00656410" w:rsidRPr="00B34228" w:rsidRDefault="006A2883" w:rsidP="00B34228">
            <w:pPr>
              <w:pStyle w:val="Table"/>
            </w:pPr>
            <w:del w:id="319" w:author="Author">
              <w:r w:rsidDel="003F279C">
                <w:delText>2024</w:delText>
              </w:r>
            </w:del>
          </w:p>
        </w:tc>
      </w:tr>
      <w:tr w:rsidR="00B1543C" w:rsidRPr="00BB1F17" w14:paraId="431B2D37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D33" w14:textId="45A71576" w:rsidR="00B1543C" w:rsidRPr="00BB1F17" w:rsidRDefault="00B1543C" w:rsidP="00B34228">
            <w:pPr>
              <w:pStyle w:val="Table"/>
            </w:pPr>
            <w:del w:id="320" w:author="Author">
              <w:r w:rsidRPr="00BB1F17" w:rsidDel="00B57596">
                <w:delText>WOODLAND ROAD</w:delText>
              </w:r>
            </w:del>
          </w:p>
        </w:tc>
        <w:tc>
          <w:tcPr>
            <w:tcW w:w="1080" w:type="dxa"/>
            <w:gridSpan w:val="2"/>
            <w:vAlign w:val="center"/>
          </w:tcPr>
          <w:p w14:paraId="431B2D34" w14:textId="7F5D9EEE" w:rsidR="00B1543C" w:rsidRPr="00BB1F17" w:rsidRDefault="00B1543C" w:rsidP="00B34228">
            <w:pPr>
              <w:pStyle w:val="Table"/>
            </w:pPr>
            <w:del w:id="321" w:author="Author">
              <w:r w:rsidRPr="00BB1F17" w:rsidDel="00B57596">
                <w:delText>628</w:delText>
              </w:r>
            </w:del>
          </w:p>
        </w:tc>
        <w:tc>
          <w:tcPr>
            <w:tcW w:w="1710" w:type="dxa"/>
            <w:gridSpan w:val="2"/>
            <w:vAlign w:val="center"/>
          </w:tcPr>
          <w:p w14:paraId="431B2D35" w14:textId="0F89969B" w:rsidR="00B1543C" w:rsidRPr="00DC5B23" w:rsidRDefault="00B1543C" w:rsidP="00B34228">
            <w:pPr>
              <w:pStyle w:val="Table"/>
            </w:pPr>
            <w:del w:id="322" w:author="Author">
              <w:r w:rsidDel="003F279C">
                <w:delText>2021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431B2D36" w14:textId="63AA18E3" w:rsidR="00B1543C" w:rsidRPr="00DC5B23" w:rsidRDefault="00B1543C" w:rsidP="00B34228">
            <w:pPr>
              <w:pStyle w:val="Table"/>
            </w:pPr>
            <w:del w:id="323" w:author="Author">
              <w:r w:rsidDel="003F279C">
                <w:delText>2021</w:delText>
              </w:r>
            </w:del>
          </w:p>
        </w:tc>
      </w:tr>
      <w:tr w:rsidR="00B1543C" w:rsidRPr="00BB1F17" w14:paraId="431B2D3C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D38" w14:textId="77777777" w:rsidR="00B1543C" w:rsidRPr="00BB1F17" w:rsidRDefault="00B1543C" w:rsidP="00B34228">
            <w:pPr>
              <w:pStyle w:val="Table"/>
            </w:pPr>
          </w:p>
        </w:tc>
        <w:tc>
          <w:tcPr>
            <w:tcW w:w="1080" w:type="dxa"/>
            <w:gridSpan w:val="2"/>
            <w:vAlign w:val="center"/>
          </w:tcPr>
          <w:p w14:paraId="431B2D39" w14:textId="77777777" w:rsidR="00B1543C" w:rsidRPr="00BB1F17" w:rsidRDefault="00B1543C" w:rsidP="00B34228">
            <w:pPr>
              <w:pStyle w:val="Table"/>
            </w:pPr>
          </w:p>
        </w:tc>
        <w:tc>
          <w:tcPr>
            <w:tcW w:w="1710" w:type="dxa"/>
            <w:gridSpan w:val="2"/>
            <w:vAlign w:val="center"/>
          </w:tcPr>
          <w:p w14:paraId="431B2D3A" w14:textId="77777777" w:rsidR="00B1543C" w:rsidRPr="00BB1F17" w:rsidRDefault="00B1543C" w:rsidP="00B34228">
            <w:pPr>
              <w:pStyle w:val="Table"/>
              <w:rPr>
                <w:highlight w:val="yellow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431B2D3B" w14:textId="77777777" w:rsidR="00B1543C" w:rsidRPr="00BB1F17" w:rsidRDefault="00B1543C" w:rsidP="00B34228">
            <w:pPr>
              <w:pStyle w:val="Table"/>
              <w:rPr>
                <w:highlight w:val="yellow"/>
              </w:rPr>
            </w:pPr>
          </w:p>
        </w:tc>
      </w:tr>
    </w:tbl>
    <w:p w14:paraId="431B2D3D" w14:textId="358C5F74" w:rsidR="0043002C" w:rsidRPr="00C85E37" w:rsidDel="003F279C" w:rsidRDefault="00C85E37" w:rsidP="00473025">
      <w:pPr>
        <w:spacing w:before="60"/>
        <w:ind w:left="446"/>
        <w:rPr>
          <w:del w:id="324" w:author="Author"/>
          <w:rFonts w:ascii="Arial" w:hAnsi="Arial" w:cs="Arial"/>
          <w:sz w:val="18"/>
          <w:szCs w:val="18"/>
        </w:rPr>
      </w:pPr>
      <w:del w:id="325" w:author="Author">
        <w:r w:rsidRPr="00C85E37" w:rsidDel="003F279C">
          <w:rPr>
            <w:rFonts w:ascii="Arial" w:hAnsi="Arial" w:cs="Arial"/>
            <w:sz w:val="18"/>
            <w:szCs w:val="18"/>
          </w:rPr>
          <w:delText>* Dates will be updated annually</w:delText>
        </w:r>
      </w:del>
    </w:p>
    <w:p w14:paraId="105A0CE4" w14:textId="77777777" w:rsidR="004238B2" w:rsidRDefault="004238B2" w:rsidP="00046BEA"/>
    <w:p w14:paraId="69A53476" w14:textId="149917F8" w:rsidR="004238B2" w:rsidRPr="00D47153" w:rsidRDefault="004238B2" w:rsidP="004238B2">
      <w:pPr>
        <w:pStyle w:val="Heading1"/>
        <w:numPr>
          <w:ilvl w:val="0"/>
          <w:numId w:val="0"/>
        </w:numPr>
        <w:spacing w:before="240" w:after="160"/>
        <w:ind w:left="446"/>
        <w:jc w:val="center"/>
        <w:rPr>
          <w:rFonts w:ascii="Arial" w:hAnsi="Arial" w:cs="Arial"/>
          <w:caps w:val="0"/>
          <w:sz w:val="28"/>
          <w:szCs w:val="28"/>
        </w:rPr>
      </w:pPr>
      <w:r>
        <w:rPr>
          <w:rFonts w:ascii="Arial" w:hAnsi="Arial" w:cs="Arial"/>
          <w:caps w:val="0"/>
          <w:sz w:val="28"/>
          <w:szCs w:val="28"/>
        </w:rPr>
        <w:br w:type="page"/>
      </w:r>
      <w:bookmarkStart w:id="326" w:name="_Toc178145859"/>
      <w:r w:rsidRPr="00D47153">
        <w:rPr>
          <w:rFonts w:ascii="Arial" w:hAnsi="Arial" w:cs="Arial"/>
          <w:caps w:val="0"/>
          <w:sz w:val="28"/>
          <w:szCs w:val="28"/>
        </w:rPr>
        <w:lastRenderedPageBreak/>
        <w:t>Table 2 - CONVEX</w:t>
      </w:r>
      <w:r w:rsidRPr="00D47153">
        <w:rPr>
          <w:rFonts w:ascii="Arial" w:hAnsi="Arial" w:cs="Arial"/>
          <w:caps w:val="0"/>
        </w:rPr>
        <w:t xml:space="preserve"> </w:t>
      </w:r>
      <w:r w:rsidRPr="00F22D77">
        <w:rPr>
          <w:rFonts w:ascii="Arial" w:hAnsi="Arial" w:cs="Arial"/>
          <w:caps w:val="0"/>
          <w:sz w:val="28"/>
          <w:szCs w:val="28"/>
        </w:rPr>
        <w:t xml:space="preserve">Non-Generator </w:t>
      </w:r>
      <w:r w:rsidRPr="00D47153">
        <w:rPr>
          <w:rFonts w:ascii="Arial" w:hAnsi="Arial" w:cs="Arial"/>
          <w:caps w:val="0"/>
          <w:sz w:val="28"/>
          <w:szCs w:val="28"/>
        </w:rPr>
        <w:t xml:space="preserve">Reactive </w:t>
      </w:r>
      <w:r w:rsidRPr="00F22D77">
        <w:rPr>
          <w:rFonts w:ascii="Arial" w:hAnsi="Arial" w:cs="Arial"/>
          <w:caps w:val="0"/>
          <w:sz w:val="28"/>
          <w:szCs w:val="28"/>
        </w:rPr>
        <w:t>Resources</w:t>
      </w:r>
      <w:bookmarkEnd w:id="326"/>
    </w:p>
    <w:tbl>
      <w:tblPr>
        <w:tblW w:w="87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"/>
        <w:gridCol w:w="4119"/>
        <w:gridCol w:w="17"/>
        <w:gridCol w:w="1063"/>
        <w:gridCol w:w="17"/>
        <w:gridCol w:w="1693"/>
        <w:gridCol w:w="17"/>
        <w:gridCol w:w="1783"/>
        <w:gridCol w:w="17"/>
      </w:tblGrid>
      <w:tr w:rsidR="004238B2" w:rsidRPr="00D47153" w14:paraId="37545344" w14:textId="77777777" w:rsidTr="004238B2">
        <w:trPr>
          <w:gridBefore w:val="1"/>
          <w:wBefore w:w="17" w:type="dxa"/>
          <w:trHeight w:val="20"/>
          <w:tblHeader/>
          <w:jc w:val="center"/>
        </w:trPr>
        <w:tc>
          <w:tcPr>
            <w:tcW w:w="413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01DA8BE1" w14:textId="77777777" w:rsidR="004238B2" w:rsidRPr="00D47153" w:rsidRDefault="004238B2" w:rsidP="00B34228">
            <w:pPr>
              <w:pStyle w:val="Table"/>
            </w:pPr>
            <w:r w:rsidRPr="00D47153">
              <w:t>Non-Generator Reactive Resource Name</w:t>
            </w:r>
          </w:p>
        </w:tc>
        <w:tc>
          <w:tcPr>
            <w:tcW w:w="108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3834F7A1" w14:textId="77777777" w:rsidR="004238B2" w:rsidRPr="00D47153" w:rsidRDefault="004238B2" w:rsidP="00B34228">
            <w:pPr>
              <w:pStyle w:val="TblHeading"/>
            </w:pPr>
            <w:r w:rsidRPr="00D47153">
              <w:t>Asset ID</w:t>
            </w:r>
          </w:p>
        </w:tc>
        <w:tc>
          <w:tcPr>
            <w:tcW w:w="171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630C9A81" w14:textId="7B5A6A0E" w:rsidR="004238B2" w:rsidRPr="00D47153" w:rsidRDefault="004238B2" w:rsidP="00B34228">
            <w:pPr>
              <w:pStyle w:val="TblHeading"/>
            </w:pPr>
            <w:del w:id="327" w:author="Author">
              <w:r w:rsidRPr="00D47153" w:rsidDel="003F279C">
                <w:delText xml:space="preserve">Year Lagging </w:delText>
              </w:r>
              <w:r w:rsidRPr="00D47153" w:rsidDel="003F279C">
                <w:rPr>
                  <w:lang w:val="en-US"/>
                </w:rPr>
                <w:delText>Audit</w:delText>
              </w:r>
              <w:r w:rsidRPr="00D47153" w:rsidDel="003F279C">
                <w:delText xml:space="preserve"> Due*</w:delText>
              </w:r>
            </w:del>
          </w:p>
        </w:tc>
        <w:tc>
          <w:tcPr>
            <w:tcW w:w="180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75902E7C" w14:textId="511AF224" w:rsidR="004238B2" w:rsidRPr="00D47153" w:rsidRDefault="004238B2" w:rsidP="00B34228">
            <w:pPr>
              <w:pStyle w:val="TblHeading"/>
            </w:pPr>
            <w:del w:id="328" w:author="Author">
              <w:r w:rsidRPr="00D47153" w:rsidDel="003F279C">
                <w:delText xml:space="preserve">Year Leading </w:delText>
              </w:r>
              <w:r w:rsidRPr="00D47153" w:rsidDel="003F279C">
                <w:rPr>
                  <w:lang w:val="en-US"/>
                </w:rPr>
                <w:delText>Audit</w:delText>
              </w:r>
              <w:r w:rsidRPr="00D47153" w:rsidDel="003F279C">
                <w:delText xml:space="preserve"> Due*</w:delText>
              </w:r>
            </w:del>
          </w:p>
        </w:tc>
      </w:tr>
      <w:tr w:rsidR="004238B2" w:rsidRPr="00D47153" w14:paraId="332B24DB" w14:textId="77777777" w:rsidTr="004238B2">
        <w:trPr>
          <w:gridBefore w:val="1"/>
          <w:wBefore w:w="17" w:type="dxa"/>
          <w:jc w:val="center"/>
        </w:trPr>
        <w:tc>
          <w:tcPr>
            <w:tcW w:w="4136" w:type="dxa"/>
            <w:gridSpan w:val="2"/>
            <w:tcBorders>
              <w:top w:val="single" w:sz="12" w:space="0" w:color="000000"/>
            </w:tcBorders>
            <w:vAlign w:val="center"/>
          </w:tcPr>
          <w:p w14:paraId="390B3A3C" w14:textId="49C48C0A" w:rsidR="004238B2" w:rsidRPr="00F22D77" w:rsidRDefault="00011648" w:rsidP="00B34228">
            <w:pPr>
              <w:pStyle w:val="Table"/>
            </w:pPr>
            <w:r w:rsidRPr="00D47153">
              <w:t>CROSS SOUND CABLE PTF TIE LINE</w:t>
            </w:r>
          </w:p>
        </w:tc>
        <w:tc>
          <w:tcPr>
            <w:tcW w:w="1080" w:type="dxa"/>
            <w:gridSpan w:val="2"/>
            <w:tcBorders>
              <w:top w:val="single" w:sz="12" w:space="0" w:color="000000"/>
            </w:tcBorders>
            <w:vAlign w:val="center"/>
          </w:tcPr>
          <w:p w14:paraId="7EC5E42A" w14:textId="7EC3B25B" w:rsidR="004238B2" w:rsidRPr="00F22D77" w:rsidRDefault="004238B2" w:rsidP="00B34228">
            <w:pPr>
              <w:pStyle w:val="Table"/>
            </w:pPr>
            <w:r w:rsidRPr="00D47153">
              <w:t>11063</w:t>
            </w:r>
          </w:p>
        </w:tc>
        <w:tc>
          <w:tcPr>
            <w:tcW w:w="1710" w:type="dxa"/>
            <w:gridSpan w:val="2"/>
            <w:tcBorders>
              <w:top w:val="single" w:sz="12" w:space="0" w:color="000000"/>
            </w:tcBorders>
            <w:vAlign w:val="center"/>
          </w:tcPr>
          <w:p w14:paraId="08CF0D55" w14:textId="5BF6C9BC" w:rsidR="004238B2" w:rsidRPr="00F22D77" w:rsidRDefault="004238B2" w:rsidP="00B34228">
            <w:pPr>
              <w:pStyle w:val="Table"/>
            </w:pPr>
            <w:del w:id="329" w:author="Author">
              <w:r w:rsidRPr="00D47153" w:rsidDel="003F279C">
                <w:delText>2022</w:delText>
              </w:r>
            </w:del>
          </w:p>
        </w:tc>
        <w:tc>
          <w:tcPr>
            <w:tcW w:w="1800" w:type="dxa"/>
            <w:gridSpan w:val="2"/>
            <w:tcBorders>
              <w:top w:val="single" w:sz="12" w:space="0" w:color="000000"/>
            </w:tcBorders>
            <w:vAlign w:val="center"/>
          </w:tcPr>
          <w:p w14:paraId="0A3F22EA" w14:textId="56A390CC" w:rsidR="004238B2" w:rsidRPr="00F22D77" w:rsidRDefault="004238B2" w:rsidP="00B34228">
            <w:pPr>
              <w:pStyle w:val="Table"/>
            </w:pPr>
            <w:del w:id="330" w:author="Author">
              <w:r w:rsidRPr="00D47153" w:rsidDel="003F279C">
                <w:delText>2022</w:delText>
              </w:r>
            </w:del>
          </w:p>
        </w:tc>
      </w:tr>
      <w:tr w:rsidR="004238B2" w:rsidRPr="00D47153" w14:paraId="1F07497C" w14:textId="77777777" w:rsidTr="004238B2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5C202179" w14:textId="26418400" w:rsidR="004238B2" w:rsidRPr="00392B54" w:rsidRDefault="00796042" w:rsidP="00B34228">
            <w:pPr>
              <w:pStyle w:val="Table"/>
            </w:pPr>
            <w:r>
              <w:t>GLENBROOK STATCOM</w:t>
            </w:r>
          </w:p>
        </w:tc>
        <w:tc>
          <w:tcPr>
            <w:tcW w:w="1080" w:type="dxa"/>
            <w:gridSpan w:val="2"/>
            <w:vAlign w:val="center"/>
          </w:tcPr>
          <w:p w14:paraId="57B11126" w14:textId="45CA07AC" w:rsidR="004238B2" w:rsidRPr="009908C8" w:rsidRDefault="003F279C" w:rsidP="00B34228">
            <w:pPr>
              <w:pStyle w:val="Table"/>
              <w:rPr>
                <w:lang w:val="en-US"/>
                <w:rPrChange w:id="331" w:author="Author">
                  <w:rPr/>
                </w:rPrChange>
              </w:rPr>
            </w:pPr>
            <w:ins w:id="332" w:author="Author">
              <w:r>
                <w:rPr>
                  <w:lang w:val="en-US"/>
                </w:rPr>
                <w:t>68651</w:t>
              </w:r>
            </w:ins>
          </w:p>
        </w:tc>
        <w:tc>
          <w:tcPr>
            <w:tcW w:w="1710" w:type="dxa"/>
            <w:gridSpan w:val="2"/>
            <w:vAlign w:val="center"/>
          </w:tcPr>
          <w:p w14:paraId="3EEBB1C0" w14:textId="6F39A18C" w:rsidR="004238B2" w:rsidRPr="00B34228" w:rsidRDefault="007222F9" w:rsidP="00B34228">
            <w:pPr>
              <w:pStyle w:val="Table"/>
            </w:pPr>
            <w:del w:id="333" w:author="Author">
              <w:r w:rsidDel="003F279C">
                <w:delText>2024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730EEF82" w14:textId="25A61328" w:rsidR="004238B2" w:rsidRPr="00B34228" w:rsidRDefault="007222F9" w:rsidP="00B34228">
            <w:pPr>
              <w:pStyle w:val="Table"/>
            </w:pPr>
            <w:del w:id="334" w:author="Author">
              <w:r w:rsidDel="003F279C">
                <w:delText>2024</w:delText>
              </w:r>
            </w:del>
          </w:p>
        </w:tc>
      </w:tr>
      <w:tr w:rsidR="00A66E5D" w:rsidRPr="00D47153" w14:paraId="0616699A" w14:textId="77777777" w:rsidTr="004238B2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DDF9B41" w14:textId="64617EA0" w:rsidR="00A66E5D" w:rsidRDefault="00A66E5D" w:rsidP="00B34228">
            <w:pPr>
              <w:pStyle w:val="Table"/>
            </w:pPr>
            <w:r>
              <w:t>STONY HILL SYNCHRONOUS CONDENSER</w:t>
            </w:r>
          </w:p>
        </w:tc>
        <w:tc>
          <w:tcPr>
            <w:tcW w:w="1080" w:type="dxa"/>
            <w:gridSpan w:val="2"/>
            <w:vAlign w:val="center"/>
          </w:tcPr>
          <w:p w14:paraId="1653D9CB" w14:textId="34A1268E" w:rsidR="00A66E5D" w:rsidRPr="009908C8" w:rsidRDefault="003F279C" w:rsidP="00B34228">
            <w:pPr>
              <w:pStyle w:val="Table"/>
              <w:rPr>
                <w:lang w:val="en-US"/>
                <w:rPrChange w:id="335" w:author="Author">
                  <w:rPr/>
                </w:rPrChange>
              </w:rPr>
            </w:pPr>
            <w:ins w:id="336" w:author="Author">
              <w:r>
                <w:rPr>
                  <w:lang w:val="en-US"/>
                </w:rPr>
                <w:t>68659</w:t>
              </w:r>
            </w:ins>
          </w:p>
        </w:tc>
        <w:tc>
          <w:tcPr>
            <w:tcW w:w="1710" w:type="dxa"/>
            <w:gridSpan w:val="2"/>
            <w:vAlign w:val="center"/>
          </w:tcPr>
          <w:p w14:paraId="29D6F7AC" w14:textId="7DDD50FA" w:rsidR="00A66E5D" w:rsidRPr="00B34228" w:rsidRDefault="007222F9" w:rsidP="00B34228">
            <w:pPr>
              <w:pStyle w:val="Table"/>
            </w:pPr>
            <w:del w:id="337" w:author="Author">
              <w:r w:rsidDel="003F279C">
                <w:delText>2024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36E83A6E" w14:textId="10F764A9" w:rsidR="00A66E5D" w:rsidRPr="00B34228" w:rsidRDefault="007222F9" w:rsidP="00B34228">
            <w:pPr>
              <w:pStyle w:val="Table"/>
            </w:pPr>
            <w:del w:id="338" w:author="Author">
              <w:r w:rsidDel="003F279C">
                <w:delText>2024</w:delText>
              </w:r>
            </w:del>
          </w:p>
        </w:tc>
      </w:tr>
      <w:tr w:rsidR="00A66E5D" w:rsidRPr="00D47153" w14:paraId="2C6C6A8C" w14:textId="77777777" w:rsidTr="004238B2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5DB6700C" w14:textId="77777777" w:rsidR="00A66E5D" w:rsidRDefault="00A66E5D" w:rsidP="00B34228">
            <w:pPr>
              <w:pStyle w:val="Table"/>
            </w:pPr>
          </w:p>
        </w:tc>
        <w:tc>
          <w:tcPr>
            <w:tcW w:w="1080" w:type="dxa"/>
            <w:gridSpan w:val="2"/>
            <w:vAlign w:val="center"/>
          </w:tcPr>
          <w:p w14:paraId="3AF576A5" w14:textId="77777777" w:rsidR="00A66E5D" w:rsidRPr="00D47153" w:rsidRDefault="00A66E5D" w:rsidP="00B34228">
            <w:pPr>
              <w:pStyle w:val="Table"/>
            </w:pPr>
          </w:p>
        </w:tc>
        <w:tc>
          <w:tcPr>
            <w:tcW w:w="1710" w:type="dxa"/>
            <w:gridSpan w:val="2"/>
            <w:vAlign w:val="center"/>
          </w:tcPr>
          <w:p w14:paraId="75D55C33" w14:textId="77777777" w:rsidR="00A66E5D" w:rsidRPr="00D47153" w:rsidRDefault="00A66E5D" w:rsidP="00B34228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153EFC94" w14:textId="77777777" w:rsidR="00A66E5D" w:rsidRPr="00D47153" w:rsidRDefault="00A66E5D" w:rsidP="00B34228">
            <w:pPr>
              <w:pStyle w:val="Table"/>
            </w:pPr>
          </w:p>
        </w:tc>
      </w:tr>
    </w:tbl>
    <w:p w14:paraId="759AEC3E" w14:textId="532A7E8C" w:rsidR="004238B2" w:rsidDel="003F279C" w:rsidRDefault="004238B2" w:rsidP="004238B2">
      <w:pPr>
        <w:spacing w:before="60"/>
        <w:ind w:left="360"/>
        <w:rPr>
          <w:del w:id="339" w:author="Author"/>
          <w:rFonts w:ascii="Arial" w:hAnsi="Arial" w:cs="Arial"/>
          <w:sz w:val="18"/>
          <w:szCs w:val="18"/>
        </w:rPr>
      </w:pPr>
      <w:del w:id="340" w:author="Author">
        <w:r w:rsidRPr="00D47153" w:rsidDel="003F279C">
          <w:rPr>
            <w:rFonts w:ascii="Arial" w:hAnsi="Arial" w:cs="Arial"/>
            <w:sz w:val="18"/>
            <w:szCs w:val="18"/>
          </w:rPr>
          <w:delText>* Dates will be updated annually</w:delText>
        </w:r>
      </w:del>
    </w:p>
    <w:p w14:paraId="0AAA0590" w14:textId="651F70F6" w:rsidR="006B3DCC" w:rsidRDefault="006B3DCC" w:rsidP="004238B2">
      <w:pPr>
        <w:spacing w:before="60"/>
        <w:ind w:left="360"/>
        <w:rPr>
          <w:rFonts w:ascii="Arial" w:hAnsi="Arial" w:cs="Arial"/>
          <w:sz w:val="18"/>
          <w:szCs w:val="18"/>
        </w:rPr>
      </w:pPr>
    </w:p>
    <w:p w14:paraId="25317279" w14:textId="222E0789" w:rsidR="006B3DCC" w:rsidRPr="00D47153" w:rsidRDefault="006B3DCC" w:rsidP="006B3DCC">
      <w:pPr>
        <w:pStyle w:val="Heading1"/>
        <w:numPr>
          <w:ilvl w:val="0"/>
          <w:numId w:val="0"/>
        </w:numPr>
        <w:spacing w:before="240" w:after="160"/>
        <w:ind w:left="446"/>
        <w:jc w:val="center"/>
        <w:rPr>
          <w:rFonts w:ascii="Arial" w:hAnsi="Arial" w:cs="Arial"/>
          <w:caps w:val="0"/>
          <w:sz w:val="28"/>
          <w:szCs w:val="28"/>
        </w:rPr>
      </w:pPr>
      <w:bookmarkStart w:id="341" w:name="_Toc178145860"/>
      <w:r>
        <w:rPr>
          <w:rFonts w:ascii="Arial" w:hAnsi="Arial" w:cs="Arial"/>
          <w:caps w:val="0"/>
          <w:sz w:val="28"/>
          <w:szCs w:val="28"/>
        </w:rPr>
        <w:t>Table 3</w:t>
      </w:r>
      <w:r w:rsidRPr="00D47153">
        <w:rPr>
          <w:rFonts w:ascii="Arial" w:hAnsi="Arial" w:cs="Arial"/>
          <w:caps w:val="0"/>
          <w:sz w:val="28"/>
          <w:szCs w:val="28"/>
        </w:rPr>
        <w:t xml:space="preserve"> - CONVEX</w:t>
      </w:r>
      <w:r w:rsidRPr="00D47153">
        <w:rPr>
          <w:rFonts w:ascii="Arial" w:hAnsi="Arial" w:cs="Arial"/>
          <w:caps w:val="0"/>
        </w:rPr>
        <w:t xml:space="preserve"> </w:t>
      </w:r>
      <w:r>
        <w:rPr>
          <w:rFonts w:ascii="Arial" w:hAnsi="Arial" w:cs="Arial"/>
          <w:caps w:val="0"/>
          <w:sz w:val="28"/>
          <w:szCs w:val="28"/>
        </w:rPr>
        <w:t>Electric Storage Facility</w:t>
      </w:r>
      <w:r w:rsidRPr="00F22D77">
        <w:rPr>
          <w:rFonts w:ascii="Arial" w:hAnsi="Arial" w:cs="Arial"/>
          <w:caps w:val="0"/>
          <w:sz w:val="28"/>
          <w:szCs w:val="28"/>
        </w:rPr>
        <w:t xml:space="preserve"> </w:t>
      </w:r>
      <w:r w:rsidRPr="00D47153">
        <w:rPr>
          <w:rFonts w:ascii="Arial" w:hAnsi="Arial" w:cs="Arial"/>
          <w:caps w:val="0"/>
          <w:sz w:val="28"/>
          <w:szCs w:val="28"/>
        </w:rPr>
        <w:t xml:space="preserve">Reactive </w:t>
      </w:r>
      <w:r w:rsidRPr="00F22D77">
        <w:rPr>
          <w:rFonts w:ascii="Arial" w:hAnsi="Arial" w:cs="Arial"/>
          <w:caps w:val="0"/>
          <w:sz w:val="28"/>
          <w:szCs w:val="28"/>
        </w:rPr>
        <w:t>Resources</w:t>
      </w:r>
      <w:bookmarkEnd w:id="341"/>
    </w:p>
    <w:tbl>
      <w:tblPr>
        <w:tblW w:w="87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"/>
        <w:gridCol w:w="4119"/>
        <w:gridCol w:w="17"/>
        <w:gridCol w:w="1063"/>
        <w:gridCol w:w="17"/>
        <w:gridCol w:w="1693"/>
        <w:gridCol w:w="17"/>
        <w:gridCol w:w="1783"/>
        <w:gridCol w:w="17"/>
      </w:tblGrid>
      <w:tr w:rsidR="006B3DCC" w:rsidRPr="00D47153" w14:paraId="54716A02" w14:textId="77777777" w:rsidTr="00146485">
        <w:trPr>
          <w:gridBefore w:val="1"/>
          <w:wBefore w:w="17" w:type="dxa"/>
          <w:trHeight w:val="20"/>
          <w:tblHeader/>
          <w:jc w:val="center"/>
        </w:trPr>
        <w:tc>
          <w:tcPr>
            <w:tcW w:w="413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750162B9" w14:textId="4BA49637" w:rsidR="006B3DCC" w:rsidRPr="00D47153" w:rsidRDefault="00011648" w:rsidP="00B34228">
            <w:pPr>
              <w:pStyle w:val="Table"/>
            </w:pPr>
            <w:r>
              <w:t>Electric Storage Facility</w:t>
            </w:r>
            <w:r w:rsidR="006B3DCC" w:rsidRPr="00D47153">
              <w:t xml:space="preserve"> Reactive Resource Name</w:t>
            </w:r>
          </w:p>
        </w:tc>
        <w:tc>
          <w:tcPr>
            <w:tcW w:w="108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51353A15" w14:textId="77777777" w:rsidR="006B3DCC" w:rsidRPr="00D47153" w:rsidRDefault="006B3DCC" w:rsidP="00B34228">
            <w:pPr>
              <w:pStyle w:val="TblHeading"/>
            </w:pPr>
            <w:r w:rsidRPr="00D47153">
              <w:t>Asset ID</w:t>
            </w:r>
          </w:p>
        </w:tc>
        <w:tc>
          <w:tcPr>
            <w:tcW w:w="171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0202209C" w14:textId="0896544B" w:rsidR="006B3DCC" w:rsidRPr="00D47153" w:rsidRDefault="006B3DCC" w:rsidP="00B34228">
            <w:pPr>
              <w:pStyle w:val="TblHeading"/>
            </w:pPr>
            <w:del w:id="342" w:author="Author">
              <w:r w:rsidRPr="00D47153" w:rsidDel="003F279C">
                <w:delText xml:space="preserve">Year Lagging </w:delText>
              </w:r>
              <w:r w:rsidRPr="00D47153" w:rsidDel="003F279C">
                <w:rPr>
                  <w:lang w:val="en-US"/>
                </w:rPr>
                <w:delText>Audit</w:delText>
              </w:r>
              <w:r w:rsidRPr="00D47153" w:rsidDel="003F279C">
                <w:delText xml:space="preserve"> Due*</w:delText>
              </w:r>
            </w:del>
          </w:p>
        </w:tc>
        <w:tc>
          <w:tcPr>
            <w:tcW w:w="180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26A9A025" w14:textId="4156C0D2" w:rsidR="006B3DCC" w:rsidRPr="00D47153" w:rsidRDefault="006B3DCC" w:rsidP="00B34228">
            <w:pPr>
              <w:pStyle w:val="TblHeading"/>
            </w:pPr>
            <w:del w:id="343" w:author="Author">
              <w:r w:rsidRPr="00D47153" w:rsidDel="003F279C">
                <w:delText xml:space="preserve">Year Leading </w:delText>
              </w:r>
              <w:r w:rsidRPr="00D47153" w:rsidDel="003F279C">
                <w:rPr>
                  <w:lang w:val="en-US"/>
                </w:rPr>
                <w:delText>Audit</w:delText>
              </w:r>
              <w:r w:rsidRPr="00D47153" w:rsidDel="003F279C">
                <w:delText xml:space="preserve"> Due*</w:delText>
              </w:r>
            </w:del>
          </w:p>
        </w:tc>
      </w:tr>
      <w:tr w:rsidR="006B3DCC" w:rsidRPr="00BB1F17" w14:paraId="7A135E7E" w14:textId="77777777" w:rsidTr="00146485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8B37D" w14:textId="420490FC" w:rsidR="006B3DCC" w:rsidRPr="006B3DCC" w:rsidRDefault="00011648" w:rsidP="00B34228">
            <w:pPr>
              <w:pStyle w:val="Table"/>
            </w:pPr>
            <w:r w:rsidRPr="006B3DCC">
              <w:t>NORTHFIELD MOUNTAIN 1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ABA72" w14:textId="77777777" w:rsidR="006B3DCC" w:rsidRPr="006B3DCC" w:rsidRDefault="006B3DCC" w:rsidP="00B34228">
            <w:pPr>
              <w:pStyle w:val="Table"/>
            </w:pPr>
            <w:r w:rsidRPr="006B3DCC">
              <w:t>14217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F80F3" w14:textId="2284CA97" w:rsidR="006B3DCC" w:rsidRPr="00C66221" w:rsidRDefault="00B849A9" w:rsidP="00B34228">
            <w:pPr>
              <w:pStyle w:val="Table"/>
              <w:rPr>
                <w:lang w:val="en-US"/>
              </w:rPr>
            </w:pPr>
            <w:del w:id="344" w:author="Author">
              <w:r w:rsidDel="003F279C">
                <w:rPr>
                  <w:lang w:val="en-US"/>
                </w:rPr>
                <w:delText>2026</w:delText>
              </w:r>
            </w:del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2ECCE" w14:textId="6804FDAD" w:rsidR="006B3DCC" w:rsidRPr="00B1543C" w:rsidRDefault="006B3DCC" w:rsidP="00B34228">
            <w:pPr>
              <w:pStyle w:val="Table"/>
            </w:pPr>
            <w:del w:id="345" w:author="Author">
              <w:r w:rsidDel="003F279C">
                <w:delText>202</w:delText>
              </w:r>
              <w:r w:rsidR="00CF4E97" w:rsidDel="003F279C">
                <w:rPr>
                  <w:lang w:val="en-US"/>
                </w:rPr>
                <w:delText>6</w:delText>
              </w:r>
            </w:del>
          </w:p>
        </w:tc>
      </w:tr>
      <w:tr w:rsidR="006B3DCC" w:rsidRPr="00D47153" w14:paraId="3A127445" w14:textId="77777777" w:rsidTr="00146485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1A31E881" w14:textId="21B7D766" w:rsidR="006B3DCC" w:rsidRPr="00F22D77" w:rsidRDefault="00011648" w:rsidP="00B34228">
            <w:pPr>
              <w:pStyle w:val="Table"/>
            </w:pPr>
            <w:r w:rsidRPr="00D47153">
              <w:t>NORTHFIELD MOUNTAIN PUMP 1</w:t>
            </w:r>
          </w:p>
        </w:tc>
        <w:tc>
          <w:tcPr>
            <w:tcW w:w="1080" w:type="dxa"/>
            <w:gridSpan w:val="2"/>
            <w:vAlign w:val="center"/>
          </w:tcPr>
          <w:p w14:paraId="07B14A0C" w14:textId="77777777" w:rsidR="006B3DCC" w:rsidRPr="00F22D77" w:rsidRDefault="006B3DCC" w:rsidP="00B34228">
            <w:pPr>
              <w:pStyle w:val="Table"/>
            </w:pPr>
            <w:r w:rsidRPr="00D47153">
              <w:t>14224</w:t>
            </w:r>
          </w:p>
        </w:tc>
        <w:tc>
          <w:tcPr>
            <w:tcW w:w="1710" w:type="dxa"/>
            <w:gridSpan w:val="2"/>
            <w:vAlign w:val="center"/>
          </w:tcPr>
          <w:p w14:paraId="37727624" w14:textId="0EC5ECD0" w:rsidR="006B3DCC" w:rsidRPr="00B34228" w:rsidRDefault="005246F9" w:rsidP="00B34228">
            <w:pPr>
              <w:pStyle w:val="Table"/>
            </w:pPr>
            <w:del w:id="346" w:author="Author">
              <w:r w:rsidRPr="00B34228" w:rsidDel="003F279C">
                <w:rPr>
                  <w:lang w:val="en-US"/>
                </w:rPr>
                <w:delText>2025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3D2B1D5E" w14:textId="5B5CB62E" w:rsidR="006B3DCC" w:rsidRPr="00B34228" w:rsidRDefault="005246F9" w:rsidP="00B34228">
            <w:pPr>
              <w:pStyle w:val="Table"/>
            </w:pPr>
            <w:del w:id="347" w:author="Author">
              <w:r w:rsidRPr="00B34228" w:rsidDel="003F279C">
                <w:rPr>
                  <w:lang w:val="en-US"/>
                </w:rPr>
                <w:delText>2025</w:delText>
              </w:r>
            </w:del>
          </w:p>
        </w:tc>
      </w:tr>
      <w:tr w:rsidR="006B3DCC" w:rsidRPr="00BB1F17" w14:paraId="3FA63BC6" w14:textId="77777777" w:rsidTr="006B3DCC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C66A6" w14:textId="3CEB12D9" w:rsidR="006B3DCC" w:rsidRPr="006B3DCC" w:rsidRDefault="00011648" w:rsidP="00B34228">
            <w:pPr>
              <w:pStyle w:val="Table"/>
            </w:pPr>
            <w:r w:rsidRPr="006B3DCC">
              <w:t>NORTHFIELD MOUNTAIN 2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AEFEE" w14:textId="77777777" w:rsidR="006B3DCC" w:rsidRPr="006B3DCC" w:rsidRDefault="006B3DCC" w:rsidP="00B34228">
            <w:pPr>
              <w:pStyle w:val="Table"/>
            </w:pPr>
            <w:r w:rsidRPr="006B3DCC">
              <w:t>14218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36098" w14:textId="643FAE5A" w:rsidR="006B3DCC" w:rsidRPr="00C66221" w:rsidRDefault="00B849A9" w:rsidP="00B34228">
            <w:pPr>
              <w:pStyle w:val="Table"/>
              <w:rPr>
                <w:lang w:val="en-US"/>
              </w:rPr>
            </w:pPr>
            <w:del w:id="348" w:author="Author">
              <w:r w:rsidDel="003F279C">
                <w:rPr>
                  <w:lang w:val="en-US"/>
                </w:rPr>
                <w:delText>2026</w:delText>
              </w:r>
            </w:del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D669D" w14:textId="4AE592DB" w:rsidR="006B3DCC" w:rsidRPr="00B34228" w:rsidRDefault="006B3DCC" w:rsidP="00B34228">
            <w:pPr>
              <w:pStyle w:val="Table"/>
            </w:pPr>
            <w:del w:id="349" w:author="Author">
              <w:r w:rsidRPr="00B34228" w:rsidDel="003F279C">
                <w:delText>202</w:delText>
              </w:r>
              <w:r w:rsidR="00CF4E97" w:rsidDel="003F279C">
                <w:rPr>
                  <w:lang w:val="en-US"/>
                </w:rPr>
                <w:delText>6</w:delText>
              </w:r>
            </w:del>
          </w:p>
        </w:tc>
      </w:tr>
      <w:tr w:rsidR="006B3DCC" w:rsidRPr="00D47153" w14:paraId="35A81FE7" w14:textId="77777777" w:rsidTr="00146485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71033BBA" w14:textId="043A6E21" w:rsidR="006B3DCC" w:rsidRPr="00F22D77" w:rsidRDefault="00011648" w:rsidP="00B34228">
            <w:pPr>
              <w:pStyle w:val="Table"/>
            </w:pPr>
            <w:r w:rsidRPr="00D47153">
              <w:t>NORTHFIELD MOUNTAIN PUMP 2</w:t>
            </w:r>
          </w:p>
        </w:tc>
        <w:tc>
          <w:tcPr>
            <w:tcW w:w="1080" w:type="dxa"/>
            <w:gridSpan w:val="2"/>
            <w:vAlign w:val="center"/>
          </w:tcPr>
          <w:p w14:paraId="24174569" w14:textId="77777777" w:rsidR="006B3DCC" w:rsidRPr="00F22D77" w:rsidRDefault="006B3DCC" w:rsidP="00B34228">
            <w:pPr>
              <w:pStyle w:val="Table"/>
            </w:pPr>
            <w:r w:rsidRPr="00D47153">
              <w:t>14225</w:t>
            </w:r>
          </w:p>
        </w:tc>
        <w:tc>
          <w:tcPr>
            <w:tcW w:w="1710" w:type="dxa"/>
            <w:gridSpan w:val="2"/>
            <w:vAlign w:val="center"/>
          </w:tcPr>
          <w:p w14:paraId="2BCE83EB" w14:textId="6C05663C" w:rsidR="006B3DCC" w:rsidRPr="00B34228" w:rsidRDefault="005246F9" w:rsidP="00B34228">
            <w:pPr>
              <w:pStyle w:val="Table"/>
            </w:pPr>
            <w:del w:id="350" w:author="Author">
              <w:r w:rsidRPr="00353CF5" w:rsidDel="003F279C">
                <w:delText>2025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2CA79FBF" w14:textId="7A10A7E1" w:rsidR="006B3DCC" w:rsidRPr="00B34228" w:rsidRDefault="005246F9" w:rsidP="00B34228">
            <w:pPr>
              <w:pStyle w:val="Table"/>
            </w:pPr>
            <w:del w:id="351" w:author="Author">
              <w:r w:rsidRPr="00353CF5" w:rsidDel="003F279C">
                <w:delText>2025</w:delText>
              </w:r>
            </w:del>
          </w:p>
        </w:tc>
      </w:tr>
      <w:tr w:rsidR="006B3DCC" w:rsidRPr="00BB1F17" w14:paraId="4231CEF1" w14:textId="77777777" w:rsidTr="006B3DCC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4AED8" w14:textId="13C05110" w:rsidR="006B3DCC" w:rsidRPr="006B3DCC" w:rsidRDefault="00011648" w:rsidP="00B34228">
            <w:pPr>
              <w:pStyle w:val="Table"/>
            </w:pPr>
            <w:r w:rsidRPr="006B3DCC">
              <w:t>NORTHFIELD MOUNTAIN 3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45DFA" w14:textId="77777777" w:rsidR="006B3DCC" w:rsidRPr="006B3DCC" w:rsidRDefault="006B3DCC" w:rsidP="00B34228">
            <w:pPr>
              <w:pStyle w:val="Table"/>
            </w:pPr>
            <w:r w:rsidRPr="006B3DCC">
              <w:t>14219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5FA91" w14:textId="1B073C3C" w:rsidR="006B3DCC" w:rsidRPr="00B34228" w:rsidRDefault="00E84895" w:rsidP="00B34228">
            <w:pPr>
              <w:pStyle w:val="Table"/>
            </w:pPr>
            <w:del w:id="352" w:author="Author">
              <w:r w:rsidRPr="00B34228" w:rsidDel="003F279C">
                <w:delText>2024</w:delText>
              </w:r>
            </w:del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A4FBD" w14:textId="2630039C" w:rsidR="006B3DCC" w:rsidRPr="00B34228" w:rsidRDefault="00E84895" w:rsidP="00B34228">
            <w:pPr>
              <w:pStyle w:val="Table"/>
            </w:pPr>
            <w:del w:id="353" w:author="Author">
              <w:r w:rsidRPr="00B34228" w:rsidDel="003F279C">
                <w:delText>2024</w:delText>
              </w:r>
            </w:del>
          </w:p>
        </w:tc>
      </w:tr>
      <w:tr w:rsidR="006B3DCC" w:rsidRPr="00D47153" w14:paraId="58C38410" w14:textId="77777777" w:rsidTr="00146485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0DDCBFA1" w14:textId="1D3B7259" w:rsidR="006B3DCC" w:rsidRPr="00F22D77" w:rsidRDefault="00011648" w:rsidP="00B34228">
            <w:pPr>
              <w:pStyle w:val="Table"/>
            </w:pPr>
            <w:r w:rsidRPr="00D47153">
              <w:t>NORTHFIELD MOUNTAIN PUMP 3</w:t>
            </w:r>
          </w:p>
        </w:tc>
        <w:tc>
          <w:tcPr>
            <w:tcW w:w="1080" w:type="dxa"/>
            <w:gridSpan w:val="2"/>
            <w:vAlign w:val="center"/>
          </w:tcPr>
          <w:p w14:paraId="68B04DBD" w14:textId="77777777" w:rsidR="006B3DCC" w:rsidRPr="00F22D77" w:rsidRDefault="006B3DCC" w:rsidP="00B34228">
            <w:pPr>
              <w:pStyle w:val="Table"/>
            </w:pPr>
            <w:r w:rsidRPr="00D47153">
              <w:t>14226</w:t>
            </w:r>
          </w:p>
        </w:tc>
        <w:tc>
          <w:tcPr>
            <w:tcW w:w="1710" w:type="dxa"/>
            <w:gridSpan w:val="2"/>
            <w:vAlign w:val="center"/>
          </w:tcPr>
          <w:p w14:paraId="4EA34C16" w14:textId="7F60CAC7" w:rsidR="006B3DCC" w:rsidRPr="00B34228" w:rsidRDefault="005246F9" w:rsidP="00B34228">
            <w:pPr>
              <w:pStyle w:val="Table"/>
            </w:pPr>
            <w:del w:id="354" w:author="Author">
              <w:r w:rsidRPr="00353CF5" w:rsidDel="003F279C">
                <w:delText>2025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69AACE91" w14:textId="7F9E84FD" w:rsidR="006B3DCC" w:rsidRPr="00B34228" w:rsidRDefault="005246F9" w:rsidP="00B34228">
            <w:pPr>
              <w:pStyle w:val="Table"/>
            </w:pPr>
            <w:del w:id="355" w:author="Author">
              <w:r w:rsidRPr="00353CF5" w:rsidDel="003F279C">
                <w:delText>2025</w:delText>
              </w:r>
            </w:del>
          </w:p>
        </w:tc>
      </w:tr>
      <w:tr w:rsidR="006B3DCC" w:rsidRPr="00BB1F17" w14:paraId="032FF0CF" w14:textId="77777777" w:rsidTr="006B3DCC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F203A" w14:textId="354963D2" w:rsidR="006B3DCC" w:rsidRPr="006B3DCC" w:rsidRDefault="00011648" w:rsidP="00B34228">
            <w:pPr>
              <w:pStyle w:val="Table"/>
            </w:pPr>
            <w:r w:rsidRPr="006B3DCC">
              <w:t>NORTHFIELD MOUNTAIN 4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4218B" w14:textId="77777777" w:rsidR="006B3DCC" w:rsidRPr="006B3DCC" w:rsidRDefault="006B3DCC" w:rsidP="00B34228">
            <w:pPr>
              <w:pStyle w:val="Table"/>
            </w:pPr>
            <w:r w:rsidRPr="006B3DCC">
              <w:t>14220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7AE7B" w14:textId="028D82CD" w:rsidR="006B3DCC" w:rsidRPr="00B34228" w:rsidRDefault="00E84895" w:rsidP="00B34228">
            <w:pPr>
              <w:pStyle w:val="Table"/>
            </w:pPr>
            <w:del w:id="356" w:author="Author">
              <w:r w:rsidRPr="00B34228" w:rsidDel="003F279C">
                <w:delText>2024</w:delText>
              </w:r>
            </w:del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D8E7C" w14:textId="3F5031A6" w:rsidR="006B3DCC" w:rsidRPr="00B34228" w:rsidRDefault="00E84895" w:rsidP="00B34228">
            <w:pPr>
              <w:pStyle w:val="Table"/>
            </w:pPr>
            <w:del w:id="357" w:author="Author">
              <w:r w:rsidRPr="00B34228" w:rsidDel="003F279C">
                <w:delText>2024</w:delText>
              </w:r>
            </w:del>
          </w:p>
        </w:tc>
      </w:tr>
      <w:tr w:rsidR="006B3DCC" w:rsidRPr="00D47153" w14:paraId="666DA04D" w14:textId="77777777" w:rsidTr="00146485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5FAE4F86" w14:textId="6FA5CD50" w:rsidR="006B3DCC" w:rsidRPr="00F22D77" w:rsidRDefault="00011648" w:rsidP="00B34228">
            <w:pPr>
              <w:pStyle w:val="Table"/>
            </w:pPr>
            <w:r w:rsidRPr="00D47153">
              <w:t>NORTHFIELD MOUNTAIN PUMP 4</w:t>
            </w:r>
          </w:p>
        </w:tc>
        <w:tc>
          <w:tcPr>
            <w:tcW w:w="1080" w:type="dxa"/>
            <w:gridSpan w:val="2"/>
            <w:vAlign w:val="center"/>
          </w:tcPr>
          <w:p w14:paraId="3D2DAF3B" w14:textId="77777777" w:rsidR="006B3DCC" w:rsidRPr="00F22D77" w:rsidRDefault="006B3DCC" w:rsidP="00B34228">
            <w:pPr>
              <w:pStyle w:val="Table"/>
            </w:pPr>
            <w:r w:rsidRPr="00D47153">
              <w:t>14227</w:t>
            </w:r>
          </w:p>
        </w:tc>
        <w:tc>
          <w:tcPr>
            <w:tcW w:w="1710" w:type="dxa"/>
            <w:gridSpan w:val="2"/>
            <w:vAlign w:val="center"/>
          </w:tcPr>
          <w:p w14:paraId="1CA84553" w14:textId="6560FC44" w:rsidR="006B3DCC" w:rsidRPr="00B34228" w:rsidRDefault="005246F9" w:rsidP="00B34228">
            <w:pPr>
              <w:pStyle w:val="Table"/>
            </w:pPr>
            <w:del w:id="358" w:author="Author">
              <w:r w:rsidRPr="00353CF5" w:rsidDel="003F279C">
                <w:delText>2025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7E78414A" w14:textId="09DFAF9E" w:rsidR="006B3DCC" w:rsidRPr="00B34228" w:rsidRDefault="005246F9" w:rsidP="00B34228">
            <w:pPr>
              <w:pStyle w:val="Table"/>
            </w:pPr>
            <w:del w:id="359" w:author="Author">
              <w:r w:rsidRPr="00353CF5" w:rsidDel="003F279C">
                <w:delText>2025</w:delText>
              </w:r>
            </w:del>
          </w:p>
        </w:tc>
      </w:tr>
      <w:tr w:rsidR="00146485" w:rsidRPr="00BB1F17" w14:paraId="40250B12" w14:textId="77777777" w:rsidTr="00146485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47451" w14:textId="77777777" w:rsidR="00146485" w:rsidRPr="00146485" w:rsidRDefault="00146485" w:rsidP="00B34228">
            <w:pPr>
              <w:pStyle w:val="Table"/>
            </w:pPr>
            <w:r w:rsidRPr="00146485">
              <w:t>ROCKY RIVER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F12F3" w14:textId="77777777" w:rsidR="00146485" w:rsidRPr="00146485" w:rsidRDefault="00146485" w:rsidP="00B34228">
            <w:pPr>
              <w:pStyle w:val="Table"/>
            </w:pPr>
            <w:r w:rsidRPr="00146485">
              <w:t>739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6F814" w14:textId="334330EF" w:rsidR="00146485" w:rsidRPr="00B34228" w:rsidRDefault="00146485" w:rsidP="00B34228">
            <w:pPr>
              <w:pStyle w:val="Table"/>
            </w:pPr>
            <w:del w:id="360" w:author="Author">
              <w:r w:rsidRPr="00B34228" w:rsidDel="003F279C">
                <w:delText>2023</w:delText>
              </w:r>
            </w:del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7DE39" w14:textId="1960D7CA" w:rsidR="00146485" w:rsidRPr="00B34228" w:rsidRDefault="00146485" w:rsidP="00B34228">
            <w:pPr>
              <w:pStyle w:val="Table"/>
            </w:pPr>
            <w:del w:id="361" w:author="Author">
              <w:r w:rsidRPr="00B34228" w:rsidDel="003F279C">
                <w:delText>202</w:delText>
              </w:r>
              <w:r w:rsidR="00CF4E97" w:rsidDel="003F279C">
                <w:rPr>
                  <w:lang w:val="en-US"/>
                </w:rPr>
                <w:delText>7</w:delText>
              </w:r>
            </w:del>
          </w:p>
        </w:tc>
      </w:tr>
      <w:tr w:rsidR="006B3DCC" w:rsidRPr="00D47153" w14:paraId="1B4BAD71" w14:textId="77777777" w:rsidTr="00146485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16ABA3E2" w14:textId="48DE125B" w:rsidR="006B3DCC" w:rsidRPr="00392B54" w:rsidRDefault="00146485" w:rsidP="00B34228">
            <w:pPr>
              <w:pStyle w:val="Table"/>
            </w:pPr>
            <w:r>
              <w:t>ROCKY RIVER PUMP 1-2</w:t>
            </w:r>
          </w:p>
        </w:tc>
        <w:tc>
          <w:tcPr>
            <w:tcW w:w="1080" w:type="dxa"/>
            <w:gridSpan w:val="2"/>
            <w:vAlign w:val="center"/>
          </w:tcPr>
          <w:p w14:paraId="51BADCE2" w14:textId="52772A0A" w:rsidR="006B3DCC" w:rsidRPr="00392B54" w:rsidRDefault="00146485" w:rsidP="00B34228">
            <w:pPr>
              <w:pStyle w:val="Table"/>
            </w:pPr>
            <w:r>
              <w:t>11768</w:t>
            </w:r>
          </w:p>
        </w:tc>
        <w:tc>
          <w:tcPr>
            <w:tcW w:w="1710" w:type="dxa"/>
            <w:gridSpan w:val="2"/>
            <w:vAlign w:val="center"/>
          </w:tcPr>
          <w:p w14:paraId="08B8A465" w14:textId="5B050E2F" w:rsidR="006B3DCC" w:rsidRPr="00B34228" w:rsidRDefault="00BE5CBC" w:rsidP="00B34228">
            <w:pPr>
              <w:pStyle w:val="Table"/>
            </w:pPr>
            <w:del w:id="362" w:author="Author">
              <w:r w:rsidRPr="00353CF5" w:rsidDel="003F279C">
                <w:delText>2025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2E876573" w14:textId="33B8FE6B" w:rsidR="006B3DCC" w:rsidRPr="00353CF5" w:rsidRDefault="00E52530" w:rsidP="00B34228">
            <w:pPr>
              <w:pStyle w:val="Table"/>
              <w:rPr>
                <w:lang w:val="en-US"/>
              </w:rPr>
            </w:pPr>
            <w:del w:id="363" w:author="Author">
              <w:r w:rsidRPr="00B34228" w:rsidDel="003F279C">
                <w:rPr>
                  <w:lang w:val="en-US"/>
                </w:rPr>
                <w:delText>N/A</w:delText>
              </w:r>
            </w:del>
          </w:p>
        </w:tc>
      </w:tr>
      <w:tr w:rsidR="00146485" w:rsidRPr="00D47153" w14:paraId="55A8528F" w14:textId="77777777" w:rsidTr="00146485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1ABF0BF3" w14:textId="77777777" w:rsidR="00146485" w:rsidRPr="00B34228" w:rsidRDefault="00146485" w:rsidP="00B34228">
            <w:pPr>
              <w:pStyle w:val="Table"/>
            </w:pPr>
          </w:p>
        </w:tc>
        <w:tc>
          <w:tcPr>
            <w:tcW w:w="1080" w:type="dxa"/>
            <w:gridSpan w:val="2"/>
            <w:vAlign w:val="center"/>
          </w:tcPr>
          <w:p w14:paraId="2E3A1C74" w14:textId="77777777" w:rsidR="00146485" w:rsidRPr="00D47153" w:rsidRDefault="00146485" w:rsidP="00B34228">
            <w:pPr>
              <w:pStyle w:val="Table"/>
            </w:pPr>
          </w:p>
        </w:tc>
        <w:tc>
          <w:tcPr>
            <w:tcW w:w="1710" w:type="dxa"/>
            <w:gridSpan w:val="2"/>
            <w:vAlign w:val="center"/>
          </w:tcPr>
          <w:p w14:paraId="06626A4E" w14:textId="77777777" w:rsidR="00146485" w:rsidRPr="00D47153" w:rsidRDefault="00146485" w:rsidP="00B34228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0894F5DA" w14:textId="77777777" w:rsidR="00146485" w:rsidRPr="00D47153" w:rsidRDefault="00146485" w:rsidP="00B34228">
            <w:pPr>
              <w:pStyle w:val="Table"/>
            </w:pPr>
          </w:p>
        </w:tc>
      </w:tr>
    </w:tbl>
    <w:p w14:paraId="41499886" w14:textId="2568F0E5" w:rsidR="006B3DCC" w:rsidRPr="00D47153" w:rsidDel="003F279C" w:rsidRDefault="006B3DCC" w:rsidP="006B3DCC">
      <w:pPr>
        <w:spacing w:before="60"/>
        <w:ind w:left="360"/>
        <w:rPr>
          <w:del w:id="364" w:author="Author"/>
          <w:rFonts w:ascii="Arial" w:hAnsi="Arial" w:cs="Arial"/>
          <w:sz w:val="18"/>
          <w:szCs w:val="18"/>
        </w:rPr>
      </w:pPr>
      <w:del w:id="365" w:author="Author">
        <w:r w:rsidRPr="00D47153" w:rsidDel="003F279C">
          <w:rPr>
            <w:rFonts w:ascii="Arial" w:hAnsi="Arial" w:cs="Arial"/>
            <w:sz w:val="18"/>
            <w:szCs w:val="18"/>
          </w:rPr>
          <w:delText>* Dates will be updated annually</w:delText>
        </w:r>
      </w:del>
    </w:p>
    <w:p w14:paraId="023D6AA8" w14:textId="77777777" w:rsidR="006B3DCC" w:rsidRPr="00D47153" w:rsidRDefault="006B3DCC" w:rsidP="004238B2">
      <w:pPr>
        <w:spacing w:before="60"/>
        <w:ind w:left="360"/>
        <w:rPr>
          <w:rFonts w:ascii="Arial" w:hAnsi="Arial" w:cs="Arial"/>
          <w:sz w:val="18"/>
          <w:szCs w:val="18"/>
        </w:rPr>
      </w:pPr>
    </w:p>
    <w:p w14:paraId="431B2D3E" w14:textId="2D2B8917" w:rsidR="001951B3" w:rsidRPr="00046BEA" w:rsidRDefault="001951B3" w:rsidP="00473025">
      <w:pPr>
        <w:pStyle w:val="Heading1"/>
        <w:numPr>
          <w:ilvl w:val="0"/>
          <w:numId w:val="0"/>
        </w:numPr>
        <w:spacing w:before="240" w:after="160"/>
        <w:ind w:left="446"/>
        <w:jc w:val="center"/>
        <w:rPr>
          <w:rFonts w:ascii="Arial" w:hAnsi="Arial" w:cs="Arial"/>
          <w:caps w:val="0"/>
          <w:sz w:val="28"/>
          <w:szCs w:val="28"/>
        </w:rPr>
      </w:pPr>
      <w:r>
        <w:rPr>
          <w:rFonts w:ascii="Arial" w:hAnsi="Arial" w:cs="Arial"/>
          <w:caps w:val="0"/>
        </w:rPr>
        <w:br w:type="page"/>
      </w:r>
      <w:bookmarkStart w:id="366" w:name="_Toc178145861"/>
      <w:r w:rsidRPr="006D2CA5">
        <w:rPr>
          <w:rFonts w:ascii="Arial" w:hAnsi="Arial" w:cs="Arial"/>
          <w:caps w:val="0"/>
          <w:sz w:val="28"/>
          <w:szCs w:val="28"/>
        </w:rPr>
        <w:lastRenderedPageBreak/>
        <w:t xml:space="preserve">Table </w:t>
      </w:r>
      <w:r w:rsidR="003C479C">
        <w:rPr>
          <w:rFonts w:ascii="Arial" w:hAnsi="Arial" w:cs="Arial"/>
          <w:caps w:val="0"/>
          <w:sz w:val="28"/>
          <w:szCs w:val="28"/>
        </w:rPr>
        <w:t>4</w:t>
      </w:r>
      <w:r w:rsidRPr="006D2CA5">
        <w:rPr>
          <w:rFonts w:ascii="Arial" w:hAnsi="Arial" w:cs="Arial"/>
          <w:caps w:val="0"/>
          <w:sz w:val="28"/>
          <w:szCs w:val="28"/>
        </w:rPr>
        <w:t xml:space="preserve"> - </w:t>
      </w:r>
      <w:r w:rsidR="00C85E37" w:rsidRPr="006D2CA5">
        <w:rPr>
          <w:rFonts w:ascii="Arial" w:hAnsi="Arial" w:cs="Arial"/>
          <w:caps w:val="0"/>
          <w:sz w:val="28"/>
          <w:szCs w:val="28"/>
        </w:rPr>
        <w:t>Maine</w:t>
      </w:r>
      <w:r w:rsidR="004238B2">
        <w:rPr>
          <w:rFonts w:ascii="Arial" w:hAnsi="Arial" w:cs="Arial"/>
          <w:caps w:val="0"/>
          <w:sz w:val="28"/>
          <w:szCs w:val="28"/>
        </w:rPr>
        <w:t xml:space="preserve"> Generator Reactive Resources</w:t>
      </w:r>
      <w:bookmarkEnd w:id="366"/>
    </w:p>
    <w:tbl>
      <w:tblPr>
        <w:tblW w:w="87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184"/>
        <w:gridCol w:w="1080"/>
        <w:gridCol w:w="1710"/>
        <w:gridCol w:w="1754"/>
      </w:tblGrid>
      <w:tr w:rsidR="00BB1F17" w:rsidRPr="00BB1F17" w14:paraId="431B2D43" w14:textId="77777777" w:rsidTr="00BB1F17">
        <w:trPr>
          <w:trHeight w:val="20"/>
          <w:tblHeader/>
          <w:jc w:val="center"/>
        </w:trPr>
        <w:tc>
          <w:tcPr>
            <w:tcW w:w="41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431B2D3F" w14:textId="0121592D" w:rsidR="001951B3" w:rsidRPr="00BB1F17" w:rsidRDefault="001951B3" w:rsidP="00B34228">
            <w:pPr>
              <w:pStyle w:val="Table"/>
            </w:pPr>
            <w:r w:rsidRPr="00BB1F17">
              <w:t>Generator</w:t>
            </w:r>
            <w:r w:rsidR="004238B2">
              <w:t xml:space="preserve"> Asset Name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431B2D40" w14:textId="77777777" w:rsidR="001951B3" w:rsidRPr="00BB1F17" w:rsidRDefault="001951B3" w:rsidP="00B34228">
            <w:pPr>
              <w:pStyle w:val="TblHeading"/>
            </w:pPr>
            <w:r w:rsidRPr="00BB1F17">
              <w:t>Asset ID</w:t>
            </w:r>
          </w:p>
        </w:tc>
        <w:tc>
          <w:tcPr>
            <w:tcW w:w="17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431B2D41" w14:textId="7CF46D88" w:rsidR="001951B3" w:rsidRPr="00BB1F17" w:rsidRDefault="001951B3" w:rsidP="00B34228">
            <w:pPr>
              <w:pStyle w:val="TblHeading"/>
            </w:pPr>
            <w:del w:id="367" w:author="Author">
              <w:r w:rsidRPr="00BB1F17" w:rsidDel="003F279C">
                <w:delText xml:space="preserve">Year Lagging </w:delText>
              </w:r>
              <w:r w:rsidR="000105EB" w:rsidDel="003F279C">
                <w:rPr>
                  <w:lang w:val="en-US"/>
                </w:rPr>
                <w:delText>Audit</w:delText>
              </w:r>
              <w:r w:rsidR="000105EB" w:rsidRPr="00BB1F17" w:rsidDel="003F279C">
                <w:delText xml:space="preserve"> </w:delText>
              </w:r>
              <w:r w:rsidRPr="00BB1F17" w:rsidDel="003F279C">
                <w:delText>Due*</w:delText>
              </w:r>
            </w:del>
          </w:p>
        </w:tc>
        <w:tc>
          <w:tcPr>
            <w:tcW w:w="17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431B2D42" w14:textId="479BE4C7" w:rsidR="001951B3" w:rsidRPr="00BB1F17" w:rsidRDefault="001951B3" w:rsidP="00B34228">
            <w:pPr>
              <w:pStyle w:val="TblHeading"/>
            </w:pPr>
            <w:del w:id="368" w:author="Author">
              <w:r w:rsidRPr="00BB1F17" w:rsidDel="003F279C">
                <w:delText xml:space="preserve">Year Leading </w:delText>
              </w:r>
              <w:r w:rsidR="000105EB" w:rsidDel="003F279C">
                <w:rPr>
                  <w:lang w:val="en-US"/>
                </w:rPr>
                <w:delText>Audit</w:delText>
              </w:r>
              <w:r w:rsidRPr="00BB1F17" w:rsidDel="003F279C">
                <w:delText xml:space="preserve"> Due*</w:delText>
              </w:r>
            </w:del>
          </w:p>
        </w:tc>
      </w:tr>
      <w:tr w:rsidR="005A2AC9" w:rsidRPr="00BB1F17" w14:paraId="6ACC19C3" w14:textId="77777777" w:rsidTr="00EE6D28">
        <w:trPr>
          <w:jc w:val="center"/>
        </w:trPr>
        <w:tc>
          <w:tcPr>
            <w:tcW w:w="4184" w:type="dxa"/>
            <w:vAlign w:val="bottom"/>
          </w:tcPr>
          <w:p w14:paraId="56B121B0" w14:textId="77777777" w:rsidR="005A2AC9" w:rsidRPr="00BB1F17" w:rsidRDefault="005A2AC9" w:rsidP="00EE6D28">
            <w:pPr>
              <w:pStyle w:val="Table"/>
            </w:pPr>
            <w:r>
              <w:rPr>
                <w:lang w:val="en-US"/>
              </w:rPr>
              <w:t>ANDRO</w:t>
            </w:r>
            <w:r w:rsidRPr="00BB1F17">
              <w:t xml:space="preserve"> COGEN 1</w:t>
            </w:r>
          </w:p>
        </w:tc>
        <w:tc>
          <w:tcPr>
            <w:tcW w:w="1080" w:type="dxa"/>
            <w:vAlign w:val="bottom"/>
          </w:tcPr>
          <w:p w14:paraId="64663E44" w14:textId="77777777" w:rsidR="005A2AC9" w:rsidRPr="00BB1F17" w:rsidDel="00C85E37" w:rsidRDefault="005A2AC9" w:rsidP="00EE6D28">
            <w:pPr>
              <w:pStyle w:val="Table"/>
            </w:pPr>
            <w:r w:rsidRPr="00BB1F17">
              <w:t>13703</w:t>
            </w:r>
          </w:p>
        </w:tc>
        <w:tc>
          <w:tcPr>
            <w:tcW w:w="1710" w:type="dxa"/>
          </w:tcPr>
          <w:p w14:paraId="416FB508" w14:textId="4FED0EE5" w:rsidR="005A2AC9" w:rsidRPr="00BB1F17" w:rsidDel="00C85E37" w:rsidRDefault="005A2AC9" w:rsidP="00EE6D28">
            <w:pPr>
              <w:pStyle w:val="Table"/>
            </w:pPr>
            <w:del w:id="369" w:author="Author">
              <w:r w:rsidRPr="00F1248D" w:rsidDel="003F279C">
                <w:delText>2023</w:delText>
              </w:r>
            </w:del>
          </w:p>
        </w:tc>
        <w:tc>
          <w:tcPr>
            <w:tcW w:w="1754" w:type="dxa"/>
          </w:tcPr>
          <w:p w14:paraId="7580D72F" w14:textId="481B071F" w:rsidR="005A2AC9" w:rsidRPr="00BB1F17" w:rsidDel="00C85E37" w:rsidRDefault="005A2AC9" w:rsidP="00EE6D28">
            <w:pPr>
              <w:pStyle w:val="Table"/>
            </w:pPr>
            <w:del w:id="370" w:author="Author">
              <w:r w:rsidRPr="00F1248D" w:rsidDel="003F279C">
                <w:delText>2023</w:delText>
              </w:r>
            </w:del>
          </w:p>
        </w:tc>
      </w:tr>
      <w:tr w:rsidR="005A2AC9" w:rsidRPr="00BB1F17" w14:paraId="7C50338F" w14:textId="77777777" w:rsidTr="00867BB4">
        <w:trPr>
          <w:jc w:val="center"/>
        </w:trPr>
        <w:tc>
          <w:tcPr>
            <w:tcW w:w="4184" w:type="dxa"/>
            <w:tcBorders>
              <w:bottom w:val="single" w:sz="4" w:space="0" w:color="000000"/>
            </w:tcBorders>
            <w:vAlign w:val="bottom"/>
          </w:tcPr>
          <w:p w14:paraId="33053910" w14:textId="77777777" w:rsidR="005A2AC9" w:rsidRPr="00BB1F17" w:rsidRDefault="005A2AC9" w:rsidP="00EE6D28">
            <w:pPr>
              <w:pStyle w:val="Table"/>
            </w:pPr>
            <w:r>
              <w:rPr>
                <w:lang w:val="en-US"/>
              </w:rPr>
              <w:t>ANDRO</w:t>
            </w:r>
            <w:r w:rsidRPr="00BB1F17">
              <w:t xml:space="preserve"> COGEN 2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vAlign w:val="bottom"/>
          </w:tcPr>
          <w:p w14:paraId="6A6AF1F4" w14:textId="77777777" w:rsidR="005A2AC9" w:rsidRPr="00BB1F17" w:rsidDel="00C85E37" w:rsidRDefault="005A2AC9" w:rsidP="00EE6D28">
            <w:pPr>
              <w:pStyle w:val="Table"/>
            </w:pPr>
            <w:r w:rsidRPr="00BB1F17">
              <w:t>13704</w:t>
            </w:r>
          </w:p>
        </w:tc>
        <w:tc>
          <w:tcPr>
            <w:tcW w:w="1710" w:type="dxa"/>
            <w:tcBorders>
              <w:bottom w:val="single" w:sz="4" w:space="0" w:color="000000"/>
            </w:tcBorders>
          </w:tcPr>
          <w:p w14:paraId="23D100FF" w14:textId="3467264B" w:rsidR="005A2AC9" w:rsidRPr="00BB1F17" w:rsidDel="00C85E37" w:rsidRDefault="005A2AC9" w:rsidP="00EE6D28">
            <w:pPr>
              <w:pStyle w:val="Table"/>
            </w:pPr>
            <w:del w:id="371" w:author="Author">
              <w:r w:rsidRPr="00F1248D" w:rsidDel="003F279C">
                <w:delText>2023</w:delText>
              </w:r>
            </w:del>
          </w:p>
        </w:tc>
        <w:tc>
          <w:tcPr>
            <w:tcW w:w="1754" w:type="dxa"/>
            <w:tcBorders>
              <w:bottom w:val="single" w:sz="4" w:space="0" w:color="000000"/>
            </w:tcBorders>
          </w:tcPr>
          <w:p w14:paraId="24200AEF" w14:textId="546150D7" w:rsidR="005A2AC9" w:rsidRPr="00BB1F17" w:rsidDel="00C85E37" w:rsidRDefault="005A2AC9" w:rsidP="00EE6D28">
            <w:pPr>
              <w:pStyle w:val="Table"/>
            </w:pPr>
            <w:del w:id="372" w:author="Author">
              <w:r w:rsidRPr="00F1248D" w:rsidDel="003F279C">
                <w:delText>2023</w:delText>
              </w:r>
            </w:del>
          </w:p>
        </w:tc>
      </w:tr>
      <w:tr w:rsidR="005A2AC9" w:rsidRPr="00BB1F17" w14:paraId="770C48AC" w14:textId="77777777" w:rsidTr="00867BB4">
        <w:trPr>
          <w:jc w:val="center"/>
        </w:trPr>
        <w:tc>
          <w:tcPr>
            <w:tcW w:w="4184" w:type="dxa"/>
            <w:tcBorders>
              <w:bottom w:val="single" w:sz="4" w:space="0" w:color="auto"/>
            </w:tcBorders>
            <w:vAlign w:val="bottom"/>
          </w:tcPr>
          <w:p w14:paraId="2BD6F2C1" w14:textId="77777777" w:rsidR="005A2AC9" w:rsidRPr="00BB1F17" w:rsidRDefault="005A2AC9" w:rsidP="00EE6D28">
            <w:pPr>
              <w:pStyle w:val="Table"/>
            </w:pPr>
            <w:r>
              <w:rPr>
                <w:lang w:val="en-US"/>
              </w:rPr>
              <w:t>ANDRO</w:t>
            </w:r>
            <w:r w:rsidRPr="00BB1F17">
              <w:t xml:space="preserve"> COGEN 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702BAF0D" w14:textId="77777777" w:rsidR="005A2AC9" w:rsidRPr="00BB1F17" w:rsidDel="00C85E37" w:rsidRDefault="005A2AC9" w:rsidP="00EE6D28">
            <w:pPr>
              <w:pStyle w:val="Table"/>
            </w:pPr>
            <w:r w:rsidRPr="00BB1F17">
              <w:t>13705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56E776DD" w14:textId="0076212B" w:rsidR="005A2AC9" w:rsidRPr="00BB1F17" w:rsidDel="00C85E37" w:rsidRDefault="005A2AC9" w:rsidP="00EE6D28">
            <w:pPr>
              <w:pStyle w:val="Table"/>
            </w:pPr>
            <w:del w:id="373" w:author="Author">
              <w:r w:rsidRPr="00F1248D" w:rsidDel="003F279C">
                <w:delText>2023</w:delText>
              </w:r>
            </w:del>
          </w:p>
        </w:tc>
        <w:tc>
          <w:tcPr>
            <w:tcW w:w="1754" w:type="dxa"/>
            <w:tcBorders>
              <w:bottom w:val="single" w:sz="4" w:space="0" w:color="auto"/>
            </w:tcBorders>
          </w:tcPr>
          <w:p w14:paraId="08C7E0EB" w14:textId="285FDB8B" w:rsidR="005A2AC9" w:rsidRPr="00BB1F17" w:rsidDel="00C85E37" w:rsidRDefault="005A2AC9" w:rsidP="00EE6D28">
            <w:pPr>
              <w:pStyle w:val="Table"/>
            </w:pPr>
            <w:del w:id="374" w:author="Author">
              <w:r w:rsidRPr="00F1248D" w:rsidDel="003F279C">
                <w:delText>2023</w:delText>
              </w:r>
            </w:del>
          </w:p>
        </w:tc>
      </w:tr>
      <w:tr w:rsidR="00CD1793" w:rsidRPr="00BB1F17" w14:paraId="431B2D48" w14:textId="77777777" w:rsidTr="00867BB4">
        <w:trPr>
          <w:jc w:val="center"/>
        </w:trPr>
        <w:tc>
          <w:tcPr>
            <w:tcW w:w="4184" w:type="dxa"/>
            <w:tcBorders>
              <w:top w:val="single" w:sz="4" w:space="0" w:color="auto"/>
            </w:tcBorders>
            <w:vAlign w:val="bottom"/>
          </w:tcPr>
          <w:p w14:paraId="431B2D44" w14:textId="7FE92F70" w:rsidR="00CD1793" w:rsidRPr="00BB1F17" w:rsidRDefault="00CD1793" w:rsidP="00B34228">
            <w:pPr>
              <w:pStyle w:val="Table"/>
            </w:pPr>
            <w:r>
              <w:t xml:space="preserve">BUCKSPORT 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431B2D45" w14:textId="77777777" w:rsidR="00CD1793" w:rsidRPr="00BB1F17" w:rsidRDefault="00CD1793" w:rsidP="00B34228">
            <w:pPr>
              <w:pStyle w:val="Table"/>
            </w:pPr>
            <w:r>
              <w:t>47390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431B2D46" w14:textId="77B1AC82" w:rsidR="00CD1793" w:rsidRPr="00867BB4" w:rsidRDefault="00553E4F" w:rsidP="00B34228">
            <w:pPr>
              <w:pStyle w:val="Table"/>
              <w:rPr>
                <w:lang w:val="en-US"/>
              </w:rPr>
            </w:pPr>
            <w:del w:id="375" w:author="Author">
              <w:r w:rsidDel="003F279C">
                <w:rPr>
                  <w:lang w:val="en-US"/>
                </w:rPr>
                <w:delText>2026</w:delText>
              </w:r>
            </w:del>
          </w:p>
        </w:tc>
        <w:tc>
          <w:tcPr>
            <w:tcW w:w="1754" w:type="dxa"/>
            <w:tcBorders>
              <w:top w:val="single" w:sz="4" w:space="0" w:color="auto"/>
            </w:tcBorders>
          </w:tcPr>
          <w:p w14:paraId="431B2D47" w14:textId="4EE30E8A" w:rsidR="00CD1793" w:rsidRPr="00867BB4" w:rsidRDefault="00553E4F" w:rsidP="00B34228">
            <w:pPr>
              <w:pStyle w:val="Table"/>
              <w:rPr>
                <w:lang w:val="en-US"/>
              </w:rPr>
            </w:pPr>
            <w:del w:id="376" w:author="Author">
              <w:r w:rsidDel="003F279C">
                <w:rPr>
                  <w:lang w:val="en-US"/>
                </w:rPr>
                <w:delText>2026</w:delText>
              </w:r>
            </w:del>
          </w:p>
        </w:tc>
      </w:tr>
      <w:tr w:rsidR="00CD1793" w:rsidRPr="00BB1F17" w14:paraId="431B2D4D" w14:textId="77777777" w:rsidTr="00CD1793">
        <w:trPr>
          <w:jc w:val="center"/>
        </w:trPr>
        <w:tc>
          <w:tcPr>
            <w:tcW w:w="4184" w:type="dxa"/>
            <w:vAlign w:val="bottom"/>
          </w:tcPr>
          <w:p w14:paraId="431B2D49" w14:textId="77777777" w:rsidR="00CD1793" w:rsidRPr="00BB1F17" w:rsidDel="00C85E37" w:rsidRDefault="00CD1793" w:rsidP="00B34228">
            <w:pPr>
              <w:pStyle w:val="Table"/>
            </w:pPr>
            <w:r w:rsidRPr="00BB1F17">
              <w:t>BULL HILL WIND</w:t>
            </w:r>
          </w:p>
        </w:tc>
        <w:tc>
          <w:tcPr>
            <w:tcW w:w="1080" w:type="dxa"/>
            <w:vAlign w:val="bottom"/>
          </w:tcPr>
          <w:p w14:paraId="431B2D4A" w14:textId="77777777" w:rsidR="00CD1793" w:rsidRPr="00BB1F17" w:rsidDel="00C85E37" w:rsidRDefault="00CD1793" w:rsidP="00B34228">
            <w:pPr>
              <w:pStyle w:val="Table"/>
            </w:pPr>
            <w:r w:rsidRPr="00BB1F17">
              <w:t>40343</w:t>
            </w:r>
          </w:p>
        </w:tc>
        <w:tc>
          <w:tcPr>
            <w:tcW w:w="1710" w:type="dxa"/>
          </w:tcPr>
          <w:p w14:paraId="431B2D4B" w14:textId="3EC57574" w:rsidR="00CD1793" w:rsidRPr="00A8602B" w:rsidDel="00C85E37" w:rsidRDefault="00CD1793" w:rsidP="00B34228">
            <w:pPr>
              <w:pStyle w:val="Table"/>
            </w:pPr>
            <w:del w:id="377" w:author="Author">
              <w:r w:rsidRPr="001E0CB7" w:rsidDel="003F279C">
                <w:delText>2021</w:delText>
              </w:r>
            </w:del>
          </w:p>
        </w:tc>
        <w:tc>
          <w:tcPr>
            <w:tcW w:w="1754" w:type="dxa"/>
          </w:tcPr>
          <w:p w14:paraId="431B2D4C" w14:textId="7633DD80" w:rsidR="00CD1793" w:rsidRPr="00A8602B" w:rsidDel="00C85E37" w:rsidRDefault="00CD1793" w:rsidP="00B34228">
            <w:pPr>
              <w:pStyle w:val="Table"/>
            </w:pPr>
            <w:del w:id="378" w:author="Author">
              <w:r w:rsidRPr="001E0CB7" w:rsidDel="003F279C">
                <w:delText>2021</w:delText>
              </w:r>
            </w:del>
          </w:p>
        </w:tc>
      </w:tr>
      <w:tr w:rsidR="0003455C" w:rsidRPr="00BB1F17" w14:paraId="431B2D52" w14:textId="77777777" w:rsidTr="00BB1F17">
        <w:trPr>
          <w:jc w:val="center"/>
        </w:trPr>
        <w:tc>
          <w:tcPr>
            <w:tcW w:w="4184" w:type="dxa"/>
            <w:vAlign w:val="bottom"/>
          </w:tcPr>
          <w:p w14:paraId="431B2D4E" w14:textId="77777777" w:rsidR="0003455C" w:rsidRPr="00BB1F17" w:rsidDel="00C85E37" w:rsidRDefault="0003455C" w:rsidP="00B34228">
            <w:pPr>
              <w:pStyle w:val="Table"/>
            </w:pPr>
            <w:r w:rsidRPr="00BB1F17">
              <w:t>CAPE GT 4</w:t>
            </w:r>
          </w:p>
        </w:tc>
        <w:tc>
          <w:tcPr>
            <w:tcW w:w="1080" w:type="dxa"/>
            <w:vAlign w:val="bottom"/>
          </w:tcPr>
          <w:p w14:paraId="431B2D4F" w14:textId="77777777" w:rsidR="0003455C" w:rsidRPr="00BB1F17" w:rsidDel="00C85E37" w:rsidRDefault="0003455C" w:rsidP="00B34228">
            <w:pPr>
              <w:pStyle w:val="Table"/>
            </w:pPr>
            <w:r w:rsidRPr="00BB1F17">
              <w:t>367</w:t>
            </w:r>
          </w:p>
        </w:tc>
        <w:tc>
          <w:tcPr>
            <w:tcW w:w="1710" w:type="dxa"/>
            <w:vAlign w:val="bottom"/>
          </w:tcPr>
          <w:p w14:paraId="431B2D50" w14:textId="7A3E35EC" w:rsidR="0003455C" w:rsidRPr="00C66221" w:rsidDel="00C85E37" w:rsidRDefault="00B849A9" w:rsidP="00B34228">
            <w:pPr>
              <w:pStyle w:val="Table"/>
              <w:rPr>
                <w:lang w:val="en-US"/>
              </w:rPr>
            </w:pPr>
            <w:del w:id="379" w:author="Author">
              <w:r w:rsidDel="003F279C">
                <w:rPr>
                  <w:lang w:val="en-US"/>
                </w:rPr>
                <w:delText>2027</w:delText>
              </w:r>
            </w:del>
          </w:p>
        </w:tc>
        <w:tc>
          <w:tcPr>
            <w:tcW w:w="1754" w:type="dxa"/>
          </w:tcPr>
          <w:p w14:paraId="431B2D51" w14:textId="4F4DE45A" w:rsidR="0003455C" w:rsidRPr="00BB1F17" w:rsidDel="00C85E37" w:rsidRDefault="0003455C" w:rsidP="00B34228">
            <w:pPr>
              <w:pStyle w:val="Table"/>
            </w:pPr>
            <w:del w:id="380" w:author="Author">
              <w:r w:rsidRPr="00955700" w:rsidDel="003F279C">
                <w:delText>202</w:delText>
              </w:r>
              <w:r w:rsidR="00CF4E97" w:rsidDel="003F279C">
                <w:rPr>
                  <w:lang w:val="en-US"/>
                </w:rPr>
                <w:delText>8</w:delText>
              </w:r>
            </w:del>
          </w:p>
        </w:tc>
      </w:tr>
      <w:tr w:rsidR="0003455C" w:rsidRPr="00BB1F17" w14:paraId="431B2D57" w14:textId="77777777" w:rsidTr="00BB1F17">
        <w:trPr>
          <w:jc w:val="center"/>
        </w:trPr>
        <w:tc>
          <w:tcPr>
            <w:tcW w:w="4184" w:type="dxa"/>
            <w:vAlign w:val="bottom"/>
          </w:tcPr>
          <w:p w14:paraId="431B2D53" w14:textId="77777777" w:rsidR="0003455C" w:rsidRPr="00BB1F17" w:rsidDel="00C85E37" w:rsidRDefault="0003455C" w:rsidP="00B34228">
            <w:pPr>
              <w:pStyle w:val="Table"/>
            </w:pPr>
            <w:r w:rsidRPr="00BB1F17">
              <w:t>CAPE GT 5</w:t>
            </w:r>
          </w:p>
        </w:tc>
        <w:tc>
          <w:tcPr>
            <w:tcW w:w="1080" w:type="dxa"/>
            <w:vAlign w:val="bottom"/>
          </w:tcPr>
          <w:p w14:paraId="431B2D54" w14:textId="77777777" w:rsidR="0003455C" w:rsidRPr="00BB1F17" w:rsidDel="00C85E37" w:rsidRDefault="0003455C" w:rsidP="00B34228">
            <w:pPr>
              <w:pStyle w:val="Table"/>
            </w:pPr>
            <w:r w:rsidRPr="00BB1F17">
              <w:t>368</w:t>
            </w:r>
          </w:p>
        </w:tc>
        <w:tc>
          <w:tcPr>
            <w:tcW w:w="1710" w:type="dxa"/>
            <w:vAlign w:val="bottom"/>
          </w:tcPr>
          <w:p w14:paraId="431B2D55" w14:textId="3ADF76D7" w:rsidR="0003455C" w:rsidRPr="00C66221" w:rsidDel="00C85E37" w:rsidRDefault="00B849A9" w:rsidP="00B34228">
            <w:pPr>
              <w:pStyle w:val="Table"/>
              <w:rPr>
                <w:lang w:val="en-US"/>
              </w:rPr>
            </w:pPr>
            <w:del w:id="381" w:author="Author">
              <w:r w:rsidDel="003F279C">
                <w:rPr>
                  <w:lang w:val="en-US"/>
                </w:rPr>
                <w:delText>2027</w:delText>
              </w:r>
            </w:del>
          </w:p>
        </w:tc>
        <w:tc>
          <w:tcPr>
            <w:tcW w:w="1754" w:type="dxa"/>
          </w:tcPr>
          <w:p w14:paraId="431B2D56" w14:textId="1910F6F9" w:rsidR="0003455C" w:rsidRPr="00BB1F17" w:rsidDel="00C85E37" w:rsidRDefault="0003455C" w:rsidP="00B34228">
            <w:pPr>
              <w:pStyle w:val="Table"/>
            </w:pPr>
            <w:del w:id="382" w:author="Author">
              <w:r w:rsidRPr="00955700" w:rsidDel="003F279C">
                <w:delText>202</w:delText>
              </w:r>
              <w:r w:rsidR="00CF4E97" w:rsidDel="003F279C">
                <w:rPr>
                  <w:lang w:val="en-US"/>
                </w:rPr>
                <w:delText>8</w:delText>
              </w:r>
            </w:del>
          </w:p>
        </w:tc>
      </w:tr>
      <w:tr w:rsidR="00656410" w:rsidRPr="00BB1F17" w14:paraId="223DF748" w14:textId="77777777" w:rsidTr="00BB1F17">
        <w:trPr>
          <w:jc w:val="center"/>
        </w:trPr>
        <w:tc>
          <w:tcPr>
            <w:tcW w:w="4184" w:type="dxa"/>
            <w:vAlign w:val="bottom"/>
          </w:tcPr>
          <w:p w14:paraId="5EA5BDE5" w14:textId="6D81FAC0" w:rsidR="00656410" w:rsidRPr="00867BB4" w:rsidRDefault="00553E4F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ND PAPER</w:t>
            </w:r>
          </w:p>
        </w:tc>
        <w:tc>
          <w:tcPr>
            <w:tcW w:w="1080" w:type="dxa"/>
            <w:vAlign w:val="bottom"/>
          </w:tcPr>
          <w:p w14:paraId="1772DCBA" w14:textId="481D203B" w:rsidR="00656410" w:rsidRPr="00BB1F17" w:rsidRDefault="00656410" w:rsidP="00B34228">
            <w:pPr>
              <w:pStyle w:val="Table"/>
            </w:pPr>
            <w:r>
              <w:t>345</w:t>
            </w:r>
          </w:p>
        </w:tc>
        <w:tc>
          <w:tcPr>
            <w:tcW w:w="1710" w:type="dxa"/>
            <w:vAlign w:val="bottom"/>
          </w:tcPr>
          <w:p w14:paraId="2C8A7994" w14:textId="65944C05" w:rsidR="00656410" w:rsidRDefault="00656410" w:rsidP="00B34228">
            <w:pPr>
              <w:pStyle w:val="Table"/>
            </w:pPr>
            <w:del w:id="383" w:author="Author">
              <w:r w:rsidDel="003F279C">
                <w:delText>2019</w:delText>
              </w:r>
            </w:del>
          </w:p>
        </w:tc>
        <w:tc>
          <w:tcPr>
            <w:tcW w:w="1754" w:type="dxa"/>
          </w:tcPr>
          <w:p w14:paraId="5766EA79" w14:textId="29DEDB6A" w:rsidR="00656410" w:rsidRDefault="00656410" w:rsidP="00B34228">
            <w:pPr>
              <w:pStyle w:val="Table"/>
            </w:pPr>
            <w:del w:id="384" w:author="Author">
              <w:r w:rsidDel="003F279C">
                <w:delText>2019</w:delText>
              </w:r>
            </w:del>
          </w:p>
        </w:tc>
      </w:tr>
      <w:tr w:rsidR="00BB1F17" w:rsidRPr="00BB1F17" w14:paraId="431B2D5C" w14:textId="77777777" w:rsidTr="00BB1F17">
        <w:trPr>
          <w:jc w:val="center"/>
        </w:trPr>
        <w:tc>
          <w:tcPr>
            <w:tcW w:w="4184" w:type="dxa"/>
            <w:vAlign w:val="bottom"/>
          </w:tcPr>
          <w:p w14:paraId="431B2D58" w14:textId="77777777" w:rsidR="006D2CA5" w:rsidRPr="00BB1F17" w:rsidDel="00C85E37" w:rsidRDefault="006D2CA5" w:rsidP="00B34228">
            <w:pPr>
              <w:pStyle w:val="Table"/>
            </w:pPr>
            <w:r w:rsidRPr="00BB1F17">
              <w:t>COVANTA JONESBORO</w:t>
            </w:r>
          </w:p>
        </w:tc>
        <w:tc>
          <w:tcPr>
            <w:tcW w:w="1080" w:type="dxa"/>
            <w:vAlign w:val="bottom"/>
          </w:tcPr>
          <w:p w14:paraId="431B2D59" w14:textId="77777777" w:rsidR="006D2CA5" w:rsidRPr="00BB1F17" w:rsidDel="00C85E37" w:rsidRDefault="006D2CA5" w:rsidP="00B34228">
            <w:pPr>
              <w:pStyle w:val="Table"/>
            </w:pPr>
            <w:r w:rsidRPr="00BB1F17">
              <w:t>446</w:t>
            </w:r>
          </w:p>
        </w:tc>
        <w:tc>
          <w:tcPr>
            <w:tcW w:w="1710" w:type="dxa"/>
            <w:vAlign w:val="bottom"/>
          </w:tcPr>
          <w:p w14:paraId="431B2D5A" w14:textId="67C523C4" w:rsidR="006D2CA5" w:rsidRPr="00353CF5" w:rsidDel="00C85E37" w:rsidRDefault="00BE5CBC" w:rsidP="00B34228">
            <w:pPr>
              <w:pStyle w:val="Table"/>
            </w:pPr>
            <w:del w:id="385" w:author="Author">
              <w:r w:rsidRPr="00353CF5" w:rsidDel="003F279C">
                <w:delText>2025</w:delText>
              </w:r>
            </w:del>
          </w:p>
        </w:tc>
        <w:tc>
          <w:tcPr>
            <w:tcW w:w="1754" w:type="dxa"/>
          </w:tcPr>
          <w:p w14:paraId="431B2D5B" w14:textId="053545D8" w:rsidR="006D2CA5" w:rsidRPr="00353CF5" w:rsidDel="00C85E37" w:rsidRDefault="00BE5CBC" w:rsidP="00B34228">
            <w:pPr>
              <w:pStyle w:val="Table"/>
            </w:pPr>
            <w:del w:id="386" w:author="Author">
              <w:r w:rsidRPr="00353CF5" w:rsidDel="003F279C">
                <w:delText>2025</w:delText>
              </w:r>
            </w:del>
          </w:p>
        </w:tc>
      </w:tr>
      <w:tr w:rsidR="00BB1F17" w:rsidRPr="00BB1F17" w14:paraId="431B2D61" w14:textId="77777777" w:rsidTr="00BB1F17">
        <w:trPr>
          <w:jc w:val="center"/>
        </w:trPr>
        <w:tc>
          <w:tcPr>
            <w:tcW w:w="4184" w:type="dxa"/>
            <w:vAlign w:val="bottom"/>
          </w:tcPr>
          <w:p w14:paraId="431B2D5D" w14:textId="77777777" w:rsidR="006D2CA5" w:rsidRPr="00BB1F17" w:rsidDel="00C85E37" w:rsidRDefault="006D2CA5" w:rsidP="00B34228">
            <w:pPr>
              <w:pStyle w:val="Table"/>
            </w:pPr>
            <w:r w:rsidRPr="00BB1F17">
              <w:t>COVANTA WEST ENFIELD</w:t>
            </w:r>
          </w:p>
        </w:tc>
        <w:tc>
          <w:tcPr>
            <w:tcW w:w="1080" w:type="dxa"/>
            <w:vAlign w:val="bottom"/>
          </w:tcPr>
          <w:p w14:paraId="431B2D5E" w14:textId="77777777" w:rsidR="006D2CA5" w:rsidRPr="00BB1F17" w:rsidDel="00C85E37" w:rsidRDefault="006D2CA5" w:rsidP="00B34228">
            <w:pPr>
              <w:pStyle w:val="Table"/>
            </w:pPr>
            <w:r w:rsidRPr="00BB1F17">
              <w:t>445</w:t>
            </w:r>
          </w:p>
        </w:tc>
        <w:tc>
          <w:tcPr>
            <w:tcW w:w="1710" w:type="dxa"/>
            <w:vAlign w:val="bottom"/>
          </w:tcPr>
          <w:p w14:paraId="431B2D5F" w14:textId="63FE33AD" w:rsidR="006D2CA5" w:rsidRPr="00B34228" w:rsidDel="00C85E37" w:rsidRDefault="00BE5CBC" w:rsidP="00B34228">
            <w:pPr>
              <w:pStyle w:val="Table"/>
            </w:pPr>
            <w:del w:id="387" w:author="Author">
              <w:r w:rsidRPr="00353CF5" w:rsidDel="003F279C">
                <w:delText>2025</w:delText>
              </w:r>
            </w:del>
          </w:p>
        </w:tc>
        <w:tc>
          <w:tcPr>
            <w:tcW w:w="1754" w:type="dxa"/>
          </w:tcPr>
          <w:p w14:paraId="431B2D60" w14:textId="10FA0E2B" w:rsidR="006D2CA5" w:rsidRPr="00B34228" w:rsidDel="00C85E37" w:rsidRDefault="00BE5CBC" w:rsidP="00B34228">
            <w:pPr>
              <w:pStyle w:val="Table"/>
            </w:pPr>
            <w:del w:id="388" w:author="Author">
              <w:r w:rsidRPr="00353CF5" w:rsidDel="003F279C">
                <w:delText>2025</w:delText>
              </w:r>
            </w:del>
          </w:p>
        </w:tc>
      </w:tr>
      <w:tr w:rsidR="0091671F" w:rsidRPr="00BB1F17" w14:paraId="431B2D66" w14:textId="77777777" w:rsidTr="00B82A3E">
        <w:trPr>
          <w:jc w:val="center"/>
        </w:trPr>
        <w:tc>
          <w:tcPr>
            <w:tcW w:w="4184" w:type="dxa"/>
            <w:vAlign w:val="center"/>
          </w:tcPr>
          <w:p w14:paraId="431B2D62" w14:textId="77777777" w:rsidR="0091671F" w:rsidRPr="00BB1F17" w:rsidDel="00C85E37" w:rsidRDefault="0091671F" w:rsidP="00B34228">
            <w:pPr>
              <w:pStyle w:val="Table"/>
            </w:pPr>
            <w:r w:rsidRPr="00BB1F17">
              <w:t>GULF ISLAND COMPOSITE</w:t>
            </w:r>
          </w:p>
        </w:tc>
        <w:tc>
          <w:tcPr>
            <w:tcW w:w="1080" w:type="dxa"/>
            <w:vAlign w:val="center"/>
          </w:tcPr>
          <w:p w14:paraId="431B2D63" w14:textId="77777777" w:rsidR="0091671F" w:rsidRPr="00BB1F17" w:rsidDel="00C85E37" w:rsidRDefault="0091671F" w:rsidP="00B34228">
            <w:pPr>
              <w:pStyle w:val="Table"/>
            </w:pPr>
            <w:r w:rsidRPr="00BB1F17">
              <w:t>328</w:t>
            </w:r>
          </w:p>
        </w:tc>
        <w:tc>
          <w:tcPr>
            <w:tcW w:w="1710" w:type="dxa"/>
          </w:tcPr>
          <w:p w14:paraId="431B2D64" w14:textId="797E7553" w:rsidR="0091671F" w:rsidRPr="00867BB4" w:rsidDel="00C85E37" w:rsidRDefault="00553E4F" w:rsidP="00B34228">
            <w:pPr>
              <w:pStyle w:val="Table"/>
              <w:rPr>
                <w:lang w:val="en-US"/>
              </w:rPr>
            </w:pPr>
            <w:del w:id="389" w:author="Author">
              <w:r w:rsidDel="003F279C">
                <w:rPr>
                  <w:lang w:val="en-US"/>
                </w:rPr>
                <w:delText>2026</w:delText>
              </w:r>
            </w:del>
          </w:p>
        </w:tc>
        <w:tc>
          <w:tcPr>
            <w:tcW w:w="1754" w:type="dxa"/>
          </w:tcPr>
          <w:p w14:paraId="431B2D65" w14:textId="2A116C8F" w:rsidR="0091671F" w:rsidRPr="00867BB4" w:rsidDel="00C85E37" w:rsidRDefault="00553E4F" w:rsidP="00B34228">
            <w:pPr>
              <w:pStyle w:val="Table"/>
              <w:rPr>
                <w:lang w:val="en-US"/>
              </w:rPr>
            </w:pPr>
            <w:del w:id="390" w:author="Author">
              <w:r w:rsidDel="003F279C">
                <w:rPr>
                  <w:lang w:val="en-US"/>
                </w:rPr>
                <w:delText>2026</w:delText>
              </w:r>
            </w:del>
          </w:p>
        </w:tc>
      </w:tr>
      <w:tr w:rsidR="00CD1793" w:rsidRPr="00BB1F17" w14:paraId="431B2D6B" w14:textId="77777777" w:rsidTr="00BB1F17">
        <w:trPr>
          <w:jc w:val="center"/>
        </w:trPr>
        <w:tc>
          <w:tcPr>
            <w:tcW w:w="4184" w:type="dxa"/>
            <w:vAlign w:val="bottom"/>
          </w:tcPr>
          <w:p w14:paraId="431B2D67" w14:textId="77777777" w:rsidR="00CD1793" w:rsidRPr="00BB1F17" w:rsidRDefault="00CD1793" w:rsidP="00B34228">
            <w:pPr>
              <w:pStyle w:val="Table"/>
            </w:pPr>
            <w:r>
              <w:t>HANCOCK WIND</w:t>
            </w:r>
          </w:p>
        </w:tc>
        <w:tc>
          <w:tcPr>
            <w:tcW w:w="1080" w:type="dxa"/>
            <w:vAlign w:val="bottom"/>
          </w:tcPr>
          <w:p w14:paraId="431B2D68" w14:textId="77777777" w:rsidR="00CD1793" w:rsidRPr="00BB1F17" w:rsidRDefault="00CD1793" w:rsidP="00B34228">
            <w:pPr>
              <w:pStyle w:val="Table"/>
            </w:pPr>
            <w:r>
              <w:t>48082</w:t>
            </w:r>
          </w:p>
        </w:tc>
        <w:tc>
          <w:tcPr>
            <w:tcW w:w="1710" w:type="dxa"/>
            <w:vAlign w:val="bottom"/>
          </w:tcPr>
          <w:p w14:paraId="431B2D69" w14:textId="441653A7" w:rsidR="00CD1793" w:rsidRPr="00B34228" w:rsidRDefault="003B2857" w:rsidP="00B34228">
            <w:pPr>
              <w:pStyle w:val="Table"/>
            </w:pPr>
            <w:del w:id="391" w:author="Author">
              <w:r w:rsidDel="003F279C">
                <w:delText>2023</w:delText>
              </w:r>
            </w:del>
          </w:p>
        </w:tc>
        <w:tc>
          <w:tcPr>
            <w:tcW w:w="1754" w:type="dxa"/>
          </w:tcPr>
          <w:p w14:paraId="431B2D6A" w14:textId="0367E705" w:rsidR="00CD1793" w:rsidRPr="00B34228" w:rsidRDefault="003B2857" w:rsidP="00B34228">
            <w:pPr>
              <w:pStyle w:val="Table"/>
            </w:pPr>
            <w:del w:id="392" w:author="Author">
              <w:r w:rsidDel="003F279C">
                <w:delText>2023</w:delText>
              </w:r>
            </w:del>
          </w:p>
        </w:tc>
      </w:tr>
      <w:tr w:rsidR="0091671F" w:rsidRPr="00BB1F17" w14:paraId="431B2D70" w14:textId="77777777" w:rsidTr="00B82A3E">
        <w:trPr>
          <w:jc w:val="center"/>
        </w:trPr>
        <w:tc>
          <w:tcPr>
            <w:tcW w:w="4184" w:type="dxa"/>
            <w:vAlign w:val="bottom"/>
          </w:tcPr>
          <w:p w14:paraId="431B2D6C" w14:textId="77777777" w:rsidR="0091671F" w:rsidRPr="00BB1F17" w:rsidDel="00C85E37" w:rsidRDefault="0091671F" w:rsidP="00B34228">
            <w:pPr>
              <w:pStyle w:val="Table"/>
            </w:pPr>
            <w:r w:rsidRPr="00BB1F17">
              <w:t>HARRIS 1</w:t>
            </w:r>
          </w:p>
        </w:tc>
        <w:tc>
          <w:tcPr>
            <w:tcW w:w="1080" w:type="dxa"/>
            <w:vAlign w:val="bottom"/>
          </w:tcPr>
          <w:p w14:paraId="431B2D6D" w14:textId="77777777" w:rsidR="0091671F" w:rsidRPr="00BB1F17" w:rsidDel="00C85E37" w:rsidRDefault="0091671F" w:rsidP="00B34228">
            <w:pPr>
              <w:pStyle w:val="Table"/>
            </w:pPr>
            <w:r w:rsidRPr="00BB1F17">
              <w:t>432</w:t>
            </w:r>
          </w:p>
        </w:tc>
        <w:tc>
          <w:tcPr>
            <w:tcW w:w="1710" w:type="dxa"/>
          </w:tcPr>
          <w:p w14:paraId="431B2D6E" w14:textId="0BC42E47" w:rsidR="0091671F" w:rsidRPr="00BB1F17" w:rsidDel="00C85E37" w:rsidRDefault="0091671F" w:rsidP="00B34228">
            <w:pPr>
              <w:pStyle w:val="Table"/>
            </w:pPr>
            <w:del w:id="393" w:author="Author">
              <w:r w:rsidRPr="00A74293" w:rsidDel="003F279C">
                <w:delText>2023</w:delText>
              </w:r>
            </w:del>
          </w:p>
        </w:tc>
        <w:tc>
          <w:tcPr>
            <w:tcW w:w="1754" w:type="dxa"/>
          </w:tcPr>
          <w:p w14:paraId="431B2D6F" w14:textId="74E83849" w:rsidR="0091671F" w:rsidRPr="00BB1F17" w:rsidDel="00C85E37" w:rsidRDefault="0091671F" w:rsidP="00B34228">
            <w:pPr>
              <w:pStyle w:val="Table"/>
            </w:pPr>
            <w:del w:id="394" w:author="Author">
              <w:r w:rsidRPr="008E2A0B" w:rsidDel="003F279C">
                <w:delText>202</w:delText>
              </w:r>
              <w:r w:rsidR="00CF4E97" w:rsidDel="003F279C">
                <w:rPr>
                  <w:lang w:val="en-US"/>
                </w:rPr>
                <w:delText>7</w:delText>
              </w:r>
            </w:del>
          </w:p>
        </w:tc>
      </w:tr>
      <w:tr w:rsidR="0091671F" w:rsidRPr="00BB1F17" w14:paraId="431B2D75" w14:textId="77777777" w:rsidTr="00B82A3E">
        <w:trPr>
          <w:jc w:val="center"/>
        </w:trPr>
        <w:tc>
          <w:tcPr>
            <w:tcW w:w="4184" w:type="dxa"/>
            <w:vAlign w:val="bottom"/>
          </w:tcPr>
          <w:p w14:paraId="431B2D71" w14:textId="77777777" w:rsidR="0091671F" w:rsidRPr="00BB1F17" w:rsidDel="00C85E37" w:rsidRDefault="0091671F" w:rsidP="00B34228">
            <w:pPr>
              <w:pStyle w:val="Table"/>
            </w:pPr>
            <w:r w:rsidRPr="00BB1F17">
              <w:t>HARRIS 2</w:t>
            </w:r>
          </w:p>
        </w:tc>
        <w:tc>
          <w:tcPr>
            <w:tcW w:w="1080" w:type="dxa"/>
            <w:vAlign w:val="bottom"/>
          </w:tcPr>
          <w:p w14:paraId="431B2D72" w14:textId="77777777" w:rsidR="0091671F" w:rsidRPr="00BB1F17" w:rsidDel="00C85E37" w:rsidRDefault="0091671F" w:rsidP="00B34228">
            <w:pPr>
              <w:pStyle w:val="Table"/>
            </w:pPr>
            <w:r w:rsidRPr="00BB1F17">
              <w:t>433</w:t>
            </w:r>
          </w:p>
        </w:tc>
        <w:tc>
          <w:tcPr>
            <w:tcW w:w="1710" w:type="dxa"/>
          </w:tcPr>
          <w:p w14:paraId="431B2D73" w14:textId="56A06B6B" w:rsidR="0091671F" w:rsidRPr="00BB1F17" w:rsidDel="00C85E37" w:rsidRDefault="0091671F" w:rsidP="00B34228">
            <w:pPr>
              <w:pStyle w:val="Table"/>
            </w:pPr>
            <w:del w:id="395" w:author="Author">
              <w:r w:rsidRPr="00A74293" w:rsidDel="003F279C">
                <w:delText>2023</w:delText>
              </w:r>
            </w:del>
          </w:p>
        </w:tc>
        <w:tc>
          <w:tcPr>
            <w:tcW w:w="1754" w:type="dxa"/>
          </w:tcPr>
          <w:p w14:paraId="431B2D74" w14:textId="4C96F777" w:rsidR="0091671F" w:rsidRPr="00BB1F17" w:rsidDel="00C85E37" w:rsidRDefault="0091671F" w:rsidP="00B34228">
            <w:pPr>
              <w:pStyle w:val="Table"/>
            </w:pPr>
            <w:del w:id="396" w:author="Author">
              <w:r w:rsidRPr="008E2A0B" w:rsidDel="003F279C">
                <w:delText>202</w:delText>
              </w:r>
              <w:r w:rsidR="00CF4E97" w:rsidDel="003F279C">
                <w:rPr>
                  <w:lang w:val="en-US"/>
                </w:rPr>
                <w:delText>7</w:delText>
              </w:r>
            </w:del>
          </w:p>
        </w:tc>
      </w:tr>
      <w:tr w:rsidR="0091671F" w:rsidRPr="00BB1F17" w14:paraId="431B2D7A" w14:textId="77777777" w:rsidTr="00B82A3E">
        <w:trPr>
          <w:jc w:val="center"/>
        </w:trPr>
        <w:tc>
          <w:tcPr>
            <w:tcW w:w="4184" w:type="dxa"/>
            <w:vAlign w:val="bottom"/>
          </w:tcPr>
          <w:p w14:paraId="431B2D76" w14:textId="77777777" w:rsidR="0091671F" w:rsidRPr="00BB1F17" w:rsidDel="00C85E37" w:rsidRDefault="0091671F" w:rsidP="00B34228">
            <w:pPr>
              <w:pStyle w:val="Table"/>
            </w:pPr>
            <w:r w:rsidRPr="00BB1F17">
              <w:t>HARRIS 3</w:t>
            </w:r>
          </w:p>
        </w:tc>
        <w:tc>
          <w:tcPr>
            <w:tcW w:w="1080" w:type="dxa"/>
            <w:vAlign w:val="bottom"/>
          </w:tcPr>
          <w:p w14:paraId="431B2D77" w14:textId="77777777" w:rsidR="0091671F" w:rsidRPr="00BB1F17" w:rsidDel="00C85E37" w:rsidRDefault="0091671F" w:rsidP="00B34228">
            <w:pPr>
              <w:pStyle w:val="Table"/>
            </w:pPr>
            <w:r w:rsidRPr="00BB1F17">
              <w:t>434</w:t>
            </w:r>
          </w:p>
        </w:tc>
        <w:tc>
          <w:tcPr>
            <w:tcW w:w="1710" w:type="dxa"/>
          </w:tcPr>
          <w:p w14:paraId="431B2D78" w14:textId="0F306C9D" w:rsidR="0091671F" w:rsidRPr="00BB1F17" w:rsidDel="00C85E37" w:rsidRDefault="0091671F" w:rsidP="00B34228">
            <w:pPr>
              <w:pStyle w:val="Table"/>
            </w:pPr>
            <w:del w:id="397" w:author="Author">
              <w:r w:rsidRPr="00A74293" w:rsidDel="003F279C">
                <w:delText>2023</w:delText>
              </w:r>
            </w:del>
          </w:p>
        </w:tc>
        <w:tc>
          <w:tcPr>
            <w:tcW w:w="1754" w:type="dxa"/>
          </w:tcPr>
          <w:p w14:paraId="431B2D79" w14:textId="08A07836" w:rsidR="0091671F" w:rsidRPr="00BB1F17" w:rsidDel="00C85E37" w:rsidRDefault="0091671F" w:rsidP="00B34228">
            <w:pPr>
              <w:pStyle w:val="Table"/>
            </w:pPr>
            <w:del w:id="398" w:author="Author">
              <w:r w:rsidRPr="008E2A0B" w:rsidDel="003F279C">
                <w:delText>202</w:delText>
              </w:r>
              <w:r w:rsidR="00CF4E97" w:rsidDel="003F279C">
                <w:rPr>
                  <w:lang w:val="en-US"/>
                </w:rPr>
                <w:delText>7</w:delText>
              </w:r>
            </w:del>
          </w:p>
        </w:tc>
      </w:tr>
      <w:tr w:rsidR="0091671F" w:rsidRPr="00BB1F17" w14:paraId="431B2D7F" w14:textId="77777777" w:rsidTr="00B82A3E">
        <w:trPr>
          <w:jc w:val="center"/>
        </w:trPr>
        <w:tc>
          <w:tcPr>
            <w:tcW w:w="4184" w:type="dxa"/>
            <w:vAlign w:val="bottom"/>
          </w:tcPr>
          <w:p w14:paraId="431B2D7B" w14:textId="77777777" w:rsidR="0091671F" w:rsidRPr="00BB1F17" w:rsidDel="00C85E37" w:rsidRDefault="0091671F" w:rsidP="00B34228">
            <w:pPr>
              <w:pStyle w:val="Table"/>
            </w:pPr>
            <w:r w:rsidRPr="00BB1F17">
              <w:t>HARRIS 4</w:t>
            </w:r>
          </w:p>
        </w:tc>
        <w:tc>
          <w:tcPr>
            <w:tcW w:w="1080" w:type="dxa"/>
            <w:vAlign w:val="bottom"/>
          </w:tcPr>
          <w:p w14:paraId="431B2D7C" w14:textId="77777777" w:rsidR="0091671F" w:rsidRPr="00BB1F17" w:rsidDel="00C85E37" w:rsidRDefault="0091671F" w:rsidP="00B34228">
            <w:pPr>
              <w:pStyle w:val="Table"/>
            </w:pPr>
            <w:r w:rsidRPr="00BB1F17">
              <w:t>757</w:t>
            </w:r>
          </w:p>
        </w:tc>
        <w:tc>
          <w:tcPr>
            <w:tcW w:w="1710" w:type="dxa"/>
          </w:tcPr>
          <w:p w14:paraId="431B2D7D" w14:textId="5F2DB4D2" w:rsidR="0091671F" w:rsidRPr="00BB1F17" w:rsidDel="00C85E37" w:rsidRDefault="0091671F" w:rsidP="00B34228">
            <w:pPr>
              <w:pStyle w:val="Table"/>
            </w:pPr>
            <w:del w:id="399" w:author="Author">
              <w:r w:rsidRPr="00A74293" w:rsidDel="003F279C">
                <w:delText>2023</w:delText>
              </w:r>
            </w:del>
          </w:p>
        </w:tc>
        <w:tc>
          <w:tcPr>
            <w:tcW w:w="1754" w:type="dxa"/>
          </w:tcPr>
          <w:p w14:paraId="431B2D7E" w14:textId="17D19AD6" w:rsidR="0091671F" w:rsidRPr="00BB1F17" w:rsidDel="00C85E37" w:rsidRDefault="0091671F" w:rsidP="00B34228">
            <w:pPr>
              <w:pStyle w:val="Table"/>
            </w:pPr>
            <w:del w:id="400" w:author="Author">
              <w:r w:rsidRPr="008E2A0B" w:rsidDel="003F279C">
                <w:delText>202</w:delText>
              </w:r>
              <w:r w:rsidR="00CF4E97" w:rsidDel="003F279C">
                <w:rPr>
                  <w:lang w:val="en-US"/>
                </w:rPr>
                <w:delText>7</w:delText>
              </w:r>
            </w:del>
          </w:p>
        </w:tc>
      </w:tr>
      <w:tr w:rsidR="0091671F" w:rsidRPr="00BB1F17" w14:paraId="431B2D84" w14:textId="77777777" w:rsidTr="00CD1793">
        <w:trPr>
          <w:jc w:val="center"/>
        </w:trPr>
        <w:tc>
          <w:tcPr>
            <w:tcW w:w="4184" w:type="dxa"/>
            <w:vAlign w:val="bottom"/>
          </w:tcPr>
          <w:p w14:paraId="431B2D80" w14:textId="77777777" w:rsidR="0091671F" w:rsidRPr="00BB1F17" w:rsidDel="00C85E37" w:rsidRDefault="0091671F" w:rsidP="00B34228">
            <w:pPr>
              <w:pStyle w:val="Table"/>
            </w:pPr>
            <w:r w:rsidRPr="00BB1F17">
              <w:t>KIBBY WIND POWER</w:t>
            </w:r>
          </w:p>
        </w:tc>
        <w:tc>
          <w:tcPr>
            <w:tcW w:w="1080" w:type="dxa"/>
            <w:vAlign w:val="bottom"/>
          </w:tcPr>
          <w:p w14:paraId="431B2D81" w14:textId="77777777" w:rsidR="0091671F" w:rsidRPr="00BB1F17" w:rsidDel="00C85E37" w:rsidRDefault="0091671F" w:rsidP="00B34228">
            <w:pPr>
              <w:pStyle w:val="Table"/>
            </w:pPr>
            <w:r w:rsidRPr="00BB1F17">
              <w:t>12551</w:t>
            </w:r>
          </w:p>
        </w:tc>
        <w:tc>
          <w:tcPr>
            <w:tcW w:w="1710" w:type="dxa"/>
          </w:tcPr>
          <w:p w14:paraId="431B2D82" w14:textId="22D38948" w:rsidR="0091671F" w:rsidRPr="00C66221" w:rsidDel="00C85E37" w:rsidRDefault="00B849A9" w:rsidP="00B34228">
            <w:pPr>
              <w:pStyle w:val="Table"/>
              <w:rPr>
                <w:lang w:val="en-US"/>
              </w:rPr>
            </w:pPr>
            <w:del w:id="401" w:author="Author">
              <w:r w:rsidDel="003F279C">
                <w:rPr>
                  <w:lang w:val="en-US"/>
                </w:rPr>
                <w:delText>2026</w:delText>
              </w:r>
            </w:del>
          </w:p>
        </w:tc>
        <w:tc>
          <w:tcPr>
            <w:tcW w:w="1754" w:type="dxa"/>
          </w:tcPr>
          <w:p w14:paraId="431B2D83" w14:textId="52F88357" w:rsidR="0091671F" w:rsidRPr="00B34228" w:rsidDel="00C85E37" w:rsidRDefault="000E0131" w:rsidP="00B34228">
            <w:pPr>
              <w:pStyle w:val="Table"/>
            </w:pPr>
            <w:del w:id="402" w:author="Author">
              <w:r w:rsidDel="003F279C">
                <w:delText>202</w:delText>
              </w:r>
              <w:r w:rsidR="00CF4E97" w:rsidDel="003F279C">
                <w:rPr>
                  <w:lang w:val="en-US"/>
                </w:rPr>
                <w:delText>6</w:delText>
              </w:r>
            </w:del>
          </w:p>
        </w:tc>
      </w:tr>
      <w:tr w:rsidR="0091671F" w:rsidRPr="00BB1F17" w14:paraId="431B2D89" w14:textId="77777777" w:rsidTr="00B82A3E">
        <w:trPr>
          <w:jc w:val="center"/>
        </w:trPr>
        <w:tc>
          <w:tcPr>
            <w:tcW w:w="4184" w:type="dxa"/>
            <w:vAlign w:val="bottom"/>
          </w:tcPr>
          <w:p w14:paraId="431B2D85" w14:textId="77777777" w:rsidR="0091671F" w:rsidRPr="00BB1F17" w:rsidDel="00C85E37" w:rsidRDefault="0091671F" w:rsidP="00B34228">
            <w:pPr>
              <w:pStyle w:val="Table"/>
            </w:pPr>
            <w:r w:rsidRPr="00BB1F17">
              <w:t>MAINE INDEPENDENCE STATION 1</w:t>
            </w:r>
          </w:p>
        </w:tc>
        <w:tc>
          <w:tcPr>
            <w:tcW w:w="1080" w:type="dxa"/>
            <w:vAlign w:val="bottom"/>
          </w:tcPr>
          <w:p w14:paraId="431B2D86" w14:textId="77777777" w:rsidR="0091671F" w:rsidRPr="00BB1F17" w:rsidDel="00C85E37" w:rsidRDefault="0091671F" w:rsidP="00B34228">
            <w:pPr>
              <w:pStyle w:val="Table"/>
            </w:pPr>
            <w:r w:rsidRPr="00BB1F17">
              <w:t>40338</w:t>
            </w:r>
          </w:p>
        </w:tc>
        <w:tc>
          <w:tcPr>
            <w:tcW w:w="1710" w:type="dxa"/>
          </w:tcPr>
          <w:p w14:paraId="431B2D87" w14:textId="2EC9C0BC" w:rsidR="0091671F" w:rsidRPr="00BB1F17" w:rsidDel="00C85E37" w:rsidRDefault="0091671F" w:rsidP="00B34228">
            <w:pPr>
              <w:pStyle w:val="Table"/>
            </w:pPr>
            <w:del w:id="403" w:author="Author">
              <w:r w:rsidRPr="0087654E" w:rsidDel="003F279C">
                <w:delText>2023</w:delText>
              </w:r>
            </w:del>
          </w:p>
        </w:tc>
        <w:tc>
          <w:tcPr>
            <w:tcW w:w="1754" w:type="dxa"/>
          </w:tcPr>
          <w:p w14:paraId="431B2D88" w14:textId="28465F7B" w:rsidR="0091671F" w:rsidRPr="00BB1F17" w:rsidDel="00C85E37" w:rsidRDefault="0091671F" w:rsidP="00B34228">
            <w:pPr>
              <w:pStyle w:val="Table"/>
            </w:pPr>
            <w:del w:id="404" w:author="Author">
              <w:r w:rsidRPr="0087654E" w:rsidDel="003F279C">
                <w:delText>2023</w:delText>
              </w:r>
            </w:del>
          </w:p>
        </w:tc>
      </w:tr>
      <w:tr w:rsidR="00BB1F17" w:rsidRPr="00BB1F17" w14:paraId="431B2D8E" w14:textId="77777777" w:rsidTr="00BB1F17">
        <w:trPr>
          <w:jc w:val="center"/>
        </w:trPr>
        <w:tc>
          <w:tcPr>
            <w:tcW w:w="4184" w:type="dxa"/>
            <w:vAlign w:val="bottom"/>
          </w:tcPr>
          <w:p w14:paraId="431B2D8A" w14:textId="77777777" w:rsidR="006D2CA5" w:rsidRPr="00BB1F17" w:rsidDel="00C85E37" w:rsidRDefault="006D2CA5" w:rsidP="00B34228">
            <w:pPr>
              <w:pStyle w:val="Table"/>
            </w:pPr>
            <w:r w:rsidRPr="00BB1F17">
              <w:t>MAINE INDEPENDENCE STATION 2</w:t>
            </w:r>
          </w:p>
        </w:tc>
        <w:tc>
          <w:tcPr>
            <w:tcW w:w="1080" w:type="dxa"/>
            <w:vAlign w:val="bottom"/>
          </w:tcPr>
          <w:p w14:paraId="431B2D8B" w14:textId="77777777" w:rsidR="006D2CA5" w:rsidRPr="00BB1F17" w:rsidDel="00C85E37" w:rsidRDefault="006D2CA5" w:rsidP="00B34228">
            <w:pPr>
              <w:pStyle w:val="Table"/>
            </w:pPr>
            <w:r w:rsidRPr="00BB1F17">
              <w:t>40339</w:t>
            </w:r>
          </w:p>
        </w:tc>
        <w:tc>
          <w:tcPr>
            <w:tcW w:w="1710" w:type="dxa"/>
            <w:vAlign w:val="bottom"/>
          </w:tcPr>
          <w:p w14:paraId="431B2D8C" w14:textId="7CE5B6D3" w:rsidR="006D2CA5" w:rsidRPr="00BB1F17" w:rsidDel="00C85E37" w:rsidRDefault="0091671F" w:rsidP="00B34228">
            <w:pPr>
              <w:pStyle w:val="Table"/>
            </w:pPr>
            <w:del w:id="405" w:author="Author">
              <w:r w:rsidDel="003F279C">
                <w:delText>2023</w:delText>
              </w:r>
            </w:del>
          </w:p>
        </w:tc>
        <w:tc>
          <w:tcPr>
            <w:tcW w:w="1754" w:type="dxa"/>
          </w:tcPr>
          <w:p w14:paraId="431B2D8D" w14:textId="0CF3B7FA" w:rsidR="006D2CA5" w:rsidRPr="00B34228" w:rsidDel="00C85E37" w:rsidRDefault="00C212E6" w:rsidP="00B34228">
            <w:pPr>
              <w:pStyle w:val="Table"/>
            </w:pPr>
            <w:del w:id="406" w:author="Author">
              <w:r w:rsidDel="003F279C">
                <w:delText>2023</w:delText>
              </w:r>
            </w:del>
          </w:p>
        </w:tc>
      </w:tr>
      <w:tr w:rsidR="00CD1793" w:rsidRPr="00BB1F17" w14:paraId="431B2D93" w14:textId="77777777" w:rsidTr="00BB1F17">
        <w:trPr>
          <w:jc w:val="center"/>
        </w:trPr>
        <w:tc>
          <w:tcPr>
            <w:tcW w:w="4184" w:type="dxa"/>
            <w:vAlign w:val="bottom"/>
          </w:tcPr>
          <w:p w14:paraId="431B2D8F" w14:textId="77777777" w:rsidR="00CD1793" w:rsidRPr="00BB1F17" w:rsidRDefault="00CD1793" w:rsidP="00B34228">
            <w:pPr>
              <w:pStyle w:val="Table"/>
            </w:pPr>
            <w:r>
              <w:t>PASSADUMKEAG WIND PROJECT</w:t>
            </w:r>
          </w:p>
        </w:tc>
        <w:tc>
          <w:tcPr>
            <w:tcW w:w="1080" w:type="dxa"/>
            <w:vAlign w:val="bottom"/>
          </w:tcPr>
          <w:p w14:paraId="431B2D90" w14:textId="77777777" w:rsidR="00CD1793" w:rsidRPr="00BB1F17" w:rsidRDefault="00CD1793" w:rsidP="00B34228">
            <w:pPr>
              <w:pStyle w:val="Table"/>
            </w:pPr>
            <w:r>
              <w:t>38417</w:t>
            </w:r>
          </w:p>
        </w:tc>
        <w:tc>
          <w:tcPr>
            <w:tcW w:w="1710" w:type="dxa"/>
            <w:vAlign w:val="bottom"/>
          </w:tcPr>
          <w:p w14:paraId="431B2D91" w14:textId="01322589" w:rsidR="00CD1793" w:rsidRPr="00B34228" w:rsidRDefault="00D31A34" w:rsidP="00B34228">
            <w:pPr>
              <w:pStyle w:val="Table"/>
            </w:pPr>
            <w:del w:id="407" w:author="Author">
              <w:r w:rsidDel="003F279C">
                <w:delText>2023</w:delText>
              </w:r>
            </w:del>
          </w:p>
        </w:tc>
        <w:tc>
          <w:tcPr>
            <w:tcW w:w="1754" w:type="dxa"/>
          </w:tcPr>
          <w:p w14:paraId="431B2D92" w14:textId="0D3D3BF7" w:rsidR="00CD1793" w:rsidRPr="00B34228" w:rsidRDefault="00D31A34" w:rsidP="00B34228">
            <w:pPr>
              <w:pStyle w:val="Table"/>
            </w:pPr>
            <w:del w:id="408" w:author="Author">
              <w:r w:rsidDel="003F279C">
                <w:delText>202</w:delText>
              </w:r>
              <w:r w:rsidR="00CF4E97" w:rsidDel="003F279C">
                <w:rPr>
                  <w:lang w:val="en-US"/>
                </w:rPr>
                <w:delText>7</w:delText>
              </w:r>
            </w:del>
          </w:p>
        </w:tc>
      </w:tr>
      <w:tr w:rsidR="00BB1F17" w:rsidRPr="00BB1F17" w14:paraId="431B2D98" w14:textId="77777777" w:rsidTr="00BB1F17">
        <w:trPr>
          <w:jc w:val="center"/>
        </w:trPr>
        <w:tc>
          <w:tcPr>
            <w:tcW w:w="4184" w:type="dxa"/>
            <w:vAlign w:val="bottom"/>
          </w:tcPr>
          <w:p w14:paraId="431B2D94" w14:textId="77777777" w:rsidR="006D2CA5" w:rsidRPr="00BB1F17" w:rsidDel="00C85E37" w:rsidRDefault="006D2CA5" w:rsidP="00B34228">
            <w:pPr>
              <w:pStyle w:val="Table"/>
            </w:pPr>
            <w:r w:rsidRPr="00BB1F17">
              <w:t>PERC-ORRINGTON 1</w:t>
            </w:r>
          </w:p>
        </w:tc>
        <w:tc>
          <w:tcPr>
            <w:tcW w:w="1080" w:type="dxa"/>
            <w:vAlign w:val="bottom"/>
          </w:tcPr>
          <w:p w14:paraId="431B2D95" w14:textId="77777777" w:rsidR="006D2CA5" w:rsidRPr="00BB1F17" w:rsidDel="00C85E37" w:rsidRDefault="006D2CA5" w:rsidP="00B34228">
            <w:pPr>
              <w:pStyle w:val="Table"/>
            </w:pPr>
            <w:r w:rsidRPr="00BB1F17">
              <w:t>536</w:t>
            </w:r>
          </w:p>
        </w:tc>
        <w:tc>
          <w:tcPr>
            <w:tcW w:w="1710" w:type="dxa"/>
            <w:vAlign w:val="bottom"/>
          </w:tcPr>
          <w:p w14:paraId="431B2D96" w14:textId="767AF478" w:rsidR="006D2CA5" w:rsidRPr="00E633FE" w:rsidDel="00C85E37" w:rsidRDefault="00CD1793" w:rsidP="00B34228">
            <w:pPr>
              <w:pStyle w:val="Table"/>
            </w:pPr>
            <w:del w:id="409" w:author="Author">
              <w:r w:rsidDel="003F279C">
                <w:delText>2022</w:delText>
              </w:r>
            </w:del>
          </w:p>
        </w:tc>
        <w:tc>
          <w:tcPr>
            <w:tcW w:w="1754" w:type="dxa"/>
          </w:tcPr>
          <w:p w14:paraId="431B2D97" w14:textId="7BD6B216" w:rsidR="006D2CA5" w:rsidRPr="00E633FE" w:rsidDel="00C85E37" w:rsidRDefault="00E633FE" w:rsidP="00B34228">
            <w:pPr>
              <w:pStyle w:val="Table"/>
            </w:pPr>
            <w:del w:id="410" w:author="Author">
              <w:r w:rsidDel="003F279C">
                <w:delText>2020</w:delText>
              </w:r>
            </w:del>
          </w:p>
        </w:tc>
      </w:tr>
      <w:tr w:rsidR="00CD1793" w:rsidRPr="00BB1F17" w14:paraId="431B2D9D" w14:textId="77777777" w:rsidTr="00BB1F17">
        <w:trPr>
          <w:jc w:val="center"/>
        </w:trPr>
        <w:tc>
          <w:tcPr>
            <w:tcW w:w="4184" w:type="dxa"/>
            <w:vAlign w:val="bottom"/>
          </w:tcPr>
          <w:p w14:paraId="431B2D99" w14:textId="77777777" w:rsidR="00CD1793" w:rsidRPr="00BB1F17" w:rsidDel="00C85E37" w:rsidRDefault="00CD1793" w:rsidP="00B34228">
            <w:pPr>
              <w:pStyle w:val="Table"/>
            </w:pPr>
            <w:r w:rsidRPr="00BB1F17">
              <w:t>RECORD HILL WIND</w:t>
            </w:r>
          </w:p>
        </w:tc>
        <w:tc>
          <w:tcPr>
            <w:tcW w:w="1080" w:type="dxa"/>
            <w:vAlign w:val="bottom"/>
          </w:tcPr>
          <w:p w14:paraId="431B2D9A" w14:textId="77777777" w:rsidR="00CD1793" w:rsidRPr="00BB1F17" w:rsidDel="00C85E37" w:rsidRDefault="00CD1793" w:rsidP="00B34228">
            <w:pPr>
              <w:pStyle w:val="Table"/>
            </w:pPr>
            <w:r w:rsidRPr="00BB1F17">
              <w:t>14665</w:t>
            </w:r>
          </w:p>
        </w:tc>
        <w:tc>
          <w:tcPr>
            <w:tcW w:w="1710" w:type="dxa"/>
          </w:tcPr>
          <w:p w14:paraId="431B2D9B" w14:textId="34C0BB26" w:rsidR="00CD1793" w:rsidRPr="00A8602B" w:rsidDel="00C85E37" w:rsidRDefault="0003455C" w:rsidP="00B34228">
            <w:pPr>
              <w:pStyle w:val="Table"/>
            </w:pPr>
            <w:del w:id="411" w:author="Author">
              <w:r w:rsidRPr="00176FA6" w:rsidDel="003F279C">
                <w:delText>20</w:delText>
              </w:r>
              <w:r w:rsidDel="003F279C">
                <w:delText>22</w:delText>
              </w:r>
            </w:del>
          </w:p>
        </w:tc>
        <w:tc>
          <w:tcPr>
            <w:tcW w:w="1754" w:type="dxa"/>
          </w:tcPr>
          <w:p w14:paraId="431B2D9C" w14:textId="66D7ECCE" w:rsidR="00CD1793" w:rsidRPr="00E633FE" w:rsidDel="00C85E37" w:rsidRDefault="0003455C" w:rsidP="00B34228">
            <w:pPr>
              <w:pStyle w:val="Table"/>
            </w:pPr>
            <w:del w:id="412" w:author="Author">
              <w:r w:rsidRPr="00176FA6" w:rsidDel="003F279C">
                <w:delText>20</w:delText>
              </w:r>
              <w:r w:rsidDel="003F279C">
                <w:delText>22</w:delText>
              </w:r>
            </w:del>
          </w:p>
        </w:tc>
      </w:tr>
      <w:tr w:rsidR="00CD1793" w:rsidRPr="00BB1F17" w14:paraId="431B2DA2" w14:textId="77777777" w:rsidTr="00BB1F17">
        <w:trPr>
          <w:jc w:val="center"/>
        </w:trPr>
        <w:tc>
          <w:tcPr>
            <w:tcW w:w="4184" w:type="dxa"/>
            <w:vAlign w:val="bottom"/>
          </w:tcPr>
          <w:p w14:paraId="431B2D9E" w14:textId="77777777" w:rsidR="00CD1793" w:rsidRPr="00BB1F17" w:rsidDel="00C85E37" w:rsidRDefault="00CD1793" w:rsidP="00B34228">
            <w:pPr>
              <w:pStyle w:val="Table"/>
            </w:pPr>
            <w:r w:rsidRPr="00BB1F17">
              <w:t>REENERGY LIVERMORE FALLS</w:t>
            </w:r>
          </w:p>
        </w:tc>
        <w:tc>
          <w:tcPr>
            <w:tcW w:w="1080" w:type="dxa"/>
            <w:vAlign w:val="bottom"/>
          </w:tcPr>
          <w:p w14:paraId="431B2D9F" w14:textId="77777777" w:rsidR="00CD1793" w:rsidRPr="00BB1F17" w:rsidDel="00C85E37" w:rsidRDefault="00CD1793" w:rsidP="00B34228">
            <w:pPr>
              <w:pStyle w:val="Table"/>
            </w:pPr>
            <w:r w:rsidRPr="00BB1F17">
              <w:t>463</w:t>
            </w:r>
          </w:p>
        </w:tc>
        <w:tc>
          <w:tcPr>
            <w:tcW w:w="1710" w:type="dxa"/>
          </w:tcPr>
          <w:p w14:paraId="431B2DA0" w14:textId="33791EF8" w:rsidR="00CD1793" w:rsidRPr="00867BB4" w:rsidDel="00C85E37" w:rsidRDefault="00553E4F" w:rsidP="00B34228">
            <w:pPr>
              <w:pStyle w:val="Table"/>
              <w:rPr>
                <w:lang w:val="en-US"/>
              </w:rPr>
            </w:pPr>
            <w:del w:id="413" w:author="Author">
              <w:r w:rsidDel="003F279C">
                <w:rPr>
                  <w:lang w:val="en-US"/>
                </w:rPr>
                <w:delText>2026</w:delText>
              </w:r>
            </w:del>
          </w:p>
        </w:tc>
        <w:tc>
          <w:tcPr>
            <w:tcW w:w="1754" w:type="dxa"/>
          </w:tcPr>
          <w:p w14:paraId="431B2DA1" w14:textId="6B1F8689" w:rsidR="00CD1793" w:rsidRPr="00E633FE" w:rsidDel="00C85E37" w:rsidRDefault="00CD1793" w:rsidP="00B34228">
            <w:pPr>
              <w:pStyle w:val="Table"/>
            </w:pPr>
            <w:del w:id="414" w:author="Author">
              <w:r w:rsidRPr="00321FCF" w:rsidDel="003F279C">
                <w:delText>202</w:delText>
              </w:r>
              <w:r w:rsidR="00C04ED4" w:rsidDel="003F279C">
                <w:rPr>
                  <w:lang w:val="en-US"/>
                </w:rPr>
                <w:delText>6</w:delText>
              </w:r>
            </w:del>
          </w:p>
        </w:tc>
      </w:tr>
      <w:tr w:rsidR="00CD1793" w:rsidRPr="00BB1F17" w14:paraId="431B2DA7" w14:textId="77777777" w:rsidTr="00CD1793">
        <w:trPr>
          <w:jc w:val="center"/>
        </w:trPr>
        <w:tc>
          <w:tcPr>
            <w:tcW w:w="4184" w:type="dxa"/>
            <w:vAlign w:val="bottom"/>
          </w:tcPr>
          <w:p w14:paraId="431B2DA3" w14:textId="77777777" w:rsidR="00CD1793" w:rsidRPr="00BB1F17" w:rsidDel="00C85E37" w:rsidRDefault="00CD1793" w:rsidP="00B34228">
            <w:pPr>
              <w:pStyle w:val="Table"/>
            </w:pPr>
            <w:r w:rsidRPr="00BB1F17">
              <w:t>REENERGY STRATTON</w:t>
            </w:r>
          </w:p>
        </w:tc>
        <w:tc>
          <w:tcPr>
            <w:tcW w:w="1080" w:type="dxa"/>
            <w:vAlign w:val="bottom"/>
          </w:tcPr>
          <w:p w14:paraId="431B2DA4" w14:textId="77777777" w:rsidR="00CD1793" w:rsidRPr="00BB1F17" w:rsidDel="00C85E37" w:rsidRDefault="00CD1793" w:rsidP="00B34228">
            <w:pPr>
              <w:pStyle w:val="Table"/>
            </w:pPr>
            <w:r w:rsidRPr="00BB1F17">
              <w:t>590</w:t>
            </w:r>
          </w:p>
        </w:tc>
        <w:tc>
          <w:tcPr>
            <w:tcW w:w="1710" w:type="dxa"/>
          </w:tcPr>
          <w:p w14:paraId="431B2DA5" w14:textId="3D6CA337" w:rsidR="00CD1793" w:rsidRPr="00E633FE" w:rsidDel="00C85E37" w:rsidRDefault="00553E4F" w:rsidP="00553E4F">
            <w:pPr>
              <w:pStyle w:val="Table"/>
            </w:pPr>
            <w:del w:id="415" w:author="Author">
              <w:r w:rsidDel="003F279C">
                <w:rPr>
                  <w:lang w:val="en-US"/>
                </w:rPr>
                <w:delText>2026</w:delText>
              </w:r>
            </w:del>
          </w:p>
        </w:tc>
        <w:tc>
          <w:tcPr>
            <w:tcW w:w="1754" w:type="dxa"/>
          </w:tcPr>
          <w:p w14:paraId="431B2DA6" w14:textId="202EC5F2" w:rsidR="00CD1793" w:rsidRPr="00E633FE" w:rsidDel="00C85E37" w:rsidRDefault="00CD1793" w:rsidP="00B34228">
            <w:pPr>
              <w:pStyle w:val="Table"/>
            </w:pPr>
            <w:del w:id="416" w:author="Author">
              <w:r w:rsidRPr="00321FCF" w:rsidDel="003F279C">
                <w:delText>202</w:delText>
              </w:r>
              <w:r w:rsidR="00C04ED4" w:rsidDel="003F279C">
                <w:rPr>
                  <w:lang w:val="en-US"/>
                </w:rPr>
                <w:delText>6</w:delText>
              </w:r>
            </w:del>
          </w:p>
        </w:tc>
      </w:tr>
      <w:tr w:rsidR="00CD1793" w:rsidRPr="00BB1F17" w14:paraId="431B2DAC" w14:textId="77777777" w:rsidTr="00CD1793">
        <w:trPr>
          <w:jc w:val="center"/>
        </w:trPr>
        <w:tc>
          <w:tcPr>
            <w:tcW w:w="4184" w:type="dxa"/>
            <w:vAlign w:val="bottom"/>
          </w:tcPr>
          <w:p w14:paraId="431B2DA8" w14:textId="77777777" w:rsidR="00CD1793" w:rsidRPr="00BB1F17" w:rsidRDefault="00CD1793" w:rsidP="00B34228">
            <w:pPr>
              <w:pStyle w:val="Table"/>
            </w:pPr>
            <w:r w:rsidRPr="00BB1F17">
              <w:t>ROLLINS WIND PLANT</w:t>
            </w:r>
          </w:p>
        </w:tc>
        <w:tc>
          <w:tcPr>
            <w:tcW w:w="1080" w:type="dxa"/>
            <w:vAlign w:val="bottom"/>
          </w:tcPr>
          <w:p w14:paraId="431B2DA9" w14:textId="77777777" w:rsidR="00CD1793" w:rsidRPr="00BB1F17" w:rsidDel="00C85E37" w:rsidRDefault="00CD1793" w:rsidP="00B34228">
            <w:pPr>
              <w:pStyle w:val="Table"/>
            </w:pPr>
            <w:r w:rsidRPr="00BB1F17">
              <w:t>37175</w:t>
            </w:r>
          </w:p>
        </w:tc>
        <w:tc>
          <w:tcPr>
            <w:tcW w:w="1710" w:type="dxa"/>
          </w:tcPr>
          <w:p w14:paraId="431B2DAA" w14:textId="1DD18C40" w:rsidR="00CD1793" w:rsidRPr="00A8602B" w:rsidDel="00C85E37" w:rsidRDefault="00CD1793" w:rsidP="00B34228">
            <w:pPr>
              <w:pStyle w:val="Table"/>
            </w:pPr>
            <w:del w:id="417" w:author="Author">
              <w:r w:rsidRPr="00321FCF" w:rsidDel="003F279C">
                <w:delText>2021</w:delText>
              </w:r>
            </w:del>
          </w:p>
        </w:tc>
        <w:tc>
          <w:tcPr>
            <w:tcW w:w="1754" w:type="dxa"/>
          </w:tcPr>
          <w:p w14:paraId="431B2DAB" w14:textId="0BBE47B4" w:rsidR="00CD1793" w:rsidRPr="00A8602B" w:rsidDel="00C85E37" w:rsidRDefault="00CD1793" w:rsidP="00B34228">
            <w:pPr>
              <w:pStyle w:val="Table"/>
            </w:pPr>
            <w:del w:id="418" w:author="Author">
              <w:r w:rsidRPr="00321FCF" w:rsidDel="003F279C">
                <w:delText>2021</w:delText>
              </w:r>
            </w:del>
          </w:p>
        </w:tc>
      </w:tr>
      <w:tr w:rsidR="00BB1F17" w:rsidRPr="00BB1F17" w14:paraId="431B2DB1" w14:textId="77777777" w:rsidTr="00BB1F17">
        <w:trPr>
          <w:jc w:val="center"/>
        </w:trPr>
        <w:tc>
          <w:tcPr>
            <w:tcW w:w="4184" w:type="dxa"/>
            <w:vAlign w:val="bottom"/>
          </w:tcPr>
          <w:p w14:paraId="431B2DAD" w14:textId="77777777" w:rsidR="006D2CA5" w:rsidRPr="00BB1F17" w:rsidRDefault="006D2CA5" w:rsidP="00B34228">
            <w:pPr>
              <w:pStyle w:val="Table"/>
            </w:pPr>
            <w:r w:rsidRPr="00BB1F17">
              <w:t>RUMFORD FALLS</w:t>
            </w:r>
          </w:p>
        </w:tc>
        <w:tc>
          <w:tcPr>
            <w:tcW w:w="1080" w:type="dxa"/>
            <w:vAlign w:val="bottom"/>
          </w:tcPr>
          <w:p w14:paraId="431B2DAE" w14:textId="77777777" w:rsidR="006D2CA5" w:rsidRPr="00BB1F17" w:rsidDel="00C85E37" w:rsidRDefault="006D2CA5" w:rsidP="00B34228">
            <w:pPr>
              <w:pStyle w:val="Table"/>
            </w:pPr>
            <w:r w:rsidRPr="00BB1F17">
              <w:t>11424</w:t>
            </w:r>
          </w:p>
        </w:tc>
        <w:tc>
          <w:tcPr>
            <w:tcW w:w="1710" w:type="dxa"/>
            <w:vAlign w:val="bottom"/>
          </w:tcPr>
          <w:p w14:paraId="431B2DAF" w14:textId="45F93A17" w:rsidR="006D2CA5" w:rsidRPr="00C66221" w:rsidDel="00C85E37" w:rsidRDefault="00B849A9" w:rsidP="00B34228">
            <w:pPr>
              <w:pStyle w:val="Table"/>
              <w:rPr>
                <w:lang w:val="en-US"/>
              </w:rPr>
            </w:pPr>
            <w:del w:id="419" w:author="Author">
              <w:r w:rsidDel="003F279C">
                <w:rPr>
                  <w:lang w:val="en-US"/>
                </w:rPr>
                <w:delText>2027</w:delText>
              </w:r>
            </w:del>
          </w:p>
        </w:tc>
        <w:tc>
          <w:tcPr>
            <w:tcW w:w="1754" w:type="dxa"/>
          </w:tcPr>
          <w:p w14:paraId="431B2DB0" w14:textId="543D1270" w:rsidR="006D2CA5" w:rsidRPr="00E633FE" w:rsidDel="00C85E37" w:rsidRDefault="00E633FE" w:rsidP="00B34228">
            <w:pPr>
              <w:pStyle w:val="Table"/>
            </w:pPr>
            <w:del w:id="420" w:author="Author">
              <w:r w:rsidDel="003F279C">
                <w:delText>202</w:delText>
              </w:r>
              <w:r w:rsidR="00C04ED4" w:rsidDel="003F279C">
                <w:rPr>
                  <w:lang w:val="en-US"/>
                </w:rPr>
                <w:delText>7</w:delText>
              </w:r>
            </w:del>
          </w:p>
        </w:tc>
      </w:tr>
      <w:tr w:rsidR="00BB1F17" w:rsidRPr="00BB1F17" w14:paraId="431B2DB6" w14:textId="77777777" w:rsidTr="00BB1F17">
        <w:trPr>
          <w:jc w:val="center"/>
        </w:trPr>
        <w:tc>
          <w:tcPr>
            <w:tcW w:w="4184" w:type="dxa"/>
            <w:vAlign w:val="bottom"/>
          </w:tcPr>
          <w:p w14:paraId="431B2DB2" w14:textId="77777777" w:rsidR="006D2CA5" w:rsidRPr="00BB1F17" w:rsidRDefault="006D2CA5" w:rsidP="00B34228">
            <w:pPr>
              <w:pStyle w:val="Table"/>
            </w:pPr>
            <w:r w:rsidRPr="00BB1F17">
              <w:t>RUMFORD POWER</w:t>
            </w:r>
          </w:p>
        </w:tc>
        <w:tc>
          <w:tcPr>
            <w:tcW w:w="1080" w:type="dxa"/>
            <w:vAlign w:val="bottom"/>
          </w:tcPr>
          <w:p w14:paraId="431B2DB3" w14:textId="77777777" w:rsidR="006D2CA5" w:rsidRPr="00BB1F17" w:rsidDel="00C85E37" w:rsidRDefault="006D2CA5" w:rsidP="00B34228">
            <w:pPr>
              <w:pStyle w:val="Table"/>
            </w:pPr>
            <w:r w:rsidRPr="00BB1F17">
              <w:t>1255</w:t>
            </w:r>
          </w:p>
        </w:tc>
        <w:tc>
          <w:tcPr>
            <w:tcW w:w="1710" w:type="dxa"/>
            <w:vAlign w:val="bottom"/>
          </w:tcPr>
          <w:p w14:paraId="431B2DB4" w14:textId="0FDA0C15" w:rsidR="006D2CA5" w:rsidRPr="00867BB4" w:rsidDel="00C85E37" w:rsidRDefault="00553E4F" w:rsidP="00B34228">
            <w:pPr>
              <w:pStyle w:val="Table"/>
              <w:rPr>
                <w:lang w:val="en-US"/>
              </w:rPr>
            </w:pPr>
            <w:del w:id="421" w:author="Author">
              <w:r w:rsidDel="003F279C">
                <w:rPr>
                  <w:lang w:val="en-US"/>
                </w:rPr>
                <w:delText>2025</w:delText>
              </w:r>
            </w:del>
          </w:p>
        </w:tc>
        <w:tc>
          <w:tcPr>
            <w:tcW w:w="1754" w:type="dxa"/>
          </w:tcPr>
          <w:p w14:paraId="431B2DB5" w14:textId="05365150" w:rsidR="006D2CA5" w:rsidRPr="00867BB4" w:rsidDel="00C85E37" w:rsidRDefault="00553E4F" w:rsidP="00B34228">
            <w:pPr>
              <w:pStyle w:val="Table"/>
              <w:rPr>
                <w:lang w:val="en-US"/>
              </w:rPr>
            </w:pPr>
            <w:del w:id="422" w:author="Author">
              <w:r w:rsidDel="003F279C">
                <w:rPr>
                  <w:lang w:val="en-US"/>
                </w:rPr>
                <w:delText>2025</w:delText>
              </w:r>
            </w:del>
          </w:p>
        </w:tc>
      </w:tr>
      <w:tr w:rsidR="005A2AC9" w:rsidRPr="00BB1F17" w14:paraId="2F1A8183" w14:textId="77777777" w:rsidTr="00BB1F17">
        <w:trPr>
          <w:jc w:val="center"/>
        </w:trPr>
        <w:tc>
          <w:tcPr>
            <w:tcW w:w="4184" w:type="dxa"/>
            <w:vAlign w:val="bottom"/>
          </w:tcPr>
          <w:p w14:paraId="2BD5CB94" w14:textId="37BB6664" w:rsidR="005A2AC9" w:rsidRPr="00867BB4" w:rsidRDefault="005A2AC9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SANFORD SOLAR</w:t>
            </w:r>
          </w:p>
        </w:tc>
        <w:tc>
          <w:tcPr>
            <w:tcW w:w="1080" w:type="dxa"/>
            <w:vAlign w:val="bottom"/>
          </w:tcPr>
          <w:p w14:paraId="43EFADCE" w14:textId="7CDAD0E8" w:rsidR="005A2AC9" w:rsidRPr="00867BB4" w:rsidRDefault="005A2AC9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68737</w:t>
            </w:r>
          </w:p>
        </w:tc>
        <w:tc>
          <w:tcPr>
            <w:tcW w:w="1710" w:type="dxa"/>
            <w:vAlign w:val="bottom"/>
          </w:tcPr>
          <w:p w14:paraId="5CEB84C9" w14:textId="2DC43FB4" w:rsidR="005A2AC9" w:rsidRPr="00867BB4" w:rsidDel="00553E4F" w:rsidRDefault="005A2AC9" w:rsidP="00B34228">
            <w:pPr>
              <w:pStyle w:val="Table"/>
              <w:rPr>
                <w:lang w:val="en-US"/>
              </w:rPr>
            </w:pPr>
            <w:del w:id="423" w:author="Author">
              <w:r w:rsidDel="003F279C">
                <w:rPr>
                  <w:lang w:val="en-US"/>
                </w:rPr>
                <w:delText>2025</w:delText>
              </w:r>
            </w:del>
          </w:p>
        </w:tc>
        <w:tc>
          <w:tcPr>
            <w:tcW w:w="1754" w:type="dxa"/>
          </w:tcPr>
          <w:p w14:paraId="525201C3" w14:textId="3B0E46F0" w:rsidR="005A2AC9" w:rsidRPr="00BB1F17" w:rsidDel="00553E4F" w:rsidRDefault="005A2AC9" w:rsidP="00B34228">
            <w:pPr>
              <w:pStyle w:val="Table"/>
            </w:pPr>
            <w:del w:id="424" w:author="Author">
              <w:r w:rsidDel="003F279C">
                <w:rPr>
                  <w:lang w:val="en-US"/>
                </w:rPr>
                <w:delText>2025</w:delText>
              </w:r>
            </w:del>
          </w:p>
        </w:tc>
      </w:tr>
      <w:tr w:rsidR="00BB1F17" w:rsidRPr="00BB1F17" w14:paraId="431B2DBB" w14:textId="77777777" w:rsidTr="00BB1F17">
        <w:trPr>
          <w:jc w:val="center"/>
        </w:trPr>
        <w:tc>
          <w:tcPr>
            <w:tcW w:w="4184" w:type="dxa"/>
            <w:vAlign w:val="bottom"/>
          </w:tcPr>
          <w:p w14:paraId="431B2DB7" w14:textId="77777777" w:rsidR="006D2CA5" w:rsidRPr="00BB1F17" w:rsidRDefault="006D2CA5" w:rsidP="00B34228">
            <w:pPr>
              <w:pStyle w:val="Table"/>
            </w:pPr>
            <w:r w:rsidRPr="00BB1F17">
              <w:t>SKELTON</w:t>
            </w:r>
          </w:p>
        </w:tc>
        <w:tc>
          <w:tcPr>
            <w:tcW w:w="1080" w:type="dxa"/>
            <w:vAlign w:val="bottom"/>
          </w:tcPr>
          <w:p w14:paraId="431B2DB8" w14:textId="77777777" w:rsidR="006D2CA5" w:rsidRPr="00BB1F17" w:rsidDel="00C85E37" w:rsidRDefault="006D2CA5" w:rsidP="00B34228">
            <w:pPr>
              <w:pStyle w:val="Table"/>
            </w:pPr>
            <w:r w:rsidRPr="00BB1F17">
              <w:t>569</w:t>
            </w:r>
          </w:p>
        </w:tc>
        <w:tc>
          <w:tcPr>
            <w:tcW w:w="1710" w:type="dxa"/>
            <w:vAlign w:val="bottom"/>
          </w:tcPr>
          <w:p w14:paraId="431B2DB9" w14:textId="3124ED63" w:rsidR="006D2CA5" w:rsidRPr="00B34228" w:rsidDel="00C85E37" w:rsidRDefault="00D31A34" w:rsidP="00B34228">
            <w:pPr>
              <w:pStyle w:val="Table"/>
            </w:pPr>
            <w:del w:id="425" w:author="Author">
              <w:r w:rsidDel="003F279C">
                <w:delText>2024</w:delText>
              </w:r>
            </w:del>
          </w:p>
        </w:tc>
        <w:tc>
          <w:tcPr>
            <w:tcW w:w="1754" w:type="dxa"/>
          </w:tcPr>
          <w:p w14:paraId="431B2DBA" w14:textId="5CCCA00D" w:rsidR="006D2CA5" w:rsidRPr="00B34228" w:rsidDel="00C85E37" w:rsidRDefault="00926D0A" w:rsidP="00B34228">
            <w:pPr>
              <w:pStyle w:val="Table"/>
            </w:pPr>
            <w:del w:id="426" w:author="Author">
              <w:r w:rsidDel="003F279C">
                <w:delText>2024</w:delText>
              </w:r>
            </w:del>
          </w:p>
        </w:tc>
      </w:tr>
      <w:tr w:rsidR="00CD1793" w:rsidRPr="00BB1F17" w14:paraId="431B2DC0" w14:textId="77777777" w:rsidTr="00CD1793">
        <w:trPr>
          <w:jc w:val="center"/>
        </w:trPr>
        <w:tc>
          <w:tcPr>
            <w:tcW w:w="4184" w:type="dxa"/>
            <w:vAlign w:val="bottom"/>
          </w:tcPr>
          <w:p w14:paraId="431B2DBC" w14:textId="77777777" w:rsidR="00CD1793" w:rsidRPr="00BB1F17" w:rsidRDefault="00CD1793" w:rsidP="00B34228">
            <w:pPr>
              <w:pStyle w:val="Table"/>
            </w:pPr>
            <w:r w:rsidRPr="00BB1F17">
              <w:t>STETSON II WIND FARM</w:t>
            </w:r>
          </w:p>
        </w:tc>
        <w:tc>
          <w:tcPr>
            <w:tcW w:w="1080" w:type="dxa"/>
            <w:vAlign w:val="bottom"/>
          </w:tcPr>
          <w:p w14:paraId="431B2DBD" w14:textId="77777777" w:rsidR="00CD1793" w:rsidRPr="00BB1F17" w:rsidDel="00C85E37" w:rsidRDefault="00CD1793" w:rsidP="00B34228">
            <w:pPr>
              <w:pStyle w:val="Table"/>
            </w:pPr>
            <w:r w:rsidRPr="00BB1F17">
              <w:t>16612</w:t>
            </w:r>
          </w:p>
        </w:tc>
        <w:tc>
          <w:tcPr>
            <w:tcW w:w="1710" w:type="dxa"/>
          </w:tcPr>
          <w:p w14:paraId="431B2DBE" w14:textId="3AEF26BC" w:rsidR="00CD1793" w:rsidRPr="00A8602B" w:rsidDel="00C85E37" w:rsidRDefault="00CD1793" w:rsidP="00B34228">
            <w:pPr>
              <w:pStyle w:val="Table"/>
            </w:pPr>
            <w:del w:id="427" w:author="Author">
              <w:r w:rsidRPr="00F85BB7" w:rsidDel="003F279C">
                <w:delText>2021</w:delText>
              </w:r>
            </w:del>
          </w:p>
        </w:tc>
        <w:tc>
          <w:tcPr>
            <w:tcW w:w="1754" w:type="dxa"/>
          </w:tcPr>
          <w:p w14:paraId="431B2DBF" w14:textId="70B3C08F" w:rsidR="00CD1793" w:rsidRPr="00A8602B" w:rsidDel="00C85E37" w:rsidRDefault="00CD1793" w:rsidP="00B34228">
            <w:pPr>
              <w:pStyle w:val="Table"/>
            </w:pPr>
            <w:del w:id="428" w:author="Author">
              <w:r w:rsidRPr="00F85BB7" w:rsidDel="003F279C">
                <w:delText>2021</w:delText>
              </w:r>
            </w:del>
          </w:p>
        </w:tc>
      </w:tr>
      <w:tr w:rsidR="00CD1793" w:rsidRPr="00BB1F17" w14:paraId="431B2DC5" w14:textId="77777777" w:rsidTr="00CD1793">
        <w:trPr>
          <w:jc w:val="center"/>
        </w:trPr>
        <w:tc>
          <w:tcPr>
            <w:tcW w:w="4184" w:type="dxa"/>
            <w:vAlign w:val="bottom"/>
          </w:tcPr>
          <w:p w14:paraId="431B2DC1" w14:textId="77777777" w:rsidR="00CD1793" w:rsidRPr="00BB1F17" w:rsidRDefault="00CD1793" w:rsidP="00B34228">
            <w:pPr>
              <w:pStyle w:val="Table"/>
            </w:pPr>
            <w:r w:rsidRPr="00BB1F17">
              <w:t>STETSON WIND FARM</w:t>
            </w:r>
          </w:p>
        </w:tc>
        <w:tc>
          <w:tcPr>
            <w:tcW w:w="1080" w:type="dxa"/>
            <w:vAlign w:val="bottom"/>
          </w:tcPr>
          <w:p w14:paraId="431B2DC2" w14:textId="77777777" w:rsidR="00CD1793" w:rsidRPr="00BB1F17" w:rsidDel="00C85E37" w:rsidRDefault="00CD1793" w:rsidP="00B34228">
            <w:pPr>
              <w:pStyle w:val="Table"/>
            </w:pPr>
            <w:r w:rsidRPr="00BB1F17">
              <w:t>15464</w:t>
            </w:r>
          </w:p>
        </w:tc>
        <w:tc>
          <w:tcPr>
            <w:tcW w:w="1710" w:type="dxa"/>
          </w:tcPr>
          <w:p w14:paraId="431B2DC3" w14:textId="3D90A152" w:rsidR="00CD1793" w:rsidRPr="00A8602B" w:rsidDel="00C85E37" w:rsidRDefault="00CD1793" w:rsidP="00B34228">
            <w:pPr>
              <w:pStyle w:val="Table"/>
            </w:pPr>
            <w:del w:id="429" w:author="Author">
              <w:r w:rsidRPr="00F85BB7" w:rsidDel="003F279C">
                <w:delText>2021</w:delText>
              </w:r>
            </w:del>
          </w:p>
        </w:tc>
        <w:tc>
          <w:tcPr>
            <w:tcW w:w="1754" w:type="dxa"/>
          </w:tcPr>
          <w:p w14:paraId="431B2DC4" w14:textId="03ADCCA6" w:rsidR="00CD1793" w:rsidRPr="00A8602B" w:rsidDel="00C85E37" w:rsidRDefault="00CD1793" w:rsidP="00B34228">
            <w:pPr>
              <w:pStyle w:val="Table"/>
            </w:pPr>
            <w:del w:id="430" w:author="Author">
              <w:r w:rsidRPr="00F85BB7" w:rsidDel="003F279C">
                <w:delText>2021</w:delText>
              </w:r>
            </w:del>
          </w:p>
        </w:tc>
      </w:tr>
      <w:tr w:rsidR="005A2AC9" w:rsidRPr="00BB1F17" w14:paraId="10A61FCF" w14:textId="77777777" w:rsidTr="00CD1793">
        <w:trPr>
          <w:jc w:val="center"/>
        </w:trPr>
        <w:tc>
          <w:tcPr>
            <w:tcW w:w="4184" w:type="dxa"/>
            <w:vAlign w:val="bottom"/>
          </w:tcPr>
          <w:p w14:paraId="6A857656" w14:textId="534B8A23" w:rsidR="005A2AC9" w:rsidRPr="00867BB4" w:rsidRDefault="005A2AC9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WEAVER WIND</w:t>
            </w:r>
          </w:p>
        </w:tc>
        <w:tc>
          <w:tcPr>
            <w:tcW w:w="1080" w:type="dxa"/>
            <w:vAlign w:val="bottom"/>
          </w:tcPr>
          <w:p w14:paraId="1D19AE91" w14:textId="2EE810E6" w:rsidR="005A2AC9" w:rsidRPr="00867BB4" w:rsidRDefault="005A2AC9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68734</w:t>
            </w:r>
          </w:p>
        </w:tc>
        <w:tc>
          <w:tcPr>
            <w:tcW w:w="1710" w:type="dxa"/>
          </w:tcPr>
          <w:p w14:paraId="7D4AA4AC" w14:textId="69576401" w:rsidR="005A2AC9" w:rsidRPr="00867BB4" w:rsidRDefault="005A2AC9" w:rsidP="00B34228">
            <w:pPr>
              <w:pStyle w:val="Table"/>
              <w:rPr>
                <w:lang w:val="en-US"/>
              </w:rPr>
            </w:pPr>
            <w:del w:id="431" w:author="Author">
              <w:r w:rsidDel="003F279C">
                <w:rPr>
                  <w:lang w:val="en-US"/>
                </w:rPr>
                <w:delText>2026</w:delText>
              </w:r>
            </w:del>
          </w:p>
        </w:tc>
        <w:tc>
          <w:tcPr>
            <w:tcW w:w="1754" w:type="dxa"/>
          </w:tcPr>
          <w:p w14:paraId="339C5CF0" w14:textId="70899649" w:rsidR="005A2AC9" w:rsidRPr="00F85BB7" w:rsidRDefault="005A2AC9" w:rsidP="00B34228">
            <w:pPr>
              <w:pStyle w:val="Table"/>
            </w:pPr>
            <w:del w:id="432" w:author="Author">
              <w:r w:rsidDel="003F279C">
                <w:rPr>
                  <w:lang w:val="en-US"/>
                </w:rPr>
                <w:delText>2026</w:delText>
              </w:r>
            </w:del>
          </w:p>
        </w:tc>
      </w:tr>
      <w:tr w:rsidR="0091671F" w:rsidRPr="00BB1F17" w14:paraId="431B2DD9" w14:textId="77777777" w:rsidTr="00B82A3E">
        <w:trPr>
          <w:jc w:val="center"/>
        </w:trPr>
        <w:tc>
          <w:tcPr>
            <w:tcW w:w="4184" w:type="dxa"/>
            <w:vAlign w:val="bottom"/>
          </w:tcPr>
          <w:p w14:paraId="431B2DD5" w14:textId="77777777" w:rsidR="0091671F" w:rsidRPr="00BB1F17" w:rsidRDefault="0091671F" w:rsidP="00B34228">
            <w:pPr>
              <w:pStyle w:val="Table"/>
            </w:pPr>
            <w:r w:rsidRPr="00BB1F17">
              <w:t>WESTBROOK ENERGY CENTER G1</w:t>
            </w:r>
          </w:p>
        </w:tc>
        <w:tc>
          <w:tcPr>
            <w:tcW w:w="1080" w:type="dxa"/>
            <w:vAlign w:val="bottom"/>
          </w:tcPr>
          <w:p w14:paraId="431B2DD6" w14:textId="77777777" w:rsidR="0091671F" w:rsidRPr="00BB1F17" w:rsidDel="00C85E37" w:rsidRDefault="0091671F" w:rsidP="00B34228">
            <w:pPr>
              <w:pStyle w:val="Table"/>
            </w:pPr>
            <w:r w:rsidRPr="00BB1F17">
              <w:t>14177</w:t>
            </w:r>
          </w:p>
        </w:tc>
        <w:tc>
          <w:tcPr>
            <w:tcW w:w="1710" w:type="dxa"/>
          </w:tcPr>
          <w:p w14:paraId="431B2DD7" w14:textId="37EAEAC4" w:rsidR="0091671F" w:rsidRPr="00BB1F17" w:rsidDel="00C85E37" w:rsidRDefault="0091671F" w:rsidP="00B34228">
            <w:pPr>
              <w:pStyle w:val="Table"/>
            </w:pPr>
            <w:del w:id="433" w:author="Author">
              <w:r w:rsidRPr="00F1248D" w:rsidDel="003F279C">
                <w:delText>2023</w:delText>
              </w:r>
            </w:del>
          </w:p>
        </w:tc>
        <w:tc>
          <w:tcPr>
            <w:tcW w:w="1754" w:type="dxa"/>
          </w:tcPr>
          <w:p w14:paraId="431B2DD8" w14:textId="58A4735F" w:rsidR="0091671F" w:rsidRPr="00BB1F17" w:rsidDel="00C85E37" w:rsidRDefault="0091671F" w:rsidP="00B34228">
            <w:pPr>
              <w:pStyle w:val="Table"/>
            </w:pPr>
            <w:del w:id="434" w:author="Author">
              <w:r w:rsidRPr="00F1248D" w:rsidDel="003F279C">
                <w:delText>2023</w:delText>
              </w:r>
            </w:del>
          </w:p>
        </w:tc>
      </w:tr>
      <w:tr w:rsidR="0091671F" w:rsidRPr="00BB1F17" w14:paraId="431B2DDE" w14:textId="77777777" w:rsidTr="00B82A3E">
        <w:trPr>
          <w:jc w:val="center"/>
        </w:trPr>
        <w:tc>
          <w:tcPr>
            <w:tcW w:w="4184" w:type="dxa"/>
            <w:vAlign w:val="bottom"/>
          </w:tcPr>
          <w:p w14:paraId="431B2DDA" w14:textId="77777777" w:rsidR="0091671F" w:rsidRPr="00BB1F17" w:rsidRDefault="0091671F" w:rsidP="00B34228">
            <w:pPr>
              <w:pStyle w:val="Table"/>
            </w:pPr>
            <w:r w:rsidRPr="00BB1F17">
              <w:lastRenderedPageBreak/>
              <w:t>WESTBROOK ENERGY CENTER G2</w:t>
            </w:r>
          </w:p>
        </w:tc>
        <w:tc>
          <w:tcPr>
            <w:tcW w:w="1080" w:type="dxa"/>
            <w:vAlign w:val="bottom"/>
          </w:tcPr>
          <w:p w14:paraId="431B2DDB" w14:textId="77777777" w:rsidR="0091671F" w:rsidRPr="00BB1F17" w:rsidDel="00C85E37" w:rsidRDefault="0091671F" w:rsidP="00B34228">
            <w:pPr>
              <w:pStyle w:val="Table"/>
            </w:pPr>
            <w:r w:rsidRPr="00BB1F17">
              <w:t>14178</w:t>
            </w:r>
          </w:p>
        </w:tc>
        <w:tc>
          <w:tcPr>
            <w:tcW w:w="1710" w:type="dxa"/>
          </w:tcPr>
          <w:p w14:paraId="431B2DDC" w14:textId="2609D4F8" w:rsidR="0091671F" w:rsidRPr="00BB1F17" w:rsidDel="00C85E37" w:rsidRDefault="0091671F" w:rsidP="00B34228">
            <w:pPr>
              <w:pStyle w:val="Table"/>
            </w:pPr>
            <w:del w:id="435" w:author="Author">
              <w:r w:rsidRPr="00F1248D" w:rsidDel="003F279C">
                <w:delText>2023</w:delText>
              </w:r>
            </w:del>
          </w:p>
        </w:tc>
        <w:tc>
          <w:tcPr>
            <w:tcW w:w="1754" w:type="dxa"/>
          </w:tcPr>
          <w:p w14:paraId="431B2DDD" w14:textId="4A3D2038" w:rsidR="0091671F" w:rsidRPr="00BB1F17" w:rsidDel="00C85E37" w:rsidRDefault="0091671F" w:rsidP="00B34228">
            <w:pPr>
              <w:pStyle w:val="Table"/>
            </w:pPr>
            <w:del w:id="436" w:author="Author">
              <w:r w:rsidRPr="00F1248D" w:rsidDel="003F279C">
                <w:delText>2023</w:delText>
              </w:r>
            </w:del>
          </w:p>
        </w:tc>
      </w:tr>
      <w:tr w:rsidR="00BB1F17" w:rsidRPr="00BB1F17" w14:paraId="431B2DE3" w14:textId="77777777" w:rsidTr="00BB1F17">
        <w:trPr>
          <w:jc w:val="center"/>
        </w:trPr>
        <w:tc>
          <w:tcPr>
            <w:tcW w:w="4184" w:type="dxa"/>
            <w:vAlign w:val="bottom"/>
          </w:tcPr>
          <w:p w14:paraId="431B2DDF" w14:textId="77777777" w:rsidR="006D2CA5" w:rsidRPr="00BB1F17" w:rsidRDefault="006D2CA5" w:rsidP="00B34228">
            <w:pPr>
              <w:pStyle w:val="Table"/>
            </w:pPr>
            <w:r w:rsidRPr="00BB1F17">
              <w:t>WILLIAMS</w:t>
            </w:r>
          </w:p>
        </w:tc>
        <w:tc>
          <w:tcPr>
            <w:tcW w:w="1080" w:type="dxa"/>
            <w:vAlign w:val="bottom"/>
          </w:tcPr>
          <w:p w14:paraId="431B2DE0" w14:textId="77777777" w:rsidR="006D2CA5" w:rsidRPr="00BB1F17" w:rsidDel="00C85E37" w:rsidRDefault="006D2CA5" w:rsidP="00B34228">
            <w:pPr>
              <w:pStyle w:val="Table"/>
            </w:pPr>
            <w:r w:rsidRPr="00BB1F17">
              <w:t>621</w:t>
            </w:r>
          </w:p>
        </w:tc>
        <w:tc>
          <w:tcPr>
            <w:tcW w:w="1710" w:type="dxa"/>
            <w:vAlign w:val="bottom"/>
          </w:tcPr>
          <w:p w14:paraId="431B2DE1" w14:textId="30D8D23A" w:rsidR="006D2CA5" w:rsidRPr="00867BB4" w:rsidDel="00C85E37" w:rsidRDefault="00553E4F" w:rsidP="00B34228">
            <w:pPr>
              <w:pStyle w:val="Table"/>
              <w:rPr>
                <w:lang w:val="en-US"/>
              </w:rPr>
            </w:pPr>
            <w:del w:id="437" w:author="Author">
              <w:r w:rsidDel="003F279C">
                <w:rPr>
                  <w:lang w:val="en-US"/>
                </w:rPr>
                <w:delText>2025</w:delText>
              </w:r>
            </w:del>
          </w:p>
        </w:tc>
        <w:tc>
          <w:tcPr>
            <w:tcW w:w="1754" w:type="dxa"/>
          </w:tcPr>
          <w:p w14:paraId="431B2DE2" w14:textId="623BF2A7" w:rsidR="006D2CA5" w:rsidRPr="00BB1F17" w:rsidDel="00C85E37" w:rsidRDefault="0091671F" w:rsidP="00B34228">
            <w:pPr>
              <w:pStyle w:val="Table"/>
            </w:pPr>
            <w:del w:id="438" w:author="Author">
              <w:r w:rsidDel="003F279C">
                <w:delText>2023</w:delText>
              </w:r>
            </w:del>
          </w:p>
        </w:tc>
      </w:tr>
      <w:tr w:rsidR="0091671F" w:rsidRPr="00BB1F17" w14:paraId="431B2DE8" w14:textId="77777777" w:rsidTr="00BB1F17">
        <w:trPr>
          <w:jc w:val="center"/>
        </w:trPr>
        <w:tc>
          <w:tcPr>
            <w:tcW w:w="4184" w:type="dxa"/>
            <w:vAlign w:val="bottom"/>
          </w:tcPr>
          <w:p w14:paraId="431B2DE4" w14:textId="77777777" w:rsidR="0091671F" w:rsidRPr="00BB1F17" w:rsidRDefault="0091671F" w:rsidP="00B34228">
            <w:pPr>
              <w:pStyle w:val="Table"/>
            </w:pPr>
            <w:r w:rsidRPr="00BB1F17">
              <w:t>WYMAN HYDRO 1</w:t>
            </w:r>
          </w:p>
        </w:tc>
        <w:tc>
          <w:tcPr>
            <w:tcW w:w="1080" w:type="dxa"/>
            <w:vAlign w:val="bottom"/>
          </w:tcPr>
          <w:p w14:paraId="431B2DE5" w14:textId="77777777" w:rsidR="0091671F" w:rsidRPr="00BB1F17" w:rsidDel="00C85E37" w:rsidRDefault="0091671F" w:rsidP="00B34228">
            <w:pPr>
              <w:pStyle w:val="Table"/>
            </w:pPr>
            <w:r w:rsidRPr="00BB1F17">
              <w:t>636</w:t>
            </w:r>
          </w:p>
        </w:tc>
        <w:tc>
          <w:tcPr>
            <w:tcW w:w="1710" w:type="dxa"/>
          </w:tcPr>
          <w:p w14:paraId="431B2DE6" w14:textId="3CE021AF" w:rsidR="0091671F" w:rsidRPr="00BB1F17" w:rsidDel="00C85E37" w:rsidRDefault="0091671F" w:rsidP="00B34228">
            <w:pPr>
              <w:pStyle w:val="Table"/>
            </w:pPr>
            <w:del w:id="439" w:author="Author">
              <w:r w:rsidRPr="00D81A4B" w:rsidDel="003F279C">
                <w:delText>2023</w:delText>
              </w:r>
            </w:del>
          </w:p>
        </w:tc>
        <w:tc>
          <w:tcPr>
            <w:tcW w:w="1754" w:type="dxa"/>
          </w:tcPr>
          <w:p w14:paraId="431B2DE7" w14:textId="0905C195" w:rsidR="0091671F" w:rsidRPr="00BB1F17" w:rsidDel="00C85E37" w:rsidRDefault="0091671F" w:rsidP="00B34228">
            <w:pPr>
              <w:pStyle w:val="Table"/>
            </w:pPr>
            <w:del w:id="440" w:author="Author">
              <w:r w:rsidRPr="00D81A4B" w:rsidDel="003F279C">
                <w:delText>2023</w:delText>
              </w:r>
            </w:del>
          </w:p>
        </w:tc>
      </w:tr>
      <w:tr w:rsidR="0091671F" w:rsidRPr="00BB1F17" w14:paraId="431B2DED" w14:textId="77777777" w:rsidTr="00BB1F17">
        <w:trPr>
          <w:jc w:val="center"/>
        </w:trPr>
        <w:tc>
          <w:tcPr>
            <w:tcW w:w="4184" w:type="dxa"/>
            <w:vAlign w:val="bottom"/>
          </w:tcPr>
          <w:p w14:paraId="431B2DE9" w14:textId="77777777" w:rsidR="0091671F" w:rsidRPr="00BB1F17" w:rsidRDefault="0091671F" w:rsidP="00B34228">
            <w:pPr>
              <w:pStyle w:val="Table"/>
            </w:pPr>
            <w:r w:rsidRPr="00BB1F17">
              <w:t>WYMAN HYDRO 2</w:t>
            </w:r>
          </w:p>
        </w:tc>
        <w:tc>
          <w:tcPr>
            <w:tcW w:w="1080" w:type="dxa"/>
            <w:vAlign w:val="bottom"/>
          </w:tcPr>
          <w:p w14:paraId="431B2DEA" w14:textId="77777777" w:rsidR="0091671F" w:rsidRPr="00BB1F17" w:rsidDel="00C85E37" w:rsidRDefault="0091671F" w:rsidP="00B34228">
            <w:pPr>
              <w:pStyle w:val="Table"/>
            </w:pPr>
            <w:r w:rsidRPr="00BB1F17">
              <w:t>637</w:t>
            </w:r>
          </w:p>
        </w:tc>
        <w:tc>
          <w:tcPr>
            <w:tcW w:w="1710" w:type="dxa"/>
          </w:tcPr>
          <w:p w14:paraId="431B2DEB" w14:textId="26C297D7" w:rsidR="0091671F" w:rsidRPr="00BB1F17" w:rsidDel="00C85E37" w:rsidRDefault="0091671F" w:rsidP="00B34228">
            <w:pPr>
              <w:pStyle w:val="Table"/>
            </w:pPr>
            <w:del w:id="441" w:author="Author">
              <w:r w:rsidRPr="00D81A4B" w:rsidDel="003F279C">
                <w:delText>2023</w:delText>
              </w:r>
            </w:del>
          </w:p>
        </w:tc>
        <w:tc>
          <w:tcPr>
            <w:tcW w:w="1754" w:type="dxa"/>
          </w:tcPr>
          <w:p w14:paraId="431B2DEC" w14:textId="7D790505" w:rsidR="0091671F" w:rsidRPr="00BB1F17" w:rsidDel="00C85E37" w:rsidRDefault="0091671F" w:rsidP="00B34228">
            <w:pPr>
              <w:pStyle w:val="Table"/>
            </w:pPr>
            <w:del w:id="442" w:author="Author">
              <w:r w:rsidRPr="00D81A4B" w:rsidDel="003F279C">
                <w:delText>2023</w:delText>
              </w:r>
            </w:del>
          </w:p>
        </w:tc>
      </w:tr>
      <w:tr w:rsidR="0091671F" w:rsidRPr="00BB1F17" w14:paraId="431B2DF2" w14:textId="77777777" w:rsidTr="00BB1F17">
        <w:trPr>
          <w:jc w:val="center"/>
        </w:trPr>
        <w:tc>
          <w:tcPr>
            <w:tcW w:w="4184" w:type="dxa"/>
            <w:vAlign w:val="bottom"/>
          </w:tcPr>
          <w:p w14:paraId="431B2DEE" w14:textId="77777777" w:rsidR="0091671F" w:rsidRPr="00BB1F17" w:rsidRDefault="0091671F" w:rsidP="00B34228">
            <w:pPr>
              <w:pStyle w:val="Table"/>
            </w:pPr>
            <w:r w:rsidRPr="00BB1F17">
              <w:t>WYMAN HYDRO 3</w:t>
            </w:r>
          </w:p>
        </w:tc>
        <w:tc>
          <w:tcPr>
            <w:tcW w:w="1080" w:type="dxa"/>
            <w:vAlign w:val="bottom"/>
          </w:tcPr>
          <w:p w14:paraId="431B2DEF" w14:textId="77777777" w:rsidR="0091671F" w:rsidRPr="00BB1F17" w:rsidDel="00C85E37" w:rsidRDefault="0091671F" w:rsidP="00B34228">
            <w:pPr>
              <w:pStyle w:val="Table"/>
            </w:pPr>
            <w:r w:rsidRPr="00BB1F17">
              <w:t>638</w:t>
            </w:r>
          </w:p>
        </w:tc>
        <w:tc>
          <w:tcPr>
            <w:tcW w:w="1710" w:type="dxa"/>
          </w:tcPr>
          <w:p w14:paraId="431B2DF0" w14:textId="68717E97" w:rsidR="0091671F" w:rsidRPr="00BB1F17" w:rsidDel="00C85E37" w:rsidRDefault="0091671F" w:rsidP="00B34228">
            <w:pPr>
              <w:pStyle w:val="Table"/>
            </w:pPr>
            <w:del w:id="443" w:author="Author">
              <w:r w:rsidRPr="00D81A4B" w:rsidDel="003F279C">
                <w:delText>2023</w:delText>
              </w:r>
            </w:del>
          </w:p>
        </w:tc>
        <w:tc>
          <w:tcPr>
            <w:tcW w:w="1754" w:type="dxa"/>
          </w:tcPr>
          <w:p w14:paraId="431B2DF1" w14:textId="1247D2DF" w:rsidR="0091671F" w:rsidRPr="00BB1F17" w:rsidDel="00C85E37" w:rsidRDefault="0091671F" w:rsidP="00B34228">
            <w:pPr>
              <w:pStyle w:val="Table"/>
            </w:pPr>
            <w:del w:id="444" w:author="Author">
              <w:r w:rsidRPr="00D81A4B" w:rsidDel="003F279C">
                <w:delText>2023</w:delText>
              </w:r>
            </w:del>
          </w:p>
        </w:tc>
      </w:tr>
      <w:tr w:rsidR="0091671F" w:rsidRPr="00BB1F17" w14:paraId="431B2E01" w14:textId="77777777" w:rsidTr="00B82A3E">
        <w:trPr>
          <w:jc w:val="center"/>
        </w:trPr>
        <w:tc>
          <w:tcPr>
            <w:tcW w:w="4184" w:type="dxa"/>
            <w:vAlign w:val="bottom"/>
          </w:tcPr>
          <w:p w14:paraId="431B2DFD" w14:textId="77777777" w:rsidR="0091671F" w:rsidRPr="00BB1F17" w:rsidRDefault="0091671F" w:rsidP="00B34228">
            <w:pPr>
              <w:pStyle w:val="Table"/>
            </w:pPr>
            <w:r w:rsidRPr="00BB1F17">
              <w:t>YARMOUTH 3</w:t>
            </w:r>
          </w:p>
        </w:tc>
        <w:tc>
          <w:tcPr>
            <w:tcW w:w="1080" w:type="dxa"/>
            <w:vAlign w:val="bottom"/>
          </w:tcPr>
          <w:p w14:paraId="431B2DFE" w14:textId="77777777" w:rsidR="0091671F" w:rsidRPr="00BB1F17" w:rsidDel="00C85E37" w:rsidRDefault="0091671F" w:rsidP="00B34228">
            <w:pPr>
              <w:pStyle w:val="Table"/>
            </w:pPr>
            <w:r w:rsidRPr="00BB1F17">
              <w:t>641</w:t>
            </w:r>
          </w:p>
        </w:tc>
        <w:tc>
          <w:tcPr>
            <w:tcW w:w="1710" w:type="dxa"/>
          </w:tcPr>
          <w:p w14:paraId="431B2DFF" w14:textId="0A6AE5C5" w:rsidR="0091671F" w:rsidRPr="00BB1F17" w:rsidDel="00C85E37" w:rsidRDefault="0091671F" w:rsidP="00B34228">
            <w:pPr>
              <w:pStyle w:val="Table"/>
            </w:pPr>
            <w:del w:id="445" w:author="Author">
              <w:r w:rsidRPr="00270C08" w:rsidDel="003F279C">
                <w:delText>2023</w:delText>
              </w:r>
            </w:del>
          </w:p>
        </w:tc>
        <w:tc>
          <w:tcPr>
            <w:tcW w:w="1754" w:type="dxa"/>
          </w:tcPr>
          <w:p w14:paraId="431B2E00" w14:textId="65124EEE" w:rsidR="0091671F" w:rsidRPr="00B34228" w:rsidDel="00C85E37" w:rsidRDefault="00C212E6" w:rsidP="00B34228">
            <w:pPr>
              <w:pStyle w:val="Table"/>
            </w:pPr>
            <w:del w:id="446" w:author="Author">
              <w:r w:rsidDel="003F279C">
                <w:delText>2024</w:delText>
              </w:r>
            </w:del>
          </w:p>
        </w:tc>
      </w:tr>
      <w:tr w:rsidR="0091671F" w:rsidRPr="00BB1F17" w14:paraId="431B2E06" w14:textId="77777777" w:rsidTr="00B82A3E">
        <w:trPr>
          <w:jc w:val="center"/>
        </w:trPr>
        <w:tc>
          <w:tcPr>
            <w:tcW w:w="4184" w:type="dxa"/>
            <w:vAlign w:val="bottom"/>
          </w:tcPr>
          <w:p w14:paraId="431B2E02" w14:textId="77777777" w:rsidR="0091671F" w:rsidRPr="00BB1F17" w:rsidRDefault="0091671F" w:rsidP="00B34228">
            <w:pPr>
              <w:pStyle w:val="Table"/>
            </w:pPr>
            <w:r w:rsidRPr="00BB1F17">
              <w:t>YARMOUTH 4</w:t>
            </w:r>
          </w:p>
        </w:tc>
        <w:tc>
          <w:tcPr>
            <w:tcW w:w="1080" w:type="dxa"/>
            <w:vAlign w:val="bottom"/>
          </w:tcPr>
          <w:p w14:paraId="431B2E03" w14:textId="77777777" w:rsidR="0091671F" w:rsidRPr="00BB1F17" w:rsidDel="00C85E37" w:rsidRDefault="0091671F" w:rsidP="00B34228">
            <w:pPr>
              <w:pStyle w:val="Table"/>
            </w:pPr>
            <w:r w:rsidRPr="00BB1F17">
              <w:t>642</w:t>
            </w:r>
          </w:p>
        </w:tc>
        <w:tc>
          <w:tcPr>
            <w:tcW w:w="1710" w:type="dxa"/>
          </w:tcPr>
          <w:p w14:paraId="431B2E04" w14:textId="2F6D159B" w:rsidR="0091671F" w:rsidRPr="00BB1F17" w:rsidDel="00C85E37" w:rsidRDefault="0091671F" w:rsidP="00B34228">
            <w:pPr>
              <w:pStyle w:val="Table"/>
            </w:pPr>
            <w:del w:id="447" w:author="Author">
              <w:r w:rsidRPr="00270C08" w:rsidDel="003F279C">
                <w:delText>2023</w:delText>
              </w:r>
            </w:del>
          </w:p>
        </w:tc>
        <w:tc>
          <w:tcPr>
            <w:tcW w:w="1754" w:type="dxa"/>
          </w:tcPr>
          <w:p w14:paraId="431B2E05" w14:textId="41FD59DC" w:rsidR="0091671F" w:rsidRPr="00B34228" w:rsidDel="00C85E37" w:rsidRDefault="00C212E6" w:rsidP="00B34228">
            <w:pPr>
              <w:pStyle w:val="Table"/>
            </w:pPr>
            <w:del w:id="448" w:author="Author">
              <w:r w:rsidDel="003F279C">
                <w:delText>2024</w:delText>
              </w:r>
            </w:del>
          </w:p>
        </w:tc>
      </w:tr>
      <w:tr w:rsidR="00BB1F17" w:rsidRPr="00BB1F17" w14:paraId="431B2E0B" w14:textId="77777777" w:rsidTr="00BB1F17">
        <w:trPr>
          <w:jc w:val="center"/>
        </w:trPr>
        <w:tc>
          <w:tcPr>
            <w:tcW w:w="4184" w:type="dxa"/>
            <w:vAlign w:val="bottom"/>
          </w:tcPr>
          <w:p w14:paraId="431B2E07" w14:textId="77777777" w:rsidR="00BB1F17" w:rsidRPr="00BB1F17" w:rsidRDefault="00BB1F17" w:rsidP="00B34228">
            <w:pPr>
              <w:pStyle w:val="Table"/>
            </w:pPr>
          </w:p>
        </w:tc>
        <w:tc>
          <w:tcPr>
            <w:tcW w:w="1080" w:type="dxa"/>
            <w:vAlign w:val="bottom"/>
          </w:tcPr>
          <w:p w14:paraId="431B2E08" w14:textId="77777777" w:rsidR="00BB1F17" w:rsidRPr="00BB1F17" w:rsidRDefault="00BB1F17" w:rsidP="00B34228">
            <w:pPr>
              <w:pStyle w:val="Table"/>
            </w:pPr>
          </w:p>
        </w:tc>
        <w:tc>
          <w:tcPr>
            <w:tcW w:w="1710" w:type="dxa"/>
            <w:vAlign w:val="bottom"/>
          </w:tcPr>
          <w:p w14:paraId="431B2E09" w14:textId="77777777" w:rsidR="00BB1F17" w:rsidRPr="00BB1F17" w:rsidRDefault="00BB1F17" w:rsidP="00B34228">
            <w:pPr>
              <w:pStyle w:val="Table"/>
            </w:pPr>
          </w:p>
        </w:tc>
        <w:tc>
          <w:tcPr>
            <w:tcW w:w="1754" w:type="dxa"/>
          </w:tcPr>
          <w:p w14:paraId="431B2E0A" w14:textId="77777777" w:rsidR="00BB1F17" w:rsidRPr="00BB1F17" w:rsidRDefault="00BB1F17" w:rsidP="00B34228">
            <w:pPr>
              <w:pStyle w:val="Table"/>
            </w:pPr>
          </w:p>
        </w:tc>
      </w:tr>
    </w:tbl>
    <w:p w14:paraId="431B2E0C" w14:textId="224D6868" w:rsidR="00C85E37" w:rsidRPr="00C85E37" w:rsidDel="003F279C" w:rsidRDefault="00C85E37" w:rsidP="00473025">
      <w:pPr>
        <w:spacing w:before="60"/>
        <w:ind w:left="360"/>
        <w:rPr>
          <w:del w:id="449" w:author="Author"/>
          <w:rFonts w:ascii="Arial" w:hAnsi="Arial" w:cs="Arial"/>
          <w:sz w:val="18"/>
          <w:szCs w:val="18"/>
        </w:rPr>
      </w:pPr>
      <w:del w:id="450" w:author="Author">
        <w:r w:rsidRPr="00C85E37" w:rsidDel="003F279C">
          <w:rPr>
            <w:rFonts w:ascii="Arial" w:hAnsi="Arial" w:cs="Arial"/>
            <w:sz w:val="18"/>
            <w:szCs w:val="18"/>
          </w:rPr>
          <w:delText>* Dates will be updated annually</w:delText>
        </w:r>
      </w:del>
    </w:p>
    <w:p w14:paraId="431B2E0D" w14:textId="77777777" w:rsidR="00C85E37" w:rsidRPr="00C85E37" w:rsidRDefault="00C85E37" w:rsidP="00C85E37">
      <w:pPr>
        <w:rPr>
          <w:rFonts w:ascii="Arial" w:hAnsi="Arial" w:cs="Arial"/>
          <w:sz w:val="18"/>
          <w:szCs w:val="18"/>
        </w:rPr>
      </w:pPr>
    </w:p>
    <w:p w14:paraId="2669B76A" w14:textId="77777777" w:rsidR="004238B2" w:rsidRDefault="004238B2" w:rsidP="00046BEA"/>
    <w:p w14:paraId="0488894D" w14:textId="38EB7C79" w:rsidR="004238B2" w:rsidRPr="00046BEA" w:rsidRDefault="004238B2" w:rsidP="004238B2">
      <w:pPr>
        <w:pStyle w:val="Heading1"/>
        <w:numPr>
          <w:ilvl w:val="0"/>
          <w:numId w:val="0"/>
        </w:numPr>
        <w:spacing w:before="240" w:after="160"/>
        <w:ind w:left="446"/>
        <w:jc w:val="center"/>
        <w:rPr>
          <w:rFonts w:ascii="Arial" w:hAnsi="Arial" w:cs="Arial"/>
          <w:caps w:val="0"/>
          <w:sz w:val="28"/>
          <w:szCs w:val="28"/>
        </w:rPr>
      </w:pPr>
      <w:bookmarkStart w:id="451" w:name="_Toc178145862"/>
      <w:r w:rsidRPr="00D47153">
        <w:rPr>
          <w:rFonts w:ascii="Arial" w:hAnsi="Arial" w:cs="Arial"/>
          <w:caps w:val="0"/>
          <w:sz w:val="28"/>
          <w:szCs w:val="28"/>
        </w:rPr>
        <w:t xml:space="preserve">Table </w:t>
      </w:r>
      <w:r w:rsidR="003C479C">
        <w:rPr>
          <w:rFonts w:ascii="Arial" w:hAnsi="Arial" w:cs="Arial"/>
          <w:caps w:val="0"/>
          <w:sz w:val="28"/>
          <w:szCs w:val="28"/>
        </w:rPr>
        <w:t>5</w:t>
      </w:r>
      <w:r w:rsidRPr="00D47153">
        <w:rPr>
          <w:rFonts w:ascii="Arial" w:hAnsi="Arial" w:cs="Arial"/>
          <w:caps w:val="0"/>
          <w:sz w:val="28"/>
          <w:szCs w:val="28"/>
        </w:rPr>
        <w:t xml:space="preserve"> </w:t>
      </w:r>
      <w:r>
        <w:rPr>
          <w:rFonts w:ascii="Arial" w:hAnsi="Arial" w:cs="Arial"/>
          <w:caps w:val="0"/>
          <w:sz w:val="28"/>
          <w:szCs w:val="28"/>
        </w:rPr>
        <w:t>-</w:t>
      </w:r>
      <w:r w:rsidRPr="00D47153">
        <w:rPr>
          <w:rFonts w:ascii="Arial" w:hAnsi="Arial" w:cs="Arial"/>
          <w:caps w:val="0"/>
          <w:sz w:val="28"/>
          <w:szCs w:val="28"/>
        </w:rPr>
        <w:t xml:space="preserve"> Maine Non-Generator Reactive Resources</w:t>
      </w:r>
      <w:bookmarkEnd w:id="451"/>
    </w:p>
    <w:tbl>
      <w:tblPr>
        <w:tblW w:w="87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184"/>
        <w:gridCol w:w="1080"/>
        <w:gridCol w:w="1710"/>
        <w:gridCol w:w="1754"/>
        <w:tblGridChange w:id="452">
          <w:tblGrid>
            <w:gridCol w:w="10"/>
            <w:gridCol w:w="4174"/>
            <w:gridCol w:w="10"/>
            <w:gridCol w:w="1070"/>
            <w:gridCol w:w="10"/>
            <w:gridCol w:w="1700"/>
            <w:gridCol w:w="10"/>
            <w:gridCol w:w="1744"/>
            <w:gridCol w:w="10"/>
          </w:tblGrid>
        </w:tblGridChange>
      </w:tblGrid>
      <w:tr w:rsidR="004238B2" w:rsidRPr="00D47153" w14:paraId="6CF06B33" w14:textId="77777777" w:rsidTr="00046BEA">
        <w:trPr>
          <w:trHeight w:val="20"/>
          <w:tblHeader/>
          <w:jc w:val="center"/>
        </w:trPr>
        <w:tc>
          <w:tcPr>
            <w:tcW w:w="41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0508073F" w14:textId="77777777" w:rsidR="004238B2" w:rsidRPr="00D47153" w:rsidRDefault="004238B2" w:rsidP="00B34228">
            <w:pPr>
              <w:pStyle w:val="Table"/>
            </w:pPr>
            <w:r w:rsidRPr="00D47153">
              <w:t>Non-Generator Reactive Resource Name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200ABF2D" w14:textId="77777777" w:rsidR="004238B2" w:rsidRPr="00D47153" w:rsidRDefault="004238B2" w:rsidP="00B34228">
            <w:pPr>
              <w:pStyle w:val="TblHeading"/>
            </w:pPr>
            <w:r w:rsidRPr="00D47153">
              <w:t>Asset ID</w:t>
            </w:r>
          </w:p>
        </w:tc>
        <w:tc>
          <w:tcPr>
            <w:tcW w:w="17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5754D92B" w14:textId="313C0CB2" w:rsidR="004238B2" w:rsidRPr="00D47153" w:rsidRDefault="004238B2" w:rsidP="00B34228">
            <w:pPr>
              <w:pStyle w:val="TblHeading"/>
            </w:pPr>
            <w:del w:id="453" w:author="Author">
              <w:r w:rsidRPr="00D47153" w:rsidDel="003F279C">
                <w:delText xml:space="preserve">Year Lagging </w:delText>
              </w:r>
              <w:r w:rsidRPr="00D47153" w:rsidDel="003F279C">
                <w:rPr>
                  <w:lang w:val="en-US"/>
                </w:rPr>
                <w:delText>Audit</w:delText>
              </w:r>
              <w:r w:rsidRPr="00D47153" w:rsidDel="003F279C">
                <w:delText xml:space="preserve"> Due*</w:delText>
              </w:r>
            </w:del>
          </w:p>
        </w:tc>
        <w:tc>
          <w:tcPr>
            <w:tcW w:w="17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6D1C2CD2" w14:textId="1609E855" w:rsidR="004238B2" w:rsidRPr="00D47153" w:rsidRDefault="004238B2" w:rsidP="00B34228">
            <w:pPr>
              <w:pStyle w:val="TblHeading"/>
            </w:pPr>
            <w:del w:id="454" w:author="Author">
              <w:r w:rsidRPr="00D47153" w:rsidDel="003F279C">
                <w:delText xml:space="preserve">Year Leading </w:delText>
              </w:r>
              <w:r w:rsidRPr="00D47153" w:rsidDel="003F279C">
                <w:rPr>
                  <w:lang w:val="en-US"/>
                </w:rPr>
                <w:delText>Audit</w:delText>
              </w:r>
              <w:r w:rsidRPr="00D47153" w:rsidDel="003F279C">
                <w:delText xml:space="preserve"> Due*</w:delText>
              </w:r>
            </w:del>
          </w:p>
        </w:tc>
      </w:tr>
      <w:tr w:rsidR="00E90ED0" w:rsidRPr="00D47153" w14:paraId="34880088" w14:textId="77777777" w:rsidTr="00867BB4">
        <w:trPr>
          <w:jc w:val="center"/>
        </w:trPr>
        <w:tc>
          <w:tcPr>
            <w:tcW w:w="4184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0FF97FD7" w14:textId="089D788F" w:rsidR="00E90ED0" w:rsidRPr="00F22D77" w:rsidDel="00C85E37" w:rsidRDefault="00011648" w:rsidP="00B34228">
            <w:pPr>
              <w:pStyle w:val="Table"/>
            </w:pPr>
            <w:r w:rsidRPr="00D47153">
              <w:t>BINGHAM WIND SYNCHRONOUS CONDENSER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1AA1612" w14:textId="77777777" w:rsidR="00E90ED0" w:rsidRPr="00F22D77" w:rsidDel="00C85E37" w:rsidRDefault="00E90ED0" w:rsidP="00B34228">
            <w:pPr>
              <w:pStyle w:val="Table"/>
            </w:pPr>
            <w:r w:rsidRPr="00D47153">
              <w:t>37105</w:t>
            </w:r>
          </w:p>
        </w:tc>
        <w:tc>
          <w:tcPr>
            <w:tcW w:w="1710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251DAEDF" w14:textId="4733429B" w:rsidR="00E90ED0" w:rsidRPr="00D47153" w:rsidDel="00C85E37" w:rsidRDefault="00E90ED0" w:rsidP="00B34228">
            <w:pPr>
              <w:pStyle w:val="Table"/>
            </w:pPr>
            <w:del w:id="455" w:author="Author">
              <w:r w:rsidDel="003F279C">
                <w:delText>2023</w:delText>
              </w:r>
            </w:del>
          </w:p>
        </w:tc>
        <w:tc>
          <w:tcPr>
            <w:tcW w:w="1754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ECA5E13" w14:textId="67BFE14D" w:rsidR="00E90ED0" w:rsidRPr="00F22D77" w:rsidDel="00C85E37" w:rsidRDefault="00E90ED0" w:rsidP="00B34228">
            <w:pPr>
              <w:pStyle w:val="Table"/>
            </w:pPr>
            <w:del w:id="456" w:author="Author">
              <w:r w:rsidDel="003F279C">
                <w:delText>2023</w:delText>
              </w:r>
            </w:del>
          </w:p>
        </w:tc>
      </w:tr>
      <w:tr w:rsidR="00E90ED0" w:rsidRPr="00D47153" w14:paraId="49A85294" w14:textId="77777777" w:rsidTr="00046BEA">
        <w:trPr>
          <w:jc w:val="center"/>
        </w:trPr>
        <w:tc>
          <w:tcPr>
            <w:tcW w:w="41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B26D06" w14:textId="15EEED66" w:rsidR="00E90ED0" w:rsidRPr="00F22D77" w:rsidRDefault="00011648" w:rsidP="00B34228">
            <w:pPr>
              <w:pStyle w:val="Table"/>
            </w:pPr>
            <w:r w:rsidRPr="00D47153">
              <w:t>CHESTER STATIC VAR COMPENSATOR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0D3C3E" w14:textId="4A66CE4D" w:rsidR="00E90ED0" w:rsidRPr="009908C8" w:rsidRDefault="00E90ED0" w:rsidP="00B34228">
            <w:pPr>
              <w:pStyle w:val="Table"/>
              <w:rPr>
                <w:lang w:val="en-US"/>
                <w:rPrChange w:id="457" w:author="Author">
                  <w:rPr/>
                </w:rPrChange>
              </w:rPr>
            </w:pPr>
            <w:del w:id="458" w:author="Author">
              <w:r w:rsidRPr="00D47153" w:rsidDel="003F279C">
                <w:delText>N/A</w:delText>
              </w:r>
            </w:del>
            <w:ins w:id="459" w:author="Author">
              <w:r w:rsidR="003F279C">
                <w:rPr>
                  <w:lang w:val="en-US"/>
                </w:rPr>
                <w:t>68646</w:t>
              </w:r>
            </w:ins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CD1827" w14:textId="4D6F6CE0" w:rsidR="00E90ED0" w:rsidRPr="00B34228" w:rsidRDefault="008626E7" w:rsidP="00B34228">
            <w:pPr>
              <w:pStyle w:val="Table"/>
            </w:pPr>
            <w:del w:id="460" w:author="Author">
              <w:r w:rsidDel="003F279C">
                <w:delText>2024</w:delText>
              </w:r>
            </w:del>
          </w:p>
        </w:tc>
        <w:tc>
          <w:tcPr>
            <w:tcW w:w="1754" w:type="dxa"/>
            <w:tcBorders>
              <w:top w:val="single" w:sz="4" w:space="0" w:color="auto"/>
              <w:bottom w:val="single" w:sz="4" w:space="0" w:color="auto"/>
            </w:tcBorders>
          </w:tcPr>
          <w:p w14:paraId="56244CEF" w14:textId="148F02E9" w:rsidR="00E90ED0" w:rsidRPr="00B34228" w:rsidRDefault="008626E7" w:rsidP="00B34228">
            <w:pPr>
              <w:pStyle w:val="Table"/>
            </w:pPr>
            <w:del w:id="461" w:author="Author">
              <w:r w:rsidDel="003F279C">
                <w:delText>2024</w:delText>
              </w:r>
            </w:del>
          </w:p>
        </w:tc>
      </w:tr>
      <w:tr w:rsidR="004238B2" w:rsidRPr="00D47153" w14:paraId="718D14D3" w14:textId="77777777" w:rsidTr="00046BEA">
        <w:trPr>
          <w:jc w:val="center"/>
        </w:trPr>
        <w:tc>
          <w:tcPr>
            <w:tcW w:w="41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4D678E" w14:textId="0FEB0A0D" w:rsidR="004238B2" w:rsidRPr="00F22D77" w:rsidRDefault="00011648" w:rsidP="00B34228">
            <w:pPr>
              <w:pStyle w:val="Table"/>
            </w:pPr>
            <w:r w:rsidRPr="00D47153">
              <w:t>COOPERS MILLS STATCOM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8A9F4E" w14:textId="1C95CCAB" w:rsidR="004238B2" w:rsidRPr="009908C8" w:rsidRDefault="004238B2" w:rsidP="00B34228">
            <w:pPr>
              <w:pStyle w:val="Table"/>
              <w:rPr>
                <w:lang w:val="en-US"/>
                <w:rPrChange w:id="462" w:author="Author">
                  <w:rPr/>
                </w:rPrChange>
              </w:rPr>
            </w:pPr>
            <w:del w:id="463" w:author="Author">
              <w:r w:rsidRPr="00D47153" w:rsidDel="003F279C">
                <w:delText>N/A</w:delText>
              </w:r>
            </w:del>
            <w:ins w:id="464" w:author="Author">
              <w:r w:rsidR="003F279C">
                <w:rPr>
                  <w:lang w:val="en-US"/>
                </w:rPr>
                <w:t>68647</w:t>
              </w:r>
            </w:ins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130E62AF" w14:textId="02A133EE" w:rsidR="004238B2" w:rsidRPr="00B34228" w:rsidRDefault="008626E7" w:rsidP="00B34228">
            <w:pPr>
              <w:pStyle w:val="Table"/>
            </w:pPr>
            <w:del w:id="465" w:author="Author">
              <w:r w:rsidDel="003F279C">
                <w:delText>2024</w:delText>
              </w:r>
            </w:del>
          </w:p>
        </w:tc>
        <w:tc>
          <w:tcPr>
            <w:tcW w:w="1754" w:type="dxa"/>
            <w:tcBorders>
              <w:top w:val="single" w:sz="4" w:space="0" w:color="auto"/>
              <w:bottom w:val="single" w:sz="4" w:space="0" w:color="auto"/>
            </w:tcBorders>
          </w:tcPr>
          <w:p w14:paraId="29EC83E8" w14:textId="46B0AB1C" w:rsidR="004238B2" w:rsidRPr="00B34228" w:rsidRDefault="008626E7" w:rsidP="00B34228">
            <w:pPr>
              <w:pStyle w:val="Table"/>
            </w:pPr>
            <w:del w:id="466" w:author="Author">
              <w:r w:rsidDel="003F279C">
                <w:delText>2024</w:delText>
              </w:r>
            </w:del>
          </w:p>
        </w:tc>
      </w:tr>
      <w:tr w:rsidR="00E90ED0" w:rsidRPr="00D47153" w14:paraId="3F2D9C85" w14:textId="77777777" w:rsidTr="00A560CD">
        <w:trPr>
          <w:jc w:val="center"/>
        </w:trPr>
        <w:tc>
          <w:tcPr>
            <w:tcW w:w="41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DCE883" w14:textId="7FE0B480" w:rsidR="00E90ED0" w:rsidRPr="00F22D77" w:rsidDel="00C85E37" w:rsidRDefault="00011648" w:rsidP="00B34228">
            <w:pPr>
              <w:pStyle w:val="Table"/>
            </w:pPr>
            <w:r w:rsidRPr="00D47153">
              <w:t>DOGTOWN ROAD STATIC VAR COMPENSATOR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D0D75B" w14:textId="77777777" w:rsidR="00E90ED0" w:rsidRPr="00D47153" w:rsidDel="00C85E37" w:rsidRDefault="00E90ED0" w:rsidP="00B34228">
            <w:pPr>
              <w:pStyle w:val="Table"/>
            </w:pPr>
            <w:r>
              <w:t>67554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E2C24E" w14:textId="4C18C238" w:rsidR="00E90ED0" w:rsidRPr="00B34228" w:rsidDel="00C85E37" w:rsidRDefault="008626E7" w:rsidP="00B34228">
            <w:pPr>
              <w:pStyle w:val="Table"/>
            </w:pPr>
            <w:del w:id="467" w:author="Author">
              <w:r w:rsidDel="003F279C">
                <w:delText>2024</w:delText>
              </w:r>
            </w:del>
          </w:p>
        </w:tc>
        <w:tc>
          <w:tcPr>
            <w:tcW w:w="175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451B1A" w14:textId="7D51F45E" w:rsidR="00E90ED0" w:rsidRPr="00D47153" w:rsidDel="00C85E37" w:rsidRDefault="00E90ED0" w:rsidP="00B34228">
            <w:pPr>
              <w:pStyle w:val="Table"/>
            </w:pPr>
            <w:del w:id="468" w:author="Author">
              <w:r w:rsidRPr="00D47153" w:rsidDel="003F279C">
                <w:delText>2019</w:delText>
              </w:r>
            </w:del>
          </w:p>
        </w:tc>
      </w:tr>
      <w:tr w:rsidR="00020404" w:rsidRPr="00D47153" w14:paraId="427A64B6" w14:textId="77777777" w:rsidTr="00867BB4">
        <w:trPr>
          <w:jc w:val="center"/>
          <w:ins w:id="469" w:author="Author"/>
        </w:trPr>
        <w:tc>
          <w:tcPr>
            <w:tcW w:w="41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C30340" w14:textId="62BC227D" w:rsidR="00020404" w:rsidRPr="009908C8" w:rsidRDefault="00020404" w:rsidP="00B34228">
            <w:pPr>
              <w:pStyle w:val="Table"/>
              <w:rPr>
                <w:ins w:id="470" w:author="Author"/>
                <w:lang w:val="en-US"/>
                <w:rPrChange w:id="471" w:author="Author">
                  <w:rPr>
                    <w:ins w:id="472" w:author="Author"/>
                  </w:rPr>
                </w:rPrChange>
              </w:rPr>
            </w:pPr>
            <w:ins w:id="473" w:author="Author">
              <w:r>
                <w:rPr>
                  <w:lang w:val="en-US"/>
                </w:rPr>
                <w:t>HANCOCK WIND DVAR</w:t>
              </w:r>
            </w:ins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608B62" w14:textId="36C8F3BB" w:rsidR="00020404" w:rsidRPr="00D47153" w:rsidRDefault="00DD102D" w:rsidP="00B34228">
            <w:pPr>
              <w:pStyle w:val="Table"/>
              <w:rPr>
                <w:ins w:id="474" w:author="Author"/>
              </w:rPr>
            </w:pPr>
            <w:ins w:id="475" w:author="Author">
              <w:r w:rsidRPr="00DD102D">
                <w:t>74741</w:t>
              </w:r>
            </w:ins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D02656" w14:textId="77777777" w:rsidR="00020404" w:rsidRPr="00DC196D" w:rsidDel="003F279C" w:rsidRDefault="00020404" w:rsidP="00B34228">
            <w:pPr>
              <w:pStyle w:val="Table"/>
              <w:rPr>
                <w:ins w:id="476" w:author="Author"/>
              </w:rPr>
            </w:pPr>
          </w:p>
        </w:tc>
        <w:tc>
          <w:tcPr>
            <w:tcW w:w="175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5B9545" w14:textId="77777777" w:rsidR="00020404" w:rsidRPr="00DC196D" w:rsidDel="003F279C" w:rsidRDefault="00020404" w:rsidP="00B34228">
            <w:pPr>
              <w:pStyle w:val="Table"/>
              <w:rPr>
                <w:ins w:id="477" w:author="Author"/>
              </w:rPr>
            </w:pPr>
          </w:p>
        </w:tc>
      </w:tr>
      <w:tr w:rsidR="004642E3" w:rsidRPr="00D47153" w14:paraId="494C923B" w14:textId="77777777" w:rsidTr="00867BB4">
        <w:trPr>
          <w:jc w:val="center"/>
        </w:trPr>
        <w:tc>
          <w:tcPr>
            <w:tcW w:w="41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64CFAC" w14:textId="554B71B8" w:rsidR="004642E3" w:rsidRPr="00F22D77" w:rsidDel="00C85E37" w:rsidRDefault="00011648" w:rsidP="00B34228">
            <w:pPr>
              <w:pStyle w:val="Table"/>
            </w:pPr>
            <w:r w:rsidRPr="00D47153">
              <w:t>OAKFIELD WIND SYNCHRONOUS CONDENSER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7FDE69" w14:textId="77777777" w:rsidR="004642E3" w:rsidRPr="00F22D77" w:rsidDel="00C85E37" w:rsidRDefault="004642E3" w:rsidP="00B34228">
            <w:pPr>
              <w:pStyle w:val="Table"/>
            </w:pPr>
            <w:r w:rsidRPr="00D47153">
              <w:t>46951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8455B0" w14:textId="60501639" w:rsidR="004642E3" w:rsidRPr="00F22D77" w:rsidDel="00C85E37" w:rsidRDefault="004642E3" w:rsidP="00B34228">
            <w:pPr>
              <w:pStyle w:val="Table"/>
            </w:pPr>
            <w:del w:id="478" w:author="Author">
              <w:r w:rsidRPr="00DC196D" w:rsidDel="003F279C">
                <w:delText>2023</w:delText>
              </w:r>
            </w:del>
          </w:p>
        </w:tc>
        <w:tc>
          <w:tcPr>
            <w:tcW w:w="175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5D7F7DD" w14:textId="6CDFC9DD" w:rsidR="004642E3" w:rsidRPr="00F22D77" w:rsidDel="00C85E37" w:rsidRDefault="004642E3" w:rsidP="00B34228">
            <w:pPr>
              <w:pStyle w:val="Table"/>
            </w:pPr>
            <w:del w:id="479" w:author="Author">
              <w:r w:rsidRPr="00DC196D" w:rsidDel="003F279C">
                <w:delText>2023</w:delText>
              </w:r>
            </w:del>
          </w:p>
        </w:tc>
      </w:tr>
      <w:tr w:rsidR="00020404" w:rsidRPr="00D47153" w14:paraId="3AB57BB5" w14:textId="77777777" w:rsidTr="00020404">
        <w:trPr>
          <w:jc w:val="center"/>
          <w:ins w:id="480" w:author="Author"/>
        </w:trPr>
        <w:tc>
          <w:tcPr>
            <w:tcW w:w="41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1BE96D" w14:textId="704F0780" w:rsidR="00020404" w:rsidRDefault="00020404" w:rsidP="00B34228">
            <w:pPr>
              <w:pStyle w:val="Table"/>
              <w:rPr>
                <w:ins w:id="481" w:author="Author"/>
                <w:lang w:val="en-US"/>
              </w:rPr>
            </w:pPr>
            <w:ins w:id="482" w:author="Author">
              <w:r>
                <w:rPr>
                  <w:lang w:val="en-US"/>
                </w:rPr>
                <w:t>PASSADUMKEAG WIND DVAR</w:t>
              </w:r>
            </w:ins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D6D230" w14:textId="77777777" w:rsidR="00020404" w:rsidRPr="00D47153" w:rsidRDefault="00020404" w:rsidP="00B34228">
            <w:pPr>
              <w:pStyle w:val="Table"/>
              <w:rPr>
                <w:ins w:id="483" w:author="Author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4A623D" w14:textId="77777777" w:rsidR="00020404" w:rsidRPr="00D47153" w:rsidRDefault="00020404" w:rsidP="00B34228">
            <w:pPr>
              <w:pStyle w:val="Table"/>
              <w:rPr>
                <w:ins w:id="484" w:author="Author"/>
              </w:rPr>
            </w:pPr>
          </w:p>
        </w:tc>
        <w:tc>
          <w:tcPr>
            <w:tcW w:w="1754" w:type="dxa"/>
            <w:tcBorders>
              <w:top w:val="single" w:sz="4" w:space="0" w:color="auto"/>
              <w:bottom w:val="single" w:sz="4" w:space="0" w:color="auto"/>
            </w:tcBorders>
          </w:tcPr>
          <w:p w14:paraId="75A7A017" w14:textId="77777777" w:rsidR="00020404" w:rsidRPr="00D47153" w:rsidRDefault="00020404" w:rsidP="00B34228">
            <w:pPr>
              <w:pStyle w:val="Table"/>
              <w:rPr>
                <w:ins w:id="485" w:author="Author"/>
              </w:rPr>
            </w:pPr>
          </w:p>
        </w:tc>
      </w:tr>
      <w:tr w:rsidR="004238B2" w:rsidRPr="00D47153" w14:paraId="55BBE2D2" w14:textId="77777777" w:rsidTr="009908C8">
        <w:tblPrEx>
          <w:tblW w:w="8728" w:type="dxa"/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left w:w="115" w:type="dxa"/>
            <w:right w:w="115" w:type="dxa"/>
          </w:tblCellMar>
          <w:tblPrExChange w:id="486" w:author="Author">
            <w:tblPrEx>
              <w:tblW w:w="8728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115" w:type="dxa"/>
                <w:right w:w="115" w:type="dxa"/>
              </w:tblCellMar>
            </w:tblPrEx>
          </w:tblPrExChange>
        </w:tblPrEx>
        <w:trPr>
          <w:jc w:val="center"/>
          <w:trPrChange w:id="487" w:author="Author">
            <w:trPr>
              <w:gridAfter w:val="0"/>
              <w:jc w:val="center"/>
            </w:trPr>
          </w:trPrChange>
        </w:trPr>
        <w:tc>
          <w:tcPr>
            <w:tcW w:w="4184" w:type="dxa"/>
            <w:tcBorders>
              <w:top w:val="single" w:sz="4" w:space="0" w:color="auto"/>
              <w:bottom w:val="single" w:sz="4" w:space="0" w:color="auto"/>
            </w:tcBorders>
            <w:vAlign w:val="bottom"/>
            <w:tcPrChange w:id="488" w:author="Author">
              <w:tcPr>
                <w:tcW w:w="4184" w:type="dxa"/>
                <w:gridSpan w:val="2"/>
                <w:tcBorders>
                  <w:top w:val="single" w:sz="4" w:space="0" w:color="auto"/>
                </w:tcBorders>
                <w:vAlign w:val="bottom"/>
              </w:tcPr>
            </w:tcPrChange>
          </w:tcPr>
          <w:p w14:paraId="689B19A3" w14:textId="582B65CB" w:rsidR="004238B2" w:rsidRPr="009908C8" w:rsidRDefault="00020404" w:rsidP="00B34228">
            <w:pPr>
              <w:pStyle w:val="Table"/>
              <w:rPr>
                <w:lang w:val="en-US"/>
                <w:rPrChange w:id="489" w:author="Author">
                  <w:rPr/>
                </w:rPrChange>
              </w:rPr>
            </w:pPr>
            <w:ins w:id="490" w:author="Author">
              <w:r>
                <w:rPr>
                  <w:lang w:val="en-US"/>
                </w:rPr>
                <w:t>WEAVER WIND DVAR</w:t>
              </w:r>
            </w:ins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  <w:tcPrChange w:id="491" w:author="Author">
              <w:tcPr>
                <w:tcW w:w="1080" w:type="dxa"/>
                <w:gridSpan w:val="2"/>
                <w:tcBorders>
                  <w:top w:val="single" w:sz="4" w:space="0" w:color="auto"/>
                </w:tcBorders>
                <w:vAlign w:val="bottom"/>
              </w:tcPr>
            </w:tcPrChange>
          </w:tcPr>
          <w:p w14:paraId="2133601A" w14:textId="77777777" w:rsidR="004238B2" w:rsidRPr="00D47153" w:rsidRDefault="004238B2" w:rsidP="00B34228">
            <w:pPr>
              <w:pStyle w:val="Table"/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bottom"/>
            <w:tcPrChange w:id="492" w:author="Author">
              <w:tcPr>
                <w:tcW w:w="1710" w:type="dxa"/>
                <w:gridSpan w:val="2"/>
                <w:tcBorders>
                  <w:top w:val="single" w:sz="4" w:space="0" w:color="auto"/>
                </w:tcBorders>
                <w:vAlign w:val="bottom"/>
              </w:tcPr>
            </w:tcPrChange>
          </w:tcPr>
          <w:p w14:paraId="4AFA8FC6" w14:textId="77777777" w:rsidR="004238B2" w:rsidRPr="00D47153" w:rsidRDefault="004238B2" w:rsidP="00B34228">
            <w:pPr>
              <w:pStyle w:val="Table"/>
            </w:pPr>
          </w:p>
        </w:tc>
        <w:tc>
          <w:tcPr>
            <w:tcW w:w="1754" w:type="dxa"/>
            <w:tcBorders>
              <w:top w:val="single" w:sz="4" w:space="0" w:color="auto"/>
              <w:bottom w:val="single" w:sz="4" w:space="0" w:color="auto"/>
            </w:tcBorders>
            <w:tcPrChange w:id="493" w:author="Author">
              <w:tcPr>
                <w:tcW w:w="1754" w:type="dxa"/>
                <w:gridSpan w:val="2"/>
                <w:tcBorders>
                  <w:top w:val="single" w:sz="4" w:space="0" w:color="auto"/>
                </w:tcBorders>
              </w:tcPr>
            </w:tcPrChange>
          </w:tcPr>
          <w:p w14:paraId="096A7FF7" w14:textId="77777777" w:rsidR="004238B2" w:rsidRPr="00D47153" w:rsidRDefault="004238B2" w:rsidP="00B34228">
            <w:pPr>
              <w:pStyle w:val="Table"/>
            </w:pPr>
          </w:p>
        </w:tc>
      </w:tr>
      <w:tr w:rsidR="00020404" w:rsidRPr="00D47153" w14:paraId="7BC91A5E" w14:textId="77777777" w:rsidTr="00046BEA">
        <w:trPr>
          <w:jc w:val="center"/>
          <w:ins w:id="494" w:author="Author"/>
        </w:trPr>
        <w:tc>
          <w:tcPr>
            <w:tcW w:w="4184" w:type="dxa"/>
            <w:tcBorders>
              <w:top w:val="single" w:sz="4" w:space="0" w:color="auto"/>
            </w:tcBorders>
            <w:vAlign w:val="bottom"/>
          </w:tcPr>
          <w:p w14:paraId="70409D94" w14:textId="77777777" w:rsidR="00020404" w:rsidRPr="00D47153" w:rsidRDefault="00020404" w:rsidP="00B34228">
            <w:pPr>
              <w:pStyle w:val="Table"/>
              <w:rPr>
                <w:ins w:id="495" w:author="Author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79EA2E33" w14:textId="77777777" w:rsidR="00020404" w:rsidRPr="00D47153" w:rsidRDefault="00020404" w:rsidP="00B34228">
            <w:pPr>
              <w:pStyle w:val="Table"/>
              <w:rPr>
                <w:ins w:id="496" w:author="Author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14:paraId="27FB490C" w14:textId="77777777" w:rsidR="00020404" w:rsidRPr="00D47153" w:rsidRDefault="00020404" w:rsidP="00B34228">
            <w:pPr>
              <w:pStyle w:val="Table"/>
              <w:rPr>
                <w:ins w:id="497" w:author="Author"/>
              </w:rPr>
            </w:pPr>
          </w:p>
        </w:tc>
        <w:tc>
          <w:tcPr>
            <w:tcW w:w="1754" w:type="dxa"/>
            <w:tcBorders>
              <w:top w:val="single" w:sz="4" w:space="0" w:color="auto"/>
            </w:tcBorders>
          </w:tcPr>
          <w:p w14:paraId="6E2E2833" w14:textId="77777777" w:rsidR="00020404" w:rsidRPr="00D47153" w:rsidRDefault="00020404" w:rsidP="00B34228">
            <w:pPr>
              <w:pStyle w:val="Table"/>
              <w:rPr>
                <w:ins w:id="498" w:author="Author"/>
              </w:rPr>
            </w:pPr>
          </w:p>
        </w:tc>
      </w:tr>
    </w:tbl>
    <w:p w14:paraId="23F9860E" w14:textId="4B0E1AD9" w:rsidR="004238B2" w:rsidDel="003F279C" w:rsidRDefault="004238B2" w:rsidP="004238B2">
      <w:pPr>
        <w:spacing w:before="60"/>
        <w:ind w:left="360"/>
        <w:rPr>
          <w:del w:id="499" w:author="Author"/>
          <w:rFonts w:ascii="Arial" w:hAnsi="Arial" w:cs="Arial"/>
          <w:sz w:val="18"/>
          <w:szCs w:val="18"/>
        </w:rPr>
      </w:pPr>
      <w:del w:id="500" w:author="Author">
        <w:r w:rsidRPr="00D47153" w:rsidDel="003F279C">
          <w:rPr>
            <w:rFonts w:ascii="Arial" w:hAnsi="Arial" w:cs="Arial"/>
            <w:sz w:val="18"/>
            <w:szCs w:val="18"/>
          </w:rPr>
          <w:delText>* Dates will be updated annually</w:delText>
        </w:r>
      </w:del>
    </w:p>
    <w:p w14:paraId="30D6F47D" w14:textId="21F4DFB5" w:rsidR="003C479C" w:rsidRDefault="003C479C" w:rsidP="004238B2">
      <w:pPr>
        <w:spacing w:before="60"/>
        <w:ind w:left="360"/>
        <w:rPr>
          <w:rFonts w:ascii="Arial" w:hAnsi="Arial" w:cs="Arial"/>
          <w:sz w:val="18"/>
          <w:szCs w:val="18"/>
        </w:rPr>
      </w:pPr>
    </w:p>
    <w:p w14:paraId="460FB77D" w14:textId="426CF794" w:rsidR="003C479C" w:rsidRPr="00D47153" w:rsidRDefault="003C479C" w:rsidP="003C479C">
      <w:pPr>
        <w:pStyle w:val="Heading1"/>
        <w:numPr>
          <w:ilvl w:val="0"/>
          <w:numId w:val="0"/>
        </w:numPr>
        <w:spacing w:before="240" w:after="160"/>
        <w:ind w:left="446"/>
        <w:jc w:val="center"/>
        <w:rPr>
          <w:rFonts w:ascii="Arial" w:hAnsi="Arial" w:cs="Arial"/>
          <w:caps w:val="0"/>
          <w:sz w:val="28"/>
          <w:szCs w:val="28"/>
        </w:rPr>
      </w:pPr>
      <w:bookmarkStart w:id="501" w:name="_Toc178145863"/>
      <w:r>
        <w:rPr>
          <w:rFonts w:ascii="Arial" w:hAnsi="Arial" w:cs="Arial"/>
          <w:caps w:val="0"/>
          <w:sz w:val="28"/>
          <w:szCs w:val="28"/>
        </w:rPr>
        <w:t>Table 6 - Maine</w:t>
      </w:r>
      <w:r w:rsidRPr="00D47153">
        <w:rPr>
          <w:rFonts w:ascii="Arial" w:hAnsi="Arial" w:cs="Arial"/>
          <w:caps w:val="0"/>
        </w:rPr>
        <w:t xml:space="preserve"> </w:t>
      </w:r>
      <w:r>
        <w:rPr>
          <w:rFonts w:ascii="Arial" w:hAnsi="Arial" w:cs="Arial"/>
          <w:caps w:val="0"/>
          <w:sz w:val="28"/>
          <w:szCs w:val="28"/>
        </w:rPr>
        <w:t>Electric Storage Facility</w:t>
      </w:r>
      <w:r w:rsidRPr="00F22D77">
        <w:rPr>
          <w:rFonts w:ascii="Arial" w:hAnsi="Arial" w:cs="Arial"/>
          <w:caps w:val="0"/>
          <w:sz w:val="28"/>
          <w:szCs w:val="28"/>
        </w:rPr>
        <w:t xml:space="preserve"> </w:t>
      </w:r>
      <w:r w:rsidRPr="00D47153">
        <w:rPr>
          <w:rFonts w:ascii="Arial" w:hAnsi="Arial" w:cs="Arial"/>
          <w:caps w:val="0"/>
          <w:sz w:val="28"/>
          <w:szCs w:val="28"/>
        </w:rPr>
        <w:t xml:space="preserve">Reactive </w:t>
      </w:r>
      <w:r w:rsidRPr="00F22D77">
        <w:rPr>
          <w:rFonts w:ascii="Arial" w:hAnsi="Arial" w:cs="Arial"/>
          <w:caps w:val="0"/>
          <w:sz w:val="28"/>
          <w:szCs w:val="28"/>
        </w:rPr>
        <w:t>Resources</w:t>
      </w:r>
      <w:bookmarkEnd w:id="501"/>
    </w:p>
    <w:tbl>
      <w:tblPr>
        <w:tblW w:w="87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"/>
        <w:gridCol w:w="4119"/>
        <w:gridCol w:w="17"/>
        <w:gridCol w:w="1063"/>
        <w:gridCol w:w="17"/>
        <w:gridCol w:w="1693"/>
        <w:gridCol w:w="17"/>
        <w:gridCol w:w="1783"/>
        <w:gridCol w:w="17"/>
      </w:tblGrid>
      <w:tr w:rsidR="003C479C" w:rsidRPr="00D47153" w14:paraId="3C71D153" w14:textId="77777777" w:rsidTr="00146485">
        <w:trPr>
          <w:gridBefore w:val="1"/>
          <w:wBefore w:w="17" w:type="dxa"/>
          <w:trHeight w:val="20"/>
          <w:tblHeader/>
          <w:jc w:val="center"/>
        </w:trPr>
        <w:tc>
          <w:tcPr>
            <w:tcW w:w="413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63FF180A" w14:textId="24ECED8D" w:rsidR="003C479C" w:rsidRPr="00D47153" w:rsidRDefault="00011648" w:rsidP="00B34228">
            <w:pPr>
              <w:pStyle w:val="Table"/>
            </w:pPr>
            <w:r>
              <w:t>Electric Storage Facility</w:t>
            </w:r>
            <w:r w:rsidR="003C479C" w:rsidRPr="00D47153">
              <w:t xml:space="preserve"> Reactive Resource Name</w:t>
            </w:r>
          </w:p>
        </w:tc>
        <w:tc>
          <w:tcPr>
            <w:tcW w:w="108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4C4A2B79" w14:textId="77777777" w:rsidR="003C479C" w:rsidRPr="00D47153" w:rsidRDefault="003C479C" w:rsidP="00B34228">
            <w:pPr>
              <w:pStyle w:val="TblHeading"/>
            </w:pPr>
            <w:r w:rsidRPr="00D47153">
              <w:t>Asset ID</w:t>
            </w:r>
          </w:p>
        </w:tc>
        <w:tc>
          <w:tcPr>
            <w:tcW w:w="171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547293C0" w14:textId="61615620" w:rsidR="003C479C" w:rsidRPr="00D47153" w:rsidRDefault="003C479C" w:rsidP="00B34228">
            <w:pPr>
              <w:pStyle w:val="TblHeading"/>
            </w:pPr>
            <w:del w:id="502" w:author="Author">
              <w:r w:rsidRPr="00D47153" w:rsidDel="003F279C">
                <w:delText xml:space="preserve">Year Lagging </w:delText>
              </w:r>
              <w:r w:rsidRPr="00D47153" w:rsidDel="003F279C">
                <w:rPr>
                  <w:lang w:val="en-US"/>
                </w:rPr>
                <w:delText>Audit</w:delText>
              </w:r>
              <w:r w:rsidRPr="00D47153" w:rsidDel="003F279C">
                <w:delText xml:space="preserve"> Due*</w:delText>
              </w:r>
            </w:del>
          </w:p>
        </w:tc>
        <w:tc>
          <w:tcPr>
            <w:tcW w:w="180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4A9B21F0" w14:textId="32FE6CC5" w:rsidR="003C479C" w:rsidRPr="00D47153" w:rsidRDefault="003C479C" w:rsidP="00B34228">
            <w:pPr>
              <w:pStyle w:val="TblHeading"/>
            </w:pPr>
            <w:del w:id="503" w:author="Author">
              <w:r w:rsidRPr="00D47153" w:rsidDel="003F279C">
                <w:delText xml:space="preserve">Year Leading </w:delText>
              </w:r>
              <w:r w:rsidRPr="00D47153" w:rsidDel="003F279C">
                <w:rPr>
                  <w:lang w:val="en-US"/>
                </w:rPr>
                <w:delText>Audit</w:delText>
              </w:r>
              <w:r w:rsidRPr="00D47153" w:rsidDel="003F279C">
                <w:delText xml:space="preserve"> Due*</w:delText>
              </w:r>
            </w:del>
          </w:p>
        </w:tc>
      </w:tr>
      <w:tr w:rsidR="003C479C" w:rsidRPr="00D47153" w14:paraId="0106E98F" w14:textId="77777777" w:rsidTr="00146485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509F282D" w14:textId="4C2AF32A" w:rsidR="003C479C" w:rsidRPr="00867BB4" w:rsidRDefault="00D81F31" w:rsidP="00C12FCC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Pr="00991B53">
              <w:rPr>
                <w:caps/>
                <w:lang w:val="en-US"/>
              </w:rPr>
              <w:t>illinocket</w:t>
            </w:r>
            <w:r>
              <w:rPr>
                <w:lang w:val="en-US"/>
              </w:rPr>
              <w:t xml:space="preserve"> </w:t>
            </w:r>
            <w:r w:rsidR="00C12FCC">
              <w:rPr>
                <w:lang w:val="en-US"/>
              </w:rPr>
              <w:t>R</w:t>
            </w:r>
            <w:r w:rsidR="00C12FCC" w:rsidRPr="00991B53">
              <w:rPr>
                <w:caps/>
                <w:lang w:val="en-US"/>
              </w:rPr>
              <w:t>enewable</w:t>
            </w:r>
            <w:r w:rsidR="00C12FCC">
              <w:rPr>
                <w:lang w:val="en-US"/>
              </w:rPr>
              <w:t xml:space="preserve"> BES</w:t>
            </w:r>
          </w:p>
        </w:tc>
        <w:tc>
          <w:tcPr>
            <w:tcW w:w="1080" w:type="dxa"/>
            <w:gridSpan w:val="2"/>
            <w:vAlign w:val="center"/>
          </w:tcPr>
          <w:p w14:paraId="04D51926" w14:textId="26BF6761" w:rsidR="003C479C" w:rsidRPr="00867BB4" w:rsidRDefault="00553E4F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69256</w:t>
            </w:r>
          </w:p>
        </w:tc>
        <w:tc>
          <w:tcPr>
            <w:tcW w:w="1710" w:type="dxa"/>
            <w:gridSpan w:val="2"/>
            <w:vAlign w:val="center"/>
          </w:tcPr>
          <w:p w14:paraId="7E326F43" w14:textId="0C600D5A" w:rsidR="003C479C" w:rsidRPr="00867BB4" w:rsidRDefault="00553E4F" w:rsidP="00B34228">
            <w:pPr>
              <w:pStyle w:val="Table"/>
              <w:rPr>
                <w:lang w:val="en-US"/>
              </w:rPr>
            </w:pPr>
            <w:del w:id="504" w:author="Author">
              <w:r w:rsidDel="003F279C">
                <w:rPr>
                  <w:lang w:val="en-US"/>
                </w:rPr>
                <w:delText>2025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6FE360D6" w14:textId="6E31ED0D" w:rsidR="003C479C" w:rsidRPr="00867BB4" w:rsidRDefault="00553E4F" w:rsidP="00B34228">
            <w:pPr>
              <w:pStyle w:val="Table"/>
              <w:rPr>
                <w:lang w:val="en-US"/>
              </w:rPr>
            </w:pPr>
            <w:del w:id="505" w:author="Author">
              <w:r w:rsidDel="003F279C">
                <w:rPr>
                  <w:lang w:val="en-US"/>
                </w:rPr>
                <w:delText>2025</w:delText>
              </w:r>
            </w:del>
          </w:p>
        </w:tc>
      </w:tr>
      <w:tr w:rsidR="003C479C" w:rsidRPr="00D47153" w14:paraId="19D8D409" w14:textId="77777777" w:rsidTr="00146485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1353F7C0" w14:textId="77777777" w:rsidR="003C479C" w:rsidRPr="00D47153" w:rsidRDefault="003C479C" w:rsidP="00B34228">
            <w:pPr>
              <w:pStyle w:val="Table"/>
            </w:pPr>
          </w:p>
        </w:tc>
        <w:tc>
          <w:tcPr>
            <w:tcW w:w="1080" w:type="dxa"/>
            <w:gridSpan w:val="2"/>
            <w:vAlign w:val="center"/>
          </w:tcPr>
          <w:p w14:paraId="1754472F" w14:textId="77777777" w:rsidR="003C479C" w:rsidRPr="00D47153" w:rsidRDefault="003C479C" w:rsidP="00B34228">
            <w:pPr>
              <w:pStyle w:val="Table"/>
            </w:pPr>
          </w:p>
        </w:tc>
        <w:tc>
          <w:tcPr>
            <w:tcW w:w="1710" w:type="dxa"/>
            <w:gridSpan w:val="2"/>
            <w:vAlign w:val="center"/>
          </w:tcPr>
          <w:p w14:paraId="173BA607" w14:textId="77777777" w:rsidR="003C479C" w:rsidRPr="00D47153" w:rsidRDefault="003C479C" w:rsidP="00B34228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665D06C0" w14:textId="77777777" w:rsidR="003C479C" w:rsidRPr="00D47153" w:rsidRDefault="003C479C" w:rsidP="00B34228">
            <w:pPr>
              <w:pStyle w:val="Table"/>
            </w:pPr>
          </w:p>
        </w:tc>
      </w:tr>
    </w:tbl>
    <w:p w14:paraId="013AB126" w14:textId="79427C9E" w:rsidR="003C479C" w:rsidRPr="00D47153" w:rsidDel="003F279C" w:rsidRDefault="003C479C" w:rsidP="003C479C">
      <w:pPr>
        <w:spacing w:before="60"/>
        <w:ind w:left="360"/>
        <w:rPr>
          <w:del w:id="506" w:author="Author"/>
          <w:rFonts w:ascii="Arial" w:hAnsi="Arial" w:cs="Arial"/>
          <w:sz w:val="18"/>
          <w:szCs w:val="18"/>
        </w:rPr>
      </w:pPr>
      <w:del w:id="507" w:author="Author">
        <w:r w:rsidRPr="00D47153" w:rsidDel="003F279C">
          <w:rPr>
            <w:rFonts w:ascii="Arial" w:hAnsi="Arial" w:cs="Arial"/>
            <w:sz w:val="18"/>
            <w:szCs w:val="18"/>
          </w:rPr>
          <w:lastRenderedPageBreak/>
          <w:delText>* Dates will be updated annually</w:delText>
        </w:r>
      </w:del>
    </w:p>
    <w:p w14:paraId="4A36ED02" w14:textId="77777777" w:rsidR="003C479C" w:rsidRPr="00D47153" w:rsidRDefault="003C479C" w:rsidP="004238B2">
      <w:pPr>
        <w:spacing w:before="60"/>
        <w:ind w:left="360"/>
        <w:rPr>
          <w:rFonts w:ascii="Arial" w:hAnsi="Arial" w:cs="Arial"/>
          <w:sz w:val="18"/>
          <w:szCs w:val="18"/>
        </w:rPr>
      </w:pPr>
    </w:p>
    <w:p w14:paraId="431B2E0E" w14:textId="1189C826" w:rsidR="00C85E37" w:rsidRPr="00046BEA" w:rsidRDefault="00C85E37" w:rsidP="00046BEA">
      <w:pPr>
        <w:pStyle w:val="Heading1"/>
        <w:numPr>
          <w:ilvl w:val="0"/>
          <w:numId w:val="0"/>
        </w:numPr>
        <w:spacing w:before="240" w:after="160"/>
        <w:ind w:left="446"/>
        <w:jc w:val="center"/>
        <w:rPr>
          <w:rFonts w:ascii="Arial" w:hAnsi="Arial" w:cs="Arial"/>
          <w:caps w:val="0"/>
          <w:sz w:val="28"/>
          <w:szCs w:val="28"/>
        </w:rPr>
      </w:pPr>
      <w:r>
        <w:rPr>
          <w:rFonts w:ascii="Arial" w:hAnsi="Arial" w:cs="Arial"/>
          <w:caps w:val="0"/>
        </w:rPr>
        <w:br w:type="page"/>
      </w:r>
      <w:bookmarkStart w:id="508" w:name="_Toc178145864"/>
      <w:r w:rsidRPr="006D2CA5">
        <w:rPr>
          <w:rFonts w:ascii="Arial" w:hAnsi="Arial" w:cs="Arial"/>
          <w:caps w:val="0"/>
          <w:sz w:val="28"/>
          <w:szCs w:val="28"/>
        </w:rPr>
        <w:lastRenderedPageBreak/>
        <w:t xml:space="preserve">Table </w:t>
      </w:r>
      <w:r w:rsidR="00E72988">
        <w:rPr>
          <w:rFonts w:ascii="Arial" w:hAnsi="Arial" w:cs="Arial"/>
          <w:caps w:val="0"/>
          <w:sz w:val="28"/>
          <w:szCs w:val="28"/>
        </w:rPr>
        <w:t>7</w:t>
      </w:r>
      <w:r w:rsidRPr="006D2CA5">
        <w:rPr>
          <w:rFonts w:ascii="Arial" w:hAnsi="Arial" w:cs="Arial"/>
          <w:caps w:val="0"/>
          <w:sz w:val="28"/>
          <w:szCs w:val="28"/>
        </w:rPr>
        <w:t xml:space="preserve"> </w:t>
      </w:r>
      <w:r w:rsidR="006D2CA5">
        <w:rPr>
          <w:rFonts w:ascii="Arial" w:hAnsi="Arial" w:cs="Arial"/>
          <w:caps w:val="0"/>
          <w:sz w:val="28"/>
          <w:szCs w:val="28"/>
        </w:rPr>
        <w:t>-</w:t>
      </w:r>
      <w:r w:rsidRPr="006D2CA5">
        <w:rPr>
          <w:rFonts w:ascii="Arial" w:hAnsi="Arial" w:cs="Arial"/>
          <w:caps w:val="0"/>
          <w:sz w:val="28"/>
          <w:szCs w:val="28"/>
        </w:rPr>
        <w:t xml:space="preserve"> New Hampshire</w:t>
      </w:r>
      <w:r w:rsidR="004238B2">
        <w:rPr>
          <w:rFonts w:ascii="Arial" w:hAnsi="Arial" w:cs="Arial"/>
          <w:caps w:val="0"/>
          <w:sz w:val="28"/>
          <w:szCs w:val="28"/>
        </w:rPr>
        <w:t xml:space="preserve"> Generator Reactive Resources</w:t>
      </w:r>
      <w:bookmarkEnd w:id="508"/>
    </w:p>
    <w:tbl>
      <w:tblPr>
        <w:tblW w:w="87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194"/>
        <w:gridCol w:w="1080"/>
        <w:gridCol w:w="1710"/>
        <w:gridCol w:w="1764"/>
      </w:tblGrid>
      <w:tr w:rsidR="00BB1F17" w:rsidRPr="00BB1F17" w14:paraId="431B2E13" w14:textId="77777777" w:rsidTr="00BB1F17">
        <w:trPr>
          <w:trHeight w:val="20"/>
          <w:tblHeader/>
          <w:jc w:val="center"/>
        </w:trPr>
        <w:tc>
          <w:tcPr>
            <w:tcW w:w="41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431B2E0F" w14:textId="618BF579" w:rsidR="00C85E37" w:rsidRPr="00BB1F17" w:rsidRDefault="00C85E37" w:rsidP="00B34228">
            <w:pPr>
              <w:pStyle w:val="Table"/>
            </w:pPr>
            <w:r w:rsidRPr="00BB1F17">
              <w:t>Generator</w:t>
            </w:r>
            <w:r w:rsidR="004238B2">
              <w:t xml:space="preserve"> Asset Name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431B2E10" w14:textId="77777777" w:rsidR="00C85E37" w:rsidRPr="00BB1F17" w:rsidRDefault="00C85E37" w:rsidP="00B34228">
            <w:pPr>
              <w:pStyle w:val="TblHeading"/>
            </w:pPr>
            <w:r w:rsidRPr="00BB1F17">
              <w:t>Asset ID</w:t>
            </w:r>
          </w:p>
        </w:tc>
        <w:tc>
          <w:tcPr>
            <w:tcW w:w="17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431B2E11" w14:textId="65DD8DBA" w:rsidR="00C85E37" w:rsidRPr="00BB1F17" w:rsidRDefault="00C85E37" w:rsidP="00B34228">
            <w:pPr>
              <w:pStyle w:val="TblHeading"/>
            </w:pPr>
            <w:del w:id="509" w:author="Author">
              <w:r w:rsidRPr="00BB1F17" w:rsidDel="003F279C">
                <w:delText xml:space="preserve">Year Lagging </w:delText>
              </w:r>
              <w:r w:rsidR="000105EB" w:rsidDel="003F279C">
                <w:rPr>
                  <w:lang w:val="en-US"/>
                </w:rPr>
                <w:delText>Audit</w:delText>
              </w:r>
              <w:r w:rsidRPr="00BB1F17" w:rsidDel="003F279C">
                <w:delText xml:space="preserve"> Due*</w:delText>
              </w:r>
            </w:del>
          </w:p>
        </w:tc>
        <w:tc>
          <w:tcPr>
            <w:tcW w:w="17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431B2E12" w14:textId="35E12B02" w:rsidR="00C85E37" w:rsidRPr="00BB1F17" w:rsidRDefault="00C85E37" w:rsidP="00B34228">
            <w:pPr>
              <w:pStyle w:val="TblHeading"/>
            </w:pPr>
            <w:del w:id="510" w:author="Author">
              <w:r w:rsidRPr="00BB1F17" w:rsidDel="003F279C">
                <w:delText xml:space="preserve">Year Leading </w:delText>
              </w:r>
              <w:r w:rsidR="000105EB" w:rsidDel="003F279C">
                <w:rPr>
                  <w:lang w:val="en-US"/>
                </w:rPr>
                <w:delText>Audit</w:delText>
              </w:r>
              <w:r w:rsidRPr="00BB1F17" w:rsidDel="003F279C">
                <w:delText xml:space="preserve"> Due*</w:delText>
              </w:r>
            </w:del>
          </w:p>
        </w:tc>
      </w:tr>
      <w:tr w:rsidR="007C5A1C" w:rsidRPr="00BB1F17" w14:paraId="40F4BBC1" w14:textId="77777777" w:rsidTr="008744CF">
        <w:trPr>
          <w:jc w:val="center"/>
        </w:trPr>
        <w:tc>
          <w:tcPr>
            <w:tcW w:w="4194" w:type="dxa"/>
            <w:vAlign w:val="center"/>
          </w:tcPr>
          <w:p w14:paraId="17BD5B3D" w14:textId="17D589EE" w:rsidR="007C5A1C" w:rsidRPr="00B34228" w:rsidRDefault="007C5A1C" w:rsidP="00B34228">
            <w:pPr>
              <w:pStyle w:val="Table"/>
            </w:pPr>
            <w:r>
              <w:t>ANTRIM WIND</w:t>
            </w:r>
          </w:p>
        </w:tc>
        <w:tc>
          <w:tcPr>
            <w:tcW w:w="1080" w:type="dxa"/>
            <w:vAlign w:val="center"/>
          </w:tcPr>
          <w:p w14:paraId="566200DC" w14:textId="15F97828" w:rsidR="007C5A1C" w:rsidRPr="00B34228" w:rsidRDefault="007C5A1C" w:rsidP="00B34228">
            <w:pPr>
              <w:pStyle w:val="Table"/>
            </w:pPr>
            <w:r>
              <w:t>38553</w:t>
            </w:r>
          </w:p>
        </w:tc>
        <w:tc>
          <w:tcPr>
            <w:tcW w:w="1710" w:type="dxa"/>
          </w:tcPr>
          <w:p w14:paraId="08C7DFA0" w14:textId="4513E4AD" w:rsidR="007C5A1C" w:rsidRPr="00867BB4" w:rsidRDefault="008464BC" w:rsidP="00B34228">
            <w:pPr>
              <w:pStyle w:val="Table"/>
              <w:rPr>
                <w:lang w:val="en-US"/>
              </w:rPr>
            </w:pPr>
            <w:del w:id="511" w:author="Author">
              <w:r w:rsidDel="003F279C">
                <w:rPr>
                  <w:lang w:val="en-US"/>
                </w:rPr>
                <w:delText>2025</w:delText>
              </w:r>
            </w:del>
          </w:p>
        </w:tc>
        <w:tc>
          <w:tcPr>
            <w:tcW w:w="1764" w:type="dxa"/>
          </w:tcPr>
          <w:p w14:paraId="76DABF95" w14:textId="7F92FD7F" w:rsidR="007C5A1C" w:rsidRPr="00867BB4" w:rsidRDefault="008464BC" w:rsidP="00B34228">
            <w:pPr>
              <w:pStyle w:val="Table"/>
              <w:rPr>
                <w:lang w:val="en-US"/>
              </w:rPr>
            </w:pPr>
            <w:del w:id="512" w:author="Author">
              <w:r w:rsidDel="003F279C">
                <w:rPr>
                  <w:lang w:val="en-US"/>
                </w:rPr>
                <w:delText>2025</w:delText>
              </w:r>
            </w:del>
          </w:p>
        </w:tc>
      </w:tr>
      <w:tr w:rsidR="006D6795" w:rsidRPr="00BB1F17" w14:paraId="3DA9616C" w14:textId="77777777" w:rsidTr="008744CF">
        <w:trPr>
          <w:jc w:val="center"/>
        </w:trPr>
        <w:tc>
          <w:tcPr>
            <w:tcW w:w="4194" w:type="dxa"/>
            <w:vAlign w:val="center"/>
          </w:tcPr>
          <w:p w14:paraId="1028529E" w14:textId="7B81DA00" w:rsidR="006D6795" w:rsidRPr="00C66221" w:rsidRDefault="006D6795" w:rsidP="00B34228">
            <w:pPr>
              <w:pStyle w:val="Table"/>
              <w:rPr>
                <w:lang w:val="en-US"/>
              </w:rPr>
            </w:pPr>
            <w:del w:id="513" w:author="Author">
              <w:r w:rsidDel="00D06516">
                <w:rPr>
                  <w:lang w:val="en-US"/>
                </w:rPr>
                <w:delText>NERP BETHLEHEM, LLC</w:delText>
              </w:r>
            </w:del>
          </w:p>
        </w:tc>
        <w:tc>
          <w:tcPr>
            <w:tcW w:w="1080" w:type="dxa"/>
            <w:vAlign w:val="center"/>
          </w:tcPr>
          <w:p w14:paraId="75F624BA" w14:textId="24D787CF" w:rsidR="006D6795" w:rsidRPr="00C66221" w:rsidRDefault="006D6795" w:rsidP="00B34228">
            <w:pPr>
              <w:pStyle w:val="Table"/>
              <w:rPr>
                <w:lang w:val="en-US"/>
              </w:rPr>
            </w:pPr>
            <w:del w:id="514" w:author="Author">
              <w:r w:rsidDel="00D06516">
                <w:rPr>
                  <w:lang w:val="en-US"/>
                </w:rPr>
                <w:delText>337</w:delText>
              </w:r>
            </w:del>
          </w:p>
        </w:tc>
        <w:tc>
          <w:tcPr>
            <w:tcW w:w="1710" w:type="dxa"/>
          </w:tcPr>
          <w:p w14:paraId="7EEBEFA6" w14:textId="421D1D67" w:rsidR="006D6795" w:rsidRDefault="006D6795" w:rsidP="009A38BB">
            <w:pPr>
              <w:pStyle w:val="Table"/>
              <w:rPr>
                <w:lang w:val="en-US"/>
              </w:rPr>
            </w:pPr>
            <w:del w:id="515" w:author="Author">
              <w:r w:rsidDel="003F279C">
                <w:rPr>
                  <w:lang w:val="en-US"/>
                </w:rPr>
                <w:delText>2024</w:delText>
              </w:r>
            </w:del>
          </w:p>
        </w:tc>
        <w:tc>
          <w:tcPr>
            <w:tcW w:w="1764" w:type="dxa"/>
          </w:tcPr>
          <w:p w14:paraId="3C55ABB7" w14:textId="27389E49" w:rsidR="006D6795" w:rsidRPr="00E50090" w:rsidRDefault="006D6795" w:rsidP="00B34228">
            <w:pPr>
              <w:pStyle w:val="Table"/>
            </w:pPr>
            <w:del w:id="516" w:author="Author">
              <w:r w:rsidDel="003F279C">
                <w:rPr>
                  <w:lang w:val="en-US"/>
                </w:rPr>
                <w:delText>2024</w:delText>
              </w:r>
            </w:del>
          </w:p>
        </w:tc>
      </w:tr>
      <w:tr w:rsidR="008744CF" w:rsidRPr="00BB1F17" w14:paraId="431B2E18" w14:textId="77777777" w:rsidTr="008744CF">
        <w:trPr>
          <w:jc w:val="center"/>
        </w:trPr>
        <w:tc>
          <w:tcPr>
            <w:tcW w:w="4194" w:type="dxa"/>
            <w:vAlign w:val="center"/>
          </w:tcPr>
          <w:p w14:paraId="431B2E14" w14:textId="77777777" w:rsidR="008744CF" w:rsidRPr="00BB1F17" w:rsidDel="00C85E37" w:rsidRDefault="008744CF" w:rsidP="00B34228">
            <w:pPr>
              <w:pStyle w:val="Table"/>
            </w:pPr>
            <w:r w:rsidRPr="00BB1F17">
              <w:t>BURGESS BIOPOWER</w:t>
            </w:r>
          </w:p>
        </w:tc>
        <w:tc>
          <w:tcPr>
            <w:tcW w:w="1080" w:type="dxa"/>
            <w:vAlign w:val="center"/>
          </w:tcPr>
          <w:p w14:paraId="431B2E15" w14:textId="77777777" w:rsidR="008744CF" w:rsidRPr="00BB1F17" w:rsidDel="00C85E37" w:rsidRDefault="008744CF" w:rsidP="00B34228">
            <w:pPr>
              <w:pStyle w:val="Table"/>
            </w:pPr>
            <w:r w:rsidRPr="00BB1F17">
              <w:t>16653</w:t>
            </w:r>
          </w:p>
        </w:tc>
        <w:tc>
          <w:tcPr>
            <w:tcW w:w="1710" w:type="dxa"/>
          </w:tcPr>
          <w:p w14:paraId="431B2E16" w14:textId="57EFCA19" w:rsidR="008744CF" w:rsidRPr="00E633FE" w:rsidDel="00C85E37" w:rsidRDefault="009A38BB" w:rsidP="009A38BB">
            <w:pPr>
              <w:pStyle w:val="Table"/>
            </w:pPr>
            <w:del w:id="517" w:author="Author">
              <w:r w:rsidDel="003F279C">
                <w:rPr>
                  <w:lang w:val="en-US"/>
                </w:rPr>
                <w:delText>2027</w:delText>
              </w:r>
            </w:del>
          </w:p>
        </w:tc>
        <w:tc>
          <w:tcPr>
            <w:tcW w:w="1764" w:type="dxa"/>
          </w:tcPr>
          <w:p w14:paraId="431B2E17" w14:textId="3080CAC6" w:rsidR="008744CF" w:rsidRPr="00E633FE" w:rsidDel="00C85E37" w:rsidRDefault="008744CF" w:rsidP="00B34228">
            <w:pPr>
              <w:pStyle w:val="Table"/>
            </w:pPr>
            <w:del w:id="518" w:author="Author">
              <w:r w:rsidRPr="00E50090" w:rsidDel="003F279C">
                <w:delText>202</w:delText>
              </w:r>
              <w:r w:rsidR="00C04ED4" w:rsidDel="003F279C">
                <w:rPr>
                  <w:lang w:val="en-US"/>
                </w:rPr>
                <w:delText>7</w:delText>
              </w:r>
            </w:del>
          </w:p>
        </w:tc>
      </w:tr>
      <w:tr w:rsidR="00BB1F17" w:rsidRPr="00BB1F17" w14:paraId="431B2E1D" w14:textId="77777777" w:rsidTr="00BB1F17">
        <w:trPr>
          <w:jc w:val="center"/>
        </w:trPr>
        <w:tc>
          <w:tcPr>
            <w:tcW w:w="4194" w:type="dxa"/>
            <w:vAlign w:val="center"/>
          </w:tcPr>
          <w:p w14:paraId="431B2E19" w14:textId="77777777" w:rsidR="006D2CA5" w:rsidRPr="00BB1F17" w:rsidDel="00C85E37" w:rsidRDefault="006D2CA5" w:rsidP="00B34228">
            <w:pPr>
              <w:pStyle w:val="Table"/>
            </w:pPr>
            <w:r w:rsidRPr="00BB1F17">
              <w:t>EP NEWINGTON ENERGY, LLC</w:t>
            </w:r>
          </w:p>
        </w:tc>
        <w:tc>
          <w:tcPr>
            <w:tcW w:w="1080" w:type="dxa"/>
            <w:vAlign w:val="center"/>
          </w:tcPr>
          <w:p w14:paraId="431B2E1A" w14:textId="77777777" w:rsidR="006D2CA5" w:rsidRPr="00BB1F17" w:rsidDel="00C85E37" w:rsidRDefault="006D2CA5" w:rsidP="00B34228">
            <w:pPr>
              <w:pStyle w:val="Table"/>
            </w:pPr>
            <w:r w:rsidRPr="00BB1F17">
              <w:t>1649</w:t>
            </w:r>
          </w:p>
        </w:tc>
        <w:tc>
          <w:tcPr>
            <w:tcW w:w="1710" w:type="dxa"/>
            <w:vAlign w:val="center"/>
          </w:tcPr>
          <w:p w14:paraId="431B2E1B" w14:textId="2F5D2AD9" w:rsidR="006D2CA5" w:rsidRPr="00867BB4" w:rsidDel="00C85E37" w:rsidRDefault="008464BC" w:rsidP="00B34228">
            <w:pPr>
              <w:pStyle w:val="Table"/>
              <w:rPr>
                <w:lang w:val="en-US"/>
              </w:rPr>
            </w:pPr>
            <w:del w:id="519" w:author="Author">
              <w:r w:rsidDel="003F279C">
                <w:rPr>
                  <w:lang w:val="en-US"/>
                </w:rPr>
                <w:delText>2025</w:delText>
              </w:r>
            </w:del>
          </w:p>
        </w:tc>
        <w:tc>
          <w:tcPr>
            <w:tcW w:w="1764" w:type="dxa"/>
            <w:vAlign w:val="center"/>
          </w:tcPr>
          <w:p w14:paraId="431B2E1C" w14:textId="2528F574" w:rsidR="006D2CA5" w:rsidRPr="00867BB4" w:rsidDel="00C85E37" w:rsidRDefault="008A39C2" w:rsidP="00B34228">
            <w:pPr>
              <w:pStyle w:val="Table"/>
              <w:rPr>
                <w:lang w:val="en-US"/>
              </w:rPr>
            </w:pPr>
            <w:del w:id="520" w:author="Author">
              <w:r w:rsidDel="003F279C">
                <w:delText>2024</w:delText>
              </w:r>
            </w:del>
          </w:p>
        </w:tc>
      </w:tr>
      <w:tr w:rsidR="0091671F" w:rsidRPr="00BB1F17" w14:paraId="431B2E22" w14:textId="77777777" w:rsidTr="00B82A3E">
        <w:trPr>
          <w:jc w:val="center"/>
        </w:trPr>
        <w:tc>
          <w:tcPr>
            <w:tcW w:w="4194" w:type="dxa"/>
            <w:vAlign w:val="center"/>
          </w:tcPr>
          <w:p w14:paraId="431B2E1E" w14:textId="77777777" w:rsidR="0091671F" w:rsidRPr="00BB1F17" w:rsidDel="00C85E37" w:rsidRDefault="0091671F" w:rsidP="00B34228">
            <w:pPr>
              <w:pStyle w:val="Table"/>
            </w:pPr>
            <w:r w:rsidRPr="00BB1F17">
              <w:t>GRANITE RELIABLE POWER, LLC</w:t>
            </w:r>
          </w:p>
        </w:tc>
        <w:tc>
          <w:tcPr>
            <w:tcW w:w="1080" w:type="dxa"/>
            <w:vAlign w:val="center"/>
          </w:tcPr>
          <w:p w14:paraId="431B2E1F" w14:textId="77777777" w:rsidR="0091671F" w:rsidRPr="00BB1F17" w:rsidDel="00C85E37" w:rsidRDefault="0091671F" w:rsidP="00B34228">
            <w:pPr>
              <w:pStyle w:val="Table"/>
            </w:pPr>
            <w:r w:rsidRPr="00BB1F17">
              <w:t>14595</w:t>
            </w:r>
          </w:p>
        </w:tc>
        <w:tc>
          <w:tcPr>
            <w:tcW w:w="1710" w:type="dxa"/>
          </w:tcPr>
          <w:p w14:paraId="431B2E20" w14:textId="03C3A369" w:rsidR="0091671F" w:rsidRPr="00A8602B" w:rsidDel="00C85E37" w:rsidRDefault="0091671F" w:rsidP="00B34228">
            <w:pPr>
              <w:pStyle w:val="Table"/>
            </w:pPr>
            <w:del w:id="521" w:author="Author">
              <w:r w:rsidRPr="000E7184" w:rsidDel="003F279C">
                <w:delText>2023</w:delText>
              </w:r>
            </w:del>
          </w:p>
        </w:tc>
        <w:tc>
          <w:tcPr>
            <w:tcW w:w="1764" w:type="dxa"/>
          </w:tcPr>
          <w:p w14:paraId="431B2E21" w14:textId="24419A28" w:rsidR="0091671F" w:rsidRPr="00A8602B" w:rsidDel="00C85E37" w:rsidRDefault="0091671F" w:rsidP="00B34228">
            <w:pPr>
              <w:pStyle w:val="Table"/>
            </w:pPr>
            <w:del w:id="522" w:author="Author">
              <w:r w:rsidRPr="000E7184" w:rsidDel="003F279C">
                <w:delText>2023</w:delText>
              </w:r>
            </w:del>
          </w:p>
        </w:tc>
      </w:tr>
      <w:tr w:rsidR="00BB1F17" w:rsidRPr="00BB1F17" w14:paraId="431B2E27" w14:textId="77777777" w:rsidTr="00BB1F17">
        <w:trPr>
          <w:jc w:val="center"/>
        </w:trPr>
        <w:tc>
          <w:tcPr>
            <w:tcW w:w="4194" w:type="dxa"/>
            <w:vAlign w:val="center"/>
          </w:tcPr>
          <w:p w14:paraId="431B2E23" w14:textId="77777777" w:rsidR="006D2CA5" w:rsidRPr="00BB1F17" w:rsidDel="00C85E37" w:rsidRDefault="006D2CA5" w:rsidP="00B34228">
            <w:pPr>
              <w:pStyle w:val="Table"/>
            </w:pPr>
            <w:r w:rsidRPr="00BB1F17">
              <w:t>GROTON WIND</w:t>
            </w:r>
          </w:p>
        </w:tc>
        <w:tc>
          <w:tcPr>
            <w:tcW w:w="1080" w:type="dxa"/>
            <w:vAlign w:val="center"/>
          </w:tcPr>
          <w:p w14:paraId="431B2E24" w14:textId="77777777" w:rsidR="006D2CA5" w:rsidRPr="00BB1F17" w:rsidDel="00C85E37" w:rsidRDefault="006D2CA5" w:rsidP="00B34228">
            <w:pPr>
              <w:pStyle w:val="Table"/>
            </w:pPr>
            <w:r w:rsidRPr="00BB1F17">
              <w:t>37050</w:t>
            </w:r>
          </w:p>
        </w:tc>
        <w:tc>
          <w:tcPr>
            <w:tcW w:w="1710" w:type="dxa"/>
            <w:vAlign w:val="center"/>
          </w:tcPr>
          <w:p w14:paraId="431B2E25" w14:textId="66434760" w:rsidR="006D2CA5" w:rsidRPr="009A38BB" w:rsidDel="00C85E37" w:rsidRDefault="00417E61" w:rsidP="00B34228">
            <w:pPr>
              <w:pStyle w:val="Table"/>
              <w:rPr>
                <w:lang w:val="en-US"/>
              </w:rPr>
            </w:pPr>
            <w:del w:id="523" w:author="Author">
              <w:r w:rsidRPr="00BB1F17" w:rsidDel="003F279C">
                <w:delText>201</w:delText>
              </w:r>
              <w:r w:rsidDel="003F279C">
                <w:delText>6</w:delText>
              </w:r>
            </w:del>
          </w:p>
        </w:tc>
        <w:tc>
          <w:tcPr>
            <w:tcW w:w="1764" w:type="dxa"/>
            <w:vAlign w:val="center"/>
          </w:tcPr>
          <w:p w14:paraId="431B2E26" w14:textId="2FD07D52" w:rsidR="006D2CA5" w:rsidRPr="00867BB4" w:rsidDel="00C85E37" w:rsidRDefault="00417E61" w:rsidP="00B34228">
            <w:pPr>
              <w:pStyle w:val="Table"/>
              <w:rPr>
                <w:lang w:val="en-US"/>
              </w:rPr>
            </w:pPr>
            <w:del w:id="524" w:author="Author">
              <w:r w:rsidRPr="00BB1F17" w:rsidDel="003F279C">
                <w:delText>201</w:delText>
              </w:r>
              <w:r w:rsidDel="003F279C">
                <w:delText>6</w:delText>
              </w:r>
            </w:del>
          </w:p>
        </w:tc>
      </w:tr>
      <w:tr w:rsidR="006D6795" w:rsidRPr="00BB1F17" w14:paraId="04E567E5" w14:textId="77777777" w:rsidTr="0003455C">
        <w:trPr>
          <w:jc w:val="center"/>
        </w:trPr>
        <w:tc>
          <w:tcPr>
            <w:tcW w:w="4194" w:type="dxa"/>
            <w:vAlign w:val="center"/>
          </w:tcPr>
          <w:p w14:paraId="1DBD92B2" w14:textId="51FA08BC" w:rsidR="006D6795" w:rsidRPr="00C66221" w:rsidRDefault="006D6795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JERICHO WIND</w:t>
            </w:r>
          </w:p>
        </w:tc>
        <w:tc>
          <w:tcPr>
            <w:tcW w:w="1080" w:type="dxa"/>
            <w:vAlign w:val="center"/>
          </w:tcPr>
          <w:p w14:paraId="0CB17F6C" w14:textId="6CB1C7BF" w:rsidR="006D6795" w:rsidRPr="00C66221" w:rsidRDefault="006D6795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43580</w:t>
            </w:r>
          </w:p>
        </w:tc>
        <w:tc>
          <w:tcPr>
            <w:tcW w:w="1710" w:type="dxa"/>
          </w:tcPr>
          <w:p w14:paraId="10721406" w14:textId="73968B13" w:rsidR="006D6795" w:rsidRPr="00C66221" w:rsidDel="009A38BB" w:rsidRDefault="006D6795" w:rsidP="00B34228">
            <w:pPr>
              <w:pStyle w:val="Table"/>
              <w:rPr>
                <w:lang w:val="en-US"/>
              </w:rPr>
            </w:pPr>
            <w:del w:id="525" w:author="Author">
              <w:r w:rsidDel="003F279C">
                <w:rPr>
                  <w:lang w:val="en-US"/>
                </w:rPr>
                <w:delText>2024</w:delText>
              </w:r>
            </w:del>
          </w:p>
        </w:tc>
        <w:tc>
          <w:tcPr>
            <w:tcW w:w="1764" w:type="dxa"/>
          </w:tcPr>
          <w:p w14:paraId="0376F018" w14:textId="3E162BAE" w:rsidR="006D6795" w:rsidRPr="003C6B6B" w:rsidRDefault="006D6795" w:rsidP="00B34228">
            <w:pPr>
              <w:pStyle w:val="Table"/>
            </w:pPr>
            <w:del w:id="526" w:author="Author">
              <w:r w:rsidDel="003F279C">
                <w:rPr>
                  <w:lang w:val="en-US"/>
                </w:rPr>
                <w:delText>2024</w:delText>
              </w:r>
            </w:del>
          </w:p>
        </w:tc>
      </w:tr>
      <w:tr w:rsidR="0003455C" w:rsidRPr="00BB1F17" w14:paraId="431B2E2C" w14:textId="77777777" w:rsidTr="0003455C">
        <w:trPr>
          <w:jc w:val="center"/>
        </w:trPr>
        <w:tc>
          <w:tcPr>
            <w:tcW w:w="4194" w:type="dxa"/>
            <w:vAlign w:val="center"/>
          </w:tcPr>
          <w:p w14:paraId="431B2E28" w14:textId="77777777" w:rsidR="0003455C" w:rsidRPr="00BB1F17" w:rsidDel="00C85E37" w:rsidRDefault="0003455C" w:rsidP="00B34228">
            <w:pPr>
              <w:pStyle w:val="Table"/>
            </w:pPr>
            <w:r w:rsidRPr="00BB1F17">
              <w:t>MERRIMACK 1</w:t>
            </w:r>
          </w:p>
        </w:tc>
        <w:tc>
          <w:tcPr>
            <w:tcW w:w="1080" w:type="dxa"/>
            <w:vAlign w:val="center"/>
          </w:tcPr>
          <w:p w14:paraId="431B2E29" w14:textId="77777777" w:rsidR="0003455C" w:rsidRPr="00BB1F17" w:rsidDel="00C85E37" w:rsidRDefault="0003455C" w:rsidP="00B34228">
            <w:pPr>
              <w:pStyle w:val="Table"/>
            </w:pPr>
            <w:r w:rsidRPr="00BB1F17">
              <w:t>489</w:t>
            </w:r>
          </w:p>
        </w:tc>
        <w:tc>
          <w:tcPr>
            <w:tcW w:w="1710" w:type="dxa"/>
          </w:tcPr>
          <w:p w14:paraId="431B2E2A" w14:textId="1561ED2B" w:rsidR="0003455C" w:rsidRPr="00C66221" w:rsidDel="00C85E37" w:rsidRDefault="009A38BB" w:rsidP="00B34228">
            <w:pPr>
              <w:pStyle w:val="Table"/>
              <w:rPr>
                <w:lang w:val="en-US"/>
              </w:rPr>
            </w:pPr>
            <w:del w:id="527" w:author="Author">
              <w:r w:rsidDel="003F279C">
                <w:rPr>
                  <w:lang w:val="en-US"/>
                </w:rPr>
                <w:delText>2027</w:delText>
              </w:r>
            </w:del>
          </w:p>
        </w:tc>
        <w:tc>
          <w:tcPr>
            <w:tcW w:w="1764" w:type="dxa"/>
          </w:tcPr>
          <w:p w14:paraId="431B2E2B" w14:textId="618DBB93" w:rsidR="0003455C" w:rsidRPr="00BB1F17" w:rsidDel="00C85E37" w:rsidRDefault="0003455C" w:rsidP="00B34228">
            <w:pPr>
              <w:pStyle w:val="Table"/>
            </w:pPr>
            <w:del w:id="528" w:author="Author">
              <w:r w:rsidRPr="003C6B6B" w:rsidDel="003F279C">
                <w:delText>202</w:delText>
              </w:r>
              <w:r w:rsidR="00481B33" w:rsidDel="003F279C">
                <w:rPr>
                  <w:lang w:val="en-US"/>
                </w:rPr>
                <w:delText>7</w:delText>
              </w:r>
            </w:del>
          </w:p>
        </w:tc>
      </w:tr>
      <w:tr w:rsidR="0003455C" w:rsidRPr="00BB1F17" w14:paraId="431B2E31" w14:textId="77777777" w:rsidTr="0003455C">
        <w:trPr>
          <w:jc w:val="center"/>
        </w:trPr>
        <w:tc>
          <w:tcPr>
            <w:tcW w:w="4194" w:type="dxa"/>
            <w:vAlign w:val="center"/>
          </w:tcPr>
          <w:p w14:paraId="431B2E2D" w14:textId="77777777" w:rsidR="0003455C" w:rsidRPr="00BB1F17" w:rsidDel="00C85E37" w:rsidRDefault="0003455C" w:rsidP="00B34228">
            <w:pPr>
              <w:pStyle w:val="Table"/>
            </w:pPr>
            <w:r w:rsidRPr="00BB1F17">
              <w:t>MERRIMACK 2</w:t>
            </w:r>
          </w:p>
        </w:tc>
        <w:tc>
          <w:tcPr>
            <w:tcW w:w="1080" w:type="dxa"/>
            <w:vAlign w:val="center"/>
          </w:tcPr>
          <w:p w14:paraId="431B2E2E" w14:textId="77777777" w:rsidR="0003455C" w:rsidRPr="00BB1F17" w:rsidDel="00C85E37" w:rsidRDefault="0003455C" w:rsidP="00B34228">
            <w:pPr>
              <w:pStyle w:val="Table"/>
            </w:pPr>
            <w:r w:rsidRPr="00BB1F17">
              <w:t>490</w:t>
            </w:r>
          </w:p>
        </w:tc>
        <w:tc>
          <w:tcPr>
            <w:tcW w:w="1710" w:type="dxa"/>
          </w:tcPr>
          <w:p w14:paraId="431B2E2F" w14:textId="2FF1AB15" w:rsidR="0003455C" w:rsidRPr="00C66221" w:rsidDel="00C85E37" w:rsidRDefault="009A38BB" w:rsidP="00B34228">
            <w:pPr>
              <w:pStyle w:val="Table"/>
              <w:rPr>
                <w:lang w:val="en-US"/>
              </w:rPr>
            </w:pPr>
            <w:del w:id="529" w:author="Author">
              <w:r w:rsidDel="003F279C">
                <w:rPr>
                  <w:lang w:val="en-US"/>
                </w:rPr>
                <w:delText>2027</w:delText>
              </w:r>
            </w:del>
          </w:p>
        </w:tc>
        <w:tc>
          <w:tcPr>
            <w:tcW w:w="1764" w:type="dxa"/>
          </w:tcPr>
          <w:p w14:paraId="431B2E30" w14:textId="30CC7D5A" w:rsidR="0003455C" w:rsidRPr="00BB1F17" w:rsidDel="00C85E37" w:rsidRDefault="0003455C" w:rsidP="00B34228">
            <w:pPr>
              <w:pStyle w:val="Table"/>
            </w:pPr>
            <w:del w:id="530" w:author="Author">
              <w:r w:rsidRPr="003C6B6B" w:rsidDel="003F279C">
                <w:delText>202</w:delText>
              </w:r>
              <w:r w:rsidR="00481B33" w:rsidDel="003F279C">
                <w:rPr>
                  <w:lang w:val="en-US"/>
                </w:rPr>
                <w:delText>7</w:delText>
              </w:r>
            </w:del>
          </w:p>
        </w:tc>
      </w:tr>
      <w:tr w:rsidR="00BB1F17" w:rsidRPr="00BB1F17" w14:paraId="431B2E36" w14:textId="77777777" w:rsidTr="00BB1F17">
        <w:trPr>
          <w:jc w:val="center"/>
        </w:trPr>
        <w:tc>
          <w:tcPr>
            <w:tcW w:w="4194" w:type="dxa"/>
            <w:vAlign w:val="center"/>
          </w:tcPr>
          <w:p w14:paraId="431B2E32" w14:textId="77777777" w:rsidR="006D2CA5" w:rsidRPr="00BB1F17" w:rsidDel="00C85E37" w:rsidRDefault="006D2CA5" w:rsidP="00B34228">
            <w:pPr>
              <w:pStyle w:val="Table"/>
            </w:pPr>
            <w:r w:rsidRPr="00BB1F17">
              <w:t>MERRIMACK CT1</w:t>
            </w:r>
          </w:p>
        </w:tc>
        <w:tc>
          <w:tcPr>
            <w:tcW w:w="1080" w:type="dxa"/>
            <w:vAlign w:val="center"/>
          </w:tcPr>
          <w:p w14:paraId="431B2E33" w14:textId="77777777" w:rsidR="006D2CA5" w:rsidRPr="00BB1F17" w:rsidDel="00C85E37" w:rsidRDefault="006D2CA5" w:rsidP="00B34228">
            <w:pPr>
              <w:pStyle w:val="Table"/>
            </w:pPr>
            <w:r w:rsidRPr="00BB1F17">
              <w:t>382</w:t>
            </w:r>
          </w:p>
        </w:tc>
        <w:tc>
          <w:tcPr>
            <w:tcW w:w="1710" w:type="dxa"/>
            <w:vAlign w:val="center"/>
          </w:tcPr>
          <w:p w14:paraId="431B2E34" w14:textId="691279EB" w:rsidR="006D2CA5" w:rsidRPr="00BB1F17" w:rsidDel="00C85E37" w:rsidRDefault="0091671F" w:rsidP="00B34228">
            <w:pPr>
              <w:pStyle w:val="Table"/>
            </w:pPr>
            <w:del w:id="531" w:author="Author">
              <w:r w:rsidDel="003F279C">
                <w:delText>2023</w:delText>
              </w:r>
            </w:del>
          </w:p>
        </w:tc>
        <w:tc>
          <w:tcPr>
            <w:tcW w:w="1764" w:type="dxa"/>
            <w:vAlign w:val="center"/>
          </w:tcPr>
          <w:p w14:paraId="431B2E35" w14:textId="702C2849" w:rsidR="006D2CA5" w:rsidRPr="00BB1F17" w:rsidDel="00C85E37" w:rsidRDefault="008744CF" w:rsidP="00B34228">
            <w:pPr>
              <w:pStyle w:val="Table"/>
            </w:pPr>
            <w:del w:id="532" w:author="Author">
              <w:r w:rsidDel="003F279C">
                <w:delText>202</w:delText>
              </w:r>
              <w:r w:rsidR="00481B33" w:rsidDel="003F279C">
                <w:rPr>
                  <w:lang w:val="en-US"/>
                </w:rPr>
                <w:delText>7</w:delText>
              </w:r>
            </w:del>
          </w:p>
        </w:tc>
      </w:tr>
      <w:tr w:rsidR="0091671F" w:rsidRPr="00BB1F17" w14:paraId="431B2E3B" w14:textId="77777777" w:rsidTr="00B82A3E">
        <w:trPr>
          <w:jc w:val="center"/>
        </w:trPr>
        <w:tc>
          <w:tcPr>
            <w:tcW w:w="4194" w:type="dxa"/>
            <w:vAlign w:val="center"/>
          </w:tcPr>
          <w:p w14:paraId="431B2E37" w14:textId="77777777" w:rsidR="0091671F" w:rsidRPr="00BB1F17" w:rsidDel="00C85E37" w:rsidRDefault="0091671F" w:rsidP="00B34228">
            <w:pPr>
              <w:pStyle w:val="Table"/>
            </w:pPr>
            <w:r w:rsidRPr="00BB1F17">
              <w:t>MERRIMACK CT2</w:t>
            </w:r>
          </w:p>
        </w:tc>
        <w:tc>
          <w:tcPr>
            <w:tcW w:w="1080" w:type="dxa"/>
            <w:vAlign w:val="center"/>
          </w:tcPr>
          <w:p w14:paraId="431B2E38" w14:textId="77777777" w:rsidR="0091671F" w:rsidRPr="00BB1F17" w:rsidDel="00C85E37" w:rsidRDefault="0091671F" w:rsidP="00B34228">
            <w:pPr>
              <w:pStyle w:val="Table"/>
            </w:pPr>
            <w:r w:rsidRPr="00BB1F17">
              <w:t>383</w:t>
            </w:r>
          </w:p>
        </w:tc>
        <w:tc>
          <w:tcPr>
            <w:tcW w:w="1710" w:type="dxa"/>
          </w:tcPr>
          <w:p w14:paraId="431B2E39" w14:textId="0BE66941" w:rsidR="0091671F" w:rsidRPr="00BB1F17" w:rsidDel="00C85E37" w:rsidRDefault="0091671F" w:rsidP="00B34228">
            <w:pPr>
              <w:pStyle w:val="Table"/>
            </w:pPr>
            <w:del w:id="533" w:author="Author">
              <w:r w:rsidRPr="00E063A4" w:rsidDel="003F279C">
                <w:delText>2023</w:delText>
              </w:r>
            </w:del>
          </w:p>
        </w:tc>
        <w:tc>
          <w:tcPr>
            <w:tcW w:w="1764" w:type="dxa"/>
            <w:vAlign w:val="center"/>
          </w:tcPr>
          <w:p w14:paraId="431B2E3A" w14:textId="04DC20E3" w:rsidR="0091671F" w:rsidRPr="00BB1F17" w:rsidDel="00C85E37" w:rsidRDefault="0091671F" w:rsidP="00B34228">
            <w:pPr>
              <w:pStyle w:val="Table"/>
            </w:pPr>
            <w:del w:id="534" w:author="Author">
              <w:r w:rsidDel="003F279C">
                <w:delText>2023</w:delText>
              </w:r>
            </w:del>
          </w:p>
        </w:tc>
      </w:tr>
      <w:tr w:rsidR="0091671F" w:rsidRPr="00BB1F17" w14:paraId="431B2E40" w14:textId="77777777" w:rsidTr="00B82A3E">
        <w:trPr>
          <w:jc w:val="center"/>
        </w:trPr>
        <w:tc>
          <w:tcPr>
            <w:tcW w:w="4194" w:type="dxa"/>
            <w:vAlign w:val="center"/>
          </w:tcPr>
          <w:p w14:paraId="431B2E3C" w14:textId="77777777" w:rsidR="0091671F" w:rsidRPr="00BB1F17" w:rsidDel="00C85E37" w:rsidRDefault="0091671F" w:rsidP="00B34228">
            <w:pPr>
              <w:pStyle w:val="Table"/>
            </w:pPr>
            <w:r w:rsidRPr="00BB1F17">
              <w:t>NEWINGTON 1</w:t>
            </w:r>
          </w:p>
        </w:tc>
        <w:tc>
          <w:tcPr>
            <w:tcW w:w="1080" w:type="dxa"/>
            <w:vAlign w:val="center"/>
          </w:tcPr>
          <w:p w14:paraId="431B2E3D" w14:textId="77777777" w:rsidR="0091671F" w:rsidRPr="00BB1F17" w:rsidDel="00C85E37" w:rsidRDefault="0091671F" w:rsidP="00B34228">
            <w:pPr>
              <w:pStyle w:val="Table"/>
            </w:pPr>
            <w:r w:rsidRPr="00BB1F17">
              <w:t>508</w:t>
            </w:r>
          </w:p>
        </w:tc>
        <w:tc>
          <w:tcPr>
            <w:tcW w:w="1710" w:type="dxa"/>
          </w:tcPr>
          <w:p w14:paraId="431B2E3E" w14:textId="0E8667B1" w:rsidR="0091671F" w:rsidRPr="00C66221" w:rsidDel="00C85E37" w:rsidRDefault="009A38BB" w:rsidP="00B34228">
            <w:pPr>
              <w:pStyle w:val="Table"/>
              <w:rPr>
                <w:lang w:val="en-US"/>
              </w:rPr>
            </w:pPr>
            <w:del w:id="535" w:author="Author">
              <w:r w:rsidDel="003F279C">
                <w:rPr>
                  <w:lang w:val="en-US"/>
                </w:rPr>
                <w:delText>2027</w:delText>
              </w:r>
            </w:del>
          </w:p>
        </w:tc>
        <w:tc>
          <w:tcPr>
            <w:tcW w:w="1764" w:type="dxa"/>
            <w:vAlign w:val="center"/>
          </w:tcPr>
          <w:p w14:paraId="431B2E3F" w14:textId="47E09A25" w:rsidR="0091671F" w:rsidRPr="00353CF5" w:rsidDel="00C85E37" w:rsidRDefault="00EC0B10" w:rsidP="00B34228">
            <w:pPr>
              <w:pStyle w:val="Table"/>
              <w:rPr>
                <w:lang w:val="en-US"/>
              </w:rPr>
            </w:pPr>
            <w:del w:id="536" w:author="Author">
              <w:r w:rsidDel="003F279C">
                <w:delText>2</w:delText>
              </w:r>
              <w:r w:rsidDel="003F279C">
                <w:rPr>
                  <w:lang w:val="en-US"/>
                </w:rPr>
                <w:delText>02</w:delText>
              </w:r>
              <w:r w:rsidR="00481B33" w:rsidDel="003F279C">
                <w:rPr>
                  <w:lang w:val="en-US"/>
                </w:rPr>
                <w:delText>7</w:delText>
              </w:r>
            </w:del>
          </w:p>
        </w:tc>
      </w:tr>
      <w:tr w:rsidR="0091671F" w:rsidRPr="00BB1F17" w14:paraId="431B2E45" w14:textId="77777777" w:rsidTr="00B82A3E">
        <w:trPr>
          <w:jc w:val="center"/>
        </w:trPr>
        <w:tc>
          <w:tcPr>
            <w:tcW w:w="4194" w:type="dxa"/>
            <w:vAlign w:val="center"/>
          </w:tcPr>
          <w:p w14:paraId="431B2E41" w14:textId="77777777" w:rsidR="0091671F" w:rsidRPr="00BB1F17" w:rsidDel="00C85E37" w:rsidRDefault="0091671F" w:rsidP="00B34228">
            <w:pPr>
              <w:pStyle w:val="Table"/>
            </w:pPr>
            <w:r w:rsidRPr="00BB1F17">
              <w:t>PONTOOK HYDRO</w:t>
            </w:r>
          </w:p>
        </w:tc>
        <w:tc>
          <w:tcPr>
            <w:tcW w:w="1080" w:type="dxa"/>
            <w:vAlign w:val="center"/>
          </w:tcPr>
          <w:p w14:paraId="431B2E42" w14:textId="77777777" w:rsidR="0091671F" w:rsidRPr="00BB1F17" w:rsidDel="00C85E37" w:rsidRDefault="0091671F" w:rsidP="00B34228">
            <w:pPr>
              <w:pStyle w:val="Table"/>
            </w:pPr>
            <w:r w:rsidRPr="00BB1F17">
              <w:t>539</w:t>
            </w:r>
          </w:p>
        </w:tc>
        <w:tc>
          <w:tcPr>
            <w:tcW w:w="1710" w:type="dxa"/>
          </w:tcPr>
          <w:p w14:paraId="431B2E43" w14:textId="48B3D276" w:rsidR="0091671F" w:rsidRPr="00B34228" w:rsidDel="00C85E37" w:rsidRDefault="008626E7" w:rsidP="00B34228">
            <w:pPr>
              <w:pStyle w:val="Table"/>
            </w:pPr>
            <w:del w:id="537" w:author="Author">
              <w:r w:rsidDel="003F279C">
                <w:delText>2024</w:delText>
              </w:r>
            </w:del>
          </w:p>
        </w:tc>
        <w:tc>
          <w:tcPr>
            <w:tcW w:w="1764" w:type="dxa"/>
            <w:vAlign w:val="center"/>
          </w:tcPr>
          <w:p w14:paraId="431B2E44" w14:textId="5544BA81" w:rsidR="0091671F" w:rsidRPr="00B34228" w:rsidDel="00C85E37" w:rsidRDefault="008626E7" w:rsidP="00B34228">
            <w:pPr>
              <w:pStyle w:val="Table"/>
            </w:pPr>
            <w:del w:id="538" w:author="Author">
              <w:r w:rsidDel="003F279C">
                <w:delText>2024</w:delText>
              </w:r>
            </w:del>
          </w:p>
        </w:tc>
      </w:tr>
      <w:tr w:rsidR="0091671F" w:rsidRPr="00BB1F17" w14:paraId="431B2E4A" w14:textId="77777777" w:rsidTr="00B82A3E">
        <w:trPr>
          <w:jc w:val="center"/>
        </w:trPr>
        <w:tc>
          <w:tcPr>
            <w:tcW w:w="4194" w:type="dxa"/>
            <w:vAlign w:val="center"/>
          </w:tcPr>
          <w:p w14:paraId="431B2E46" w14:textId="77777777" w:rsidR="0091671F" w:rsidRPr="00BB1F17" w:rsidDel="00C85E37" w:rsidRDefault="0091671F" w:rsidP="00B34228">
            <w:pPr>
              <w:pStyle w:val="Table"/>
            </w:pPr>
            <w:r w:rsidRPr="00BB1F17">
              <w:t>SCHILLER 4</w:t>
            </w:r>
          </w:p>
        </w:tc>
        <w:tc>
          <w:tcPr>
            <w:tcW w:w="1080" w:type="dxa"/>
            <w:vAlign w:val="center"/>
          </w:tcPr>
          <w:p w14:paraId="431B2E47" w14:textId="77777777" w:rsidR="0091671F" w:rsidRPr="00BB1F17" w:rsidDel="00C85E37" w:rsidRDefault="0091671F" w:rsidP="00B34228">
            <w:pPr>
              <w:pStyle w:val="Table"/>
            </w:pPr>
            <w:r w:rsidRPr="00BB1F17">
              <w:t>556</w:t>
            </w:r>
          </w:p>
        </w:tc>
        <w:tc>
          <w:tcPr>
            <w:tcW w:w="1710" w:type="dxa"/>
          </w:tcPr>
          <w:p w14:paraId="431B2E48" w14:textId="01B7C64B" w:rsidR="0091671F" w:rsidRPr="00867BB4" w:rsidDel="00C85E37" w:rsidRDefault="008464BC" w:rsidP="00B34228">
            <w:pPr>
              <w:pStyle w:val="Table"/>
              <w:rPr>
                <w:lang w:val="en-US"/>
              </w:rPr>
            </w:pPr>
            <w:del w:id="539" w:author="Author">
              <w:r w:rsidDel="003F279C">
                <w:rPr>
                  <w:lang w:val="en-US"/>
                </w:rPr>
                <w:delText>2025</w:delText>
              </w:r>
            </w:del>
          </w:p>
        </w:tc>
        <w:tc>
          <w:tcPr>
            <w:tcW w:w="1764" w:type="dxa"/>
          </w:tcPr>
          <w:p w14:paraId="431B2E49" w14:textId="359DCC6A" w:rsidR="0091671F" w:rsidRPr="00867BB4" w:rsidDel="00C85E37" w:rsidRDefault="008464BC" w:rsidP="00B34228">
            <w:pPr>
              <w:pStyle w:val="Table"/>
              <w:rPr>
                <w:lang w:val="en-US"/>
              </w:rPr>
            </w:pPr>
            <w:del w:id="540" w:author="Author">
              <w:r w:rsidDel="003F279C">
                <w:rPr>
                  <w:lang w:val="en-US"/>
                </w:rPr>
                <w:delText>2024</w:delText>
              </w:r>
            </w:del>
          </w:p>
        </w:tc>
      </w:tr>
      <w:tr w:rsidR="0091671F" w:rsidRPr="00BB1F17" w14:paraId="431B2E4F" w14:textId="77777777" w:rsidTr="00B82A3E">
        <w:trPr>
          <w:jc w:val="center"/>
        </w:trPr>
        <w:tc>
          <w:tcPr>
            <w:tcW w:w="4194" w:type="dxa"/>
            <w:vAlign w:val="center"/>
          </w:tcPr>
          <w:p w14:paraId="431B2E4B" w14:textId="77777777" w:rsidR="0091671F" w:rsidRPr="00BB1F17" w:rsidDel="00C85E37" w:rsidRDefault="0091671F" w:rsidP="00B34228">
            <w:pPr>
              <w:pStyle w:val="Table"/>
            </w:pPr>
            <w:r w:rsidRPr="00BB1F17">
              <w:t>SCHILLER 5</w:t>
            </w:r>
          </w:p>
        </w:tc>
        <w:tc>
          <w:tcPr>
            <w:tcW w:w="1080" w:type="dxa"/>
            <w:vAlign w:val="center"/>
          </w:tcPr>
          <w:p w14:paraId="431B2E4C" w14:textId="77777777" w:rsidR="0091671F" w:rsidRPr="00BB1F17" w:rsidDel="00C85E37" w:rsidRDefault="0091671F" w:rsidP="00B34228">
            <w:pPr>
              <w:pStyle w:val="Table"/>
            </w:pPr>
            <w:r w:rsidRPr="00BB1F17">
              <w:t>557</w:t>
            </w:r>
          </w:p>
        </w:tc>
        <w:tc>
          <w:tcPr>
            <w:tcW w:w="1710" w:type="dxa"/>
          </w:tcPr>
          <w:p w14:paraId="431B2E4D" w14:textId="4104701B" w:rsidR="0091671F" w:rsidRPr="00867BB4" w:rsidDel="00C85E37" w:rsidRDefault="0091671F" w:rsidP="00B34228">
            <w:pPr>
              <w:pStyle w:val="Table"/>
              <w:rPr>
                <w:lang w:val="en-US"/>
              </w:rPr>
            </w:pPr>
            <w:del w:id="541" w:author="Author">
              <w:r w:rsidRPr="00E063A4" w:rsidDel="003F279C">
                <w:delText>2023</w:delText>
              </w:r>
            </w:del>
          </w:p>
        </w:tc>
        <w:tc>
          <w:tcPr>
            <w:tcW w:w="1764" w:type="dxa"/>
          </w:tcPr>
          <w:p w14:paraId="431B2E4E" w14:textId="023EDF2D" w:rsidR="0091671F" w:rsidRPr="00BB1F17" w:rsidDel="00C85E37" w:rsidRDefault="0091671F" w:rsidP="00B34228">
            <w:pPr>
              <w:pStyle w:val="Table"/>
            </w:pPr>
            <w:del w:id="542" w:author="Author">
              <w:r w:rsidRPr="005151B3" w:rsidDel="003F279C">
                <w:delText>2022</w:delText>
              </w:r>
            </w:del>
          </w:p>
        </w:tc>
      </w:tr>
      <w:tr w:rsidR="0091671F" w:rsidRPr="00BB1F17" w14:paraId="431B2E54" w14:textId="77777777" w:rsidTr="00B82A3E">
        <w:trPr>
          <w:jc w:val="center"/>
        </w:trPr>
        <w:tc>
          <w:tcPr>
            <w:tcW w:w="4194" w:type="dxa"/>
            <w:vAlign w:val="center"/>
          </w:tcPr>
          <w:p w14:paraId="431B2E50" w14:textId="77777777" w:rsidR="0091671F" w:rsidRPr="00BB1F17" w:rsidDel="00C85E37" w:rsidRDefault="0091671F" w:rsidP="00B34228">
            <w:pPr>
              <w:pStyle w:val="Table"/>
            </w:pPr>
            <w:r w:rsidRPr="00BB1F17">
              <w:t>SCHILLER 6</w:t>
            </w:r>
          </w:p>
        </w:tc>
        <w:tc>
          <w:tcPr>
            <w:tcW w:w="1080" w:type="dxa"/>
            <w:vAlign w:val="center"/>
          </w:tcPr>
          <w:p w14:paraId="431B2E51" w14:textId="77777777" w:rsidR="0091671F" w:rsidRPr="00BB1F17" w:rsidDel="00C85E37" w:rsidRDefault="0091671F" w:rsidP="00B34228">
            <w:pPr>
              <w:pStyle w:val="Table"/>
            </w:pPr>
            <w:r w:rsidRPr="00BB1F17">
              <w:t>558</w:t>
            </w:r>
          </w:p>
        </w:tc>
        <w:tc>
          <w:tcPr>
            <w:tcW w:w="1710" w:type="dxa"/>
          </w:tcPr>
          <w:p w14:paraId="431B2E52" w14:textId="551F48B8" w:rsidR="0091671F" w:rsidRPr="00BB1F17" w:rsidDel="00C85E37" w:rsidRDefault="0091671F" w:rsidP="00B34228">
            <w:pPr>
              <w:pStyle w:val="Table"/>
            </w:pPr>
            <w:del w:id="543" w:author="Author">
              <w:r w:rsidRPr="00E063A4" w:rsidDel="003F279C">
                <w:delText>2023</w:delText>
              </w:r>
            </w:del>
          </w:p>
        </w:tc>
        <w:tc>
          <w:tcPr>
            <w:tcW w:w="1764" w:type="dxa"/>
          </w:tcPr>
          <w:p w14:paraId="431B2E53" w14:textId="624D9378" w:rsidR="0091671F" w:rsidRPr="00BB1F17" w:rsidDel="00C85E37" w:rsidRDefault="0091671F" w:rsidP="00B34228">
            <w:pPr>
              <w:pStyle w:val="Table"/>
            </w:pPr>
            <w:del w:id="544" w:author="Author">
              <w:r w:rsidRPr="005151B3" w:rsidDel="003F279C">
                <w:delText>2022</w:delText>
              </w:r>
            </w:del>
          </w:p>
        </w:tc>
      </w:tr>
      <w:tr w:rsidR="0091671F" w:rsidRPr="00BB1F17" w14:paraId="431B2E59" w14:textId="77777777" w:rsidTr="00B82A3E">
        <w:trPr>
          <w:jc w:val="center"/>
        </w:trPr>
        <w:tc>
          <w:tcPr>
            <w:tcW w:w="4194" w:type="dxa"/>
            <w:vAlign w:val="center"/>
          </w:tcPr>
          <w:p w14:paraId="431B2E55" w14:textId="77777777" w:rsidR="0091671F" w:rsidRPr="00BB1F17" w:rsidDel="00C85E37" w:rsidRDefault="0091671F" w:rsidP="00B34228">
            <w:pPr>
              <w:pStyle w:val="Table"/>
            </w:pPr>
            <w:r w:rsidRPr="00BB1F17">
              <w:t>SCHILLER CT 1</w:t>
            </w:r>
          </w:p>
        </w:tc>
        <w:tc>
          <w:tcPr>
            <w:tcW w:w="1080" w:type="dxa"/>
            <w:vAlign w:val="center"/>
          </w:tcPr>
          <w:p w14:paraId="431B2E56" w14:textId="77777777" w:rsidR="0091671F" w:rsidRPr="00BB1F17" w:rsidDel="00C85E37" w:rsidRDefault="0091671F" w:rsidP="00B34228">
            <w:pPr>
              <w:pStyle w:val="Table"/>
            </w:pPr>
            <w:r w:rsidRPr="00BB1F17">
              <w:t>559</w:t>
            </w:r>
          </w:p>
        </w:tc>
        <w:tc>
          <w:tcPr>
            <w:tcW w:w="1710" w:type="dxa"/>
          </w:tcPr>
          <w:p w14:paraId="431B2E57" w14:textId="21E5C919" w:rsidR="0091671F" w:rsidRPr="00B34228" w:rsidDel="00C85E37" w:rsidRDefault="008626E7" w:rsidP="00B34228">
            <w:pPr>
              <w:pStyle w:val="Table"/>
            </w:pPr>
            <w:del w:id="545" w:author="Author">
              <w:r w:rsidDel="003F279C">
                <w:delText>2024</w:delText>
              </w:r>
            </w:del>
          </w:p>
        </w:tc>
        <w:tc>
          <w:tcPr>
            <w:tcW w:w="1764" w:type="dxa"/>
            <w:vAlign w:val="center"/>
          </w:tcPr>
          <w:p w14:paraId="431B2E58" w14:textId="2C35AACA" w:rsidR="0091671F" w:rsidRPr="00BB1F17" w:rsidDel="00C85E37" w:rsidRDefault="0091671F" w:rsidP="00B34228">
            <w:pPr>
              <w:pStyle w:val="Table"/>
            </w:pPr>
            <w:del w:id="546" w:author="Author">
              <w:r w:rsidDel="003F279C">
                <w:delText>2023</w:delText>
              </w:r>
            </w:del>
          </w:p>
        </w:tc>
      </w:tr>
      <w:tr w:rsidR="00BB1F17" w:rsidRPr="00BB1F17" w14:paraId="431B2E5E" w14:textId="77777777" w:rsidTr="00BB1F17">
        <w:trPr>
          <w:jc w:val="center"/>
        </w:trPr>
        <w:tc>
          <w:tcPr>
            <w:tcW w:w="4194" w:type="dxa"/>
            <w:vAlign w:val="center"/>
          </w:tcPr>
          <w:p w14:paraId="431B2E5A" w14:textId="77777777" w:rsidR="006D2CA5" w:rsidRPr="00BB1F17" w:rsidDel="00C85E37" w:rsidRDefault="006D2CA5" w:rsidP="00B34228">
            <w:pPr>
              <w:pStyle w:val="Table"/>
            </w:pPr>
            <w:r w:rsidRPr="00BB1F17">
              <w:t>SEABROOK</w:t>
            </w:r>
          </w:p>
        </w:tc>
        <w:tc>
          <w:tcPr>
            <w:tcW w:w="1080" w:type="dxa"/>
            <w:vAlign w:val="center"/>
          </w:tcPr>
          <w:p w14:paraId="431B2E5B" w14:textId="77777777" w:rsidR="006D2CA5" w:rsidRPr="00BB1F17" w:rsidDel="00C85E37" w:rsidRDefault="006D2CA5" w:rsidP="00B34228">
            <w:pPr>
              <w:pStyle w:val="Table"/>
            </w:pPr>
            <w:r w:rsidRPr="00BB1F17">
              <w:t>555</w:t>
            </w:r>
          </w:p>
        </w:tc>
        <w:tc>
          <w:tcPr>
            <w:tcW w:w="1710" w:type="dxa"/>
            <w:vAlign w:val="center"/>
          </w:tcPr>
          <w:p w14:paraId="431B2E5C" w14:textId="1C8F46D6" w:rsidR="006D2CA5" w:rsidRPr="00867BB4" w:rsidDel="00C85E37" w:rsidRDefault="008464BC" w:rsidP="00B34228">
            <w:pPr>
              <w:pStyle w:val="Table"/>
              <w:rPr>
                <w:lang w:val="en-US"/>
              </w:rPr>
            </w:pPr>
            <w:del w:id="547" w:author="Author">
              <w:r w:rsidDel="003F279C">
                <w:rPr>
                  <w:lang w:val="en-US"/>
                </w:rPr>
                <w:delText>2025</w:delText>
              </w:r>
            </w:del>
          </w:p>
        </w:tc>
        <w:tc>
          <w:tcPr>
            <w:tcW w:w="1764" w:type="dxa"/>
            <w:vAlign w:val="center"/>
          </w:tcPr>
          <w:p w14:paraId="431B2E5D" w14:textId="07608307" w:rsidR="006D2CA5" w:rsidRPr="00B34228" w:rsidDel="00C85E37" w:rsidRDefault="00C212E6" w:rsidP="00B34228">
            <w:pPr>
              <w:pStyle w:val="Table"/>
            </w:pPr>
            <w:del w:id="548" w:author="Author">
              <w:r w:rsidDel="003F279C">
                <w:delText>2024</w:delText>
              </w:r>
            </w:del>
          </w:p>
        </w:tc>
      </w:tr>
      <w:tr w:rsidR="006D6795" w:rsidRPr="00BB1F17" w14:paraId="13FD213F" w14:textId="77777777" w:rsidTr="00BB1F17">
        <w:trPr>
          <w:jc w:val="center"/>
        </w:trPr>
        <w:tc>
          <w:tcPr>
            <w:tcW w:w="4194" w:type="dxa"/>
            <w:vAlign w:val="center"/>
          </w:tcPr>
          <w:p w14:paraId="30AFB1C1" w14:textId="56EF1B38" w:rsidR="006D6795" w:rsidRPr="00C66221" w:rsidRDefault="006D6795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SMITH</w:t>
            </w:r>
          </w:p>
        </w:tc>
        <w:tc>
          <w:tcPr>
            <w:tcW w:w="1080" w:type="dxa"/>
            <w:vAlign w:val="center"/>
          </w:tcPr>
          <w:p w14:paraId="5F430F94" w14:textId="3DB06E73" w:rsidR="006D6795" w:rsidRPr="00C66221" w:rsidRDefault="006D6795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570</w:t>
            </w:r>
          </w:p>
        </w:tc>
        <w:tc>
          <w:tcPr>
            <w:tcW w:w="1710" w:type="dxa"/>
            <w:vAlign w:val="center"/>
          </w:tcPr>
          <w:p w14:paraId="2AB99222" w14:textId="0FF0386B" w:rsidR="006D6795" w:rsidRDefault="006D6795" w:rsidP="00B34228">
            <w:pPr>
              <w:pStyle w:val="Table"/>
              <w:rPr>
                <w:lang w:val="en-US"/>
              </w:rPr>
            </w:pPr>
            <w:del w:id="549" w:author="Author">
              <w:r w:rsidDel="003F279C">
                <w:rPr>
                  <w:lang w:val="en-US"/>
                </w:rPr>
                <w:delText>2024</w:delText>
              </w:r>
            </w:del>
          </w:p>
        </w:tc>
        <w:tc>
          <w:tcPr>
            <w:tcW w:w="1764" w:type="dxa"/>
            <w:vAlign w:val="center"/>
          </w:tcPr>
          <w:p w14:paraId="2C27F560" w14:textId="3F9D486C" w:rsidR="006D6795" w:rsidRDefault="006D6795" w:rsidP="00B34228">
            <w:pPr>
              <w:pStyle w:val="Table"/>
              <w:rPr>
                <w:lang w:val="en-US"/>
              </w:rPr>
            </w:pPr>
            <w:del w:id="550" w:author="Author">
              <w:r w:rsidDel="003F279C">
                <w:rPr>
                  <w:lang w:val="en-US"/>
                </w:rPr>
                <w:delText>2024</w:delText>
              </w:r>
            </w:del>
          </w:p>
        </w:tc>
      </w:tr>
      <w:tr w:rsidR="00BB1F17" w:rsidRPr="00BB1F17" w14:paraId="431B2E63" w14:textId="77777777" w:rsidTr="00BB1F17">
        <w:trPr>
          <w:jc w:val="center"/>
        </w:trPr>
        <w:tc>
          <w:tcPr>
            <w:tcW w:w="4194" w:type="dxa"/>
            <w:vAlign w:val="center"/>
          </w:tcPr>
          <w:p w14:paraId="431B2E5F" w14:textId="77777777" w:rsidR="006D2CA5" w:rsidRPr="00BB1F17" w:rsidRDefault="006D2CA5" w:rsidP="00B34228">
            <w:pPr>
              <w:pStyle w:val="Table"/>
            </w:pPr>
            <w:r w:rsidRPr="00BB1F17">
              <w:t>TAMWORTH</w:t>
            </w:r>
          </w:p>
        </w:tc>
        <w:tc>
          <w:tcPr>
            <w:tcW w:w="1080" w:type="dxa"/>
            <w:vAlign w:val="center"/>
          </w:tcPr>
          <w:p w14:paraId="431B2E60" w14:textId="77777777" w:rsidR="006D2CA5" w:rsidRPr="00BB1F17" w:rsidDel="00C85E37" w:rsidRDefault="006D2CA5" w:rsidP="00B34228">
            <w:pPr>
              <w:pStyle w:val="Table"/>
            </w:pPr>
            <w:r w:rsidRPr="00BB1F17">
              <w:t>592</w:t>
            </w:r>
          </w:p>
        </w:tc>
        <w:tc>
          <w:tcPr>
            <w:tcW w:w="1710" w:type="dxa"/>
            <w:vAlign w:val="center"/>
          </w:tcPr>
          <w:p w14:paraId="431B2E61" w14:textId="60C7A513" w:rsidR="006D2CA5" w:rsidRPr="00867BB4" w:rsidDel="00C85E37" w:rsidRDefault="008464BC" w:rsidP="00B34228">
            <w:pPr>
              <w:pStyle w:val="Table"/>
              <w:rPr>
                <w:lang w:val="en-US"/>
              </w:rPr>
            </w:pPr>
            <w:del w:id="551" w:author="Author">
              <w:r w:rsidDel="003F279C">
                <w:rPr>
                  <w:lang w:val="en-US"/>
                </w:rPr>
                <w:delText>2025</w:delText>
              </w:r>
            </w:del>
          </w:p>
        </w:tc>
        <w:tc>
          <w:tcPr>
            <w:tcW w:w="1764" w:type="dxa"/>
            <w:vAlign w:val="center"/>
          </w:tcPr>
          <w:p w14:paraId="431B2E62" w14:textId="0DB12AE7" w:rsidR="006D2CA5" w:rsidRPr="00867BB4" w:rsidDel="00C85E37" w:rsidRDefault="008464BC" w:rsidP="00B34228">
            <w:pPr>
              <w:pStyle w:val="Table"/>
              <w:rPr>
                <w:lang w:val="en-US"/>
              </w:rPr>
            </w:pPr>
            <w:del w:id="552" w:author="Author">
              <w:r w:rsidDel="003F279C">
                <w:rPr>
                  <w:lang w:val="en-US"/>
                </w:rPr>
                <w:delText>2025</w:delText>
              </w:r>
            </w:del>
          </w:p>
        </w:tc>
      </w:tr>
      <w:tr w:rsidR="00BB1F17" w:rsidRPr="00BB1F17" w14:paraId="431B2E68" w14:textId="77777777" w:rsidTr="00BB1F17">
        <w:trPr>
          <w:jc w:val="center"/>
        </w:trPr>
        <w:tc>
          <w:tcPr>
            <w:tcW w:w="4194" w:type="dxa"/>
            <w:vAlign w:val="center"/>
          </w:tcPr>
          <w:p w14:paraId="431B2E64" w14:textId="4737E3C3" w:rsidR="006D2CA5" w:rsidRPr="00C66221" w:rsidRDefault="006D6795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NERP WHITEFIELD, LLC</w:t>
            </w:r>
          </w:p>
        </w:tc>
        <w:tc>
          <w:tcPr>
            <w:tcW w:w="1080" w:type="dxa"/>
            <w:vAlign w:val="center"/>
          </w:tcPr>
          <w:p w14:paraId="431B2E65" w14:textId="61855260" w:rsidR="006D2CA5" w:rsidRPr="00C66221" w:rsidRDefault="006D6795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618</w:t>
            </w:r>
          </w:p>
        </w:tc>
        <w:tc>
          <w:tcPr>
            <w:tcW w:w="1710" w:type="dxa"/>
            <w:vAlign w:val="center"/>
          </w:tcPr>
          <w:p w14:paraId="431B2E66" w14:textId="449D765F" w:rsidR="006D2CA5" w:rsidRPr="00C66221" w:rsidRDefault="006D6795" w:rsidP="00B34228">
            <w:pPr>
              <w:pStyle w:val="Table"/>
              <w:rPr>
                <w:highlight w:val="yellow"/>
                <w:lang w:val="en-US"/>
              </w:rPr>
            </w:pPr>
            <w:del w:id="553" w:author="Author">
              <w:r w:rsidRPr="00A23376" w:rsidDel="003F279C">
                <w:rPr>
                  <w:lang w:val="en-US"/>
                </w:rPr>
                <w:delText>2024</w:delText>
              </w:r>
            </w:del>
          </w:p>
        </w:tc>
        <w:tc>
          <w:tcPr>
            <w:tcW w:w="1764" w:type="dxa"/>
            <w:vAlign w:val="center"/>
          </w:tcPr>
          <w:p w14:paraId="431B2E67" w14:textId="6614BCD7" w:rsidR="006D2CA5" w:rsidRPr="00C66221" w:rsidRDefault="006D6795" w:rsidP="00B34228">
            <w:pPr>
              <w:pStyle w:val="Table"/>
              <w:rPr>
                <w:highlight w:val="yellow"/>
                <w:lang w:val="en-US"/>
              </w:rPr>
            </w:pPr>
            <w:del w:id="554" w:author="Author">
              <w:r w:rsidRPr="00A23376" w:rsidDel="003F279C">
                <w:rPr>
                  <w:lang w:val="en-US"/>
                </w:rPr>
                <w:delText>2024</w:delText>
              </w:r>
            </w:del>
          </w:p>
        </w:tc>
      </w:tr>
      <w:tr w:rsidR="006D6795" w:rsidRPr="00BB1F17" w14:paraId="7A4B97D9" w14:textId="77777777" w:rsidTr="00BB1F17">
        <w:trPr>
          <w:jc w:val="center"/>
        </w:trPr>
        <w:tc>
          <w:tcPr>
            <w:tcW w:w="4194" w:type="dxa"/>
            <w:vAlign w:val="center"/>
          </w:tcPr>
          <w:p w14:paraId="535ECC0C" w14:textId="77777777" w:rsidR="006D6795" w:rsidRDefault="006D6795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76C6BFCC" w14:textId="77777777" w:rsidR="006D6795" w:rsidRDefault="006D6795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10" w:type="dxa"/>
            <w:vAlign w:val="center"/>
          </w:tcPr>
          <w:p w14:paraId="41B8F456" w14:textId="77777777" w:rsidR="006D6795" w:rsidRDefault="006D6795" w:rsidP="00B34228">
            <w:pPr>
              <w:pStyle w:val="Table"/>
              <w:rPr>
                <w:highlight w:val="yellow"/>
                <w:lang w:val="en-US"/>
              </w:rPr>
            </w:pPr>
          </w:p>
        </w:tc>
        <w:tc>
          <w:tcPr>
            <w:tcW w:w="1764" w:type="dxa"/>
            <w:vAlign w:val="center"/>
          </w:tcPr>
          <w:p w14:paraId="6F827190" w14:textId="77777777" w:rsidR="006D6795" w:rsidRDefault="006D6795" w:rsidP="00B34228">
            <w:pPr>
              <w:pStyle w:val="Table"/>
              <w:rPr>
                <w:highlight w:val="yellow"/>
                <w:lang w:val="en-US"/>
              </w:rPr>
            </w:pPr>
          </w:p>
        </w:tc>
      </w:tr>
    </w:tbl>
    <w:p w14:paraId="431B2E69" w14:textId="52D243F0" w:rsidR="0027403A" w:rsidRPr="00C85E37" w:rsidDel="003F279C" w:rsidRDefault="0027403A" w:rsidP="00480929">
      <w:pPr>
        <w:spacing w:before="60"/>
        <w:ind w:left="450"/>
        <w:rPr>
          <w:del w:id="555" w:author="Author"/>
          <w:rFonts w:ascii="Arial" w:hAnsi="Arial" w:cs="Arial"/>
          <w:sz w:val="18"/>
          <w:szCs w:val="18"/>
        </w:rPr>
      </w:pPr>
      <w:del w:id="556" w:author="Author">
        <w:r w:rsidRPr="00C85E37" w:rsidDel="003F279C">
          <w:rPr>
            <w:rFonts w:ascii="Arial" w:hAnsi="Arial" w:cs="Arial"/>
            <w:sz w:val="18"/>
            <w:szCs w:val="18"/>
          </w:rPr>
          <w:delText>* Dates will be updated annually</w:delText>
        </w:r>
      </w:del>
    </w:p>
    <w:p w14:paraId="431B2E6A" w14:textId="77777777" w:rsidR="0027403A" w:rsidRPr="00C85E37" w:rsidRDefault="0027403A" w:rsidP="00480929">
      <w:pPr>
        <w:ind w:left="450"/>
        <w:rPr>
          <w:rFonts w:ascii="Arial" w:hAnsi="Arial" w:cs="Arial"/>
          <w:sz w:val="18"/>
          <w:szCs w:val="18"/>
        </w:rPr>
      </w:pPr>
    </w:p>
    <w:p w14:paraId="431B2E6B" w14:textId="02FDFE89" w:rsidR="00ED6BD0" w:rsidRDefault="004238B2" w:rsidP="00480929">
      <w:pPr>
        <w:ind w:left="450"/>
      </w:pPr>
      <w:r>
        <w:br w:type="page"/>
      </w:r>
    </w:p>
    <w:p w14:paraId="64D552C2" w14:textId="51551107" w:rsidR="004238B2" w:rsidRPr="00046BEA" w:rsidRDefault="004238B2" w:rsidP="004238B2">
      <w:pPr>
        <w:pStyle w:val="Heading1"/>
        <w:numPr>
          <w:ilvl w:val="0"/>
          <w:numId w:val="0"/>
        </w:numPr>
        <w:spacing w:before="240" w:after="160"/>
        <w:ind w:left="446"/>
        <w:jc w:val="center"/>
        <w:rPr>
          <w:rFonts w:ascii="Arial" w:hAnsi="Arial" w:cs="Arial"/>
          <w:caps w:val="0"/>
          <w:sz w:val="28"/>
          <w:szCs w:val="28"/>
        </w:rPr>
      </w:pPr>
      <w:bookmarkStart w:id="557" w:name="_Toc178145865"/>
      <w:r w:rsidRPr="00D47153">
        <w:rPr>
          <w:rFonts w:ascii="Arial" w:hAnsi="Arial" w:cs="Arial"/>
          <w:caps w:val="0"/>
          <w:sz w:val="28"/>
          <w:szCs w:val="28"/>
        </w:rPr>
        <w:lastRenderedPageBreak/>
        <w:t xml:space="preserve">Table </w:t>
      </w:r>
      <w:r w:rsidR="00E72988">
        <w:rPr>
          <w:rFonts w:ascii="Arial" w:hAnsi="Arial" w:cs="Arial"/>
          <w:caps w:val="0"/>
          <w:sz w:val="28"/>
          <w:szCs w:val="28"/>
        </w:rPr>
        <w:t>8</w:t>
      </w:r>
      <w:r w:rsidRPr="00D47153">
        <w:rPr>
          <w:rFonts w:ascii="Arial" w:hAnsi="Arial" w:cs="Arial"/>
          <w:caps w:val="0"/>
          <w:sz w:val="28"/>
          <w:szCs w:val="28"/>
        </w:rPr>
        <w:t xml:space="preserve"> </w:t>
      </w:r>
      <w:r>
        <w:rPr>
          <w:rFonts w:ascii="Arial" w:hAnsi="Arial" w:cs="Arial"/>
          <w:caps w:val="0"/>
          <w:sz w:val="28"/>
          <w:szCs w:val="28"/>
        </w:rPr>
        <w:t>-</w:t>
      </w:r>
      <w:r w:rsidRPr="00D47153">
        <w:rPr>
          <w:rFonts w:ascii="Arial" w:hAnsi="Arial" w:cs="Arial"/>
          <w:caps w:val="0"/>
          <w:sz w:val="28"/>
          <w:szCs w:val="28"/>
        </w:rPr>
        <w:t xml:space="preserve"> New Hampshire Non-Generator Reactive Resources</w:t>
      </w:r>
      <w:bookmarkEnd w:id="557"/>
    </w:p>
    <w:tbl>
      <w:tblPr>
        <w:tblW w:w="87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274"/>
        <w:gridCol w:w="990"/>
        <w:gridCol w:w="1710"/>
        <w:gridCol w:w="1754"/>
      </w:tblGrid>
      <w:tr w:rsidR="004238B2" w:rsidRPr="00D47153" w14:paraId="2BB7ADDF" w14:textId="77777777" w:rsidTr="00046BEA">
        <w:trPr>
          <w:trHeight w:val="20"/>
          <w:tblHeader/>
          <w:jc w:val="center"/>
        </w:trPr>
        <w:tc>
          <w:tcPr>
            <w:tcW w:w="42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66D4BC02" w14:textId="77777777" w:rsidR="004238B2" w:rsidRPr="00D47153" w:rsidRDefault="004238B2" w:rsidP="00B34228">
            <w:pPr>
              <w:pStyle w:val="Table"/>
            </w:pPr>
            <w:r w:rsidRPr="00D47153">
              <w:t>Non-Generator Reactive Resource Name</w:t>
            </w:r>
          </w:p>
        </w:tc>
        <w:tc>
          <w:tcPr>
            <w:tcW w:w="9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0A3D8946" w14:textId="77777777" w:rsidR="004238B2" w:rsidRPr="00D47153" w:rsidRDefault="004238B2" w:rsidP="00B34228">
            <w:pPr>
              <w:pStyle w:val="TblHeading"/>
            </w:pPr>
            <w:r w:rsidRPr="00D47153">
              <w:t>Asset ID</w:t>
            </w:r>
          </w:p>
        </w:tc>
        <w:tc>
          <w:tcPr>
            <w:tcW w:w="17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75C7EF29" w14:textId="54A914BD" w:rsidR="004238B2" w:rsidRPr="00D47153" w:rsidRDefault="004238B2" w:rsidP="00B34228">
            <w:pPr>
              <w:pStyle w:val="TblHeading"/>
            </w:pPr>
            <w:del w:id="558" w:author="Author">
              <w:r w:rsidRPr="00D47153" w:rsidDel="003F279C">
                <w:delText xml:space="preserve">Year Lagging </w:delText>
              </w:r>
              <w:r w:rsidRPr="00D47153" w:rsidDel="003F279C">
                <w:rPr>
                  <w:lang w:val="en-US"/>
                </w:rPr>
                <w:delText>Audit</w:delText>
              </w:r>
              <w:r w:rsidRPr="00D47153" w:rsidDel="003F279C">
                <w:delText xml:space="preserve"> Due*</w:delText>
              </w:r>
            </w:del>
          </w:p>
        </w:tc>
        <w:tc>
          <w:tcPr>
            <w:tcW w:w="17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122EE298" w14:textId="37D0254D" w:rsidR="004238B2" w:rsidRPr="00D47153" w:rsidRDefault="004238B2" w:rsidP="00B34228">
            <w:pPr>
              <w:pStyle w:val="TblHeading"/>
            </w:pPr>
            <w:del w:id="559" w:author="Author">
              <w:r w:rsidRPr="00D47153" w:rsidDel="003F279C">
                <w:delText xml:space="preserve">Year Leading </w:delText>
              </w:r>
              <w:r w:rsidRPr="00D47153" w:rsidDel="003F279C">
                <w:rPr>
                  <w:lang w:val="en-US"/>
                </w:rPr>
                <w:delText>Audit</w:delText>
              </w:r>
              <w:r w:rsidRPr="00D47153" w:rsidDel="003F279C">
                <w:delText xml:space="preserve"> Due*</w:delText>
              </w:r>
            </w:del>
          </w:p>
        </w:tc>
      </w:tr>
      <w:tr w:rsidR="004238B2" w:rsidRPr="00D47153" w14:paraId="70B7265B" w14:textId="77777777" w:rsidTr="00046BEA">
        <w:trPr>
          <w:jc w:val="center"/>
        </w:trPr>
        <w:tc>
          <w:tcPr>
            <w:tcW w:w="4274" w:type="dxa"/>
            <w:tcBorders>
              <w:top w:val="single" w:sz="12" w:space="0" w:color="000000"/>
            </w:tcBorders>
            <w:vAlign w:val="bottom"/>
          </w:tcPr>
          <w:p w14:paraId="409616E2" w14:textId="0D3EFA5F" w:rsidR="004238B2" w:rsidRPr="00D47153" w:rsidRDefault="00011648" w:rsidP="00B34228">
            <w:pPr>
              <w:pStyle w:val="Table"/>
            </w:pPr>
            <w:r w:rsidRPr="00D47153">
              <w:t>FARMWOOD SYNCHRONOUS CONDENSER 3</w:t>
            </w:r>
          </w:p>
        </w:tc>
        <w:tc>
          <w:tcPr>
            <w:tcW w:w="990" w:type="dxa"/>
            <w:tcBorders>
              <w:top w:val="single" w:sz="12" w:space="0" w:color="000000"/>
            </w:tcBorders>
            <w:vAlign w:val="bottom"/>
          </w:tcPr>
          <w:p w14:paraId="58F8B1E5" w14:textId="5FFF9997" w:rsidR="004238B2" w:rsidRPr="00F22D77" w:rsidRDefault="003F279C" w:rsidP="003F279C">
            <w:pPr>
              <w:pStyle w:val="Table"/>
            </w:pPr>
            <w:ins w:id="560" w:author="Author">
              <w:r>
                <w:rPr>
                  <w:lang w:val="en-US"/>
                </w:rPr>
                <w:t>68649</w:t>
              </w:r>
            </w:ins>
            <w:del w:id="561" w:author="Author">
              <w:r w:rsidR="004238B2" w:rsidRPr="00D47153" w:rsidDel="003F279C">
                <w:delText>N/A</w:delText>
              </w:r>
            </w:del>
          </w:p>
        </w:tc>
        <w:tc>
          <w:tcPr>
            <w:tcW w:w="1710" w:type="dxa"/>
            <w:tcBorders>
              <w:top w:val="single" w:sz="12" w:space="0" w:color="000000"/>
            </w:tcBorders>
          </w:tcPr>
          <w:p w14:paraId="57CD7735" w14:textId="4D8C36E5" w:rsidR="004238B2" w:rsidRPr="00353CF5" w:rsidRDefault="003E4E1D" w:rsidP="00B34228">
            <w:pPr>
              <w:pStyle w:val="Table"/>
              <w:rPr>
                <w:lang w:val="en-US"/>
              </w:rPr>
            </w:pPr>
            <w:del w:id="562" w:author="Author">
              <w:r w:rsidDel="003F279C">
                <w:rPr>
                  <w:lang w:val="en-US"/>
                </w:rPr>
                <w:delText>2024</w:delText>
              </w:r>
            </w:del>
          </w:p>
        </w:tc>
        <w:tc>
          <w:tcPr>
            <w:tcW w:w="1754" w:type="dxa"/>
            <w:tcBorders>
              <w:top w:val="single" w:sz="12" w:space="0" w:color="000000"/>
            </w:tcBorders>
          </w:tcPr>
          <w:p w14:paraId="0062FE01" w14:textId="758D6C9A" w:rsidR="004238B2" w:rsidRPr="00353CF5" w:rsidRDefault="003E4E1D" w:rsidP="00B34228">
            <w:pPr>
              <w:pStyle w:val="Table"/>
              <w:rPr>
                <w:lang w:val="en-US"/>
              </w:rPr>
            </w:pPr>
            <w:del w:id="563" w:author="Author">
              <w:r w:rsidDel="003F279C">
                <w:rPr>
                  <w:lang w:val="en-US"/>
                </w:rPr>
                <w:delText>2024</w:delText>
              </w:r>
            </w:del>
          </w:p>
        </w:tc>
      </w:tr>
      <w:tr w:rsidR="004238B2" w:rsidRPr="00D47153" w14:paraId="04B1870C" w14:textId="77777777" w:rsidTr="00046BEA">
        <w:trPr>
          <w:jc w:val="center"/>
        </w:trPr>
        <w:tc>
          <w:tcPr>
            <w:tcW w:w="4274" w:type="dxa"/>
            <w:vAlign w:val="bottom"/>
          </w:tcPr>
          <w:p w14:paraId="3D476187" w14:textId="5D4EE608" w:rsidR="004238B2" w:rsidRPr="00D47153" w:rsidDel="00C85E37" w:rsidRDefault="00011648" w:rsidP="00B34228">
            <w:pPr>
              <w:pStyle w:val="Table"/>
            </w:pPr>
            <w:r w:rsidRPr="00D47153">
              <w:t>FARMWOOD SYNCHRONOUS CONDENSER 4</w:t>
            </w:r>
          </w:p>
        </w:tc>
        <w:tc>
          <w:tcPr>
            <w:tcW w:w="990" w:type="dxa"/>
            <w:vAlign w:val="bottom"/>
          </w:tcPr>
          <w:p w14:paraId="767552A1" w14:textId="58F1F700" w:rsidR="004238B2" w:rsidRPr="00D47153" w:rsidDel="00C85E37" w:rsidRDefault="004238B2" w:rsidP="00B34228">
            <w:pPr>
              <w:pStyle w:val="Table"/>
            </w:pPr>
            <w:del w:id="564" w:author="Author">
              <w:r w:rsidRPr="00D47153" w:rsidDel="003F279C">
                <w:delText>N/A</w:delText>
              </w:r>
            </w:del>
            <w:ins w:id="565" w:author="Author">
              <w:r w:rsidR="003F279C">
                <w:rPr>
                  <w:lang w:val="en-US"/>
                </w:rPr>
                <w:t>68650</w:t>
              </w:r>
            </w:ins>
            <w:r w:rsidRPr="00D47153">
              <w:t xml:space="preserve"> </w:t>
            </w:r>
          </w:p>
        </w:tc>
        <w:tc>
          <w:tcPr>
            <w:tcW w:w="1710" w:type="dxa"/>
          </w:tcPr>
          <w:p w14:paraId="0DEFDB7C" w14:textId="2FD9E34D" w:rsidR="004238B2" w:rsidRPr="00353CF5" w:rsidDel="00C85E37" w:rsidRDefault="003E4E1D" w:rsidP="00B34228">
            <w:pPr>
              <w:pStyle w:val="Table"/>
              <w:rPr>
                <w:lang w:val="en-US"/>
              </w:rPr>
            </w:pPr>
            <w:del w:id="566" w:author="Author">
              <w:r w:rsidDel="003F279C">
                <w:rPr>
                  <w:lang w:val="en-US"/>
                </w:rPr>
                <w:delText>2024</w:delText>
              </w:r>
            </w:del>
          </w:p>
        </w:tc>
        <w:tc>
          <w:tcPr>
            <w:tcW w:w="1754" w:type="dxa"/>
          </w:tcPr>
          <w:p w14:paraId="45C3D43A" w14:textId="1722DF36" w:rsidR="004238B2" w:rsidRPr="00353CF5" w:rsidDel="00C85E37" w:rsidRDefault="003E4E1D" w:rsidP="00B34228">
            <w:pPr>
              <w:pStyle w:val="Table"/>
              <w:rPr>
                <w:lang w:val="en-US"/>
              </w:rPr>
            </w:pPr>
            <w:del w:id="567" w:author="Author">
              <w:r w:rsidDel="003F279C">
                <w:rPr>
                  <w:lang w:val="en-US"/>
                </w:rPr>
                <w:delText>2024</w:delText>
              </w:r>
            </w:del>
          </w:p>
        </w:tc>
      </w:tr>
      <w:tr w:rsidR="00AA36D7" w:rsidRPr="00D47153" w14:paraId="7EE6AAB9" w14:textId="77777777" w:rsidTr="00046BEA">
        <w:trPr>
          <w:jc w:val="center"/>
          <w:ins w:id="568" w:author="Author"/>
        </w:trPr>
        <w:tc>
          <w:tcPr>
            <w:tcW w:w="4274" w:type="dxa"/>
            <w:vAlign w:val="bottom"/>
          </w:tcPr>
          <w:p w14:paraId="5CD0CC8C" w14:textId="05E78428" w:rsidR="00AA36D7" w:rsidRPr="009908C8" w:rsidRDefault="00AA36D7" w:rsidP="00B34228">
            <w:pPr>
              <w:pStyle w:val="Table"/>
              <w:rPr>
                <w:ins w:id="569" w:author="Author"/>
                <w:lang w:val="en-US"/>
                <w:rPrChange w:id="570" w:author="Author">
                  <w:rPr>
                    <w:ins w:id="571" w:author="Author"/>
                  </w:rPr>
                </w:rPrChange>
              </w:rPr>
            </w:pPr>
            <w:ins w:id="572" w:author="Author">
              <w:r>
                <w:rPr>
                  <w:lang w:val="en-US"/>
                </w:rPr>
                <w:t>HUCKINS HILL SYNCHRONOUS CONDENSER</w:t>
              </w:r>
            </w:ins>
          </w:p>
        </w:tc>
        <w:tc>
          <w:tcPr>
            <w:tcW w:w="990" w:type="dxa"/>
            <w:vAlign w:val="bottom"/>
          </w:tcPr>
          <w:p w14:paraId="5143EC21" w14:textId="77777777" w:rsidR="00AA36D7" w:rsidRPr="00D47153" w:rsidDel="003F279C" w:rsidRDefault="00AA36D7" w:rsidP="00B34228">
            <w:pPr>
              <w:pStyle w:val="Table"/>
              <w:rPr>
                <w:ins w:id="573" w:author="Author"/>
              </w:rPr>
            </w:pPr>
          </w:p>
        </w:tc>
        <w:tc>
          <w:tcPr>
            <w:tcW w:w="1710" w:type="dxa"/>
          </w:tcPr>
          <w:p w14:paraId="35C67C97" w14:textId="77777777" w:rsidR="00AA36D7" w:rsidDel="003F279C" w:rsidRDefault="00AA36D7" w:rsidP="00B34228">
            <w:pPr>
              <w:pStyle w:val="Table"/>
              <w:rPr>
                <w:ins w:id="574" w:author="Author"/>
                <w:lang w:val="en-US"/>
              </w:rPr>
            </w:pPr>
          </w:p>
        </w:tc>
        <w:tc>
          <w:tcPr>
            <w:tcW w:w="1754" w:type="dxa"/>
          </w:tcPr>
          <w:p w14:paraId="1AA67517" w14:textId="77777777" w:rsidR="00AA36D7" w:rsidDel="003F279C" w:rsidRDefault="00AA36D7" w:rsidP="00B34228">
            <w:pPr>
              <w:pStyle w:val="Table"/>
              <w:rPr>
                <w:ins w:id="575" w:author="Author"/>
                <w:lang w:val="en-US"/>
              </w:rPr>
            </w:pPr>
          </w:p>
        </w:tc>
      </w:tr>
      <w:tr w:rsidR="004238B2" w:rsidRPr="00D47153" w14:paraId="341CED8A" w14:textId="77777777" w:rsidTr="00046BEA">
        <w:trPr>
          <w:jc w:val="center"/>
        </w:trPr>
        <w:tc>
          <w:tcPr>
            <w:tcW w:w="4274" w:type="dxa"/>
            <w:vAlign w:val="bottom"/>
          </w:tcPr>
          <w:p w14:paraId="29967FE6" w14:textId="073B29F6" w:rsidR="004238B2" w:rsidRPr="00D47153" w:rsidDel="00C85E37" w:rsidRDefault="00011648" w:rsidP="00B34228">
            <w:pPr>
              <w:pStyle w:val="Table"/>
            </w:pPr>
            <w:r w:rsidRPr="00D47153">
              <w:t>SACO VALLEY SYNCHRONOUS CONDENSER 1</w:t>
            </w:r>
          </w:p>
        </w:tc>
        <w:tc>
          <w:tcPr>
            <w:tcW w:w="990" w:type="dxa"/>
            <w:vAlign w:val="bottom"/>
          </w:tcPr>
          <w:p w14:paraId="0DB5584D" w14:textId="692C98DE" w:rsidR="004238B2" w:rsidRPr="00D47153" w:rsidDel="00C85E37" w:rsidRDefault="003F279C" w:rsidP="003F279C">
            <w:pPr>
              <w:pStyle w:val="Table"/>
            </w:pPr>
            <w:ins w:id="576" w:author="Author">
              <w:r>
                <w:rPr>
                  <w:lang w:val="en-US"/>
                </w:rPr>
                <w:t>68657</w:t>
              </w:r>
            </w:ins>
            <w:del w:id="577" w:author="Author">
              <w:r w:rsidR="004238B2" w:rsidRPr="00D47153" w:rsidDel="003F279C">
                <w:delText>N/A</w:delText>
              </w:r>
            </w:del>
          </w:p>
        </w:tc>
        <w:tc>
          <w:tcPr>
            <w:tcW w:w="1710" w:type="dxa"/>
            <w:vAlign w:val="bottom"/>
          </w:tcPr>
          <w:p w14:paraId="010928DD" w14:textId="58BE24C6" w:rsidR="004238B2" w:rsidRPr="00353CF5" w:rsidDel="00C85E37" w:rsidRDefault="003E4E1D" w:rsidP="00B34228">
            <w:pPr>
              <w:pStyle w:val="Table"/>
              <w:rPr>
                <w:lang w:val="en-US"/>
              </w:rPr>
            </w:pPr>
            <w:del w:id="578" w:author="Author">
              <w:r w:rsidDel="003F279C">
                <w:rPr>
                  <w:lang w:val="en-US"/>
                </w:rPr>
                <w:delText>2024</w:delText>
              </w:r>
            </w:del>
          </w:p>
        </w:tc>
        <w:tc>
          <w:tcPr>
            <w:tcW w:w="1754" w:type="dxa"/>
          </w:tcPr>
          <w:p w14:paraId="5771642D" w14:textId="54F1BBCA" w:rsidR="004238B2" w:rsidRPr="00353CF5" w:rsidDel="00C85E37" w:rsidRDefault="003E4E1D" w:rsidP="00B34228">
            <w:pPr>
              <w:pStyle w:val="Table"/>
              <w:rPr>
                <w:lang w:val="en-US"/>
              </w:rPr>
            </w:pPr>
            <w:del w:id="579" w:author="Author">
              <w:r w:rsidDel="003F279C">
                <w:rPr>
                  <w:lang w:val="en-US"/>
                </w:rPr>
                <w:delText>2024</w:delText>
              </w:r>
            </w:del>
          </w:p>
        </w:tc>
      </w:tr>
      <w:tr w:rsidR="004238B2" w:rsidRPr="00D47153" w14:paraId="1F874938" w14:textId="77777777" w:rsidTr="00046BEA">
        <w:trPr>
          <w:jc w:val="center"/>
        </w:trPr>
        <w:tc>
          <w:tcPr>
            <w:tcW w:w="4274" w:type="dxa"/>
            <w:vAlign w:val="bottom"/>
          </w:tcPr>
          <w:p w14:paraId="54D1883F" w14:textId="49E1EA28" w:rsidR="004238B2" w:rsidRPr="00D47153" w:rsidDel="00C85E37" w:rsidRDefault="00011648" w:rsidP="00B34228">
            <w:pPr>
              <w:pStyle w:val="Table"/>
            </w:pPr>
            <w:r w:rsidRPr="00D47153">
              <w:t>SACO VALLEY SYNCHRONOUS CONDENSER 2</w:t>
            </w:r>
          </w:p>
        </w:tc>
        <w:tc>
          <w:tcPr>
            <w:tcW w:w="990" w:type="dxa"/>
            <w:vAlign w:val="bottom"/>
          </w:tcPr>
          <w:p w14:paraId="0564ACCF" w14:textId="53113505" w:rsidR="004238B2" w:rsidRPr="009908C8" w:rsidDel="00C85E37" w:rsidRDefault="004238B2" w:rsidP="00B34228">
            <w:pPr>
              <w:pStyle w:val="Table"/>
              <w:rPr>
                <w:lang w:val="en-US"/>
                <w:rPrChange w:id="580" w:author="Author">
                  <w:rPr/>
                </w:rPrChange>
              </w:rPr>
            </w:pPr>
            <w:del w:id="581" w:author="Author">
              <w:r w:rsidRPr="00D47153" w:rsidDel="003F279C">
                <w:delText>N/A</w:delText>
              </w:r>
            </w:del>
            <w:ins w:id="582" w:author="Author">
              <w:r w:rsidR="003F279C">
                <w:rPr>
                  <w:lang w:val="en-US"/>
                </w:rPr>
                <w:t>68658</w:t>
              </w:r>
            </w:ins>
          </w:p>
        </w:tc>
        <w:tc>
          <w:tcPr>
            <w:tcW w:w="1710" w:type="dxa"/>
            <w:vAlign w:val="bottom"/>
          </w:tcPr>
          <w:p w14:paraId="02464577" w14:textId="35DF4DB8" w:rsidR="004238B2" w:rsidRPr="00353CF5" w:rsidDel="00C85E37" w:rsidRDefault="003E4E1D" w:rsidP="00B34228">
            <w:pPr>
              <w:pStyle w:val="Table"/>
              <w:rPr>
                <w:lang w:val="en-US"/>
              </w:rPr>
            </w:pPr>
            <w:del w:id="583" w:author="Author">
              <w:r w:rsidDel="003F279C">
                <w:rPr>
                  <w:lang w:val="en-US"/>
                </w:rPr>
                <w:delText>2024</w:delText>
              </w:r>
            </w:del>
          </w:p>
        </w:tc>
        <w:tc>
          <w:tcPr>
            <w:tcW w:w="1754" w:type="dxa"/>
          </w:tcPr>
          <w:p w14:paraId="5CE3858D" w14:textId="1195AB74" w:rsidR="004238B2" w:rsidRPr="00353CF5" w:rsidDel="00C85E37" w:rsidRDefault="003E4E1D" w:rsidP="00B34228">
            <w:pPr>
              <w:pStyle w:val="Table"/>
              <w:rPr>
                <w:lang w:val="en-US"/>
              </w:rPr>
            </w:pPr>
            <w:del w:id="584" w:author="Author">
              <w:r w:rsidDel="003F279C">
                <w:rPr>
                  <w:lang w:val="en-US"/>
                </w:rPr>
                <w:delText>2024</w:delText>
              </w:r>
            </w:del>
          </w:p>
        </w:tc>
      </w:tr>
      <w:tr w:rsidR="004238B2" w:rsidRPr="00D47153" w14:paraId="600D77A7" w14:textId="77777777" w:rsidTr="00046BEA">
        <w:trPr>
          <w:jc w:val="center"/>
        </w:trPr>
        <w:tc>
          <w:tcPr>
            <w:tcW w:w="4274" w:type="dxa"/>
            <w:vAlign w:val="bottom"/>
          </w:tcPr>
          <w:p w14:paraId="2410AF67" w14:textId="77777777" w:rsidR="004238B2" w:rsidRPr="00D47153" w:rsidDel="00C85E37" w:rsidRDefault="004238B2" w:rsidP="00B34228">
            <w:pPr>
              <w:pStyle w:val="Table"/>
            </w:pPr>
          </w:p>
        </w:tc>
        <w:tc>
          <w:tcPr>
            <w:tcW w:w="990" w:type="dxa"/>
            <w:vAlign w:val="bottom"/>
          </w:tcPr>
          <w:p w14:paraId="2F25D5E4" w14:textId="77777777" w:rsidR="004238B2" w:rsidRPr="00D47153" w:rsidDel="00C85E37" w:rsidRDefault="004238B2" w:rsidP="00B34228">
            <w:pPr>
              <w:pStyle w:val="Table"/>
            </w:pPr>
          </w:p>
        </w:tc>
        <w:tc>
          <w:tcPr>
            <w:tcW w:w="1710" w:type="dxa"/>
            <w:vAlign w:val="bottom"/>
          </w:tcPr>
          <w:p w14:paraId="598B4CA4" w14:textId="77777777" w:rsidR="004238B2" w:rsidRPr="00D47153" w:rsidDel="00C85E37" w:rsidRDefault="004238B2" w:rsidP="00B34228">
            <w:pPr>
              <w:pStyle w:val="Table"/>
            </w:pPr>
          </w:p>
        </w:tc>
        <w:tc>
          <w:tcPr>
            <w:tcW w:w="1754" w:type="dxa"/>
          </w:tcPr>
          <w:p w14:paraId="50080DFD" w14:textId="77777777" w:rsidR="004238B2" w:rsidRPr="00D47153" w:rsidDel="00C85E37" w:rsidRDefault="004238B2" w:rsidP="00B34228">
            <w:pPr>
              <w:pStyle w:val="Table"/>
            </w:pPr>
          </w:p>
        </w:tc>
      </w:tr>
    </w:tbl>
    <w:p w14:paraId="7FB42C36" w14:textId="6860D568" w:rsidR="004238B2" w:rsidDel="003F279C" w:rsidRDefault="004238B2" w:rsidP="004238B2">
      <w:pPr>
        <w:ind w:left="450"/>
        <w:rPr>
          <w:del w:id="585" w:author="Author"/>
          <w:rFonts w:ascii="Arial" w:hAnsi="Arial" w:cs="Arial"/>
          <w:sz w:val="18"/>
          <w:szCs w:val="18"/>
        </w:rPr>
      </w:pPr>
      <w:del w:id="586" w:author="Author">
        <w:r w:rsidRPr="00D47153" w:rsidDel="003F279C">
          <w:rPr>
            <w:rFonts w:ascii="Arial" w:hAnsi="Arial" w:cs="Arial"/>
            <w:sz w:val="18"/>
            <w:szCs w:val="18"/>
          </w:rPr>
          <w:delText>* Dates will be updated annually</w:delText>
        </w:r>
      </w:del>
    </w:p>
    <w:p w14:paraId="64FC2844" w14:textId="020448FB" w:rsidR="00E72988" w:rsidRDefault="00E72988" w:rsidP="004238B2">
      <w:pPr>
        <w:ind w:left="450"/>
        <w:rPr>
          <w:rFonts w:ascii="Arial" w:hAnsi="Arial" w:cs="Arial"/>
          <w:sz w:val="18"/>
          <w:szCs w:val="18"/>
        </w:rPr>
      </w:pPr>
    </w:p>
    <w:p w14:paraId="229EA49D" w14:textId="197837F3" w:rsidR="00E72988" w:rsidRPr="00D47153" w:rsidRDefault="00E72988" w:rsidP="00E72988">
      <w:pPr>
        <w:pStyle w:val="Heading1"/>
        <w:numPr>
          <w:ilvl w:val="0"/>
          <w:numId w:val="0"/>
        </w:numPr>
        <w:spacing w:before="240" w:after="160"/>
        <w:ind w:left="446"/>
        <w:jc w:val="center"/>
        <w:rPr>
          <w:rFonts w:ascii="Arial" w:hAnsi="Arial" w:cs="Arial"/>
          <w:caps w:val="0"/>
          <w:sz w:val="28"/>
          <w:szCs w:val="28"/>
        </w:rPr>
      </w:pPr>
      <w:bookmarkStart w:id="587" w:name="_Toc178145866"/>
      <w:r>
        <w:rPr>
          <w:rFonts w:ascii="Arial" w:hAnsi="Arial" w:cs="Arial"/>
          <w:caps w:val="0"/>
          <w:sz w:val="28"/>
          <w:szCs w:val="28"/>
        </w:rPr>
        <w:t xml:space="preserve">Table 9 </w:t>
      </w:r>
      <w:r w:rsidR="00964563">
        <w:rPr>
          <w:rFonts w:ascii="Arial" w:hAnsi="Arial" w:cs="Arial"/>
          <w:caps w:val="0"/>
          <w:sz w:val="28"/>
          <w:szCs w:val="28"/>
        </w:rPr>
        <w:t>-</w:t>
      </w:r>
      <w:r>
        <w:rPr>
          <w:rFonts w:ascii="Arial" w:hAnsi="Arial" w:cs="Arial"/>
          <w:caps w:val="0"/>
          <w:sz w:val="28"/>
          <w:szCs w:val="28"/>
        </w:rPr>
        <w:t xml:space="preserve"> New Hampshire</w:t>
      </w:r>
      <w:r w:rsidRPr="00D47153">
        <w:rPr>
          <w:rFonts w:ascii="Arial" w:hAnsi="Arial" w:cs="Arial"/>
          <w:caps w:val="0"/>
        </w:rPr>
        <w:t xml:space="preserve"> </w:t>
      </w:r>
      <w:r>
        <w:rPr>
          <w:rFonts w:ascii="Arial" w:hAnsi="Arial" w:cs="Arial"/>
          <w:caps w:val="0"/>
          <w:sz w:val="28"/>
          <w:szCs w:val="28"/>
        </w:rPr>
        <w:t>Electric Storage Facility</w:t>
      </w:r>
      <w:r w:rsidRPr="00F22D77">
        <w:rPr>
          <w:rFonts w:ascii="Arial" w:hAnsi="Arial" w:cs="Arial"/>
          <w:caps w:val="0"/>
          <w:sz w:val="28"/>
          <w:szCs w:val="28"/>
        </w:rPr>
        <w:t xml:space="preserve"> </w:t>
      </w:r>
      <w:r w:rsidRPr="00D47153">
        <w:rPr>
          <w:rFonts w:ascii="Arial" w:hAnsi="Arial" w:cs="Arial"/>
          <w:caps w:val="0"/>
          <w:sz w:val="28"/>
          <w:szCs w:val="28"/>
        </w:rPr>
        <w:t xml:space="preserve">Reactive </w:t>
      </w:r>
      <w:r w:rsidRPr="00F22D77">
        <w:rPr>
          <w:rFonts w:ascii="Arial" w:hAnsi="Arial" w:cs="Arial"/>
          <w:caps w:val="0"/>
          <w:sz w:val="28"/>
          <w:szCs w:val="28"/>
        </w:rPr>
        <w:t>Resources</w:t>
      </w:r>
      <w:bookmarkEnd w:id="587"/>
    </w:p>
    <w:tbl>
      <w:tblPr>
        <w:tblW w:w="87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"/>
        <w:gridCol w:w="4119"/>
        <w:gridCol w:w="17"/>
        <w:gridCol w:w="1063"/>
        <w:gridCol w:w="17"/>
        <w:gridCol w:w="1693"/>
        <w:gridCol w:w="17"/>
        <w:gridCol w:w="1783"/>
        <w:gridCol w:w="17"/>
      </w:tblGrid>
      <w:tr w:rsidR="00E72988" w:rsidRPr="00D47153" w14:paraId="4E07DF43" w14:textId="77777777" w:rsidTr="00146485">
        <w:trPr>
          <w:gridBefore w:val="1"/>
          <w:wBefore w:w="17" w:type="dxa"/>
          <w:trHeight w:val="20"/>
          <w:tblHeader/>
          <w:jc w:val="center"/>
        </w:trPr>
        <w:tc>
          <w:tcPr>
            <w:tcW w:w="413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3B1DEBA9" w14:textId="01917E2E" w:rsidR="00E72988" w:rsidRPr="00D47153" w:rsidRDefault="00011648" w:rsidP="00B34228">
            <w:pPr>
              <w:pStyle w:val="Table"/>
            </w:pPr>
            <w:r>
              <w:t>Electric Storage Facility</w:t>
            </w:r>
            <w:r w:rsidR="00E72988" w:rsidRPr="00D47153">
              <w:t xml:space="preserve"> Reactive Resource Name</w:t>
            </w:r>
          </w:p>
        </w:tc>
        <w:tc>
          <w:tcPr>
            <w:tcW w:w="108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05E676F5" w14:textId="77777777" w:rsidR="00E72988" w:rsidRPr="00D47153" w:rsidRDefault="00E72988" w:rsidP="00B34228">
            <w:pPr>
              <w:pStyle w:val="TblHeading"/>
            </w:pPr>
            <w:r w:rsidRPr="00D47153">
              <w:t>Asset ID</w:t>
            </w:r>
          </w:p>
        </w:tc>
        <w:tc>
          <w:tcPr>
            <w:tcW w:w="171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756E5032" w14:textId="0AA7ECDA" w:rsidR="00E72988" w:rsidRPr="00D47153" w:rsidRDefault="00E72988" w:rsidP="00B34228">
            <w:pPr>
              <w:pStyle w:val="TblHeading"/>
            </w:pPr>
            <w:del w:id="588" w:author="Author">
              <w:r w:rsidRPr="00D47153" w:rsidDel="003F279C">
                <w:delText xml:space="preserve">Year Lagging </w:delText>
              </w:r>
              <w:r w:rsidRPr="00D47153" w:rsidDel="003F279C">
                <w:rPr>
                  <w:lang w:val="en-US"/>
                </w:rPr>
                <w:delText>Audit</w:delText>
              </w:r>
              <w:r w:rsidRPr="00D47153" w:rsidDel="003F279C">
                <w:delText xml:space="preserve"> Due*</w:delText>
              </w:r>
            </w:del>
          </w:p>
        </w:tc>
        <w:tc>
          <w:tcPr>
            <w:tcW w:w="180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24077B09" w14:textId="5E98DBED" w:rsidR="00E72988" w:rsidRPr="00D47153" w:rsidRDefault="00E72988" w:rsidP="00B34228">
            <w:pPr>
              <w:pStyle w:val="TblHeading"/>
            </w:pPr>
            <w:del w:id="589" w:author="Author">
              <w:r w:rsidRPr="00D47153" w:rsidDel="003F279C">
                <w:delText xml:space="preserve">Year Leading </w:delText>
              </w:r>
              <w:r w:rsidRPr="00D47153" w:rsidDel="003F279C">
                <w:rPr>
                  <w:lang w:val="en-US"/>
                </w:rPr>
                <w:delText>Audit</w:delText>
              </w:r>
              <w:r w:rsidRPr="00D47153" w:rsidDel="003F279C">
                <w:delText xml:space="preserve"> Due*</w:delText>
              </w:r>
            </w:del>
          </w:p>
        </w:tc>
      </w:tr>
      <w:tr w:rsidR="00E72988" w:rsidRPr="00D47153" w14:paraId="35C6571D" w14:textId="77777777" w:rsidTr="00146485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C640903" w14:textId="02C299E9" w:rsidR="00E72988" w:rsidRPr="008F6071" w:rsidRDefault="00011648" w:rsidP="00B34228">
            <w:pPr>
              <w:pStyle w:val="Table"/>
            </w:pPr>
            <w:r>
              <w:t>THIS TABLE LEFT BLANK FOR FUTURE USE</w:t>
            </w:r>
          </w:p>
        </w:tc>
        <w:tc>
          <w:tcPr>
            <w:tcW w:w="1080" w:type="dxa"/>
            <w:gridSpan w:val="2"/>
            <w:vAlign w:val="center"/>
          </w:tcPr>
          <w:p w14:paraId="34BA9E71" w14:textId="77777777" w:rsidR="00E72988" w:rsidRPr="008F6071" w:rsidRDefault="00E72988" w:rsidP="00B34228">
            <w:pPr>
              <w:pStyle w:val="Table"/>
            </w:pPr>
            <w:r>
              <w:t>N/A</w:t>
            </w:r>
          </w:p>
        </w:tc>
        <w:tc>
          <w:tcPr>
            <w:tcW w:w="1710" w:type="dxa"/>
            <w:gridSpan w:val="2"/>
            <w:vAlign w:val="center"/>
          </w:tcPr>
          <w:p w14:paraId="765D3388" w14:textId="209336B4" w:rsidR="00E72988" w:rsidRPr="008F6071" w:rsidRDefault="00E72988" w:rsidP="00B34228">
            <w:pPr>
              <w:pStyle w:val="Table"/>
            </w:pPr>
            <w:del w:id="590" w:author="Author">
              <w:r w:rsidDel="003F279C">
                <w:delText>N/A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708EEA7B" w14:textId="67361367" w:rsidR="00E72988" w:rsidRPr="008F6071" w:rsidRDefault="00E72988" w:rsidP="00B34228">
            <w:pPr>
              <w:pStyle w:val="Table"/>
            </w:pPr>
            <w:del w:id="591" w:author="Author">
              <w:r w:rsidDel="003F279C">
                <w:delText>N/A</w:delText>
              </w:r>
            </w:del>
          </w:p>
        </w:tc>
      </w:tr>
      <w:tr w:rsidR="00E72988" w:rsidRPr="00D47153" w14:paraId="7B7A1AB5" w14:textId="77777777" w:rsidTr="00146485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1508B2B4" w14:textId="77777777" w:rsidR="00E72988" w:rsidRPr="00D47153" w:rsidRDefault="00E72988" w:rsidP="00B34228">
            <w:pPr>
              <w:pStyle w:val="Table"/>
            </w:pPr>
          </w:p>
        </w:tc>
        <w:tc>
          <w:tcPr>
            <w:tcW w:w="1080" w:type="dxa"/>
            <w:gridSpan w:val="2"/>
            <w:vAlign w:val="center"/>
          </w:tcPr>
          <w:p w14:paraId="09BC5B97" w14:textId="77777777" w:rsidR="00E72988" w:rsidRPr="00D47153" w:rsidRDefault="00E72988" w:rsidP="00B34228">
            <w:pPr>
              <w:pStyle w:val="Table"/>
            </w:pPr>
          </w:p>
        </w:tc>
        <w:tc>
          <w:tcPr>
            <w:tcW w:w="1710" w:type="dxa"/>
            <w:gridSpan w:val="2"/>
            <w:vAlign w:val="center"/>
          </w:tcPr>
          <w:p w14:paraId="1A126C2D" w14:textId="77777777" w:rsidR="00E72988" w:rsidRPr="00D47153" w:rsidRDefault="00E72988" w:rsidP="00B34228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4FCCB64A" w14:textId="77777777" w:rsidR="00E72988" w:rsidRPr="00D47153" w:rsidRDefault="00E72988" w:rsidP="00B34228">
            <w:pPr>
              <w:pStyle w:val="Table"/>
            </w:pPr>
          </w:p>
        </w:tc>
      </w:tr>
    </w:tbl>
    <w:p w14:paraId="165F8C31" w14:textId="08951BF0" w:rsidR="00E72988" w:rsidRPr="00D47153" w:rsidDel="003F279C" w:rsidRDefault="00E72988" w:rsidP="00E72988">
      <w:pPr>
        <w:spacing w:before="60"/>
        <w:ind w:left="360"/>
        <w:rPr>
          <w:del w:id="592" w:author="Author"/>
          <w:rFonts w:ascii="Arial" w:hAnsi="Arial" w:cs="Arial"/>
          <w:sz w:val="18"/>
          <w:szCs w:val="18"/>
        </w:rPr>
      </w:pPr>
      <w:del w:id="593" w:author="Author">
        <w:r w:rsidRPr="00D47153" w:rsidDel="003F279C">
          <w:rPr>
            <w:rFonts w:ascii="Arial" w:hAnsi="Arial" w:cs="Arial"/>
            <w:sz w:val="18"/>
            <w:szCs w:val="18"/>
          </w:rPr>
          <w:delText>* Dates will be updated annually</w:delText>
        </w:r>
      </w:del>
    </w:p>
    <w:p w14:paraId="79706613" w14:textId="77777777" w:rsidR="00E72988" w:rsidRDefault="00E72988" w:rsidP="004238B2">
      <w:pPr>
        <w:ind w:left="450"/>
      </w:pPr>
    </w:p>
    <w:p w14:paraId="431B2E6C" w14:textId="77777777" w:rsidR="00ED6BD0" w:rsidRDefault="00ED6BD0" w:rsidP="00480929">
      <w:pPr>
        <w:ind w:left="450"/>
      </w:pPr>
    </w:p>
    <w:p w14:paraId="656B7483" w14:textId="715FC7C3" w:rsidR="009A1D95" w:rsidRPr="00B81155" w:rsidRDefault="006D2CA5" w:rsidP="00622216">
      <w:pPr>
        <w:pStyle w:val="Heading1"/>
        <w:numPr>
          <w:ilvl w:val="0"/>
          <w:numId w:val="0"/>
        </w:numPr>
        <w:spacing w:before="240" w:after="160"/>
        <w:ind w:left="446"/>
        <w:jc w:val="center"/>
        <w:rPr>
          <w:rFonts w:ascii="Arial" w:hAnsi="Arial" w:cs="Arial"/>
          <w:caps w:val="0"/>
          <w:sz w:val="28"/>
          <w:szCs w:val="28"/>
        </w:rPr>
      </w:pPr>
      <w:r>
        <w:rPr>
          <w:rFonts w:ascii="Arial" w:hAnsi="Arial" w:cs="Arial"/>
          <w:caps w:val="0"/>
        </w:rPr>
        <w:br w:type="page"/>
      </w:r>
      <w:r w:rsidR="00622216" w:rsidRPr="006D2CA5" w:rsidDel="00622216">
        <w:rPr>
          <w:rFonts w:ascii="Arial" w:hAnsi="Arial" w:cs="Arial"/>
          <w:caps w:val="0"/>
          <w:sz w:val="28"/>
          <w:szCs w:val="28"/>
        </w:rPr>
        <w:lastRenderedPageBreak/>
        <w:t xml:space="preserve"> </w:t>
      </w:r>
      <w:bookmarkStart w:id="594" w:name="_Toc178145867"/>
      <w:r w:rsidR="009A1D95" w:rsidRPr="006D2CA5">
        <w:rPr>
          <w:rFonts w:ascii="Arial" w:hAnsi="Arial" w:cs="Arial"/>
          <w:caps w:val="0"/>
          <w:sz w:val="28"/>
          <w:szCs w:val="28"/>
        </w:rPr>
        <w:t xml:space="preserve">Table </w:t>
      </w:r>
      <w:r w:rsidR="00E72988">
        <w:rPr>
          <w:rFonts w:ascii="Arial" w:hAnsi="Arial" w:cs="Arial"/>
          <w:caps w:val="0"/>
          <w:sz w:val="28"/>
          <w:szCs w:val="28"/>
        </w:rPr>
        <w:t>10</w:t>
      </w:r>
      <w:r w:rsidR="009A1D95" w:rsidRPr="006D2CA5">
        <w:rPr>
          <w:rFonts w:ascii="Arial" w:hAnsi="Arial" w:cs="Arial"/>
          <w:caps w:val="0"/>
          <w:sz w:val="28"/>
          <w:szCs w:val="28"/>
        </w:rPr>
        <w:t xml:space="preserve"> </w:t>
      </w:r>
      <w:r w:rsidR="009A1D95">
        <w:rPr>
          <w:rFonts w:ascii="Arial" w:hAnsi="Arial" w:cs="Arial"/>
          <w:caps w:val="0"/>
          <w:sz w:val="28"/>
          <w:szCs w:val="28"/>
        </w:rPr>
        <w:t>-</w:t>
      </w:r>
      <w:r w:rsidR="009A1D95" w:rsidRPr="006D2CA5">
        <w:rPr>
          <w:rFonts w:ascii="Arial" w:hAnsi="Arial" w:cs="Arial"/>
          <w:caps w:val="0"/>
          <w:sz w:val="28"/>
          <w:szCs w:val="28"/>
        </w:rPr>
        <w:t xml:space="preserve"> </w:t>
      </w:r>
      <w:r w:rsidR="009A1D95">
        <w:rPr>
          <w:rFonts w:ascii="Arial" w:hAnsi="Arial" w:cs="Arial"/>
          <w:caps w:val="0"/>
          <w:sz w:val="28"/>
          <w:szCs w:val="28"/>
        </w:rPr>
        <w:t>NGRID Generator Reactive Resources</w:t>
      </w:r>
      <w:bookmarkEnd w:id="594"/>
    </w:p>
    <w:tbl>
      <w:tblPr>
        <w:tblW w:w="87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193"/>
        <w:gridCol w:w="1080"/>
        <w:gridCol w:w="1710"/>
        <w:gridCol w:w="1763"/>
      </w:tblGrid>
      <w:tr w:rsidR="009A1D95" w:rsidRPr="00BB1F17" w14:paraId="521AE6DD" w14:textId="77777777" w:rsidTr="00960ED7">
        <w:trPr>
          <w:trHeight w:val="20"/>
          <w:tblHeader/>
          <w:jc w:val="center"/>
        </w:trPr>
        <w:tc>
          <w:tcPr>
            <w:tcW w:w="41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6661AC17" w14:textId="77777777" w:rsidR="009A1D95" w:rsidRPr="00BB1F17" w:rsidRDefault="009A1D95" w:rsidP="00B34228">
            <w:pPr>
              <w:pStyle w:val="Table"/>
            </w:pPr>
            <w:r w:rsidRPr="00BB1F17">
              <w:t>Generator</w:t>
            </w:r>
            <w:r>
              <w:t xml:space="preserve"> Asset Name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4C13DAC7" w14:textId="77777777" w:rsidR="009A1D95" w:rsidRPr="00BB1F17" w:rsidRDefault="009A1D95" w:rsidP="00B34228">
            <w:pPr>
              <w:pStyle w:val="TblHeading"/>
            </w:pPr>
            <w:r w:rsidRPr="00BB1F17">
              <w:t>Asset ID</w:t>
            </w:r>
          </w:p>
        </w:tc>
        <w:tc>
          <w:tcPr>
            <w:tcW w:w="17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30BCD7C4" w14:textId="3CA0A1F4" w:rsidR="009A1D95" w:rsidRPr="00BB1F17" w:rsidRDefault="009A1D95" w:rsidP="00B34228">
            <w:pPr>
              <w:pStyle w:val="TblHeading"/>
            </w:pPr>
            <w:del w:id="595" w:author="Author">
              <w:r w:rsidRPr="00BB1F17" w:rsidDel="003F279C">
                <w:delText xml:space="preserve">Year Lagging </w:delText>
              </w:r>
              <w:r w:rsidDel="003F279C">
                <w:rPr>
                  <w:lang w:val="en-US"/>
                </w:rPr>
                <w:delText>Audit</w:delText>
              </w:r>
              <w:r w:rsidRPr="00BB1F17" w:rsidDel="003F279C">
                <w:delText xml:space="preserve"> Due*</w:delText>
              </w:r>
            </w:del>
          </w:p>
        </w:tc>
        <w:tc>
          <w:tcPr>
            <w:tcW w:w="17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57AE3B04" w14:textId="64C32254" w:rsidR="009A1D95" w:rsidRPr="00BB1F17" w:rsidRDefault="009A1D95" w:rsidP="00B34228">
            <w:pPr>
              <w:pStyle w:val="TblHeading"/>
            </w:pPr>
            <w:del w:id="596" w:author="Author">
              <w:r w:rsidRPr="00BB1F17" w:rsidDel="003F279C">
                <w:delText xml:space="preserve">Year Leading </w:delText>
              </w:r>
              <w:r w:rsidDel="003F279C">
                <w:rPr>
                  <w:lang w:val="en-US"/>
                </w:rPr>
                <w:delText>Audit</w:delText>
              </w:r>
              <w:r w:rsidRPr="00BB1F17" w:rsidDel="003F279C">
                <w:delText xml:space="preserve"> Due*</w:delText>
              </w:r>
            </w:del>
          </w:p>
        </w:tc>
      </w:tr>
      <w:tr w:rsidR="009A1D95" w:rsidRPr="00BB1F17" w14:paraId="15534D84" w14:textId="77777777" w:rsidTr="00960ED7">
        <w:trPr>
          <w:jc w:val="center"/>
        </w:trPr>
        <w:tc>
          <w:tcPr>
            <w:tcW w:w="4193" w:type="dxa"/>
            <w:tcBorders>
              <w:top w:val="single" w:sz="12" w:space="0" w:color="000000"/>
            </w:tcBorders>
            <w:vAlign w:val="center"/>
          </w:tcPr>
          <w:p w14:paraId="6D178107" w14:textId="77777777" w:rsidR="009A1D95" w:rsidRPr="00BB1F17" w:rsidRDefault="009A1D95" w:rsidP="00B34228">
            <w:pPr>
              <w:pStyle w:val="Table"/>
            </w:pPr>
            <w:r w:rsidRPr="00BB1F17">
              <w:t>ANP-BELLINGHAM 1</w:t>
            </w:r>
          </w:p>
        </w:tc>
        <w:tc>
          <w:tcPr>
            <w:tcW w:w="1080" w:type="dxa"/>
            <w:tcBorders>
              <w:top w:val="single" w:sz="12" w:space="0" w:color="000000"/>
            </w:tcBorders>
            <w:vAlign w:val="center"/>
          </w:tcPr>
          <w:p w14:paraId="39BDD417" w14:textId="77777777" w:rsidR="009A1D95" w:rsidRPr="00BB1F17" w:rsidRDefault="009A1D95" w:rsidP="00B34228">
            <w:pPr>
              <w:pStyle w:val="Table"/>
            </w:pPr>
            <w:r w:rsidRPr="00BB1F17">
              <w:t>1412</w:t>
            </w:r>
          </w:p>
        </w:tc>
        <w:tc>
          <w:tcPr>
            <w:tcW w:w="1710" w:type="dxa"/>
            <w:tcBorders>
              <w:top w:val="single" w:sz="12" w:space="0" w:color="000000"/>
            </w:tcBorders>
            <w:vAlign w:val="center"/>
          </w:tcPr>
          <w:p w14:paraId="427E5B95" w14:textId="20239E5E" w:rsidR="009A1D95" w:rsidRPr="00100D8F" w:rsidRDefault="00943906" w:rsidP="00943906">
            <w:pPr>
              <w:pStyle w:val="Table"/>
            </w:pPr>
            <w:del w:id="597" w:author="Author">
              <w:r w:rsidDel="003F279C">
                <w:rPr>
                  <w:lang w:val="en-US"/>
                </w:rPr>
                <w:delText>2025</w:delText>
              </w:r>
            </w:del>
          </w:p>
        </w:tc>
        <w:tc>
          <w:tcPr>
            <w:tcW w:w="1763" w:type="dxa"/>
            <w:tcBorders>
              <w:top w:val="single" w:sz="12" w:space="0" w:color="000000"/>
            </w:tcBorders>
          </w:tcPr>
          <w:p w14:paraId="048C4C2F" w14:textId="7971DC76" w:rsidR="009A1D95" w:rsidRPr="00867BB4" w:rsidRDefault="00943906" w:rsidP="00B34228">
            <w:pPr>
              <w:pStyle w:val="Table"/>
              <w:rPr>
                <w:lang w:val="en-US"/>
              </w:rPr>
            </w:pPr>
            <w:del w:id="598" w:author="Author">
              <w:r w:rsidDel="003F279C">
                <w:rPr>
                  <w:lang w:val="en-US"/>
                </w:rPr>
                <w:delText>2025</w:delText>
              </w:r>
            </w:del>
          </w:p>
        </w:tc>
      </w:tr>
      <w:tr w:rsidR="009A1D95" w:rsidRPr="00BB1F17" w14:paraId="75609B8F" w14:textId="77777777" w:rsidTr="00960ED7">
        <w:trPr>
          <w:jc w:val="center"/>
        </w:trPr>
        <w:tc>
          <w:tcPr>
            <w:tcW w:w="4193" w:type="dxa"/>
            <w:vAlign w:val="center"/>
          </w:tcPr>
          <w:p w14:paraId="37D17B66" w14:textId="77777777" w:rsidR="009A1D95" w:rsidRPr="00BB1F17" w:rsidDel="00C85E37" w:rsidRDefault="009A1D95" w:rsidP="00B34228">
            <w:pPr>
              <w:pStyle w:val="Table"/>
            </w:pPr>
            <w:r w:rsidRPr="00BB1F17">
              <w:t>ANP-BELLINGHAM 2</w:t>
            </w:r>
          </w:p>
        </w:tc>
        <w:tc>
          <w:tcPr>
            <w:tcW w:w="1080" w:type="dxa"/>
            <w:vAlign w:val="center"/>
          </w:tcPr>
          <w:p w14:paraId="7A77C59A" w14:textId="77777777" w:rsidR="009A1D95" w:rsidRPr="00BB1F17" w:rsidDel="00C85E37" w:rsidRDefault="009A1D95" w:rsidP="00B34228">
            <w:pPr>
              <w:pStyle w:val="Table"/>
            </w:pPr>
            <w:r w:rsidRPr="00BB1F17">
              <w:t>1415</w:t>
            </w:r>
          </w:p>
        </w:tc>
        <w:tc>
          <w:tcPr>
            <w:tcW w:w="1710" w:type="dxa"/>
            <w:vAlign w:val="center"/>
          </w:tcPr>
          <w:p w14:paraId="5FE4A512" w14:textId="5BD0AB11" w:rsidR="009A1D95" w:rsidRPr="00867BB4" w:rsidDel="00C85E37" w:rsidRDefault="00943906" w:rsidP="00B34228">
            <w:pPr>
              <w:pStyle w:val="Table"/>
              <w:rPr>
                <w:lang w:val="en-US"/>
              </w:rPr>
            </w:pPr>
            <w:del w:id="599" w:author="Author">
              <w:r w:rsidDel="003F279C">
                <w:rPr>
                  <w:lang w:val="en-US"/>
                </w:rPr>
                <w:delText>2025</w:delText>
              </w:r>
            </w:del>
          </w:p>
        </w:tc>
        <w:tc>
          <w:tcPr>
            <w:tcW w:w="1763" w:type="dxa"/>
          </w:tcPr>
          <w:p w14:paraId="619D94C1" w14:textId="117F4D99" w:rsidR="009A1D95" w:rsidRPr="00867BB4" w:rsidDel="00C85E37" w:rsidRDefault="00943906" w:rsidP="00B34228">
            <w:pPr>
              <w:pStyle w:val="Table"/>
              <w:rPr>
                <w:lang w:val="en-US"/>
              </w:rPr>
            </w:pPr>
            <w:del w:id="600" w:author="Author">
              <w:r w:rsidDel="003F279C">
                <w:rPr>
                  <w:lang w:val="en-US"/>
                </w:rPr>
                <w:delText>2025</w:delText>
              </w:r>
            </w:del>
          </w:p>
        </w:tc>
      </w:tr>
      <w:tr w:rsidR="009A1D95" w:rsidRPr="00BB1F17" w14:paraId="1E0E971D" w14:textId="77777777" w:rsidTr="00960ED7">
        <w:trPr>
          <w:jc w:val="center"/>
        </w:trPr>
        <w:tc>
          <w:tcPr>
            <w:tcW w:w="4193" w:type="dxa"/>
            <w:vAlign w:val="center"/>
          </w:tcPr>
          <w:p w14:paraId="163CA8EC" w14:textId="77777777" w:rsidR="009A1D95" w:rsidRPr="00BB1F17" w:rsidDel="00C85E37" w:rsidRDefault="009A1D95" w:rsidP="00B34228">
            <w:pPr>
              <w:pStyle w:val="Table"/>
            </w:pPr>
            <w:r w:rsidRPr="00BB1F17">
              <w:t>BELLOWS FALLS</w:t>
            </w:r>
          </w:p>
        </w:tc>
        <w:tc>
          <w:tcPr>
            <w:tcW w:w="1080" w:type="dxa"/>
            <w:vAlign w:val="center"/>
          </w:tcPr>
          <w:p w14:paraId="302935D6" w14:textId="77777777" w:rsidR="009A1D95" w:rsidRPr="00BB1F17" w:rsidDel="00C85E37" w:rsidRDefault="009A1D95" w:rsidP="00B34228">
            <w:pPr>
              <w:pStyle w:val="Table"/>
            </w:pPr>
            <w:r w:rsidRPr="00BB1F17">
              <w:t>335</w:t>
            </w:r>
          </w:p>
        </w:tc>
        <w:tc>
          <w:tcPr>
            <w:tcW w:w="1710" w:type="dxa"/>
          </w:tcPr>
          <w:p w14:paraId="38030CE3" w14:textId="34A413EC" w:rsidR="009A1D95" w:rsidRPr="00C66221" w:rsidDel="00C85E37" w:rsidRDefault="009A38BB" w:rsidP="00B34228">
            <w:pPr>
              <w:pStyle w:val="Table"/>
              <w:rPr>
                <w:lang w:val="en-US"/>
              </w:rPr>
            </w:pPr>
            <w:del w:id="601" w:author="Author">
              <w:r w:rsidDel="003F279C">
                <w:rPr>
                  <w:lang w:val="en-US"/>
                </w:rPr>
                <w:delText>2028</w:delText>
              </w:r>
            </w:del>
          </w:p>
        </w:tc>
        <w:tc>
          <w:tcPr>
            <w:tcW w:w="1763" w:type="dxa"/>
          </w:tcPr>
          <w:p w14:paraId="68123881" w14:textId="72FB7AD4" w:rsidR="009A1D95" w:rsidRPr="00BB1F17" w:rsidDel="00C85E37" w:rsidRDefault="009A1D95" w:rsidP="00B34228">
            <w:pPr>
              <w:pStyle w:val="Table"/>
            </w:pPr>
            <w:del w:id="602" w:author="Author">
              <w:r w:rsidRPr="00EC19E7" w:rsidDel="003F279C">
                <w:delText>202</w:delText>
              </w:r>
              <w:r w:rsidR="00481B33" w:rsidDel="003F279C">
                <w:rPr>
                  <w:lang w:val="en-US"/>
                </w:rPr>
                <w:delText>8</w:delText>
              </w:r>
            </w:del>
          </w:p>
        </w:tc>
      </w:tr>
      <w:tr w:rsidR="009A1D95" w:rsidRPr="00BB1F17" w14:paraId="7CE7A727" w14:textId="77777777" w:rsidTr="00960ED7">
        <w:trPr>
          <w:jc w:val="center"/>
        </w:trPr>
        <w:tc>
          <w:tcPr>
            <w:tcW w:w="4193" w:type="dxa"/>
            <w:vAlign w:val="center"/>
          </w:tcPr>
          <w:p w14:paraId="226749F3" w14:textId="77777777" w:rsidR="009A1D95" w:rsidRPr="00BB1F17" w:rsidDel="00C85E37" w:rsidRDefault="009A1D95" w:rsidP="00B34228">
            <w:pPr>
              <w:pStyle w:val="Table"/>
            </w:pPr>
            <w:r w:rsidRPr="00BB1F17">
              <w:t>CLEARY 9/9A CC</w:t>
            </w:r>
          </w:p>
        </w:tc>
        <w:tc>
          <w:tcPr>
            <w:tcW w:w="1080" w:type="dxa"/>
            <w:vAlign w:val="center"/>
          </w:tcPr>
          <w:p w14:paraId="6F8CB0C3" w14:textId="77777777" w:rsidR="009A1D95" w:rsidRPr="00BB1F17" w:rsidDel="00C85E37" w:rsidRDefault="009A1D95" w:rsidP="00B34228">
            <w:pPr>
              <w:pStyle w:val="Table"/>
            </w:pPr>
            <w:r w:rsidRPr="00BB1F17">
              <w:t>375</w:t>
            </w:r>
          </w:p>
        </w:tc>
        <w:tc>
          <w:tcPr>
            <w:tcW w:w="1710" w:type="dxa"/>
          </w:tcPr>
          <w:p w14:paraId="03661F9B" w14:textId="467FCC86" w:rsidR="009A1D95" w:rsidRPr="00BB1F17" w:rsidDel="00C85E37" w:rsidRDefault="009A1D95" w:rsidP="00B34228">
            <w:pPr>
              <w:pStyle w:val="Table"/>
            </w:pPr>
            <w:del w:id="603" w:author="Author">
              <w:r w:rsidRPr="00EC19E7" w:rsidDel="003F279C">
                <w:delText>2023</w:delText>
              </w:r>
            </w:del>
          </w:p>
        </w:tc>
        <w:tc>
          <w:tcPr>
            <w:tcW w:w="1763" w:type="dxa"/>
          </w:tcPr>
          <w:p w14:paraId="7FD72D09" w14:textId="159D16C9" w:rsidR="009A1D95" w:rsidRPr="00BB1F17" w:rsidDel="00C85E37" w:rsidRDefault="009A1D95" w:rsidP="00B34228">
            <w:pPr>
              <w:pStyle w:val="Table"/>
            </w:pPr>
            <w:del w:id="604" w:author="Author">
              <w:r w:rsidRPr="00EC19E7" w:rsidDel="003F279C">
                <w:delText>2023</w:delText>
              </w:r>
            </w:del>
          </w:p>
        </w:tc>
      </w:tr>
      <w:tr w:rsidR="009A1D95" w:rsidRPr="00BB1F17" w14:paraId="7D2BA418" w14:textId="77777777" w:rsidTr="00960ED7">
        <w:trPr>
          <w:jc w:val="center"/>
        </w:trPr>
        <w:tc>
          <w:tcPr>
            <w:tcW w:w="4193" w:type="dxa"/>
            <w:vAlign w:val="center"/>
          </w:tcPr>
          <w:p w14:paraId="5E049128" w14:textId="77777777" w:rsidR="009A1D95" w:rsidRPr="00BB1F17" w:rsidDel="00C85E37" w:rsidRDefault="009A1D95" w:rsidP="00B34228">
            <w:pPr>
              <w:pStyle w:val="Table"/>
            </w:pPr>
            <w:r>
              <w:t>COMERFORD 1</w:t>
            </w:r>
          </w:p>
        </w:tc>
        <w:tc>
          <w:tcPr>
            <w:tcW w:w="1080" w:type="dxa"/>
            <w:vAlign w:val="center"/>
          </w:tcPr>
          <w:p w14:paraId="70418D76" w14:textId="77777777" w:rsidR="009A1D95" w:rsidRPr="00BB1F17" w:rsidDel="00C85E37" w:rsidRDefault="009A1D95" w:rsidP="00B34228">
            <w:pPr>
              <w:pStyle w:val="Table"/>
            </w:pPr>
            <w:r>
              <w:t>47366</w:t>
            </w:r>
          </w:p>
        </w:tc>
        <w:tc>
          <w:tcPr>
            <w:tcW w:w="1710" w:type="dxa"/>
          </w:tcPr>
          <w:p w14:paraId="1DDCD138" w14:textId="2F6FEB56" w:rsidR="009A1D95" w:rsidRPr="00C66221" w:rsidDel="00C85E37" w:rsidRDefault="009A38BB" w:rsidP="00B34228">
            <w:pPr>
              <w:pStyle w:val="Table"/>
              <w:rPr>
                <w:lang w:val="en-US"/>
              </w:rPr>
            </w:pPr>
            <w:del w:id="605" w:author="Author">
              <w:r w:rsidDel="003F279C">
                <w:rPr>
                  <w:lang w:val="en-US"/>
                </w:rPr>
                <w:delText>2028</w:delText>
              </w:r>
            </w:del>
          </w:p>
        </w:tc>
        <w:tc>
          <w:tcPr>
            <w:tcW w:w="1763" w:type="dxa"/>
          </w:tcPr>
          <w:p w14:paraId="3B5313CE" w14:textId="424A1762" w:rsidR="009A1D95" w:rsidRPr="00BB1F17" w:rsidDel="00C85E37" w:rsidRDefault="009A1D95" w:rsidP="00B34228">
            <w:pPr>
              <w:pStyle w:val="Table"/>
            </w:pPr>
            <w:del w:id="606" w:author="Author">
              <w:r w:rsidRPr="00EC19E7" w:rsidDel="003F279C">
                <w:delText>202</w:delText>
              </w:r>
              <w:r w:rsidR="00481B33" w:rsidDel="003F279C">
                <w:rPr>
                  <w:lang w:val="en-US"/>
                </w:rPr>
                <w:delText>8</w:delText>
              </w:r>
            </w:del>
          </w:p>
        </w:tc>
      </w:tr>
      <w:tr w:rsidR="009A1D95" w:rsidRPr="00BB1F17" w14:paraId="6F758FD8" w14:textId="77777777" w:rsidTr="00960ED7">
        <w:trPr>
          <w:jc w:val="center"/>
        </w:trPr>
        <w:tc>
          <w:tcPr>
            <w:tcW w:w="4193" w:type="dxa"/>
            <w:vAlign w:val="center"/>
          </w:tcPr>
          <w:p w14:paraId="0E4319E5" w14:textId="77777777" w:rsidR="009A1D95" w:rsidRPr="00BB1F17" w:rsidRDefault="009A1D95" w:rsidP="00B34228">
            <w:pPr>
              <w:pStyle w:val="Table"/>
            </w:pPr>
            <w:r>
              <w:t>COMERFORD 2</w:t>
            </w:r>
          </w:p>
        </w:tc>
        <w:tc>
          <w:tcPr>
            <w:tcW w:w="1080" w:type="dxa"/>
            <w:vAlign w:val="center"/>
          </w:tcPr>
          <w:p w14:paraId="3F450C55" w14:textId="77777777" w:rsidR="009A1D95" w:rsidRPr="00BB1F17" w:rsidRDefault="009A1D95" w:rsidP="00B34228">
            <w:pPr>
              <w:pStyle w:val="Table"/>
            </w:pPr>
            <w:r>
              <w:t>47367</w:t>
            </w:r>
          </w:p>
        </w:tc>
        <w:tc>
          <w:tcPr>
            <w:tcW w:w="1710" w:type="dxa"/>
          </w:tcPr>
          <w:p w14:paraId="56F6DDD0" w14:textId="7264CC89" w:rsidR="009A1D95" w:rsidRPr="00C66221" w:rsidRDefault="009A38BB" w:rsidP="00B34228">
            <w:pPr>
              <w:pStyle w:val="Table"/>
              <w:rPr>
                <w:lang w:val="en-US"/>
              </w:rPr>
            </w:pPr>
            <w:del w:id="607" w:author="Author">
              <w:r w:rsidDel="003F279C">
                <w:rPr>
                  <w:lang w:val="en-US"/>
                </w:rPr>
                <w:delText>2028</w:delText>
              </w:r>
            </w:del>
          </w:p>
        </w:tc>
        <w:tc>
          <w:tcPr>
            <w:tcW w:w="1763" w:type="dxa"/>
          </w:tcPr>
          <w:p w14:paraId="57A85299" w14:textId="76F36489" w:rsidR="009A1D95" w:rsidRPr="00BB1F17" w:rsidRDefault="009A1D95" w:rsidP="00B34228">
            <w:pPr>
              <w:pStyle w:val="Table"/>
            </w:pPr>
            <w:del w:id="608" w:author="Author">
              <w:r w:rsidRPr="00EC19E7" w:rsidDel="003F279C">
                <w:delText>202</w:delText>
              </w:r>
              <w:r w:rsidR="00481B33" w:rsidDel="003F279C">
                <w:rPr>
                  <w:lang w:val="en-US"/>
                </w:rPr>
                <w:delText>8</w:delText>
              </w:r>
            </w:del>
          </w:p>
        </w:tc>
      </w:tr>
      <w:tr w:rsidR="009A1D95" w:rsidRPr="00BB1F17" w14:paraId="3A4FB928" w14:textId="77777777" w:rsidTr="00960ED7">
        <w:trPr>
          <w:jc w:val="center"/>
        </w:trPr>
        <w:tc>
          <w:tcPr>
            <w:tcW w:w="4193" w:type="dxa"/>
            <w:vAlign w:val="center"/>
          </w:tcPr>
          <w:p w14:paraId="0C1C50A0" w14:textId="77777777" w:rsidR="009A1D95" w:rsidRPr="00BB1F17" w:rsidRDefault="009A1D95" w:rsidP="00B34228">
            <w:pPr>
              <w:pStyle w:val="Table"/>
            </w:pPr>
            <w:r>
              <w:t>COMERFORD 3</w:t>
            </w:r>
          </w:p>
        </w:tc>
        <w:tc>
          <w:tcPr>
            <w:tcW w:w="1080" w:type="dxa"/>
            <w:vAlign w:val="center"/>
          </w:tcPr>
          <w:p w14:paraId="354DC70B" w14:textId="77777777" w:rsidR="009A1D95" w:rsidRPr="00BB1F17" w:rsidRDefault="009A1D95" w:rsidP="00B34228">
            <w:pPr>
              <w:pStyle w:val="Table"/>
            </w:pPr>
            <w:r>
              <w:t>47368</w:t>
            </w:r>
          </w:p>
        </w:tc>
        <w:tc>
          <w:tcPr>
            <w:tcW w:w="1710" w:type="dxa"/>
          </w:tcPr>
          <w:p w14:paraId="03D9BE53" w14:textId="1F1BCF75" w:rsidR="009A1D95" w:rsidRPr="00C66221" w:rsidRDefault="009A38BB" w:rsidP="00B34228">
            <w:pPr>
              <w:pStyle w:val="Table"/>
              <w:rPr>
                <w:lang w:val="en-US"/>
              </w:rPr>
            </w:pPr>
            <w:del w:id="609" w:author="Author">
              <w:r w:rsidDel="003F279C">
                <w:rPr>
                  <w:lang w:val="en-US"/>
                </w:rPr>
                <w:delText>2028</w:delText>
              </w:r>
            </w:del>
          </w:p>
        </w:tc>
        <w:tc>
          <w:tcPr>
            <w:tcW w:w="1763" w:type="dxa"/>
          </w:tcPr>
          <w:p w14:paraId="53673B03" w14:textId="5C8CC2D8" w:rsidR="009A1D95" w:rsidRPr="00BB1F17" w:rsidRDefault="009A1D95" w:rsidP="00B34228">
            <w:pPr>
              <w:pStyle w:val="Table"/>
            </w:pPr>
            <w:del w:id="610" w:author="Author">
              <w:r w:rsidRPr="00EC19E7" w:rsidDel="003F279C">
                <w:delText>202</w:delText>
              </w:r>
              <w:r w:rsidR="00481B33" w:rsidDel="003F279C">
                <w:rPr>
                  <w:lang w:val="en-US"/>
                </w:rPr>
                <w:delText>8</w:delText>
              </w:r>
            </w:del>
          </w:p>
        </w:tc>
      </w:tr>
      <w:tr w:rsidR="009A1D95" w:rsidRPr="00BB1F17" w14:paraId="1A2C0CCE" w14:textId="77777777" w:rsidTr="00960ED7">
        <w:trPr>
          <w:jc w:val="center"/>
        </w:trPr>
        <w:tc>
          <w:tcPr>
            <w:tcW w:w="4193" w:type="dxa"/>
            <w:vAlign w:val="center"/>
          </w:tcPr>
          <w:p w14:paraId="1F7F0FEC" w14:textId="77777777" w:rsidR="009A1D95" w:rsidRPr="00BB1F17" w:rsidRDefault="009A1D95" w:rsidP="00B34228">
            <w:pPr>
              <w:pStyle w:val="Table"/>
            </w:pPr>
            <w:r>
              <w:t>COMERFORD 4</w:t>
            </w:r>
          </w:p>
        </w:tc>
        <w:tc>
          <w:tcPr>
            <w:tcW w:w="1080" w:type="dxa"/>
            <w:vAlign w:val="center"/>
          </w:tcPr>
          <w:p w14:paraId="689282C9" w14:textId="77777777" w:rsidR="009A1D95" w:rsidRPr="00BB1F17" w:rsidRDefault="009A1D95" w:rsidP="00B34228">
            <w:pPr>
              <w:pStyle w:val="Table"/>
            </w:pPr>
            <w:r>
              <w:t>47369</w:t>
            </w:r>
          </w:p>
        </w:tc>
        <w:tc>
          <w:tcPr>
            <w:tcW w:w="1710" w:type="dxa"/>
          </w:tcPr>
          <w:p w14:paraId="57B03FBF" w14:textId="43184E05" w:rsidR="009A1D95" w:rsidRPr="00C66221" w:rsidRDefault="009A38BB" w:rsidP="00B34228">
            <w:pPr>
              <w:pStyle w:val="Table"/>
              <w:rPr>
                <w:lang w:val="en-US"/>
              </w:rPr>
            </w:pPr>
            <w:del w:id="611" w:author="Author">
              <w:r w:rsidDel="003F279C">
                <w:rPr>
                  <w:lang w:val="en-US"/>
                </w:rPr>
                <w:delText>2028</w:delText>
              </w:r>
            </w:del>
          </w:p>
        </w:tc>
        <w:tc>
          <w:tcPr>
            <w:tcW w:w="1763" w:type="dxa"/>
          </w:tcPr>
          <w:p w14:paraId="1F8A5D5A" w14:textId="5A27C75E" w:rsidR="009A1D95" w:rsidRPr="00BB1F17" w:rsidRDefault="009A1D95" w:rsidP="00B34228">
            <w:pPr>
              <w:pStyle w:val="Table"/>
            </w:pPr>
            <w:del w:id="612" w:author="Author">
              <w:r w:rsidRPr="00EC19E7" w:rsidDel="003F279C">
                <w:delText>202</w:delText>
              </w:r>
              <w:r w:rsidR="00481B33" w:rsidDel="003F279C">
                <w:rPr>
                  <w:lang w:val="en-US"/>
                </w:rPr>
                <w:delText>8</w:delText>
              </w:r>
            </w:del>
          </w:p>
        </w:tc>
      </w:tr>
      <w:tr w:rsidR="009A1D95" w:rsidRPr="00BB1F17" w14:paraId="03A42BF9" w14:textId="77777777" w:rsidTr="00960ED7">
        <w:trPr>
          <w:jc w:val="center"/>
        </w:trPr>
        <w:tc>
          <w:tcPr>
            <w:tcW w:w="4193" w:type="dxa"/>
            <w:vAlign w:val="center"/>
          </w:tcPr>
          <w:p w14:paraId="26F3FCC6" w14:textId="77777777" w:rsidR="009A1D95" w:rsidRPr="00BB1F17" w:rsidRDefault="009A1D95" w:rsidP="00B34228">
            <w:pPr>
              <w:pStyle w:val="Table"/>
            </w:pPr>
            <w:r w:rsidRPr="00BB1F17">
              <w:t>DIGHTON POWER LLC</w:t>
            </w:r>
          </w:p>
        </w:tc>
        <w:tc>
          <w:tcPr>
            <w:tcW w:w="1080" w:type="dxa"/>
            <w:vAlign w:val="center"/>
          </w:tcPr>
          <w:p w14:paraId="79350BC5" w14:textId="77777777" w:rsidR="009A1D95" w:rsidRPr="00BB1F17" w:rsidRDefault="009A1D95" w:rsidP="00B34228">
            <w:pPr>
              <w:pStyle w:val="Table"/>
            </w:pPr>
            <w:r w:rsidRPr="00BB1F17">
              <w:t>1005</w:t>
            </w:r>
          </w:p>
        </w:tc>
        <w:tc>
          <w:tcPr>
            <w:tcW w:w="1710" w:type="dxa"/>
            <w:vAlign w:val="center"/>
          </w:tcPr>
          <w:p w14:paraId="03118E97" w14:textId="53FA9E0B" w:rsidR="009A1D95" w:rsidRPr="00B34228" w:rsidRDefault="00E01BC8" w:rsidP="00B34228">
            <w:pPr>
              <w:pStyle w:val="Table"/>
            </w:pPr>
            <w:del w:id="613" w:author="Author">
              <w:r w:rsidDel="003F279C">
                <w:delText>2024</w:delText>
              </w:r>
            </w:del>
          </w:p>
        </w:tc>
        <w:tc>
          <w:tcPr>
            <w:tcW w:w="1763" w:type="dxa"/>
            <w:vAlign w:val="center"/>
          </w:tcPr>
          <w:p w14:paraId="5397DA72" w14:textId="4507B6BF" w:rsidR="009A1D95" w:rsidRPr="00BB1F17" w:rsidRDefault="009A1D95" w:rsidP="00B34228">
            <w:pPr>
              <w:pStyle w:val="Table"/>
            </w:pPr>
            <w:del w:id="614" w:author="Author">
              <w:r w:rsidDel="003F279C">
                <w:delText>202</w:delText>
              </w:r>
              <w:r w:rsidR="00481B33" w:rsidDel="003F279C">
                <w:rPr>
                  <w:lang w:val="en-US"/>
                </w:rPr>
                <w:delText>6</w:delText>
              </w:r>
            </w:del>
          </w:p>
        </w:tc>
      </w:tr>
      <w:tr w:rsidR="009A1D95" w:rsidRPr="00BB1F17" w14:paraId="43EA2015" w14:textId="77777777" w:rsidTr="00960ED7">
        <w:trPr>
          <w:jc w:val="center"/>
        </w:trPr>
        <w:tc>
          <w:tcPr>
            <w:tcW w:w="4193" w:type="dxa"/>
            <w:vAlign w:val="center"/>
          </w:tcPr>
          <w:p w14:paraId="4C37B0CB" w14:textId="77777777" w:rsidR="009A1D95" w:rsidRDefault="009A1D95" w:rsidP="00B34228">
            <w:pPr>
              <w:pStyle w:val="Table"/>
            </w:pPr>
            <w:r>
              <w:t>GRANITE RIDGE ENERGY 1A</w:t>
            </w:r>
          </w:p>
        </w:tc>
        <w:tc>
          <w:tcPr>
            <w:tcW w:w="1080" w:type="dxa"/>
            <w:vAlign w:val="center"/>
          </w:tcPr>
          <w:p w14:paraId="0F864493" w14:textId="77777777" w:rsidR="009A1D95" w:rsidRDefault="009A1D95" w:rsidP="00B34228">
            <w:pPr>
              <w:pStyle w:val="Table"/>
            </w:pPr>
            <w:r>
              <w:t>48120</w:t>
            </w:r>
          </w:p>
        </w:tc>
        <w:tc>
          <w:tcPr>
            <w:tcW w:w="1710" w:type="dxa"/>
            <w:vAlign w:val="center"/>
          </w:tcPr>
          <w:p w14:paraId="2D01734D" w14:textId="4926022F" w:rsidR="009A1D95" w:rsidRPr="00867BB4" w:rsidRDefault="00943906" w:rsidP="00B34228">
            <w:pPr>
              <w:pStyle w:val="Table"/>
              <w:rPr>
                <w:lang w:val="en-US"/>
              </w:rPr>
            </w:pPr>
            <w:del w:id="615" w:author="Author">
              <w:r w:rsidDel="003F279C">
                <w:rPr>
                  <w:lang w:val="en-US"/>
                </w:rPr>
                <w:delText>2026</w:delText>
              </w:r>
            </w:del>
          </w:p>
        </w:tc>
        <w:tc>
          <w:tcPr>
            <w:tcW w:w="1763" w:type="dxa"/>
            <w:vAlign w:val="center"/>
          </w:tcPr>
          <w:p w14:paraId="2BB117C8" w14:textId="7088BF76" w:rsidR="009A1D95" w:rsidRDefault="009A1D95" w:rsidP="00B34228">
            <w:pPr>
              <w:pStyle w:val="Table"/>
            </w:pPr>
            <w:del w:id="616" w:author="Author">
              <w:r w:rsidDel="003F279C">
                <w:delText>202</w:delText>
              </w:r>
              <w:r w:rsidR="00481B33" w:rsidDel="003F279C">
                <w:rPr>
                  <w:lang w:val="en-US"/>
                </w:rPr>
                <w:delText>7</w:delText>
              </w:r>
            </w:del>
          </w:p>
        </w:tc>
      </w:tr>
      <w:tr w:rsidR="009A1D95" w:rsidRPr="00BB1F17" w14:paraId="42628F53" w14:textId="77777777" w:rsidTr="00960ED7">
        <w:trPr>
          <w:jc w:val="center"/>
        </w:trPr>
        <w:tc>
          <w:tcPr>
            <w:tcW w:w="4193" w:type="dxa"/>
            <w:vAlign w:val="center"/>
          </w:tcPr>
          <w:p w14:paraId="07DDA9F6" w14:textId="77777777" w:rsidR="009A1D95" w:rsidRDefault="009A1D95" w:rsidP="00B34228">
            <w:pPr>
              <w:pStyle w:val="Table"/>
            </w:pPr>
            <w:r>
              <w:t>GRANITE RIDGE ENERGY 1B</w:t>
            </w:r>
          </w:p>
        </w:tc>
        <w:tc>
          <w:tcPr>
            <w:tcW w:w="1080" w:type="dxa"/>
            <w:vAlign w:val="center"/>
          </w:tcPr>
          <w:p w14:paraId="5DCDFE29" w14:textId="77777777" w:rsidR="009A1D95" w:rsidRDefault="009A1D95" w:rsidP="00B34228">
            <w:pPr>
              <w:pStyle w:val="Table"/>
            </w:pPr>
            <w:r>
              <w:t>48121</w:t>
            </w:r>
          </w:p>
        </w:tc>
        <w:tc>
          <w:tcPr>
            <w:tcW w:w="1710" w:type="dxa"/>
            <w:vAlign w:val="center"/>
          </w:tcPr>
          <w:p w14:paraId="429C42C9" w14:textId="71F3A4DA" w:rsidR="009A1D95" w:rsidRPr="00867BB4" w:rsidRDefault="00943906" w:rsidP="00B34228">
            <w:pPr>
              <w:pStyle w:val="Table"/>
              <w:rPr>
                <w:lang w:val="en-US"/>
              </w:rPr>
            </w:pPr>
            <w:del w:id="617" w:author="Author">
              <w:r w:rsidDel="003F279C">
                <w:rPr>
                  <w:lang w:val="en-US"/>
                </w:rPr>
                <w:delText>2026</w:delText>
              </w:r>
            </w:del>
          </w:p>
        </w:tc>
        <w:tc>
          <w:tcPr>
            <w:tcW w:w="1763" w:type="dxa"/>
            <w:vAlign w:val="center"/>
          </w:tcPr>
          <w:p w14:paraId="7FBAF554" w14:textId="6331360E" w:rsidR="009A1D95" w:rsidRDefault="009A1D95" w:rsidP="00B34228">
            <w:pPr>
              <w:pStyle w:val="Table"/>
            </w:pPr>
            <w:del w:id="618" w:author="Author">
              <w:r w:rsidDel="003F279C">
                <w:delText>202</w:delText>
              </w:r>
              <w:r w:rsidR="00481B33" w:rsidDel="003F279C">
                <w:rPr>
                  <w:lang w:val="en-US"/>
                </w:rPr>
                <w:delText>7</w:delText>
              </w:r>
            </w:del>
          </w:p>
        </w:tc>
      </w:tr>
      <w:tr w:rsidR="009A1D95" w:rsidRPr="00BB1F17" w14:paraId="6B011C32" w14:textId="77777777" w:rsidTr="00960ED7">
        <w:trPr>
          <w:jc w:val="center"/>
        </w:trPr>
        <w:tc>
          <w:tcPr>
            <w:tcW w:w="4193" w:type="dxa"/>
            <w:vAlign w:val="center"/>
          </w:tcPr>
          <w:p w14:paraId="5A214E13" w14:textId="77777777" w:rsidR="009A1D95" w:rsidRPr="00BB1F17" w:rsidRDefault="009A1D95" w:rsidP="00B34228">
            <w:pPr>
              <w:pStyle w:val="Table"/>
            </w:pPr>
            <w:r>
              <w:t>HARRINGTON STREET PV</w:t>
            </w:r>
          </w:p>
        </w:tc>
        <w:tc>
          <w:tcPr>
            <w:tcW w:w="1080" w:type="dxa"/>
            <w:vAlign w:val="center"/>
          </w:tcPr>
          <w:p w14:paraId="4ABD1075" w14:textId="77777777" w:rsidR="009A1D95" w:rsidRPr="00BB1F17" w:rsidRDefault="009A1D95" w:rsidP="00B34228">
            <w:pPr>
              <w:pStyle w:val="Table"/>
            </w:pPr>
            <w:r>
              <w:t>38115</w:t>
            </w:r>
          </w:p>
        </w:tc>
        <w:tc>
          <w:tcPr>
            <w:tcW w:w="1710" w:type="dxa"/>
            <w:vAlign w:val="center"/>
          </w:tcPr>
          <w:p w14:paraId="522D4560" w14:textId="770D56DF" w:rsidR="009A1D95" w:rsidRPr="00867BB4" w:rsidRDefault="00943906" w:rsidP="00B34228">
            <w:pPr>
              <w:pStyle w:val="Table"/>
              <w:rPr>
                <w:lang w:val="en-US"/>
              </w:rPr>
            </w:pPr>
            <w:del w:id="619" w:author="Author">
              <w:r w:rsidDel="003F279C">
                <w:rPr>
                  <w:lang w:val="en-US"/>
                </w:rPr>
                <w:delText>2026</w:delText>
              </w:r>
            </w:del>
          </w:p>
        </w:tc>
        <w:tc>
          <w:tcPr>
            <w:tcW w:w="1763" w:type="dxa"/>
            <w:vAlign w:val="center"/>
          </w:tcPr>
          <w:p w14:paraId="2DCB4ACB" w14:textId="2B08435F" w:rsidR="009A1D95" w:rsidRPr="00867BB4" w:rsidRDefault="00943906" w:rsidP="00B34228">
            <w:pPr>
              <w:pStyle w:val="Table"/>
              <w:rPr>
                <w:lang w:val="en-US"/>
              </w:rPr>
            </w:pPr>
            <w:del w:id="620" w:author="Author">
              <w:r w:rsidDel="003F279C">
                <w:rPr>
                  <w:lang w:val="en-US"/>
                </w:rPr>
                <w:delText>2022</w:delText>
              </w:r>
            </w:del>
          </w:p>
        </w:tc>
      </w:tr>
      <w:tr w:rsidR="009A1D95" w:rsidRPr="00BB1F17" w14:paraId="4E54A97F" w14:textId="77777777" w:rsidTr="00960ED7">
        <w:trPr>
          <w:jc w:val="center"/>
        </w:trPr>
        <w:tc>
          <w:tcPr>
            <w:tcW w:w="4193" w:type="dxa"/>
            <w:vAlign w:val="center"/>
          </w:tcPr>
          <w:p w14:paraId="24A38AD3" w14:textId="77777777" w:rsidR="009A1D95" w:rsidRPr="00BB1F17" w:rsidRDefault="009A1D95" w:rsidP="00B34228">
            <w:pPr>
              <w:pStyle w:val="Table"/>
            </w:pPr>
            <w:r w:rsidRPr="00BB1F17">
              <w:t>HARRIMAN</w:t>
            </w:r>
          </w:p>
        </w:tc>
        <w:tc>
          <w:tcPr>
            <w:tcW w:w="1080" w:type="dxa"/>
            <w:vAlign w:val="center"/>
          </w:tcPr>
          <w:p w14:paraId="3111806B" w14:textId="77777777" w:rsidR="009A1D95" w:rsidRPr="00BB1F17" w:rsidRDefault="009A1D95" w:rsidP="00B34228">
            <w:pPr>
              <w:pStyle w:val="Table"/>
            </w:pPr>
            <w:r w:rsidRPr="00BB1F17">
              <w:t>435</w:t>
            </w:r>
          </w:p>
        </w:tc>
        <w:tc>
          <w:tcPr>
            <w:tcW w:w="1710" w:type="dxa"/>
          </w:tcPr>
          <w:p w14:paraId="07785274" w14:textId="22A47146" w:rsidR="009A1D95" w:rsidRPr="00C66221" w:rsidRDefault="009A38BB" w:rsidP="00B34228">
            <w:pPr>
              <w:pStyle w:val="Table"/>
              <w:rPr>
                <w:lang w:val="en-US"/>
              </w:rPr>
            </w:pPr>
            <w:del w:id="621" w:author="Author">
              <w:r w:rsidDel="003F279C">
                <w:rPr>
                  <w:lang w:val="en-US"/>
                </w:rPr>
                <w:delText>2028</w:delText>
              </w:r>
            </w:del>
          </w:p>
        </w:tc>
        <w:tc>
          <w:tcPr>
            <w:tcW w:w="1763" w:type="dxa"/>
          </w:tcPr>
          <w:p w14:paraId="2DFFEDDB" w14:textId="56BCC37D" w:rsidR="009A1D95" w:rsidRPr="00BB1F17" w:rsidRDefault="009A1D95" w:rsidP="00B34228">
            <w:pPr>
              <w:pStyle w:val="Table"/>
            </w:pPr>
            <w:del w:id="622" w:author="Author">
              <w:r w:rsidRPr="001B1DE0" w:rsidDel="003F279C">
                <w:delText>202</w:delText>
              </w:r>
              <w:r w:rsidR="00481B33" w:rsidDel="003F279C">
                <w:rPr>
                  <w:lang w:val="en-US"/>
                </w:rPr>
                <w:delText>8</w:delText>
              </w:r>
            </w:del>
          </w:p>
        </w:tc>
      </w:tr>
      <w:tr w:rsidR="009A1D95" w:rsidRPr="00BB1F17" w14:paraId="7DFCDC05" w14:textId="77777777" w:rsidTr="00960ED7">
        <w:trPr>
          <w:jc w:val="center"/>
        </w:trPr>
        <w:tc>
          <w:tcPr>
            <w:tcW w:w="4193" w:type="dxa"/>
            <w:vAlign w:val="center"/>
          </w:tcPr>
          <w:p w14:paraId="20F75D28" w14:textId="77777777" w:rsidR="009A1D95" w:rsidRPr="00BB1F17" w:rsidRDefault="009A1D95" w:rsidP="00B34228">
            <w:pPr>
              <w:pStyle w:val="Table"/>
            </w:pPr>
            <w:r w:rsidRPr="00BB1F17">
              <w:t>HOOSAC WIND</w:t>
            </w:r>
          </w:p>
        </w:tc>
        <w:tc>
          <w:tcPr>
            <w:tcW w:w="1080" w:type="dxa"/>
            <w:vAlign w:val="center"/>
          </w:tcPr>
          <w:p w14:paraId="4CBD9036" w14:textId="77777777" w:rsidR="009A1D95" w:rsidRPr="00BB1F17" w:rsidRDefault="009A1D95" w:rsidP="00B34228">
            <w:pPr>
              <w:pStyle w:val="Table"/>
            </w:pPr>
            <w:r w:rsidRPr="00BB1F17">
              <w:t>12529</w:t>
            </w:r>
          </w:p>
        </w:tc>
        <w:tc>
          <w:tcPr>
            <w:tcW w:w="1710" w:type="dxa"/>
            <w:vAlign w:val="center"/>
          </w:tcPr>
          <w:p w14:paraId="1F5248CD" w14:textId="4D0681CC" w:rsidR="009A1D95" w:rsidRPr="00A8602B" w:rsidRDefault="009A1D95" w:rsidP="00B34228">
            <w:pPr>
              <w:pStyle w:val="Table"/>
            </w:pPr>
            <w:del w:id="623" w:author="Author">
              <w:r w:rsidDel="003F279C">
                <w:delText>2016</w:delText>
              </w:r>
            </w:del>
          </w:p>
        </w:tc>
        <w:tc>
          <w:tcPr>
            <w:tcW w:w="1763" w:type="dxa"/>
            <w:vAlign w:val="center"/>
          </w:tcPr>
          <w:p w14:paraId="32BFAA81" w14:textId="199A3C42" w:rsidR="009A1D95" w:rsidRPr="00A8602B" w:rsidRDefault="009A1D95" w:rsidP="00B34228">
            <w:pPr>
              <w:pStyle w:val="Table"/>
            </w:pPr>
            <w:del w:id="624" w:author="Author">
              <w:r w:rsidDel="003F279C">
                <w:delText>2016</w:delText>
              </w:r>
            </w:del>
          </w:p>
        </w:tc>
      </w:tr>
      <w:tr w:rsidR="009A1D95" w:rsidRPr="00BB1F17" w14:paraId="1E583296" w14:textId="77777777" w:rsidTr="00960ED7">
        <w:trPr>
          <w:jc w:val="center"/>
        </w:trPr>
        <w:tc>
          <w:tcPr>
            <w:tcW w:w="4193" w:type="dxa"/>
            <w:vAlign w:val="center"/>
          </w:tcPr>
          <w:p w14:paraId="6AED20E5" w14:textId="77777777" w:rsidR="009A1D95" w:rsidRPr="00BB1F17" w:rsidRDefault="009A1D95" w:rsidP="00B34228">
            <w:pPr>
              <w:pStyle w:val="Table"/>
            </w:pPr>
            <w:r w:rsidRPr="00BB1F17">
              <w:t>LENERGIA ENERGY CENTER</w:t>
            </w:r>
          </w:p>
        </w:tc>
        <w:tc>
          <w:tcPr>
            <w:tcW w:w="1080" w:type="dxa"/>
            <w:vAlign w:val="center"/>
          </w:tcPr>
          <w:p w14:paraId="2613DEF7" w14:textId="77777777" w:rsidR="009A1D95" w:rsidRPr="00BB1F17" w:rsidRDefault="009A1D95" w:rsidP="00B34228">
            <w:pPr>
              <w:pStyle w:val="Table"/>
            </w:pPr>
            <w:r w:rsidRPr="00BB1F17">
              <w:t>461</w:t>
            </w:r>
          </w:p>
        </w:tc>
        <w:tc>
          <w:tcPr>
            <w:tcW w:w="1710" w:type="dxa"/>
          </w:tcPr>
          <w:p w14:paraId="635D6140" w14:textId="7556AEFC" w:rsidR="009A1D95" w:rsidRPr="00867BB4" w:rsidRDefault="00943906" w:rsidP="00B34228">
            <w:pPr>
              <w:pStyle w:val="Table"/>
              <w:rPr>
                <w:lang w:val="en-US"/>
              </w:rPr>
            </w:pPr>
            <w:del w:id="625" w:author="Author">
              <w:r w:rsidDel="003F279C">
                <w:rPr>
                  <w:lang w:val="en-US"/>
                </w:rPr>
                <w:delText>2026</w:delText>
              </w:r>
            </w:del>
          </w:p>
        </w:tc>
        <w:tc>
          <w:tcPr>
            <w:tcW w:w="1763" w:type="dxa"/>
          </w:tcPr>
          <w:p w14:paraId="1068C4F2" w14:textId="7436CCAB" w:rsidR="009A1D95" w:rsidRPr="00867BB4" w:rsidRDefault="00943906" w:rsidP="00B34228">
            <w:pPr>
              <w:pStyle w:val="Table"/>
              <w:rPr>
                <w:lang w:val="en-US"/>
              </w:rPr>
            </w:pPr>
            <w:del w:id="626" w:author="Author">
              <w:r w:rsidDel="003F279C">
                <w:rPr>
                  <w:lang w:val="en-US"/>
                </w:rPr>
                <w:delText>2026</w:delText>
              </w:r>
            </w:del>
          </w:p>
        </w:tc>
      </w:tr>
      <w:tr w:rsidR="009A1D95" w:rsidRPr="00BB1F17" w14:paraId="34C6528C" w14:textId="77777777" w:rsidTr="00960ED7">
        <w:trPr>
          <w:jc w:val="center"/>
        </w:trPr>
        <w:tc>
          <w:tcPr>
            <w:tcW w:w="4193" w:type="dxa"/>
            <w:vAlign w:val="center"/>
          </w:tcPr>
          <w:p w14:paraId="2D404EE5" w14:textId="77777777" w:rsidR="009A1D95" w:rsidRPr="00BB1F17" w:rsidRDefault="009A1D95" w:rsidP="00B34228">
            <w:pPr>
              <w:pStyle w:val="Table"/>
            </w:pPr>
            <w:r w:rsidRPr="00BB1F17">
              <w:t>MILFORD POWER</w:t>
            </w:r>
          </w:p>
        </w:tc>
        <w:tc>
          <w:tcPr>
            <w:tcW w:w="1080" w:type="dxa"/>
            <w:vAlign w:val="center"/>
          </w:tcPr>
          <w:p w14:paraId="171F75DE" w14:textId="77777777" w:rsidR="009A1D95" w:rsidRPr="00BB1F17" w:rsidRDefault="009A1D95" w:rsidP="00B34228">
            <w:pPr>
              <w:pStyle w:val="Table"/>
            </w:pPr>
            <w:r w:rsidRPr="00BB1F17">
              <w:t>486</w:t>
            </w:r>
          </w:p>
        </w:tc>
        <w:tc>
          <w:tcPr>
            <w:tcW w:w="1710" w:type="dxa"/>
            <w:vAlign w:val="center"/>
          </w:tcPr>
          <w:p w14:paraId="2CF994D9" w14:textId="73F1F072" w:rsidR="009A1D95" w:rsidRPr="00867BB4" w:rsidRDefault="00943906" w:rsidP="00B34228">
            <w:pPr>
              <w:pStyle w:val="Table"/>
              <w:rPr>
                <w:lang w:val="en-US"/>
              </w:rPr>
            </w:pPr>
            <w:del w:id="627" w:author="Author">
              <w:r w:rsidDel="003F279C">
                <w:rPr>
                  <w:lang w:val="en-US"/>
                </w:rPr>
                <w:delText>2025</w:delText>
              </w:r>
            </w:del>
          </w:p>
        </w:tc>
        <w:tc>
          <w:tcPr>
            <w:tcW w:w="1763" w:type="dxa"/>
            <w:vAlign w:val="center"/>
          </w:tcPr>
          <w:p w14:paraId="7DD02271" w14:textId="1983E4EC" w:rsidR="009A1D95" w:rsidRPr="00B34228" w:rsidRDefault="00881464" w:rsidP="00B34228">
            <w:pPr>
              <w:pStyle w:val="Table"/>
            </w:pPr>
            <w:del w:id="628" w:author="Author">
              <w:r w:rsidDel="003F279C">
                <w:delText>2024</w:delText>
              </w:r>
            </w:del>
          </w:p>
        </w:tc>
      </w:tr>
      <w:tr w:rsidR="009A1D95" w:rsidRPr="00BB1F17" w14:paraId="3A10D056" w14:textId="77777777" w:rsidTr="00960ED7">
        <w:trPr>
          <w:jc w:val="center"/>
        </w:trPr>
        <w:tc>
          <w:tcPr>
            <w:tcW w:w="4193" w:type="dxa"/>
            <w:vAlign w:val="center"/>
          </w:tcPr>
          <w:p w14:paraId="37598453" w14:textId="77777777" w:rsidR="009A1D95" w:rsidRPr="00BB1F17" w:rsidRDefault="009A1D95" w:rsidP="00B34228">
            <w:pPr>
              <w:pStyle w:val="Table"/>
            </w:pPr>
            <w:r w:rsidRPr="00BB1F17">
              <w:t>MILLENNIUM</w:t>
            </w:r>
          </w:p>
        </w:tc>
        <w:tc>
          <w:tcPr>
            <w:tcW w:w="1080" w:type="dxa"/>
            <w:vAlign w:val="center"/>
          </w:tcPr>
          <w:p w14:paraId="0036383A" w14:textId="77777777" w:rsidR="009A1D95" w:rsidRPr="00BB1F17" w:rsidRDefault="009A1D95" w:rsidP="00B34228">
            <w:pPr>
              <w:pStyle w:val="Table"/>
            </w:pPr>
            <w:r w:rsidRPr="00BB1F17">
              <w:t>1210</w:t>
            </w:r>
          </w:p>
        </w:tc>
        <w:tc>
          <w:tcPr>
            <w:tcW w:w="1710" w:type="dxa"/>
            <w:vAlign w:val="center"/>
          </w:tcPr>
          <w:p w14:paraId="3B17B4E7" w14:textId="23866DE0" w:rsidR="009A1D95" w:rsidRPr="00867BB4" w:rsidRDefault="00943906" w:rsidP="00B34228">
            <w:pPr>
              <w:pStyle w:val="Table"/>
              <w:rPr>
                <w:lang w:val="en-US"/>
              </w:rPr>
            </w:pPr>
            <w:del w:id="629" w:author="Author">
              <w:r w:rsidDel="003F279C">
                <w:rPr>
                  <w:lang w:val="en-US"/>
                </w:rPr>
                <w:delText>2025</w:delText>
              </w:r>
            </w:del>
          </w:p>
        </w:tc>
        <w:tc>
          <w:tcPr>
            <w:tcW w:w="1763" w:type="dxa"/>
            <w:vAlign w:val="center"/>
          </w:tcPr>
          <w:p w14:paraId="1783E5BA" w14:textId="23A246E4" w:rsidR="009A1D95" w:rsidRPr="00BB1F17" w:rsidRDefault="009A1D95" w:rsidP="00B34228">
            <w:pPr>
              <w:pStyle w:val="Table"/>
            </w:pPr>
            <w:del w:id="630" w:author="Author">
              <w:r w:rsidDel="003F279C">
                <w:delText>2023</w:delText>
              </w:r>
            </w:del>
          </w:p>
        </w:tc>
      </w:tr>
      <w:tr w:rsidR="009A1D95" w:rsidRPr="00BB1F17" w14:paraId="1C8520C6" w14:textId="77777777" w:rsidTr="00960ED7">
        <w:trPr>
          <w:jc w:val="center"/>
        </w:trPr>
        <w:tc>
          <w:tcPr>
            <w:tcW w:w="4193" w:type="dxa"/>
            <w:vAlign w:val="center"/>
          </w:tcPr>
          <w:p w14:paraId="32153CD3" w14:textId="77777777" w:rsidR="009A1D95" w:rsidRPr="00BB1F17" w:rsidRDefault="009A1D95" w:rsidP="00B34228">
            <w:pPr>
              <w:pStyle w:val="Table"/>
            </w:pPr>
            <w:r>
              <w:t>MOORE 1</w:t>
            </w:r>
          </w:p>
        </w:tc>
        <w:tc>
          <w:tcPr>
            <w:tcW w:w="1080" w:type="dxa"/>
            <w:vAlign w:val="center"/>
          </w:tcPr>
          <w:p w14:paraId="73CB2C5D" w14:textId="77777777" w:rsidR="009A1D95" w:rsidRPr="00BB1F17" w:rsidRDefault="009A1D95" w:rsidP="00B34228">
            <w:pPr>
              <w:pStyle w:val="Table"/>
            </w:pPr>
            <w:r>
              <w:t>47370</w:t>
            </w:r>
          </w:p>
        </w:tc>
        <w:tc>
          <w:tcPr>
            <w:tcW w:w="1710" w:type="dxa"/>
          </w:tcPr>
          <w:p w14:paraId="5471D116" w14:textId="50075B22" w:rsidR="009A1D95" w:rsidRPr="00BB1F17" w:rsidRDefault="009A1D95" w:rsidP="00B34228">
            <w:pPr>
              <w:pStyle w:val="Table"/>
            </w:pPr>
            <w:del w:id="631" w:author="Author">
              <w:r w:rsidRPr="00DA059E" w:rsidDel="003F279C">
                <w:delText>2023</w:delText>
              </w:r>
            </w:del>
          </w:p>
        </w:tc>
        <w:tc>
          <w:tcPr>
            <w:tcW w:w="1763" w:type="dxa"/>
          </w:tcPr>
          <w:p w14:paraId="2D6F2903" w14:textId="7731E411" w:rsidR="009A1D95" w:rsidRPr="00BB1F17" w:rsidRDefault="009A1D95" w:rsidP="00B34228">
            <w:pPr>
              <w:pStyle w:val="Table"/>
            </w:pPr>
            <w:del w:id="632" w:author="Author">
              <w:r w:rsidRPr="00DA059E" w:rsidDel="003F279C">
                <w:delText>2023</w:delText>
              </w:r>
            </w:del>
          </w:p>
        </w:tc>
      </w:tr>
      <w:tr w:rsidR="009A1D95" w:rsidRPr="00BB1F17" w14:paraId="2FA01CC4" w14:textId="77777777" w:rsidTr="00960ED7">
        <w:trPr>
          <w:jc w:val="center"/>
        </w:trPr>
        <w:tc>
          <w:tcPr>
            <w:tcW w:w="4193" w:type="dxa"/>
            <w:vAlign w:val="center"/>
          </w:tcPr>
          <w:p w14:paraId="3A4706C0" w14:textId="77777777" w:rsidR="009A1D95" w:rsidRPr="00BB1F17" w:rsidRDefault="009A1D95" w:rsidP="00B34228">
            <w:pPr>
              <w:pStyle w:val="Table"/>
            </w:pPr>
            <w:r>
              <w:t>MOORE 2</w:t>
            </w:r>
          </w:p>
        </w:tc>
        <w:tc>
          <w:tcPr>
            <w:tcW w:w="1080" w:type="dxa"/>
            <w:vAlign w:val="center"/>
          </w:tcPr>
          <w:p w14:paraId="51DABDC7" w14:textId="77777777" w:rsidR="009A1D95" w:rsidRPr="00BB1F17" w:rsidRDefault="009A1D95" w:rsidP="00B34228">
            <w:pPr>
              <w:pStyle w:val="Table"/>
            </w:pPr>
            <w:r>
              <w:t>47371</w:t>
            </w:r>
          </w:p>
        </w:tc>
        <w:tc>
          <w:tcPr>
            <w:tcW w:w="1710" w:type="dxa"/>
          </w:tcPr>
          <w:p w14:paraId="4FAF66D0" w14:textId="43E7C18F" w:rsidR="009A1D95" w:rsidRPr="00BB1F17" w:rsidRDefault="009A1D95" w:rsidP="00B34228">
            <w:pPr>
              <w:pStyle w:val="Table"/>
            </w:pPr>
            <w:del w:id="633" w:author="Author">
              <w:r w:rsidRPr="00DA059E" w:rsidDel="003F279C">
                <w:delText>2023</w:delText>
              </w:r>
            </w:del>
          </w:p>
        </w:tc>
        <w:tc>
          <w:tcPr>
            <w:tcW w:w="1763" w:type="dxa"/>
          </w:tcPr>
          <w:p w14:paraId="17082C81" w14:textId="4540040A" w:rsidR="009A1D95" w:rsidRPr="00BB1F17" w:rsidRDefault="009A1D95" w:rsidP="00B34228">
            <w:pPr>
              <w:pStyle w:val="Table"/>
            </w:pPr>
            <w:del w:id="634" w:author="Author">
              <w:r w:rsidRPr="00DA059E" w:rsidDel="003F279C">
                <w:delText>2023</w:delText>
              </w:r>
            </w:del>
          </w:p>
        </w:tc>
      </w:tr>
      <w:tr w:rsidR="009A1D95" w:rsidRPr="00BB1F17" w14:paraId="340B110C" w14:textId="77777777" w:rsidTr="00960ED7">
        <w:trPr>
          <w:jc w:val="center"/>
        </w:trPr>
        <w:tc>
          <w:tcPr>
            <w:tcW w:w="4193" w:type="dxa"/>
            <w:vAlign w:val="center"/>
          </w:tcPr>
          <w:p w14:paraId="2C7C651E" w14:textId="77777777" w:rsidR="009A1D95" w:rsidRPr="00BB1F17" w:rsidRDefault="009A1D95" w:rsidP="00B34228">
            <w:pPr>
              <w:pStyle w:val="Table"/>
            </w:pPr>
            <w:r>
              <w:t>MOORE 3</w:t>
            </w:r>
          </w:p>
        </w:tc>
        <w:tc>
          <w:tcPr>
            <w:tcW w:w="1080" w:type="dxa"/>
            <w:vAlign w:val="center"/>
          </w:tcPr>
          <w:p w14:paraId="3B40088A" w14:textId="77777777" w:rsidR="009A1D95" w:rsidRPr="00BB1F17" w:rsidRDefault="009A1D95" w:rsidP="00B34228">
            <w:pPr>
              <w:pStyle w:val="Table"/>
            </w:pPr>
            <w:r>
              <w:t>47372</w:t>
            </w:r>
          </w:p>
        </w:tc>
        <w:tc>
          <w:tcPr>
            <w:tcW w:w="1710" w:type="dxa"/>
          </w:tcPr>
          <w:p w14:paraId="22946B67" w14:textId="76127142" w:rsidR="009A1D95" w:rsidRPr="00BB1F17" w:rsidRDefault="009A1D95" w:rsidP="00B34228">
            <w:pPr>
              <w:pStyle w:val="Table"/>
            </w:pPr>
            <w:del w:id="635" w:author="Author">
              <w:r w:rsidRPr="00DA059E" w:rsidDel="003F279C">
                <w:delText>2023</w:delText>
              </w:r>
            </w:del>
          </w:p>
        </w:tc>
        <w:tc>
          <w:tcPr>
            <w:tcW w:w="1763" w:type="dxa"/>
          </w:tcPr>
          <w:p w14:paraId="32E91D05" w14:textId="2CF96131" w:rsidR="009A1D95" w:rsidRPr="00BB1F17" w:rsidRDefault="009A1D95" w:rsidP="00B34228">
            <w:pPr>
              <w:pStyle w:val="Table"/>
            </w:pPr>
            <w:del w:id="636" w:author="Author">
              <w:r w:rsidRPr="00DA059E" w:rsidDel="003F279C">
                <w:delText>2023</w:delText>
              </w:r>
            </w:del>
          </w:p>
        </w:tc>
      </w:tr>
      <w:tr w:rsidR="009A1D95" w:rsidRPr="00BB1F17" w14:paraId="796EFF85" w14:textId="77777777" w:rsidTr="00960ED7">
        <w:trPr>
          <w:jc w:val="center"/>
        </w:trPr>
        <w:tc>
          <w:tcPr>
            <w:tcW w:w="4193" w:type="dxa"/>
            <w:vAlign w:val="center"/>
          </w:tcPr>
          <w:p w14:paraId="2799D719" w14:textId="77777777" w:rsidR="009A1D95" w:rsidRPr="00BB1F17" w:rsidRDefault="009A1D95" w:rsidP="00B34228">
            <w:pPr>
              <w:pStyle w:val="Table"/>
            </w:pPr>
            <w:r>
              <w:t>MOORE 4</w:t>
            </w:r>
          </w:p>
        </w:tc>
        <w:tc>
          <w:tcPr>
            <w:tcW w:w="1080" w:type="dxa"/>
            <w:vAlign w:val="center"/>
          </w:tcPr>
          <w:p w14:paraId="53DD9679" w14:textId="77777777" w:rsidR="009A1D95" w:rsidRPr="00BB1F17" w:rsidRDefault="009A1D95" w:rsidP="00B34228">
            <w:pPr>
              <w:pStyle w:val="Table"/>
            </w:pPr>
            <w:r>
              <w:t>47373</w:t>
            </w:r>
          </w:p>
        </w:tc>
        <w:tc>
          <w:tcPr>
            <w:tcW w:w="1710" w:type="dxa"/>
          </w:tcPr>
          <w:p w14:paraId="76E2893A" w14:textId="79F8F9E2" w:rsidR="009A1D95" w:rsidRPr="00BB1F17" w:rsidRDefault="009A1D95" w:rsidP="00B34228">
            <w:pPr>
              <w:pStyle w:val="Table"/>
            </w:pPr>
            <w:del w:id="637" w:author="Author">
              <w:r w:rsidRPr="00DA059E" w:rsidDel="003F279C">
                <w:delText>2023</w:delText>
              </w:r>
            </w:del>
          </w:p>
        </w:tc>
        <w:tc>
          <w:tcPr>
            <w:tcW w:w="1763" w:type="dxa"/>
          </w:tcPr>
          <w:p w14:paraId="6BB77E23" w14:textId="3C8FF6B9" w:rsidR="009A1D95" w:rsidRPr="00BB1F17" w:rsidRDefault="009A1D95" w:rsidP="00B34228">
            <w:pPr>
              <w:pStyle w:val="Table"/>
            </w:pPr>
            <w:del w:id="638" w:author="Author">
              <w:r w:rsidRPr="00DA059E" w:rsidDel="003F279C">
                <w:delText>2023</w:delText>
              </w:r>
            </w:del>
          </w:p>
        </w:tc>
      </w:tr>
      <w:tr w:rsidR="00AA36D7" w:rsidRPr="00BB1F17" w14:paraId="211AA0CC" w14:textId="77777777" w:rsidTr="00960ED7">
        <w:trPr>
          <w:jc w:val="center"/>
          <w:ins w:id="639" w:author="Author"/>
        </w:trPr>
        <w:tc>
          <w:tcPr>
            <w:tcW w:w="4193" w:type="dxa"/>
            <w:vAlign w:val="center"/>
          </w:tcPr>
          <w:p w14:paraId="56EB9D0C" w14:textId="1A69373D" w:rsidR="00AA36D7" w:rsidRDefault="00AA36D7" w:rsidP="00AA36D7">
            <w:pPr>
              <w:pStyle w:val="Table"/>
              <w:rPr>
                <w:ins w:id="640" w:author="Author"/>
              </w:rPr>
            </w:pPr>
            <w:ins w:id="641" w:author="Author">
              <w:r>
                <w:rPr>
                  <w:lang w:val="en-US"/>
                </w:rPr>
                <w:t>NORTHEAST RELIABILITY CENTER</w:t>
              </w:r>
            </w:ins>
          </w:p>
        </w:tc>
        <w:tc>
          <w:tcPr>
            <w:tcW w:w="1080" w:type="dxa"/>
            <w:vAlign w:val="center"/>
          </w:tcPr>
          <w:p w14:paraId="27F4A9BB" w14:textId="535CC2F2" w:rsidR="00AA36D7" w:rsidRDefault="00AA36D7" w:rsidP="00AA36D7">
            <w:pPr>
              <w:pStyle w:val="Table"/>
              <w:rPr>
                <w:ins w:id="642" w:author="Author"/>
              </w:rPr>
            </w:pPr>
            <w:ins w:id="643" w:author="Author">
              <w:r>
                <w:rPr>
                  <w:lang w:val="en-US"/>
                </w:rPr>
                <w:t>72382</w:t>
              </w:r>
            </w:ins>
          </w:p>
        </w:tc>
        <w:tc>
          <w:tcPr>
            <w:tcW w:w="1710" w:type="dxa"/>
          </w:tcPr>
          <w:p w14:paraId="702032A3" w14:textId="77777777" w:rsidR="00AA36D7" w:rsidRPr="00DA059E" w:rsidDel="003F279C" w:rsidRDefault="00AA36D7" w:rsidP="00AA36D7">
            <w:pPr>
              <w:pStyle w:val="Table"/>
              <w:rPr>
                <w:ins w:id="644" w:author="Author"/>
              </w:rPr>
            </w:pPr>
          </w:p>
        </w:tc>
        <w:tc>
          <w:tcPr>
            <w:tcW w:w="1763" w:type="dxa"/>
          </w:tcPr>
          <w:p w14:paraId="1E4390E7" w14:textId="380B091C" w:rsidR="00AA36D7" w:rsidRPr="00DA059E" w:rsidDel="003F279C" w:rsidRDefault="00AA36D7" w:rsidP="00AA36D7">
            <w:pPr>
              <w:pStyle w:val="Table"/>
              <w:rPr>
                <w:ins w:id="645" w:author="Author"/>
              </w:rPr>
            </w:pPr>
          </w:p>
        </w:tc>
      </w:tr>
      <w:tr w:rsidR="00AA36D7" w:rsidRPr="00BB1F17" w14:paraId="2EF401DE" w14:textId="77777777" w:rsidTr="00960ED7">
        <w:trPr>
          <w:jc w:val="center"/>
        </w:trPr>
        <w:tc>
          <w:tcPr>
            <w:tcW w:w="4193" w:type="dxa"/>
            <w:vAlign w:val="center"/>
          </w:tcPr>
          <w:p w14:paraId="0C557FFB" w14:textId="77777777" w:rsidR="00AA36D7" w:rsidRPr="00BB1F17" w:rsidRDefault="00AA36D7" w:rsidP="00AA36D7">
            <w:pPr>
              <w:pStyle w:val="Table"/>
            </w:pPr>
            <w:r w:rsidRPr="00BB1F17">
              <w:t>OGDEN-MARTIN 1</w:t>
            </w:r>
          </w:p>
        </w:tc>
        <w:tc>
          <w:tcPr>
            <w:tcW w:w="1080" w:type="dxa"/>
            <w:vAlign w:val="center"/>
          </w:tcPr>
          <w:p w14:paraId="471B7814" w14:textId="77777777" w:rsidR="00AA36D7" w:rsidRPr="00BB1F17" w:rsidRDefault="00AA36D7" w:rsidP="00AA36D7">
            <w:pPr>
              <w:pStyle w:val="Table"/>
            </w:pPr>
            <w:r w:rsidRPr="00BB1F17">
              <w:t>527</w:t>
            </w:r>
          </w:p>
        </w:tc>
        <w:tc>
          <w:tcPr>
            <w:tcW w:w="1710" w:type="dxa"/>
            <w:vAlign w:val="center"/>
          </w:tcPr>
          <w:p w14:paraId="03DA8471" w14:textId="766C48C2" w:rsidR="00AA36D7" w:rsidRPr="00C66221" w:rsidRDefault="00AA36D7" w:rsidP="00AA36D7">
            <w:pPr>
              <w:pStyle w:val="Table"/>
              <w:rPr>
                <w:lang w:val="en-US"/>
              </w:rPr>
            </w:pPr>
            <w:del w:id="646" w:author="Author">
              <w:r w:rsidDel="003F279C">
                <w:rPr>
                  <w:lang w:val="en-US"/>
                </w:rPr>
                <w:delText>2027</w:delText>
              </w:r>
            </w:del>
          </w:p>
        </w:tc>
        <w:tc>
          <w:tcPr>
            <w:tcW w:w="1763" w:type="dxa"/>
            <w:vAlign w:val="center"/>
          </w:tcPr>
          <w:p w14:paraId="7117891D" w14:textId="4CA87A65" w:rsidR="00AA36D7" w:rsidRPr="00A8602B" w:rsidRDefault="00AA36D7" w:rsidP="00AA36D7">
            <w:pPr>
              <w:pStyle w:val="Table"/>
            </w:pPr>
            <w:del w:id="647" w:author="Author">
              <w:r w:rsidDel="003F279C">
                <w:delText>20</w:delText>
              </w:r>
              <w:r w:rsidDel="003F279C">
                <w:rPr>
                  <w:lang w:val="en-US"/>
                </w:rPr>
                <w:delText>27</w:delText>
              </w:r>
            </w:del>
          </w:p>
        </w:tc>
      </w:tr>
      <w:tr w:rsidR="00AA36D7" w:rsidRPr="00BB1F17" w14:paraId="47745A8C" w14:textId="77777777" w:rsidTr="00960ED7">
        <w:trPr>
          <w:jc w:val="center"/>
        </w:trPr>
        <w:tc>
          <w:tcPr>
            <w:tcW w:w="4193" w:type="dxa"/>
            <w:vAlign w:val="center"/>
          </w:tcPr>
          <w:p w14:paraId="17438927" w14:textId="77777777" w:rsidR="00AA36D7" w:rsidRPr="00A70AE9" w:rsidRDefault="00AA36D7" w:rsidP="00AA36D7">
            <w:pPr>
              <w:pStyle w:val="Table"/>
            </w:pPr>
            <w:r>
              <w:t>PINETREE POWER</w:t>
            </w:r>
          </w:p>
        </w:tc>
        <w:tc>
          <w:tcPr>
            <w:tcW w:w="1080" w:type="dxa"/>
            <w:vAlign w:val="center"/>
          </w:tcPr>
          <w:p w14:paraId="14F169AC" w14:textId="77777777" w:rsidR="00AA36D7" w:rsidRPr="00A70AE9" w:rsidRDefault="00AA36D7" w:rsidP="00AA36D7">
            <w:pPr>
              <w:pStyle w:val="Table"/>
            </w:pPr>
            <w:r>
              <w:t>538</w:t>
            </w:r>
          </w:p>
        </w:tc>
        <w:tc>
          <w:tcPr>
            <w:tcW w:w="1710" w:type="dxa"/>
            <w:vAlign w:val="center"/>
          </w:tcPr>
          <w:p w14:paraId="0C6FB06C" w14:textId="5B22C426" w:rsidR="00AA36D7" w:rsidRPr="008744CF" w:rsidRDefault="00AA36D7" w:rsidP="00AA36D7">
            <w:pPr>
              <w:pStyle w:val="Table"/>
            </w:pPr>
            <w:del w:id="648" w:author="Author">
              <w:r w:rsidDel="003F279C">
                <w:delText>2022</w:delText>
              </w:r>
            </w:del>
          </w:p>
        </w:tc>
        <w:tc>
          <w:tcPr>
            <w:tcW w:w="1763" w:type="dxa"/>
            <w:vAlign w:val="center"/>
          </w:tcPr>
          <w:p w14:paraId="33CFD6E8" w14:textId="3330330A" w:rsidR="00AA36D7" w:rsidRPr="008744CF" w:rsidRDefault="00AA36D7" w:rsidP="00AA36D7">
            <w:pPr>
              <w:pStyle w:val="Table"/>
            </w:pPr>
            <w:del w:id="649" w:author="Author">
              <w:r w:rsidDel="003F279C">
                <w:delText>2022</w:delText>
              </w:r>
            </w:del>
          </w:p>
        </w:tc>
      </w:tr>
      <w:tr w:rsidR="00AA36D7" w:rsidRPr="00BB1F17" w14:paraId="036A84AC" w14:textId="77777777" w:rsidTr="00960ED7">
        <w:trPr>
          <w:jc w:val="center"/>
        </w:trPr>
        <w:tc>
          <w:tcPr>
            <w:tcW w:w="4193" w:type="dxa"/>
            <w:vAlign w:val="center"/>
          </w:tcPr>
          <w:p w14:paraId="55C285A6" w14:textId="77777777" w:rsidR="00AA36D7" w:rsidRPr="00BB1F17" w:rsidRDefault="00AA36D7" w:rsidP="00AA36D7">
            <w:pPr>
              <w:pStyle w:val="Table"/>
            </w:pPr>
            <w:r w:rsidRPr="00BB1F17">
              <w:t>RESCO SAUGUS</w:t>
            </w:r>
          </w:p>
        </w:tc>
        <w:tc>
          <w:tcPr>
            <w:tcW w:w="1080" w:type="dxa"/>
            <w:vAlign w:val="center"/>
          </w:tcPr>
          <w:p w14:paraId="228E1483" w14:textId="77777777" w:rsidR="00AA36D7" w:rsidRPr="00BB1F17" w:rsidRDefault="00AA36D7" w:rsidP="00AA36D7">
            <w:pPr>
              <w:pStyle w:val="Table"/>
            </w:pPr>
            <w:r w:rsidRPr="00BB1F17">
              <w:t>546</w:t>
            </w:r>
          </w:p>
        </w:tc>
        <w:tc>
          <w:tcPr>
            <w:tcW w:w="1710" w:type="dxa"/>
            <w:vAlign w:val="center"/>
          </w:tcPr>
          <w:p w14:paraId="3FB5ABF3" w14:textId="2E46B952" w:rsidR="00AA36D7" w:rsidRPr="00C66221" w:rsidRDefault="00AA36D7" w:rsidP="00AA36D7">
            <w:pPr>
              <w:pStyle w:val="Table"/>
              <w:rPr>
                <w:lang w:val="en-US"/>
              </w:rPr>
            </w:pPr>
            <w:del w:id="650" w:author="Author">
              <w:r w:rsidDel="003F279C">
                <w:rPr>
                  <w:lang w:val="en-US"/>
                </w:rPr>
                <w:delText>2027</w:delText>
              </w:r>
            </w:del>
          </w:p>
        </w:tc>
        <w:tc>
          <w:tcPr>
            <w:tcW w:w="1763" w:type="dxa"/>
            <w:vAlign w:val="center"/>
          </w:tcPr>
          <w:p w14:paraId="37925242" w14:textId="273EC635" w:rsidR="00AA36D7" w:rsidRPr="00B34228" w:rsidRDefault="00AA36D7" w:rsidP="00AA36D7">
            <w:pPr>
              <w:pStyle w:val="Table"/>
            </w:pPr>
            <w:del w:id="651" w:author="Author">
              <w:r w:rsidDel="003F279C">
                <w:delText>202</w:delText>
              </w:r>
              <w:r w:rsidDel="003F279C">
                <w:rPr>
                  <w:lang w:val="en-US"/>
                </w:rPr>
                <w:delText>7</w:delText>
              </w:r>
            </w:del>
          </w:p>
        </w:tc>
      </w:tr>
      <w:tr w:rsidR="00AA36D7" w:rsidRPr="00BB1F17" w14:paraId="7515489B" w14:textId="77777777" w:rsidTr="00960ED7">
        <w:trPr>
          <w:jc w:val="center"/>
        </w:trPr>
        <w:tc>
          <w:tcPr>
            <w:tcW w:w="4193" w:type="dxa"/>
            <w:vAlign w:val="center"/>
          </w:tcPr>
          <w:p w14:paraId="564E68F3" w14:textId="77777777" w:rsidR="00AA36D7" w:rsidRPr="00BB1F17" w:rsidRDefault="00AA36D7" w:rsidP="00AA36D7">
            <w:pPr>
              <w:pStyle w:val="Table"/>
            </w:pPr>
            <w:r w:rsidRPr="008877A3">
              <w:t>SALEM 5</w:t>
            </w:r>
          </w:p>
        </w:tc>
        <w:tc>
          <w:tcPr>
            <w:tcW w:w="1080" w:type="dxa"/>
            <w:vAlign w:val="center"/>
          </w:tcPr>
          <w:p w14:paraId="191D1230" w14:textId="77777777" w:rsidR="00AA36D7" w:rsidRPr="00BB1F17" w:rsidRDefault="00AA36D7" w:rsidP="00AA36D7">
            <w:pPr>
              <w:pStyle w:val="Table"/>
            </w:pPr>
            <w:r w:rsidRPr="008877A3">
              <w:t>48695</w:t>
            </w:r>
          </w:p>
        </w:tc>
        <w:tc>
          <w:tcPr>
            <w:tcW w:w="1710" w:type="dxa"/>
          </w:tcPr>
          <w:p w14:paraId="0B4F8219" w14:textId="3DBDD664" w:rsidR="00AA36D7" w:rsidRPr="00B34228" w:rsidRDefault="00AA36D7" w:rsidP="00AA36D7">
            <w:pPr>
              <w:pStyle w:val="Table"/>
            </w:pPr>
            <w:del w:id="652" w:author="Author">
              <w:r w:rsidDel="003F279C">
                <w:delText>2024</w:delText>
              </w:r>
            </w:del>
          </w:p>
        </w:tc>
        <w:tc>
          <w:tcPr>
            <w:tcW w:w="1763" w:type="dxa"/>
          </w:tcPr>
          <w:p w14:paraId="043EB794" w14:textId="6A403F00" w:rsidR="00AA36D7" w:rsidRPr="00B34228" w:rsidRDefault="00AA36D7" w:rsidP="00AA36D7">
            <w:pPr>
              <w:pStyle w:val="Table"/>
            </w:pPr>
            <w:del w:id="653" w:author="Author">
              <w:r w:rsidDel="003F279C">
                <w:delText>2024</w:delText>
              </w:r>
            </w:del>
          </w:p>
        </w:tc>
      </w:tr>
      <w:tr w:rsidR="00AA36D7" w:rsidRPr="00BB1F17" w14:paraId="495B68EA" w14:textId="77777777" w:rsidTr="00960ED7">
        <w:trPr>
          <w:jc w:val="center"/>
        </w:trPr>
        <w:tc>
          <w:tcPr>
            <w:tcW w:w="4193" w:type="dxa"/>
            <w:vAlign w:val="center"/>
          </w:tcPr>
          <w:p w14:paraId="4C8F6A14" w14:textId="77777777" w:rsidR="00AA36D7" w:rsidRPr="00BB1F17" w:rsidRDefault="00AA36D7" w:rsidP="00AA36D7">
            <w:pPr>
              <w:pStyle w:val="Table"/>
            </w:pPr>
            <w:r w:rsidRPr="008877A3">
              <w:t>SALEM 6</w:t>
            </w:r>
          </w:p>
        </w:tc>
        <w:tc>
          <w:tcPr>
            <w:tcW w:w="1080" w:type="dxa"/>
            <w:vAlign w:val="center"/>
          </w:tcPr>
          <w:p w14:paraId="34E56033" w14:textId="77777777" w:rsidR="00AA36D7" w:rsidRPr="00BB1F17" w:rsidRDefault="00AA36D7" w:rsidP="00AA36D7">
            <w:pPr>
              <w:pStyle w:val="Table"/>
            </w:pPr>
            <w:r w:rsidRPr="008877A3">
              <w:t>48696</w:t>
            </w:r>
          </w:p>
        </w:tc>
        <w:tc>
          <w:tcPr>
            <w:tcW w:w="1710" w:type="dxa"/>
          </w:tcPr>
          <w:p w14:paraId="5EA863AF" w14:textId="5F6C9966" w:rsidR="00AA36D7" w:rsidRPr="00B34228" w:rsidRDefault="00AA36D7" w:rsidP="00AA36D7">
            <w:pPr>
              <w:pStyle w:val="Table"/>
            </w:pPr>
            <w:del w:id="654" w:author="Author">
              <w:r w:rsidDel="003F279C">
                <w:delText>2024</w:delText>
              </w:r>
            </w:del>
          </w:p>
        </w:tc>
        <w:tc>
          <w:tcPr>
            <w:tcW w:w="1763" w:type="dxa"/>
          </w:tcPr>
          <w:p w14:paraId="7D0524A2" w14:textId="36D689AE" w:rsidR="00AA36D7" w:rsidRPr="00B34228" w:rsidRDefault="00AA36D7" w:rsidP="00AA36D7">
            <w:pPr>
              <w:pStyle w:val="Table"/>
            </w:pPr>
            <w:del w:id="655" w:author="Author">
              <w:r w:rsidDel="003F279C">
                <w:delText>2024</w:delText>
              </w:r>
            </w:del>
          </w:p>
        </w:tc>
      </w:tr>
      <w:tr w:rsidR="00AA36D7" w:rsidRPr="00BB1F17" w14:paraId="7F3BA99A" w14:textId="77777777" w:rsidTr="00960ED7">
        <w:trPr>
          <w:jc w:val="center"/>
        </w:trPr>
        <w:tc>
          <w:tcPr>
            <w:tcW w:w="4193" w:type="dxa"/>
            <w:vAlign w:val="center"/>
          </w:tcPr>
          <w:p w14:paraId="77FF292F" w14:textId="77777777" w:rsidR="00AA36D7" w:rsidRPr="00BB1F17" w:rsidRDefault="00AA36D7" w:rsidP="00AA36D7">
            <w:pPr>
              <w:pStyle w:val="Table"/>
            </w:pPr>
            <w:r w:rsidRPr="00BB1F17">
              <w:t>WATERS RIVER JET 1</w:t>
            </w:r>
          </w:p>
        </w:tc>
        <w:tc>
          <w:tcPr>
            <w:tcW w:w="1080" w:type="dxa"/>
            <w:vAlign w:val="center"/>
          </w:tcPr>
          <w:p w14:paraId="12DBEE55" w14:textId="77777777" w:rsidR="00AA36D7" w:rsidRPr="00BB1F17" w:rsidRDefault="00AA36D7" w:rsidP="00AA36D7">
            <w:pPr>
              <w:pStyle w:val="Table"/>
            </w:pPr>
            <w:r w:rsidRPr="00BB1F17">
              <w:t>612</w:t>
            </w:r>
          </w:p>
        </w:tc>
        <w:tc>
          <w:tcPr>
            <w:tcW w:w="1710" w:type="dxa"/>
          </w:tcPr>
          <w:p w14:paraId="1A52E8E8" w14:textId="61D4DC0D" w:rsidR="00AA36D7" w:rsidRPr="00100D8F" w:rsidRDefault="00AA36D7" w:rsidP="00AA36D7">
            <w:pPr>
              <w:pStyle w:val="Table"/>
            </w:pPr>
            <w:del w:id="656" w:author="Author">
              <w:r w:rsidRPr="00A71735" w:rsidDel="003F279C">
                <w:delText>2017</w:delText>
              </w:r>
            </w:del>
          </w:p>
        </w:tc>
        <w:tc>
          <w:tcPr>
            <w:tcW w:w="1763" w:type="dxa"/>
          </w:tcPr>
          <w:p w14:paraId="79BDBE55" w14:textId="6445B8F1" w:rsidR="00AA36D7" w:rsidRPr="00100D8F" w:rsidRDefault="00AA36D7" w:rsidP="00AA36D7">
            <w:pPr>
              <w:pStyle w:val="Table"/>
            </w:pPr>
            <w:del w:id="657" w:author="Author">
              <w:r w:rsidRPr="00A71735" w:rsidDel="003F279C">
                <w:delText>2017</w:delText>
              </w:r>
            </w:del>
          </w:p>
        </w:tc>
      </w:tr>
      <w:tr w:rsidR="00AA36D7" w:rsidRPr="00BB1F17" w14:paraId="5A5546D4" w14:textId="77777777" w:rsidTr="00960ED7">
        <w:trPr>
          <w:jc w:val="center"/>
        </w:trPr>
        <w:tc>
          <w:tcPr>
            <w:tcW w:w="4193" w:type="dxa"/>
            <w:vAlign w:val="center"/>
          </w:tcPr>
          <w:p w14:paraId="2EE67A59" w14:textId="77777777" w:rsidR="00AA36D7" w:rsidRPr="00BB1F17" w:rsidRDefault="00AA36D7" w:rsidP="00AA36D7">
            <w:pPr>
              <w:pStyle w:val="Table"/>
            </w:pPr>
            <w:r w:rsidRPr="00BB1F17">
              <w:t>WATERS RIVER JET 2</w:t>
            </w:r>
          </w:p>
        </w:tc>
        <w:tc>
          <w:tcPr>
            <w:tcW w:w="1080" w:type="dxa"/>
            <w:vAlign w:val="center"/>
          </w:tcPr>
          <w:p w14:paraId="5AF0767B" w14:textId="77777777" w:rsidR="00AA36D7" w:rsidRPr="00BB1F17" w:rsidRDefault="00AA36D7" w:rsidP="00AA36D7">
            <w:pPr>
              <w:pStyle w:val="Table"/>
            </w:pPr>
            <w:r w:rsidRPr="00BB1F17">
              <w:t>613</w:t>
            </w:r>
          </w:p>
        </w:tc>
        <w:tc>
          <w:tcPr>
            <w:tcW w:w="1710" w:type="dxa"/>
          </w:tcPr>
          <w:p w14:paraId="55FE37D4" w14:textId="3F201DE9" w:rsidR="00AA36D7" w:rsidRPr="00100D8F" w:rsidRDefault="00AA36D7" w:rsidP="00AA36D7">
            <w:pPr>
              <w:pStyle w:val="Table"/>
            </w:pPr>
            <w:del w:id="658" w:author="Author">
              <w:r w:rsidRPr="00A71735" w:rsidDel="003F279C">
                <w:delText>2017</w:delText>
              </w:r>
            </w:del>
          </w:p>
        </w:tc>
        <w:tc>
          <w:tcPr>
            <w:tcW w:w="1763" w:type="dxa"/>
          </w:tcPr>
          <w:p w14:paraId="14B0B67B" w14:textId="3E0ACB25" w:rsidR="00AA36D7" w:rsidRPr="00100D8F" w:rsidRDefault="00AA36D7" w:rsidP="00AA36D7">
            <w:pPr>
              <w:pStyle w:val="Table"/>
            </w:pPr>
            <w:del w:id="659" w:author="Author">
              <w:r w:rsidRPr="00A71735" w:rsidDel="003F279C">
                <w:delText>2017</w:delText>
              </w:r>
            </w:del>
          </w:p>
        </w:tc>
      </w:tr>
      <w:tr w:rsidR="00AA36D7" w:rsidRPr="00BB1F17" w14:paraId="49D1B9A2" w14:textId="77777777" w:rsidTr="00960ED7">
        <w:trPr>
          <w:jc w:val="center"/>
        </w:trPr>
        <w:tc>
          <w:tcPr>
            <w:tcW w:w="4193" w:type="dxa"/>
            <w:vAlign w:val="center"/>
          </w:tcPr>
          <w:p w14:paraId="148B0B0F" w14:textId="64A7E389" w:rsidR="00AA36D7" w:rsidRPr="00BB1F17" w:rsidRDefault="00AA36D7" w:rsidP="00AA36D7">
            <w:pPr>
              <w:pStyle w:val="Table"/>
            </w:pPr>
            <w:r w:rsidRPr="00BB1F17">
              <w:t>WHEELABRATOR NORTH ANDOVER</w:t>
            </w:r>
          </w:p>
        </w:tc>
        <w:tc>
          <w:tcPr>
            <w:tcW w:w="1080" w:type="dxa"/>
            <w:vAlign w:val="center"/>
          </w:tcPr>
          <w:p w14:paraId="35340256" w14:textId="77777777" w:rsidR="00AA36D7" w:rsidRPr="00BB1F17" w:rsidRDefault="00AA36D7" w:rsidP="00AA36D7">
            <w:pPr>
              <w:pStyle w:val="Table"/>
            </w:pPr>
            <w:r w:rsidRPr="00BB1F17">
              <w:t>547</w:t>
            </w:r>
          </w:p>
        </w:tc>
        <w:tc>
          <w:tcPr>
            <w:tcW w:w="1710" w:type="dxa"/>
          </w:tcPr>
          <w:p w14:paraId="274A6673" w14:textId="7D3108B2" w:rsidR="00AA36D7" w:rsidRPr="00B34228" w:rsidRDefault="00AA36D7" w:rsidP="00AA36D7">
            <w:pPr>
              <w:pStyle w:val="Table"/>
            </w:pPr>
            <w:del w:id="660" w:author="Author">
              <w:r w:rsidDel="003F279C">
                <w:delText>2024</w:delText>
              </w:r>
            </w:del>
          </w:p>
        </w:tc>
        <w:tc>
          <w:tcPr>
            <w:tcW w:w="1763" w:type="dxa"/>
          </w:tcPr>
          <w:p w14:paraId="6C490F02" w14:textId="4E285AD2" w:rsidR="00AA36D7" w:rsidRPr="00B34228" w:rsidRDefault="00AA36D7" w:rsidP="00AA36D7">
            <w:pPr>
              <w:pStyle w:val="Table"/>
            </w:pPr>
            <w:del w:id="661" w:author="Author">
              <w:r w:rsidDel="003F279C">
                <w:delText>2024</w:delText>
              </w:r>
            </w:del>
          </w:p>
        </w:tc>
      </w:tr>
      <w:tr w:rsidR="00AA36D7" w:rsidRPr="00BB1F17" w14:paraId="64544F91" w14:textId="77777777" w:rsidTr="00960ED7">
        <w:trPr>
          <w:jc w:val="center"/>
        </w:trPr>
        <w:tc>
          <w:tcPr>
            <w:tcW w:w="4193" w:type="dxa"/>
            <w:vAlign w:val="center"/>
          </w:tcPr>
          <w:p w14:paraId="0DCB6A13" w14:textId="77777777" w:rsidR="00AA36D7" w:rsidRPr="00BB1F17" w:rsidRDefault="00AA36D7" w:rsidP="00AA36D7">
            <w:pPr>
              <w:pStyle w:val="Table"/>
            </w:pPr>
            <w:r w:rsidRPr="00BB1F17">
              <w:t>WILDER</w:t>
            </w:r>
          </w:p>
        </w:tc>
        <w:tc>
          <w:tcPr>
            <w:tcW w:w="1080" w:type="dxa"/>
            <w:vAlign w:val="center"/>
          </w:tcPr>
          <w:p w14:paraId="4FB115CC" w14:textId="77777777" w:rsidR="00AA36D7" w:rsidRPr="00BB1F17" w:rsidRDefault="00AA36D7" w:rsidP="00AA36D7">
            <w:pPr>
              <w:pStyle w:val="Table"/>
            </w:pPr>
            <w:r w:rsidRPr="00BB1F17">
              <w:t>620</w:t>
            </w:r>
          </w:p>
        </w:tc>
        <w:tc>
          <w:tcPr>
            <w:tcW w:w="1710" w:type="dxa"/>
          </w:tcPr>
          <w:p w14:paraId="579E041B" w14:textId="4FC1147C" w:rsidR="00AA36D7" w:rsidRPr="00C66221" w:rsidRDefault="00AA36D7" w:rsidP="00AA36D7">
            <w:pPr>
              <w:pStyle w:val="Table"/>
              <w:rPr>
                <w:lang w:val="en-US"/>
              </w:rPr>
            </w:pPr>
            <w:del w:id="662" w:author="Author">
              <w:r w:rsidDel="003F279C">
                <w:rPr>
                  <w:lang w:val="en-US"/>
                </w:rPr>
                <w:delText>2028</w:delText>
              </w:r>
            </w:del>
          </w:p>
        </w:tc>
        <w:tc>
          <w:tcPr>
            <w:tcW w:w="1763" w:type="dxa"/>
          </w:tcPr>
          <w:p w14:paraId="64106735" w14:textId="51C36330" w:rsidR="00AA36D7" w:rsidRPr="00BB1F17" w:rsidRDefault="00AA36D7" w:rsidP="00AA36D7">
            <w:pPr>
              <w:pStyle w:val="Table"/>
            </w:pPr>
            <w:del w:id="663" w:author="Author">
              <w:r w:rsidRPr="00511C5E" w:rsidDel="003F279C">
                <w:delText>202</w:delText>
              </w:r>
              <w:r w:rsidDel="003F279C">
                <w:rPr>
                  <w:lang w:val="en-US"/>
                </w:rPr>
                <w:delText>8</w:delText>
              </w:r>
            </w:del>
          </w:p>
        </w:tc>
      </w:tr>
      <w:tr w:rsidR="00AA36D7" w:rsidRPr="00BB1F17" w14:paraId="1B2C856A" w14:textId="77777777" w:rsidTr="00960ED7">
        <w:trPr>
          <w:jc w:val="center"/>
        </w:trPr>
        <w:tc>
          <w:tcPr>
            <w:tcW w:w="4193" w:type="dxa"/>
            <w:vAlign w:val="center"/>
          </w:tcPr>
          <w:p w14:paraId="117D5C6C" w14:textId="77777777" w:rsidR="00AA36D7" w:rsidRPr="00BB1F17" w:rsidRDefault="00AA36D7" w:rsidP="00AA36D7">
            <w:pPr>
              <w:pStyle w:val="Table"/>
            </w:pPr>
            <w:r w:rsidRPr="00BB1F17">
              <w:t>WMI MILLBURY 1</w:t>
            </w:r>
          </w:p>
        </w:tc>
        <w:tc>
          <w:tcPr>
            <w:tcW w:w="1080" w:type="dxa"/>
            <w:vAlign w:val="center"/>
          </w:tcPr>
          <w:p w14:paraId="114F608C" w14:textId="77777777" w:rsidR="00AA36D7" w:rsidRPr="00BB1F17" w:rsidRDefault="00AA36D7" w:rsidP="00AA36D7">
            <w:pPr>
              <w:pStyle w:val="Table"/>
            </w:pPr>
            <w:r w:rsidRPr="00BB1F17">
              <w:t>624</w:t>
            </w:r>
          </w:p>
        </w:tc>
        <w:tc>
          <w:tcPr>
            <w:tcW w:w="1710" w:type="dxa"/>
            <w:vAlign w:val="center"/>
          </w:tcPr>
          <w:p w14:paraId="2D378F03" w14:textId="04AEE043" w:rsidR="00AA36D7" w:rsidRPr="00353CF5" w:rsidRDefault="00AA36D7" w:rsidP="00AA36D7">
            <w:pPr>
              <w:pStyle w:val="Table"/>
              <w:rPr>
                <w:lang w:val="en-US"/>
              </w:rPr>
            </w:pPr>
            <w:del w:id="664" w:author="Author">
              <w:r w:rsidDel="003F279C">
                <w:delText>2</w:delText>
              </w:r>
              <w:r w:rsidDel="003F279C">
                <w:rPr>
                  <w:lang w:val="en-US"/>
                </w:rPr>
                <w:delText>024</w:delText>
              </w:r>
            </w:del>
          </w:p>
        </w:tc>
        <w:tc>
          <w:tcPr>
            <w:tcW w:w="1763" w:type="dxa"/>
            <w:vAlign w:val="center"/>
          </w:tcPr>
          <w:p w14:paraId="477629C0" w14:textId="3D3BB00A" w:rsidR="00AA36D7" w:rsidRPr="00B34228" w:rsidRDefault="00AA36D7" w:rsidP="00AA36D7">
            <w:pPr>
              <w:pStyle w:val="Table"/>
            </w:pPr>
            <w:del w:id="665" w:author="Author">
              <w:r w:rsidDel="003F279C">
                <w:delText>2024</w:delText>
              </w:r>
            </w:del>
          </w:p>
        </w:tc>
      </w:tr>
      <w:tr w:rsidR="00AA36D7" w:rsidRPr="00BB1F17" w14:paraId="48F878C5" w14:textId="77777777" w:rsidTr="00960ED7">
        <w:trPr>
          <w:jc w:val="center"/>
        </w:trPr>
        <w:tc>
          <w:tcPr>
            <w:tcW w:w="4193" w:type="dxa"/>
            <w:vAlign w:val="center"/>
          </w:tcPr>
          <w:p w14:paraId="1607051C" w14:textId="77777777" w:rsidR="00AA36D7" w:rsidRPr="00BB1F17" w:rsidRDefault="00AA36D7" w:rsidP="00AA36D7">
            <w:pPr>
              <w:pStyle w:val="Table"/>
            </w:pPr>
          </w:p>
        </w:tc>
        <w:tc>
          <w:tcPr>
            <w:tcW w:w="1080" w:type="dxa"/>
            <w:vAlign w:val="center"/>
          </w:tcPr>
          <w:p w14:paraId="265BAF3B" w14:textId="77777777" w:rsidR="00AA36D7" w:rsidRPr="00BB1F17" w:rsidRDefault="00AA36D7" w:rsidP="00AA36D7">
            <w:pPr>
              <w:pStyle w:val="Table"/>
            </w:pPr>
          </w:p>
        </w:tc>
        <w:tc>
          <w:tcPr>
            <w:tcW w:w="1710" w:type="dxa"/>
            <w:vAlign w:val="center"/>
          </w:tcPr>
          <w:p w14:paraId="265E3CC8" w14:textId="77777777" w:rsidR="00AA36D7" w:rsidRPr="00BB1F17" w:rsidRDefault="00AA36D7" w:rsidP="00AA36D7">
            <w:pPr>
              <w:pStyle w:val="Table"/>
            </w:pPr>
          </w:p>
        </w:tc>
        <w:tc>
          <w:tcPr>
            <w:tcW w:w="1763" w:type="dxa"/>
            <w:vAlign w:val="center"/>
          </w:tcPr>
          <w:p w14:paraId="084E900A" w14:textId="77777777" w:rsidR="00AA36D7" w:rsidRPr="00BB1F17" w:rsidRDefault="00AA36D7" w:rsidP="00AA36D7">
            <w:pPr>
              <w:pStyle w:val="Table"/>
            </w:pPr>
          </w:p>
        </w:tc>
      </w:tr>
    </w:tbl>
    <w:p w14:paraId="13C8B76D" w14:textId="6E698CCA" w:rsidR="00E72988" w:rsidDel="003F279C" w:rsidRDefault="009A1D95" w:rsidP="00F676FE">
      <w:pPr>
        <w:spacing w:before="60"/>
        <w:ind w:left="446"/>
        <w:rPr>
          <w:del w:id="666" w:author="Author"/>
          <w:rFonts w:ascii="Arial" w:hAnsi="Arial" w:cs="Arial"/>
          <w:sz w:val="18"/>
          <w:szCs w:val="18"/>
        </w:rPr>
      </w:pPr>
      <w:del w:id="667" w:author="Author">
        <w:r w:rsidRPr="00C85E37" w:rsidDel="003F279C">
          <w:rPr>
            <w:rFonts w:ascii="Arial" w:hAnsi="Arial" w:cs="Arial"/>
            <w:sz w:val="18"/>
            <w:szCs w:val="18"/>
          </w:rPr>
          <w:lastRenderedPageBreak/>
          <w:delText>* Dates will be updated annually</w:delText>
        </w:r>
      </w:del>
    </w:p>
    <w:p w14:paraId="0969B84F" w14:textId="7C938480" w:rsidR="00E72988" w:rsidRPr="00D47153" w:rsidRDefault="00E72988" w:rsidP="00E72988">
      <w:pPr>
        <w:pStyle w:val="Heading1"/>
        <w:numPr>
          <w:ilvl w:val="0"/>
          <w:numId w:val="0"/>
        </w:numPr>
        <w:spacing w:before="240" w:after="160"/>
        <w:ind w:left="446"/>
        <w:jc w:val="center"/>
        <w:rPr>
          <w:rFonts w:ascii="Arial" w:hAnsi="Arial" w:cs="Arial"/>
          <w:caps w:val="0"/>
          <w:sz w:val="28"/>
          <w:szCs w:val="28"/>
        </w:rPr>
      </w:pPr>
      <w:bookmarkStart w:id="668" w:name="_Toc178145868"/>
      <w:r>
        <w:rPr>
          <w:rFonts w:ascii="Arial" w:hAnsi="Arial" w:cs="Arial"/>
          <w:caps w:val="0"/>
          <w:sz w:val="28"/>
          <w:szCs w:val="28"/>
        </w:rPr>
        <w:t xml:space="preserve">Table 11 </w:t>
      </w:r>
      <w:r w:rsidR="00964563">
        <w:rPr>
          <w:rFonts w:ascii="Arial" w:hAnsi="Arial" w:cs="Arial"/>
          <w:caps w:val="0"/>
          <w:sz w:val="28"/>
          <w:szCs w:val="28"/>
        </w:rPr>
        <w:t>-</w:t>
      </w:r>
      <w:r>
        <w:rPr>
          <w:rFonts w:ascii="Arial" w:hAnsi="Arial" w:cs="Arial"/>
          <w:caps w:val="0"/>
          <w:sz w:val="28"/>
          <w:szCs w:val="28"/>
        </w:rPr>
        <w:t xml:space="preserve"> </w:t>
      </w:r>
      <w:r w:rsidR="00011648">
        <w:rPr>
          <w:rFonts w:ascii="Arial" w:hAnsi="Arial" w:cs="Arial"/>
          <w:caps w:val="0"/>
          <w:sz w:val="28"/>
          <w:szCs w:val="28"/>
        </w:rPr>
        <w:t>NGRID</w:t>
      </w:r>
      <w:r w:rsidRPr="00D47153">
        <w:rPr>
          <w:rFonts w:ascii="Arial" w:hAnsi="Arial" w:cs="Arial"/>
          <w:caps w:val="0"/>
        </w:rPr>
        <w:t xml:space="preserve"> </w:t>
      </w:r>
      <w:r>
        <w:rPr>
          <w:rFonts w:ascii="Arial" w:hAnsi="Arial" w:cs="Arial"/>
          <w:caps w:val="0"/>
          <w:sz w:val="28"/>
          <w:szCs w:val="28"/>
        </w:rPr>
        <w:t>Non-Generator</w:t>
      </w:r>
      <w:r w:rsidRPr="00F22D77">
        <w:rPr>
          <w:rFonts w:ascii="Arial" w:hAnsi="Arial" w:cs="Arial"/>
          <w:caps w:val="0"/>
          <w:sz w:val="28"/>
          <w:szCs w:val="28"/>
        </w:rPr>
        <w:t xml:space="preserve"> </w:t>
      </w:r>
      <w:r w:rsidRPr="00D47153">
        <w:rPr>
          <w:rFonts w:ascii="Arial" w:hAnsi="Arial" w:cs="Arial"/>
          <w:caps w:val="0"/>
          <w:sz w:val="28"/>
          <w:szCs w:val="28"/>
        </w:rPr>
        <w:t xml:space="preserve">Reactive </w:t>
      </w:r>
      <w:r w:rsidRPr="00F22D77">
        <w:rPr>
          <w:rFonts w:ascii="Arial" w:hAnsi="Arial" w:cs="Arial"/>
          <w:caps w:val="0"/>
          <w:sz w:val="28"/>
          <w:szCs w:val="28"/>
        </w:rPr>
        <w:t>Resources</w:t>
      </w:r>
      <w:bookmarkEnd w:id="668"/>
    </w:p>
    <w:tbl>
      <w:tblPr>
        <w:tblW w:w="87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"/>
        <w:gridCol w:w="4119"/>
        <w:gridCol w:w="17"/>
        <w:gridCol w:w="1063"/>
        <w:gridCol w:w="17"/>
        <w:gridCol w:w="1693"/>
        <w:gridCol w:w="17"/>
        <w:gridCol w:w="1783"/>
        <w:gridCol w:w="17"/>
      </w:tblGrid>
      <w:tr w:rsidR="00E72988" w:rsidRPr="00D47153" w14:paraId="1E75A453" w14:textId="77777777" w:rsidTr="00146485">
        <w:trPr>
          <w:gridBefore w:val="1"/>
          <w:wBefore w:w="17" w:type="dxa"/>
          <w:trHeight w:val="20"/>
          <w:tblHeader/>
          <w:jc w:val="center"/>
        </w:trPr>
        <w:tc>
          <w:tcPr>
            <w:tcW w:w="413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37D06241" w14:textId="77777777" w:rsidR="00E72988" w:rsidRPr="00D47153" w:rsidRDefault="00E72988" w:rsidP="00B34228">
            <w:pPr>
              <w:pStyle w:val="Table"/>
            </w:pPr>
            <w:r w:rsidRPr="00D47153">
              <w:t>Non-Generator Reactive Resource Name</w:t>
            </w:r>
          </w:p>
        </w:tc>
        <w:tc>
          <w:tcPr>
            <w:tcW w:w="108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505620E2" w14:textId="77777777" w:rsidR="00E72988" w:rsidRPr="00D47153" w:rsidRDefault="00E72988" w:rsidP="00B34228">
            <w:pPr>
              <w:pStyle w:val="TblHeading"/>
            </w:pPr>
            <w:r w:rsidRPr="00D47153">
              <w:t>Asset ID</w:t>
            </w:r>
          </w:p>
        </w:tc>
        <w:tc>
          <w:tcPr>
            <w:tcW w:w="171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13386162" w14:textId="4475B3FD" w:rsidR="00E72988" w:rsidRPr="00D47153" w:rsidRDefault="00E72988" w:rsidP="00B34228">
            <w:pPr>
              <w:pStyle w:val="TblHeading"/>
            </w:pPr>
            <w:del w:id="669" w:author="Author">
              <w:r w:rsidRPr="00D47153" w:rsidDel="003F279C">
                <w:delText xml:space="preserve">Year Lagging </w:delText>
              </w:r>
              <w:r w:rsidRPr="00D47153" w:rsidDel="003F279C">
                <w:rPr>
                  <w:lang w:val="en-US"/>
                </w:rPr>
                <w:delText>Audit</w:delText>
              </w:r>
              <w:r w:rsidRPr="00D47153" w:rsidDel="003F279C">
                <w:delText xml:space="preserve"> Due*</w:delText>
              </w:r>
            </w:del>
          </w:p>
        </w:tc>
        <w:tc>
          <w:tcPr>
            <w:tcW w:w="180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74FCB9ED" w14:textId="6770BF9F" w:rsidR="00E72988" w:rsidRPr="00D47153" w:rsidRDefault="00E72988" w:rsidP="00B34228">
            <w:pPr>
              <w:pStyle w:val="TblHeading"/>
            </w:pPr>
            <w:del w:id="670" w:author="Author">
              <w:r w:rsidRPr="00D47153" w:rsidDel="003F279C">
                <w:delText xml:space="preserve">Year Leading </w:delText>
              </w:r>
              <w:r w:rsidRPr="00D47153" w:rsidDel="003F279C">
                <w:rPr>
                  <w:lang w:val="en-US"/>
                </w:rPr>
                <w:delText>Audit</w:delText>
              </w:r>
              <w:r w:rsidRPr="00D47153" w:rsidDel="003F279C">
                <w:delText xml:space="preserve"> Due*</w:delText>
              </w:r>
            </w:del>
          </w:p>
        </w:tc>
      </w:tr>
      <w:tr w:rsidR="00E72988" w:rsidRPr="00D47153" w14:paraId="1695C86D" w14:textId="77777777" w:rsidTr="00146485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E82F1D1" w14:textId="1A04BB48" w:rsidR="00E72988" w:rsidRPr="008F6071" w:rsidRDefault="00011648" w:rsidP="00B34228">
            <w:pPr>
              <w:pStyle w:val="Table"/>
            </w:pPr>
            <w:r>
              <w:t>THIS TABLE LEFT BLANK FOR FUTURE USE</w:t>
            </w:r>
          </w:p>
        </w:tc>
        <w:tc>
          <w:tcPr>
            <w:tcW w:w="1080" w:type="dxa"/>
            <w:gridSpan w:val="2"/>
            <w:vAlign w:val="center"/>
          </w:tcPr>
          <w:p w14:paraId="1083B339" w14:textId="77777777" w:rsidR="00E72988" w:rsidRPr="008F6071" w:rsidRDefault="00E72988" w:rsidP="00B34228">
            <w:pPr>
              <w:pStyle w:val="Table"/>
            </w:pPr>
            <w:r>
              <w:t>N/A</w:t>
            </w:r>
          </w:p>
        </w:tc>
        <w:tc>
          <w:tcPr>
            <w:tcW w:w="1710" w:type="dxa"/>
            <w:gridSpan w:val="2"/>
            <w:vAlign w:val="center"/>
          </w:tcPr>
          <w:p w14:paraId="277F5272" w14:textId="35EC72A4" w:rsidR="00E72988" w:rsidRPr="008F6071" w:rsidRDefault="00E72988" w:rsidP="00B34228">
            <w:pPr>
              <w:pStyle w:val="Table"/>
            </w:pPr>
            <w:del w:id="671" w:author="Author">
              <w:r w:rsidDel="003F279C">
                <w:delText>N/A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5A8AB6DB" w14:textId="7286BC23" w:rsidR="00E72988" w:rsidRPr="008F6071" w:rsidRDefault="00E72988" w:rsidP="00B34228">
            <w:pPr>
              <w:pStyle w:val="Table"/>
            </w:pPr>
            <w:del w:id="672" w:author="Author">
              <w:r w:rsidDel="003F279C">
                <w:delText>N/A</w:delText>
              </w:r>
            </w:del>
          </w:p>
        </w:tc>
      </w:tr>
      <w:tr w:rsidR="00E72988" w:rsidRPr="00D47153" w14:paraId="6210EAA6" w14:textId="77777777" w:rsidTr="00146485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0B36C169" w14:textId="77777777" w:rsidR="00E72988" w:rsidRPr="00D47153" w:rsidRDefault="00E72988" w:rsidP="00B34228">
            <w:pPr>
              <w:pStyle w:val="Table"/>
            </w:pPr>
          </w:p>
        </w:tc>
        <w:tc>
          <w:tcPr>
            <w:tcW w:w="1080" w:type="dxa"/>
            <w:gridSpan w:val="2"/>
            <w:vAlign w:val="center"/>
          </w:tcPr>
          <w:p w14:paraId="4EA69B61" w14:textId="77777777" w:rsidR="00E72988" w:rsidRPr="00D47153" w:rsidRDefault="00E72988" w:rsidP="00B34228">
            <w:pPr>
              <w:pStyle w:val="Table"/>
            </w:pPr>
          </w:p>
        </w:tc>
        <w:tc>
          <w:tcPr>
            <w:tcW w:w="1710" w:type="dxa"/>
            <w:gridSpan w:val="2"/>
            <w:vAlign w:val="center"/>
          </w:tcPr>
          <w:p w14:paraId="68A3C7F4" w14:textId="77777777" w:rsidR="00E72988" w:rsidRPr="00D47153" w:rsidRDefault="00E72988" w:rsidP="00B34228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6E3AD52C" w14:textId="77777777" w:rsidR="00E72988" w:rsidRPr="00D47153" w:rsidRDefault="00E72988" w:rsidP="00B34228">
            <w:pPr>
              <w:pStyle w:val="Table"/>
            </w:pPr>
          </w:p>
        </w:tc>
      </w:tr>
    </w:tbl>
    <w:p w14:paraId="7BF7D3E2" w14:textId="5A7AF661" w:rsidR="00E72988" w:rsidDel="003F279C" w:rsidRDefault="00E72988" w:rsidP="00E72988">
      <w:pPr>
        <w:ind w:left="450"/>
        <w:rPr>
          <w:del w:id="673" w:author="Author"/>
          <w:rFonts w:ascii="Arial" w:hAnsi="Arial" w:cs="Arial"/>
          <w:sz w:val="18"/>
          <w:szCs w:val="18"/>
        </w:rPr>
      </w:pPr>
      <w:del w:id="674" w:author="Author">
        <w:r w:rsidRPr="00D47153" w:rsidDel="003F279C">
          <w:rPr>
            <w:rFonts w:ascii="Arial" w:hAnsi="Arial" w:cs="Arial"/>
            <w:sz w:val="18"/>
            <w:szCs w:val="18"/>
          </w:rPr>
          <w:delText>* Dates will be updated annually</w:delText>
        </w:r>
      </w:del>
    </w:p>
    <w:p w14:paraId="4E7A689F" w14:textId="77777777" w:rsidR="00E72988" w:rsidRDefault="00E72988" w:rsidP="009A1D95"/>
    <w:p w14:paraId="2EC66382" w14:textId="00103C7B" w:rsidR="009A1D95" w:rsidRPr="00B81155" w:rsidRDefault="00622216" w:rsidP="009A1D95">
      <w:pPr>
        <w:pStyle w:val="Heading1"/>
        <w:numPr>
          <w:ilvl w:val="0"/>
          <w:numId w:val="0"/>
        </w:numPr>
        <w:spacing w:before="240" w:after="160"/>
        <w:ind w:left="446"/>
        <w:jc w:val="center"/>
        <w:rPr>
          <w:rFonts w:ascii="Arial" w:hAnsi="Arial" w:cs="Arial"/>
          <w:caps w:val="0"/>
          <w:sz w:val="28"/>
          <w:szCs w:val="28"/>
        </w:rPr>
      </w:pPr>
      <w:bookmarkStart w:id="675" w:name="_Toc178145869"/>
      <w:r>
        <w:rPr>
          <w:rFonts w:ascii="Arial" w:hAnsi="Arial" w:cs="Arial"/>
          <w:caps w:val="0"/>
          <w:sz w:val="28"/>
          <w:szCs w:val="28"/>
        </w:rPr>
        <w:t xml:space="preserve">Table </w:t>
      </w:r>
      <w:r w:rsidR="00E72988">
        <w:rPr>
          <w:rFonts w:ascii="Arial" w:hAnsi="Arial" w:cs="Arial"/>
          <w:caps w:val="0"/>
          <w:sz w:val="28"/>
          <w:szCs w:val="28"/>
        </w:rPr>
        <w:t>12</w:t>
      </w:r>
      <w:r w:rsidR="009A1D95" w:rsidRPr="00D47153">
        <w:rPr>
          <w:rFonts w:ascii="Arial" w:hAnsi="Arial" w:cs="Arial"/>
          <w:caps w:val="0"/>
          <w:sz w:val="28"/>
          <w:szCs w:val="28"/>
        </w:rPr>
        <w:t xml:space="preserve"> </w:t>
      </w:r>
      <w:r w:rsidR="009A1D95">
        <w:rPr>
          <w:rFonts w:ascii="Arial" w:hAnsi="Arial" w:cs="Arial"/>
          <w:caps w:val="0"/>
          <w:sz w:val="28"/>
          <w:szCs w:val="28"/>
        </w:rPr>
        <w:t>-</w:t>
      </w:r>
      <w:r w:rsidR="009A1D95" w:rsidRPr="00D47153">
        <w:rPr>
          <w:rFonts w:ascii="Arial" w:hAnsi="Arial" w:cs="Arial"/>
          <w:caps w:val="0"/>
          <w:sz w:val="28"/>
          <w:szCs w:val="28"/>
        </w:rPr>
        <w:t xml:space="preserve"> NGRID </w:t>
      </w:r>
      <w:r w:rsidR="0082215E">
        <w:rPr>
          <w:rFonts w:ascii="Arial" w:hAnsi="Arial" w:cs="Arial"/>
          <w:caps w:val="0"/>
          <w:sz w:val="28"/>
          <w:szCs w:val="28"/>
        </w:rPr>
        <w:t>Electric Storage Facility</w:t>
      </w:r>
      <w:r w:rsidR="009A1D95" w:rsidRPr="00D47153">
        <w:rPr>
          <w:rFonts w:ascii="Arial" w:hAnsi="Arial" w:cs="Arial"/>
          <w:caps w:val="0"/>
          <w:sz w:val="28"/>
          <w:szCs w:val="28"/>
        </w:rPr>
        <w:t xml:space="preserve"> Reactive Resources</w:t>
      </w:r>
      <w:bookmarkEnd w:id="675"/>
    </w:p>
    <w:tbl>
      <w:tblPr>
        <w:tblW w:w="87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184"/>
        <w:gridCol w:w="9"/>
        <w:gridCol w:w="1071"/>
        <w:gridCol w:w="9"/>
        <w:gridCol w:w="1701"/>
        <w:gridCol w:w="9"/>
        <w:gridCol w:w="1745"/>
        <w:gridCol w:w="18"/>
      </w:tblGrid>
      <w:tr w:rsidR="009A1D95" w:rsidRPr="00D47153" w14:paraId="2B9FAE25" w14:textId="77777777" w:rsidTr="00E90ED0">
        <w:trPr>
          <w:gridAfter w:val="1"/>
          <w:wAfter w:w="18" w:type="dxa"/>
          <w:trHeight w:val="20"/>
          <w:tblHeader/>
          <w:jc w:val="center"/>
        </w:trPr>
        <w:tc>
          <w:tcPr>
            <w:tcW w:w="41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0BE43EBC" w14:textId="3002E5A9" w:rsidR="009A1D95" w:rsidRPr="00D47153" w:rsidRDefault="00011648" w:rsidP="00B34228">
            <w:pPr>
              <w:pStyle w:val="Table"/>
            </w:pPr>
            <w:r>
              <w:t>Electric Storage Facility</w:t>
            </w:r>
            <w:r w:rsidR="009A1D95" w:rsidRPr="00D47153">
              <w:t xml:space="preserve"> Reactive Resource Name</w:t>
            </w:r>
          </w:p>
        </w:tc>
        <w:tc>
          <w:tcPr>
            <w:tcW w:w="108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4E4767DF" w14:textId="77777777" w:rsidR="009A1D95" w:rsidRPr="00D47153" w:rsidRDefault="009A1D95" w:rsidP="00B34228">
            <w:pPr>
              <w:pStyle w:val="TblHeading"/>
            </w:pPr>
            <w:r w:rsidRPr="00D47153">
              <w:t>Asset ID</w:t>
            </w:r>
          </w:p>
        </w:tc>
        <w:tc>
          <w:tcPr>
            <w:tcW w:w="171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2468AAFB" w14:textId="0984E3DD" w:rsidR="009A1D95" w:rsidRPr="00D47153" w:rsidRDefault="009A1D95" w:rsidP="00B34228">
            <w:pPr>
              <w:pStyle w:val="TblHeading"/>
            </w:pPr>
            <w:del w:id="676" w:author="Author">
              <w:r w:rsidRPr="00D47153" w:rsidDel="003F279C">
                <w:delText xml:space="preserve">Year Lagging </w:delText>
              </w:r>
              <w:r w:rsidRPr="00D47153" w:rsidDel="003F279C">
                <w:rPr>
                  <w:lang w:val="en-US"/>
                </w:rPr>
                <w:delText>Audit</w:delText>
              </w:r>
              <w:r w:rsidRPr="00D47153" w:rsidDel="003F279C">
                <w:delText xml:space="preserve"> Due*</w:delText>
              </w:r>
            </w:del>
          </w:p>
        </w:tc>
        <w:tc>
          <w:tcPr>
            <w:tcW w:w="175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5E743846" w14:textId="16813EF8" w:rsidR="009A1D95" w:rsidRPr="00D47153" w:rsidRDefault="009A1D95" w:rsidP="00B34228">
            <w:pPr>
              <w:pStyle w:val="TblHeading"/>
            </w:pPr>
            <w:del w:id="677" w:author="Author">
              <w:r w:rsidRPr="00D47153" w:rsidDel="003F279C">
                <w:delText xml:space="preserve">Year Leading </w:delText>
              </w:r>
              <w:r w:rsidRPr="00D47153" w:rsidDel="003F279C">
                <w:rPr>
                  <w:lang w:val="en-US"/>
                </w:rPr>
                <w:delText>Audit</w:delText>
              </w:r>
              <w:r w:rsidRPr="00D47153" w:rsidDel="003F279C">
                <w:delText xml:space="preserve"> Due*</w:delText>
              </w:r>
            </w:del>
          </w:p>
        </w:tc>
      </w:tr>
      <w:tr w:rsidR="00E90ED0" w:rsidRPr="00BB1F17" w14:paraId="21058568" w14:textId="77777777" w:rsidTr="00046BEA">
        <w:trPr>
          <w:jc w:val="center"/>
        </w:trPr>
        <w:tc>
          <w:tcPr>
            <w:tcW w:w="4193" w:type="dxa"/>
            <w:gridSpan w:val="2"/>
            <w:tcBorders>
              <w:bottom w:val="single" w:sz="4" w:space="0" w:color="auto"/>
            </w:tcBorders>
            <w:vAlign w:val="center"/>
          </w:tcPr>
          <w:p w14:paraId="7BC1FD86" w14:textId="3C2D37AE" w:rsidR="00E90ED0" w:rsidRPr="00BB1F17" w:rsidRDefault="00011648" w:rsidP="00B34228">
            <w:pPr>
              <w:pStyle w:val="Table"/>
            </w:pPr>
            <w:r w:rsidRPr="00BB1F17">
              <w:t>J. COCKWELL 1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center"/>
          </w:tcPr>
          <w:p w14:paraId="5C27FE1B" w14:textId="77777777" w:rsidR="00E90ED0" w:rsidRPr="00BB1F17" w:rsidRDefault="00E90ED0" w:rsidP="00B34228">
            <w:pPr>
              <w:pStyle w:val="Table"/>
            </w:pPr>
            <w:r w:rsidRPr="00BB1F17">
              <w:t>359</w:t>
            </w:r>
          </w:p>
        </w:tc>
        <w:tc>
          <w:tcPr>
            <w:tcW w:w="1710" w:type="dxa"/>
            <w:gridSpan w:val="2"/>
            <w:tcBorders>
              <w:bottom w:val="single" w:sz="4" w:space="0" w:color="auto"/>
            </w:tcBorders>
          </w:tcPr>
          <w:p w14:paraId="054C388A" w14:textId="26510B67" w:rsidR="00E90ED0" w:rsidRPr="00C66221" w:rsidRDefault="009A38BB" w:rsidP="00B34228">
            <w:pPr>
              <w:pStyle w:val="Table"/>
              <w:rPr>
                <w:lang w:val="en-US"/>
              </w:rPr>
            </w:pPr>
            <w:del w:id="678" w:author="Author">
              <w:r w:rsidDel="003F279C">
                <w:rPr>
                  <w:lang w:val="en-US"/>
                </w:rPr>
                <w:delText>2028</w:delText>
              </w:r>
            </w:del>
          </w:p>
        </w:tc>
        <w:tc>
          <w:tcPr>
            <w:tcW w:w="1763" w:type="dxa"/>
            <w:gridSpan w:val="2"/>
            <w:tcBorders>
              <w:bottom w:val="single" w:sz="4" w:space="0" w:color="auto"/>
            </w:tcBorders>
          </w:tcPr>
          <w:p w14:paraId="5821BABB" w14:textId="24CF4AE6" w:rsidR="00E90ED0" w:rsidRPr="00BB1F17" w:rsidRDefault="00E90ED0" w:rsidP="00B34228">
            <w:pPr>
              <w:pStyle w:val="Table"/>
            </w:pPr>
            <w:del w:id="679" w:author="Author">
              <w:r w:rsidRPr="0086217D" w:rsidDel="003F279C">
                <w:delText>202</w:delText>
              </w:r>
              <w:r w:rsidR="00481B33" w:rsidDel="003F279C">
                <w:rPr>
                  <w:lang w:val="en-US"/>
                </w:rPr>
                <w:delText>8</w:delText>
              </w:r>
            </w:del>
          </w:p>
        </w:tc>
      </w:tr>
      <w:tr w:rsidR="00E90ED0" w:rsidRPr="00D47153" w14:paraId="35BDF6D4" w14:textId="77777777" w:rsidTr="00046BEA">
        <w:trPr>
          <w:gridAfter w:val="1"/>
          <w:wAfter w:w="18" w:type="dxa"/>
          <w:jc w:val="center"/>
        </w:trPr>
        <w:tc>
          <w:tcPr>
            <w:tcW w:w="41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E22D47" w14:textId="69B2A9EF" w:rsidR="00E90ED0" w:rsidRPr="00D47153" w:rsidRDefault="00011648" w:rsidP="00B34228">
            <w:pPr>
              <w:pStyle w:val="Table"/>
            </w:pPr>
            <w:r w:rsidRPr="00D47153">
              <w:t>J. COCKWELL PUMP 1 LOAD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EFD488" w14:textId="77777777" w:rsidR="00E90ED0" w:rsidRPr="00F22D77" w:rsidRDefault="00E90ED0" w:rsidP="00B34228">
            <w:pPr>
              <w:pStyle w:val="Table"/>
            </w:pPr>
            <w:r w:rsidRPr="00D47153">
              <w:t>11765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B95A26" w14:textId="61742F01" w:rsidR="00E90ED0" w:rsidRPr="00B34228" w:rsidRDefault="006C11FC" w:rsidP="00B34228">
            <w:pPr>
              <w:pStyle w:val="Table"/>
            </w:pPr>
            <w:del w:id="680" w:author="Author">
              <w:r w:rsidDel="003F279C">
                <w:delText>2024</w:delText>
              </w:r>
            </w:del>
          </w:p>
        </w:tc>
        <w:tc>
          <w:tcPr>
            <w:tcW w:w="17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8C41748" w14:textId="6DF4BFEF" w:rsidR="00E90ED0" w:rsidRPr="00B34228" w:rsidRDefault="006C11FC" w:rsidP="00B34228">
            <w:pPr>
              <w:pStyle w:val="Table"/>
            </w:pPr>
            <w:del w:id="681" w:author="Author">
              <w:r w:rsidDel="003F279C">
                <w:delText>2024</w:delText>
              </w:r>
            </w:del>
          </w:p>
        </w:tc>
      </w:tr>
      <w:tr w:rsidR="00E90ED0" w:rsidRPr="00BB1F17" w14:paraId="107694B1" w14:textId="77777777" w:rsidTr="00046BEA">
        <w:trPr>
          <w:jc w:val="center"/>
        </w:trPr>
        <w:tc>
          <w:tcPr>
            <w:tcW w:w="41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DBA8B7" w14:textId="358DDFB5" w:rsidR="00E90ED0" w:rsidRPr="00BB1F17" w:rsidRDefault="00011648" w:rsidP="00B34228">
            <w:pPr>
              <w:pStyle w:val="Table"/>
            </w:pPr>
            <w:r w:rsidRPr="00BB1F17">
              <w:t>J. COCKWELL 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E46EB0" w14:textId="77777777" w:rsidR="00E90ED0" w:rsidRPr="00BB1F17" w:rsidRDefault="00E90ED0" w:rsidP="00B34228">
            <w:pPr>
              <w:pStyle w:val="Table"/>
            </w:pPr>
            <w:r w:rsidRPr="00BB1F17">
              <w:t>360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A7739AB" w14:textId="1321C5AA" w:rsidR="00E90ED0" w:rsidRPr="00867BB4" w:rsidRDefault="009A38BB" w:rsidP="00B34228">
            <w:pPr>
              <w:pStyle w:val="Table"/>
              <w:rPr>
                <w:lang w:val="en-US"/>
              </w:rPr>
            </w:pPr>
            <w:del w:id="682" w:author="Author">
              <w:r w:rsidDel="003F279C">
                <w:rPr>
                  <w:lang w:val="en-US"/>
                </w:rPr>
                <w:delText>2026</w:delText>
              </w:r>
            </w:del>
          </w:p>
        </w:tc>
        <w:tc>
          <w:tcPr>
            <w:tcW w:w="17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AEC25E5" w14:textId="4DAA2387" w:rsidR="00E90ED0" w:rsidRPr="00867BB4" w:rsidRDefault="00943906" w:rsidP="00B34228">
            <w:pPr>
              <w:pStyle w:val="Table"/>
              <w:rPr>
                <w:lang w:val="en-US"/>
              </w:rPr>
            </w:pPr>
            <w:del w:id="683" w:author="Author">
              <w:r w:rsidDel="003F279C">
                <w:rPr>
                  <w:lang w:val="en-US"/>
                </w:rPr>
                <w:delText>202</w:delText>
              </w:r>
              <w:r w:rsidR="00481B33" w:rsidDel="003F279C">
                <w:rPr>
                  <w:lang w:val="en-US"/>
                </w:rPr>
                <w:delText>7</w:delText>
              </w:r>
            </w:del>
          </w:p>
        </w:tc>
      </w:tr>
      <w:tr w:rsidR="009A1D95" w:rsidRPr="00D47153" w14:paraId="74C9C29B" w14:textId="77777777" w:rsidTr="00046BEA">
        <w:trPr>
          <w:gridAfter w:val="1"/>
          <w:wAfter w:w="18" w:type="dxa"/>
          <w:jc w:val="center"/>
        </w:trPr>
        <w:tc>
          <w:tcPr>
            <w:tcW w:w="41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74F3AC" w14:textId="12024C44" w:rsidR="009A1D95" w:rsidRPr="00D47153" w:rsidDel="00C85E37" w:rsidRDefault="00011648" w:rsidP="00B34228">
            <w:pPr>
              <w:pStyle w:val="Table"/>
            </w:pPr>
            <w:r w:rsidRPr="00D47153">
              <w:t>J. COCKWELL PUMP 2 LOAD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B4B75E" w14:textId="77777777" w:rsidR="009A1D95" w:rsidRPr="00D47153" w:rsidDel="00C85E37" w:rsidRDefault="009A1D95" w:rsidP="00B34228">
            <w:pPr>
              <w:pStyle w:val="Table"/>
            </w:pPr>
            <w:r w:rsidRPr="00D47153">
              <w:t>11766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5EB7F97" w14:textId="7C52FE35" w:rsidR="009A1D95" w:rsidRPr="00867BB4" w:rsidDel="00C85E37" w:rsidRDefault="00943906" w:rsidP="00B34228">
            <w:pPr>
              <w:pStyle w:val="Table"/>
              <w:rPr>
                <w:lang w:val="en-US"/>
              </w:rPr>
            </w:pPr>
            <w:del w:id="684" w:author="Author">
              <w:r w:rsidDel="003F279C">
                <w:rPr>
                  <w:lang w:val="en-US"/>
                </w:rPr>
                <w:delText>2022</w:delText>
              </w:r>
            </w:del>
          </w:p>
        </w:tc>
        <w:tc>
          <w:tcPr>
            <w:tcW w:w="17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68AC58E" w14:textId="6E2E2BCB" w:rsidR="009A1D95" w:rsidRPr="00867BB4" w:rsidDel="00C85E37" w:rsidRDefault="00943906" w:rsidP="00B34228">
            <w:pPr>
              <w:pStyle w:val="Table"/>
              <w:rPr>
                <w:lang w:val="en-US"/>
              </w:rPr>
            </w:pPr>
            <w:del w:id="685" w:author="Author">
              <w:r w:rsidDel="003F279C">
                <w:rPr>
                  <w:lang w:val="en-US"/>
                </w:rPr>
                <w:delText>2022</w:delText>
              </w:r>
            </w:del>
          </w:p>
        </w:tc>
      </w:tr>
      <w:tr w:rsidR="00E72988" w:rsidRPr="00D47153" w14:paraId="3BBD7EDA" w14:textId="77777777" w:rsidTr="00046BEA">
        <w:trPr>
          <w:gridAfter w:val="1"/>
          <w:wAfter w:w="18" w:type="dxa"/>
          <w:jc w:val="center"/>
        </w:trPr>
        <w:tc>
          <w:tcPr>
            <w:tcW w:w="4184" w:type="dxa"/>
            <w:tcBorders>
              <w:top w:val="single" w:sz="4" w:space="0" w:color="auto"/>
            </w:tcBorders>
            <w:vAlign w:val="bottom"/>
          </w:tcPr>
          <w:p w14:paraId="6091DA78" w14:textId="77777777" w:rsidR="00E72988" w:rsidRPr="00D47153" w:rsidRDefault="00E72988" w:rsidP="00B34228">
            <w:pPr>
              <w:pStyle w:val="Table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bottom"/>
          </w:tcPr>
          <w:p w14:paraId="567709AE" w14:textId="77777777" w:rsidR="00E72988" w:rsidRPr="00D47153" w:rsidRDefault="00E72988" w:rsidP="00B34228">
            <w:pPr>
              <w:pStyle w:val="Table"/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</w:tcBorders>
          </w:tcPr>
          <w:p w14:paraId="2FBB3B1E" w14:textId="77777777" w:rsidR="00E72988" w:rsidRPr="00D47153" w:rsidRDefault="00E72988" w:rsidP="00B34228">
            <w:pPr>
              <w:pStyle w:val="Table"/>
            </w:pPr>
          </w:p>
        </w:tc>
        <w:tc>
          <w:tcPr>
            <w:tcW w:w="1754" w:type="dxa"/>
            <w:gridSpan w:val="2"/>
            <w:tcBorders>
              <w:top w:val="single" w:sz="4" w:space="0" w:color="auto"/>
            </w:tcBorders>
          </w:tcPr>
          <w:p w14:paraId="3CD7BEBF" w14:textId="77777777" w:rsidR="00E72988" w:rsidRPr="00D47153" w:rsidRDefault="00E72988" w:rsidP="00B34228">
            <w:pPr>
              <w:pStyle w:val="Table"/>
            </w:pPr>
          </w:p>
        </w:tc>
      </w:tr>
    </w:tbl>
    <w:p w14:paraId="6D2F2531" w14:textId="13C7A218" w:rsidR="009A1D95" w:rsidRPr="00D47153" w:rsidDel="003F279C" w:rsidRDefault="009A1D95" w:rsidP="009A1D95">
      <w:pPr>
        <w:spacing w:before="60"/>
        <w:ind w:left="360"/>
        <w:rPr>
          <w:del w:id="686" w:author="Author"/>
          <w:rFonts w:ascii="Arial" w:hAnsi="Arial" w:cs="Arial"/>
          <w:sz w:val="18"/>
          <w:szCs w:val="18"/>
        </w:rPr>
      </w:pPr>
      <w:del w:id="687" w:author="Author">
        <w:r w:rsidRPr="00D47153" w:rsidDel="003F279C">
          <w:rPr>
            <w:rFonts w:ascii="Arial" w:hAnsi="Arial" w:cs="Arial"/>
            <w:sz w:val="18"/>
            <w:szCs w:val="18"/>
          </w:rPr>
          <w:delText>* Dates will be updated annually</w:delText>
        </w:r>
      </w:del>
    </w:p>
    <w:p w14:paraId="44B2B7EB" w14:textId="46DE98BC" w:rsidR="009A1D95" w:rsidRDefault="009A1D95" w:rsidP="009A1D95">
      <w:pPr>
        <w:spacing w:before="60"/>
        <w:ind w:left="446"/>
        <w:rPr>
          <w:rFonts w:ascii="Arial" w:hAnsi="Arial" w:cs="Arial"/>
          <w:sz w:val="18"/>
          <w:szCs w:val="18"/>
        </w:rPr>
      </w:pPr>
    </w:p>
    <w:p w14:paraId="64963B83" w14:textId="7656632C" w:rsidR="005A23B4" w:rsidRDefault="005A23B4" w:rsidP="009A1D95">
      <w:pPr>
        <w:spacing w:before="60"/>
        <w:ind w:left="446"/>
        <w:rPr>
          <w:rFonts w:ascii="Arial" w:hAnsi="Arial" w:cs="Arial"/>
          <w:sz w:val="18"/>
          <w:szCs w:val="18"/>
        </w:rPr>
      </w:pPr>
    </w:p>
    <w:p w14:paraId="6B27813F" w14:textId="75F6B0C5" w:rsidR="005A23B4" w:rsidRDefault="005A23B4" w:rsidP="009A1D95">
      <w:pPr>
        <w:spacing w:before="60"/>
        <w:ind w:left="446"/>
        <w:rPr>
          <w:rFonts w:ascii="Arial" w:hAnsi="Arial" w:cs="Arial"/>
          <w:sz w:val="18"/>
          <w:szCs w:val="18"/>
        </w:rPr>
      </w:pPr>
    </w:p>
    <w:p w14:paraId="13E8697C" w14:textId="27C0D996" w:rsidR="005A23B4" w:rsidRDefault="005A23B4" w:rsidP="009A1D95">
      <w:pPr>
        <w:spacing w:before="60"/>
        <w:ind w:left="446"/>
        <w:rPr>
          <w:rFonts w:ascii="Arial" w:hAnsi="Arial" w:cs="Arial"/>
          <w:sz w:val="18"/>
          <w:szCs w:val="18"/>
        </w:rPr>
      </w:pPr>
    </w:p>
    <w:p w14:paraId="2C6821FD" w14:textId="28D43899" w:rsidR="005A23B4" w:rsidRDefault="005A23B4" w:rsidP="009A1D95">
      <w:pPr>
        <w:spacing w:before="60"/>
        <w:ind w:left="446"/>
        <w:rPr>
          <w:rFonts w:ascii="Arial" w:hAnsi="Arial" w:cs="Arial"/>
          <w:sz w:val="18"/>
          <w:szCs w:val="18"/>
        </w:rPr>
      </w:pPr>
    </w:p>
    <w:p w14:paraId="708C01D2" w14:textId="3C7DF09A" w:rsidR="005A23B4" w:rsidRDefault="005A23B4" w:rsidP="009A1D95">
      <w:pPr>
        <w:spacing w:before="60"/>
        <w:ind w:left="446"/>
        <w:rPr>
          <w:rFonts w:ascii="Arial" w:hAnsi="Arial" w:cs="Arial"/>
          <w:sz w:val="18"/>
          <w:szCs w:val="18"/>
        </w:rPr>
      </w:pPr>
    </w:p>
    <w:p w14:paraId="46840EF3" w14:textId="47ACAE0D" w:rsidR="00F676FE" w:rsidRDefault="00F676FE" w:rsidP="009A1D95">
      <w:pPr>
        <w:spacing w:before="60"/>
        <w:ind w:left="446"/>
        <w:rPr>
          <w:rFonts w:ascii="Arial" w:hAnsi="Arial" w:cs="Arial"/>
          <w:sz w:val="18"/>
          <w:szCs w:val="18"/>
        </w:rPr>
      </w:pPr>
    </w:p>
    <w:p w14:paraId="469DFD2B" w14:textId="550BAD11" w:rsidR="00F676FE" w:rsidRDefault="00F676FE" w:rsidP="009A1D95">
      <w:pPr>
        <w:spacing w:before="60"/>
        <w:ind w:left="446"/>
        <w:rPr>
          <w:rFonts w:ascii="Arial" w:hAnsi="Arial" w:cs="Arial"/>
          <w:sz w:val="18"/>
          <w:szCs w:val="18"/>
        </w:rPr>
      </w:pPr>
    </w:p>
    <w:p w14:paraId="3BFB36EC" w14:textId="0D6E8E8A" w:rsidR="00F676FE" w:rsidRDefault="00F676FE" w:rsidP="009A1D95">
      <w:pPr>
        <w:spacing w:before="60"/>
        <w:ind w:left="446"/>
        <w:rPr>
          <w:rFonts w:ascii="Arial" w:hAnsi="Arial" w:cs="Arial"/>
          <w:sz w:val="18"/>
          <w:szCs w:val="18"/>
        </w:rPr>
      </w:pPr>
    </w:p>
    <w:p w14:paraId="655EE972" w14:textId="11A1EDC5" w:rsidR="00F676FE" w:rsidRDefault="00F676FE" w:rsidP="009A1D95">
      <w:pPr>
        <w:spacing w:before="60"/>
        <w:ind w:left="446"/>
        <w:rPr>
          <w:rFonts w:ascii="Arial" w:hAnsi="Arial" w:cs="Arial"/>
          <w:sz w:val="18"/>
          <w:szCs w:val="18"/>
        </w:rPr>
      </w:pPr>
    </w:p>
    <w:p w14:paraId="0C2B4F0C" w14:textId="469A6611" w:rsidR="00F676FE" w:rsidRDefault="00F676FE" w:rsidP="009A1D95">
      <w:pPr>
        <w:spacing w:before="60"/>
        <w:ind w:left="446"/>
        <w:rPr>
          <w:rFonts w:ascii="Arial" w:hAnsi="Arial" w:cs="Arial"/>
          <w:sz w:val="18"/>
          <w:szCs w:val="18"/>
        </w:rPr>
      </w:pPr>
    </w:p>
    <w:p w14:paraId="2C4A7D02" w14:textId="50066096" w:rsidR="00F676FE" w:rsidRDefault="00F676FE" w:rsidP="009A1D95">
      <w:pPr>
        <w:spacing w:before="60"/>
        <w:ind w:left="446"/>
        <w:rPr>
          <w:rFonts w:ascii="Arial" w:hAnsi="Arial" w:cs="Arial"/>
          <w:sz w:val="18"/>
          <w:szCs w:val="18"/>
        </w:rPr>
      </w:pPr>
    </w:p>
    <w:p w14:paraId="1FB44CD6" w14:textId="6C469333" w:rsidR="00F676FE" w:rsidRDefault="00F676FE" w:rsidP="009A1D95">
      <w:pPr>
        <w:spacing w:before="60"/>
        <w:ind w:left="446"/>
        <w:rPr>
          <w:rFonts w:ascii="Arial" w:hAnsi="Arial" w:cs="Arial"/>
          <w:sz w:val="18"/>
          <w:szCs w:val="18"/>
        </w:rPr>
      </w:pPr>
    </w:p>
    <w:p w14:paraId="6A89FEB1" w14:textId="61154186" w:rsidR="00F676FE" w:rsidRDefault="00F676FE" w:rsidP="009A1D95">
      <w:pPr>
        <w:spacing w:before="60"/>
        <w:ind w:left="446"/>
        <w:rPr>
          <w:rFonts w:ascii="Arial" w:hAnsi="Arial" w:cs="Arial"/>
          <w:sz w:val="18"/>
          <w:szCs w:val="18"/>
        </w:rPr>
      </w:pPr>
    </w:p>
    <w:p w14:paraId="077FA705" w14:textId="12A79F7F" w:rsidR="00F676FE" w:rsidRDefault="00F676FE" w:rsidP="009A1D95">
      <w:pPr>
        <w:spacing w:before="60"/>
        <w:ind w:left="446"/>
        <w:rPr>
          <w:rFonts w:ascii="Arial" w:hAnsi="Arial" w:cs="Arial"/>
          <w:sz w:val="18"/>
          <w:szCs w:val="18"/>
        </w:rPr>
      </w:pPr>
    </w:p>
    <w:p w14:paraId="439E7565" w14:textId="7E3649A9" w:rsidR="00F676FE" w:rsidRDefault="00F676FE" w:rsidP="009A1D95">
      <w:pPr>
        <w:spacing w:before="60"/>
        <w:ind w:left="446"/>
        <w:rPr>
          <w:rFonts w:ascii="Arial" w:hAnsi="Arial" w:cs="Arial"/>
          <w:sz w:val="18"/>
          <w:szCs w:val="18"/>
        </w:rPr>
      </w:pPr>
    </w:p>
    <w:p w14:paraId="03B4E676" w14:textId="567B449E" w:rsidR="00F676FE" w:rsidRDefault="00F676FE" w:rsidP="009A1D95">
      <w:pPr>
        <w:spacing w:before="60"/>
        <w:ind w:left="446"/>
        <w:rPr>
          <w:rFonts w:ascii="Arial" w:hAnsi="Arial" w:cs="Arial"/>
          <w:sz w:val="18"/>
          <w:szCs w:val="18"/>
        </w:rPr>
      </w:pPr>
    </w:p>
    <w:p w14:paraId="52043A43" w14:textId="24ACC7AF" w:rsidR="00F676FE" w:rsidRDefault="00F676FE" w:rsidP="009A1D95">
      <w:pPr>
        <w:spacing w:before="60"/>
        <w:ind w:left="446"/>
        <w:rPr>
          <w:rFonts w:ascii="Arial" w:hAnsi="Arial" w:cs="Arial"/>
          <w:sz w:val="18"/>
          <w:szCs w:val="18"/>
        </w:rPr>
      </w:pPr>
    </w:p>
    <w:p w14:paraId="1375398D" w14:textId="7D4B7EAF" w:rsidR="00F676FE" w:rsidRDefault="00F676FE" w:rsidP="009A1D95">
      <w:pPr>
        <w:spacing w:before="60"/>
        <w:ind w:left="446"/>
        <w:rPr>
          <w:rFonts w:ascii="Arial" w:hAnsi="Arial" w:cs="Arial"/>
          <w:sz w:val="18"/>
          <w:szCs w:val="18"/>
        </w:rPr>
      </w:pPr>
    </w:p>
    <w:p w14:paraId="5447EEEB" w14:textId="77777777" w:rsidR="00F676FE" w:rsidRDefault="00F676FE" w:rsidP="009A1D95">
      <w:pPr>
        <w:spacing w:before="60"/>
        <w:ind w:left="446"/>
        <w:rPr>
          <w:rFonts w:ascii="Arial" w:hAnsi="Arial" w:cs="Arial"/>
          <w:sz w:val="18"/>
          <w:szCs w:val="18"/>
        </w:rPr>
      </w:pPr>
    </w:p>
    <w:p w14:paraId="0A2831E8" w14:textId="6BFD41E6" w:rsidR="005A23B4" w:rsidRDefault="005A23B4" w:rsidP="009A1D95">
      <w:pPr>
        <w:spacing w:before="60"/>
        <w:ind w:left="446"/>
        <w:rPr>
          <w:rFonts w:ascii="Arial" w:hAnsi="Arial" w:cs="Arial"/>
          <w:sz w:val="18"/>
          <w:szCs w:val="18"/>
        </w:rPr>
      </w:pPr>
    </w:p>
    <w:p w14:paraId="6DD5F6DC" w14:textId="17D7E59E" w:rsidR="005A23B4" w:rsidRDefault="005A23B4" w:rsidP="009A1D95">
      <w:pPr>
        <w:spacing w:before="60"/>
        <w:ind w:left="446"/>
        <w:rPr>
          <w:rFonts w:ascii="Arial" w:hAnsi="Arial" w:cs="Arial"/>
          <w:sz w:val="18"/>
          <w:szCs w:val="18"/>
        </w:rPr>
      </w:pPr>
    </w:p>
    <w:p w14:paraId="50909A44" w14:textId="118D2791" w:rsidR="00F53F93" w:rsidRDefault="00F53F93" w:rsidP="009A1D95">
      <w:pPr>
        <w:spacing w:before="60"/>
        <w:ind w:left="446"/>
        <w:rPr>
          <w:rFonts w:ascii="Arial" w:hAnsi="Arial" w:cs="Arial"/>
          <w:sz w:val="18"/>
          <w:szCs w:val="18"/>
        </w:rPr>
      </w:pPr>
    </w:p>
    <w:p w14:paraId="6F33A3B7" w14:textId="77777777" w:rsidR="00F53F93" w:rsidRDefault="00F53F93" w:rsidP="009A1D95">
      <w:pPr>
        <w:spacing w:before="60"/>
        <w:ind w:left="446"/>
        <w:rPr>
          <w:rFonts w:ascii="Arial" w:hAnsi="Arial" w:cs="Arial"/>
          <w:sz w:val="18"/>
          <w:szCs w:val="18"/>
        </w:rPr>
      </w:pPr>
    </w:p>
    <w:p w14:paraId="6FD098C0" w14:textId="4C29FCFA" w:rsidR="005A23B4" w:rsidRDefault="005A23B4" w:rsidP="009A1D95">
      <w:pPr>
        <w:spacing w:before="60"/>
        <w:ind w:left="446"/>
        <w:rPr>
          <w:rFonts w:ascii="Arial" w:hAnsi="Arial" w:cs="Arial"/>
          <w:sz w:val="18"/>
          <w:szCs w:val="18"/>
        </w:rPr>
      </w:pPr>
    </w:p>
    <w:p w14:paraId="01DAEA3A" w14:textId="613D0699" w:rsidR="005A23B4" w:rsidRDefault="005A23B4" w:rsidP="009A1D95">
      <w:pPr>
        <w:spacing w:before="60"/>
        <w:ind w:left="446"/>
        <w:rPr>
          <w:rFonts w:ascii="Arial" w:hAnsi="Arial" w:cs="Arial"/>
          <w:sz w:val="18"/>
          <w:szCs w:val="18"/>
        </w:rPr>
      </w:pPr>
    </w:p>
    <w:p w14:paraId="7D330514" w14:textId="2BECD100" w:rsidR="003D7F91" w:rsidRDefault="003D7F91">
      <w:pPr>
        <w:widowControl/>
        <w:autoSpaceDE/>
        <w:autoSpaceDN/>
        <w:rPr>
          <w:ins w:id="688" w:author="Author"/>
          <w:rFonts w:ascii="Arial" w:hAnsi="Arial" w:cs="Arial"/>
          <w:sz w:val="18"/>
          <w:szCs w:val="18"/>
        </w:rPr>
      </w:pPr>
      <w:ins w:id="689" w:author="Author">
        <w:r>
          <w:rPr>
            <w:rFonts w:ascii="Arial" w:hAnsi="Arial" w:cs="Arial"/>
            <w:sz w:val="18"/>
            <w:szCs w:val="18"/>
          </w:rPr>
          <w:br w:type="page"/>
        </w:r>
      </w:ins>
    </w:p>
    <w:p w14:paraId="371AB6CE" w14:textId="77777777" w:rsidR="005A23B4" w:rsidRPr="00D47153" w:rsidRDefault="005A23B4" w:rsidP="009A1D95">
      <w:pPr>
        <w:spacing w:before="60"/>
        <w:ind w:left="446"/>
        <w:rPr>
          <w:rFonts w:ascii="Arial" w:hAnsi="Arial" w:cs="Arial"/>
          <w:sz w:val="18"/>
          <w:szCs w:val="18"/>
        </w:rPr>
      </w:pPr>
    </w:p>
    <w:p w14:paraId="459F957A" w14:textId="4CBD36EB" w:rsidR="005A23B4" w:rsidRPr="00B81155" w:rsidRDefault="005A23B4" w:rsidP="005A23B4">
      <w:pPr>
        <w:pStyle w:val="Heading1"/>
        <w:numPr>
          <w:ilvl w:val="0"/>
          <w:numId w:val="0"/>
        </w:numPr>
        <w:spacing w:before="240" w:after="160"/>
        <w:ind w:left="446"/>
        <w:jc w:val="center"/>
        <w:rPr>
          <w:rFonts w:ascii="Arial" w:hAnsi="Arial" w:cs="Arial"/>
          <w:caps w:val="0"/>
          <w:sz w:val="28"/>
          <w:szCs w:val="28"/>
        </w:rPr>
      </w:pPr>
      <w:bookmarkStart w:id="690" w:name="_Toc178145870"/>
      <w:r w:rsidRPr="006D2CA5">
        <w:rPr>
          <w:rFonts w:ascii="Arial" w:hAnsi="Arial" w:cs="Arial"/>
          <w:caps w:val="0"/>
          <w:sz w:val="28"/>
          <w:szCs w:val="28"/>
        </w:rPr>
        <w:t xml:space="preserve">Table </w:t>
      </w:r>
      <w:r>
        <w:rPr>
          <w:rFonts w:ascii="Arial" w:hAnsi="Arial" w:cs="Arial"/>
          <w:caps w:val="0"/>
          <w:sz w:val="28"/>
          <w:szCs w:val="28"/>
        </w:rPr>
        <w:t>13</w:t>
      </w:r>
      <w:r w:rsidRPr="006D2CA5">
        <w:rPr>
          <w:rFonts w:ascii="Arial" w:hAnsi="Arial" w:cs="Arial"/>
          <w:caps w:val="0"/>
          <w:sz w:val="28"/>
          <w:szCs w:val="28"/>
        </w:rPr>
        <w:t xml:space="preserve"> </w:t>
      </w:r>
      <w:r>
        <w:rPr>
          <w:rFonts w:ascii="Arial" w:hAnsi="Arial" w:cs="Arial"/>
          <w:caps w:val="0"/>
          <w:sz w:val="28"/>
          <w:szCs w:val="28"/>
        </w:rPr>
        <w:t>-</w:t>
      </w:r>
      <w:r w:rsidRPr="006D2CA5">
        <w:rPr>
          <w:rFonts w:ascii="Arial" w:hAnsi="Arial" w:cs="Arial"/>
          <w:caps w:val="0"/>
          <w:sz w:val="28"/>
          <w:szCs w:val="28"/>
        </w:rPr>
        <w:t xml:space="preserve"> </w:t>
      </w:r>
      <w:r>
        <w:rPr>
          <w:rFonts w:ascii="Arial" w:hAnsi="Arial" w:cs="Arial"/>
          <w:caps w:val="0"/>
          <w:sz w:val="28"/>
          <w:szCs w:val="28"/>
        </w:rPr>
        <w:t>RIE Generator Reactive Resources</w:t>
      </w:r>
      <w:bookmarkEnd w:id="690"/>
    </w:p>
    <w:tbl>
      <w:tblPr>
        <w:tblW w:w="87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193"/>
        <w:gridCol w:w="1080"/>
        <w:gridCol w:w="1710"/>
        <w:gridCol w:w="1763"/>
      </w:tblGrid>
      <w:tr w:rsidR="005A23B4" w:rsidRPr="00BB1F17" w14:paraId="4110CA8E" w14:textId="77777777" w:rsidTr="005A23B4">
        <w:trPr>
          <w:trHeight w:val="20"/>
          <w:tblHeader/>
          <w:jc w:val="center"/>
        </w:trPr>
        <w:tc>
          <w:tcPr>
            <w:tcW w:w="41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16363E5E" w14:textId="77777777" w:rsidR="005A23B4" w:rsidRPr="00BB1F17" w:rsidRDefault="005A23B4" w:rsidP="005A23B4">
            <w:pPr>
              <w:pStyle w:val="Table"/>
            </w:pPr>
            <w:r w:rsidRPr="00BB1F17">
              <w:t>Generator</w:t>
            </w:r>
            <w:r>
              <w:t xml:space="preserve"> Asset Name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3A0355D8" w14:textId="77777777" w:rsidR="005A23B4" w:rsidRPr="00BB1F17" w:rsidRDefault="005A23B4" w:rsidP="005A23B4">
            <w:pPr>
              <w:pStyle w:val="TblHeading"/>
            </w:pPr>
            <w:r w:rsidRPr="00BB1F17">
              <w:t>Asset ID</w:t>
            </w:r>
          </w:p>
        </w:tc>
        <w:tc>
          <w:tcPr>
            <w:tcW w:w="17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2D011410" w14:textId="6EFFE4BB" w:rsidR="005A23B4" w:rsidRPr="00BB1F17" w:rsidRDefault="005A23B4" w:rsidP="005A23B4">
            <w:pPr>
              <w:pStyle w:val="TblHeading"/>
            </w:pPr>
            <w:del w:id="691" w:author="Author">
              <w:r w:rsidRPr="00BB1F17" w:rsidDel="003F279C">
                <w:delText xml:space="preserve">Year Lagging </w:delText>
              </w:r>
              <w:r w:rsidDel="003F279C">
                <w:rPr>
                  <w:lang w:val="en-US"/>
                </w:rPr>
                <w:delText>Audit</w:delText>
              </w:r>
              <w:r w:rsidRPr="00BB1F17" w:rsidDel="003F279C">
                <w:delText xml:space="preserve"> Due*</w:delText>
              </w:r>
            </w:del>
          </w:p>
        </w:tc>
        <w:tc>
          <w:tcPr>
            <w:tcW w:w="17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1D6B866D" w14:textId="014046EB" w:rsidR="005A23B4" w:rsidRPr="00BB1F17" w:rsidRDefault="005A23B4" w:rsidP="005A23B4">
            <w:pPr>
              <w:pStyle w:val="TblHeading"/>
            </w:pPr>
            <w:del w:id="692" w:author="Author">
              <w:r w:rsidRPr="00BB1F17" w:rsidDel="003F279C">
                <w:delText xml:space="preserve">Year Leading </w:delText>
              </w:r>
              <w:r w:rsidDel="003F279C">
                <w:rPr>
                  <w:lang w:val="en-US"/>
                </w:rPr>
                <w:delText>Audit</w:delText>
              </w:r>
              <w:r w:rsidRPr="00BB1F17" w:rsidDel="003F279C">
                <w:delText xml:space="preserve"> Due*</w:delText>
              </w:r>
            </w:del>
          </w:p>
        </w:tc>
      </w:tr>
      <w:tr w:rsidR="005A23B4" w:rsidRPr="00BB1F17" w14:paraId="2A0D5945" w14:textId="77777777" w:rsidTr="000E2F1B">
        <w:trPr>
          <w:jc w:val="center"/>
        </w:trPr>
        <w:tc>
          <w:tcPr>
            <w:tcW w:w="4193" w:type="dxa"/>
            <w:tcBorders>
              <w:top w:val="single" w:sz="12" w:space="0" w:color="000000"/>
            </w:tcBorders>
            <w:vAlign w:val="center"/>
          </w:tcPr>
          <w:p w14:paraId="3C3783F3" w14:textId="023A514F" w:rsidR="005A23B4" w:rsidRPr="00BB1F17" w:rsidRDefault="005A23B4" w:rsidP="005A23B4">
            <w:pPr>
              <w:pStyle w:val="Table"/>
            </w:pPr>
            <w:r>
              <w:t>JOHNSTON LANDFILL GAS TURBINE PLANT</w:t>
            </w:r>
          </w:p>
        </w:tc>
        <w:tc>
          <w:tcPr>
            <w:tcW w:w="1080" w:type="dxa"/>
            <w:tcBorders>
              <w:top w:val="single" w:sz="12" w:space="0" w:color="000000"/>
            </w:tcBorders>
            <w:vAlign w:val="center"/>
          </w:tcPr>
          <w:p w14:paraId="38CDDD5D" w14:textId="124E02DE" w:rsidR="005A23B4" w:rsidRPr="00BB1F17" w:rsidRDefault="005A23B4" w:rsidP="005A23B4">
            <w:pPr>
              <w:pStyle w:val="Table"/>
            </w:pPr>
            <w:r>
              <w:t>40054</w:t>
            </w:r>
          </w:p>
        </w:tc>
        <w:tc>
          <w:tcPr>
            <w:tcW w:w="1710" w:type="dxa"/>
            <w:tcBorders>
              <w:top w:val="single" w:sz="12" w:space="0" w:color="000000"/>
            </w:tcBorders>
            <w:vAlign w:val="center"/>
          </w:tcPr>
          <w:p w14:paraId="4CB21BB1" w14:textId="3C9CF3BD" w:rsidR="005A23B4" w:rsidRPr="00100D8F" w:rsidRDefault="005A23B4" w:rsidP="005A23B4">
            <w:pPr>
              <w:pStyle w:val="Table"/>
            </w:pPr>
            <w:del w:id="693" w:author="Author">
              <w:r w:rsidDel="003F279C">
                <w:delText>2024</w:delText>
              </w:r>
            </w:del>
          </w:p>
        </w:tc>
        <w:tc>
          <w:tcPr>
            <w:tcW w:w="1763" w:type="dxa"/>
            <w:tcBorders>
              <w:top w:val="single" w:sz="12" w:space="0" w:color="000000"/>
            </w:tcBorders>
            <w:vAlign w:val="center"/>
          </w:tcPr>
          <w:p w14:paraId="67DD2625" w14:textId="69F6D02B" w:rsidR="005A23B4" w:rsidRPr="00867BB4" w:rsidRDefault="005A23B4" w:rsidP="005A23B4">
            <w:pPr>
              <w:pStyle w:val="Table"/>
              <w:rPr>
                <w:lang w:val="en-US"/>
              </w:rPr>
            </w:pPr>
            <w:del w:id="694" w:author="Author">
              <w:r w:rsidDel="003F279C">
                <w:delText>2024</w:delText>
              </w:r>
            </w:del>
          </w:p>
        </w:tc>
      </w:tr>
      <w:tr w:rsidR="005A23B4" w:rsidRPr="00BB1F17" w14:paraId="02B3D03B" w14:textId="77777777" w:rsidTr="000E2F1B">
        <w:trPr>
          <w:jc w:val="center"/>
        </w:trPr>
        <w:tc>
          <w:tcPr>
            <w:tcW w:w="4193" w:type="dxa"/>
            <w:vAlign w:val="center"/>
          </w:tcPr>
          <w:p w14:paraId="5D268142" w14:textId="185167C5" w:rsidR="005A23B4" w:rsidRPr="00BB1F17" w:rsidDel="00C85E37" w:rsidRDefault="005A23B4" w:rsidP="005A23B4">
            <w:pPr>
              <w:pStyle w:val="Table"/>
            </w:pPr>
            <w:r w:rsidRPr="00BB1F17">
              <w:t>MANCHESTER 10/10A CC</w:t>
            </w:r>
          </w:p>
        </w:tc>
        <w:tc>
          <w:tcPr>
            <w:tcW w:w="1080" w:type="dxa"/>
            <w:vAlign w:val="center"/>
          </w:tcPr>
          <w:p w14:paraId="2939AEF9" w14:textId="0606ABB0" w:rsidR="005A23B4" w:rsidRPr="00BB1F17" w:rsidDel="00C85E37" w:rsidRDefault="005A23B4" w:rsidP="005A23B4">
            <w:pPr>
              <w:pStyle w:val="Table"/>
            </w:pPr>
            <w:r w:rsidRPr="00BB1F17">
              <w:t>321</w:t>
            </w:r>
          </w:p>
        </w:tc>
        <w:tc>
          <w:tcPr>
            <w:tcW w:w="1710" w:type="dxa"/>
          </w:tcPr>
          <w:p w14:paraId="24FA52D0" w14:textId="572AFF19" w:rsidR="005A23B4" w:rsidRPr="00867BB4" w:rsidDel="00C85E37" w:rsidRDefault="005A23B4" w:rsidP="005A23B4">
            <w:pPr>
              <w:pStyle w:val="Table"/>
              <w:rPr>
                <w:lang w:val="en-US"/>
              </w:rPr>
            </w:pPr>
            <w:del w:id="695" w:author="Author">
              <w:r w:rsidDel="003F279C">
                <w:rPr>
                  <w:lang w:val="en-US"/>
                </w:rPr>
                <w:delText>2026</w:delText>
              </w:r>
            </w:del>
          </w:p>
        </w:tc>
        <w:tc>
          <w:tcPr>
            <w:tcW w:w="1763" w:type="dxa"/>
          </w:tcPr>
          <w:p w14:paraId="3247AC90" w14:textId="6C3F65A3" w:rsidR="005A23B4" w:rsidRPr="00867BB4" w:rsidDel="00C85E37" w:rsidRDefault="005A23B4" w:rsidP="005A23B4">
            <w:pPr>
              <w:pStyle w:val="Table"/>
              <w:rPr>
                <w:lang w:val="en-US"/>
              </w:rPr>
            </w:pPr>
            <w:del w:id="696" w:author="Author">
              <w:r w:rsidDel="003F279C">
                <w:rPr>
                  <w:lang w:val="en-US"/>
                </w:rPr>
                <w:delText>2026</w:delText>
              </w:r>
            </w:del>
          </w:p>
        </w:tc>
      </w:tr>
      <w:tr w:rsidR="005A23B4" w:rsidRPr="00BB1F17" w14:paraId="6F9CEDEA" w14:textId="77777777" w:rsidTr="005A23B4">
        <w:trPr>
          <w:jc w:val="center"/>
        </w:trPr>
        <w:tc>
          <w:tcPr>
            <w:tcW w:w="4193" w:type="dxa"/>
            <w:vAlign w:val="center"/>
          </w:tcPr>
          <w:p w14:paraId="47481896" w14:textId="2DEFFC80" w:rsidR="005A23B4" w:rsidRPr="00BB1F17" w:rsidDel="00C85E37" w:rsidRDefault="005A23B4" w:rsidP="005A23B4">
            <w:pPr>
              <w:pStyle w:val="Table"/>
            </w:pPr>
            <w:r w:rsidRPr="00BB1F17">
              <w:t>MANCHESTER 11/11A CC</w:t>
            </w:r>
          </w:p>
        </w:tc>
        <w:tc>
          <w:tcPr>
            <w:tcW w:w="1080" w:type="dxa"/>
            <w:vAlign w:val="center"/>
          </w:tcPr>
          <w:p w14:paraId="33E41254" w14:textId="6AB67850" w:rsidR="005A23B4" w:rsidRPr="00BB1F17" w:rsidDel="00C85E37" w:rsidRDefault="005A23B4" w:rsidP="005A23B4">
            <w:pPr>
              <w:pStyle w:val="Table"/>
            </w:pPr>
            <w:r w:rsidRPr="00BB1F17">
              <w:t>322</w:t>
            </w:r>
          </w:p>
        </w:tc>
        <w:tc>
          <w:tcPr>
            <w:tcW w:w="1710" w:type="dxa"/>
          </w:tcPr>
          <w:p w14:paraId="4F9FF735" w14:textId="56036775" w:rsidR="005A23B4" w:rsidRPr="00C66221" w:rsidDel="00C85E37" w:rsidRDefault="005A23B4" w:rsidP="005A23B4">
            <w:pPr>
              <w:pStyle w:val="Table"/>
              <w:rPr>
                <w:lang w:val="en-US"/>
              </w:rPr>
            </w:pPr>
            <w:del w:id="697" w:author="Author">
              <w:r w:rsidDel="003F279C">
                <w:rPr>
                  <w:lang w:val="en-US"/>
                </w:rPr>
                <w:delText>2026</w:delText>
              </w:r>
            </w:del>
          </w:p>
        </w:tc>
        <w:tc>
          <w:tcPr>
            <w:tcW w:w="1763" w:type="dxa"/>
          </w:tcPr>
          <w:p w14:paraId="46DB8C29" w14:textId="278936AE" w:rsidR="005A23B4" w:rsidRPr="00BB1F17" w:rsidDel="00C85E37" w:rsidRDefault="005A23B4" w:rsidP="005A23B4">
            <w:pPr>
              <w:pStyle w:val="Table"/>
            </w:pPr>
            <w:del w:id="698" w:author="Author">
              <w:r w:rsidDel="003F279C">
                <w:rPr>
                  <w:lang w:val="en-US"/>
                </w:rPr>
                <w:delText>2026</w:delText>
              </w:r>
            </w:del>
          </w:p>
        </w:tc>
      </w:tr>
      <w:tr w:rsidR="005A23B4" w:rsidRPr="00BB1F17" w14:paraId="251E778C" w14:textId="77777777" w:rsidTr="005A23B4">
        <w:trPr>
          <w:jc w:val="center"/>
        </w:trPr>
        <w:tc>
          <w:tcPr>
            <w:tcW w:w="4193" w:type="dxa"/>
            <w:vAlign w:val="center"/>
          </w:tcPr>
          <w:p w14:paraId="72600EDC" w14:textId="15D9ED8B" w:rsidR="005A23B4" w:rsidRPr="00BB1F17" w:rsidDel="00C85E37" w:rsidRDefault="005A23B4" w:rsidP="005A23B4">
            <w:pPr>
              <w:pStyle w:val="Table"/>
            </w:pPr>
            <w:r w:rsidRPr="00BB1F17">
              <w:t>MANCHESTER 9/9A CC</w:t>
            </w:r>
          </w:p>
        </w:tc>
        <w:tc>
          <w:tcPr>
            <w:tcW w:w="1080" w:type="dxa"/>
            <w:vAlign w:val="center"/>
          </w:tcPr>
          <w:p w14:paraId="6A26FAA4" w14:textId="647AA697" w:rsidR="005A23B4" w:rsidRPr="00BB1F17" w:rsidDel="00C85E37" w:rsidRDefault="005A23B4" w:rsidP="005A23B4">
            <w:pPr>
              <w:pStyle w:val="Table"/>
            </w:pPr>
            <w:r w:rsidRPr="00BB1F17">
              <w:t>323</w:t>
            </w:r>
          </w:p>
        </w:tc>
        <w:tc>
          <w:tcPr>
            <w:tcW w:w="1710" w:type="dxa"/>
          </w:tcPr>
          <w:p w14:paraId="746A54FE" w14:textId="5F51D904" w:rsidR="005A23B4" w:rsidRPr="00BB1F17" w:rsidDel="00C85E37" w:rsidRDefault="005A23B4" w:rsidP="005A23B4">
            <w:pPr>
              <w:pStyle w:val="Table"/>
            </w:pPr>
            <w:del w:id="699" w:author="Author">
              <w:r w:rsidDel="003F279C">
                <w:rPr>
                  <w:lang w:val="en-US"/>
                </w:rPr>
                <w:delText>2026</w:delText>
              </w:r>
            </w:del>
          </w:p>
        </w:tc>
        <w:tc>
          <w:tcPr>
            <w:tcW w:w="1763" w:type="dxa"/>
          </w:tcPr>
          <w:p w14:paraId="2E4B984C" w14:textId="5BA4E0D3" w:rsidR="005A23B4" w:rsidRPr="00BB1F17" w:rsidDel="00C85E37" w:rsidRDefault="005A23B4" w:rsidP="005A23B4">
            <w:pPr>
              <w:pStyle w:val="Table"/>
            </w:pPr>
            <w:del w:id="700" w:author="Author">
              <w:r w:rsidDel="003F279C">
                <w:rPr>
                  <w:lang w:val="en-US"/>
                </w:rPr>
                <w:delText>2026</w:delText>
              </w:r>
            </w:del>
          </w:p>
        </w:tc>
      </w:tr>
      <w:tr w:rsidR="001F3B65" w:rsidRPr="00BB1F17" w14:paraId="4919BB34" w14:textId="77777777" w:rsidTr="005A23B4">
        <w:trPr>
          <w:jc w:val="center"/>
        </w:trPr>
        <w:tc>
          <w:tcPr>
            <w:tcW w:w="4193" w:type="dxa"/>
            <w:vAlign w:val="center"/>
          </w:tcPr>
          <w:p w14:paraId="7958EE18" w14:textId="3638AF5F" w:rsidR="001F3B65" w:rsidRPr="00BB1F17" w:rsidRDefault="001F3B65" w:rsidP="001F3B65">
            <w:pPr>
              <w:pStyle w:val="Table"/>
            </w:pPr>
            <w:r w:rsidRPr="00BB1F17">
              <w:t>OCEAN ST PWR GT1/GT2/ST1</w:t>
            </w:r>
          </w:p>
        </w:tc>
        <w:tc>
          <w:tcPr>
            <w:tcW w:w="1080" w:type="dxa"/>
            <w:vAlign w:val="center"/>
          </w:tcPr>
          <w:p w14:paraId="63B2F91D" w14:textId="10ECABE2" w:rsidR="001F3B65" w:rsidRPr="00BB1F17" w:rsidRDefault="001F3B65" w:rsidP="001F3B65">
            <w:pPr>
              <w:pStyle w:val="Table"/>
            </w:pPr>
            <w:r w:rsidRPr="00BB1F17">
              <w:t>528</w:t>
            </w:r>
          </w:p>
        </w:tc>
        <w:tc>
          <w:tcPr>
            <w:tcW w:w="1710" w:type="dxa"/>
          </w:tcPr>
          <w:p w14:paraId="640BCB0A" w14:textId="19DB730A" w:rsidR="001F3B65" w:rsidRDefault="001F3B65" w:rsidP="001F3B65">
            <w:pPr>
              <w:pStyle w:val="Table"/>
              <w:rPr>
                <w:lang w:val="en-US"/>
              </w:rPr>
            </w:pPr>
            <w:del w:id="701" w:author="Author">
              <w:r w:rsidRPr="00DA059E" w:rsidDel="003F279C">
                <w:delText>2023</w:delText>
              </w:r>
            </w:del>
          </w:p>
        </w:tc>
        <w:tc>
          <w:tcPr>
            <w:tcW w:w="1763" w:type="dxa"/>
          </w:tcPr>
          <w:p w14:paraId="337921FD" w14:textId="61FF4A8A" w:rsidR="001F3B65" w:rsidRDefault="001F3B65" w:rsidP="001F3B65">
            <w:pPr>
              <w:pStyle w:val="Table"/>
              <w:rPr>
                <w:lang w:val="en-US"/>
              </w:rPr>
            </w:pPr>
            <w:del w:id="702" w:author="Author">
              <w:r w:rsidRPr="00DA059E" w:rsidDel="003F279C">
                <w:delText>2023</w:delText>
              </w:r>
            </w:del>
          </w:p>
        </w:tc>
      </w:tr>
      <w:tr w:rsidR="001F3B65" w:rsidRPr="00BB1F17" w14:paraId="531762BF" w14:textId="77777777" w:rsidTr="005A23B4">
        <w:trPr>
          <w:jc w:val="center"/>
        </w:trPr>
        <w:tc>
          <w:tcPr>
            <w:tcW w:w="4193" w:type="dxa"/>
            <w:vAlign w:val="center"/>
          </w:tcPr>
          <w:p w14:paraId="5E8CEB3B" w14:textId="384E31AD" w:rsidR="001F3B65" w:rsidRDefault="001F3B65" w:rsidP="001F3B65">
            <w:pPr>
              <w:pStyle w:val="Table"/>
            </w:pPr>
            <w:r w:rsidRPr="00BB1F17">
              <w:t>OCEAN ST PWR GT3/GT4/ST2</w:t>
            </w:r>
          </w:p>
        </w:tc>
        <w:tc>
          <w:tcPr>
            <w:tcW w:w="1080" w:type="dxa"/>
            <w:vAlign w:val="center"/>
          </w:tcPr>
          <w:p w14:paraId="5F2919A4" w14:textId="0A17E2DE" w:rsidR="001F3B65" w:rsidRPr="00BB1F17" w:rsidRDefault="001F3B65" w:rsidP="001F3B65">
            <w:pPr>
              <w:pStyle w:val="Table"/>
            </w:pPr>
            <w:r w:rsidRPr="00BB1F17">
              <w:t>529</w:t>
            </w:r>
          </w:p>
        </w:tc>
        <w:tc>
          <w:tcPr>
            <w:tcW w:w="1710" w:type="dxa"/>
          </w:tcPr>
          <w:p w14:paraId="46C985F0" w14:textId="2D66A326" w:rsidR="001F3B65" w:rsidRDefault="001F3B65" w:rsidP="001F3B65">
            <w:pPr>
              <w:pStyle w:val="Table"/>
              <w:rPr>
                <w:lang w:val="en-US"/>
              </w:rPr>
            </w:pPr>
            <w:del w:id="703" w:author="Author">
              <w:r w:rsidRPr="00DA059E" w:rsidDel="003F279C">
                <w:delText>2023</w:delText>
              </w:r>
            </w:del>
          </w:p>
        </w:tc>
        <w:tc>
          <w:tcPr>
            <w:tcW w:w="1763" w:type="dxa"/>
          </w:tcPr>
          <w:p w14:paraId="3C242E77" w14:textId="12D9177C" w:rsidR="001F3B65" w:rsidRDefault="001F3B65" w:rsidP="001F3B65">
            <w:pPr>
              <w:pStyle w:val="Table"/>
              <w:rPr>
                <w:lang w:val="en-US"/>
              </w:rPr>
            </w:pPr>
            <w:del w:id="704" w:author="Author">
              <w:r w:rsidRPr="00DA059E" w:rsidDel="003F279C">
                <w:delText>2023</w:delText>
              </w:r>
            </w:del>
          </w:p>
        </w:tc>
      </w:tr>
      <w:tr w:rsidR="005A23B4" w:rsidRPr="00BB1F17" w14:paraId="0B2875DA" w14:textId="77777777" w:rsidTr="005A23B4">
        <w:trPr>
          <w:jc w:val="center"/>
        </w:trPr>
        <w:tc>
          <w:tcPr>
            <w:tcW w:w="4193" w:type="dxa"/>
            <w:vAlign w:val="center"/>
          </w:tcPr>
          <w:p w14:paraId="1CDD0AD5" w14:textId="21C249CC" w:rsidR="005A23B4" w:rsidRPr="00BB1F17" w:rsidDel="00C85E37" w:rsidRDefault="005A23B4" w:rsidP="005A23B4">
            <w:pPr>
              <w:pStyle w:val="Table"/>
            </w:pPr>
            <w:r w:rsidRPr="00BB1F17">
              <w:t>RISEP</w:t>
            </w:r>
          </w:p>
        </w:tc>
        <w:tc>
          <w:tcPr>
            <w:tcW w:w="1080" w:type="dxa"/>
            <w:vAlign w:val="center"/>
          </w:tcPr>
          <w:p w14:paraId="66F5401A" w14:textId="3595D4C7" w:rsidR="005A23B4" w:rsidRPr="00BB1F17" w:rsidDel="00C85E37" w:rsidRDefault="005A23B4" w:rsidP="005A23B4">
            <w:pPr>
              <w:pStyle w:val="Table"/>
            </w:pPr>
            <w:r w:rsidRPr="00BB1F17">
              <w:t>1630</w:t>
            </w:r>
          </w:p>
        </w:tc>
        <w:tc>
          <w:tcPr>
            <w:tcW w:w="1710" w:type="dxa"/>
          </w:tcPr>
          <w:p w14:paraId="69A92485" w14:textId="67E38C34" w:rsidR="005A23B4" w:rsidRPr="00C66221" w:rsidDel="00C85E37" w:rsidRDefault="005A23B4" w:rsidP="005A23B4">
            <w:pPr>
              <w:pStyle w:val="Table"/>
              <w:rPr>
                <w:lang w:val="en-US"/>
              </w:rPr>
            </w:pPr>
            <w:del w:id="705" w:author="Author">
              <w:r w:rsidDel="003F279C">
                <w:rPr>
                  <w:lang w:val="en-US"/>
                </w:rPr>
                <w:delText>2026</w:delText>
              </w:r>
            </w:del>
          </w:p>
        </w:tc>
        <w:tc>
          <w:tcPr>
            <w:tcW w:w="1763" w:type="dxa"/>
          </w:tcPr>
          <w:p w14:paraId="18EB04EB" w14:textId="39BECDA2" w:rsidR="005A23B4" w:rsidRPr="00BB1F17" w:rsidDel="00C85E37" w:rsidRDefault="005A23B4" w:rsidP="005A23B4">
            <w:pPr>
              <w:pStyle w:val="Table"/>
            </w:pPr>
            <w:del w:id="706" w:author="Author">
              <w:r w:rsidRPr="009871D8" w:rsidDel="003F279C">
                <w:delText>202</w:delText>
              </w:r>
              <w:r w:rsidDel="003F279C">
                <w:rPr>
                  <w:lang w:val="en-US"/>
                </w:rPr>
                <w:delText>6</w:delText>
              </w:r>
            </w:del>
          </w:p>
        </w:tc>
      </w:tr>
      <w:tr w:rsidR="00A07140" w:rsidRPr="00BB1F17" w14:paraId="3A835C2D" w14:textId="77777777" w:rsidTr="000E2F1B">
        <w:trPr>
          <w:jc w:val="center"/>
        </w:trPr>
        <w:tc>
          <w:tcPr>
            <w:tcW w:w="4193" w:type="dxa"/>
            <w:vAlign w:val="center"/>
          </w:tcPr>
          <w:p w14:paraId="2A3DF4CD" w14:textId="54696AAA" w:rsidR="00A07140" w:rsidRPr="00BB1F17" w:rsidRDefault="00A07140" w:rsidP="00A07140">
            <w:pPr>
              <w:pStyle w:val="Table"/>
            </w:pPr>
            <w:r w:rsidRPr="00BB1F17">
              <w:t>TIVERTON POWER</w:t>
            </w:r>
          </w:p>
        </w:tc>
        <w:tc>
          <w:tcPr>
            <w:tcW w:w="1080" w:type="dxa"/>
            <w:vAlign w:val="center"/>
          </w:tcPr>
          <w:p w14:paraId="25E536B0" w14:textId="6B2DD84B" w:rsidR="00A07140" w:rsidRPr="00BB1F17" w:rsidRDefault="00A07140" w:rsidP="00A07140">
            <w:pPr>
              <w:pStyle w:val="Table"/>
            </w:pPr>
            <w:r w:rsidRPr="00BB1F17">
              <w:t>1226</w:t>
            </w:r>
          </w:p>
        </w:tc>
        <w:tc>
          <w:tcPr>
            <w:tcW w:w="1710" w:type="dxa"/>
            <w:vAlign w:val="center"/>
          </w:tcPr>
          <w:p w14:paraId="656FCC16" w14:textId="068C7188" w:rsidR="00A07140" w:rsidRPr="00C66221" w:rsidRDefault="00A07140" w:rsidP="00A07140">
            <w:pPr>
              <w:pStyle w:val="Table"/>
              <w:rPr>
                <w:lang w:val="en-US"/>
              </w:rPr>
            </w:pPr>
            <w:del w:id="707" w:author="Author">
              <w:r w:rsidDel="003F279C">
                <w:rPr>
                  <w:lang w:val="en-US"/>
                </w:rPr>
                <w:delText>2026</w:delText>
              </w:r>
            </w:del>
          </w:p>
        </w:tc>
        <w:tc>
          <w:tcPr>
            <w:tcW w:w="1763" w:type="dxa"/>
            <w:vAlign w:val="center"/>
          </w:tcPr>
          <w:p w14:paraId="0CF55325" w14:textId="1F868441" w:rsidR="00A07140" w:rsidRPr="00BB1F17" w:rsidRDefault="00A07140" w:rsidP="00A07140">
            <w:pPr>
              <w:pStyle w:val="Table"/>
            </w:pPr>
            <w:del w:id="708" w:author="Author">
              <w:r w:rsidDel="003F279C">
                <w:delText>2023</w:delText>
              </w:r>
            </w:del>
          </w:p>
        </w:tc>
      </w:tr>
      <w:tr w:rsidR="005A23B4" w:rsidRPr="00BB1F17" w14:paraId="34ABA98B" w14:textId="77777777" w:rsidTr="005A23B4">
        <w:trPr>
          <w:jc w:val="center"/>
        </w:trPr>
        <w:tc>
          <w:tcPr>
            <w:tcW w:w="4193" w:type="dxa"/>
            <w:vAlign w:val="center"/>
          </w:tcPr>
          <w:p w14:paraId="5C740ADB" w14:textId="439DA2F5" w:rsidR="005A23B4" w:rsidRPr="00BB1F17" w:rsidRDefault="005A23B4" w:rsidP="005A23B4">
            <w:pPr>
              <w:pStyle w:val="Table"/>
            </w:pPr>
          </w:p>
        </w:tc>
        <w:tc>
          <w:tcPr>
            <w:tcW w:w="1080" w:type="dxa"/>
            <w:vAlign w:val="center"/>
          </w:tcPr>
          <w:p w14:paraId="6AD14B99" w14:textId="6C48E59D" w:rsidR="005A23B4" w:rsidRPr="00BB1F17" w:rsidRDefault="005A23B4" w:rsidP="005A23B4">
            <w:pPr>
              <w:pStyle w:val="Table"/>
            </w:pPr>
          </w:p>
        </w:tc>
        <w:tc>
          <w:tcPr>
            <w:tcW w:w="1710" w:type="dxa"/>
          </w:tcPr>
          <w:p w14:paraId="7A4E16D4" w14:textId="69DD5D15" w:rsidR="005A23B4" w:rsidRPr="00C66221" w:rsidRDefault="005A23B4" w:rsidP="005A23B4">
            <w:pPr>
              <w:pStyle w:val="Table"/>
              <w:rPr>
                <w:lang w:val="en-US"/>
              </w:rPr>
            </w:pPr>
          </w:p>
        </w:tc>
        <w:tc>
          <w:tcPr>
            <w:tcW w:w="1763" w:type="dxa"/>
          </w:tcPr>
          <w:p w14:paraId="20CEB2BC" w14:textId="49EED139" w:rsidR="005A23B4" w:rsidRPr="00BB1F17" w:rsidRDefault="005A23B4" w:rsidP="005A23B4">
            <w:pPr>
              <w:pStyle w:val="Table"/>
            </w:pPr>
          </w:p>
        </w:tc>
      </w:tr>
    </w:tbl>
    <w:p w14:paraId="773BFA18" w14:textId="48D93555" w:rsidR="005A23B4" w:rsidRPr="00C85E37" w:rsidDel="003F279C" w:rsidRDefault="005A23B4" w:rsidP="005A23B4">
      <w:pPr>
        <w:spacing w:before="60"/>
        <w:ind w:left="446"/>
        <w:rPr>
          <w:del w:id="709" w:author="Author"/>
          <w:rFonts w:ascii="Arial" w:hAnsi="Arial" w:cs="Arial"/>
          <w:sz w:val="18"/>
          <w:szCs w:val="18"/>
        </w:rPr>
      </w:pPr>
      <w:del w:id="710" w:author="Author">
        <w:r w:rsidRPr="00C85E37" w:rsidDel="003F279C">
          <w:rPr>
            <w:rFonts w:ascii="Arial" w:hAnsi="Arial" w:cs="Arial"/>
            <w:sz w:val="18"/>
            <w:szCs w:val="18"/>
          </w:rPr>
          <w:delText>* Dates will be updated annually</w:delText>
        </w:r>
      </w:del>
    </w:p>
    <w:p w14:paraId="683DF18F" w14:textId="30A575F0" w:rsidR="005A23B4" w:rsidRPr="00D47153" w:rsidRDefault="005A23B4" w:rsidP="005A23B4">
      <w:pPr>
        <w:pStyle w:val="Heading1"/>
        <w:numPr>
          <w:ilvl w:val="0"/>
          <w:numId w:val="0"/>
        </w:numPr>
        <w:spacing w:before="240" w:after="160"/>
        <w:ind w:left="446"/>
        <w:jc w:val="center"/>
        <w:rPr>
          <w:rFonts w:ascii="Arial" w:hAnsi="Arial" w:cs="Arial"/>
          <w:caps w:val="0"/>
          <w:sz w:val="28"/>
          <w:szCs w:val="28"/>
        </w:rPr>
      </w:pPr>
      <w:bookmarkStart w:id="711" w:name="_Toc178145871"/>
      <w:r>
        <w:rPr>
          <w:rFonts w:ascii="Arial" w:hAnsi="Arial" w:cs="Arial"/>
          <w:caps w:val="0"/>
          <w:sz w:val="28"/>
          <w:szCs w:val="28"/>
        </w:rPr>
        <w:t>Table 14 - RIE</w:t>
      </w:r>
      <w:r w:rsidRPr="00D47153">
        <w:rPr>
          <w:rFonts w:ascii="Arial" w:hAnsi="Arial" w:cs="Arial"/>
          <w:caps w:val="0"/>
        </w:rPr>
        <w:t xml:space="preserve"> </w:t>
      </w:r>
      <w:r>
        <w:rPr>
          <w:rFonts w:ascii="Arial" w:hAnsi="Arial" w:cs="Arial"/>
          <w:caps w:val="0"/>
          <w:sz w:val="28"/>
          <w:szCs w:val="28"/>
        </w:rPr>
        <w:t>Non-Generator</w:t>
      </w:r>
      <w:r w:rsidRPr="00F22D77">
        <w:rPr>
          <w:rFonts w:ascii="Arial" w:hAnsi="Arial" w:cs="Arial"/>
          <w:caps w:val="0"/>
          <w:sz w:val="28"/>
          <w:szCs w:val="28"/>
        </w:rPr>
        <w:t xml:space="preserve"> </w:t>
      </w:r>
      <w:r w:rsidRPr="00D47153">
        <w:rPr>
          <w:rFonts w:ascii="Arial" w:hAnsi="Arial" w:cs="Arial"/>
          <w:caps w:val="0"/>
          <w:sz w:val="28"/>
          <w:szCs w:val="28"/>
        </w:rPr>
        <w:t xml:space="preserve">Reactive </w:t>
      </w:r>
      <w:r w:rsidRPr="00F22D77">
        <w:rPr>
          <w:rFonts w:ascii="Arial" w:hAnsi="Arial" w:cs="Arial"/>
          <w:caps w:val="0"/>
          <w:sz w:val="28"/>
          <w:szCs w:val="28"/>
        </w:rPr>
        <w:t>Resources</w:t>
      </w:r>
      <w:bookmarkEnd w:id="711"/>
    </w:p>
    <w:tbl>
      <w:tblPr>
        <w:tblW w:w="87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"/>
        <w:gridCol w:w="4119"/>
        <w:gridCol w:w="17"/>
        <w:gridCol w:w="1063"/>
        <w:gridCol w:w="17"/>
        <w:gridCol w:w="1693"/>
        <w:gridCol w:w="17"/>
        <w:gridCol w:w="1783"/>
        <w:gridCol w:w="17"/>
      </w:tblGrid>
      <w:tr w:rsidR="005A23B4" w:rsidRPr="00D47153" w14:paraId="7F69D5B8" w14:textId="77777777" w:rsidTr="005A23B4">
        <w:trPr>
          <w:gridBefore w:val="1"/>
          <w:wBefore w:w="17" w:type="dxa"/>
          <w:trHeight w:val="20"/>
          <w:tblHeader/>
          <w:jc w:val="center"/>
        </w:trPr>
        <w:tc>
          <w:tcPr>
            <w:tcW w:w="413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2B68F41C" w14:textId="77777777" w:rsidR="005A23B4" w:rsidRPr="00D47153" w:rsidRDefault="005A23B4" w:rsidP="005A23B4">
            <w:pPr>
              <w:pStyle w:val="Table"/>
            </w:pPr>
            <w:r w:rsidRPr="00D47153">
              <w:t>Non-Generator Reactive Resource Name</w:t>
            </w:r>
          </w:p>
        </w:tc>
        <w:tc>
          <w:tcPr>
            <w:tcW w:w="108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7469A4FE" w14:textId="77777777" w:rsidR="005A23B4" w:rsidRPr="00D47153" w:rsidRDefault="005A23B4" w:rsidP="005A23B4">
            <w:pPr>
              <w:pStyle w:val="TblHeading"/>
            </w:pPr>
            <w:r w:rsidRPr="00D47153">
              <w:t>Asset ID</w:t>
            </w:r>
          </w:p>
        </w:tc>
        <w:tc>
          <w:tcPr>
            <w:tcW w:w="171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13EBA7C7" w14:textId="1E727E51" w:rsidR="005A23B4" w:rsidRPr="00D47153" w:rsidRDefault="005A23B4" w:rsidP="005A23B4">
            <w:pPr>
              <w:pStyle w:val="TblHeading"/>
            </w:pPr>
            <w:del w:id="712" w:author="Author">
              <w:r w:rsidRPr="00D47153" w:rsidDel="003F279C">
                <w:delText xml:space="preserve">Year Lagging </w:delText>
              </w:r>
              <w:r w:rsidRPr="00D47153" w:rsidDel="003F279C">
                <w:rPr>
                  <w:lang w:val="en-US"/>
                </w:rPr>
                <w:delText>Audit</w:delText>
              </w:r>
              <w:r w:rsidRPr="00D47153" w:rsidDel="003F279C">
                <w:delText xml:space="preserve"> Due*</w:delText>
              </w:r>
            </w:del>
          </w:p>
        </w:tc>
        <w:tc>
          <w:tcPr>
            <w:tcW w:w="180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52902860" w14:textId="761FA1B1" w:rsidR="005A23B4" w:rsidRPr="00D47153" w:rsidRDefault="005A23B4" w:rsidP="005A23B4">
            <w:pPr>
              <w:pStyle w:val="TblHeading"/>
            </w:pPr>
            <w:del w:id="713" w:author="Author">
              <w:r w:rsidRPr="00D47153" w:rsidDel="003F279C">
                <w:delText xml:space="preserve">Year Leading </w:delText>
              </w:r>
              <w:r w:rsidRPr="00D47153" w:rsidDel="003F279C">
                <w:rPr>
                  <w:lang w:val="en-US"/>
                </w:rPr>
                <w:delText>Audit</w:delText>
              </w:r>
              <w:r w:rsidRPr="00D47153" w:rsidDel="003F279C">
                <w:delText xml:space="preserve"> Due*</w:delText>
              </w:r>
            </w:del>
          </w:p>
        </w:tc>
      </w:tr>
      <w:tr w:rsidR="005A23B4" w:rsidRPr="00D47153" w14:paraId="60191A63" w14:textId="77777777" w:rsidTr="005A23B4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1A38F4CC" w14:textId="77777777" w:rsidR="005A23B4" w:rsidRPr="008F6071" w:rsidRDefault="005A23B4" w:rsidP="005A23B4">
            <w:pPr>
              <w:pStyle w:val="Table"/>
            </w:pPr>
            <w:r>
              <w:t>THIS TABLE LEFT BLANK FOR FUTURE USE</w:t>
            </w:r>
          </w:p>
        </w:tc>
        <w:tc>
          <w:tcPr>
            <w:tcW w:w="1080" w:type="dxa"/>
            <w:gridSpan w:val="2"/>
            <w:vAlign w:val="center"/>
          </w:tcPr>
          <w:p w14:paraId="161400D1" w14:textId="77777777" w:rsidR="005A23B4" w:rsidRPr="008F6071" w:rsidRDefault="005A23B4" w:rsidP="005A23B4">
            <w:pPr>
              <w:pStyle w:val="Table"/>
            </w:pPr>
            <w:r>
              <w:t>N/A</w:t>
            </w:r>
          </w:p>
        </w:tc>
        <w:tc>
          <w:tcPr>
            <w:tcW w:w="1710" w:type="dxa"/>
            <w:gridSpan w:val="2"/>
            <w:vAlign w:val="center"/>
          </w:tcPr>
          <w:p w14:paraId="18700913" w14:textId="16A73BC7" w:rsidR="005A23B4" w:rsidRPr="008F6071" w:rsidRDefault="005A23B4" w:rsidP="005A23B4">
            <w:pPr>
              <w:pStyle w:val="Table"/>
            </w:pPr>
            <w:del w:id="714" w:author="Author">
              <w:r w:rsidDel="003F279C">
                <w:delText>N/A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1D18EBC1" w14:textId="2964AF56" w:rsidR="005A23B4" w:rsidRPr="008F6071" w:rsidRDefault="005A23B4" w:rsidP="005A23B4">
            <w:pPr>
              <w:pStyle w:val="Table"/>
            </w:pPr>
            <w:del w:id="715" w:author="Author">
              <w:r w:rsidDel="003F279C">
                <w:delText>N/A</w:delText>
              </w:r>
            </w:del>
          </w:p>
        </w:tc>
      </w:tr>
      <w:tr w:rsidR="005A23B4" w:rsidRPr="00D47153" w14:paraId="7D4E6108" w14:textId="77777777" w:rsidTr="005A23B4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3E16288C" w14:textId="77777777" w:rsidR="005A23B4" w:rsidRPr="00D47153" w:rsidRDefault="005A23B4" w:rsidP="005A23B4">
            <w:pPr>
              <w:pStyle w:val="Table"/>
            </w:pPr>
          </w:p>
        </w:tc>
        <w:tc>
          <w:tcPr>
            <w:tcW w:w="1080" w:type="dxa"/>
            <w:gridSpan w:val="2"/>
            <w:vAlign w:val="center"/>
          </w:tcPr>
          <w:p w14:paraId="731E61DE" w14:textId="77777777" w:rsidR="005A23B4" w:rsidRPr="00D47153" w:rsidRDefault="005A23B4" w:rsidP="005A23B4">
            <w:pPr>
              <w:pStyle w:val="Table"/>
            </w:pPr>
          </w:p>
        </w:tc>
        <w:tc>
          <w:tcPr>
            <w:tcW w:w="1710" w:type="dxa"/>
            <w:gridSpan w:val="2"/>
            <w:vAlign w:val="center"/>
          </w:tcPr>
          <w:p w14:paraId="6F9D67C6" w14:textId="77777777" w:rsidR="005A23B4" w:rsidRPr="00D47153" w:rsidRDefault="005A23B4" w:rsidP="005A23B4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04A306F4" w14:textId="77777777" w:rsidR="005A23B4" w:rsidRPr="00D47153" w:rsidRDefault="005A23B4" w:rsidP="005A23B4">
            <w:pPr>
              <w:pStyle w:val="Table"/>
            </w:pPr>
          </w:p>
        </w:tc>
      </w:tr>
    </w:tbl>
    <w:p w14:paraId="42ED580F" w14:textId="5D7D6F61" w:rsidR="005A23B4" w:rsidDel="003F279C" w:rsidRDefault="005A23B4" w:rsidP="005A23B4">
      <w:pPr>
        <w:ind w:left="450"/>
        <w:rPr>
          <w:del w:id="716" w:author="Author"/>
          <w:rFonts w:ascii="Arial" w:hAnsi="Arial" w:cs="Arial"/>
          <w:sz w:val="18"/>
          <w:szCs w:val="18"/>
        </w:rPr>
      </w:pPr>
      <w:del w:id="717" w:author="Author">
        <w:r w:rsidRPr="00D47153" w:rsidDel="003F279C">
          <w:rPr>
            <w:rFonts w:ascii="Arial" w:hAnsi="Arial" w:cs="Arial"/>
            <w:sz w:val="18"/>
            <w:szCs w:val="18"/>
          </w:rPr>
          <w:delText>* Dates will be updated annually</w:delText>
        </w:r>
      </w:del>
    </w:p>
    <w:p w14:paraId="2657FD82" w14:textId="77777777" w:rsidR="005A23B4" w:rsidRDefault="005A23B4" w:rsidP="005A23B4"/>
    <w:p w14:paraId="18A537B3" w14:textId="4704E5C4" w:rsidR="005A23B4" w:rsidRPr="00B81155" w:rsidRDefault="005A23B4" w:rsidP="005A23B4">
      <w:pPr>
        <w:pStyle w:val="Heading1"/>
        <w:numPr>
          <w:ilvl w:val="0"/>
          <w:numId w:val="0"/>
        </w:numPr>
        <w:spacing w:before="240" w:after="160"/>
        <w:ind w:left="446"/>
        <w:jc w:val="center"/>
        <w:rPr>
          <w:rFonts w:ascii="Arial" w:hAnsi="Arial" w:cs="Arial"/>
          <w:caps w:val="0"/>
          <w:sz w:val="28"/>
          <w:szCs w:val="28"/>
        </w:rPr>
      </w:pPr>
      <w:bookmarkStart w:id="718" w:name="_Toc178145872"/>
      <w:r>
        <w:rPr>
          <w:rFonts w:ascii="Arial" w:hAnsi="Arial" w:cs="Arial"/>
          <w:caps w:val="0"/>
          <w:sz w:val="28"/>
          <w:szCs w:val="28"/>
        </w:rPr>
        <w:t>Table 15</w:t>
      </w:r>
      <w:r w:rsidRPr="00D47153">
        <w:rPr>
          <w:rFonts w:ascii="Arial" w:hAnsi="Arial" w:cs="Arial"/>
          <w:caps w:val="0"/>
          <w:sz w:val="28"/>
          <w:szCs w:val="28"/>
        </w:rPr>
        <w:t xml:space="preserve"> </w:t>
      </w:r>
      <w:r>
        <w:rPr>
          <w:rFonts w:ascii="Arial" w:hAnsi="Arial" w:cs="Arial"/>
          <w:caps w:val="0"/>
          <w:sz w:val="28"/>
          <w:szCs w:val="28"/>
        </w:rPr>
        <w:t>-</w:t>
      </w:r>
      <w:r w:rsidRPr="00D47153">
        <w:rPr>
          <w:rFonts w:ascii="Arial" w:hAnsi="Arial" w:cs="Arial"/>
          <w:caps w:val="0"/>
          <w:sz w:val="28"/>
          <w:szCs w:val="28"/>
        </w:rPr>
        <w:t xml:space="preserve"> </w:t>
      </w:r>
      <w:r>
        <w:rPr>
          <w:rFonts w:ascii="Arial" w:hAnsi="Arial" w:cs="Arial"/>
          <w:caps w:val="0"/>
          <w:sz w:val="28"/>
          <w:szCs w:val="28"/>
        </w:rPr>
        <w:t>RIE</w:t>
      </w:r>
      <w:r w:rsidRPr="00D47153">
        <w:rPr>
          <w:rFonts w:ascii="Arial" w:hAnsi="Arial" w:cs="Arial"/>
          <w:caps w:val="0"/>
          <w:sz w:val="28"/>
          <w:szCs w:val="28"/>
        </w:rPr>
        <w:t xml:space="preserve"> </w:t>
      </w:r>
      <w:r>
        <w:rPr>
          <w:rFonts w:ascii="Arial" w:hAnsi="Arial" w:cs="Arial"/>
          <w:caps w:val="0"/>
          <w:sz w:val="28"/>
          <w:szCs w:val="28"/>
        </w:rPr>
        <w:t>Electric Storage Facility</w:t>
      </w:r>
      <w:r w:rsidRPr="00D47153">
        <w:rPr>
          <w:rFonts w:ascii="Arial" w:hAnsi="Arial" w:cs="Arial"/>
          <w:caps w:val="0"/>
          <w:sz w:val="28"/>
          <w:szCs w:val="28"/>
        </w:rPr>
        <w:t xml:space="preserve"> Reactive Resources</w:t>
      </w:r>
      <w:bookmarkEnd w:id="718"/>
    </w:p>
    <w:tbl>
      <w:tblPr>
        <w:tblW w:w="87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184"/>
        <w:gridCol w:w="9"/>
        <w:gridCol w:w="1071"/>
        <w:gridCol w:w="9"/>
        <w:gridCol w:w="1701"/>
        <w:gridCol w:w="9"/>
        <w:gridCol w:w="1745"/>
        <w:gridCol w:w="18"/>
      </w:tblGrid>
      <w:tr w:rsidR="005A23B4" w:rsidRPr="00D47153" w14:paraId="7E84AFB1" w14:textId="77777777" w:rsidTr="005A23B4">
        <w:trPr>
          <w:gridAfter w:val="1"/>
          <w:wAfter w:w="18" w:type="dxa"/>
          <w:trHeight w:val="20"/>
          <w:tblHeader/>
          <w:jc w:val="center"/>
        </w:trPr>
        <w:tc>
          <w:tcPr>
            <w:tcW w:w="41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15568ED8" w14:textId="77777777" w:rsidR="005A23B4" w:rsidRPr="00D47153" w:rsidRDefault="005A23B4" w:rsidP="005A23B4">
            <w:pPr>
              <w:pStyle w:val="Table"/>
            </w:pPr>
            <w:r>
              <w:t>Electric Storage Facility</w:t>
            </w:r>
            <w:r w:rsidRPr="00D47153">
              <w:t xml:space="preserve"> Reactive Resource Name</w:t>
            </w:r>
          </w:p>
        </w:tc>
        <w:tc>
          <w:tcPr>
            <w:tcW w:w="108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34B2AC84" w14:textId="77777777" w:rsidR="005A23B4" w:rsidRPr="00D47153" w:rsidRDefault="005A23B4" w:rsidP="005A23B4">
            <w:pPr>
              <w:pStyle w:val="TblHeading"/>
            </w:pPr>
            <w:r w:rsidRPr="00D47153">
              <w:t>Asset ID</w:t>
            </w:r>
          </w:p>
        </w:tc>
        <w:tc>
          <w:tcPr>
            <w:tcW w:w="171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459118B2" w14:textId="1C023C59" w:rsidR="005A23B4" w:rsidRPr="00D47153" w:rsidRDefault="005A23B4" w:rsidP="005A23B4">
            <w:pPr>
              <w:pStyle w:val="TblHeading"/>
            </w:pPr>
            <w:del w:id="719" w:author="Author">
              <w:r w:rsidRPr="00D47153" w:rsidDel="003F279C">
                <w:delText xml:space="preserve">Year Lagging </w:delText>
              </w:r>
              <w:r w:rsidRPr="00D47153" w:rsidDel="003F279C">
                <w:rPr>
                  <w:lang w:val="en-US"/>
                </w:rPr>
                <w:delText>Audit</w:delText>
              </w:r>
              <w:r w:rsidRPr="00D47153" w:rsidDel="003F279C">
                <w:delText xml:space="preserve"> Due*</w:delText>
              </w:r>
            </w:del>
          </w:p>
        </w:tc>
        <w:tc>
          <w:tcPr>
            <w:tcW w:w="175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6A6D4F36" w14:textId="5A846920" w:rsidR="005A23B4" w:rsidRPr="00D47153" w:rsidRDefault="005A23B4" w:rsidP="005A23B4">
            <w:pPr>
              <w:pStyle w:val="TblHeading"/>
            </w:pPr>
            <w:del w:id="720" w:author="Author">
              <w:r w:rsidRPr="00D47153" w:rsidDel="003F279C">
                <w:delText xml:space="preserve">Year Leading </w:delText>
              </w:r>
              <w:r w:rsidRPr="00D47153" w:rsidDel="003F279C">
                <w:rPr>
                  <w:lang w:val="en-US"/>
                </w:rPr>
                <w:delText>Audit</w:delText>
              </w:r>
              <w:r w:rsidRPr="00D47153" w:rsidDel="003F279C">
                <w:delText xml:space="preserve"> Due*</w:delText>
              </w:r>
            </w:del>
          </w:p>
        </w:tc>
      </w:tr>
      <w:tr w:rsidR="005A23B4" w:rsidRPr="00BB1F17" w14:paraId="4F5F5549" w14:textId="77777777" w:rsidTr="000E2F1B">
        <w:trPr>
          <w:jc w:val="center"/>
        </w:trPr>
        <w:tc>
          <w:tcPr>
            <w:tcW w:w="4193" w:type="dxa"/>
            <w:gridSpan w:val="2"/>
            <w:vAlign w:val="center"/>
          </w:tcPr>
          <w:p w14:paraId="43551AC7" w14:textId="57C49099" w:rsidR="005A23B4" w:rsidRPr="00BB1F17" w:rsidRDefault="005A23B4" w:rsidP="005A23B4">
            <w:pPr>
              <w:pStyle w:val="Table"/>
            </w:pPr>
            <w:r>
              <w:t>THIS TABLE LEFT BLANK FOR FUTURE USE</w:t>
            </w:r>
          </w:p>
        </w:tc>
        <w:tc>
          <w:tcPr>
            <w:tcW w:w="1080" w:type="dxa"/>
            <w:gridSpan w:val="2"/>
            <w:vAlign w:val="center"/>
          </w:tcPr>
          <w:p w14:paraId="32F11956" w14:textId="407902D1" w:rsidR="005A23B4" w:rsidRPr="00BB1F17" w:rsidRDefault="005A23B4" w:rsidP="005A23B4">
            <w:pPr>
              <w:pStyle w:val="Table"/>
            </w:pPr>
            <w:r>
              <w:t>N/A</w:t>
            </w:r>
          </w:p>
        </w:tc>
        <w:tc>
          <w:tcPr>
            <w:tcW w:w="1710" w:type="dxa"/>
            <w:gridSpan w:val="2"/>
            <w:vAlign w:val="center"/>
          </w:tcPr>
          <w:p w14:paraId="6665D84C" w14:textId="2A934D7F" w:rsidR="005A23B4" w:rsidRPr="00C66221" w:rsidRDefault="005A23B4" w:rsidP="005A23B4">
            <w:pPr>
              <w:pStyle w:val="Table"/>
              <w:rPr>
                <w:lang w:val="en-US"/>
              </w:rPr>
            </w:pPr>
            <w:del w:id="721" w:author="Author">
              <w:r w:rsidDel="003F279C">
                <w:delText>N/A</w:delText>
              </w:r>
            </w:del>
          </w:p>
        </w:tc>
        <w:tc>
          <w:tcPr>
            <w:tcW w:w="1763" w:type="dxa"/>
            <w:gridSpan w:val="2"/>
            <w:vAlign w:val="center"/>
          </w:tcPr>
          <w:p w14:paraId="6C27D690" w14:textId="7BA2AB51" w:rsidR="005A23B4" w:rsidRPr="00BB1F17" w:rsidRDefault="005A23B4" w:rsidP="005A23B4">
            <w:pPr>
              <w:pStyle w:val="Table"/>
            </w:pPr>
            <w:del w:id="722" w:author="Author">
              <w:r w:rsidDel="003F279C">
                <w:delText>N/A</w:delText>
              </w:r>
            </w:del>
          </w:p>
        </w:tc>
      </w:tr>
      <w:tr w:rsidR="005A23B4" w:rsidRPr="00BB1F17" w14:paraId="311A49F6" w14:textId="77777777" w:rsidTr="005A23B4">
        <w:trPr>
          <w:jc w:val="center"/>
        </w:trPr>
        <w:tc>
          <w:tcPr>
            <w:tcW w:w="4193" w:type="dxa"/>
            <w:gridSpan w:val="2"/>
            <w:tcBorders>
              <w:bottom w:val="single" w:sz="4" w:space="0" w:color="auto"/>
            </w:tcBorders>
            <w:vAlign w:val="center"/>
          </w:tcPr>
          <w:p w14:paraId="6999AA71" w14:textId="77777777" w:rsidR="005A23B4" w:rsidRPr="00BB1F17" w:rsidRDefault="005A23B4" w:rsidP="005A23B4">
            <w:pPr>
              <w:pStyle w:val="Table"/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center"/>
          </w:tcPr>
          <w:p w14:paraId="472C8DD0" w14:textId="77777777" w:rsidR="005A23B4" w:rsidRPr="00BB1F17" w:rsidRDefault="005A23B4" w:rsidP="005A23B4">
            <w:pPr>
              <w:pStyle w:val="Table"/>
            </w:pPr>
          </w:p>
        </w:tc>
        <w:tc>
          <w:tcPr>
            <w:tcW w:w="1710" w:type="dxa"/>
            <w:gridSpan w:val="2"/>
            <w:tcBorders>
              <w:bottom w:val="single" w:sz="4" w:space="0" w:color="auto"/>
            </w:tcBorders>
          </w:tcPr>
          <w:p w14:paraId="13493976" w14:textId="77777777" w:rsidR="005A23B4" w:rsidRDefault="005A23B4" w:rsidP="005A23B4">
            <w:pPr>
              <w:pStyle w:val="Table"/>
              <w:rPr>
                <w:lang w:val="en-US"/>
              </w:rPr>
            </w:pPr>
          </w:p>
        </w:tc>
        <w:tc>
          <w:tcPr>
            <w:tcW w:w="1763" w:type="dxa"/>
            <w:gridSpan w:val="2"/>
            <w:tcBorders>
              <w:bottom w:val="single" w:sz="4" w:space="0" w:color="auto"/>
            </w:tcBorders>
          </w:tcPr>
          <w:p w14:paraId="7B2E0F9F" w14:textId="77777777" w:rsidR="005A23B4" w:rsidRPr="0086217D" w:rsidRDefault="005A23B4" w:rsidP="005A23B4">
            <w:pPr>
              <w:pStyle w:val="Table"/>
            </w:pPr>
          </w:p>
        </w:tc>
      </w:tr>
    </w:tbl>
    <w:p w14:paraId="567B6C92" w14:textId="344E1F6D" w:rsidR="005A23B4" w:rsidRPr="00D47153" w:rsidDel="003F279C" w:rsidRDefault="005A23B4" w:rsidP="005A23B4">
      <w:pPr>
        <w:spacing w:before="60"/>
        <w:ind w:left="360"/>
        <w:rPr>
          <w:del w:id="723" w:author="Author"/>
          <w:rFonts w:ascii="Arial" w:hAnsi="Arial" w:cs="Arial"/>
          <w:sz w:val="18"/>
          <w:szCs w:val="18"/>
        </w:rPr>
      </w:pPr>
      <w:del w:id="724" w:author="Author">
        <w:r w:rsidRPr="00D47153" w:rsidDel="003F279C">
          <w:rPr>
            <w:rFonts w:ascii="Arial" w:hAnsi="Arial" w:cs="Arial"/>
            <w:sz w:val="18"/>
            <w:szCs w:val="18"/>
          </w:rPr>
          <w:delText>* Dates will be updated annually</w:delText>
        </w:r>
      </w:del>
    </w:p>
    <w:p w14:paraId="003EA0D2" w14:textId="4F62EF41" w:rsidR="003D7F91" w:rsidRPr="003D7F91" w:rsidRDefault="009A1D95" w:rsidP="003D7F91">
      <w:pPr>
        <w:pStyle w:val="Heading1"/>
        <w:numPr>
          <w:ilvl w:val="0"/>
          <w:numId w:val="0"/>
        </w:numPr>
        <w:spacing w:before="240" w:after="160"/>
        <w:ind w:left="446"/>
        <w:jc w:val="center"/>
        <w:rPr>
          <w:rFonts w:ascii="Arial" w:hAnsi="Arial" w:cs="Arial"/>
          <w:caps w:val="0"/>
          <w:sz w:val="28"/>
          <w:szCs w:val="28"/>
        </w:rPr>
      </w:pPr>
      <w:r>
        <w:rPr>
          <w:rFonts w:ascii="Arial" w:hAnsi="Arial" w:cs="Arial"/>
          <w:caps w:val="0"/>
          <w:sz w:val="28"/>
          <w:szCs w:val="28"/>
        </w:rPr>
        <w:br w:type="page"/>
      </w:r>
      <w:bookmarkStart w:id="725" w:name="_Toc178145873"/>
      <w:r w:rsidR="00622216" w:rsidRPr="006D2CA5">
        <w:rPr>
          <w:rFonts w:ascii="Arial" w:hAnsi="Arial" w:cs="Arial"/>
          <w:caps w:val="0"/>
          <w:sz w:val="28"/>
          <w:szCs w:val="28"/>
        </w:rPr>
        <w:lastRenderedPageBreak/>
        <w:t xml:space="preserve">Table </w:t>
      </w:r>
      <w:r w:rsidR="00E72988">
        <w:rPr>
          <w:rFonts w:ascii="Arial" w:hAnsi="Arial" w:cs="Arial"/>
          <w:caps w:val="0"/>
          <w:sz w:val="28"/>
          <w:szCs w:val="28"/>
        </w:rPr>
        <w:t>1</w:t>
      </w:r>
      <w:r w:rsidR="000E2F1B">
        <w:rPr>
          <w:rFonts w:ascii="Arial" w:hAnsi="Arial" w:cs="Arial"/>
          <w:caps w:val="0"/>
          <w:sz w:val="28"/>
          <w:szCs w:val="28"/>
        </w:rPr>
        <w:t>6</w:t>
      </w:r>
      <w:r w:rsidR="00622216" w:rsidRPr="006D2CA5">
        <w:rPr>
          <w:rFonts w:ascii="Arial" w:hAnsi="Arial" w:cs="Arial"/>
          <w:caps w:val="0"/>
          <w:sz w:val="28"/>
          <w:szCs w:val="28"/>
        </w:rPr>
        <w:t xml:space="preserve"> </w:t>
      </w:r>
      <w:r w:rsidR="00622216">
        <w:rPr>
          <w:rFonts w:ascii="Arial" w:hAnsi="Arial" w:cs="Arial"/>
          <w:caps w:val="0"/>
          <w:sz w:val="28"/>
          <w:szCs w:val="28"/>
        </w:rPr>
        <w:t>-</w:t>
      </w:r>
      <w:r w:rsidR="00622216" w:rsidRPr="006D2CA5">
        <w:rPr>
          <w:rFonts w:ascii="Arial" w:hAnsi="Arial" w:cs="Arial"/>
          <w:caps w:val="0"/>
          <w:sz w:val="28"/>
          <w:szCs w:val="28"/>
        </w:rPr>
        <w:t xml:space="preserve"> </w:t>
      </w:r>
      <w:r w:rsidR="00622216">
        <w:rPr>
          <w:rFonts w:ascii="Arial" w:hAnsi="Arial" w:cs="Arial"/>
          <w:caps w:val="0"/>
          <w:sz w:val="28"/>
          <w:szCs w:val="28"/>
        </w:rPr>
        <w:t>NSTAR Generator Reactive Resources</w:t>
      </w:r>
      <w:bookmarkEnd w:id="725"/>
    </w:p>
    <w:tbl>
      <w:tblPr>
        <w:tblW w:w="87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193"/>
        <w:gridCol w:w="1080"/>
        <w:gridCol w:w="1710"/>
        <w:gridCol w:w="1762"/>
      </w:tblGrid>
      <w:tr w:rsidR="00622216" w:rsidRPr="00BB1F17" w14:paraId="2C697775" w14:textId="77777777" w:rsidTr="00960ED7">
        <w:trPr>
          <w:trHeight w:val="20"/>
          <w:tblHeader/>
          <w:jc w:val="center"/>
        </w:trPr>
        <w:tc>
          <w:tcPr>
            <w:tcW w:w="41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7266F61B" w14:textId="77777777" w:rsidR="00622216" w:rsidRPr="00BB1F17" w:rsidRDefault="00622216" w:rsidP="00B34228">
            <w:pPr>
              <w:pStyle w:val="Table"/>
            </w:pPr>
            <w:r w:rsidRPr="00BB1F17">
              <w:t>Generators</w:t>
            </w:r>
            <w:r>
              <w:rPr>
                <w:lang w:val="en-US"/>
              </w:rPr>
              <w:t xml:space="preserve"> Asset Name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72FC5554" w14:textId="77777777" w:rsidR="00622216" w:rsidRPr="00BB1F17" w:rsidRDefault="00622216" w:rsidP="00B34228">
            <w:pPr>
              <w:pStyle w:val="TblHeading"/>
            </w:pPr>
            <w:r w:rsidRPr="00BB1F17">
              <w:t>Asset ID</w:t>
            </w:r>
          </w:p>
        </w:tc>
        <w:tc>
          <w:tcPr>
            <w:tcW w:w="17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55626A88" w14:textId="65C166D8" w:rsidR="00622216" w:rsidRPr="00BB1F17" w:rsidRDefault="00622216" w:rsidP="00B34228">
            <w:pPr>
              <w:pStyle w:val="TblHeading"/>
            </w:pPr>
            <w:del w:id="726" w:author="Author">
              <w:r w:rsidRPr="00BB1F17" w:rsidDel="003F279C">
                <w:delText xml:space="preserve">Year Lagging </w:delText>
              </w:r>
              <w:r w:rsidDel="003F279C">
                <w:rPr>
                  <w:lang w:val="en-US"/>
                </w:rPr>
                <w:delText>Audit</w:delText>
              </w:r>
              <w:r w:rsidRPr="00BB1F17" w:rsidDel="003F279C">
                <w:delText xml:space="preserve"> Due*</w:delText>
              </w:r>
            </w:del>
          </w:p>
        </w:tc>
        <w:tc>
          <w:tcPr>
            <w:tcW w:w="1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3B9DB65A" w14:textId="2BF592E9" w:rsidR="00622216" w:rsidRPr="00BB1F17" w:rsidRDefault="00622216" w:rsidP="00B34228">
            <w:pPr>
              <w:pStyle w:val="TblHeading"/>
            </w:pPr>
            <w:del w:id="727" w:author="Author">
              <w:r w:rsidRPr="00BB1F17" w:rsidDel="003F279C">
                <w:delText xml:space="preserve">Year Leading </w:delText>
              </w:r>
              <w:r w:rsidDel="003F279C">
                <w:rPr>
                  <w:lang w:val="en-US"/>
                </w:rPr>
                <w:delText>Audit</w:delText>
              </w:r>
              <w:r w:rsidRPr="00BB1F17" w:rsidDel="003F279C">
                <w:delText xml:space="preserve"> Due*</w:delText>
              </w:r>
            </w:del>
          </w:p>
        </w:tc>
      </w:tr>
      <w:tr w:rsidR="00622216" w:rsidRPr="00BB1F17" w14:paraId="7246850E" w14:textId="77777777" w:rsidTr="00960ED7">
        <w:trPr>
          <w:jc w:val="center"/>
        </w:trPr>
        <w:tc>
          <w:tcPr>
            <w:tcW w:w="4193" w:type="dxa"/>
            <w:tcBorders>
              <w:top w:val="single" w:sz="12" w:space="0" w:color="000000"/>
            </w:tcBorders>
            <w:vAlign w:val="center"/>
          </w:tcPr>
          <w:p w14:paraId="65189865" w14:textId="77777777" w:rsidR="00622216" w:rsidRPr="00BB1F17" w:rsidRDefault="00622216" w:rsidP="00B34228">
            <w:pPr>
              <w:pStyle w:val="Table"/>
            </w:pPr>
            <w:r w:rsidRPr="00BB1F17">
              <w:t>ANP-BLACKSTONE ENERGY 1</w:t>
            </w:r>
          </w:p>
        </w:tc>
        <w:tc>
          <w:tcPr>
            <w:tcW w:w="1080" w:type="dxa"/>
            <w:tcBorders>
              <w:top w:val="single" w:sz="12" w:space="0" w:color="000000"/>
            </w:tcBorders>
            <w:vAlign w:val="center"/>
          </w:tcPr>
          <w:p w14:paraId="7B9B532C" w14:textId="77777777" w:rsidR="00622216" w:rsidRPr="00BB1F17" w:rsidRDefault="00622216" w:rsidP="00B34228">
            <w:pPr>
              <w:pStyle w:val="Table"/>
            </w:pPr>
            <w:r w:rsidRPr="00BB1F17">
              <w:t>1286</w:t>
            </w:r>
          </w:p>
        </w:tc>
        <w:tc>
          <w:tcPr>
            <w:tcW w:w="1710" w:type="dxa"/>
            <w:tcBorders>
              <w:top w:val="single" w:sz="12" w:space="0" w:color="000000"/>
            </w:tcBorders>
          </w:tcPr>
          <w:p w14:paraId="10D2C230" w14:textId="7D86369C" w:rsidR="00622216" w:rsidRPr="00BB1F17" w:rsidRDefault="00622216" w:rsidP="00B34228">
            <w:pPr>
              <w:pStyle w:val="Table"/>
            </w:pPr>
            <w:del w:id="728" w:author="Author">
              <w:r w:rsidRPr="0057103A" w:rsidDel="003F279C">
                <w:delText>2023</w:delText>
              </w:r>
            </w:del>
          </w:p>
        </w:tc>
        <w:tc>
          <w:tcPr>
            <w:tcW w:w="1762" w:type="dxa"/>
            <w:tcBorders>
              <w:top w:val="single" w:sz="12" w:space="0" w:color="000000"/>
            </w:tcBorders>
          </w:tcPr>
          <w:p w14:paraId="00706104" w14:textId="47936B3F" w:rsidR="00622216" w:rsidRPr="00BB1F17" w:rsidRDefault="00622216" w:rsidP="00B34228">
            <w:pPr>
              <w:pStyle w:val="Table"/>
            </w:pPr>
            <w:del w:id="729" w:author="Author">
              <w:r w:rsidRPr="0057103A" w:rsidDel="003F279C">
                <w:delText>2023</w:delText>
              </w:r>
            </w:del>
          </w:p>
        </w:tc>
      </w:tr>
      <w:tr w:rsidR="00622216" w:rsidRPr="00BB1F17" w14:paraId="40F600DA" w14:textId="77777777" w:rsidTr="00960ED7">
        <w:trPr>
          <w:jc w:val="center"/>
        </w:trPr>
        <w:tc>
          <w:tcPr>
            <w:tcW w:w="4193" w:type="dxa"/>
            <w:vAlign w:val="center"/>
          </w:tcPr>
          <w:p w14:paraId="166B698B" w14:textId="77777777" w:rsidR="00622216" w:rsidRPr="00BB1F17" w:rsidDel="00C85E37" w:rsidRDefault="00622216" w:rsidP="00B34228">
            <w:pPr>
              <w:pStyle w:val="Table"/>
            </w:pPr>
            <w:r w:rsidRPr="00BB1F17">
              <w:t>ANP-BLACKSTONE ENERGY 2</w:t>
            </w:r>
          </w:p>
        </w:tc>
        <w:tc>
          <w:tcPr>
            <w:tcW w:w="1080" w:type="dxa"/>
            <w:vAlign w:val="center"/>
          </w:tcPr>
          <w:p w14:paraId="31BCB777" w14:textId="77777777" w:rsidR="00622216" w:rsidRPr="00BB1F17" w:rsidDel="00C85E37" w:rsidRDefault="00622216" w:rsidP="00B34228">
            <w:pPr>
              <w:pStyle w:val="Table"/>
            </w:pPr>
            <w:r w:rsidRPr="00BB1F17">
              <w:t>1287</w:t>
            </w:r>
          </w:p>
        </w:tc>
        <w:tc>
          <w:tcPr>
            <w:tcW w:w="1710" w:type="dxa"/>
          </w:tcPr>
          <w:p w14:paraId="2FD70C06" w14:textId="4C0EC742" w:rsidR="00622216" w:rsidRPr="00BB1F17" w:rsidDel="00C85E37" w:rsidRDefault="00622216" w:rsidP="00B34228">
            <w:pPr>
              <w:pStyle w:val="Table"/>
            </w:pPr>
            <w:del w:id="730" w:author="Author">
              <w:r w:rsidRPr="0057103A" w:rsidDel="003F279C">
                <w:delText>2023</w:delText>
              </w:r>
            </w:del>
          </w:p>
        </w:tc>
        <w:tc>
          <w:tcPr>
            <w:tcW w:w="1762" w:type="dxa"/>
          </w:tcPr>
          <w:p w14:paraId="67F51A12" w14:textId="20EA0000" w:rsidR="00622216" w:rsidRPr="00BB1F17" w:rsidDel="00C85E37" w:rsidRDefault="00622216" w:rsidP="00B34228">
            <w:pPr>
              <w:pStyle w:val="Table"/>
            </w:pPr>
            <w:del w:id="731" w:author="Author">
              <w:r w:rsidRPr="0057103A" w:rsidDel="003F279C">
                <w:delText>2023</w:delText>
              </w:r>
            </w:del>
          </w:p>
        </w:tc>
      </w:tr>
      <w:tr w:rsidR="00622216" w:rsidRPr="00BB1F17" w14:paraId="040450B9" w14:textId="77777777" w:rsidTr="00960ED7">
        <w:trPr>
          <w:jc w:val="center"/>
        </w:trPr>
        <w:tc>
          <w:tcPr>
            <w:tcW w:w="4193" w:type="dxa"/>
            <w:vAlign w:val="center"/>
          </w:tcPr>
          <w:p w14:paraId="388B7CA5" w14:textId="77777777" w:rsidR="00622216" w:rsidRPr="00BB1F17" w:rsidDel="00C85E37" w:rsidRDefault="00622216" w:rsidP="00B34228">
            <w:pPr>
              <w:pStyle w:val="Table"/>
            </w:pPr>
            <w:r w:rsidRPr="00BB1F17">
              <w:t>CANAL 1</w:t>
            </w:r>
          </w:p>
        </w:tc>
        <w:tc>
          <w:tcPr>
            <w:tcW w:w="1080" w:type="dxa"/>
            <w:vAlign w:val="center"/>
          </w:tcPr>
          <w:p w14:paraId="5A398A6D" w14:textId="77777777" w:rsidR="00622216" w:rsidRPr="00BB1F17" w:rsidDel="00C85E37" w:rsidRDefault="00622216" w:rsidP="00B34228">
            <w:pPr>
              <w:pStyle w:val="Table"/>
            </w:pPr>
            <w:r w:rsidRPr="00BB1F17">
              <w:t>365</w:t>
            </w:r>
          </w:p>
        </w:tc>
        <w:tc>
          <w:tcPr>
            <w:tcW w:w="1710" w:type="dxa"/>
          </w:tcPr>
          <w:p w14:paraId="6C80522F" w14:textId="6A83BCCC" w:rsidR="00622216" w:rsidRPr="00867BB4" w:rsidDel="00C85E37" w:rsidRDefault="00943906" w:rsidP="00B34228">
            <w:pPr>
              <w:pStyle w:val="Table"/>
              <w:rPr>
                <w:lang w:val="en-US"/>
              </w:rPr>
            </w:pPr>
            <w:del w:id="732" w:author="Author">
              <w:r w:rsidDel="003F279C">
                <w:rPr>
                  <w:lang w:val="en-US"/>
                </w:rPr>
                <w:delText>2026</w:delText>
              </w:r>
            </w:del>
          </w:p>
        </w:tc>
        <w:tc>
          <w:tcPr>
            <w:tcW w:w="1762" w:type="dxa"/>
          </w:tcPr>
          <w:p w14:paraId="11DDC612" w14:textId="6DFEFED9" w:rsidR="00622216" w:rsidRPr="00867BB4" w:rsidDel="00C85E37" w:rsidRDefault="00943906" w:rsidP="00B34228">
            <w:pPr>
              <w:pStyle w:val="Table"/>
              <w:rPr>
                <w:lang w:val="en-US"/>
              </w:rPr>
            </w:pPr>
            <w:del w:id="733" w:author="Author">
              <w:r w:rsidDel="003F279C">
                <w:rPr>
                  <w:lang w:val="en-US"/>
                </w:rPr>
                <w:delText>2026</w:delText>
              </w:r>
            </w:del>
          </w:p>
        </w:tc>
      </w:tr>
      <w:tr w:rsidR="00622216" w:rsidRPr="00BB1F17" w14:paraId="70352CD2" w14:textId="77777777" w:rsidTr="00960ED7">
        <w:trPr>
          <w:jc w:val="center"/>
        </w:trPr>
        <w:tc>
          <w:tcPr>
            <w:tcW w:w="4193" w:type="dxa"/>
            <w:vAlign w:val="center"/>
          </w:tcPr>
          <w:p w14:paraId="349974D1" w14:textId="77777777" w:rsidR="00622216" w:rsidRPr="00BB1F17" w:rsidDel="00C85E37" w:rsidRDefault="00622216" w:rsidP="00B34228">
            <w:pPr>
              <w:pStyle w:val="Table"/>
            </w:pPr>
            <w:r w:rsidRPr="00BB1F17">
              <w:t>CANAL 2</w:t>
            </w:r>
          </w:p>
        </w:tc>
        <w:tc>
          <w:tcPr>
            <w:tcW w:w="1080" w:type="dxa"/>
            <w:vAlign w:val="center"/>
          </w:tcPr>
          <w:p w14:paraId="7E2344D2" w14:textId="77777777" w:rsidR="00622216" w:rsidRPr="00BB1F17" w:rsidDel="00C85E37" w:rsidRDefault="00622216" w:rsidP="00B34228">
            <w:pPr>
              <w:pStyle w:val="Table"/>
            </w:pPr>
            <w:r w:rsidRPr="00BB1F17">
              <w:t>366</w:t>
            </w:r>
          </w:p>
        </w:tc>
        <w:tc>
          <w:tcPr>
            <w:tcW w:w="1710" w:type="dxa"/>
            <w:vAlign w:val="center"/>
          </w:tcPr>
          <w:p w14:paraId="2A1436C2" w14:textId="14ABE496" w:rsidR="00622216" w:rsidRPr="00943906" w:rsidDel="00C85E37" w:rsidRDefault="00943906" w:rsidP="00B34228">
            <w:pPr>
              <w:pStyle w:val="Table"/>
              <w:rPr>
                <w:lang w:val="en-US"/>
              </w:rPr>
            </w:pPr>
            <w:del w:id="734" w:author="Author">
              <w:r w:rsidDel="003F279C">
                <w:rPr>
                  <w:lang w:val="en-US"/>
                </w:rPr>
                <w:delText>2026</w:delText>
              </w:r>
            </w:del>
          </w:p>
        </w:tc>
        <w:tc>
          <w:tcPr>
            <w:tcW w:w="1762" w:type="dxa"/>
            <w:vAlign w:val="center"/>
          </w:tcPr>
          <w:p w14:paraId="64857DBA" w14:textId="5AEEC296" w:rsidR="00622216" w:rsidRPr="00867BB4" w:rsidDel="00C85E37" w:rsidRDefault="00943906" w:rsidP="00B34228">
            <w:pPr>
              <w:pStyle w:val="Table"/>
              <w:rPr>
                <w:lang w:val="en-US"/>
              </w:rPr>
            </w:pPr>
            <w:del w:id="735" w:author="Author">
              <w:r w:rsidDel="003F279C">
                <w:rPr>
                  <w:lang w:val="en-US"/>
                </w:rPr>
                <w:delText>2026</w:delText>
              </w:r>
            </w:del>
          </w:p>
        </w:tc>
      </w:tr>
      <w:tr w:rsidR="00622216" w:rsidRPr="00BB1F17" w14:paraId="23029069" w14:textId="77777777" w:rsidTr="00960ED7">
        <w:trPr>
          <w:jc w:val="center"/>
        </w:trPr>
        <w:tc>
          <w:tcPr>
            <w:tcW w:w="4193" w:type="dxa"/>
            <w:vAlign w:val="center"/>
          </w:tcPr>
          <w:p w14:paraId="430575D7" w14:textId="77777777" w:rsidR="00622216" w:rsidRPr="00BB1F17" w:rsidRDefault="00622216" w:rsidP="00B34228">
            <w:pPr>
              <w:pStyle w:val="Table"/>
            </w:pPr>
            <w:r>
              <w:t>CANAL 3</w:t>
            </w:r>
          </w:p>
        </w:tc>
        <w:tc>
          <w:tcPr>
            <w:tcW w:w="1080" w:type="dxa"/>
            <w:vAlign w:val="center"/>
          </w:tcPr>
          <w:p w14:paraId="43869531" w14:textId="77777777" w:rsidR="00622216" w:rsidRPr="00BB1F17" w:rsidRDefault="00622216" w:rsidP="00B34228">
            <w:pPr>
              <w:pStyle w:val="Table"/>
            </w:pPr>
            <w:r>
              <w:t>38310</w:t>
            </w:r>
          </w:p>
        </w:tc>
        <w:tc>
          <w:tcPr>
            <w:tcW w:w="1710" w:type="dxa"/>
          </w:tcPr>
          <w:p w14:paraId="1D165BB5" w14:textId="722A2823" w:rsidR="00622216" w:rsidRPr="00B34228" w:rsidRDefault="003353DF" w:rsidP="00B34228">
            <w:pPr>
              <w:pStyle w:val="Table"/>
            </w:pPr>
            <w:del w:id="736" w:author="Author">
              <w:r w:rsidDel="003F279C">
                <w:delText>2024</w:delText>
              </w:r>
            </w:del>
          </w:p>
        </w:tc>
        <w:tc>
          <w:tcPr>
            <w:tcW w:w="1762" w:type="dxa"/>
          </w:tcPr>
          <w:p w14:paraId="7DC8FF99" w14:textId="216D1E25" w:rsidR="00622216" w:rsidRPr="00B34228" w:rsidRDefault="003353DF" w:rsidP="00B34228">
            <w:pPr>
              <w:pStyle w:val="Table"/>
            </w:pPr>
            <w:del w:id="737" w:author="Author">
              <w:r w:rsidDel="003F279C">
                <w:delText>2024</w:delText>
              </w:r>
            </w:del>
          </w:p>
        </w:tc>
      </w:tr>
      <w:tr w:rsidR="00622216" w:rsidRPr="00BB1F17" w14:paraId="3DEFFB4B" w14:textId="77777777" w:rsidTr="00960ED7">
        <w:trPr>
          <w:jc w:val="center"/>
        </w:trPr>
        <w:tc>
          <w:tcPr>
            <w:tcW w:w="4193" w:type="dxa"/>
            <w:vAlign w:val="center"/>
          </w:tcPr>
          <w:p w14:paraId="346AE17D" w14:textId="77777777" w:rsidR="00622216" w:rsidRPr="00BB1F17" w:rsidDel="00C85E37" w:rsidRDefault="00622216" w:rsidP="00B34228">
            <w:pPr>
              <w:pStyle w:val="Table"/>
            </w:pPr>
            <w:r w:rsidRPr="00BB1F17">
              <w:t>DARTMOUTH CT GENERATOR 3</w:t>
            </w:r>
          </w:p>
        </w:tc>
        <w:tc>
          <w:tcPr>
            <w:tcW w:w="1080" w:type="dxa"/>
            <w:vAlign w:val="center"/>
          </w:tcPr>
          <w:p w14:paraId="03594DFB" w14:textId="77777777" w:rsidR="00622216" w:rsidRPr="00BB1F17" w:rsidDel="00C85E37" w:rsidRDefault="00622216" w:rsidP="00B34228">
            <w:pPr>
              <w:pStyle w:val="Table"/>
            </w:pPr>
            <w:r w:rsidRPr="00BB1F17">
              <w:t>15940</w:t>
            </w:r>
          </w:p>
        </w:tc>
        <w:tc>
          <w:tcPr>
            <w:tcW w:w="1710" w:type="dxa"/>
          </w:tcPr>
          <w:p w14:paraId="14115A4C" w14:textId="7D5CE4C7" w:rsidR="00622216" w:rsidRPr="00F6112A" w:rsidDel="00C85E37" w:rsidRDefault="00F6112A" w:rsidP="00B34228">
            <w:pPr>
              <w:pStyle w:val="Table"/>
              <w:rPr>
                <w:lang w:val="en-US"/>
              </w:rPr>
            </w:pPr>
            <w:del w:id="738" w:author="Author">
              <w:r w:rsidDel="003F279C">
                <w:rPr>
                  <w:lang w:val="en-US"/>
                </w:rPr>
                <w:delText>2026</w:delText>
              </w:r>
            </w:del>
          </w:p>
        </w:tc>
        <w:tc>
          <w:tcPr>
            <w:tcW w:w="1762" w:type="dxa"/>
          </w:tcPr>
          <w:p w14:paraId="78C1CD5A" w14:textId="3E55D1C2" w:rsidR="00622216" w:rsidRPr="00353CF5" w:rsidDel="00C85E37" w:rsidRDefault="00622216" w:rsidP="00B34228">
            <w:pPr>
              <w:pStyle w:val="Table"/>
              <w:rPr>
                <w:lang w:val="en-US"/>
              </w:rPr>
            </w:pPr>
            <w:del w:id="739" w:author="Author">
              <w:r w:rsidRPr="009D15A3" w:rsidDel="003F279C">
                <w:delText>202</w:delText>
              </w:r>
              <w:r w:rsidR="00481B33" w:rsidDel="003F279C">
                <w:rPr>
                  <w:lang w:val="en-US"/>
                </w:rPr>
                <w:delText>6</w:delText>
              </w:r>
            </w:del>
          </w:p>
        </w:tc>
      </w:tr>
      <w:tr w:rsidR="00622216" w:rsidRPr="00BB1F17" w14:paraId="58CF2B91" w14:textId="77777777" w:rsidTr="00960ED7">
        <w:trPr>
          <w:jc w:val="center"/>
        </w:trPr>
        <w:tc>
          <w:tcPr>
            <w:tcW w:w="4193" w:type="dxa"/>
            <w:vAlign w:val="center"/>
          </w:tcPr>
          <w:p w14:paraId="3A8840FE" w14:textId="77777777" w:rsidR="00622216" w:rsidRPr="00BB1F17" w:rsidDel="00C85E37" w:rsidRDefault="00622216" w:rsidP="00B34228">
            <w:pPr>
              <w:pStyle w:val="Table"/>
            </w:pPr>
            <w:r w:rsidRPr="00BB1F17">
              <w:t>DARTMOUTH POWER</w:t>
            </w:r>
          </w:p>
        </w:tc>
        <w:tc>
          <w:tcPr>
            <w:tcW w:w="1080" w:type="dxa"/>
            <w:vAlign w:val="center"/>
          </w:tcPr>
          <w:p w14:paraId="18321476" w14:textId="77777777" w:rsidR="00622216" w:rsidRPr="00BB1F17" w:rsidDel="00C85E37" w:rsidRDefault="00622216" w:rsidP="00B34228">
            <w:pPr>
              <w:pStyle w:val="Table"/>
            </w:pPr>
            <w:r w:rsidRPr="00BB1F17">
              <w:t>388</w:t>
            </w:r>
          </w:p>
        </w:tc>
        <w:tc>
          <w:tcPr>
            <w:tcW w:w="1710" w:type="dxa"/>
            <w:vAlign w:val="center"/>
          </w:tcPr>
          <w:p w14:paraId="5447B195" w14:textId="35269127" w:rsidR="00622216" w:rsidRPr="00C66221" w:rsidDel="00C85E37" w:rsidRDefault="00F6112A" w:rsidP="00B34228">
            <w:pPr>
              <w:pStyle w:val="Table"/>
              <w:rPr>
                <w:lang w:val="en-US"/>
              </w:rPr>
            </w:pPr>
            <w:del w:id="740" w:author="Author">
              <w:r w:rsidDel="003F279C">
                <w:rPr>
                  <w:lang w:val="en-US"/>
                </w:rPr>
                <w:delText>2026</w:delText>
              </w:r>
            </w:del>
          </w:p>
        </w:tc>
        <w:tc>
          <w:tcPr>
            <w:tcW w:w="1762" w:type="dxa"/>
            <w:vAlign w:val="center"/>
          </w:tcPr>
          <w:p w14:paraId="5D747C3E" w14:textId="70B043D1" w:rsidR="00622216" w:rsidRPr="00B34228" w:rsidDel="00C85E37" w:rsidRDefault="00465CA6" w:rsidP="00B34228">
            <w:pPr>
              <w:pStyle w:val="Table"/>
            </w:pPr>
            <w:del w:id="741" w:author="Author">
              <w:r w:rsidDel="003F279C">
                <w:delText>202</w:delText>
              </w:r>
              <w:r w:rsidR="00481B33" w:rsidDel="003F279C">
                <w:rPr>
                  <w:lang w:val="en-US"/>
                </w:rPr>
                <w:delText>6</w:delText>
              </w:r>
            </w:del>
          </w:p>
        </w:tc>
      </w:tr>
      <w:tr w:rsidR="00622216" w:rsidRPr="00BB1F17" w14:paraId="1F554D18" w14:textId="77777777" w:rsidTr="00960ED7">
        <w:trPr>
          <w:jc w:val="center"/>
        </w:trPr>
        <w:tc>
          <w:tcPr>
            <w:tcW w:w="4193" w:type="dxa"/>
            <w:vAlign w:val="center"/>
          </w:tcPr>
          <w:p w14:paraId="1EC739BC" w14:textId="77777777" w:rsidR="00622216" w:rsidRPr="00BB1F17" w:rsidDel="00C85E37" w:rsidRDefault="00622216" w:rsidP="00B34228">
            <w:pPr>
              <w:pStyle w:val="Table"/>
            </w:pPr>
            <w:r w:rsidRPr="00BB1F17">
              <w:t>FORE RIVER 11</w:t>
            </w:r>
          </w:p>
        </w:tc>
        <w:tc>
          <w:tcPr>
            <w:tcW w:w="1080" w:type="dxa"/>
            <w:vAlign w:val="center"/>
          </w:tcPr>
          <w:p w14:paraId="5BFEB5E4" w14:textId="77777777" w:rsidR="00622216" w:rsidRPr="00BB1F17" w:rsidDel="00C85E37" w:rsidRDefault="00622216" w:rsidP="00B34228">
            <w:pPr>
              <w:pStyle w:val="Table"/>
            </w:pPr>
            <w:r w:rsidRPr="00BB1F17">
              <w:t>40327</w:t>
            </w:r>
          </w:p>
        </w:tc>
        <w:tc>
          <w:tcPr>
            <w:tcW w:w="1710" w:type="dxa"/>
          </w:tcPr>
          <w:p w14:paraId="5594C870" w14:textId="55257A40" w:rsidR="00622216" w:rsidRPr="00C66221" w:rsidDel="00C85E37" w:rsidRDefault="00F6112A" w:rsidP="00B34228">
            <w:pPr>
              <w:pStyle w:val="Table"/>
              <w:rPr>
                <w:lang w:val="en-US"/>
              </w:rPr>
            </w:pPr>
            <w:del w:id="742" w:author="Author">
              <w:r w:rsidDel="003F279C">
                <w:rPr>
                  <w:lang w:val="en-US"/>
                </w:rPr>
                <w:delText>2028</w:delText>
              </w:r>
            </w:del>
          </w:p>
        </w:tc>
        <w:tc>
          <w:tcPr>
            <w:tcW w:w="1762" w:type="dxa"/>
          </w:tcPr>
          <w:p w14:paraId="47DA5E02" w14:textId="18AA37A5" w:rsidR="00622216" w:rsidRPr="00E633FE" w:rsidDel="00C85E37" w:rsidRDefault="00622216" w:rsidP="00B34228">
            <w:pPr>
              <w:pStyle w:val="Table"/>
            </w:pPr>
            <w:del w:id="743" w:author="Author">
              <w:r w:rsidRPr="00011B9E" w:rsidDel="003F279C">
                <w:delText>202</w:delText>
              </w:r>
              <w:r w:rsidR="00481B33" w:rsidDel="003F279C">
                <w:rPr>
                  <w:lang w:val="en-US"/>
                </w:rPr>
                <w:delText>8</w:delText>
              </w:r>
            </w:del>
          </w:p>
        </w:tc>
      </w:tr>
      <w:tr w:rsidR="00622216" w:rsidRPr="00BB1F17" w14:paraId="59E82796" w14:textId="77777777" w:rsidTr="00960ED7">
        <w:trPr>
          <w:jc w:val="center"/>
        </w:trPr>
        <w:tc>
          <w:tcPr>
            <w:tcW w:w="4193" w:type="dxa"/>
            <w:vAlign w:val="center"/>
          </w:tcPr>
          <w:p w14:paraId="267B4772" w14:textId="77777777" w:rsidR="00622216" w:rsidRPr="00BB1F17" w:rsidDel="00C85E37" w:rsidRDefault="00622216" w:rsidP="00B34228">
            <w:pPr>
              <w:pStyle w:val="Table"/>
            </w:pPr>
            <w:r w:rsidRPr="00BB1F17">
              <w:t>FORE RIVER 12</w:t>
            </w:r>
          </w:p>
        </w:tc>
        <w:tc>
          <w:tcPr>
            <w:tcW w:w="1080" w:type="dxa"/>
            <w:vAlign w:val="center"/>
          </w:tcPr>
          <w:p w14:paraId="62709CF4" w14:textId="77777777" w:rsidR="00622216" w:rsidRPr="00BB1F17" w:rsidDel="00C85E37" w:rsidRDefault="00622216" w:rsidP="00B34228">
            <w:pPr>
              <w:pStyle w:val="Table"/>
            </w:pPr>
            <w:r w:rsidRPr="00BB1F17">
              <w:t>40328</w:t>
            </w:r>
          </w:p>
        </w:tc>
        <w:tc>
          <w:tcPr>
            <w:tcW w:w="1710" w:type="dxa"/>
          </w:tcPr>
          <w:p w14:paraId="154233DB" w14:textId="5E9F6DF2" w:rsidR="00622216" w:rsidRPr="00C66221" w:rsidDel="00C85E37" w:rsidRDefault="00F6112A" w:rsidP="00B34228">
            <w:pPr>
              <w:pStyle w:val="Table"/>
              <w:rPr>
                <w:lang w:val="en-US"/>
              </w:rPr>
            </w:pPr>
            <w:del w:id="744" w:author="Author">
              <w:r w:rsidDel="003F279C">
                <w:rPr>
                  <w:lang w:val="en-US"/>
                </w:rPr>
                <w:delText>2028</w:delText>
              </w:r>
            </w:del>
          </w:p>
        </w:tc>
        <w:tc>
          <w:tcPr>
            <w:tcW w:w="1762" w:type="dxa"/>
          </w:tcPr>
          <w:p w14:paraId="27CC0BA9" w14:textId="5295F9DD" w:rsidR="00622216" w:rsidRPr="00E633FE" w:rsidDel="00C85E37" w:rsidRDefault="00622216" w:rsidP="00B34228">
            <w:pPr>
              <w:pStyle w:val="Table"/>
            </w:pPr>
            <w:del w:id="745" w:author="Author">
              <w:r w:rsidRPr="00011B9E" w:rsidDel="003F279C">
                <w:delText>202</w:delText>
              </w:r>
              <w:r w:rsidR="00481B33" w:rsidDel="003F279C">
                <w:rPr>
                  <w:lang w:val="en-US"/>
                </w:rPr>
                <w:delText>8</w:delText>
              </w:r>
            </w:del>
          </w:p>
        </w:tc>
      </w:tr>
      <w:tr w:rsidR="00622216" w:rsidRPr="00BB1F17" w14:paraId="5DCCC46D" w14:textId="77777777" w:rsidTr="00960ED7">
        <w:trPr>
          <w:jc w:val="center"/>
        </w:trPr>
        <w:tc>
          <w:tcPr>
            <w:tcW w:w="4193" w:type="dxa"/>
            <w:vAlign w:val="center"/>
          </w:tcPr>
          <w:p w14:paraId="3A43937D" w14:textId="77777777" w:rsidR="00622216" w:rsidRPr="00BB1F17" w:rsidDel="00C85E37" w:rsidRDefault="00622216" w:rsidP="00B34228">
            <w:pPr>
              <w:pStyle w:val="Table"/>
            </w:pPr>
            <w:r w:rsidRPr="00BB1F17">
              <w:t>FRAMINGHAM JET 1</w:t>
            </w:r>
          </w:p>
        </w:tc>
        <w:tc>
          <w:tcPr>
            <w:tcW w:w="1080" w:type="dxa"/>
            <w:vAlign w:val="center"/>
          </w:tcPr>
          <w:p w14:paraId="4D7DEEC3" w14:textId="77777777" w:rsidR="00622216" w:rsidRPr="00BB1F17" w:rsidDel="00C85E37" w:rsidRDefault="00622216" w:rsidP="00B34228">
            <w:pPr>
              <w:pStyle w:val="Table"/>
            </w:pPr>
            <w:r w:rsidRPr="00BB1F17">
              <w:t>417</w:t>
            </w:r>
          </w:p>
        </w:tc>
        <w:tc>
          <w:tcPr>
            <w:tcW w:w="1710" w:type="dxa"/>
            <w:vAlign w:val="center"/>
          </w:tcPr>
          <w:p w14:paraId="733D8C33" w14:textId="1C7867CC" w:rsidR="00622216" w:rsidRPr="00B34228" w:rsidDel="00C85E37" w:rsidRDefault="003353DF" w:rsidP="00B34228">
            <w:pPr>
              <w:pStyle w:val="Table"/>
            </w:pPr>
            <w:del w:id="746" w:author="Author">
              <w:r w:rsidDel="003F279C">
                <w:delText>2024</w:delText>
              </w:r>
            </w:del>
          </w:p>
        </w:tc>
        <w:tc>
          <w:tcPr>
            <w:tcW w:w="1762" w:type="dxa"/>
          </w:tcPr>
          <w:p w14:paraId="1B3866CF" w14:textId="2549D4E0" w:rsidR="00622216" w:rsidRPr="00BB1F17" w:rsidDel="00C85E37" w:rsidRDefault="00622216" w:rsidP="00B34228">
            <w:pPr>
              <w:pStyle w:val="Table"/>
            </w:pPr>
            <w:del w:id="747" w:author="Author">
              <w:r w:rsidRPr="00283221" w:rsidDel="003F279C">
                <w:delText>2023</w:delText>
              </w:r>
            </w:del>
          </w:p>
        </w:tc>
      </w:tr>
      <w:tr w:rsidR="00622216" w:rsidRPr="00BB1F17" w14:paraId="107117FA" w14:textId="77777777" w:rsidTr="00960ED7">
        <w:trPr>
          <w:jc w:val="center"/>
        </w:trPr>
        <w:tc>
          <w:tcPr>
            <w:tcW w:w="4193" w:type="dxa"/>
            <w:vAlign w:val="center"/>
          </w:tcPr>
          <w:p w14:paraId="13987067" w14:textId="77777777" w:rsidR="00622216" w:rsidRPr="00BB1F17" w:rsidDel="00C85E37" w:rsidRDefault="00622216" w:rsidP="00B34228">
            <w:pPr>
              <w:pStyle w:val="Table"/>
            </w:pPr>
            <w:r w:rsidRPr="00BB1F17">
              <w:t>FRAMINGHAM JET 2</w:t>
            </w:r>
          </w:p>
        </w:tc>
        <w:tc>
          <w:tcPr>
            <w:tcW w:w="1080" w:type="dxa"/>
            <w:vAlign w:val="center"/>
          </w:tcPr>
          <w:p w14:paraId="5A1CDAFC" w14:textId="77777777" w:rsidR="00622216" w:rsidRPr="00BB1F17" w:rsidDel="00C85E37" w:rsidRDefault="00622216" w:rsidP="00B34228">
            <w:pPr>
              <w:pStyle w:val="Table"/>
            </w:pPr>
            <w:r w:rsidRPr="00BB1F17">
              <w:t>418</w:t>
            </w:r>
          </w:p>
        </w:tc>
        <w:tc>
          <w:tcPr>
            <w:tcW w:w="1710" w:type="dxa"/>
            <w:vAlign w:val="center"/>
          </w:tcPr>
          <w:p w14:paraId="2009DEE6" w14:textId="024D86E3" w:rsidR="00622216" w:rsidRPr="00B34228" w:rsidDel="00C85E37" w:rsidRDefault="003353DF" w:rsidP="00B34228">
            <w:pPr>
              <w:pStyle w:val="Table"/>
            </w:pPr>
            <w:del w:id="748" w:author="Author">
              <w:r w:rsidDel="003F279C">
                <w:delText>2024</w:delText>
              </w:r>
            </w:del>
          </w:p>
        </w:tc>
        <w:tc>
          <w:tcPr>
            <w:tcW w:w="1762" w:type="dxa"/>
          </w:tcPr>
          <w:p w14:paraId="35B8DFDE" w14:textId="5232CF74" w:rsidR="00622216" w:rsidRPr="00BB1F17" w:rsidDel="00C85E37" w:rsidRDefault="00622216" w:rsidP="00B34228">
            <w:pPr>
              <w:pStyle w:val="Table"/>
            </w:pPr>
            <w:del w:id="749" w:author="Author">
              <w:r w:rsidRPr="00283221" w:rsidDel="003F279C">
                <w:delText>2023</w:delText>
              </w:r>
            </w:del>
          </w:p>
        </w:tc>
      </w:tr>
      <w:tr w:rsidR="00622216" w:rsidRPr="00BB1F17" w14:paraId="3FED707B" w14:textId="77777777" w:rsidTr="00960ED7">
        <w:trPr>
          <w:jc w:val="center"/>
        </w:trPr>
        <w:tc>
          <w:tcPr>
            <w:tcW w:w="4193" w:type="dxa"/>
            <w:vAlign w:val="center"/>
          </w:tcPr>
          <w:p w14:paraId="5DB17A81" w14:textId="77777777" w:rsidR="00622216" w:rsidRPr="00BB1F17" w:rsidRDefault="00622216" w:rsidP="00B34228">
            <w:pPr>
              <w:pStyle w:val="Table"/>
            </w:pPr>
            <w:r w:rsidRPr="00BB1F17">
              <w:t>FRAMINGHAM JET 3</w:t>
            </w:r>
          </w:p>
        </w:tc>
        <w:tc>
          <w:tcPr>
            <w:tcW w:w="1080" w:type="dxa"/>
            <w:vAlign w:val="center"/>
          </w:tcPr>
          <w:p w14:paraId="7CB598E7" w14:textId="77777777" w:rsidR="00622216" w:rsidRPr="00BB1F17" w:rsidRDefault="00622216" w:rsidP="00B34228">
            <w:pPr>
              <w:pStyle w:val="Table"/>
            </w:pPr>
            <w:r w:rsidRPr="00BB1F17">
              <w:t>419</w:t>
            </w:r>
          </w:p>
        </w:tc>
        <w:tc>
          <w:tcPr>
            <w:tcW w:w="1710" w:type="dxa"/>
            <w:vAlign w:val="center"/>
          </w:tcPr>
          <w:p w14:paraId="5DB7C14A" w14:textId="6D92F212" w:rsidR="00622216" w:rsidRPr="00B34228" w:rsidRDefault="003353DF" w:rsidP="00B34228">
            <w:pPr>
              <w:pStyle w:val="Table"/>
            </w:pPr>
            <w:del w:id="750" w:author="Author">
              <w:r w:rsidDel="003F279C">
                <w:delText>2024</w:delText>
              </w:r>
            </w:del>
          </w:p>
        </w:tc>
        <w:tc>
          <w:tcPr>
            <w:tcW w:w="1762" w:type="dxa"/>
          </w:tcPr>
          <w:p w14:paraId="6D7F18F5" w14:textId="733C5B99" w:rsidR="00622216" w:rsidRPr="00BB1F17" w:rsidRDefault="00622216" w:rsidP="00B34228">
            <w:pPr>
              <w:pStyle w:val="Table"/>
            </w:pPr>
            <w:del w:id="751" w:author="Author">
              <w:r w:rsidRPr="00283221" w:rsidDel="003F279C">
                <w:delText>2023</w:delText>
              </w:r>
            </w:del>
          </w:p>
        </w:tc>
      </w:tr>
      <w:tr w:rsidR="00622216" w:rsidRPr="00BB1F17" w14:paraId="43A7467B" w14:textId="77777777" w:rsidTr="00960ED7">
        <w:trPr>
          <w:jc w:val="center"/>
        </w:trPr>
        <w:tc>
          <w:tcPr>
            <w:tcW w:w="4193" w:type="dxa"/>
            <w:vAlign w:val="center"/>
          </w:tcPr>
          <w:p w14:paraId="1300F3BB" w14:textId="77777777" w:rsidR="00622216" w:rsidRPr="00BB1F17" w:rsidRDefault="00622216" w:rsidP="00B34228">
            <w:pPr>
              <w:pStyle w:val="Table"/>
            </w:pPr>
            <w:r w:rsidRPr="00BB1F17">
              <w:t>KENDALL CT</w:t>
            </w:r>
          </w:p>
        </w:tc>
        <w:tc>
          <w:tcPr>
            <w:tcW w:w="1080" w:type="dxa"/>
            <w:vAlign w:val="center"/>
          </w:tcPr>
          <w:p w14:paraId="269306A1" w14:textId="77777777" w:rsidR="00622216" w:rsidRPr="00BB1F17" w:rsidRDefault="00622216" w:rsidP="00B34228">
            <w:pPr>
              <w:pStyle w:val="Table"/>
            </w:pPr>
            <w:r w:rsidRPr="00BB1F17">
              <w:t>1672</w:t>
            </w:r>
          </w:p>
        </w:tc>
        <w:tc>
          <w:tcPr>
            <w:tcW w:w="1710" w:type="dxa"/>
            <w:vAlign w:val="center"/>
          </w:tcPr>
          <w:p w14:paraId="71722314" w14:textId="53F49D91" w:rsidR="00622216" w:rsidRPr="00C66221" w:rsidRDefault="00F6112A" w:rsidP="00B34228">
            <w:pPr>
              <w:pStyle w:val="Table"/>
              <w:rPr>
                <w:lang w:val="en-US"/>
              </w:rPr>
            </w:pPr>
            <w:del w:id="752" w:author="Author">
              <w:r w:rsidDel="003F279C">
                <w:rPr>
                  <w:lang w:val="en-US"/>
                </w:rPr>
                <w:delText>2026</w:delText>
              </w:r>
            </w:del>
          </w:p>
        </w:tc>
        <w:tc>
          <w:tcPr>
            <w:tcW w:w="1762" w:type="dxa"/>
            <w:vAlign w:val="center"/>
          </w:tcPr>
          <w:p w14:paraId="42B8B93E" w14:textId="395D8643" w:rsidR="00622216" w:rsidRPr="00BB1F17" w:rsidRDefault="00622216" w:rsidP="00B34228">
            <w:pPr>
              <w:pStyle w:val="Table"/>
            </w:pPr>
            <w:del w:id="753" w:author="Author">
              <w:r w:rsidDel="003F279C">
                <w:delText>2023</w:delText>
              </w:r>
            </w:del>
          </w:p>
        </w:tc>
      </w:tr>
      <w:tr w:rsidR="005B7871" w:rsidRPr="00BB1F17" w14:paraId="0EE655B1" w14:textId="77777777" w:rsidTr="00960ED7">
        <w:trPr>
          <w:jc w:val="center"/>
          <w:ins w:id="754" w:author="Author"/>
        </w:trPr>
        <w:tc>
          <w:tcPr>
            <w:tcW w:w="4193" w:type="dxa"/>
            <w:vAlign w:val="center"/>
          </w:tcPr>
          <w:p w14:paraId="209F25B1" w14:textId="2B41BCD8" w:rsidR="005B7871" w:rsidRPr="00BB1F17" w:rsidRDefault="005B7871" w:rsidP="00B34228">
            <w:pPr>
              <w:pStyle w:val="Table"/>
              <w:rPr>
                <w:ins w:id="755" w:author="Author"/>
              </w:rPr>
            </w:pPr>
            <w:ins w:id="756" w:author="Author">
              <w:r>
                <w:t>KENDALL STEAM 3</w:t>
              </w:r>
            </w:ins>
          </w:p>
        </w:tc>
        <w:tc>
          <w:tcPr>
            <w:tcW w:w="1080" w:type="dxa"/>
            <w:vAlign w:val="center"/>
          </w:tcPr>
          <w:p w14:paraId="1475BB1D" w14:textId="2DD4747A" w:rsidR="005B7871" w:rsidRPr="00BB1F17" w:rsidRDefault="005B7871" w:rsidP="00B34228">
            <w:pPr>
              <w:pStyle w:val="Table"/>
              <w:rPr>
                <w:ins w:id="757" w:author="Author"/>
              </w:rPr>
            </w:pPr>
            <w:ins w:id="758" w:author="Author">
              <w:r>
                <w:t>10349</w:t>
              </w:r>
            </w:ins>
          </w:p>
        </w:tc>
        <w:tc>
          <w:tcPr>
            <w:tcW w:w="1710" w:type="dxa"/>
            <w:vAlign w:val="center"/>
          </w:tcPr>
          <w:p w14:paraId="039809C7" w14:textId="62904123" w:rsidR="005B7871" w:rsidDel="003F279C" w:rsidRDefault="005B7871" w:rsidP="00B34228">
            <w:pPr>
              <w:pStyle w:val="Table"/>
              <w:rPr>
                <w:ins w:id="759" w:author="Author"/>
                <w:lang w:val="en-US"/>
              </w:rPr>
            </w:pPr>
          </w:p>
        </w:tc>
        <w:tc>
          <w:tcPr>
            <w:tcW w:w="1762" w:type="dxa"/>
            <w:vAlign w:val="center"/>
          </w:tcPr>
          <w:p w14:paraId="7ABBBA48" w14:textId="7883A079" w:rsidR="005B7871" w:rsidDel="003F279C" w:rsidRDefault="005B7871" w:rsidP="00B34228">
            <w:pPr>
              <w:pStyle w:val="Table"/>
              <w:rPr>
                <w:ins w:id="760" w:author="Author"/>
              </w:rPr>
            </w:pPr>
          </w:p>
        </w:tc>
      </w:tr>
      <w:tr w:rsidR="00622216" w:rsidRPr="00BB1F17" w14:paraId="020A1B37" w14:textId="77777777" w:rsidTr="00960ED7">
        <w:trPr>
          <w:jc w:val="center"/>
        </w:trPr>
        <w:tc>
          <w:tcPr>
            <w:tcW w:w="4193" w:type="dxa"/>
            <w:vAlign w:val="center"/>
          </w:tcPr>
          <w:p w14:paraId="4D6191BA" w14:textId="70419749" w:rsidR="00622216" w:rsidRPr="00BB1F17" w:rsidRDefault="00622216" w:rsidP="00B34228">
            <w:pPr>
              <w:pStyle w:val="Table"/>
            </w:pPr>
            <w:del w:id="761" w:author="Author">
              <w:r w:rsidRPr="00BB1F17" w:rsidDel="00F872E0">
                <w:delText>MYSTIC 8</w:delText>
              </w:r>
            </w:del>
          </w:p>
        </w:tc>
        <w:tc>
          <w:tcPr>
            <w:tcW w:w="1080" w:type="dxa"/>
            <w:vAlign w:val="center"/>
          </w:tcPr>
          <w:p w14:paraId="33207AF1" w14:textId="1C331F39" w:rsidR="00622216" w:rsidRPr="00BB1F17" w:rsidRDefault="00622216" w:rsidP="00B34228">
            <w:pPr>
              <w:pStyle w:val="Table"/>
            </w:pPr>
            <w:del w:id="762" w:author="Author">
              <w:r w:rsidRPr="00BB1F17" w:rsidDel="00F872E0">
                <w:delText>1478</w:delText>
              </w:r>
            </w:del>
          </w:p>
        </w:tc>
        <w:tc>
          <w:tcPr>
            <w:tcW w:w="1710" w:type="dxa"/>
          </w:tcPr>
          <w:p w14:paraId="00193863" w14:textId="40E8285F" w:rsidR="00622216" w:rsidRPr="00867BB4" w:rsidRDefault="00943906" w:rsidP="00B34228">
            <w:pPr>
              <w:pStyle w:val="Table"/>
              <w:rPr>
                <w:lang w:val="en-US"/>
              </w:rPr>
            </w:pPr>
            <w:del w:id="763" w:author="Author">
              <w:r w:rsidDel="003F279C">
                <w:rPr>
                  <w:lang w:val="en-US"/>
                </w:rPr>
                <w:delText>2026</w:delText>
              </w:r>
            </w:del>
          </w:p>
        </w:tc>
        <w:tc>
          <w:tcPr>
            <w:tcW w:w="1762" w:type="dxa"/>
            <w:vAlign w:val="center"/>
          </w:tcPr>
          <w:p w14:paraId="6294D05B" w14:textId="6A4DACB9" w:rsidR="00622216" w:rsidRPr="00867BB4" w:rsidRDefault="00943906" w:rsidP="00B34228">
            <w:pPr>
              <w:pStyle w:val="Table"/>
              <w:rPr>
                <w:lang w:val="en-US"/>
              </w:rPr>
            </w:pPr>
            <w:del w:id="764" w:author="Author">
              <w:r w:rsidDel="003F279C">
                <w:rPr>
                  <w:lang w:val="en-US"/>
                </w:rPr>
                <w:delText>2026</w:delText>
              </w:r>
            </w:del>
          </w:p>
        </w:tc>
      </w:tr>
      <w:tr w:rsidR="00622216" w:rsidRPr="00BB1F17" w14:paraId="458CD2A8" w14:textId="77777777" w:rsidTr="00353CF5">
        <w:trPr>
          <w:jc w:val="center"/>
        </w:trPr>
        <w:tc>
          <w:tcPr>
            <w:tcW w:w="4193" w:type="dxa"/>
            <w:vAlign w:val="center"/>
          </w:tcPr>
          <w:p w14:paraId="58C2BA29" w14:textId="57C746D0" w:rsidR="00622216" w:rsidRPr="00BB1F17" w:rsidRDefault="00622216" w:rsidP="00B34228">
            <w:pPr>
              <w:pStyle w:val="Table"/>
            </w:pPr>
            <w:del w:id="765" w:author="Author">
              <w:r w:rsidRPr="00BB1F17" w:rsidDel="00F872E0">
                <w:delText>MYSTIC 9</w:delText>
              </w:r>
            </w:del>
          </w:p>
        </w:tc>
        <w:tc>
          <w:tcPr>
            <w:tcW w:w="1080" w:type="dxa"/>
            <w:vAlign w:val="center"/>
          </w:tcPr>
          <w:p w14:paraId="416CA50B" w14:textId="2F11C535" w:rsidR="00622216" w:rsidRPr="00BB1F17" w:rsidRDefault="00622216" w:rsidP="00B34228">
            <w:pPr>
              <w:pStyle w:val="Table"/>
            </w:pPr>
            <w:del w:id="766" w:author="Author">
              <w:r w:rsidRPr="00BB1F17" w:rsidDel="00F872E0">
                <w:delText>1616</w:delText>
              </w:r>
            </w:del>
          </w:p>
        </w:tc>
        <w:tc>
          <w:tcPr>
            <w:tcW w:w="1710" w:type="dxa"/>
            <w:shd w:val="clear" w:color="auto" w:fill="auto"/>
          </w:tcPr>
          <w:p w14:paraId="000461EE" w14:textId="2E100857" w:rsidR="00622216" w:rsidRPr="00867BB4" w:rsidRDefault="00943906" w:rsidP="00B34228">
            <w:pPr>
              <w:pStyle w:val="Table"/>
              <w:rPr>
                <w:lang w:val="en-US"/>
              </w:rPr>
            </w:pPr>
            <w:del w:id="767" w:author="Author">
              <w:r w:rsidDel="003F279C">
                <w:rPr>
                  <w:lang w:val="en-US"/>
                </w:rPr>
                <w:delText>2026</w:delText>
              </w:r>
            </w:del>
          </w:p>
        </w:tc>
        <w:tc>
          <w:tcPr>
            <w:tcW w:w="1762" w:type="dxa"/>
            <w:shd w:val="clear" w:color="auto" w:fill="auto"/>
            <w:vAlign w:val="center"/>
          </w:tcPr>
          <w:p w14:paraId="432D8D26" w14:textId="2561A552" w:rsidR="00622216" w:rsidRPr="00867BB4" w:rsidRDefault="00943906" w:rsidP="00B34228">
            <w:pPr>
              <w:pStyle w:val="Table"/>
              <w:rPr>
                <w:lang w:val="en-US"/>
              </w:rPr>
            </w:pPr>
            <w:del w:id="768" w:author="Author">
              <w:r w:rsidDel="003F279C">
                <w:rPr>
                  <w:lang w:val="en-US"/>
                </w:rPr>
                <w:delText>2026</w:delText>
              </w:r>
            </w:del>
          </w:p>
        </w:tc>
      </w:tr>
      <w:tr w:rsidR="00622216" w:rsidRPr="00BB1F17" w14:paraId="5B2BB087" w14:textId="77777777" w:rsidTr="00353CF5">
        <w:trPr>
          <w:jc w:val="center"/>
        </w:trPr>
        <w:tc>
          <w:tcPr>
            <w:tcW w:w="4193" w:type="dxa"/>
            <w:vAlign w:val="center"/>
          </w:tcPr>
          <w:p w14:paraId="467A554A" w14:textId="77777777" w:rsidR="00622216" w:rsidRDefault="00622216" w:rsidP="00B34228">
            <w:pPr>
              <w:pStyle w:val="Table"/>
            </w:pPr>
            <w:r>
              <w:t>NEA BELLINGHAM 1A</w:t>
            </w:r>
          </w:p>
        </w:tc>
        <w:tc>
          <w:tcPr>
            <w:tcW w:w="1080" w:type="dxa"/>
            <w:vAlign w:val="center"/>
          </w:tcPr>
          <w:p w14:paraId="5E26E50D" w14:textId="77777777" w:rsidR="00622216" w:rsidRPr="00BB1F17" w:rsidRDefault="00622216" w:rsidP="00B34228">
            <w:pPr>
              <w:pStyle w:val="Table"/>
            </w:pPr>
            <w:r>
              <w:t>48754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52E1684" w14:textId="43B2C637" w:rsidR="00622216" w:rsidRPr="00867BB4" w:rsidRDefault="00943906" w:rsidP="00B34228">
            <w:pPr>
              <w:pStyle w:val="Table"/>
              <w:rPr>
                <w:lang w:val="en-US"/>
              </w:rPr>
            </w:pPr>
            <w:del w:id="769" w:author="Author">
              <w:r w:rsidDel="003F279C">
                <w:rPr>
                  <w:lang w:val="en-US"/>
                </w:rPr>
                <w:delText>2025</w:delText>
              </w:r>
            </w:del>
          </w:p>
        </w:tc>
        <w:tc>
          <w:tcPr>
            <w:tcW w:w="1762" w:type="dxa"/>
            <w:shd w:val="clear" w:color="auto" w:fill="auto"/>
            <w:vAlign w:val="center"/>
          </w:tcPr>
          <w:p w14:paraId="242283EC" w14:textId="381CCB5F" w:rsidR="00622216" w:rsidRPr="00867BB4" w:rsidRDefault="00943906" w:rsidP="00B34228">
            <w:pPr>
              <w:pStyle w:val="Table"/>
              <w:rPr>
                <w:lang w:val="en-US"/>
              </w:rPr>
            </w:pPr>
            <w:del w:id="770" w:author="Author">
              <w:r w:rsidDel="003F279C">
                <w:rPr>
                  <w:lang w:val="en-US"/>
                </w:rPr>
                <w:delText>2025</w:delText>
              </w:r>
            </w:del>
          </w:p>
        </w:tc>
      </w:tr>
      <w:tr w:rsidR="00622216" w:rsidRPr="00BB1F17" w14:paraId="4359599D" w14:textId="77777777" w:rsidTr="00353CF5">
        <w:trPr>
          <w:jc w:val="center"/>
        </w:trPr>
        <w:tc>
          <w:tcPr>
            <w:tcW w:w="4193" w:type="dxa"/>
            <w:vAlign w:val="center"/>
          </w:tcPr>
          <w:p w14:paraId="362002EF" w14:textId="77777777" w:rsidR="00622216" w:rsidRPr="00BB1F17" w:rsidRDefault="00622216" w:rsidP="00B34228">
            <w:pPr>
              <w:pStyle w:val="Table"/>
            </w:pPr>
            <w:r>
              <w:t>NEA BELLINGHAM 1B</w:t>
            </w:r>
          </w:p>
        </w:tc>
        <w:tc>
          <w:tcPr>
            <w:tcW w:w="1080" w:type="dxa"/>
            <w:vAlign w:val="center"/>
          </w:tcPr>
          <w:p w14:paraId="051D6724" w14:textId="77777777" w:rsidR="00622216" w:rsidRPr="00BB1F17" w:rsidRDefault="00622216" w:rsidP="00B34228">
            <w:pPr>
              <w:pStyle w:val="Table"/>
            </w:pPr>
            <w:r>
              <w:t>48755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40A7B29" w14:textId="7157F49F" w:rsidR="00622216" w:rsidRPr="00867BB4" w:rsidRDefault="00943906" w:rsidP="00B34228">
            <w:pPr>
              <w:pStyle w:val="Table"/>
              <w:rPr>
                <w:lang w:val="en-US"/>
              </w:rPr>
            </w:pPr>
            <w:del w:id="771" w:author="Author">
              <w:r w:rsidDel="003F279C">
                <w:rPr>
                  <w:lang w:val="en-US"/>
                </w:rPr>
                <w:delText>2025</w:delText>
              </w:r>
            </w:del>
          </w:p>
        </w:tc>
        <w:tc>
          <w:tcPr>
            <w:tcW w:w="1762" w:type="dxa"/>
            <w:shd w:val="clear" w:color="auto" w:fill="auto"/>
            <w:vAlign w:val="center"/>
          </w:tcPr>
          <w:p w14:paraId="3123BEBE" w14:textId="3C6B097E" w:rsidR="00622216" w:rsidRPr="00867BB4" w:rsidRDefault="00943906" w:rsidP="00B34228">
            <w:pPr>
              <w:pStyle w:val="Table"/>
              <w:rPr>
                <w:lang w:val="en-US"/>
              </w:rPr>
            </w:pPr>
            <w:del w:id="772" w:author="Author">
              <w:r w:rsidDel="003F279C">
                <w:rPr>
                  <w:lang w:val="en-US"/>
                </w:rPr>
                <w:delText>2025</w:delText>
              </w:r>
            </w:del>
          </w:p>
        </w:tc>
      </w:tr>
      <w:tr w:rsidR="00622216" w:rsidRPr="00BB1F17" w14:paraId="6E68D252" w14:textId="77777777" w:rsidTr="00353CF5">
        <w:trPr>
          <w:jc w:val="center"/>
        </w:trPr>
        <w:tc>
          <w:tcPr>
            <w:tcW w:w="4193" w:type="dxa"/>
            <w:vAlign w:val="center"/>
          </w:tcPr>
          <w:p w14:paraId="6D60C75F" w14:textId="2FC7500F" w:rsidR="00622216" w:rsidRPr="00BB1F17" w:rsidRDefault="00622216" w:rsidP="00B34228">
            <w:pPr>
              <w:pStyle w:val="Table"/>
            </w:pPr>
            <w:del w:id="773" w:author="Author">
              <w:r w:rsidRPr="00BB1F17" w:rsidDel="00F872E0">
                <w:delText>POTTER 2 CC</w:delText>
              </w:r>
            </w:del>
          </w:p>
        </w:tc>
        <w:tc>
          <w:tcPr>
            <w:tcW w:w="1080" w:type="dxa"/>
            <w:vAlign w:val="center"/>
          </w:tcPr>
          <w:p w14:paraId="34CD6BC4" w14:textId="4F9F5D33" w:rsidR="00622216" w:rsidRPr="00BB1F17" w:rsidRDefault="00622216" w:rsidP="00B34228">
            <w:pPr>
              <w:pStyle w:val="Table"/>
            </w:pPr>
            <w:del w:id="774" w:author="Author">
              <w:r w:rsidRPr="00BB1F17" w:rsidDel="00F872E0">
                <w:delText>540</w:delText>
              </w:r>
            </w:del>
          </w:p>
        </w:tc>
        <w:tc>
          <w:tcPr>
            <w:tcW w:w="1710" w:type="dxa"/>
            <w:shd w:val="clear" w:color="auto" w:fill="auto"/>
          </w:tcPr>
          <w:p w14:paraId="47AC198A" w14:textId="6681C2C9" w:rsidR="00622216" w:rsidRPr="00B34228" w:rsidRDefault="00622216" w:rsidP="00B34228">
            <w:pPr>
              <w:pStyle w:val="Table"/>
            </w:pPr>
            <w:del w:id="775" w:author="Author">
              <w:r w:rsidRPr="00B34228" w:rsidDel="003F279C">
                <w:delText>2021</w:delText>
              </w:r>
            </w:del>
          </w:p>
        </w:tc>
        <w:tc>
          <w:tcPr>
            <w:tcW w:w="1762" w:type="dxa"/>
            <w:shd w:val="clear" w:color="auto" w:fill="auto"/>
            <w:vAlign w:val="center"/>
          </w:tcPr>
          <w:p w14:paraId="305CAD15" w14:textId="56506D66" w:rsidR="00622216" w:rsidRPr="00353CF5" w:rsidRDefault="00457B04" w:rsidP="00B34228">
            <w:pPr>
              <w:pStyle w:val="Table"/>
              <w:rPr>
                <w:highlight w:val="yellow"/>
              </w:rPr>
            </w:pPr>
            <w:del w:id="776" w:author="Author">
              <w:r w:rsidRPr="00353CF5" w:rsidDel="003F279C">
                <w:delText>2024</w:delText>
              </w:r>
            </w:del>
          </w:p>
        </w:tc>
      </w:tr>
      <w:tr w:rsidR="00622216" w:rsidRPr="00BB1F17" w14:paraId="7C38CD82" w14:textId="77777777" w:rsidTr="00960ED7">
        <w:trPr>
          <w:jc w:val="center"/>
        </w:trPr>
        <w:tc>
          <w:tcPr>
            <w:tcW w:w="4193" w:type="dxa"/>
            <w:vAlign w:val="center"/>
          </w:tcPr>
          <w:p w14:paraId="46598FDF" w14:textId="77777777" w:rsidR="00622216" w:rsidRPr="00BB1F17" w:rsidRDefault="00622216" w:rsidP="00B34228">
            <w:pPr>
              <w:pStyle w:val="Table"/>
            </w:pPr>
            <w:r w:rsidRPr="00BB1F17">
              <w:t>SEMASS 1</w:t>
            </w:r>
          </w:p>
        </w:tc>
        <w:tc>
          <w:tcPr>
            <w:tcW w:w="1080" w:type="dxa"/>
            <w:vAlign w:val="center"/>
          </w:tcPr>
          <w:p w14:paraId="74F1300E" w14:textId="77777777" w:rsidR="00622216" w:rsidRPr="00BB1F17" w:rsidRDefault="00622216" w:rsidP="00B34228">
            <w:pPr>
              <w:pStyle w:val="Table"/>
            </w:pPr>
            <w:r w:rsidRPr="00BB1F17">
              <w:t>563</w:t>
            </w:r>
          </w:p>
        </w:tc>
        <w:tc>
          <w:tcPr>
            <w:tcW w:w="1710" w:type="dxa"/>
          </w:tcPr>
          <w:p w14:paraId="63CD8551" w14:textId="6392329D" w:rsidR="00622216" w:rsidRPr="00C66221" w:rsidRDefault="00F6112A" w:rsidP="00B34228">
            <w:pPr>
              <w:pStyle w:val="Table"/>
              <w:rPr>
                <w:lang w:val="en-US"/>
              </w:rPr>
            </w:pPr>
            <w:del w:id="777" w:author="Author">
              <w:r w:rsidDel="003F279C">
                <w:rPr>
                  <w:lang w:val="en-US"/>
                </w:rPr>
                <w:delText>2027</w:delText>
              </w:r>
            </w:del>
          </w:p>
        </w:tc>
        <w:tc>
          <w:tcPr>
            <w:tcW w:w="1762" w:type="dxa"/>
          </w:tcPr>
          <w:p w14:paraId="5E80548F" w14:textId="1B1A85F8" w:rsidR="00622216" w:rsidRPr="00E633FE" w:rsidRDefault="00622216" w:rsidP="00B34228">
            <w:pPr>
              <w:pStyle w:val="Table"/>
            </w:pPr>
            <w:del w:id="778" w:author="Author">
              <w:r w:rsidRPr="00C73B7C" w:rsidDel="003F279C">
                <w:delText>2021</w:delText>
              </w:r>
            </w:del>
          </w:p>
        </w:tc>
      </w:tr>
      <w:tr w:rsidR="00622216" w:rsidRPr="00BB1F17" w14:paraId="65614A10" w14:textId="77777777" w:rsidTr="00960ED7">
        <w:trPr>
          <w:jc w:val="center"/>
        </w:trPr>
        <w:tc>
          <w:tcPr>
            <w:tcW w:w="4193" w:type="dxa"/>
            <w:vAlign w:val="center"/>
          </w:tcPr>
          <w:p w14:paraId="2A30F315" w14:textId="77777777" w:rsidR="00622216" w:rsidRPr="00BB1F17" w:rsidRDefault="00622216" w:rsidP="00B34228">
            <w:pPr>
              <w:pStyle w:val="Table"/>
            </w:pPr>
            <w:r w:rsidRPr="00BB1F17">
              <w:t>SEMASS 2</w:t>
            </w:r>
          </w:p>
        </w:tc>
        <w:tc>
          <w:tcPr>
            <w:tcW w:w="1080" w:type="dxa"/>
            <w:vAlign w:val="center"/>
          </w:tcPr>
          <w:p w14:paraId="32EA3409" w14:textId="77777777" w:rsidR="00622216" w:rsidRPr="00BB1F17" w:rsidRDefault="00622216" w:rsidP="00B34228">
            <w:pPr>
              <w:pStyle w:val="Table"/>
            </w:pPr>
            <w:r w:rsidRPr="00BB1F17">
              <w:t>564</w:t>
            </w:r>
          </w:p>
        </w:tc>
        <w:tc>
          <w:tcPr>
            <w:tcW w:w="1710" w:type="dxa"/>
          </w:tcPr>
          <w:p w14:paraId="5DDB1B14" w14:textId="4BC53D9A" w:rsidR="00622216" w:rsidRPr="00C66221" w:rsidRDefault="00F6112A" w:rsidP="00B34228">
            <w:pPr>
              <w:pStyle w:val="Table"/>
              <w:rPr>
                <w:lang w:val="en-US"/>
              </w:rPr>
            </w:pPr>
            <w:del w:id="779" w:author="Author">
              <w:r w:rsidDel="003F279C">
                <w:rPr>
                  <w:lang w:val="en-US"/>
                </w:rPr>
                <w:delText>2026</w:delText>
              </w:r>
            </w:del>
          </w:p>
        </w:tc>
        <w:tc>
          <w:tcPr>
            <w:tcW w:w="1762" w:type="dxa"/>
          </w:tcPr>
          <w:p w14:paraId="39AAB7FD" w14:textId="7AACA1B9" w:rsidR="00622216" w:rsidRPr="00E633FE" w:rsidRDefault="00622216" w:rsidP="00B34228">
            <w:pPr>
              <w:pStyle w:val="Table"/>
            </w:pPr>
            <w:del w:id="780" w:author="Author">
              <w:r w:rsidRPr="00C73B7C" w:rsidDel="003F279C">
                <w:delText>2021</w:delText>
              </w:r>
            </w:del>
          </w:p>
        </w:tc>
      </w:tr>
      <w:tr w:rsidR="00622216" w:rsidRPr="00BB1F17" w14:paraId="3D4983C7" w14:textId="77777777" w:rsidTr="00960ED7">
        <w:trPr>
          <w:jc w:val="center"/>
        </w:trPr>
        <w:tc>
          <w:tcPr>
            <w:tcW w:w="4193" w:type="dxa"/>
            <w:vAlign w:val="center"/>
          </w:tcPr>
          <w:p w14:paraId="606329E4" w14:textId="77777777" w:rsidR="00622216" w:rsidRPr="00BB1F17" w:rsidRDefault="00622216" w:rsidP="00B34228">
            <w:pPr>
              <w:pStyle w:val="Table"/>
            </w:pPr>
            <w:r w:rsidRPr="00BB1F17">
              <w:t>THOMAS A. WATSON UNIT #1</w:t>
            </w:r>
          </w:p>
        </w:tc>
        <w:tc>
          <w:tcPr>
            <w:tcW w:w="1080" w:type="dxa"/>
            <w:vAlign w:val="center"/>
          </w:tcPr>
          <w:p w14:paraId="574B071D" w14:textId="77777777" w:rsidR="00622216" w:rsidRPr="00BB1F17" w:rsidRDefault="00622216" w:rsidP="00B34228">
            <w:pPr>
              <w:pStyle w:val="Table"/>
            </w:pPr>
            <w:r w:rsidRPr="00BB1F17">
              <w:t>15484</w:t>
            </w:r>
          </w:p>
        </w:tc>
        <w:tc>
          <w:tcPr>
            <w:tcW w:w="1710" w:type="dxa"/>
            <w:vAlign w:val="center"/>
          </w:tcPr>
          <w:p w14:paraId="745CC3F7" w14:textId="6C995FB0" w:rsidR="00622216" w:rsidRPr="00867BB4" w:rsidRDefault="00943906" w:rsidP="00B34228">
            <w:pPr>
              <w:pStyle w:val="Table"/>
              <w:rPr>
                <w:lang w:val="en-US"/>
              </w:rPr>
            </w:pPr>
            <w:del w:id="781" w:author="Author">
              <w:r w:rsidDel="003F279C">
                <w:rPr>
                  <w:lang w:val="en-US"/>
                </w:rPr>
                <w:delText>2025</w:delText>
              </w:r>
            </w:del>
          </w:p>
        </w:tc>
        <w:tc>
          <w:tcPr>
            <w:tcW w:w="1762" w:type="dxa"/>
            <w:vAlign w:val="center"/>
          </w:tcPr>
          <w:p w14:paraId="25D6D22B" w14:textId="68D91F79" w:rsidR="00622216" w:rsidRPr="00867BB4" w:rsidRDefault="00943906" w:rsidP="00B34228">
            <w:pPr>
              <w:pStyle w:val="Table"/>
              <w:rPr>
                <w:lang w:val="en-US"/>
              </w:rPr>
            </w:pPr>
            <w:del w:id="782" w:author="Author">
              <w:r w:rsidDel="003F279C">
                <w:rPr>
                  <w:lang w:val="en-US"/>
                </w:rPr>
                <w:delText>2025</w:delText>
              </w:r>
            </w:del>
          </w:p>
        </w:tc>
      </w:tr>
      <w:tr w:rsidR="00622216" w:rsidRPr="00BB1F17" w14:paraId="722C4D53" w14:textId="77777777" w:rsidTr="00960ED7">
        <w:trPr>
          <w:jc w:val="center"/>
        </w:trPr>
        <w:tc>
          <w:tcPr>
            <w:tcW w:w="4193" w:type="dxa"/>
            <w:vAlign w:val="center"/>
          </w:tcPr>
          <w:p w14:paraId="4851400F" w14:textId="77777777" w:rsidR="00622216" w:rsidRPr="00BB1F17" w:rsidRDefault="00622216" w:rsidP="00B34228">
            <w:pPr>
              <w:pStyle w:val="Table"/>
            </w:pPr>
            <w:r w:rsidRPr="00BB1F17">
              <w:t>THOMAS A. WATSON UNIT #2</w:t>
            </w:r>
          </w:p>
        </w:tc>
        <w:tc>
          <w:tcPr>
            <w:tcW w:w="1080" w:type="dxa"/>
            <w:vAlign w:val="center"/>
          </w:tcPr>
          <w:p w14:paraId="70136653" w14:textId="77777777" w:rsidR="00622216" w:rsidRPr="00BB1F17" w:rsidRDefault="00622216" w:rsidP="00B34228">
            <w:pPr>
              <w:pStyle w:val="Table"/>
            </w:pPr>
            <w:r w:rsidRPr="00BB1F17">
              <w:t>15485</w:t>
            </w:r>
          </w:p>
        </w:tc>
        <w:tc>
          <w:tcPr>
            <w:tcW w:w="1710" w:type="dxa"/>
            <w:vAlign w:val="center"/>
          </w:tcPr>
          <w:p w14:paraId="3349670E" w14:textId="2E770D20" w:rsidR="00622216" w:rsidRPr="00867BB4" w:rsidRDefault="00943906" w:rsidP="00B34228">
            <w:pPr>
              <w:pStyle w:val="Table"/>
              <w:rPr>
                <w:lang w:val="en-US"/>
              </w:rPr>
            </w:pPr>
            <w:del w:id="783" w:author="Author">
              <w:r w:rsidDel="003F279C">
                <w:rPr>
                  <w:lang w:val="en-US"/>
                </w:rPr>
                <w:delText>2025</w:delText>
              </w:r>
            </w:del>
          </w:p>
        </w:tc>
        <w:tc>
          <w:tcPr>
            <w:tcW w:w="1762" w:type="dxa"/>
            <w:vAlign w:val="center"/>
          </w:tcPr>
          <w:p w14:paraId="220342F4" w14:textId="52F8D102" w:rsidR="00622216" w:rsidRPr="00867BB4" w:rsidRDefault="00943906" w:rsidP="00B34228">
            <w:pPr>
              <w:pStyle w:val="Table"/>
              <w:rPr>
                <w:lang w:val="en-US"/>
              </w:rPr>
            </w:pPr>
            <w:del w:id="784" w:author="Author">
              <w:r w:rsidDel="003F279C">
                <w:rPr>
                  <w:lang w:val="en-US"/>
                </w:rPr>
                <w:delText>2025</w:delText>
              </w:r>
            </w:del>
          </w:p>
        </w:tc>
      </w:tr>
      <w:tr w:rsidR="00622216" w:rsidRPr="00BB1F17" w14:paraId="50B6DCFD" w14:textId="77777777" w:rsidTr="00960ED7">
        <w:trPr>
          <w:jc w:val="center"/>
        </w:trPr>
        <w:tc>
          <w:tcPr>
            <w:tcW w:w="4193" w:type="dxa"/>
            <w:vAlign w:val="center"/>
          </w:tcPr>
          <w:p w14:paraId="289F5C52" w14:textId="77777777" w:rsidR="00622216" w:rsidRPr="00BB1F17" w:rsidRDefault="00622216" w:rsidP="00B34228">
            <w:pPr>
              <w:pStyle w:val="Table"/>
            </w:pPr>
            <w:r w:rsidRPr="00BB1F17">
              <w:t>WEST MEDWAY JET 1</w:t>
            </w:r>
          </w:p>
        </w:tc>
        <w:tc>
          <w:tcPr>
            <w:tcW w:w="1080" w:type="dxa"/>
            <w:vAlign w:val="center"/>
          </w:tcPr>
          <w:p w14:paraId="04A57050" w14:textId="77777777" w:rsidR="00622216" w:rsidRPr="00BB1F17" w:rsidRDefault="00622216" w:rsidP="00B34228">
            <w:pPr>
              <w:pStyle w:val="Table"/>
            </w:pPr>
            <w:r w:rsidRPr="00BB1F17">
              <w:t>625</w:t>
            </w:r>
          </w:p>
        </w:tc>
        <w:tc>
          <w:tcPr>
            <w:tcW w:w="1710" w:type="dxa"/>
          </w:tcPr>
          <w:p w14:paraId="59D25B38" w14:textId="1D4C6420" w:rsidR="00622216" w:rsidRPr="00BB1F17" w:rsidRDefault="00622216" w:rsidP="00B34228">
            <w:pPr>
              <w:pStyle w:val="Table"/>
            </w:pPr>
            <w:del w:id="785" w:author="Author">
              <w:r w:rsidRPr="00B824B3" w:rsidDel="003F279C">
                <w:delText>2023</w:delText>
              </w:r>
            </w:del>
          </w:p>
        </w:tc>
        <w:tc>
          <w:tcPr>
            <w:tcW w:w="1762" w:type="dxa"/>
          </w:tcPr>
          <w:p w14:paraId="760248FC" w14:textId="283F3E79" w:rsidR="00622216" w:rsidRPr="00BB1F17" w:rsidRDefault="00622216" w:rsidP="00B34228">
            <w:pPr>
              <w:pStyle w:val="Table"/>
            </w:pPr>
            <w:del w:id="786" w:author="Author">
              <w:r w:rsidRPr="00B824B3" w:rsidDel="003F279C">
                <w:delText>2023</w:delText>
              </w:r>
            </w:del>
          </w:p>
        </w:tc>
      </w:tr>
      <w:tr w:rsidR="00622216" w:rsidRPr="00BB1F17" w14:paraId="3EE567ED" w14:textId="77777777" w:rsidTr="00960ED7">
        <w:trPr>
          <w:jc w:val="center"/>
        </w:trPr>
        <w:tc>
          <w:tcPr>
            <w:tcW w:w="4193" w:type="dxa"/>
            <w:vAlign w:val="center"/>
          </w:tcPr>
          <w:p w14:paraId="1248B00D" w14:textId="77777777" w:rsidR="00622216" w:rsidRPr="00BB1F17" w:rsidRDefault="00622216" w:rsidP="00B34228">
            <w:pPr>
              <w:pStyle w:val="Table"/>
            </w:pPr>
            <w:r w:rsidRPr="00BB1F17">
              <w:t>WEST MEDWAY JET 2</w:t>
            </w:r>
          </w:p>
        </w:tc>
        <w:tc>
          <w:tcPr>
            <w:tcW w:w="1080" w:type="dxa"/>
            <w:vAlign w:val="center"/>
          </w:tcPr>
          <w:p w14:paraId="0996A9E8" w14:textId="77777777" w:rsidR="00622216" w:rsidRPr="00BB1F17" w:rsidRDefault="00622216" w:rsidP="00B34228">
            <w:pPr>
              <w:pStyle w:val="Table"/>
            </w:pPr>
            <w:r w:rsidRPr="00BB1F17">
              <w:t>626</w:t>
            </w:r>
          </w:p>
        </w:tc>
        <w:tc>
          <w:tcPr>
            <w:tcW w:w="1710" w:type="dxa"/>
          </w:tcPr>
          <w:p w14:paraId="7400F22F" w14:textId="11024559" w:rsidR="00622216" w:rsidRPr="00BB1F17" w:rsidRDefault="00622216" w:rsidP="00B34228">
            <w:pPr>
              <w:pStyle w:val="Table"/>
            </w:pPr>
            <w:del w:id="787" w:author="Author">
              <w:r w:rsidRPr="00B824B3" w:rsidDel="003F279C">
                <w:delText>2023</w:delText>
              </w:r>
            </w:del>
          </w:p>
        </w:tc>
        <w:tc>
          <w:tcPr>
            <w:tcW w:w="1762" w:type="dxa"/>
          </w:tcPr>
          <w:p w14:paraId="6357EB29" w14:textId="16A9F3FF" w:rsidR="00622216" w:rsidRPr="00BB1F17" w:rsidRDefault="00622216" w:rsidP="00B34228">
            <w:pPr>
              <w:pStyle w:val="Table"/>
            </w:pPr>
            <w:del w:id="788" w:author="Author">
              <w:r w:rsidRPr="00B824B3" w:rsidDel="003F279C">
                <w:delText>2023</w:delText>
              </w:r>
            </w:del>
          </w:p>
        </w:tc>
      </w:tr>
      <w:tr w:rsidR="00622216" w:rsidRPr="00BB1F17" w14:paraId="7417CF9F" w14:textId="77777777" w:rsidTr="00960ED7">
        <w:trPr>
          <w:jc w:val="center"/>
        </w:trPr>
        <w:tc>
          <w:tcPr>
            <w:tcW w:w="4193" w:type="dxa"/>
            <w:vAlign w:val="center"/>
          </w:tcPr>
          <w:p w14:paraId="01D0B562" w14:textId="77777777" w:rsidR="00622216" w:rsidRPr="00BB1F17" w:rsidRDefault="00622216" w:rsidP="00B34228">
            <w:pPr>
              <w:pStyle w:val="Table"/>
            </w:pPr>
            <w:r w:rsidRPr="00BB1F17">
              <w:t>WEST MEDWAY JET 3</w:t>
            </w:r>
          </w:p>
        </w:tc>
        <w:tc>
          <w:tcPr>
            <w:tcW w:w="1080" w:type="dxa"/>
            <w:vAlign w:val="center"/>
          </w:tcPr>
          <w:p w14:paraId="3ECB329D" w14:textId="77777777" w:rsidR="00622216" w:rsidRPr="00BB1F17" w:rsidRDefault="00622216" w:rsidP="00B34228">
            <w:pPr>
              <w:pStyle w:val="Table"/>
            </w:pPr>
            <w:r w:rsidRPr="00BB1F17">
              <w:t>627</w:t>
            </w:r>
          </w:p>
        </w:tc>
        <w:tc>
          <w:tcPr>
            <w:tcW w:w="1710" w:type="dxa"/>
            <w:vAlign w:val="center"/>
          </w:tcPr>
          <w:p w14:paraId="14618BDB" w14:textId="52B6341F" w:rsidR="00622216" w:rsidRPr="00B34228" w:rsidRDefault="00D91419" w:rsidP="00B34228">
            <w:pPr>
              <w:pStyle w:val="Table"/>
            </w:pPr>
            <w:del w:id="789" w:author="Author">
              <w:r w:rsidDel="003F279C">
                <w:delText>2024</w:delText>
              </w:r>
            </w:del>
          </w:p>
        </w:tc>
        <w:tc>
          <w:tcPr>
            <w:tcW w:w="1762" w:type="dxa"/>
            <w:vAlign w:val="center"/>
          </w:tcPr>
          <w:p w14:paraId="7D3EFA5D" w14:textId="1F2B144B" w:rsidR="00622216" w:rsidRPr="00BB1F17" w:rsidRDefault="00622216" w:rsidP="00B34228">
            <w:pPr>
              <w:pStyle w:val="Table"/>
            </w:pPr>
            <w:del w:id="790" w:author="Author">
              <w:r w:rsidDel="003F279C">
                <w:delText>2023</w:delText>
              </w:r>
            </w:del>
          </w:p>
        </w:tc>
      </w:tr>
      <w:tr w:rsidR="00622216" w:rsidRPr="00BB1F17" w14:paraId="636710C5" w14:textId="77777777" w:rsidTr="00960ED7">
        <w:trPr>
          <w:jc w:val="center"/>
        </w:trPr>
        <w:tc>
          <w:tcPr>
            <w:tcW w:w="4193" w:type="dxa"/>
            <w:vAlign w:val="center"/>
          </w:tcPr>
          <w:p w14:paraId="5085011E" w14:textId="77777777" w:rsidR="00622216" w:rsidRDefault="00622216" w:rsidP="00B34228">
            <w:pPr>
              <w:pStyle w:val="Table"/>
            </w:pPr>
            <w:r>
              <w:t>WEST MEDWAY JET 4</w:t>
            </w:r>
          </w:p>
        </w:tc>
        <w:tc>
          <w:tcPr>
            <w:tcW w:w="1080" w:type="dxa"/>
            <w:vAlign w:val="center"/>
          </w:tcPr>
          <w:p w14:paraId="1988CD91" w14:textId="77777777" w:rsidR="00622216" w:rsidRPr="00BB1F17" w:rsidRDefault="00622216" w:rsidP="00B34228">
            <w:pPr>
              <w:pStyle w:val="Table"/>
            </w:pPr>
            <w:r>
              <w:t>50115</w:t>
            </w:r>
          </w:p>
        </w:tc>
        <w:tc>
          <w:tcPr>
            <w:tcW w:w="1710" w:type="dxa"/>
            <w:vAlign w:val="center"/>
          </w:tcPr>
          <w:p w14:paraId="3042FC35" w14:textId="4CA43801" w:rsidR="00622216" w:rsidRPr="00B34228" w:rsidRDefault="003353DF" w:rsidP="00B34228">
            <w:pPr>
              <w:pStyle w:val="Table"/>
            </w:pPr>
            <w:del w:id="791" w:author="Author">
              <w:r w:rsidDel="003F279C">
                <w:delText>2024</w:delText>
              </w:r>
            </w:del>
          </w:p>
        </w:tc>
        <w:tc>
          <w:tcPr>
            <w:tcW w:w="1762" w:type="dxa"/>
            <w:vAlign w:val="center"/>
          </w:tcPr>
          <w:p w14:paraId="14D25081" w14:textId="32FA6FEA" w:rsidR="00622216" w:rsidRPr="00B34228" w:rsidRDefault="003353DF" w:rsidP="00B34228">
            <w:pPr>
              <w:pStyle w:val="Table"/>
            </w:pPr>
            <w:del w:id="792" w:author="Author">
              <w:r w:rsidDel="003F279C">
                <w:delText>2024</w:delText>
              </w:r>
            </w:del>
          </w:p>
        </w:tc>
      </w:tr>
      <w:tr w:rsidR="00622216" w:rsidRPr="00BB1F17" w14:paraId="2B76FC00" w14:textId="77777777" w:rsidTr="00960ED7">
        <w:trPr>
          <w:jc w:val="center"/>
        </w:trPr>
        <w:tc>
          <w:tcPr>
            <w:tcW w:w="4193" w:type="dxa"/>
            <w:vAlign w:val="center"/>
          </w:tcPr>
          <w:p w14:paraId="03FB4058" w14:textId="77777777" w:rsidR="00622216" w:rsidRPr="00BB1F17" w:rsidRDefault="00622216" w:rsidP="00B34228">
            <w:pPr>
              <w:pStyle w:val="Table"/>
            </w:pPr>
            <w:r>
              <w:t>WEST MEDWAY JET 5</w:t>
            </w:r>
          </w:p>
        </w:tc>
        <w:tc>
          <w:tcPr>
            <w:tcW w:w="1080" w:type="dxa"/>
            <w:vAlign w:val="center"/>
          </w:tcPr>
          <w:p w14:paraId="58E01D39" w14:textId="77777777" w:rsidR="00622216" w:rsidRPr="00BB1F17" w:rsidRDefault="00622216" w:rsidP="00B34228">
            <w:pPr>
              <w:pStyle w:val="Table"/>
            </w:pPr>
            <w:r>
              <w:t>50116</w:t>
            </w:r>
          </w:p>
        </w:tc>
        <w:tc>
          <w:tcPr>
            <w:tcW w:w="1710" w:type="dxa"/>
            <w:vAlign w:val="center"/>
          </w:tcPr>
          <w:p w14:paraId="28CE08D2" w14:textId="0CE50DC9" w:rsidR="00622216" w:rsidRPr="00B34228" w:rsidRDefault="003353DF" w:rsidP="00B34228">
            <w:pPr>
              <w:pStyle w:val="Table"/>
            </w:pPr>
            <w:del w:id="793" w:author="Author">
              <w:r w:rsidDel="003F279C">
                <w:delText>2024</w:delText>
              </w:r>
            </w:del>
          </w:p>
        </w:tc>
        <w:tc>
          <w:tcPr>
            <w:tcW w:w="1762" w:type="dxa"/>
            <w:vAlign w:val="center"/>
          </w:tcPr>
          <w:p w14:paraId="03353676" w14:textId="53054997" w:rsidR="00622216" w:rsidRPr="00B34228" w:rsidRDefault="003353DF" w:rsidP="00B34228">
            <w:pPr>
              <w:pStyle w:val="Table"/>
            </w:pPr>
            <w:del w:id="794" w:author="Author">
              <w:r w:rsidDel="003F279C">
                <w:delText>2024</w:delText>
              </w:r>
            </w:del>
          </w:p>
        </w:tc>
      </w:tr>
      <w:tr w:rsidR="00622216" w:rsidRPr="00BB1F17" w14:paraId="1FF0EC27" w14:textId="77777777" w:rsidTr="00960ED7">
        <w:trPr>
          <w:jc w:val="center"/>
        </w:trPr>
        <w:tc>
          <w:tcPr>
            <w:tcW w:w="4193" w:type="dxa"/>
            <w:vAlign w:val="center"/>
          </w:tcPr>
          <w:p w14:paraId="0EAE4926" w14:textId="77777777" w:rsidR="00622216" w:rsidRPr="00BB1F17" w:rsidRDefault="00622216" w:rsidP="00B34228">
            <w:pPr>
              <w:pStyle w:val="Table"/>
            </w:pPr>
          </w:p>
        </w:tc>
        <w:tc>
          <w:tcPr>
            <w:tcW w:w="1080" w:type="dxa"/>
            <w:vAlign w:val="center"/>
          </w:tcPr>
          <w:p w14:paraId="4F38E350" w14:textId="77777777" w:rsidR="00622216" w:rsidRPr="00BB1F17" w:rsidRDefault="00622216" w:rsidP="00B34228">
            <w:pPr>
              <w:pStyle w:val="Table"/>
            </w:pPr>
          </w:p>
        </w:tc>
        <w:tc>
          <w:tcPr>
            <w:tcW w:w="1710" w:type="dxa"/>
            <w:vAlign w:val="center"/>
          </w:tcPr>
          <w:p w14:paraId="547549DB" w14:textId="77777777" w:rsidR="00622216" w:rsidRPr="00BB1F17" w:rsidRDefault="00622216" w:rsidP="00B34228">
            <w:pPr>
              <w:pStyle w:val="Table"/>
            </w:pPr>
          </w:p>
        </w:tc>
        <w:tc>
          <w:tcPr>
            <w:tcW w:w="1762" w:type="dxa"/>
            <w:vAlign w:val="center"/>
          </w:tcPr>
          <w:p w14:paraId="329F2F93" w14:textId="77777777" w:rsidR="00622216" w:rsidRPr="00BB1F17" w:rsidRDefault="00622216" w:rsidP="00B34228">
            <w:pPr>
              <w:pStyle w:val="Table"/>
            </w:pPr>
          </w:p>
        </w:tc>
      </w:tr>
    </w:tbl>
    <w:p w14:paraId="78A04E29" w14:textId="77777777" w:rsidR="00622216" w:rsidRPr="00C85E37" w:rsidRDefault="00622216" w:rsidP="00622216">
      <w:pPr>
        <w:spacing w:before="60"/>
        <w:ind w:left="450"/>
        <w:rPr>
          <w:rFonts w:ascii="Arial" w:hAnsi="Arial" w:cs="Arial"/>
          <w:sz w:val="18"/>
          <w:szCs w:val="18"/>
        </w:rPr>
      </w:pPr>
      <w:r w:rsidRPr="00C85E37">
        <w:rPr>
          <w:rFonts w:ascii="Arial" w:hAnsi="Arial" w:cs="Arial"/>
          <w:sz w:val="18"/>
          <w:szCs w:val="18"/>
        </w:rPr>
        <w:t>* Dates will be updated annually</w:t>
      </w:r>
    </w:p>
    <w:p w14:paraId="38E36B5D" w14:textId="77777777" w:rsidR="00622216" w:rsidRPr="00C85E37" w:rsidRDefault="00622216" w:rsidP="00622216">
      <w:pPr>
        <w:ind w:left="450"/>
        <w:rPr>
          <w:rFonts w:ascii="Arial" w:hAnsi="Arial" w:cs="Arial"/>
          <w:sz w:val="18"/>
          <w:szCs w:val="18"/>
        </w:rPr>
      </w:pPr>
    </w:p>
    <w:p w14:paraId="079A9AFE" w14:textId="77777777" w:rsidR="00622216" w:rsidRDefault="00622216" w:rsidP="00622216"/>
    <w:p w14:paraId="6EC3AC63" w14:textId="5138AB55" w:rsidR="004238B2" w:rsidRDefault="00622216" w:rsidP="00046BEA">
      <w:r>
        <w:br w:type="page"/>
      </w:r>
    </w:p>
    <w:p w14:paraId="7166FFB2" w14:textId="3F66AF56" w:rsidR="00C77742" w:rsidRPr="00046BEA" w:rsidRDefault="009A1D95" w:rsidP="00C77742">
      <w:pPr>
        <w:pStyle w:val="Heading1"/>
        <w:numPr>
          <w:ilvl w:val="0"/>
          <w:numId w:val="0"/>
        </w:numPr>
        <w:spacing w:before="240" w:after="160"/>
        <w:ind w:left="446"/>
        <w:jc w:val="center"/>
        <w:rPr>
          <w:rFonts w:ascii="Arial" w:hAnsi="Arial" w:cs="Arial"/>
          <w:caps w:val="0"/>
          <w:sz w:val="28"/>
          <w:szCs w:val="28"/>
        </w:rPr>
      </w:pPr>
      <w:bookmarkStart w:id="795" w:name="_Toc178145874"/>
      <w:r>
        <w:rPr>
          <w:rFonts w:ascii="Arial" w:hAnsi="Arial" w:cs="Arial"/>
          <w:caps w:val="0"/>
          <w:sz w:val="28"/>
          <w:szCs w:val="28"/>
        </w:rPr>
        <w:lastRenderedPageBreak/>
        <w:t>Table 1</w:t>
      </w:r>
      <w:r w:rsidR="000E2F1B">
        <w:rPr>
          <w:rFonts w:ascii="Arial" w:hAnsi="Arial" w:cs="Arial"/>
          <w:caps w:val="0"/>
          <w:sz w:val="28"/>
          <w:szCs w:val="28"/>
        </w:rPr>
        <w:t>7</w:t>
      </w:r>
      <w:r w:rsidR="00C77742" w:rsidRPr="00D47153">
        <w:rPr>
          <w:rFonts w:ascii="Arial" w:hAnsi="Arial" w:cs="Arial"/>
          <w:caps w:val="0"/>
          <w:sz w:val="28"/>
          <w:szCs w:val="28"/>
        </w:rPr>
        <w:t xml:space="preserve"> </w:t>
      </w:r>
      <w:r w:rsidR="00C77742">
        <w:rPr>
          <w:rFonts w:ascii="Arial" w:hAnsi="Arial" w:cs="Arial"/>
          <w:caps w:val="0"/>
          <w:sz w:val="28"/>
          <w:szCs w:val="28"/>
        </w:rPr>
        <w:t>-</w:t>
      </w:r>
      <w:r w:rsidR="00C77742" w:rsidRPr="00D47153">
        <w:rPr>
          <w:rFonts w:ascii="Arial" w:hAnsi="Arial" w:cs="Arial"/>
          <w:caps w:val="0"/>
          <w:sz w:val="28"/>
          <w:szCs w:val="28"/>
        </w:rPr>
        <w:t xml:space="preserve"> NSTAR Non-Generator Reactive Resources</w:t>
      </w:r>
      <w:bookmarkEnd w:id="795"/>
    </w:p>
    <w:tbl>
      <w:tblPr>
        <w:tblW w:w="87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184"/>
        <w:gridCol w:w="1080"/>
        <w:gridCol w:w="1710"/>
        <w:gridCol w:w="1754"/>
      </w:tblGrid>
      <w:tr w:rsidR="00C77742" w:rsidRPr="00D47153" w14:paraId="4A4B6756" w14:textId="77777777" w:rsidTr="00960ED7">
        <w:trPr>
          <w:trHeight w:val="20"/>
          <w:tblHeader/>
          <w:jc w:val="center"/>
        </w:trPr>
        <w:tc>
          <w:tcPr>
            <w:tcW w:w="41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176C508B" w14:textId="77777777" w:rsidR="00C77742" w:rsidRPr="00D47153" w:rsidRDefault="00C77742" w:rsidP="00B34228">
            <w:pPr>
              <w:pStyle w:val="Table"/>
            </w:pPr>
            <w:r w:rsidRPr="00D47153">
              <w:t>Non-Generator Reactive Resource Name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315AA828" w14:textId="77777777" w:rsidR="00C77742" w:rsidRPr="00D47153" w:rsidRDefault="00C77742" w:rsidP="00B34228">
            <w:pPr>
              <w:pStyle w:val="TblHeading"/>
            </w:pPr>
            <w:r w:rsidRPr="00D47153">
              <w:t>Asset ID</w:t>
            </w:r>
          </w:p>
        </w:tc>
        <w:tc>
          <w:tcPr>
            <w:tcW w:w="17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7DF1E131" w14:textId="7752417E" w:rsidR="00C77742" w:rsidRPr="00D47153" w:rsidRDefault="00C77742" w:rsidP="00B34228">
            <w:pPr>
              <w:pStyle w:val="TblHeading"/>
            </w:pPr>
            <w:del w:id="796" w:author="Author">
              <w:r w:rsidRPr="00D47153" w:rsidDel="008D222C">
                <w:delText xml:space="preserve">Year Lagging </w:delText>
              </w:r>
              <w:r w:rsidRPr="00D47153" w:rsidDel="008D222C">
                <w:rPr>
                  <w:lang w:val="en-US"/>
                </w:rPr>
                <w:delText>Audit</w:delText>
              </w:r>
              <w:r w:rsidRPr="00D47153" w:rsidDel="008D222C">
                <w:delText xml:space="preserve"> Due*</w:delText>
              </w:r>
            </w:del>
          </w:p>
        </w:tc>
        <w:tc>
          <w:tcPr>
            <w:tcW w:w="17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43590CC3" w14:textId="074E865B" w:rsidR="00C77742" w:rsidRPr="00D47153" w:rsidRDefault="00C77742" w:rsidP="00B34228">
            <w:pPr>
              <w:pStyle w:val="TblHeading"/>
            </w:pPr>
            <w:del w:id="797" w:author="Author">
              <w:r w:rsidRPr="00D47153" w:rsidDel="008D222C">
                <w:delText xml:space="preserve">Year Leading </w:delText>
              </w:r>
              <w:r w:rsidRPr="00D47153" w:rsidDel="008D222C">
                <w:rPr>
                  <w:lang w:val="en-US"/>
                </w:rPr>
                <w:delText>Audit</w:delText>
              </w:r>
              <w:r w:rsidRPr="00D47153" w:rsidDel="008D222C">
                <w:delText xml:space="preserve"> Due*</w:delText>
              </w:r>
            </w:del>
          </w:p>
        </w:tc>
      </w:tr>
      <w:tr w:rsidR="00C77742" w:rsidRPr="00D47153" w14:paraId="3B979743" w14:textId="77777777" w:rsidTr="000E2F1B">
        <w:trPr>
          <w:jc w:val="center"/>
        </w:trPr>
        <w:tc>
          <w:tcPr>
            <w:tcW w:w="4184" w:type="dxa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14:paraId="49C8278E" w14:textId="1D5E71F5" w:rsidR="00C77742" w:rsidRPr="00046BEA" w:rsidRDefault="00011648" w:rsidP="00B34228">
            <w:pPr>
              <w:pStyle w:val="Table"/>
              <w:rPr>
                <w:sz w:val="24"/>
              </w:rPr>
            </w:pPr>
            <w:r w:rsidRPr="00D47153">
              <w:t>BARNSTABLE STATIC VAR COMPENSATOR</w:t>
            </w:r>
            <w:r w:rsidR="00D72D1F">
              <w:rPr>
                <w:sz w:val="24"/>
              </w:rPr>
              <w:t>**</w:t>
            </w:r>
          </w:p>
        </w:tc>
        <w:tc>
          <w:tcPr>
            <w:tcW w:w="1080" w:type="dxa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14:paraId="1EA26035" w14:textId="77777777" w:rsidR="00C77742" w:rsidRPr="00F22D77" w:rsidRDefault="00C77742" w:rsidP="00B34228">
            <w:pPr>
              <w:pStyle w:val="Table"/>
            </w:pPr>
            <w:r w:rsidRPr="00D47153">
              <w:t>N/A</w:t>
            </w:r>
          </w:p>
        </w:tc>
        <w:tc>
          <w:tcPr>
            <w:tcW w:w="1710" w:type="dxa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14:paraId="5651A120" w14:textId="17270C5F" w:rsidR="00C77742" w:rsidRPr="00D47153" w:rsidRDefault="00D72D1F" w:rsidP="00B34228">
            <w:pPr>
              <w:pStyle w:val="Table"/>
            </w:pPr>
            <w:del w:id="798" w:author="Author">
              <w:r w:rsidDel="008D222C">
                <w:delText>N/A</w:delText>
              </w:r>
            </w:del>
          </w:p>
        </w:tc>
        <w:tc>
          <w:tcPr>
            <w:tcW w:w="1754" w:type="dxa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14:paraId="149F3A98" w14:textId="29A76DAB" w:rsidR="00C77742" w:rsidRPr="00D47153" w:rsidRDefault="00D72D1F" w:rsidP="00B34228">
            <w:pPr>
              <w:pStyle w:val="Table"/>
            </w:pPr>
            <w:del w:id="799" w:author="Author">
              <w:r w:rsidDel="008D222C">
                <w:delText>N/A</w:delText>
              </w:r>
            </w:del>
          </w:p>
        </w:tc>
      </w:tr>
      <w:tr w:rsidR="00A468FA" w:rsidRPr="00D47153" w14:paraId="5A3E57F4" w14:textId="77777777" w:rsidTr="000E2F1B">
        <w:trPr>
          <w:jc w:val="center"/>
        </w:trPr>
        <w:tc>
          <w:tcPr>
            <w:tcW w:w="41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EFD099" w14:textId="49414826" w:rsidR="00A468FA" w:rsidRPr="00C66221" w:rsidRDefault="00A468FA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VINEYARD WIND SYNCHRONOUS CONDENSER 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22485D" w14:textId="50D6CC98" w:rsidR="00A468FA" w:rsidRPr="00C66221" w:rsidRDefault="00A468FA" w:rsidP="00B34228">
            <w:pPr>
              <w:pStyle w:val="Table"/>
              <w:rPr>
                <w:lang w:val="en-US"/>
              </w:rPr>
            </w:pPr>
            <w:del w:id="800" w:author="Author">
              <w:r w:rsidDel="003F279C">
                <w:rPr>
                  <w:lang w:val="en-US"/>
                </w:rPr>
                <w:delText>N/A</w:delText>
              </w:r>
            </w:del>
            <w:ins w:id="801" w:author="Author">
              <w:r w:rsidR="003F279C">
                <w:rPr>
                  <w:lang w:val="en-US"/>
                </w:rPr>
                <w:t>74737</w:t>
              </w:r>
            </w:ins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ED5E7" w14:textId="67D7A7A4" w:rsidR="00A468FA" w:rsidRPr="00C66221" w:rsidRDefault="00A468FA" w:rsidP="00B34228">
            <w:pPr>
              <w:pStyle w:val="Table"/>
              <w:rPr>
                <w:lang w:val="en-US"/>
              </w:rPr>
            </w:pPr>
            <w:del w:id="802" w:author="Author">
              <w:r w:rsidDel="008D222C">
                <w:rPr>
                  <w:lang w:val="en-US"/>
                </w:rPr>
                <w:delText>2023</w:delText>
              </w:r>
            </w:del>
          </w:p>
        </w:tc>
        <w:tc>
          <w:tcPr>
            <w:tcW w:w="17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A0C8A6" w14:textId="5012446B" w:rsidR="00A468FA" w:rsidRDefault="00A468FA" w:rsidP="00B34228">
            <w:pPr>
              <w:pStyle w:val="Table"/>
            </w:pPr>
            <w:del w:id="803" w:author="Author">
              <w:r w:rsidDel="008D222C">
                <w:rPr>
                  <w:lang w:val="en-US"/>
                </w:rPr>
                <w:delText>2023</w:delText>
              </w:r>
            </w:del>
          </w:p>
        </w:tc>
      </w:tr>
      <w:tr w:rsidR="00A468FA" w:rsidRPr="00D47153" w14:paraId="77577F30" w14:textId="77777777" w:rsidTr="000E2F1B">
        <w:trPr>
          <w:jc w:val="center"/>
        </w:trPr>
        <w:tc>
          <w:tcPr>
            <w:tcW w:w="4184" w:type="dxa"/>
            <w:tcBorders>
              <w:top w:val="single" w:sz="4" w:space="0" w:color="auto"/>
            </w:tcBorders>
            <w:vAlign w:val="center"/>
          </w:tcPr>
          <w:p w14:paraId="68E99730" w14:textId="7A6D9AC1" w:rsidR="00A468FA" w:rsidRPr="00C66221" w:rsidRDefault="00A468FA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VINEYARD WIND SYNCHRONOUS CONDENSER 2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6459F69C" w14:textId="0BCCD158" w:rsidR="00A468FA" w:rsidRPr="00C66221" w:rsidRDefault="00A468FA" w:rsidP="00B34228">
            <w:pPr>
              <w:pStyle w:val="Table"/>
              <w:rPr>
                <w:lang w:val="en-US"/>
              </w:rPr>
            </w:pPr>
            <w:del w:id="804" w:author="Author">
              <w:r w:rsidDel="003F279C">
                <w:rPr>
                  <w:lang w:val="en-US"/>
                </w:rPr>
                <w:delText>N/A</w:delText>
              </w:r>
            </w:del>
            <w:ins w:id="805" w:author="Author">
              <w:r w:rsidR="003F279C">
                <w:rPr>
                  <w:lang w:val="en-US"/>
                </w:rPr>
                <w:t>74738</w:t>
              </w:r>
            </w:ins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14:paraId="6A56A745" w14:textId="74822AFA" w:rsidR="00A468FA" w:rsidRPr="00C66221" w:rsidRDefault="00A468FA" w:rsidP="00B34228">
            <w:pPr>
              <w:pStyle w:val="Table"/>
              <w:rPr>
                <w:lang w:val="en-US"/>
              </w:rPr>
            </w:pPr>
            <w:del w:id="806" w:author="Author">
              <w:r w:rsidDel="008D222C">
                <w:rPr>
                  <w:lang w:val="en-US"/>
                </w:rPr>
                <w:delText>2023</w:delText>
              </w:r>
            </w:del>
          </w:p>
        </w:tc>
        <w:tc>
          <w:tcPr>
            <w:tcW w:w="1754" w:type="dxa"/>
            <w:tcBorders>
              <w:top w:val="single" w:sz="4" w:space="0" w:color="auto"/>
            </w:tcBorders>
            <w:vAlign w:val="center"/>
          </w:tcPr>
          <w:p w14:paraId="195BF1CA" w14:textId="5747388F" w:rsidR="00A468FA" w:rsidRDefault="00A468FA" w:rsidP="00B34228">
            <w:pPr>
              <w:pStyle w:val="Table"/>
            </w:pPr>
            <w:del w:id="807" w:author="Author">
              <w:r w:rsidDel="008D222C">
                <w:rPr>
                  <w:lang w:val="en-US"/>
                </w:rPr>
                <w:delText>2023</w:delText>
              </w:r>
            </w:del>
          </w:p>
        </w:tc>
      </w:tr>
      <w:tr w:rsidR="00C77742" w:rsidRPr="00D47153" w14:paraId="074AC79B" w14:textId="77777777" w:rsidTr="00960ED7">
        <w:trPr>
          <w:jc w:val="center"/>
        </w:trPr>
        <w:tc>
          <w:tcPr>
            <w:tcW w:w="4184" w:type="dxa"/>
            <w:vAlign w:val="bottom"/>
          </w:tcPr>
          <w:p w14:paraId="4192A81A" w14:textId="77777777" w:rsidR="00C77742" w:rsidRPr="00D47153" w:rsidDel="00C85E37" w:rsidRDefault="00C77742" w:rsidP="00B34228">
            <w:pPr>
              <w:pStyle w:val="Table"/>
            </w:pPr>
          </w:p>
        </w:tc>
        <w:tc>
          <w:tcPr>
            <w:tcW w:w="1080" w:type="dxa"/>
            <w:vAlign w:val="bottom"/>
          </w:tcPr>
          <w:p w14:paraId="3247C137" w14:textId="77777777" w:rsidR="00C77742" w:rsidRPr="00D47153" w:rsidDel="00C85E37" w:rsidRDefault="00C77742" w:rsidP="00B34228">
            <w:pPr>
              <w:pStyle w:val="Table"/>
            </w:pPr>
          </w:p>
        </w:tc>
        <w:tc>
          <w:tcPr>
            <w:tcW w:w="1710" w:type="dxa"/>
          </w:tcPr>
          <w:p w14:paraId="05CC37AC" w14:textId="77777777" w:rsidR="00C77742" w:rsidRPr="00D47153" w:rsidDel="00C85E37" w:rsidRDefault="00C77742" w:rsidP="00B34228">
            <w:pPr>
              <w:pStyle w:val="Table"/>
            </w:pPr>
          </w:p>
        </w:tc>
        <w:tc>
          <w:tcPr>
            <w:tcW w:w="1754" w:type="dxa"/>
          </w:tcPr>
          <w:p w14:paraId="0680690D" w14:textId="77777777" w:rsidR="00C77742" w:rsidRPr="00D47153" w:rsidDel="00C85E37" w:rsidRDefault="00C77742" w:rsidP="00B34228">
            <w:pPr>
              <w:pStyle w:val="Table"/>
            </w:pPr>
          </w:p>
        </w:tc>
      </w:tr>
    </w:tbl>
    <w:p w14:paraId="5AD83B68" w14:textId="57EB406B" w:rsidR="00C77742" w:rsidDel="008D222C" w:rsidRDefault="00C77742" w:rsidP="00C77742">
      <w:pPr>
        <w:spacing w:before="60"/>
        <w:ind w:left="360"/>
        <w:rPr>
          <w:del w:id="808" w:author="Author"/>
          <w:rFonts w:ascii="Arial" w:hAnsi="Arial" w:cs="Arial"/>
          <w:sz w:val="18"/>
          <w:szCs w:val="18"/>
        </w:rPr>
      </w:pPr>
      <w:del w:id="809" w:author="Author">
        <w:r w:rsidRPr="00D47153" w:rsidDel="008D222C">
          <w:rPr>
            <w:rFonts w:ascii="Arial" w:hAnsi="Arial" w:cs="Arial"/>
            <w:sz w:val="18"/>
            <w:szCs w:val="18"/>
          </w:rPr>
          <w:delText>* Dates will be updated annually</w:delText>
        </w:r>
      </w:del>
    </w:p>
    <w:p w14:paraId="43A27825" w14:textId="5E529064" w:rsidR="00D72D1F" w:rsidRDefault="00D72D1F" w:rsidP="00C77742">
      <w:pPr>
        <w:spacing w:before="60"/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** Controls are not currently configured for steady-state voltage control</w:t>
      </w:r>
    </w:p>
    <w:p w14:paraId="6FA4F500" w14:textId="092EFB42" w:rsidR="00E72988" w:rsidRDefault="00E72988" w:rsidP="00C77742">
      <w:pPr>
        <w:spacing w:before="60"/>
        <w:ind w:left="360"/>
        <w:rPr>
          <w:rFonts w:ascii="Arial" w:hAnsi="Arial" w:cs="Arial"/>
          <w:sz w:val="18"/>
          <w:szCs w:val="18"/>
        </w:rPr>
      </w:pPr>
    </w:p>
    <w:p w14:paraId="3BFBFB64" w14:textId="6CB8BF5D" w:rsidR="00E72988" w:rsidRPr="00D47153" w:rsidRDefault="00E72988" w:rsidP="00E72988">
      <w:pPr>
        <w:pStyle w:val="Heading1"/>
        <w:numPr>
          <w:ilvl w:val="0"/>
          <w:numId w:val="0"/>
        </w:numPr>
        <w:spacing w:before="240" w:after="160"/>
        <w:ind w:left="446"/>
        <w:jc w:val="center"/>
        <w:rPr>
          <w:rFonts w:ascii="Arial" w:hAnsi="Arial" w:cs="Arial"/>
          <w:caps w:val="0"/>
          <w:sz w:val="28"/>
          <w:szCs w:val="28"/>
        </w:rPr>
      </w:pPr>
      <w:bookmarkStart w:id="810" w:name="_Toc178145875"/>
      <w:r>
        <w:rPr>
          <w:rFonts w:ascii="Arial" w:hAnsi="Arial" w:cs="Arial"/>
          <w:caps w:val="0"/>
          <w:sz w:val="28"/>
          <w:szCs w:val="28"/>
        </w:rPr>
        <w:t>Table 1</w:t>
      </w:r>
      <w:r w:rsidR="000E2F1B">
        <w:rPr>
          <w:rFonts w:ascii="Arial" w:hAnsi="Arial" w:cs="Arial"/>
          <w:caps w:val="0"/>
          <w:sz w:val="28"/>
          <w:szCs w:val="28"/>
        </w:rPr>
        <w:t>8</w:t>
      </w:r>
      <w:r>
        <w:rPr>
          <w:rFonts w:ascii="Arial" w:hAnsi="Arial" w:cs="Arial"/>
          <w:caps w:val="0"/>
          <w:sz w:val="28"/>
          <w:szCs w:val="28"/>
        </w:rPr>
        <w:t xml:space="preserve"> </w:t>
      </w:r>
      <w:r w:rsidR="00964563">
        <w:rPr>
          <w:rFonts w:ascii="Arial" w:hAnsi="Arial" w:cs="Arial"/>
          <w:caps w:val="0"/>
          <w:sz w:val="28"/>
          <w:szCs w:val="28"/>
        </w:rPr>
        <w:t>-</w:t>
      </w:r>
      <w:r>
        <w:rPr>
          <w:rFonts w:ascii="Arial" w:hAnsi="Arial" w:cs="Arial"/>
          <w:caps w:val="0"/>
          <w:sz w:val="28"/>
          <w:szCs w:val="28"/>
        </w:rPr>
        <w:t xml:space="preserve"> NSTAR</w:t>
      </w:r>
      <w:r w:rsidRPr="00D47153">
        <w:rPr>
          <w:rFonts w:ascii="Arial" w:hAnsi="Arial" w:cs="Arial"/>
          <w:caps w:val="0"/>
        </w:rPr>
        <w:t xml:space="preserve"> </w:t>
      </w:r>
      <w:r>
        <w:rPr>
          <w:rFonts w:ascii="Arial" w:hAnsi="Arial" w:cs="Arial"/>
          <w:caps w:val="0"/>
          <w:sz w:val="28"/>
          <w:szCs w:val="28"/>
        </w:rPr>
        <w:t>Electric Storage Facility</w:t>
      </w:r>
      <w:r w:rsidRPr="00F22D77">
        <w:rPr>
          <w:rFonts w:ascii="Arial" w:hAnsi="Arial" w:cs="Arial"/>
          <w:caps w:val="0"/>
          <w:sz w:val="28"/>
          <w:szCs w:val="28"/>
        </w:rPr>
        <w:t xml:space="preserve"> </w:t>
      </w:r>
      <w:r w:rsidRPr="00D47153">
        <w:rPr>
          <w:rFonts w:ascii="Arial" w:hAnsi="Arial" w:cs="Arial"/>
          <w:caps w:val="0"/>
          <w:sz w:val="28"/>
          <w:szCs w:val="28"/>
        </w:rPr>
        <w:t xml:space="preserve">Reactive </w:t>
      </w:r>
      <w:r w:rsidRPr="00F22D77">
        <w:rPr>
          <w:rFonts w:ascii="Arial" w:hAnsi="Arial" w:cs="Arial"/>
          <w:caps w:val="0"/>
          <w:sz w:val="28"/>
          <w:szCs w:val="28"/>
        </w:rPr>
        <w:t>Resources</w:t>
      </w:r>
      <w:bookmarkEnd w:id="810"/>
    </w:p>
    <w:tbl>
      <w:tblPr>
        <w:tblW w:w="87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"/>
        <w:gridCol w:w="4119"/>
        <w:gridCol w:w="17"/>
        <w:gridCol w:w="1063"/>
        <w:gridCol w:w="17"/>
        <w:gridCol w:w="1693"/>
        <w:gridCol w:w="17"/>
        <w:gridCol w:w="1783"/>
        <w:gridCol w:w="17"/>
      </w:tblGrid>
      <w:tr w:rsidR="00E72988" w:rsidRPr="00D47153" w14:paraId="08540C65" w14:textId="77777777" w:rsidTr="00146485">
        <w:trPr>
          <w:gridBefore w:val="1"/>
          <w:wBefore w:w="17" w:type="dxa"/>
          <w:trHeight w:val="20"/>
          <w:tblHeader/>
          <w:jc w:val="center"/>
        </w:trPr>
        <w:tc>
          <w:tcPr>
            <w:tcW w:w="413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4CE7FF66" w14:textId="721062EE" w:rsidR="00E72988" w:rsidRPr="00D47153" w:rsidRDefault="00011648" w:rsidP="00B34228">
            <w:pPr>
              <w:pStyle w:val="Table"/>
            </w:pPr>
            <w:r>
              <w:t>Electric Storage Facility</w:t>
            </w:r>
            <w:r w:rsidR="00E72988" w:rsidRPr="00D47153">
              <w:t xml:space="preserve"> Reactive Resource Name</w:t>
            </w:r>
          </w:p>
        </w:tc>
        <w:tc>
          <w:tcPr>
            <w:tcW w:w="108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7B3DBE3F" w14:textId="77777777" w:rsidR="00E72988" w:rsidRPr="00D47153" w:rsidRDefault="00E72988" w:rsidP="00B34228">
            <w:pPr>
              <w:pStyle w:val="TblHeading"/>
            </w:pPr>
            <w:r w:rsidRPr="00D47153">
              <w:t>Asset ID</w:t>
            </w:r>
          </w:p>
        </w:tc>
        <w:tc>
          <w:tcPr>
            <w:tcW w:w="171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0AB8810F" w14:textId="3D50FC89" w:rsidR="00E72988" w:rsidRPr="00D47153" w:rsidRDefault="00E72988" w:rsidP="00B34228">
            <w:pPr>
              <w:pStyle w:val="TblHeading"/>
            </w:pPr>
            <w:del w:id="811" w:author="Author">
              <w:r w:rsidRPr="00D47153" w:rsidDel="008D222C">
                <w:delText xml:space="preserve">Year Lagging </w:delText>
              </w:r>
              <w:r w:rsidRPr="00D47153" w:rsidDel="008D222C">
                <w:rPr>
                  <w:lang w:val="en-US"/>
                </w:rPr>
                <w:delText>Audit</w:delText>
              </w:r>
              <w:r w:rsidRPr="00D47153" w:rsidDel="008D222C">
                <w:delText xml:space="preserve"> Due*</w:delText>
              </w:r>
            </w:del>
          </w:p>
        </w:tc>
        <w:tc>
          <w:tcPr>
            <w:tcW w:w="180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633BCDD3" w14:textId="3E5886B4" w:rsidR="00E72988" w:rsidRPr="00D47153" w:rsidRDefault="00E72988" w:rsidP="00B34228">
            <w:pPr>
              <w:pStyle w:val="TblHeading"/>
            </w:pPr>
            <w:del w:id="812" w:author="Author">
              <w:r w:rsidRPr="00D47153" w:rsidDel="008D222C">
                <w:delText xml:space="preserve">Year Leading </w:delText>
              </w:r>
              <w:r w:rsidRPr="00D47153" w:rsidDel="008D222C">
                <w:rPr>
                  <w:lang w:val="en-US"/>
                </w:rPr>
                <w:delText>Audit</w:delText>
              </w:r>
              <w:r w:rsidRPr="00D47153" w:rsidDel="008D222C">
                <w:delText xml:space="preserve"> Due*</w:delText>
              </w:r>
            </w:del>
          </w:p>
        </w:tc>
      </w:tr>
      <w:tr w:rsidR="00E72988" w:rsidRPr="00D47153" w14:paraId="28CB7501" w14:textId="77777777" w:rsidTr="00146485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20C7AD8E" w14:textId="05783B7B" w:rsidR="00E72988" w:rsidRPr="008F6071" w:rsidRDefault="00011648" w:rsidP="00B34228">
            <w:pPr>
              <w:pStyle w:val="Table"/>
            </w:pPr>
            <w:r>
              <w:t>THIS TABLE LEFT BLANK FOR FUTURE USE</w:t>
            </w:r>
          </w:p>
        </w:tc>
        <w:tc>
          <w:tcPr>
            <w:tcW w:w="1080" w:type="dxa"/>
            <w:gridSpan w:val="2"/>
            <w:vAlign w:val="center"/>
          </w:tcPr>
          <w:p w14:paraId="2759DBDB" w14:textId="77777777" w:rsidR="00E72988" w:rsidRPr="008F6071" w:rsidRDefault="00E72988" w:rsidP="00B34228">
            <w:pPr>
              <w:pStyle w:val="Table"/>
            </w:pPr>
            <w:r>
              <w:t>N/A</w:t>
            </w:r>
          </w:p>
        </w:tc>
        <w:tc>
          <w:tcPr>
            <w:tcW w:w="1710" w:type="dxa"/>
            <w:gridSpan w:val="2"/>
            <w:vAlign w:val="center"/>
          </w:tcPr>
          <w:p w14:paraId="3D542E09" w14:textId="5DE4A47D" w:rsidR="00E72988" w:rsidRPr="008F6071" w:rsidRDefault="00E72988" w:rsidP="00B34228">
            <w:pPr>
              <w:pStyle w:val="Table"/>
            </w:pPr>
            <w:del w:id="813" w:author="Author">
              <w:r w:rsidDel="008D222C">
                <w:delText>N/A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6176E210" w14:textId="66F4F194" w:rsidR="00E72988" w:rsidRPr="008F6071" w:rsidRDefault="00E72988" w:rsidP="00B34228">
            <w:pPr>
              <w:pStyle w:val="Table"/>
            </w:pPr>
            <w:del w:id="814" w:author="Author">
              <w:r w:rsidDel="008D222C">
                <w:delText>N/A</w:delText>
              </w:r>
            </w:del>
          </w:p>
        </w:tc>
      </w:tr>
      <w:tr w:rsidR="00E72988" w:rsidRPr="00D47153" w14:paraId="07C3FD77" w14:textId="77777777" w:rsidTr="00146485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20545E23" w14:textId="77777777" w:rsidR="00E72988" w:rsidRPr="00D47153" w:rsidRDefault="00E72988" w:rsidP="00B34228">
            <w:pPr>
              <w:pStyle w:val="Table"/>
            </w:pPr>
          </w:p>
        </w:tc>
        <w:tc>
          <w:tcPr>
            <w:tcW w:w="1080" w:type="dxa"/>
            <w:gridSpan w:val="2"/>
            <w:vAlign w:val="center"/>
          </w:tcPr>
          <w:p w14:paraId="5FAC3616" w14:textId="77777777" w:rsidR="00E72988" w:rsidRPr="00D47153" w:rsidRDefault="00E72988" w:rsidP="00B34228">
            <w:pPr>
              <w:pStyle w:val="Table"/>
            </w:pPr>
          </w:p>
        </w:tc>
        <w:tc>
          <w:tcPr>
            <w:tcW w:w="1710" w:type="dxa"/>
            <w:gridSpan w:val="2"/>
            <w:vAlign w:val="center"/>
          </w:tcPr>
          <w:p w14:paraId="6CA3CDDF" w14:textId="77777777" w:rsidR="00E72988" w:rsidRPr="00D47153" w:rsidRDefault="00E72988" w:rsidP="00B34228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631DC2B8" w14:textId="77777777" w:rsidR="00E72988" w:rsidRPr="00D47153" w:rsidRDefault="00E72988" w:rsidP="00B34228">
            <w:pPr>
              <w:pStyle w:val="Table"/>
            </w:pPr>
          </w:p>
        </w:tc>
      </w:tr>
    </w:tbl>
    <w:p w14:paraId="04DF71EF" w14:textId="1C588A70" w:rsidR="00E72988" w:rsidRPr="00D47153" w:rsidDel="008D222C" w:rsidRDefault="00E72988" w:rsidP="00E72988">
      <w:pPr>
        <w:spacing w:before="60"/>
        <w:ind w:left="360"/>
        <w:rPr>
          <w:del w:id="815" w:author="Author"/>
          <w:rFonts w:ascii="Arial" w:hAnsi="Arial" w:cs="Arial"/>
          <w:sz w:val="18"/>
          <w:szCs w:val="18"/>
        </w:rPr>
      </w:pPr>
      <w:del w:id="816" w:author="Author">
        <w:r w:rsidRPr="00D47153" w:rsidDel="008D222C">
          <w:rPr>
            <w:rFonts w:ascii="Arial" w:hAnsi="Arial" w:cs="Arial"/>
            <w:sz w:val="18"/>
            <w:szCs w:val="18"/>
          </w:rPr>
          <w:delText>* Dates will be updated annually</w:delText>
        </w:r>
      </w:del>
    </w:p>
    <w:p w14:paraId="7A2ED0C1" w14:textId="76C92344" w:rsidR="00E72988" w:rsidRPr="00D47153" w:rsidRDefault="0027587D" w:rsidP="00CA2AD3">
      <w:pPr>
        <w:widowControl/>
        <w:autoSpaceDE/>
        <w:autoSpaceDN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431B2FE1" w14:textId="36608302" w:rsidR="0027403A" w:rsidRPr="00046BEA" w:rsidRDefault="0027403A" w:rsidP="00046BEA">
      <w:pPr>
        <w:pStyle w:val="Heading1"/>
        <w:numPr>
          <w:ilvl w:val="0"/>
          <w:numId w:val="0"/>
        </w:numPr>
        <w:spacing w:before="240" w:after="160"/>
        <w:ind w:left="446"/>
        <w:jc w:val="center"/>
        <w:rPr>
          <w:rFonts w:ascii="Arial" w:hAnsi="Arial" w:cs="Arial"/>
          <w:caps w:val="0"/>
          <w:sz w:val="28"/>
          <w:szCs w:val="28"/>
        </w:rPr>
      </w:pPr>
      <w:bookmarkStart w:id="817" w:name="_Toc178145876"/>
      <w:r w:rsidRPr="006D2CA5">
        <w:rPr>
          <w:rFonts w:ascii="Arial" w:hAnsi="Arial" w:cs="Arial"/>
          <w:caps w:val="0"/>
          <w:sz w:val="28"/>
          <w:szCs w:val="28"/>
        </w:rPr>
        <w:lastRenderedPageBreak/>
        <w:t xml:space="preserve">Table </w:t>
      </w:r>
      <w:r w:rsidR="000E2F1B">
        <w:rPr>
          <w:rFonts w:ascii="Arial" w:hAnsi="Arial" w:cs="Arial"/>
          <w:caps w:val="0"/>
          <w:sz w:val="28"/>
          <w:szCs w:val="28"/>
        </w:rPr>
        <w:t>19</w:t>
      </w:r>
      <w:r w:rsidRPr="006D2CA5">
        <w:rPr>
          <w:rFonts w:ascii="Arial" w:hAnsi="Arial" w:cs="Arial"/>
          <w:caps w:val="0"/>
          <w:sz w:val="28"/>
          <w:szCs w:val="28"/>
        </w:rPr>
        <w:t xml:space="preserve"> </w:t>
      </w:r>
      <w:r>
        <w:rPr>
          <w:rFonts w:ascii="Arial" w:hAnsi="Arial" w:cs="Arial"/>
          <w:caps w:val="0"/>
          <w:sz w:val="28"/>
          <w:szCs w:val="28"/>
        </w:rPr>
        <w:t>-</w:t>
      </w:r>
      <w:r w:rsidRPr="006D2CA5">
        <w:rPr>
          <w:rFonts w:ascii="Arial" w:hAnsi="Arial" w:cs="Arial"/>
          <w:caps w:val="0"/>
          <w:sz w:val="28"/>
          <w:szCs w:val="28"/>
        </w:rPr>
        <w:t xml:space="preserve"> </w:t>
      </w:r>
      <w:r>
        <w:rPr>
          <w:rFonts w:ascii="Arial" w:hAnsi="Arial" w:cs="Arial"/>
          <w:caps w:val="0"/>
          <w:sz w:val="28"/>
          <w:szCs w:val="28"/>
        </w:rPr>
        <w:t>VELCO</w:t>
      </w:r>
      <w:r w:rsidR="00C77742">
        <w:rPr>
          <w:rFonts w:ascii="Arial" w:hAnsi="Arial" w:cs="Arial"/>
          <w:caps w:val="0"/>
          <w:sz w:val="28"/>
          <w:szCs w:val="28"/>
        </w:rPr>
        <w:t xml:space="preserve"> Generator Reactive Resources</w:t>
      </w:r>
      <w:bookmarkEnd w:id="817"/>
    </w:p>
    <w:tbl>
      <w:tblPr>
        <w:tblW w:w="87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194"/>
        <w:gridCol w:w="1062"/>
        <w:gridCol w:w="1710"/>
        <w:gridCol w:w="1800"/>
      </w:tblGrid>
      <w:tr w:rsidR="00E86A39" w:rsidRPr="00BB1F17" w14:paraId="431B2FE6" w14:textId="77777777" w:rsidTr="009F56F0">
        <w:trPr>
          <w:trHeight w:val="20"/>
          <w:tblHeader/>
          <w:jc w:val="center"/>
        </w:trPr>
        <w:tc>
          <w:tcPr>
            <w:tcW w:w="41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431B2FE2" w14:textId="0EAD3279" w:rsidR="0027403A" w:rsidRPr="00BB1F17" w:rsidRDefault="0027403A" w:rsidP="00B34228">
            <w:pPr>
              <w:pStyle w:val="Table"/>
            </w:pPr>
            <w:r w:rsidRPr="00BB1F17">
              <w:t>Generator</w:t>
            </w:r>
            <w:r w:rsidR="008B2985">
              <w:t xml:space="preserve"> Asset Name</w:t>
            </w:r>
          </w:p>
        </w:tc>
        <w:tc>
          <w:tcPr>
            <w:tcW w:w="10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431B2FE3" w14:textId="77777777" w:rsidR="0027403A" w:rsidRPr="00BB1F17" w:rsidRDefault="0027403A" w:rsidP="00B34228">
            <w:pPr>
              <w:pStyle w:val="TblHeading"/>
            </w:pPr>
            <w:r w:rsidRPr="00BB1F17">
              <w:t>Asset ID</w:t>
            </w:r>
          </w:p>
        </w:tc>
        <w:tc>
          <w:tcPr>
            <w:tcW w:w="17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431B2FE4" w14:textId="0E612594" w:rsidR="0027403A" w:rsidRPr="00BB1F17" w:rsidRDefault="0027403A" w:rsidP="00B34228">
            <w:pPr>
              <w:pStyle w:val="TblHeading"/>
            </w:pPr>
            <w:del w:id="818" w:author="Author">
              <w:r w:rsidRPr="00BB1F17" w:rsidDel="008D222C">
                <w:delText xml:space="preserve">Year Lagging </w:delText>
              </w:r>
              <w:r w:rsidR="000105EB" w:rsidDel="008D222C">
                <w:rPr>
                  <w:lang w:val="en-US"/>
                </w:rPr>
                <w:delText>Audit</w:delText>
              </w:r>
              <w:r w:rsidRPr="00BB1F17" w:rsidDel="008D222C">
                <w:delText xml:space="preserve"> Due*</w:delText>
              </w:r>
            </w:del>
          </w:p>
        </w:tc>
        <w:tc>
          <w:tcPr>
            <w:tcW w:w="18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431B2FE5" w14:textId="2657CD2D" w:rsidR="0027403A" w:rsidRPr="00BB1F17" w:rsidRDefault="0027403A" w:rsidP="00B34228">
            <w:pPr>
              <w:pStyle w:val="TblHeading"/>
            </w:pPr>
            <w:del w:id="819" w:author="Author">
              <w:r w:rsidRPr="00BB1F17" w:rsidDel="008D222C">
                <w:delText xml:space="preserve">Year Leading </w:delText>
              </w:r>
              <w:r w:rsidR="000105EB" w:rsidDel="008D222C">
                <w:rPr>
                  <w:lang w:val="en-US"/>
                </w:rPr>
                <w:delText>Audit</w:delText>
              </w:r>
              <w:r w:rsidRPr="00BB1F17" w:rsidDel="008D222C">
                <w:delText xml:space="preserve"> Due*</w:delText>
              </w:r>
            </w:del>
          </w:p>
        </w:tc>
      </w:tr>
      <w:tr w:rsidR="00E86A39" w:rsidRPr="00BB1F17" w14:paraId="431B2FEB" w14:textId="77777777" w:rsidTr="009F56F0">
        <w:trPr>
          <w:jc w:val="center"/>
        </w:trPr>
        <w:tc>
          <w:tcPr>
            <w:tcW w:w="4194" w:type="dxa"/>
            <w:tcBorders>
              <w:top w:val="single" w:sz="12" w:space="0" w:color="000000"/>
            </w:tcBorders>
            <w:vAlign w:val="center"/>
          </w:tcPr>
          <w:p w14:paraId="431B2FE7" w14:textId="77777777" w:rsidR="0027403A" w:rsidRPr="00BB1F17" w:rsidRDefault="0027403A" w:rsidP="00B34228">
            <w:pPr>
              <w:pStyle w:val="Table"/>
            </w:pPr>
            <w:r w:rsidRPr="00BB1F17">
              <w:t>ASCUTNEY GT</w:t>
            </w:r>
          </w:p>
        </w:tc>
        <w:tc>
          <w:tcPr>
            <w:tcW w:w="1062" w:type="dxa"/>
            <w:tcBorders>
              <w:top w:val="single" w:sz="12" w:space="0" w:color="000000"/>
            </w:tcBorders>
            <w:vAlign w:val="center"/>
          </w:tcPr>
          <w:p w14:paraId="431B2FE8" w14:textId="77777777" w:rsidR="0027403A" w:rsidRPr="00BB1F17" w:rsidRDefault="0027403A" w:rsidP="00B34228">
            <w:pPr>
              <w:pStyle w:val="Table"/>
            </w:pPr>
            <w:r w:rsidRPr="00BB1F17">
              <w:t>329</w:t>
            </w:r>
          </w:p>
        </w:tc>
        <w:tc>
          <w:tcPr>
            <w:tcW w:w="1710" w:type="dxa"/>
            <w:tcBorders>
              <w:top w:val="single" w:sz="12" w:space="0" w:color="000000"/>
            </w:tcBorders>
            <w:vAlign w:val="center"/>
          </w:tcPr>
          <w:p w14:paraId="431B2FE9" w14:textId="48BFE9A2" w:rsidR="0027403A" w:rsidRPr="00BB1F17" w:rsidRDefault="00772BD1" w:rsidP="00B34228">
            <w:pPr>
              <w:pStyle w:val="Table"/>
            </w:pPr>
            <w:del w:id="820" w:author="Author">
              <w:r w:rsidDel="008D222C">
                <w:delText>2019</w:delText>
              </w:r>
            </w:del>
          </w:p>
        </w:tc>
        <w:tc>
          <w:tcPr>
            <w:tcW w:w="1800" w:type="dxa"/>
            <w:tcBorders>
              <w:top w:val="single" w:sz="12" w:space="0" w:color="000000"/>
            </w:tcBorders>
            <w:vAlign w:val="center"/>
          </w:tcPr>
          <w:p w14:paraId="431B2FEA" w14:textId="53B102A9" w:rsidR="0027403A" w:rsidRPr="0003455C" w:rsidRDefault="0003455C" w:rsidP="00B34228">
            <w:pPr>
              <w:pStyle w:val="Table"/>
            </w:pPr>
            <w:del w:id="821" w:author="Author">
              <w:r w:rsidRPr="00BB1F17" w:rsidDel="008D222C">
                <w:delText>20</w:delText>
              </w:r>
              <w:r w:rsidDel="008D222C">
                <w:delText>2</w:delText>
              </w:r>
              <w:r w:rsidR="00E62843" w:rsidDel="008D222C">
                <w:rPr>
                  <w:lang w:val="en-US"/>
                </w:rPr>
                <w:delText>3</w:delText>
              </w:r>
            </w:del>
          </w:p>
        </w:tc>
      </w:tr>
      <w:tr w:rsidR="0003455C" w:rsidRPr="00BB1F17" w14:paraId="431B2FF0" w14:textId="77777777" w:rsidTr="009F56F0">
        <w:trPr>
          <w:jc w:val="center"/>
        </w:trPr>
        <w:tc>
          <w:tcPr>
            <w:tcW w:w="4194" w:type="dxa"/>
            <w:vAlign w:val="center"/>
          </w:tcPr>
          <w:p w14:paraId="431B2FEC" w14:textId="77777777" w:rsidR="0003455C" w:rsidRPr="00BB1F17" w:rsidDel="00C85E37" w:rsidRDefault="0003455C" w:rsidP="00B34228">
            <w:pPr>
              <w:pStyle w:val="Table"/>
            </w:pPr>
            <w:r w:rsidRPr="00BB1F17">
              <w:t>BERLIN 1 GT</w:t>
            </w:r>
          </w:p>
        </w:tc>
        <w:tc>
          <w:tcPr>
            <w:tcW w:w="1062" w:type="dxa"/>
            <w:vAlign w:val="center"/>
          </w:tcPr>
          <w:p w14:paraId="431B2FED" w14:textId="77777777" w:rsidR="0003455C" w:rsidRPr="00BB1F17" w:rsidDel="00C85E37" w:rsidRDefault="0003455C" w:rsidP="00B34228">
            <w:pPr>
              <w:pStyle w:val="Table"/>
            </w:pPr>
            <w:r w:rsidRPr="00BB1F17">
              <w:t>336</w:t>
            </w:r>
          </w:p>
        </w:tc>
        <w:tc>
          <w:tcPr>
            <w:tcW w:w="1710" w:type="dxa"/>
            <w:vAlign w:val="center"/>
          </w:tcPr>
          <w:p w14:paraId="431B2FEE" w14:textId="7E91A642" w:rsidR="0003455C" w:rsidRPr="00BB1F17" w:rsidDel="00C85E37" w:rsidRDefault="0003455C" w:rsidP="00B34228">
            <w:pPr>
              <w:pStyle w:val="Table"/>
            </w:pPr>
            <w:del w:id="822" w:author="Author">
              <w:r w:rsidDel="008D222C">
                <w:delText>2018</w:delText>
              </w:r>
            </w:del>
          </w:p>
        </w:tc>
        <w:tc>
          <w:tcPr>
            <w:tcW w:w="1800" w:type="dxa"/>
            <w:vAlign w:val="center"/>
          </w:tcPr>
          <w:p w14:paraId="431B2FEF" w14:textId="1CC9A37D" w:rsidR="0003455C" w:rsidRPr="00BB1F17" w:rsidDel="00C85E37" w:rsidRDefault="0003455C" w:rsidP="00B34228">
            <w:pPr>
              <w:pStyle w:val="Table"/>
            </w:pPr>
            <w:del w:id="823" w:author="Author">
              <w:r w:rsidDel="008D222C">
                <w:delText>202</w:delText>
              </w:r>
              <w:r w:rsidR="00E62843" w:rsidDel="008D222C">
                <w:rPr>
                  <w:lang w:val="en-US"/>
                </w:rPr>
                <w:delText>7</w:delText>
              </w:r>
            </w:del>
          </w:p>
        </w:tc>
      </w:tr>
      <w:tr w:rsidR="00AB67A0" w:rsidRPr="00BB1F17" w14:paraId="431B2FF5" w14:textId="77777777" w:rsidTr="008744CF">
        <w:trPr>
          <w:jc w:val="center"/>
        </w:trPr>
        <w:tc>
          <w:tcPr>
            <w:tcW w:w="4194" w:type="dxa"/>
            <w:vAlign w:val="center"/>
          </w:tcPr>
          <w:p w14:paraId="431B2FF1" w14:textId="77777777" w:rsidR="00AB67A0" w:rsidRPr="00BB1F17" w:rsidDel="00C85E37" w:rsidRDefault="00AB67A0" w:rsidP="00B34228">
            <w:pPr>
              <w:pStyle w:val="Table"/>
            </w:pPr>
            <w:r w:rsidRPr="00BB1F17">
              <w:t>BURLINGTON GT</w:t>
            </w:r>
          </w:p>
        </w:tc>
        <w:tc>
          <w:tcPr>
            <w:tcW w:w="1062" w:type="dxa"/>
            <w:vAlign w:val="center"/>
          </w:tcPr>
          <w:p w14:paraId="431B2FF2" w14:textId="77777777" w:rsidR="00AB67A0" w:rsidRPr="00BB1F17" w:rsidDel="00C85E37" w:rsidRDefault="00AB67A0" w:rsidP="00B34228">
            <w:pPr>
              <w:pStyle w:val="Table"/>
            </w:pPr>
            <w:r w:rsidRPr="00BB1F17">
              <w:t>363</w:t>
            </w:r>
          </w:p>
        </w:tc>
        <w:tc>
          <w:tcPr>
            <w:tcW w:w="1710" w:type="dxa"/>
          </w:tcPr>
          <w:p w14:paraId="431B2FF3" w14:textId="186574A3" w:rsidR="00AB67A0" w:rsidRPr="00A8602B" w:rsidDel="00C85E37" w:rsidRDefault="00AB67A0" w:rsidP="00B34228">
            <w:pPr>
              <w:pStyle w:val="Table"/>
            </w:pPr>
            <w:del w:id="824" w:author="Author">
              <w:r w:rsidRPr="00CC4F15" w:rsidDel="008D222C">
                <w:delText>2023</w:delText>
              </w:r>
            </w:del>
          </w:p>
        </w:tc>
        <w:tc>
          <w:tcPr>
            <w:tcW w:w="1800" w:type="dxa"/>
          </w:tcPr>
          <w:p w14:paraId="431B2FF4" w14:textId="34A4267E" w:rsidR="00AB67A0" w:rsidRPr="00A8602B" w:rsidDel="00C85E37" w:rsidRDefault="00AB67A0" w:rsidP="00B34228">
            <w:pPr>
              <w:pStyle w:val="Table"/>
            </w:pPr>
            <w:del w:id="825" w:author="Author">
              <w:r w:rsidRPr="00CC4F15" w:rsidDel="008D222C">
                <w:delText>2023</w:delText>
              </w:r>
            </w:del>
          </w:p>
        </w:tc>
      </w:tr>
      <w:tr w:rsidR="005A2AC9" w:rsidRPr="00BB1F17" w14:paraId="1D04B0F1" w14:textId="77777777" w:rsidTr="008744CF">
        <w:trPr>
          <w:jc w:val="center"/>
        </w:trPr>
        <w:tc>
          <w:tcPr>
            <w:tcW w:w="4194" w:type="dxa"/>
            <w:vAlign w:val="center"/>
          </w:tcPr>
          <w:p w14:paraId="68F58D53" w14:textId="69A0771A" w:rsidR="005A2AC9" w:rsidRPr="00867BB4" w:rsidRDefault="005A2AC9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 xml:space="preserve">COOLIDGE SOLAR </w:t>
            </w:r>
          </w:p>
        </w:tc>
        <w:tc>
          <w:tcPr>
            <w:tcW w:w="1062" w:type="dxa"/>
            <w:vAlign w:val="center"/>
          </w:tcPr>
          <w:p w14:paraId="2F3BA2EA" w14:textId="798CA5B7" w:rsidR="005A2AC9" w:rsidRPr="00867BB4" w:rsidRDefault="005A2AC9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50815</w:t>
            </w:r>
          </w:p>
        </w:tc>
        <w:tc>
          <w:tcPr>
            <w:tcW w:w="1710" w:type="dxa"/>
          </w:tcPr>
          <w:p w14:paraId="1DE5A4DB" w14:textId="1445B0C3" w:rsidR="005A2AC9" w:rsidRPr="00867BB4" w:rsidRDefault="005A2AC9" w:rsidP="00B34228">
            <w:pPr>
              <w:pStyle w:val="Table"/>
              <w:rPr>
                <w:lang w:val="en-US"/>
              </w:rPr>
            </w:pPr>
            <w:del w:id="826" w:author="Author">
              <w:r w:rsidDel="008D222C">
                <w:rPr>
                  <w:lang w:val="en-US"/>
                </w:rPr>
                <w:delText>2020</w:delText>
              </w:r>
            </w:del>
          </w:p>
        </w:tc>
        <w:tc>
          <w:tcPr>
            <w:tcW w:w="1800" w:type="dxa"/>
          </w:tcPr>
          <w:p w14:paraId="0DF221BB" w14:textId="073841EC" w:rsidR="005A2AC9" w:rsidRPr="00CC4F15" w:rsidRDefault="005A2AC9" w:rsidP="00B34228">
            <w:pPr>
              <w:pStyle w:val="Table"/>
            </w:pPr>
            <w:del w:id="827" w:author="Author">
              <w:r w:rsidDel="008D222C">
                <w:rPr>
                  <w:lang w:val="en-US"/>
                </w:rPr>
                <w:delText>2020</w:delText>
              </w:r>
            </w:del>
          </w:p>
        </w:tc>
      </w:tr>
      <w:tr w:rsidR="008744CF" w:rsidRPr="00BB1F17" w14:paraId="431B2FFA" w14:textId="77777777" w:rsidTr="009F56F0">
        <w:trPr>
          <w:jc w:val="center"/>
        </w:trPr>
        <w:tc>
          <w:tcPr>
            <w:tcW w:w="4194" w:type="dxa"/>
            <w:vAlign w:val="center"/>
          </w:tcPr>
          <w:p w14:paraId="431B2FF6" w14:textId="77777777" w:rsidR="008744CF" w:rsidRPr="00BB1F17" w:rsidDel="00C85E37" w:rsidRDefault="008744CF" w:rsidP="00B34228">
            <w:pPr>
              <w:pStyle w:val="Table"/>
            </w:pPr>
            <w:r w:rsidRPr="00BB1F17">
              <w:t>ESSEX DIESELS</w:t>
            </w:r>
          </w:p>
        </w:tc>
        <w:tc>
          <w:tcPr>
            <w:tcW w:w="1062" w:type="dxa"/>
            <w:vAlign w:val="center"/>
          </w:tcPr>
          <w:p w14:paraId="431B2FF7" w14:textId="77777777" w:rsidR="008744CF" w:rsidRPr="00BB1F17" w:rsidDel="00C85E37" w:rsidRDefault="008744CF" w:rsidP="00B34228">
            <w:pPr>
              <w:pStyle w:val="Table"/>
            </w:pPr>
            <w:r w:rsidRPr="00BB1F17">
              <w:t>1221</w:t>
            </w:r>
          </w:p>
        </w:tc>
        <w:tc>
          <w:tcPr>
            <w:tcW w:w="1710" w:type="dxa"/>
          </w:tcPr>
          <w:p w14:paraId="431B2FF8" w14:textId="3A48798D" w:rsidR="008744CF" w:rsidRPr="00C66221" w:rsidDel="00C85E37" w:rsidRDefault="00F6112A" w:rsidP="00B34228">
            <w:pPr>
              <w:pStyle w:val="Table"/>
              <w:rPr>
                <w:lang w:val="en-US"/>
              </w:rPr>
            </w:pPr>
            <w:del w:id="828" w:author="Author">
              <w:r w:rsidDel="008D222C">
                <w:rPr>
                  <w:lang w:val="en-US"/>
                </w:rPr>
                <w:delText>2026</w:delText>
              </w:r>
            </w:del>
          </w:p>
        </w:tc>
        <w:tc>
          <w:tcPr>
            <w:tcW w:w="1800" w:type="dxa"/>
          </w:tcPr>
          <w:p w14:paraId="431B2FF9" w14:textId="5FCC438E" w:rsidR="008744CF" w:rsidRPr="00A8602B" w:rsidDel="00C85E37" w:rsidRDefault="008744CF" w:rsidP="00B34228">
            <w:pPr>
              <w:pStyle w:val="Table"/>
            </w:pPr>
            <w:del w:id="829" w:author="Author">
              <w:r w:rsidRPr="001C51BB" w:rsidDel="008D222C">
                <w:delText>202</w:delText>
              </w:r>
              <w:r w:rsidR="00E62843" w:rsidDel="008D222C">
                <w:rPr>
                  <w:lang w:val="en-US"/>
                </w:rPr>
                <w:delText>6</w:delText>
              </w:r>
            </w:del>
          </w:p>
        </w:tc>
      </w:tr>
      <w:tr w:rsidR="0003455C" w:rsidRPr="00BB1F17" w14:paraId="431B2FFF" w14:textId="77777777" w:rsidTr="009F56F0">
        <w:trPr>
          <w:jc w:val="center"/>
        </w:trPr>
        <w:tc>
          <w:tcPr>
            <w:tcW w:w="4194" w:type="dxa"/>
            <w:vAlign w:val="center"/>
          </w:tcPr>
          <w:p w14:paraId="431B2FFB" w14:textId="77777777" w:rsidR="0003455C" w:rsidRPr="00BB1F17" w:rsidDel="00C85E37" w:rsidRDefault="0003455C" w:rsidP="00B34228">
            <w:pPr>
              <w:pStyle w:val="Table"/>
            </w:pPr>
            <w:r w:rsidRPr="00BB1F17">
              <w:t>GORGE 1 DIESEL</w:t>
            </w:r>
          </w:p>
        </w:tc>
        <w:tc>
          <w:tcPr>
            <w:tcW w:w="1062" w:type="dxa"/>
            <w:vAlign w:val="center"/>
          </w:tcPr>
          <w:p w14:paraId="431B2FFC" w14:textId="77777777" w:rsidR="0003455C" w:rsidRPr="00BB1F17" w:rsidDel="00C85E37" w:rsidRDefault="0003455C" w:rsidP="00B34228">
            <w:pPr>
              <w:pStyle w:val="Table"/>
            </w:pPr>
            <w:r w:rsidRPr="00BB1F17">
              <w:t>426</w:t>
            </w:r>
          </w:p>
        </w:tc>
        <w:tc>
          <w:tcPr>
            <w:tcW w:w="1710" w:type="dxa"/>
          </w:tcPr>
          <w:p w14:paraId="431B2FFD" w14:textId="0A16C7D2" w:rsidR="0003455C" w:rsidRPr="00C66221" w:rsidDel="00C85E37" w:rsidRDefault="00F6112A" w:rsidP="00B34228">
            <w:pPr>
              <w:pStyle w:val="Table"/>
              <w:rPr>
                <w:lang w:val="en-US"/>
              </w:rPr>
            </w:pPr>
            <w:del w:id="830" w:author="Author">
              <w:r w:rsidDel="008D222C">
                <w:rPr>
                  <w:lang w:val="en-US"/>
                </w:rPr>
                <w:delText>2027</w:delText>
              </w:r>
            </w:del>
          </w:p>
        </w:tc>
        <w:tc>
          <w:tcPr>
            <w:tcW w:w="1800" w:type="dxa"/>
          </w:tcPr>
          <w:p w14:paraId="431B2FFE" w14:textId="096BDD55" w:rsidR="0003455C" w:rsidRPr="00A8602B" w:rsidDel="00C85E37" w:rsidRDefault="0003455C" w:rsidP="00B34228">
            <w:pPr>
              <w:pStyle w:val="Table"/>
            </w:pPr>
            <w:del w:id="831" w:author="Author">
              <w:r w:rsidDel="008D222C">
                <w:delText>2022</w:delText>
              </w:r>
            </w:del>
          </w:p>
        </w:tc>
      </w:tr>
      <w:tr w:rsidR="00AB67A0" w:rsidRPr="00BB1F17" w14:paraId="431B3004" w14:textId="77777777" w:rsidTr="009F56F0">
        <w:trPr>
          <w:jc w:val="center"/>
        </w:trPr>
        <w:tc>
          <w:tcPr>
            <w:tcW w:w="4194" w:type="dxa"/>
            <w:vAlign w:val="center"/>
          </w:tcPr>
          <w:p w14:paraId="431B3000" w14:textId="77777777" w:rsidR="00AB67A0" w:rsidRPr="00BB1F17" w:rsidDel="00C85E37" w:rsidRDefault="00AB67A0" w:rsidP="00B34228">
            <w:pPr>
              <w:pStyle w:val="Table"/>
            </w:pPr>
            <w:r w:rsidRPr="00BB1F17">
              <w:t>J C MCNEIL</w:t>
            </w:r>
          </w:p>
        </w:tc>
        <w:tc>
          <w:tcPr>
            <w:tcW w:w="1062" w:type="dxa"/>
            <w:vAlign w:val="center"/>
          </w:tcPr>
          <w:p w14:paraId="431B3001" w14:textId="77777777" w:rsidR="00AB67A0" w:rsidRPr="00BB1F17" w:rsidDel="00C85E37" w:rsidRDefault="00AB67A0" w:rsidP="00B34228">
            <w:pPr>
              <w:pStyle w:val="Table"/>
            </w:pPr>
            <w:r w:rsidRPr="00BB1F17">
              <w:t>474</w:t>
            </w:r>
          </w:p>
        </w:tc>
        <w:tc>
          <w:tcPr>
            <w:tcW w:w="1710" w:type="dxa"/>
          </w:tcPr>
          <w:p w14:paraId="431B3002" w14:textId="3D7F1939" w:rsidR="00AB67A0" w:rsidRPr="00A8602B" w:rsidDel="00C85E37" w:rsidRDefault="00AB67A0" w:rsidP="00B34228">
            <w:pPr>
              <w:pStyle w:val="Table"/>
            </w:pPr>
            <w:del w:id="832" w:author="Author">
              <w:r w:rsidRPr="000B35A9" w:rsidDel="008D222C">
                <w:delText>2023</w:delText>
              </w:r>
            </w:del>
          </w:p>
        </w:tc>
        <w:tc>
          <w:tcPr>
            <w:tcW w:w="1800" w:type="dxa"/>
          </w:tcPr>
          <w:p w14:paraId="431B3003" w14:textId="26FC70C6" w:rsidR="00AB67A0" w:rsidRPr="00A8602B" w:rsidDel="00C85E37" w:rsidRDefault="00AB67A0" w:rsidP="00B34228">
            <w:pPr>
              <w:pStyle w:val="Table"/>
            </w:pPr>
            <w:del w:id="833" w:author="Author">
              <w:r w:rsidRPr="000B35A9" w:rsidDel="008D222C">
                <w:delText>2023</w:delText>
              </w:r>
            </w:del>
          </w:p>
        </w:tc>
      </w:tr>
      <w:tr w:rsidR="0003455C" w:rsidRPr="00BB1F17" w14:paraId="431B3009" w14:textId="77777777" w:rsidTr="009F56F0">
        <w:trPr>
          <w:jc w:val="center"/>
        </w:trPr>
        <w:tc>
          <w:tcPr>
            <w:tcW w:w="4194" w:type="dxa"/>
            <w:vAlign w:val="center"/>
          </w:tcPr>
          <w:p w14:paraId="431B3005" w14:textId="77777777" w:rsidR="0003455C" w:rsidRPr="00BB1F17" w:rsidDel="00C85E37" w:rsidRDefault="0003455C" w:rsidP="00B34228">
            <w:pPr>
              <w:pStyle w:val="Table"/>
            </w:pPr>
            <w:r w:rsidRPr="00BB1F17">
              <w:t>KINGDOM COMMUNITY WIND</w:t>
            </w:r>
          </w:p>
        </w:tc>
        <w:tc>
          <w:tcPr>
            <w:tcW w:w="1062" w:type="dxa"/>
            <w:vAlign w:val="center"/>
          </w:tcPr>
          <w:p w14:paraId="431B3006" w14:textId="77777777" w:rsidR="0003455C" w:rsidRPr="00BB1F17" w:rsidDel="00C85E37" w:rsidRDefault="0003455C" w:rsidP="00B34228">
            <w:pPr>
              <w:pStyle w:val="Table"/>
            </w:pPr>
            <w:r w:rsidRPr="00BB1F17">
              <w:t>35979</w:t>
            </w:r>
          </w:p>
        </w:tc>
        <w:tc>
          <w:tcPr>
            <w:tcW w:w="1710" w:type="dxa"/>
          </w:tcPr>
          <w:p w14:paraId="431B3007" w14:textId="61979D35" w:rsidR="0003455C" w:rsidRPr="00A8602B" w:rsidDel="00C85E37" w:rsidRDefault="0003455C" w:rsidP="00B34228">
            <w:pPr>
              <w:pStyle w:val="Table"/>
            </w:pPr>
            <w:del w:id="834" w:author="Author">
              <w:r w:rsidDel="008D222C">
                <w:delText>2022</w:delText>
              </w:r>
            </w:del>
          </w:p>
        </w:tc>
        <w:tc>
          <w:tcPr>
            <w:tcW w:w="1800" w:type="dxa"/>
          </w:tcPr>
          <w:p w14:paraId="431B3008" w14:textId="4FF76983" w:rsidR="0003455C" w:rsidRPr="00A8602B" w:rsidDel="00C85E37" w:rsidRDefault="0003455C" w:rsidP="00B34228">
            <w:pPr>
              <w:pStyle w:val="Table"/>
            </w:pPr>
            <w:del w:id="835" w:author="Author">
              <w:r w:rsidDel="008D222C">
                <w:delText>2022</w:delText>
              </w:r>
            </w:del>
          </w:p>
        </w:tc>
      </w:tr>
      <w:tr w:rsidR="00E86A39" w:rsidRPr="00BB1F17" w14:paraId="431B300E" w14:textId="77777777" w:rsidTr="009F56F0">
        <w:trPr>
          <w:jc w:val="center"/>
        </w:trPr>
        <w:tc>
          <w:tcPr>
            <w:tcW w:w="4194" w:type="dxa"/>
            <w:vAlign w:val="center"/>
          </w:tcPr>
          <w:p w14:paraId="431B300A" w14:textId="77777777" w:rsidR="0027403A" w:rsidRPr="00BB1F17" w:rsidDel="00C85E37" w:rsidRDefault="0027403A" w:rsidP="00B34228">
            <w:pPr>
              <w:pStyle w:val="Table"/>
            </w:pPr>
            <w:r w:rsidRPr="00BB1F17">
              <w:t>RUTLAND 5 GT</w:t>
            </w:r>
          </w:p>
        </w:tc>
        <w:tc>
          <w:tcPr>
            <w:tcW w:w="1062" w:type="dxa"/>
            <w:vAlign w:val="center"/>
          </w:tcPr>
          <w:p w14:paraId="431B300B" w14:textId="77777777" w:rsidR="0027403A" w:rsidRPr="00BB1F17" w:rsidDel="00C85E37" w:rsidRDefault="0027403A" w:rsidP="00B34228">
            <w:pPr>
              <w:pStyle w:val="Table"/>
            </w:pPr>
            <w:r w:rsidRPr="00BB1F17">
              <w:t>549</w:t>
            </w:r>
          </w:p>
        </w:tc>
        <w:tc>
          <w:tcPr>
            <w:tcW w:w="1710" w:type="dxa"/>
            <w:vAlign w:val="center"/>
          </w:tcPr>
          <w:p w14:paraId="431B300C" w14:textId="0851D509" w:rsidR="0027403A" w:rsidRPr="00867BB4" w:rsidDel="00C85E37" w:rsidRDefault="00943906" w:rsidP="00B34228">
            <w:pPr>
              <w:pStyle w:val="Table"/>
              <w:rPr>
                <w:lang w:val="en-US"/>
              </w:rPr>
            </w:pPr>
            <w:del w:id="836" w:author="Author">
              <w:r w:rsidDel="008D222C">
                <w:rPr>
                  <w:lang w:val="en-US"/>
                </w:rPr>
                <w:delText>2025</w:delText>
              </w:r>
            </w:del>
          </w:p>
        </w:tc>
        <w:tc>
          <w:tcPr>
            <w:tcW w:w="1800" w:type="dxa"/>
            <w:vAlign w:val="center"/>
          </w:tcPr>
          <w:p w14:paraId="431B300D" w14:textId="3990EFF1" w:rsidR="0027403A" w:rsidRPr="00100D8F" w:rsidDel="00C85E37" w:rsidRDefault="008744CF" w:rsidP="00B34228">
            <w:pPr>
              <w:pStyle w:val="Table"/>
            </w:pPr>
            <w:del w:id="837" w:author="Author">
              <w:r w:rsidDel="008D222C">
                <w:delText>202</w:delText>
              </w:r>
              <w:r w:rsidR="00596C4F" w:rsidDel="008D222C">
                <w:rPr>
                  <w:lang w:val="en-US"/>
                </w:rPr>
                <w:delText>6</w:delText>
              </w:r>
            </w:del>
          </w:p>
        </w:tc>
      </w:tr>
      <w:tr w:rsidR="00481E21" w:rsidRPr="00BB1F17" w14:paraId="588DAB6F" w14:textId="77777777" w:rsidTr="00481E21">
        <w:trPr>
          <w:jc w:val="center"/>
        </w:trPr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0DD52" w14:textId="77777777" w:rsidR="00481E21" w:rsidRPr="00481E21" w:rsidRDefault="00481E21" w:rsidP="005A23B4">
            <w:pPr>
              <w:pStyle w:val="Table"/>
            </w:pPr>
            <w:r w:rsidRPr="00481E21">
              <w:t>SHEFFIELD WIND PLANT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7649D" w14:textId="77777777" w:rsidR="00481E21" w:rsidRPr="00481E21" w:rsidRDefault="00481E21" w:rsidP="005A23B4">
            <w:pPr>
              <w:pStyle w:val="Table"/>
            </w:pPr>
            <w:r w:rsidRPr="00481E21">
              <w:t>12530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B9C00" w14:textId="602305DD" w:rsidR="00481E21" w:rsidRDefault="00481E21" w:rsidP="005A23B4">
            <w:pPr>
              <w:pStyle w:val="Table"/>
              <w:rPr>
                <w:lang w:val="en-US"/>
              </w:rPr>
            </w:pPr>
            <w:del w:id="838" w:author="Author">
              <w:r w:rsidDel="008D222C">
                <w:rPr>
                  <w:lang w:val="en-US"/>
                </w:rPr>
                <w:delText>2024</w:delText>
              </w:r>
            </w:del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C71FC" w14:textId="46665DA3" w:rsidR="00481E21" w:rsidRPr="00481E21" w:rsidRDefault="00481E21" w:rsidP="005A23B4">
            <w:pPr>
              <w:pStyle w:val="Table"/>
            </w:pPr>
            <w:del w:id="839" w:author="Author">
              <w:r w:rsidRPr="00481E21" w:rsidDel="008D222C">
                <w:delText>2024</w:delText>
              </w:r>
            </w:del>
          </w:p>
        </w:tc>
      </w:tr>
      <w:tr w:rsidR="00E86A39" w:rsidRPr="00BB1F17" w14:paraId="431B3013" w14:textId="77777777" w:rsidTr="00353CF5">
        <w:trPr>
          <w:jc w:val="center"/>
        </w:trPr>
        <w:tc>
          <w:tcPr>
            <w:tcW w:w="4194" w:type="dxa"/>
            <w:vAlign w:val="center"/>
          </w:tcPr>
          <w:p w14:paraId="431B300F" w14:textId="04D0CC98" w:rsidR="0027403A" w:rsidRPr="00BB1F17" w:rsidDel="00C85E37" w:rsidRDefault="0027403A" w:rsidP="00B34228">
            <w:pPr>
              <w:pStyle w:val="Table"/>
            </w:pPr>
            <w:r w:rsidRPr="00BB1F17">
              <w:t>SWANTON GT-1</w:t>
            </w:r>
          </w:p>
        </w:tc>
        <w:tc>
          <w:tcPr>
            <w:tcW w:w="1062" w:type="dxa"/>
            <w:vAlign w:val="center"/>
          </w:tcPr>
          <w:p w14:paraId="431B3010" w14:textId="77777777" w:rsidR="0027403A" w:rsidRPr="00BB1F17" w:rsidDel="00C85E37" w:rsidRDefault="0027403A" w:rsidP="00B34228">
            <w:pPr>
              <w:pStyle w:val="Table"/>
            </w:pPr>
            <w:r w:rsidRPr="00BB1F17">
              <w:t>12510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31B3011" w14:textId="5F403CBC" w:rsidR="0027403A" w:rsidRPr="00B34228" w:rsidDel="00C85E37" w:rsidRDefault="000D2EC1" w:rsidP="00B34228">
            <w:pPr>
              <w:pStyle w:val="Table"/>
            </w:pPr>
            <w:del w:id="840" w:author="Author">
              <w:r w:rsidRPr="00B34228" w:rsidDel="008D222C">
                <w:rPr>
                  <w:lang w:val="en-US"/>
                </w:rPr>
                <w:delText>2025</w:delText>
              </w:r>
            </w:del>
          </w:p>
        </w:tc>
        <w:tc>
          <w:tcPr>
            <w:tcW w:w="1800" w:type="dxa"/>
            <w:shd w:val="clear" w:color="auto" w:fill="auto"/>
            <w:vAlign w:val="center"/>
          </w:tcPr>
          <w:p w14:paraId="431B3012" w14:textId="3AA4CC59" w:rsidR="0027403A" w:rsidRPr="00B34228" w:rsidDel="00C85E37" w:rsidRDefault="000D2EC1" w:rsidP="00B34228">
            <w:pPr>
              <w:pStyle w:val="Table"/>
            </w:pPr>
            <w:del w:id="841" w:author="Author">
              <w:r w:rsidRPr="00B34228" w:rsidDel="008D222C">
                <w:rPr>
                  <w:lang w:val="en-US"/>
                </w:rPr>
                <w:delText>2025</w:delText>
              </w:r>
            </w:del>
          </w:p>
        </w:tc>
      </w:tr>
      <w:tr w:rsidR="00E86A39" w:rsidRPr="00BB1F17" w14:paraId="431B3018" w14:textId="77777777" w:rsidTr="00353CF5">
        <w:trPr>
          <w:jc w:val="center"/>
        </w:trPr>
        <w:tc>
          <w:tcPr>
            <w:tcW w:w="4194" w:type="dxa"/>
            <w:vAlign w:val="center"/>
          </w:tcPr>
          <w:p w14:paraId="431B3014" w14:textId="77777777" w:rsidR="0027403A" w:rsidRPr="00BB1F17" w:rsidDel="00C85E37" w:rsidRDefault="0027403A" w:rsidP="00B34228">
            <w:pPr>
              <w:pStyle w:val="Table"/>
            </w:pPr>
            <w:r w:rsidRPr="00BB1F17">
              <w:t>SWANTON GT-2</w:t>
            </w:r>
          </w:p>
        </w:tc>
        <w:tc>
          <w:tcPr>
            <w:tcW w:w="1062" w:type="dxa"/>
            <w:vAlign w:val="center"/>
          </w:tcPr>
          <w:p w14:paraId="431B3015" w14:textId="77777777" w:rsidR="0027403A" w:rsidRPr="00BB1F17" w:rsidDel="00C85E37" w:rsidRDefault="0027403A" w:rsidP="00B34228">
            <w:pPr>
              <w:pStyle w:val="Table"/>
            </w:pPr>
            <w:r w:rsidRPr="00BB1F17">
              <w:t>12511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31B3016" w14:textId="0BB7A1F3" w:rsidR="0027403A" w:rsidRPr="00353CF5" w:rsidDel="00C85E37" w:rsidRDefault="000D2EC1" w:rsidP="00B34228">
            <w:pPr>
              <w:pStyle w:val="Table"/>
              <w:rPr>
                <w:highlight w:val="yellow"/>
              </w:rPr>
            </w:pPr>
            <w:del w:id="842" w:author="Author">
              <w:r w:rsidRPr="00B34228" w:rsidDel="008D222C">
                <w:rPr>
                  <w:lang w:val="en-US"/>
                </w:rPr>
                <w:delText>2025</w:delText>
              </w:r>
            </w:del>
          </w:p>
        </w:tc>
        <w:tc>
          <w:tcPr>
            <w:tcW w:w="1800" w:type="dxa"/>
            <w:shd w:val="clear" w:color="auto" w:fill="auto"/>
            <w:vAlign w:val="center"/>
          </w:tcPr>
          <w:p w14:paraId="431B3017" w14:textId="3E66E04C" w:rsidR="0027403A" w:rsidRPr="00B34228" w:rsidDel="00C85E37" w:rsidRDefault="000D2EC1" w:rsidP="00B34228">
            <w:pPr>
              <w:pStyle w:val="Table"/>
            </w:pPr>
            <w:del w:id="843" w:author="Author">
              <w:r w:rsidRPr="00353CF5" w:rsidDel="008D222C">
                <w:delText>2025</w:delText>
              </w:r>
            </w:del>
          </w:p>
        </w:tc>
      </w:tr>
      <w:tr w:rsidR="007F0C5E" w:rsidRPr="00BB1F17" w14:paraId="431B301D" w14:textId="77777777" w:rsidTr="009F56F0">
        <w:trPr>
          <w:jc w:val="center"/>
        </w:trPr>
        <w:tc>
          <w:tcPr>
            <w:tcW w:w="4194" w:type="dxa"/>
            <w:vAlign w:val="center"/>
          </w:tcPr>
          <w:p w14:paraId="431B3019" w14:textId="77777777" w:rsidR="007F0C5E" w:rsidRPr="00BB1F17" w:rsidRDefault="007F0C5E" w:rsidP="00B34228">
            <w:pPr>
              <w:pStyle w:val="Table"/>
            </w:pPr>
          </w:p>
        </w:tc>
        <w:tc>
          <w:tcPr>
            <w:tcW w:w="1062" w:type="dxa"/>
            <w:vAlign w:val="center"/>
          </w:tcPr>
          <w:p w14:paraId="431B301A" w14:textId="77777777" w:rsidR="007F0C5E" w:rsidRPr="00BB1F17" w:rsidRDefault="007F0C5E" w:rsidP="00B34228">
            <w:pPr>
              <w:pStyle w:val="Table"/>
            </w:pPr>
          </w:p>
        </w:tc>
        <w:tc>
          <w:tcPr>
            <w:tcW w:w="1710" w:type="dxa"/>
            <w:vAlign w:val="center"/>
          </w:tcPr>
          <w:p w14:paraId="431B301B" w14:textId="77777777" w:rsidR="007F0C5E" w:rsidRPr="00BB1F17" w:rsidRDefault="007F0C5E" w:rsidP="00B34228">
            <w:pPr>
              <w:pStyle w:val="Table"/>
            </w:pPr>
          </w:p>
        </w:tc>
        <w:tc>
          <w:tcPr>
            <w:tcW w:w="1800" w:type="dxa"/>
            <w:vAlign w:val="center"/>
          </w:tcPr>
          <w:p w14:paraId="431B301C" w14:textId="77777777" w:rsidR="007F0C5E" w:rsidRPr="00BB1F17" w:rsidRDefault="007F0C5E" w:rsidP="00B34228">
            <w:pPr>
              <w:pStyle w:val="Table"/>
            </w:pPr>
          </w:p>
        </w:tc>
      </w:tr>
    </w:tbl>
    <w:p w14:paraId="431B301E" w14:textId="03569BF4" w:rsidR="0027403A" w:rsidRPr="00C85E37" w:rsidDel="008D222C" w:rsidRDefault="0027403A" w:rsidP="00480929">
      <w:pPr>
        <w:spacing w:before="60"/>
        <w:ind w:left="450"/>
        <w:rPr>
          <w:del w:id="844" w:author="Author"/>
          <w:rFonts w:ascii="Arial" w:hAnsi="Arial" w:cs="Arial"/>
          <w:sz w:val="18"/>
          <w:szCs w:val="18"/>
        </w:rPr>
      </w:pPr>
      <w:del w:id="845" w:author="Author">
        <w:r w:rsidRPr="00C85E37" w:rsidDel="008D222C">
          <w:rPr>
            <w:rFonts w:ascii="Arial" w:hAnsi="Arial" w:cs="Arial"/>
            <w:sz w:val="18"/>
            <w:szCs w:val="18"/>
          </w:rPr>
          <w:delText>* Dates will be updated annually</w:delText>
        </w:r>
      </w:del>
    </w:p>
    <w:p w14:paraId="431B301F" w14:textId="2229405C" w:rsidR="0027403A" w:rsidRDefault="0027403A" w:rsidP="00480929">
      <w:pPr>
        <w:ind w:left="450"/>
        <w:rPr>
          <w:rFonts w:ascii="Arial" w:hAnsi="Arial" w:cs="Arial"/>
          <w:sz w:val="18"/>
          <w:szCs w:val="18"/>
        </w:rPr>
      </w:pPr>
    </w:p>
    <w:p w14:paraId="2396D973" w14:textId="0110631D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6CB70E06" w14:textId="07DC5BFC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2BC17BD5" w14:textId="05D2A12F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7C7E473C" w14:textId="2716A543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2ACED21C" w14:textId="48171D24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39C5CC1D" w14:textId="7AAA446B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710FBF18" w14:textId="3D814BC2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24441D62" w14:textId="3FC8F013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1AAECDD7" w14:textId="7A27CEF2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643B1000" w14:textId="70BC0540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78224B9A" w14:textId="022CBEF9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09A6FD93" w14:textId="39C3A086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20F212F1" w14:textId="551948F4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4610AC68" w14:textId="5EDEF9CA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2B21A216" w14:textId="2007A0DD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5FB303D1" w14:textId="76A83FC1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2FA2CD25" w14:textId="08B3A0A7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6E26EAA0" w14:textId="732F84C3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01051046" w14:textId="50739A91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7DFD9F3D" w14:textId="49C80744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19CB9D56" w14:textId="4BE6C4B4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6F1509C6" w14:textId="5E271019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1BA18A57" w14:textId="6D12CFF2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05C07AF2" w14:textId="2AE24486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456B8CCA" w14:textId="51B058A8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7545FDBE" w14:textId="1DD18900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0A8196AD" w14:textId="4E26DF40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444F86AC" w14:textId="334750C3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51F2278C" w14:textId="6734F408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7582CCFE" w14:textId="39577163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6AA5A340" w14:textId="03686461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56DF8087" w14:textId="0A0AD156" w:rsidR="003D7F91" w:rsidRDefault="003D7F91">
      <w:pPr>
        <w:widowControl/>
        <w:autoSpaceDE/>
        <w:autoSpaceDN/>
        <w:rPr>
          <w:ins w:id="846" w:author="Author"/>
          <w:rFonts w:ascii="Arial" w:hAnsi="Arial" w:cs="Arial"/>
          <w:sz w:val="18"/>
          <w:szCs w:val="18"/>
        </w:rPr>
      </w:pPr>
      <w:ins w:id="847" w:author="Author">
        <w:r>
          <w:rPr>
            <w:rFonts w:ascii="Arial" w:hAnsi="Arial" w:cs="Arial"/>
            <w:sz w:val="18"/>
            <w:szCs w:val="18"/>
          </w:rPr>
          <w:br w:type="page"/>
        </w:r>
      </w:ins>
    </w:p>
    <w:p w14:paraId="5C0D752E" w14:textId="77777777" w:rsidR="00CA2AD3" w:rsidRPr="00C85E37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27D48689" w14:textId="613B02D8" w:rsidR="00C77742" w:rsidRPr="00046BEA" w:rsidRDefault="00C77742" w:rsidP="00C66221">
      <w:pPr>
        <w:pStyle w:val="Heading1"/>
        <w:numPr>
          <w:ilvl w:val="0"/>
          <w:numId w:val="0"/>
        </w:numPr>
        <w:spacing w:before="240" w:after="160"/>
        <w:jc w:val="center"/>
        <w:rPr>
          <w:rFonts w:ascii="Arial" w:hAnsi="Arial" w:cs="Arial"/>
          <w:caps w:val="0"/>
          <w:sz w:val="28"/>
          <w:szCs w:val="28"/>
        </w:rPr>
      </w:pPr>
      <w:bookmarkStart w:id="848" w:name="_Toc178145877"/>
      <w:r w:rsidRPr="00D47153">
        <w:rPr>
          <w:rFonts w:ascii="Arial" w:hAnsi="Arial" w:cs="Arial"/>
          <w:caps w:val="0"/>
          <w:sz w:val="28"/>
          <w:szCs w:val="28"/>
        </w:rPr>
        <w:t xml:space="preserve">Table </w:t>
      </w:r>
      <w:r w:rsidR="005A23B4">
        <w:rPr>
          <w:rFonts w:ascii="Arial" w:hAnsi="Arial" w:cs="Arial"/>
          <w:caps w:val="0"/>
          <w:sz w:val="28"/>
          <w:szCs w:val="28"/>
        </w:rPr>
        <w:t>2</w:t>
      </w:r>
      <w:r w:rsidR="000E2F1B">
        <w:rPr>
          <w:rFonts w:ascii="Arial" w:hAnsi="Arial" w:cs="Arial"/>
          <w:caps w:val="0"/>
          <w:sz w:val="28"/>
          <w:szCs w:val="28"/>
        </w:rPr>
        <w:t>0</w:t>
      </w:r>
      <w:r w:rsidRPr="00D47153">
        <w:rPr>
          <w:rFonts w:ascii="Arial" w:hAnsi="Arial" w:cs="Arial"/>
          <w:caps w:val="0"/>
          <w:sz w:val="28"/>
          <w:szCs w:val="28"/>
        </w:rPr>
        <w:t xml:space="preserve"> </w:t>
      </w:r>
      <w:r>
        <w:rPr>
          <w:rFonts w:ascii="Arial" w:hAnsi="Arial" w:cs="Arial"/>
          <w:caps w:val="0"/>
          <w:sz w:val="28"/>
          <w:szCs w:val="28"/>
        </w:rPr>
        <w:t>-</w:t>
      </w:r>
      <w:r w:rsidRPr="00D47153">
        <w:rPr>
          <w:rFonts w:ascii="Arial" w:hAnsi="Arial" w:cs="Arial"/>
          <w:caps w:val="0"/>
          <w:sz w:val="28"/>
          <w:szCs w:val="28"/>
        </w:rPr>
        <w:t xml:space="preserve"> VELCO Non-Generator Reactive Resources</w:t>
      </w:r>
      <w:bookmarkEnd w:id="848"/>
    </w:p>
    <w:tbl>
      <w:tblPr>
        <w:tblW w:w="87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184"/>
        <w:gridCol w:w="1080"/>
        <w:gridCol w:w="1710"/>
        <w:gridCol w:w="1754"/>
      </w:tblGrid>
      <w:tr w:rsidR="00C77742" w:rsidRPr="00D47153" w14:paraId="5B0C79D5" w14:textId="77777777" w:rsidTr="00960ED7">
        <w:trPr>
          <w:trHeight w:val="20"/>
          <w:tblHeader/>
          <w:jc w:val="center"/>
        </w:trPr>
        <w:tc>
          <w:tcPr>
            <w:tcW w:w="41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1F39EB6C" w14:textId="77777777" w:rsidR="00C77742" w:rsidRPr="00D47153" w:rsidRDefault="00C77742" w:rsidP="00B34228">
            <w:pPr>
              <w:pStyle w:val="Table"/>
            </w:pPr>
            <w:r w:rsidRPr="00D47153">
              <w:t>Non-Generator Reactive Resource Name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0C0943D0" w14:textId="77777777" w:rsidR="00C77742" w:rsidRPr="00D47153" w:rsidRDefault="00C77742" w:rsidP="00B34228">
            <w:pPr>
              <w:pStyle w:val="TblHeading"/>
            </w:pPr>
            <w:r w:rsidRPr="00D47153">
              <w:t>Asset ID</w:t>
            </w:r>
          </w:p>
        </w:tc>
        <w:tc>
          <w:tcPr>
            <w:tcW w:w="17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5A7B312B" w14:textId="73100D7B" w:rsidR="00C77742" w:rsidRPr="00D47153" w:rsidRDefault="00C77742" w:rsidP="00B34228">
            <w:pPr>
              <w:pStyle w:val="TblHeading"/>
            </w:pPr>
            <w:del w:id="849" w:author="Author">
              <w:r w:rsidRPr="00D47153" w:rsidDel="008D222C">
                <w:delText xml:space="preserve">Year Lagging </w:delText>
              </w:r>
              <w:r w:rsidRPr="00D47153" w:rsidDel="008D222C">
                <w:rPr>
                  <w:lang w:val="en-US"/>
                </w:rPr>
                <w:delText>Audit</w:delText>
              </w:r>
              <w:r w:rsidRPr="00D47153" w:rsidDel="008D222C">
                <w:delText xml:space="preserve"> Due*</w:delText>
              </w:r>
            </w:del>
          </w:p>
        </w:tc>
        <w:tc>
          <w:tcPr>
            <w:tcW w:w="17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431A17B6" w14:textId="325E8C28" w:rsidR="00C77742" w:rsidRPr="00D47153" w:rsidRDefault="00C77742" w:rsidP="00B34228">
            <w:pPr>
              <w:pStyle w:val="TblHeading"/>
            </w:pPr>
            <w:del w:id="850" w:author="Author">
              <w:r w:rsidRPr="00D47153" w:rsidDel="008D222C">
                <w:delText xml:space="preserve">Year Leading </w:delText>
              </w:r>
              <w:r w:rsidRPr="00D47153" w:rsidDel="008D222C">
                <w:rPr>
                  <w:lang w:val="en-US"/>
                </w:rPr>
                <w:delText>Audit</w:delText>
              </w:r>
              <w:r w:rsidRPr="00D47153" w:rsidDel="008D222C">
                <w:delText xml:space="preserve"> Due*</w:delText>
              </w:r>
            </w:del>
          </w:p>
        </w:tc>
      </w:tr>
      <w:tr w:rsidR="00C77742" w:rsidRPr="00D47153" w14:paraId="5BBDCA39" w14:textId="77777777" w:rsidTr="00960ED7">
        <w:trPr>
          <w:jc w:val="center"/>
        </w:trPr>
        <w:tc>
          <w:tcPr>
            <w:tcW w:w="4184" w:type="dxa"/>
            <w:tcBorders>
              <w:top w:val="single" w:sz="12" w:space="0" w:color="000000"/>
            </w:tcBorders>
            <w:vAlign w:val="bottom"/>
          </w:tcPr>
          <w:p w14:paraId="08AABC9F" w14:textId="74F06DAD" w:rsidR="00C77742" w:rsidRPr="00D47153" w:rsidRDefault="00011648" w:rsidP="00B34228">
            <w:pPr>
              <w:pStyle w:val="Table"/>
            </w:pPr>
            <w:r w:rsidRPr="00D47153">
              <w:t>ASCUTNEY STATIC VAR COMPENSATOR</w:t>
            </w:r>
          </w:p>
        </w:tc>
        <w:tc>
          <w:tcPr>
            <w:tcW w:w="1080" w:type="dxa"/>
            <w:tcBorders>
              <w:top w:val="single" w:sz="12" w:space="0" w:color="000000"/>
            </w:tcBorders>
          </w:tcPr>
          <w:p w14:paraId="1912C3E1" w14:textId="1D2571E2" w:rsidR="00C77742" w:rsidRPr="009908C8" w:rsidRDefault="00C77742" w:rsidP="00B34228">
            <w:pPr>
              <w:pStyle w:val="Table"/>
              <w:rPr>
                <w:lang w:val="en-US"/>
                <w:rPrChange w:id="851" w:author="Author">
                  <w:rPr/>
                </w:rPrChange>
              </w:rPr>
            </w:pPr>
            <w:del w:id="852" w:author="Author">
              <w:r w:rsidRPr="00D47153" w:rsidDel="0023467E">
                <w:delText>N/A</w:delText>
              </w:r>
            </w:del>
            <w:ins w:id="853" w:author="Author">
              <w:r w:rsidR="0023467E">
                <w:rPr>
                  <w:lang w:val="en-US"/>
                </w:rPr>
                <w:t>68644</w:t>
              </w:r>
            </w:ins>
          </w:p>
        </w:tc>
        <w:tc>
          <w:tcPr>
            <w:tcW w:w="1710" w:type="dxa"/>
            <w:tcBorders>
              <w:top w:val="single" w:sz="12" w:space="0" w:color="000000"/>
            </w:tcBorders>
          </w:tcPr>
          <w:p w14:paraId="7FF15757" w14:textId="02973302" w:rsidR="00C77742" w:rsidRPr="00B34228" w:rsidRDefault="00373072" w:rsidP="00B34228">
            <w:pPr>
              <w:pStyle w:val="Table"/>
            </w:pPr>
            <w:del w:id="854" w:author="Author">
              <w:r w:rsidDel="008D222C">
                <w:delText>2024</w:delText>
              </w:r>
            </w:del>
          </w:p>
        </w:tc>
        <w:tc>
          <w:tcPr>
            <w:tcW w:w="1754" w:type="dxa"/>
            <w:tcBorders>
              <w:top w:val="single" w:sz="12" w:space="0" w:color="000000"/>
            </w:tcBorders>
          </w:tcPr>
          <w:p w14:paraId="68B0A52E" w14:textId="49E21D9F" w:rsidR="00C77742" w:rsidRPr="00B34228" w:rsidRDefault="008302A9" w:rsidP="00B34228">
            <w:pPr>
              <w:pStyle w:val="Table"/>
            </w:pPr>
            <w:del w:id="855" w:author="Author">
              <w:r w:rsidDel="008D222C">
                <w:delText>2024</w:delText>
              </w:r>
            </w:del>
          </w:p>
        </w:tc>
      </w:tr>
      <w:tr w:rsidR="00C77742" w:rsidRPr="00D47153" w14:paraId="65EE113B" w14:textId="77777777" w:rsidTr="00960ED7">
        <w:trPr>
          <w:jc w:val="center"/>
        </w:trPr>
        <w:tc>
          <w:tcPr>
            <w:tcW w:w="4184" w:type="dxa"/>
            <w:vAlign w:val="bottom"/>
          </w:tcPr>
          <w:p w14:paraId="1B03D7DB" w14:textId="626060BF" w:rsidR="00C77742" w:rsidRPr="00D47153" w:rsidDel="00C85E37" w:rsidRDefault="00011648" w:rsidP="00B34228">
            <w:pPr>
              <w:pStyle w:val="Table"/>
            </w:pPr>
            <w:r w:rsidRPr="00D47153">
              <w:t>ESSEX STATCOM</w:t>
            </w:r>
          </w:p>
        </w:tc>
        <w:tc>
          <w:tcPr>
            <w:tcW w:w="1080" w:type="dxa"/>
          </w:tcPr>
          <w:p w14:paraId="7D7CBCA7" w14:textId="79FA4F91" w:rsidR="00C77742" w:rsidRPr="009908C8" w:rsidDel="00C85E37" w:rsidRDefault="00C77742" w:rsidP="00B34228">
            <w:pPr>
              <w:pStyle w:val="Table"/>
              <w:rPr>
                <w:lang w:val="en-US"/>
                <w:rPrChange w:id="856" w:author="Author">
                  <w:rPr/>
                </w:rPrChange>
              </w:rPr>
            </w:pPr>
            <w:del w:id="857" w:author="Author">
              <w:r w:rsidRPr="00D47153" w:rsidDel="0023467E">
                <w:delText>N/A</w:delText>
              </w:r>
            </w:del>
            <w:ins w:id="858" w:author="Author">
              <w:r w:rsidR="0023467E">
                <w:rPr>
                  <w:lang w:val="en-US"/>
                </w:rPr>
                <w:t>68648</w:t>
              </w:r>
            </w:ins>
          </w:p>
        </w:tc>
        <w:tc>
          <w:tcPr>
            <w:tcW w:w="1710" w:type="dxa"/>
          </w:tcPr>
          <w:p w14:paraId="355E598A" w14:textId="1390430B" w:rsidR="00C77742" w:rsidRPr="00353CF5" w:rsidDel="00C85E37" w:rsidRDefault="003E4E1D" w:rsidP="00B34228">
            <w:pPr>
              <w:pStyle w:val="Table"/>
              <w:rPr>
                <w:lang w:val="en-US"/>
              </w:rPr>
            </w:pPr>
            <w:del w:id="859" w:author="Author">
              <w:r w:rsidDel="008D222C">
                <w:rPr>
                  <w:lang w:val="en-US"/>
                </w:rPr>
                <w:delText>2024</w:delText>
              </w:r>
            </w:del>
          </w:p>
        </w:tc>
        <w:tc>
          <w:tcPr>
            <w:tcW w:w="1754" w:type="dxa"/>
          </w:tcPr>
          <w:p w14:paraId="7F9DDB2C" w14:textId="7D8C89D2" w:rsidR="00C77742" w:rsidRPr="00353CF5" w:rsidDel="00C85E37" w:rsidRDefault="003E4E1D" w:rsidP="00B34228">
            <w:pPr>
              <w:pStyle w:val="Table"/>
              <w:rPr>
                <w:lang w:val="en-US"/>
              </w:rPr>
            </w:pPr>
            <w:del w:id="860" w:author="Author">
              <w:r w:rsidDel="008D222C">
                <w:rPr>
                  <w:lang w:val="en-US"/>
                </w:rPr>
                <w:delText>2024</w:delText>
              </w:r>
            </w:del>
          </w:p>
        </w:tc>
      </w:tr>
      <w:tr w:rsidR="00C77742" w:rsidRPr="00D47153" w14:paraId="3D5C6B6A" w14:textId="77777777" w:rsidTr="00960ED7">
        <w:trPr>
          <w:jc w:val="center"/>
        </w:trPr>
        <w:tc>
          <w:tcPr>
            <w:tcW w:w="4184" w:type="dxa"/>
            <w:vAlign w:val="bottom"/>
          </w:tcPr>
          <w:p w14:paraId="748114E5" w14:textId="2AE63B59" w:rsidR="00C77742" w:rsidRPr="00D47153" w:rsidRDefault="00011648" w:rsidP="00B34228">
            <w:pPr>
              <w:pStyle w:val="Table"/>
            </w:pPr>
            <w:r w:rsidRPr="00D47153">
              <w:t>GRANITE SYNCHRONOUS CONDENSER 1</w:t>
            </w:r>
          </w:p>
        </w:tc>
        <w:tc>
          <w:tcPr>
            <w:tcW w:w="1080" w:type="dxa"/>
            <w:vAlign w:val="bottom"/>
          </w:tcPr>
          <w:p w14:paraId="170B78EC" w14:textId="3C20E00A" w:rsidR="00C77742" w:rsidRPr="009908C8" w:rsidRDefault="00C77742" w:rsidP="00B34228">
            <w:pPr>
              <w:pStyle w:val="Table"/>
              <w:rPr>
                <w:lang w:val="en-US"/>
                <w:rPrChange w:id="861" w:author="Author">
                  <w:rPr/>
                </w:rPrChange>
              </w:rPr>
            </w:pPr>
            <w:del w:id="862" w:author="Author">
              <w:r w:rsidRPr="00D47153" w:rsidDel="0023467E">
                <w:delText>N/A</w:delText>
              </w:r>
            </w:del>
            <w:ins w:id="863" w:author="Author">
              <w:r w:rsidR="0023467E">
                <w:rPr>
                  <w:lang w:val="en-US"/>
                </w:rPr>
                <w:t>68652</w:t>
              </w:r>
            </w:ins>
          </w:p>
        </w:tc>
        <w:tc>
          <w:tcPr>
            <w:tcW w:w="1710" w:type="dxa"/>
          </w:tcPr>
          <w:p w14:paraId="2E2AC695" w14:textId="6A49EF02" w:rsidR="00424CFD" w:rsidRPr="00D47153" w:rsidRDefault="00424CFD" w:rsidP="00B34228">
            <w:pPr>
              <w:pStyle w:val="Table"/>
            </w:pPr>
            <w:del w:id="864" w:author="Author">
              <w:r w:rsidDel="008D222C">
                <w:delText>2024</w:delText>
              </w:r>
            </w:del>
          </w:p>
        </w:tc>
        <w:tc>
          <w:tcPr>
            <w:tcW w:w="1754" w:type="dxa"/>
          </w:tcPr>
          <w:p w14:paraId="3A111B98" w14:textId="2068A9E1" w:rsidR="00C77742" w:rsidRPr="00B34228" w:rsidRDefault="00424CFD" w:rsidP="00B34228">
            <w:pPr>
              <w:pStyle w:val="Table"/>
            </w:pPr>
            <w:del w:id="865" w:author="Author">
              <w:r w:rsidDel="008D222C">
                <w:delText>2024</w:delText>
              </w:r>
            </w:del>
          </w:p>
        </w:tc>
      </w:tr>
      <w:tr w:rsidR="00C77742" w:rsidRPr="00D47153" w14:paraId="7EAE426E" w14:textId="77777777" w:rsidTr="00960ED7">
        <w:trPr>
          <w:jc w:val="center"/>
        </w:trPr>
        <w:tc>
          <w:tcPr>
            <w:tcW w:w="4184" w:type="dxa"/>
            <w:vAlign w:val="bottom"/>
          </w:tcPr>
          <w:p w14:paraId="1D918924" w14:textId="0304986E" w:rsidR="00C77742" w:rsidRPr="00D47153" w:rsidRDefault="00011648" w:rsidP="00B34228">
            <w:pPr>
              <w:pStyle w:val="Table"/>
            </w:pPr>
            <w:r w:rsidRPr="00D47153">
              <w:t>GRANITE SYNCHRONOUS CONDENSER 2</w:t>
            </w:r>
          </w:p>
        </w:tc>
        <w:tc>
          <w:tcPr>
            <w:tcW w:w="1080" w:type="dxa"/>
            <w:vAlign w:val="bottom"/>
          </w:tcPr>
          <w:p w14:paraId="7346F66D" w14:textId="32AB59E3" w:rsidR="00C77742" w:rsidRPr="009908C8" w:rsidRDefault="00C77742" w:rsidP="00B34228">
            <w:pPr>
              <w:pStyle w:val="Table"/>
              <w:rPr>
                <w:lang w:val="en-US"/>
                <w:rPrChange w:id="866" w:author="Author">
                  <w:rPr/>
                </w:rPrChange>
              </w:rPr>
            </w:pPr>
            <w:del w:id="867" w:author="Author">
              <w:r w:rsidRPr="00D47153" w:rsidDel="0023467E">
                <w:delText>N/A</w:delText>
              </w:r>
            </w:del>
            <w:ins w:id="868" w:author="Author">
              <w:r w:rsidR="0023467E">
                <w:rPr>
                  <w:lang w:val="en-US"/>
                </w:rPr>
                <w:t>68653</w:t>
              </w:r>
            </w:ins>
          </w:p>
        </w:tc>
        <w:tc>
          <w:tcPr>
            <w:tcW w:w="1710" w:type="dxa"/>
          </w:tcPr>
          <w:p w14:paraId="0468B753" w14:textId="3F96A41F" w:rsidR="00C77742" w:rsidRPr="00B34228" w:rsidRDefault="00424CFD" w:rsidP="00B34228">
            <w:pPr>
              <w:pStyle w:val="Table"/>
            </w:pPr>
            <w:del w:id="869" w:author="Author">
              <w:r w:rsidDel="008D222C">
                <w:delText>2024</w:delText>
              </w:r>
            </w:del>
          </w:p>
        </w:tc>
        <w:tc>
          <w:tcPr>
            <w:tcW w:w="1754" w:type="dxa"/>
          </w:tcPr>
          <w:p w14:paraId="404DAB37" w14:textId="31630A80" w:rsidR="00C77742" w:rsidRPr="00B34228" w:rsidRDefault="00424CFD" w:rsidP="00B34228">
            <w:pPr>
              <w:pStyle w:val="Table"/>
            </w:pPr>
            <w:del w:id="870" w:author="Author">
              <w:r w:rsidDel="008D222C">
                <w:delText>2024</w:delText>
              </w:r>
            </w:del>
          </w:p>
        </w:tc>
      </w:tr>
      <w:tr w:rsidR="00C77742" w:rsidRPr="00D47153" w14:paraId="71202A02" w14:textId="77777777" w:rsidTr="00960ED7">
        <w:trPr>
          <w:jc w:val="center"/>
        </w:trPr>
        <w:tc>
          <w:tcPr>
            <w:tcW w:w="4184" w:type="dxa"/>
            <w:vAlign w:val="bottom"/>
          </w:tcPr>
          <w:p w14:paraId="7E3773E9" w14:textId="73293502" w:rsidR="00C77742" w:rsidRPr="00D47153" w:rsidRDefault="00011648" w:rsidP="00B34228">
            <w:pPr>
              <w:pStyle w:val="Table"/>
            </w:pPr>
            <w:r w:rsidRPr="00D47153">
              <w:t>GRANITE SYNCHRONOUS CONDENSER 3</w:t>
            </w:r>
          </w:p>
        </w:tc>
        <w:tc>
          <w:tcPr>
            <w:tcW w:w="1080" w:type="dxa"/>
            <w:vAlign w:val="bottom"/>
          </w:tcPr>
          <w:p w14:paraId="3066BEE3" w14:textId="11EBA2C3" w:rsidR="00C77742" w:rsidRPr="009908C8" w:rsidRDefault="00C77742" w:rsidP="00B34228">
            <w:pPr>
              <w:pStyle w:val="Table"/>
              <w:rPr>
                <w:lang w:val="en-US"/>
                <w:rPrChange w:id="871" w:author="Author">
                  <w:rPr/>
                </w:rPrChange>
              </w:rPr>
            </w:pPr>
            <w:del w:id="872" w:author="Author">
              <w:r w:rsidRPr="00D47153" w:rsidDel="0023467E">
                <w:delText>N/A</w:delText>
              </w:r>
            </w:del>
            <w:ins w:id="873" w:author="Author">
              <w:r w:rsidR="0023467E">
                <w:rPr>
                  <w:lang w:val="en-US"/>
                </w:rPr>
                <w:t>68654</w:t>
              </w:r>
            </w:ins>
          </w:p>
        </w:tc>
        <w:tc>
          <w:tcPr>
            <w:tcW w:w="1710" w:type="dxa"/>
          </w:tcPr>
          <w:p w14:paraId="70B5CD13" w14:textId="07F73143" w:rsidR="00C77742" w:rsidRPr="00B34228" w:rsidRDefault="00424CFD" w:rsidP="00B34228">
            <w:pPr>
              <w:pStyle w:val="Table"/>
            </w:pPr>
            <w:del w:id="874" w:author="Author">
              <w:r w:rsidDel="008D222C">
                <w:delText>2024</w:delText>
              </w:r>
            </w:del>
          </w:p>
        </w:tc>
        <w:tc>
          <w:tcPr>
            <w:tcW w:w="1754" w:type="dxa"/>
          </w:tcPr>
          <w:p w14:paraId="09893E1A" w14:textId="11230804" w:rsidR="00C77742" w:rsidRPr="00B34228" w:rsidRDefault="00424CFD" w:rsidP="00B34228">
            <w:pPr>
              <w:pStyle w:val="Table"/>
            </w:pPr>
            <w:del w:id="875" w:author="Author">
              <w:r w:rsidDel="008D222C">
                <w:delText>2024</w:delText>
              </w:r>
            </w:del>
          </w:p>
        </w:tc>
      </w:tr>
      <w:tr w:rsidR="00C77742" w:rsidRPr="00D47153" w14:paraId="6F339DF0" w14:textId="77777777" w:rsidTr="00960ED7">
        <w:trPr>
          <w:jc w:val="center"/>
        </w:trPr>
        <w:tc>
          <w:tcPr>
            <w:tcW w:w="4184" w:type="dxa"/>
            <w:vAlign w:val="bottom"/>
          </w:tcPr>
          <w:p w14:paraId="79F88243" w14:textId="486750A0" w:rsidR="00C77742" w:rsidRPr="00D47153" w:rsidRDefault="00011648" w:rsidP="00B34228">
            <w:pPr>
              <w:pStyle w:val="Table"/>
            </w:pPr>
            <w:r w:rsidRPr="00D47153">
              <w:t>GRANITE SYNCHRONOUS CONDENSER 4</w:t>
            </w:r>
          </w:p>
        </w:tc>
        <w:tc>
          <w:tcPr>
            <w:tcW w:w="1080" w:type="dxa"/>
            <w:vAlign w:val="bottom"/>
          </w:tcPr>
          <w:p w14:paraId="4DAA4823" w14:textId="2B54A2AF" w:rsidR="00C77742" w:rsidRPr="009908C8" w:rsidRDefault="00C77742" w:rsidP="00B34228">
            <w:pPr>
              <w:pStyle w:val="Table"/>
              <w:rPr>
                <w:lang w:val="en-US"/>
                <w:rPrChange w:id="876" w:author="Author">
                  <w:rPr/>
                </w:rPrChange>
              </w:rPr>
            </w:pPr>
            <w:del w:id="877" w:author="Author">
              <w:r w:rsidRPr="00D47153" w:rsidDel="0023467E">
                <w:delText>N/A</w:delText>
              </w:r>
            </w:del>
            <w:ins w:id="878" w:author="Author">
              <w:r w:rsidR="0023467E">
                <w:rPr>
                  <w:lang w:val="en-US"/>
                </w:rPr>
                <w:t>68655</w:t>
              </w:r>
            </w:ins>
          </w:p>
        </w:tc>
        <w:tc>
          <w:tcPr>
            <w:tcW w:w="1710" w:type="dxa"/>
          </w:tcPr>
          <w:p w14:paraId="189E540A" w14:textId="21188D1A" w:rsidR="00C77742" w:rsidRPr="00B34228" w:rsidRDefault="00424CFD" w:rsidP="00B34228">
            <w:pPr>
              <w:pStyle w:val="Table"/>
            </w:pPr>
            <w:del w:id="879" w:author="Author">
              <w:r w:rsidDel="008D222C">
                <w:delText>2024</w:delText>
              </w:r>
            </w:del>
          </w:p>
        </w:tc>
        <w:tc>
          <w:tcPr>
            <w:tcW w:w="1754" w:type="dxa"/>
          </w:tcPr>
          <w:p w14:paraId="0D0AB7A3" w14:textId="31298679" w:rsidR="00C77742" w:rsidRPr="00B34228" w:rsidRDefault="00424CFD" w:rsidP="00B34228">
            <w:pPr>
              <w:pStyle w:val="Table"/>
            </w:pPr>
            <w:del w:id="880" w:author="Author">
              <w:r w:rsidDel="008D222C">
                <w:delText>2024</w:delText>
              </w:r>
            </w:del>
          </w:p>
        </w:tc>
      </w:tr>
      <w:tr w:rsidR="0044360C" w:rsidRPr="00D47153" w14:paraId="5B7D8D6C" w14:textId="77777777" w:rsidTr="00960ED7">
        <w:trPr>
          <w:jc w:val="center"/>
        </w:trPr>
        <w:tc>
          <w:tcPr>
            <w:tcW w:w="4184" w:type="dxa"/>
            <w:vAlign w:val="bottom"/>
          </w:tcPr>
          <w:p w14:paraId="460F2C15" w14:textId="3DBEF027" w:rsidR="0044360C" w:rsidRPr="00D47153" w:rsidRDefault="00011648" w:rsidP="00B34228">
            <w:pPr>
              <w:pStyle w:val="Table"/>
            </w:pPr>
            <w:r w:rsidRPr="00D47153">
              <w:t>JAY SYNCHRONOUS CONDENSER</w:t>
            </w:r>
          </w:p>
        </w:tc>
        <w:tc>
          <w:tcPr>
            <w:tcW w:w="1080" w:type="dxa"/>
            <w:vAlign w:val="bottom"/>
          </w:tcPr>
          <w:p w14:paraId="4F1AF2C7" w14:textId="5AACBACF" w:rsidR="0044360C" w:rsidRPr="009908C8" w:rsidRDefault="0044360C" w:rsidP="00B34228">
            <w:pPr>
              <w:pStyle w:val="Table"/>
              <w:rPr>
                <w:lang w:val="en-US"/>
                <w:rPrChange w:id="881" w:author="Author">
                  <w:rPr/>
                </w:rPrChange>
              </w:rPr>
            </w:pPr>
            <w:del w:id="882" w:author="Author">
              <w:r w:rsidRPr="00D47153" w:rsidDel="0023467E">
                <w:delText>N/A</w:delText>
              </w:r>
            </w:del>
            <w:ins w:id="883" w:author="Author">
              <w:r w:rsidR="0023467E">
                <w:rPr>
                  <w:lang w:val="en-US"/>
                </w:rPr>
                <w:t>74739</w:t>
              </w:r>
            </w:ins>
          </w:p>
        </w:tc>
        <w:tc>
          <w:tcPr>
            <w:tcW w:w="1710" w:type="dxa"/>
          </w:tcPr>
          <w:p w14:paraId="57E08B44" w14:textId="37690DEC" w:rsidR="0044360C" w:rsidRPr="00B34228" w:rsidRDefault="00CA715A" w:rsidP="00B34228">
            <w:pPr>
              <w:pStyle w:val="Table"/>
            </w:pPr>
            <w:del w:id="884" w:author="Author">
              <w:r w:rsidDel="008D222C">
                <w:delText>2024</w:delText>
              </w:r>
            </w:del>
          </w:p>
        </w:tc>
        <w:tc>
          <w:tcPr>
            <w:tcW w:w="1754" w:type="dxa"/>
          </w:tcPr>
          <w:p w14:paraId="5C4B9AC6" w14:textId="45E9DA50" w:rsidR="0044360C" w:rsidRPr="00B34228" w:rsidRDefault="00CA715A" w:rsidP="00B34228">
            <w:pPr>
              <w:pStyle w:val="Table"/>
            </w:pPr>
            <w:del w:id="885" w:author="Author">
              <w:r w:rsidDel="008D222C">
                <w:delText>2024</w:delText>
              </w:r>
            </w:del>
          </w:p>
        </w:tc>
      </w:tr>
      <w:tr w:rsidR="0044360C" w:rsidRPr="00D47153" w14:paraId="3A7E4B95" w14:textId="77777777" w:rsidTr="00960ED7">
        <w:trPr>
          <w:jc w:val="center"/>
        </w:trPr>
        <w:tc>
          <w:tcPr>
            <w:tcW w:w="4184" w:type="dxa"/>
            <w:vAlign w:val="bottom"/>
          </w:tcPr>
          <w:p w14:paraId="0CC421A7" w14:textId="77777777" w:rsidR="0044360C" w:rsidRPr="00D47153" w:rsidRDefault="0044360C" w:rsidP="00B34228">
            <w:pPr>
              <w:pStyle w:val="Table"/>
            </w:pPr>
          </w:p>
        </w:tc>
        <w:tc>
          <w:tcPr>
            <w:tcW w:w="1080" w:type="dxa"/>
            <w:vAlign w:val="bottom"/>
          </w:tcPr>
          <w:p w14:paraId="5B4BB8B7" w14:textId="77777777" w:rsidR="0044360C" w:rsidRPr="00D47153" w:rsidRDefault="0044360C" w:rsidP="00B34228">
            <w:pPr>
              <w:pStyle w:val="Table"/>
            </w:pPr>
          </w:p>
        </w:tc>
        <w:tc>
          <w:tcPr>
            <w:tcW w:w="1710" w:type="dxa"/>
          </w:tcPr>
          <w:p w14:paraId="02FA3567" w14:textId="77777777" w:rsidR="0044360C" w:rsidRPr="00D47153" w:rsidRDefault="0044360C" w:rsidP="00B34228">
            <w:pPr>
              <w:pStyle w:val="Table"/>
            </w:pPr>
          </w:p>
        </w:tc>
        <w:tc>
          <w:tcPr>
            <w:tcW w:w="1754" w:type="dxa"/>
          </w:tcPr>
          <w:p w14:paraId="53DF59A1" w14:textId="77777777" w:rsidR="0044360C" w:rsidRPr="00D47153" w:rsidRDefault="0044360C" w:rsidP="00B34228">
            <w:pPr>
              <w:pStyle w:val="Table"/>
            </w:pPr>
          </w:p>
        </w:tc>
      </w:tr>
    </w:tbl>
    <w:p w14:paraId="51C0912A" w14:textId="30E3EC35" w:rsidR="00C77742" w:rsidDel="0023467E" w:rsidRDefault="00C77742" w:rsidP="00C77742">
      <w:pPr>
        <w:spacing w:before="60"/>
        <w:ind w:left="360"/>
        <w:rPr>
          <w:del w:id="886" w:author="Author"/>
          <w:rFonts w:ascii="Arial" w:hAnsi="Arial" w:cs="Arial"/>
          <w:sz w:val="18"/>
          <w:szCs w:val="18"/>
        </w:rPr>
      </w:pPr>
      <w:del w:id="887" w:author="Author">
        <w:r w:rsidRPr="00D47153" w:rsidDel="0023467E">
          <w:rPr>
            <w:rFonts w:ascii="Arial" w:hAnsi="Arial" w:cs="Arial"/>
            <w:sz w:val="18"/>
            <w:szCs w:val="18"/>
          </w:rPr>
          <w:delText>* Dates will be updated annually</w:delText>
        </w:r>
      </w:del>
    </w:p>
    <w:p w14:paraId="707CE364" w14:textId="77777777" w:rsidR="00CA2AD3" w:rsidRDefault="00CA2AD3" w:rsidP="00CA2AD3">
      <w:pPr>
        <w:spacing w:before="60"/>
        <w:rPr>
          <w:rFonts w:ascii="Arial" w:hAnsi="Arial" w:cs="Arial"/>
          <w:sz w:val="18"/>
          <w:szCs w:val="18"/>
        </w:rPr>
      </w:pPr>
    </w:p>
    <w:p w14:paraId="3B2FEACA" w14:textId="0EE57850" w:rsidR="00E72988" w:rsidRPr="00D47153" w:rsidRDefault="00E72988" w:rsidP="00E72988">
      <w:pPr>
        <w:pStyle w:val="Heading1"/>
        <w:numPr>
          <w:ilvl w:val="0"/>
          <w:numId w:val="0"/>
        </w:numPr>
        <w:spacing w:before="240" w:after="160"/>
        <w:ind w:left="446"/>
        <w:jc w:val="center"/>
        <w:rPr>
          <w:rFonts w:ascii="Arial" w:hAnsi="Arial" w:cs="Arial"/>
          <w:caps w:val="0"/>
          <w:sz w:val="28"/>
          <w:szCs w:val="28"/>
        </w:rPr>
      </w:pPr>
      <w:bookmarkStart w:id="888" w:name="_Toc178145878"/>
      <w:r>
        <w:rPr>
          <w:rFonts w:ascii="Arial" w:hAnsi="Arial" w:cs="Arial"/>
          <w:caps w:val="0"/>
          <w:sz w:val="28"/>
          <w:szCs w:val="28"/>
        </w:rPr>
        <w:t xml:space="preserve">Table </w:t>
      </w:r>
      <w:r w:rsidR="005A23B4">
        <w:rPr>
          <w:rFonts w:ascii="Arial" w:hAnsi="Arial" w:cs="Arial"/>
          <w:caps w:val="0"/>
          <w:sz w:val="28"/>
          <w:szCs w:val="28"/>
        </w:rPr>
        <w:t>2</w:t>
      </w:r>
      <w:r w:rsidR="000E2F1B">
        <w:rPr>
          <w:rFonts w:ascii="Arial" w:hAnsi="Arial" w:cs="Arial"/>
          <w:caps w:val="0"/>
          <w:sz w:val="28"/>
          <w:szCs w:val="28"/>
        </w:rPr>
        <w:t>1</w:t>
      </w:r>
      <w:r>
        <w:rPr>
          <w:rFonts w:ascii="Arial" w:hAnsi="Arial" w:cs="Arial"/>
          <w:caps w:val="0"/>
          <w:sz w:val="28"/>
          <w:szCs w:val="28"/>
        </w:rPr>
        <w:t xml:space="preserve"> </w:t>
      </w:r>
      <w:r w:rsidR="00964563">
        <w:rPr>
          <w:rFonts w:ascii="Arial" w:hAnsi="Arial" w:cs="Arial"/>
          <w:caps w:val="0"/>
          <w:sz w:val="28"/>
          <w:szCs w:val="28"/>
        </w:rPr>
        <w:t>-</w:t>
      </w:r>
      <w:r>
        <w:rPr>
          <w:rFonts w:ascii="Arial" w:hAnsi="Arial" w:cs="Arial"/>
          <w:caps w:val="0"/>
          <w:sz w:val="28"/>
          <w:szCs w:val="28"/>
        </w:rPr>
        <w:t xml:space="preserve"> VELCO</w:t>
      </w:r>
      <w:r w:rsidRPr="00D47153">
        <w:rPr>
          <w:rFonts w:ascii="Arial" w:hAnsi="Arial" w:cs="Arial"/>
          <w:caps w:val="0"/>
        </w:rPr>
        <w:t xml:space="preserve"> </w:t>
      </w:r>
      <w:r>
        <w:rPr>
          <w:rFonts w:ascii="Arial" w:hAnsi="Arial" w:cs="Arial"/>
          <w:caps w:val="0"/>
          <w:sz w:val="28"/>
          <w:szCs w:val="28"/>
        </w:rPr>
        <w:t>Electric Storage Facility</w:t>
      </w:r>
      <w:r w:rsidRPr="00F22D77">
        <w:rPr>
          <w:rFonts w:ascii="Arial" w:hAnsi="Arial" w:cs="Arial"/>
          <w:caps w:val="0"/>
          <w:sz w:val="28"/>
          <w:szCs w:val="28"/>
        </w:rPr>
        <w:t xml:space="preserve"> </w:t>
      </w:r>
      <w:r w:rsidRPr="00D47153">
        <w:rPr>
          <w:rFonts w:ascii="Arial" w:hAnsi="Arial" w:cs="Arial"/>
          <w:caps w:val="0"/>
          <w:sz w:val="28"/>
          <w:szCs w:val="28"/>
        </w:rPr>
        <w:t xml:space="preserve">Reactive </w:t>
      </w:r>
      <w:r w:rsidRPr="00F22D77">
        <w:rPr>
          <w:rFonts w:ascii="Arial" w:hAnsi="Arial" w:cs="Arial"/>
          <w:caps w:val="0"/>
          <w:sz w:val="28"/>
          <w:szCs w:val="28"/>
        </w:rPr>
        <w:t>Resources</w:t>
      </w:r>
      <w:bookmarkEnd w:id="888"/>
    </w:p>
    <w:tbl>
      <w:tblPr>
        <w:tblW w:w="87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"/>
        <w:gridCol w:w="4119"/>
        <w:gridCol w:w="17"/>
        <w:gridCol w:w="1063"/>
        <w:gridCol w:w="17"/>
        <w:gridCol w:w="1693"/>
        <w:gridCol w:w="17"/>
        <w:gridCol w:w="1783"/>
        <w:gridCol w:w="17"/>
      </w:tblGrid>
      <w:tr w:rsidR="00E72988" w:rsidRPr="00D47153" w14:paraId="04985C40" w14:textId="77777777" w:rsidTr="00146485">
        <w:trPr>
          <w:gridBefore w:val="1"/>
          <w:wBefore w:w="17" w:type="dxa"/>
          <w:trHeight w:val="20"/>
          <w:tblHeader/>
          <w:jc w:val="center"/>
        </w:trPr>
        <w:tc>
          <w:tcPr>
            <w:tcW w:w="413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384F0E57" w14:textId="7469860B" w:rsidR="00E72988" w:rsidRPr="00D47153" w:rsidRDefault="00011648" w:rsidP="00B34228">
            <w:pPr>
              <w:pStyle w:val="Table"/>
            </w:pPr>
            <w:r>
              <w:t>Electric Storage Facility</w:t>
            </w:r>
            <w:r w:rsidR="00E72988" w:rsidRPr="00D47153">
              <w:t xml:space="preserve"> Reactive Resource Name</w:t>
            </w:r>
          </w:p>
        </w:tc>
        <w:tc>
          <w:tcPr>
            <w:tcW w:w="108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4BE5F9F8" w14:textId="77777777" w:rsidR="00E72988" w:rsidRPr="00D47153" w:rsidRDefault="00E72988" w:rsidP="00B34228">
            <w:pPr>
              <w:pStyle w:val="TblHeading"/>
            </w:pPr>
            <w:r w:rsidRPr="00D47153">
              <w:t>Asset ID</w:t>
            </w:r>
          </w:p>
        </w:tc>
        <w:tc>
          <w:tcPr>
            <w:tcW w:w="171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50B37B2E" w14:textId="05AB2E95" w:rsidR="00E72988" w:rsidRPr="00D47153" w:rsidRDefault="00E72988" w:rsidP="00B34228">
            <w:pPr>
              <w:pStyle w:val="TblHeading"/>
            </w:pPr>
            <w:del w:id="889" w:author="Author">
              <w:r w:rsidRPr="00D47153" w:rsidDel="0023467E">
                <w:delText xml:space="preserve">Year Lagging </w:delText>
              </w:r>
              <w:r w:rsidRPr="00D47153" w:rsidDel="0023467E">
                <w:rPr>
                  <w:lang w:val="en-US"/>
                </w:rPr>
                <w:delText>Audit</w:delText>
              </w:r>
              <w:r w:rsidRPr="00D47153" w:rsidDel="0023467E">
                <w:delText xml:space="preserve"> Due*</w:delText>
              </w:r>
            </w:del>
          </w:p>
        </w:tc>
        <w:tc>
          <w:tcPr>
            <w:tcW w:w="180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1089769F" w14:textId="4198DDE5" w:rsidR="00E72988" w:rsidRPr="00D47153" w:rsidRDefault="00E72988" w:rsidP="00B34228">
            <w:pPr>
              <w:pStyle w:val="TblHeading"/>
            </w:pPr>
            <w:del w:id="890" w:author="Author">
              <w:r w:rsidRPr="00D47153" w:rsidDel="0023467E">
                <w:delText xml:space="preserve">Year Leading </w:delText>
              </w:r>
              <w:r w:rsidRPr="00D47153" w:rsidDel="0023467E">
                <w:rPr>
                  <w:lang w:val="en-US"/>
                </w:rPr>
                <w:delText>Audit</w:delText>
              </w:r>
              <w:r w:rsidRPr="00D47153" w:rsidDel="0023467E">
                <w:delText xml:space="preserve"> Due*</w:delText>
              </w:r>
            </w:del>
          </w:p>
        </w:tc>
      </w:tr>
      <w:tr w:rsidR="00E72988" w:rsidRPr="00D47153" w14:paraId="73ED68AA" w14:textId="77777777" w:rsidTr="00146485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7CBB6FE3" w14:textId="5496C9A3" w:rsidR="00E72988" w:rsidRPr="008F6071" w:rsidRDefault="00011648" w:rsidP="00B34228">
            <w:pPr>
              <w:pStyle w:val="Table"/>
            </w:pPr>
            <w:r>
              <w:t>THIS TABLE LEFT BLANK FOR FUTURE USE</w:t>
            </w:r>
          </w:p>
        </w:tc>
        <w:tc>
          <w:tcPr>
            <w:tcW w:w="1080" w:type="dxa"/>
            <w:gridSpan w:val="2"/>
            <w:vAlign w:val="center"/>
          </w:tcPr>
          <w:p w14:paraId="3DC04576" w14:textId="77777777" w:rsidR="00E72988" w:rsidRPr="008F6071" w:rsidRDefault="00E72988" w:rsidP="00B34228">
            <w:pPr>
              <w:pStyle w:val="Table"/>
            </w:pPr>
            <w:r>
              <w:t>N/A</w:t>
            </w:r>
          </w:p>
        </w:tc>
        <w:tc>
          <w:tcPr>
            <w:tcW w:w="1710" w:type="dxa"/>
            <w:gridSpan w:val="2"/>
            <w:vAlign w:val="center"/>
          </w:tcPr>
          <w:p w14:paraId="14358C39" w14:textId="4DCC516E" w:rsidR="00E72988" w:rsidRPr="008F6071" w:rsidRDefault="00E72988" w:rsidP="00B34228">
            <w:pPr>
              <w:pStyle w:val="Table"/>
            </w:pPr>
            <w:del w:id="891" w:author="Author">
              <w:r w:rsidDel="0023467E">
                <w:delText>N/A</w:delText>
              </w:r>
            </w:del>
          </w:p>
        </w:tc>
        <w:tc>
          <w:tcPr>
            <w:tcW w:w="1800" w:type="dxa"/>
            <w:gridSpan w:val="2"/>
            <w:vAlign w:val="center"/>
          </w:tcPr>
          <w:p w14:paraId="65511DB4" w14:textId="1326AD20" w:rsidR="00E72988" w:rsidRPr="008F6071" w:rsidRDefault="00E72988" w:rsidP="00B34228">
            <w:pPr>
              <w:pStyle w:val="Table"/>
            </w:pPr>
            <w:del w:id="892" w:author="Author">
              <w:r w:rsidDel="0023467E">
                <w:delText>N/A</w:delText>
              </w:r>
            </w:del>
          </w:p>
        </w:tc>
      </w:tr>
      <w:tr w:rsidR="00E72988" w:rsidRPr="00D47153" w14:paraId="0B857824" w14:textId="77777777" w:rsidTr="00146485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75D53FA2" w14:textId="77777777" w:rsidR="00E72988" w:rsidRPr="00D47153" w:rsidRDefault="00E72988" w:rsidP="00B34228">
            <w:pPr>
              <w:pStyle w:val="Table"/>
            </w:pPr>
          </w:p>
        </w:tc>
        <w:tc>
          <w:tcPr>
            <w:tcW w:w="1080" w:type="dxa"/>
            <w:gridSpan w:val="2"/>
            <w:vAlign w:val="center"/>
          </w:tcPr>
          <w:p w14:paraId="10F7300D" w14:textId="77777777" w:rsidR="00E72988" w:rsidRPr="00D47153" w:rsidRDefault="00E72988" w:rsidP="00B34228">
            <w:pPr>
              <w:pStyle w:val="Table"/>
            </w:pPr>
          </w:p>
        </w:tc>
        <w:tc>
          <w:tcPr>
            <w:tcW w:w="1710" w:type="dxa"/>
            <w:gridSpan w:val="2"/>
            <w:vAlign w:val="center"/>
          </w:tcPr>
          <w:p w14:paraId="75FB227C" w14:textId="77777777" w:rsidR="00E72988" w:rsidRPr="00D47153" w:rsidRDefault="00E72988" w:rsidP="00B34228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3E66DEFD" w14:textId="77777777" w:rsidR="00E72988" w:rsidRPr="00D47153" w:rsidRDefault="00E72988" w:rsidP="00B34228">
            <w:pPr>
              <w:pStyle w:val="Table"/>
            </w:pPr>
          </w:p>
        </w:tc>
      </w:tr>
    </w:tbl>
    <w:p w14:paraId="1A5EA398" w14:textId="6DFEBCD2" w:rsidR="00E72988" w:rsidRPr="00D47153" w:rsidDel="0023467E" w:rsidRDefault="00E72988" w:rsidP="00E72988">
      <w:pPr>
        <w:spacing w:before="60"/>
        <w:ind w:left="360"/>
        <w:rPr>
          <w:del w:id="893" w:author="Author"/>
          <w:rFonts w:ascii="Arial" w:hAnsi="Arial" w:cs="Arial"/>
          <w:sz w:val="18"/>
          <w:szCs w:val="18"/>
        </w:rPr>
      </w:pPr>
      <w:del w:id="894" w:author="Author">
        <w:r w:rsidRPr="00D47153" w:rsidDel="0023467E">
          <w:rPr>
            <w:rFonts w:ascii="Arial" w:hAnsi="Arial" w:cs="Arial"/>
            <w:sz w:val="18"/>
            <w:szCs w:val="18"/>
          </w:rPr>
          <w:delText>* Dates will be updated annually</w:delText>
        </w:r>
      </w:del>
    </w:p>
    <w:p w14:paraId="7E06D227" w14:textId="77777777" w:rsidR="00E72988" w:rsidRPr="00D47153" w:rsidRDefault="00E72988" w:rsidP="00C77742">
      <w:pPr>
        <w:spacing w:before="60"/>
        <w:ind w:left="360"/>
        <w:rPr>
          <w:rFonts w:ascii="Arial" w:hAnsi="Arial" w:cs="Arial"/>
          <w:sz w:val="18"/>
          <w:szCs w:val="18"/>
        </w:rPr>
      </w:pPr>
    </w:p>
    <w:p w14:paraId="2E601488" w14:textId="77777777" w:rsidR="00C77742" w:rsidRPr="00331502" w:rsidRDefault="00C77742" w:rsidP="00480929">
      <w:pPr>
        <w:ind w:left="450"/>
      </w:pPr>
    </w:p>
    <w:p w14:paraId="431B3021" w14:textId="461C2B27" w:rsidR="00A53674" w:rsidRPr="00331502" w:rsidRDefault="00C77742">
      <w:pPr>
        <w:pStyle w:val="Heading1"/>
        <w:numPr>
          <w:ilvl w:val="0"/>
          <w:numId w:val="0"/>
        </w:numPr>
        <w:rPr>
          <w:rFonts w:ascii="Arial" w:hAnsi="Arial" w:cs="Arial"/>
        </w:rPr>
      </w:pPr>
      <w:bookmarkStart w:id="895" w:name="_Toc81704227"/>
      <w:r>
        <w:rPr>
          <w:rFonts w:ascii="Arial" w:hAnsi="Arial" w:cs="Arial"/>
          <w:caps w:val="0"/>
        </w:rPr>
        <w:br w:type="page"/>
      </w:r>
      <w:bookmarkStart w:id="896" w:name="_Toc178145879"/>
      <w:r w:rsidR="00EB50E6" w:rsidRPr="00331502">
        <w:rPr>
          <w:rFonts w:ascii="Arial" w:hAnsi="Arial" w:cs="Arial"/>
          <w:caps w:val="0"/>
        </w:rPr>
        <w:lastRenderedPageBreak/>
        <w:t>O</w:t>
      </w:r>
      <w:r w:rsidR="00EB50E6">
        <w:rPr>
          <w:rFonts w:ascii="Arial" w:hAnsi="Arial" w:cs="Arial"/>
          <w:caps w:val="0"/>
        </w:rPr>
        <w:t>P-2</w:t>
      </w:r>
      <w:r w:rsidR="00EB50E6" w:rsidRPr="00331502">
        <w:rPr>
          <w:rFonts w:ascii="Arial" w:hAnsi="Arial" w:cs="Arial"/>
          <w:caps w:val="0"/>
        </w:rPr>
        <w:t xml:space="preserve">3 Appendix </w:t>
      </w:r>
      <w:r w:rsidR="00EB50E6">
        <w:rPr>
          <w:rFonts w:ascii="Arial" w:hAnsi="Arial" w:cs="Arial"/>
          <w:caps w:val="0"/>
        </w:rPr>
        <w:t>G</w:t>
      </w:r>
      <w:r w:rsidR="00EB50E6" w:rsidRPr="00331502">
        <w:rPr>
          <w:rFonts w:ascii="Arial" w:hAnsi="Arial" w:cs="Arial"/>
          <w:caps w:val="0"/>
        </w:rPr>
        <w:t xml:space="preserve"> Revision History</w:t>
      </w:r>
      <w:bookmarkEnd w:id="895"/>
      <w:bookmarkEnd w:id="896"/>
    </w:p>
    <w:p w14:paraId="431B3022" w14:textId="77777777" w:rsidR="00A53674" w:rsidRPr="00331502" w:rsidRDefault="00A53674">
      <w:pPr>
        <w:pStyle w:val="DocumentText"/>
        <w:rPr>
          <w:rFonts w:ascii="Arial" w:hAnsi="Arial" w:cs="Arial"/>
          <w:sz w:val="18"/>
          <w:szCs w:val="18"/>
        </w:rPr>
      </w:pPr>
      <w:r w:rsidRPr="00331502">
        <w:rPr>
          <w:rFonts w:ascii="Arial" w:hAnsi="Arial" w:cs="Arial"/>
          <w:b/>
          <w:bCs/>
          <w:sz w:val="18"/>
          <w:szCs w:val="18"/>
          <w:u w:val="single"/>
        </w:rPr>
        <w:t xml:space="preserve">Document History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41" w:type="dxa"/>
          <w:right w:w="141" w:type="dxa"/>
        </w:tblCellMar>
        <w:tblLook w:val="0000" w:firstRow="0" w:lastRow="0" w:firstColumn="0" w:lastColumn="0" w:noHBand="0" w:noVBand="0"/>
      </w:tblPr>
      <w:tblGrid>
        <w:gridCol w:w="1108"/>
        <w:gridCol w:w="990"/>
        <w:gridCol w:w="6958"/>
      </w:tblGrid>
      <w:tr w:rsidR="00A53674" w:rsidRPr="00331502" w14:paraId="431B3026" w14:textId="77777777" w:rsidTr="00331502">
        <w:trPr>
          <w:cantSplit/>
          <w:tblHeader/>
          <w:jc w:val="center"/>
        </w:trPr>
        <w:tc>
          <w:tcPr>
            <w:tcW w:w="11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431B3023" w14:textId="77777777" w:rsidR="00A53674" w:rsidRPr="00331502" w:rsidRDefault="00A53674" w:rsidP="00331502">
            <w:pPr>
              <w:pStyle w:val="TableText"/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331502">
              <w:rPr>
                <w:rFonts w:ascii="Arial" w:hAnsi="Arial" w:cs="Arial"/>
                <w:b/>
                <w:sz w:val="18"/>
                <w:szCs w:val="18"/>
              </w:rPr>
              <w:t>Rev. No.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431B3024" w14:textId="77777777" w:rsidR="00A53674" w:rsidRPr="00331502" w:rsidRDefault="00A53674" w:rsidP="00331502">
            <w:pPr>
              <w:pStyle w:val="TableText"/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331502">
              <w:rPr>
                <w:rFonts w:ascii="Arial" w:hAnsi="Arial" w:cs="Arial"/>
                <w:b/>
                <w:sz w:val="18"/>
                <w:szCs w:val="18"/>
              </w:rPr>
              <w:t>Date</w:t>
            </w:r>
          </w:p>
        </w:tc>
        <w:tc>
          <w:tcPr>
            <w:tcW w:w="6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431B3025" w14:textId="77777777" w:rsidR="00A53674" w:rsidRPr="00331502" w:rsidRDefault="00A53674" w:rsidP="00331502">
            <w:pPr>
              <w:pStyle w:val="TableText"/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331502">
              <w:rPr>
                <w:rFonts w:ascii="Arial" w:hAnsi="Arial" w:cs="Arial"/>
                <w:b/>
                <w:sz w:val="18"/>
                <w:szCs w:val="18"/>
              </w:rPr>
              <w:t>Reason</w:t>
            </w:r>
          </w:p>
        </w:tc>
      </w:tr>
      <w:tr w:rsidR="00A53674" w:rsidRPr="00331502" w14:paraId="431B302A" w14:textId="77777777" w:rsidTr="00331502">
        <w:trPr>
          <w:cantSplit/>
          <w:jc w:val="center"/>
        </w:trPr>
        <w:tc>
          <w:tcPr>
            <w:tcW w:w="1108" w:type="dxa"/>
            <w:tcBorders>
              <w:top w:val="single" w:sz="12" w:space="0" w:color="auto"/>
            </w:tcBorders>
          </w:tcPr>
          <w:p w14:paraId="431B3027" w14:textId="1F9079C0" w:rsidR="00A53674" w:rsidRPr="00331502" w:rsidRDefault="00B3183A">
            <w:pPr>
              <w:pStyle w:val="TableText"/>
              <w:rPr>
                <w:rFonts w:ascii="Arial" w:hAnsi="Arial" w:cs="Arial"/>
                <w:sz w:val="18"/>
                <w:szCs w:val="18"/>
              </w:rPr>
            </w:pPr>
            <w:ins w:id="897" w:author="Author">
              <w:r w:rsidRPr="00B3183A">
                <w:rPr>
                  <w:rFonts w:ascii="Arial" w:hAnsi="Arial" w:cs="Arial"/>
                  <w:sz w:val="18"/>
                  <w:szCs w:val="18"/>
                </w:rPr>
                <w:t>- -</w:t>
              </w:r>
            </w:ins>
            <w:del w:id="898" w:author="Author">
              <w:r w:rsidR="00A53674" w:rsidRPr="00331502" w:rsidDel="00B3183A">
                <w:rPr>
                  <w:rFonts w:ascii="Arial" w:hAnsi="Arial" w:cs="Arial"/>
                  <w:sz w:val="18"/>
                  <w:szCs w:val="18"/>
                </w:rPr>
                <w:delText xml:space="preserve">Rev </w:delText>
              </w:r>
              <w:r w:rsidR="00EB50E6" w:rsidDel="00B3183A">
                <w:rPr>
                  <w:rFonts w:ascii="Arial" w:hAnsi="Arial" w:cs="Arial"/>
                  <w:sz w:val="18"/>
                  <w:szCs w:val="18"/>
                </w:rPr>
                <w:delText>0</w:delText>
              </w:r>
            </w:del>
          </w:p>
        </w:tc>
        <w:tc>
          <w:tcPr>
            <w:tcW w:w="990" w:type="dxa"/>
            <w:tcBorders>
              <w:top w:val="single" w:sz="12" w:space="0" w:color="auto"/>
            </w:tcBorders>
          </w:tcPr>
          <w:p w14:paraId="431B3028" w14:textId="526979BA" w:rsidR="00A53674" w:rsidRPr="00331502" w:rsidRDefault="00B3183A">
            <w:pPr>
              <w:pStyle w:val="TableText"/>
              <w:rPr>
                <w:rFonts w:ascii="Arial" w:hAnsi="Arial" w:cs="Arial"/>
                <w:sz w:val="18"/>
                <w:szCs w:val="18"/>
              </w:rPr>
            </w:pPr>
            <w:ins w:id="899" w:author="Author">
              <w:r>
                <w:rPr>
                  <w:rFonts w:ascii="Arial" w:hAnsi="Arial" w:cs="Arial"/>
                  <w:sz w:val="18"/>
                  <w:szCs w:val="18"/>
                </w:rPr>
                <w:t>Draft</w:t>
              </w:r>
            </w:ins>
            <w:del w:id="900" w:author="Author">
              <w:r w:rsidR="0091678B" w:rsidDel="00B3183A">
                <w:rPr>
                  <w:rFonts w:ascii="Arial" w:hAnsi="Arial" w:cs="Arial"/>
                  <w:sz w:val="18"/>
                  <w:szCs w:val="18"/>
                </w:rPr>
                <w:delText>12/09/14</w:delText>
              </w:r>
            </w:del>
          </w:p>
        </w:tc>
        <w:tc>
          <w:tcPr>
            <w:tcW w:w="6958" w:type="dxa"/>
            <w:tcBorders>
              <w:top w:val="single" w:sz="12" w:space="0" w:color="auto"/>
            </w:tcBorders>
          </w:tcPr>
          <w:p w14:paraId="431B3029" w14:textId="49DA2F14" w:rsidR="00A53674" w:rsidRPr="00331502" w:rsidRDefault="00B3183A" w:rsidP="00DC5B23">
            <w:pPr>
              <w:pStyle w:val="TableText"/>
              <w:jc w:val="left"/>
              <w:rPr>
                <w:rFonts w:ascii="Arial" w:hAnsi="Arial" w:cs="Arial"/>
                <w:sz w:val="18"/>
                <w:szCs w:val="18"/>
              </w:rPr>
            </w:pPr>
            <w:ins w:id="901" w:author="Author">
              <w:r w:rsidRPr="00B3183A">
                <w:rPr>
                  <w:rFonts w:ascii="Arial" w:hAnsi="Arial" w:cs="Arial"/>
                  <w:sz w:val="18"/>
                  <w:szCs w:val="18"/>
                </w:rPr>
                <w:t xml:space="preserve">For previous </w:t>
              </w:r>
              <w:r>
                <w:rPr>
                  <w:rFonts w:ascii="Arial" w:hAnsi="Arial" w:cs="Arial"/>
                  <w:sz w:val="18"/>
                  <w:szCs w:val="18"/>
                </w:rPr>
                <w:t>revision history, refer to Rev 10 available through Ask ISO.</w:t>
              </w:r>
            </w:ins>
            <w:del w:id="902" w:author="Author">
              <w:r w:rsidR="00EB50E6" w:rsidDel="00B3183A">
                <w:rPr>
                  <w:rFonts w:ascii="Arial" w:hAnsi="Arial" w:cs="Arial"/>
                  <w:sz w:val="18"/>
                  <w:szCs w:val="18"/>
                </w:rPr>
                <w:delText>Initial version</w:delText>
              </w:r>
            </w:del>
          </w:p>
        </w:tc>
      </w:tr>
      <w:tr w:rsidR="00DC5B23" w:rsidRPr="00331502" w:rsidDel="00A2433B" w14:paraId="431B302E" w14:textId="581F1B60" w:rsidTr="00331502">
        <w:trPr>
          <w:cantSplit/>
          <w:jc w:val="center"/>
          <w:del w:id="903" w:author="Author"/>
        </w:trPr>
        <w:tc>
          <w:tcPr>
            <w:tcW w:w="1108" w:type="dxa"/>
          </w:tcPr>
          <w:p w14:paraId="431B302B" w14:textId="6CE5F186" w:rsidR="00DC5B23" w:rsidRPr="00331502" w:rsidDel="00A2433B" w:rsidRDefault="00DC5B23" w:rsidP="006F568F">
            <w:pPr>
              <w:pStyle w:val="TableText"/>
              <w:rPr>
                <w:del w:id="904" w:author="Author"/>
                <w:rFonts w:ascii="Arial" w:hAnsi="Arial" w:cs="Arial"/>
                <w:sz w:val="18"/>
                <w:szCs w:val="18"/>
              </w:rPr>
            </w:pPr>
            <w:del w:id="905" w:author="Author">
              <w:r w:rsidDel="00B3183A">
                <w:rPr>
                  <w:rFonts w:ascii="Arial" w:hAnsi="Arial" w:cs="Arial"/>
                  <w:sz w:val="18"/>
                  <w:szCs w:val="18"/>
                </w:rPr>
                <w:delText>Rev 1</w:delText>
              </w:r>
            </w:del>
          </w:p>
        </w:tc>
        <w:tc>
          <w:tcPr>
            <w:tcW w:w="990" w:type="dxa"/>
          </w:tcPr>
          <w:p w14:paraId="431B302C" w14:textId="4C6FA062" w:rsidR="00DC5B23" w:rsidRPr="00331502" w:rsidDel="00A2433B" w:rsidRDefault="00081E44">
            <w:pPr>
              <w:pStyle w:val="TableText"/>
              <w:rPr>
                <w:del w:id="906" w:author="Author"/>
                <w:rFonts w:ascii="Arial" w:hAnsi="Arial" w:cs="Arial"/>
                <w:sz w:val="18"/>
                <w:szCs w:val="18"/>
              </w:rPr>
            </w:pPr>
            <w:del w:id="907" w:author="Author">
              <w:r w:rsidDel="00B3183A">
                <w:rPr>
                  <w:rFonts w:ascii="Arial" w:hAnsi="Arial" w:cs="Arial"/>
                  <w:sz w:val="18"/>
                  <w:szCs w:val="18"/>
                </w:rPr>
                <w:delText>04/06/15</w:delText>
              </w:r>
            </w:del>
          </w:p>
        </w:tc>
        <w:tc>
          <w:tcPr>
            <w:tcW w:w="6958" w:type="dxa"/>
          </w:tcPr>
          <w:p w14:paraId="431B302D" w14:textId="7168AF6F" w:rsidR="00B5723B" w:rsidRPr="00331502" w:rsidDel="00A2433B" w:rsidRDefault="00EA6668" w:rsidP="00A73785">
            <w:pPr>
              <w:pStyle w:val="TableText"/>
              <w:jc w:val="left"/>
              <w:rPr>
                <w:del w:id="908" w:author="Author"/>
                <w:rFonts w:ascii="Arial" w:hAnsi="Arial" w:cs="Arial"/>
                <w:sz w:val="18"/>
                <w:szCs w:val="18"/>
              </w:rPr>
            </w:pPr>
            <w:del w:id="909" w:author="Author">
              <w:r w:rsidDel="00B3183A">
                <w:rPr>
                  <w:rFonts w:ascii="Arial" w:hAnsi="Arial" w:cs="Arial"/>
                  <w:sz w:val="18"/>
                  <w:szCs w:val="18"/>
                </w:rPr>
                <w:delText>Biennial review completed by procedure owner;</w:delText>
              </w:r>
              <w:r w:rsidDel="00B3183A">
                <w:rPr>
                  <w:rFonts w:ascii="Arial" w:hAnsi="Arial" w:cs="Arial"/>
                  <w:sz w:val="18"/>
                  <w:szCs w:val="18"/>
                </w:rPr>
                <w:br/>
              </w:r>
              <w:r w:rsidR="00A73785" w:rsidDel="00B3183A">
                <w:rPr>
                  <w:rFonts w:ascii="Arial" w:hAnsi="Arial" w:cs="Arial"/>
                  <w:sz w:val="18"/>
                  <w:szCs w:val="18"/>
                </w:rPr>
                <w:delText>Globally, m</w:delText>
              </w:r>
              <w:r w:rsidR="00DC5B23" w:rsidDel="00B3183A">
                <w:rPr>
                  <w:rFonts w:ascii="Arial" w:hAnsi="Arial" w:cs="Arial"/>
                  <w:sz w:val="18"/>
                  <w:szCs w:val="18"/>
                </w:rPr>
                <w:delText>odified dates</w:delText>
              </w:r>
              <w:r w:rsidR="00A73785" w:rsidDel="00B3183A">
                <w:rPr>
                  <w:rFonts w:ascii="Arial" w:hAnsi="Arial" w:cs="Arial"/>
                  <w:sz w:val="18"/>
                  <w:szCs w:val="18"/>
                </w:rPr>
                <w:delText xml:space="preserve"> to reflect testing performed;</w:delText>
              </w:r>
              <w:r w:rsidR="00A73785" w:rsidDel="00B3183A">
                <w:rPr>
                  <w:rFonts w:ascii="Arial" w:hAnsi="Arial" w:cs="Arial"/>
                  <w:sz w:val="18"/>
                  <w:szCs w:val="18"/>
                </w:rPr>
                <w:br/>
                <w:delText>Globally, a</w:delText>
              </w:r>
              <w:r w:rsidR="00DC5B23" w:rsidDel="00B3183A">
                <w:rPr>
                  <w:rFonts w:ascii="Arial" w:hAnsi="Arial" w:cs="Arial"/>
                  <w:sz w:val="18"/>
                  <w:szCs w:val="18"/>
                </w:rPr>
                <w:delText>dded and removed units per VTF request</w:delText>
              </w:r>
              <w:r w:rsidR="00A73785" w:rsidDel="00B3183A">
                <w:rPr>
                  <w:rFonts w:ascii="Arial" w:hAnsi="Arial" w:cs="Arial"/>
                  <w:sz w:val="18"/>
                  <w:szCs w:val="18"/>
                </w:rPr>
                <w:delText>;</w:delText>
              </w:r>
              <w:r w:rsidR="00A73785" w:rsidDel="00B3183A">
                <w:rPr>
                  <w:rFonts w:ascii="Arial" w:hAnsi="Arial" w:cs="Arial"/>
                  <w:sz w:val="18"/>
                  <w:szCs w:val="18"/>
                </w:rPr>
                <w:br/>
                <w:delText>Table 5, m</w:delText>
              </w:r>
              <w:r w:rsidR="00B5723B" w:rsidDel="00B3183A">
                <w:rPr>
                  <w:rFonts w:ascii="Arial" w:hAnsi="Arial" w:cs="Arial"/>
                  <w:sz w:val="18"/>
                  <w:szCs w:val="18"/>
                </w:rPr>
                <w:delText>odified REMVEC name</w:delText>
              </w:r>
              <w:r w:rsidR="00A73785" w:rsidDel="00B3183A">
                <w:rPr>
                  <w:rFonts w:ascii="Arial" w:hAnsi="Arial" w:cs="Arial"/>
                  <w:sz w:val="18"/>
                  <w:szCs w:val="18"/>
                </w:rPr>
                <w:delText xml:space="preserve"> (added /NGRID)</w:delText>
              </w:r>
              <w:r w:rsidR="00B5723B" w:rsidDel="00B3183A">
                <w:rPr>
                  <w:rFonts w:ascii="Arial" w:hAnsi="Arial" w:cs="Arial"/>
                  <w:sz w:val="18"/>
                  <w:szCs w:val="18"/>
                </w:rPr>
                <w:delText xml:space="preserve"> </w:delText>
              </w:r>
            </w:del>
          </w:p>
        </w:tc>
      </w:tr>
      <w:tr w:rsidR="006D0543" w:rsidRPr="00331502" w:rsidDel="00A2433B" w14:paraId="431B3032" w14:textId="3A0B578A" w:rsidTr="00331502">
        <w:trPr>
          <w:cantSplit/>
          <w:jc w:val="center"/>
          <w:del w:id="910" w:author="Author"/>
        </w:trPr>
        <w:tc>
          <w:tcPr>
            <w:tcW w:w="1108" w:type="dxa"/>
          </w:tcPr>
          <w:p w14:paraId="431B302F" w14:textId="3C6A1B00" w:rsidR="006D0543" w:rsidRPr="00331502" w:rsidDel="00A2433B" w:rsidRDefault="006D0543" w:rsidP="006F568F">
            <w:pPr>
              <w:pStyle w:val="TableText"/>
              <w:rPr>
                <w:del w:id="911" w:author="Author"/>
                <w:rFonts w:ascii="Arial" w:hAnsi="Arial" w:cs="Arial"/>
                <w:sz w:val="18"/>
                <w:szCs w:val="18"/>
              </w:rPr>
            </w:pPr>
            <w:del w:id="912" w:author="Author">
              <w:r w:rsidDel="00B3183A">
                <w:rPr>
                  <w:rFonts w:ascii="Arial" w:hAnsi="Arial" w:cs="Arial"/>
                  <w:sz w:val="18"/>
                  <w:szCs w:val="18"/>
                </w:rPr>
                <w:delText>Rev 2</w:delText>
              </w:r>
            </w:del>
          </w:p>
        </w:tc>
        <w:tc>
          <w:tcPr>
            <w:tcW w:w="990" w:type="dxa"/>
          </w:tcPr>
          <w:p w14:paraId="431B3030" w14:textId="4D9AA2C5" w:rsidR="006D0543" w:rsidRPr="00331502" w:rsidDel="00A2433B" w:rsidRDefault="00473025">
            <w:pPr>
              <w:pStyle w:val="TableText"/>
              <w:rPr>
                <w:del w:id="913" w:author="Author"/>
                <w:rFonts w:ascii="Arial" w:hAnsi="Arial" w:cs="Arial"/>
                <w:sz w:val="18"/>
                <w:szCs w:val="18"/>
              </w:rPr>
            </w:pPr>
            <w:del w:id="914" w:author="Author">
              <w:r w:rsidDel="00B3183A">
                <w:rPr>
                  <w:rFonts w:ascii="Arial" w:hAnsi="Arial" w:cs="Arial"/>
                  <w:sz w:val="18"/>
                  <w:szCs w:val="18"/>
                </w:rPr>
                <w:delText>12/01/15</w:delText>
              </w:r>
            </w:del>
          </w:p>
        </w:tc>
        <w:tc>
          <w:tcPr>
            <w:tcW w:w="6958" w:type="dxa"/>
          </w:tcPr>
          <w:p w14:paraId="431B3031" w14:textId="40633C41" w:rsidR="006D0543" w:rsidRPr="00331502" w:rsidDel="00A2433B" w:rsidRDefault="006D0543" w:rsidP="00DC5B23">
            <w:pPr>
              <w:pStyle w:val="TableText"/>
              <w:jc w:val="left"/>
              <w:rPr>
                <w:del w:id="915" w:author="Author"/>
                <w:rFonts w:ascii="Arial" w:hAnsi="Arial" w:cs="Arial"/>
                <w:sz w:val="18"/>
                <w:szCs w:val="18"/>
              </w:rPr>
            </w:pPr>
            <w:del w:id="916" w:author="Author">
              <w:r w:rsidDel="00B3183A">
                <w:rPr>
                  <w:rFonts w:ascii="Arial" w:hAnsi="Arial" w:cs="Arial"/>
                  <w:sz w:val="18"/>
                  <w:szCs w:val="18"/>
                </w:rPr>
                <w:delText>Changed document title from “…Testing” to “…Auditing”</w:delText>
              </w:r>
              <w:r w:rsidR="000105EB" w:rsidDel="00B3183A">
                <w:rPr>
                  <w:rFonts w:ascii="Arial" w:hAnsi="Arial" w:cs="Arial"/>
                  <w:sz w:val="18"/>
                  <w:szCs w:val="18"/>
                </w:rPr>
                <w:delText>;</w:delText>
              </w:r>
              <w:r w:rsidR="000105EB" w:rsidDel="00B3183A">
                <w:rPr>
                  <w:rFonts w:ascii="Arial" w:hAnsi="Arial" w:cs="Arial"/>
                  <w:sz w:val="18"/>
                  <w:szCs w:val="18"/>
                </w:rPr>
                <w:br/>
                <w:delText>Globally replaced “Test” with “Audit”;</w:delText>
              </w:r>
            </w:del>
          </w:p>
        </w:tc>
      </w:tr>
      <w:tr w:rsidR="00E633FE" w:rsidRPr="00331502" w:rsidDel="00A2433B" w14:paraId="431B3036" w14:textId="033E68BC" w:rsidTr="00331502">
        <w:trPr>
          <w:cantSplit/>
          <w:jc w:val="center"/>
          <w:del w:id="917" w:author="Author"/>
        </w:trPr>
        <w:tc>
          <w:tcPr>
            <w:tcW w:w="1108" w:type="dxa"/>
          </w:tcPr>
          <w:p w14:paraId="431B3033" w14:textId="602A1F60" w:rsidR="00E633FE" w:rsidRPr="00331502" w:rsidDel="00A2433B" w:rsidRDefault="00E633FE" w:rsidP="006F568F">
            <w:pPr>
              <w:pStyle w:val="TableText"/>
              <w:rPr>
                <w:del w:id="918" w:author="Author"/>
                <w:rFonts w:ascii="Arial" w:hAnsi="Arial" w:cs="Arial"/>
                <w:sz w:val="18"/>
                <w:szCs w:val="18"/>
              </w:rPr>
            </w:pPr>
            <w:del w:id="919" w:author="Author">
              <w:r w:rsidDel="00B3183A">
                <w:rPr>
                  <w:rFonts w:ascii="Arial" w:hAnsi="Arial" w:cs="Arial"/>
                  <w:sz w:val="18"/>
                  <w:szCs w:val="18"/>
                </w:rPr>
                <w:delText>Rev 3</w:delText>
              </w:r>
            </w:del>
          </w:p>
        </w:tc>
        <w:tc>
          <w:tcPr>
            <w:tcW w:w="990" w:type="dxa"/>
          </w:tcPr>
          <w:p w14:paraId="431B3034" w14:textId="4B028256" w:rsidR="00E633FE" w:rsidRPr="00331502" w:rsidDel="00A2433B" w:rsidRDefault="009F56F0">
            <w:pPr>
              <w:pStyle w:val="TableText"/>
              <w:rPr>
                <w:del w:id="920" w:author="Author"/>
                <w:rFonts w:ascii="Arial" w:hAnsi="Arial" w:cs="Arial"/>
                <w:sz w:val="18"/>
                <w:szCs w:val="18"/>
              </w:rPr>
            </w:pPr>
            <w:del w:id="921" w:author="Author">
              <w:r w:rsidDel="00B3183A">
                <w:rPr>
                  <w:rFonts w:ascii="Arial" w:hAnsi="Arial" w:cs="Arial"/>
                  <w:sz w:val="18"/>
                  <w:szCs w:val="18"/>
                </w:rPr>
                <w:delText>05/04/16</w:delText>
              </w:r>
            </w:del>
          </w:p>
        </w:tc>
        <w:tc>
          <w:tcPr>
            <w:tcW w:w="6958" w:type="dxa"/>
          </w:tcPr>
          <w:p w14:paraId="431B3035" w14:textId="3A4EFCA0" w:rsidR="00E633FE" w:rsidRPr="00331502" w:rsidDel="00A2433B" w:rsidRDefault="008D6F9B" w:rsidP="00F62310">
            <w:pPr>
              <w:pStyle w:val="TableText"/>
              <w:jc w:val="left"/>
              <w:rPr>
                <w:del w:id="922" w:author="Author"/>
                <w:rFonts w:ascii="Arial" w:hAnsi="Arial" w:cs="Arial"/>
                <w:sz w:val="18"/>
                <w:szCs w:val="18"/>
              </w:rPr>
            </w:pPr>
            <w:del w:id="923" w:author="Author">
              <w:r w:rsidDel="00B3183A">
                <w:rPr>
                  <w:rFonts w:ascii="Arial" w:hAnsi="Arial" w:cs="Arial"/>
                  <w:sz w:val="18"/>
                  <w:szCs w:val="18"/>
                </w:rPr>
                <w:delText>Biennial review completed by procedure owner;</w:delText>
              </w:r>
              <w:r w:rsidDel="00B3183A">
                <w:rPr>
                  <w:rFonts w:ascii="Arial" w:hAnsi="Arial" w:cs="Arial"/>
                  <w:sz w:val="18"/>
                  <w:szCs w:val="18"/>
                </w:rPr>
                <w:br/>
              </w:r>
              <w:r w:rsidR="00100D8F" w:rsidDel="00B3183A">
                <w:rPr>
                  <w:rFonts w:ascii="Arial" w:hAnsi="Arial" w:cs="Arial"/>
                  <w:sz w:val="18"/>
                  <w:szCs w:val="18"/>
                </w:rPr>
                <w:delText>Globally, u</w:delText>
              </w:r>
              <w:r w:rsidR="00E633FE" w:rsidDel="00B3183A">
                <w:rPr>
                  <w:rFonts w:ascii="Arial" w:hAnsi="Arial" w:cs="Arial"/>
                  <w:sz w:val="18"/>
                  <w:szCs w:val="18"/>
                </w:rPr>
                <w:delText>pdated test dates based upon 2015 testing;</w:delText>
              </w:r>
              <w:r w:rsidR="00E633FE" w:rsidDel="00B3183A">
                <w:rPr>
                  <w:rFonts w:ascii="Arial" w:hAnsi="Arial" w:cs="Arial"/>
                  <w:sz w:val="18"/>
                  <w:szCs w:val="18"/>
                </w:rPr>
                <w:br/>
              </w:r>
              <w:r w:rsidR="00F62310" w:rsidDel="00B3183A">
                <w:rPr>
                  <w:rFonts w:ascii="Arial" w:hAnsi="Arial" w:cs="Arial"/>
                  <w:sz w:val="18"/>
                  <w:szCs w:val="18"/>
                </w:rPr>
                <w:delText xml:space="preserve">Deleted </w:delText>
              </w:r>
              <w:r w:rsidR="00E633FE" w:rsidDel="00B3183A">
                <w:rPr>
                  <w:rFonts w:ascii="Arial" w:hAnsi="Arial" w:cs="Arial"/>
                  <w:sz w:val="18"/>
                  <w:szCs w:val="18"/>
                </w:rPr>
                <w:delText>Bucksport 4 and 3;</w:delText>
              </w:r>
              <w:r w:rsidR="00E633FE" w:rsidDel="00B3183A">
                <w:rPr>
                  <w:rFonts w:ascii="Arial" w:hAnsi="Arial" w:cs="Arial"/>
                  <w:sz w:val="18"/>
                  <w:szCs w:val="18"/>
                </w:rPr>
                <w:br/>
                <w:delText>Added Bucksport 3-5;</w:delText>
              </w:r>
              <w:r w:rsidR="00E633FE" w:rsidDel="00B3183A">
                <w:rPr>
                  <w:rFonts w:ascii="Arial" w:hAnsi="Arial" w:cs="Arial"/>
                  <w:sz w:val="18"/>
                  <w:szCs w:val="18"/>
                </w:rPr>
                <w:br/>
                <w:delText>Removed Great Lakes-Millinocket;</w:delText>
              </w:r>
            </w:del>
          </w:p>
        </w:tc>
      </w:tr>
      <w:tr w:rsidR="00CD1793" w:rsidRPr="00331502" w:rsidDel="00A2433B" w14:paraId="431B303A" w14:textId="0C3192D0" w:rsidTr="00331502">
        <w:trPr>
          <w:cantSplit/>
          <w:jc w:val="center"/>
          <w:del w:id="924" w:author="Author"/>
        </w:trPr>
        <w:tc>
          <w:tcPr>
            <w:tcW w:w="1108" w:type="dxa"/>
          </w:tcPr>
          <w:p w14:paraId="431B3037" w14:textId="0C44A946" w:rsidR="00CD1793" w:rsidRPr="00331502" w:rsidDel="00A2433B" w:rsidRDefault="00CD1793" w:rsidP="006F568F">
            <w:pPr>
              <w:pStyle w:val="TableText"/>
              <w:rPr>
                <w:del w:id="925" w:author="Author"/>
                <w:rFonts w:ascii="Arial" w:hAnsi="Arial" w:cs="Arial"/>
                <w:sz w:val="18"/>
                <w:szCs w:val="18"/>
              </w:rPr>
            </w:pPr>
            <w:del w:id="926" w:author="Author">
              <w:r w:rsidDel="00B3183A">
                <w:rPr>
                  <w:rFonts w:ascii="Arial" w:hAnsi="Arial" w:cs="Arial"/>
                  <w:sz w:val="18"/>
                  <w:szCs w:val="18"/>
                </w:rPr>
                <w:delText>Rev 4</w:delText>
              </w:r>
            </w:del>
          </w:p>
        </w:tc>
        <w:tc>
          <w:tcPr>
            <w:tcW w:w="990" w:type="dxa"/>
          </w:tcPr>
          <w:p w14:paraId="431B3038" w14:textId="411EA605" w:rsidR="00CD1793" w:rsidRPr="00331502" w:rsidDel="00A2433B" w:rsidRDefault="002F0A6F">
            <w:pPr>
              <w:pStyle w:val="TableText"/>
              <w:rPr>
                <w:del w:id="927" w:author="Author"/>
                <w:rFonts w:ascii="Arial" w:hAnsi="Arial" w:cs="Arial"/>
                <w:sz w:val="18"/>
                <w:szCs w:val="18"/>
              </w:rPr>
            </w:pPr>
            <w:del w:id="928" w:author="Author">
              <w:r w:rsidDel="00B3183A">
                <w:rPr>
                  <w:rFonts w:ascii="Arial" w:hAnsi="Arial" w:cs="Arial"/>
                  <w:sz w:val="18"/>
                  <w:szCs w:val="18"/>
                </w:rPr>
                <w:delText>04/18/17</w:delText>
              </w:r>
            </w:del>
          </w:p>
        </w:tc>
        <w:tc>
          <w:tcPr>
            <w:tcW w:w="6958" w:type="dxa"/>
          </w:tcPr>
          <w:p w14:paraId="431B3039" w14:textId="4FD3D224" w:rsidR="00CD1793" w:rsidRPr="00331502" w:rsidDel="00A2433B" w:rsidRDefault="00CD1793" w:rsidP="00F62310">
            <w:pPr>
              <w:pStyle w:val="TableText"/>
              <w:jc w:val="left"/>
              <w:rPr>
                <w:del w:id="929" w:author="Author"/>
                <w:rFonts w:ascii="Arial" w:hAnsi="Arial" w:cs="Arial"/>
                <w:sz w:val="18"/>
                <w:szCs w:val="18"/>
              </w:rPr>
            </w:pPr>
            <w:del w:id="930" w:author="Author">
              <w:r w:rsidDel="00B3183A">
                <w:rPr>
                  <w:rFonts w:ascii="Arial" w:hAnsi="Arial" w:cs="Arial"/>
                  <w:sz w:val="18"/>
                  <w:szCs w:val="18"/>
                </w:rPr>
                <w:delText>Biennial review completed by procedure owner;</w:delText>
              </w:r>
              <w:r w:rsidDel="00B3183A">
                <w:rPr>
                  <w:rFonts w:ascii="Arial" w:hAnsi="Arial" w:cs="Arial"/>
                  <w:sz w:val="18"/>
                  <w:szCs w:val="18"/>
                </w:rPr>
                <w:br/>
              </w:r>
              <w:r w:rsidRPr="00E13AA7" w:rsidDel="00B3183A">
                <w:rPr>
                  <w:rFonts w:ascii="Arial" w:hAnsi="Arial" w:cs="Arial"/>
                  <w:sz w:val="18"/>
                  <w:szCs w:val="18"/>
                </w:rPr>
                <w:delText xml:space="preserve">Added required corporate document identity to all </w:delText>
              </w:r>
              <w:r w:rsidDel="00B3183A">
                <w:rPr>
                  <w:rFonts w:ascii="Arial" w:hAnsi="Arial" w:cs="Arial"/>
                  <w:sz w:val="18"/>
                  <w:szCs w:val="18"/>
                </w:rPr>
                <w:delText>page f</w:delText>
              </w:r>
              <w:r w:rsidRPr="00E13AA7" w:rsidDel="00B3183A">
                <w:rPr>
                  <w:rFonts w:ascii="Arial" w:hAnsi="Arial" w:cs="Arial"/>
                  <w:sz w:val="18"/>
                  <w:szCs w:val="18"/>
                </w:rPr>
                <w:delText>ooters;</w:delText>
              </w:r>
              <w:r w:rsidDel="00B3183A">
                <w:rPr>
                  <w:rFonts w:ascii="Arial" w:hAnsi="Arial" w:cs="Arial"/>
                  <w:sz w:val="18"/>
                  <w:szCs w:val="18"/>
                </w:rPr>
                <w:br/>
              </w:r>
              <w:r w:rsidR="008744CF" w:rsidDel="00B3183A">
                <w:rPr>
                  <w:rFonts w:ascii="Arial" w:hAnsi="Arial" w:cs="Arial"/>
                  <w:sz w:val="18"/>
                  <w:szCs w:val="18"/>
                </w:rPr>
                <w:delText>Globally, updated test dates based upon 2016 testing;</w:delText>
              </w:r>
              <w:r w:rsidR="008744CF" w:rsidDel="00B3183A">
                <w:rPr>
                  <w:rFonts w:ascii="Arial" w:hAnsi="Arial" w:cs="Arial"/>
                  <w:sz w:val="18"/>
                  <w:szCs w:val="18"/>
                </w:rPr>
                <w:br/>
              </w:r>
              <w:r w:rsidR="00F62310" w:rsidDel="00B3183A">
                <w:rPr>
                  <w:rFonts w:ascii="Arial" w:hAnsi="Arial" w:cs="Arial"/>
                  <w:sz w:val="18"/>
                  <w:szCs w:val="18"/>
                </w:rPr>
                <w:delText>Deleted</w:delText>
              </w:r>
              <w:r w:rsidR="008744CF" w:rsidDel="00B3183A">
                <w:rPr>
                  <w:rFonts w:ascii="Arial" w:hAnsi="Arial" w:cs="Arial"/>
                  <w:sz w:val="18"/>
                  <w:szCs w:val="18"/>
                </w:rPr>
                <w:delText xml:space="preserve"> Comerford, Moore, Mount Tom;</w:delText>
              </w:r>
              <w:r w:rsidR="008744CF" w:rsidDel="00B3183A">
                <w:rPr>
                  <w:rFonts w:ascii="Arial" w:hAnsi="Arial" w:cs="Arial"/>
                  <w:sz w:val="18"/>
                  <w:szCs w:val="18"/>
                </w:rPr>
                <w:br/>
              </w:r>
              <w:r w:rsidR="009A766D" w:rsidDel="00B3183A">
                <w:rPr>
                  <w:rFonts w:ascii="Arial" w:hAnsi="Arial" w:cs="Arial"/>
                  <w:sz w:val="18"/>
                  <w:szCs w:val="18"/>
                </w:rPr>
                <w:delText xml:space="preserve">Added:  </w:delText>
              </w:r>
              <w:r w:rsidR="008744CF" w:rsidDel="00B3183A">
                <w:rPr>
                  <w:rFonts w:ascii="Arial" w:hAnsi="Arial" w:cs="Arial"/>
                  <w:sz w:val="18"/>
                  <w:szCs w:val="18"/>
                </w:rPr>
                <w:delText>Comerford 1, Comerford 2, Comerford 3, Comerford 4, Moore 1, Moore 2, Moore 3, Moore 4, Harrington St PV, Hancock Wind, Passadumkeag Wind</w:delText>
              </w:r>
              <w:r w:rsidR="009A766D" w:rsidDel="00B3183A">
                <w:rPr>
                  <w:rFonts w:ascii="Arial" w:hAnsi="Arial" w:cs="Arial"/>
                  <w:sz w:val="18"/>
                  <w:szCs w:val="18"/>
                </w:rPr>
                <w:delText>, Salem 5, Salem 6</w:delText>
              </w:r>
              <w:r w:rsidR="00F62310" w:rsidDel="00B3183A">
                <w:rPr>
                  <w:rFonts w:ascii="Arial" w:hAnsi="Arial" w:cs="Arial"/>
                  <w:sz w:val="18"/>
                  <w:szCs w:val="18"/>
                </w:rPr>
                <w:delText>;</w:delText>
              </w:r>
            </w:del>
          </w:p>
        </w:tc>
      </w:tr>
      <w:tr w:rsidR="00B1543C" w:rsidRPr="00331502" w:rsidDel="00A2433B" w14:paraId="5C799A0D" w14:textId="08AAB044" w:rsidTr="00331502">
        <w:trPr>
          <w:cantSplit/>
          <w:jc w:val="center"/>
          <w:del w:id="931" w:author="Author"/>
        </w:trPr>
        <w:tc>
          <w:tcPr>
            <w:tcW w:w="1108" w:type="dxa"/>
          </w:tcPr>
          <w:p w14:paraId="3733EF5A" w14:textId="64D9DFF8" w:rsidR="00B1543C" w:rsidRPr="00331502" w:rsidDel="00A2433B" w:rsidRDefault="00B1543C" w:rsidP="006F568F">
            <w:pPr>
              <w:pStyle w:val="TableText"/>
              <w:rPr>
                <w:del w:id="932" w:author="Author"/>
                <w:rFonts w:ascii="Arial" w:hAnsi="Arial" w:cs="Arial"/>
                <w:sz w:val="18"/>
                <w:szCs w:val="18"/>
              </w:rPr>
            </w:pPr>
            <w:del w:id="933" w:author="Author">
              <w:r w:rsidDel="00B3183A">
                <w:rPr>
                  <w:rFonts w:ascii="Arial" w:hAnsi="Arial" w:cs="Arial"/>
                  <w:sz w:val="18"/>
                  <w:szCs w:val="18"/>
                </w:rPr>
                <w:delText>Rev 5</w:delText>
              </w:r>
            </w:del>
          </w:p>
        </w:tc>
        <w:tc>
          <w:tcPr>
            <w:tcW w:w="990" w:type="dxa"/>
          </w:tcPr>
          <w:p w14:paraId="5E7230A7" w14:textId="157225F5" w:rsidR="00B1543C" w:rsidRPr="00331502" w:rsidDel="00A2433B" w:rsidRDefault="0061550B">
            <w:pPr>
              <w:pStyle w:val="TableText"/>
              <w:rPr>
                <w:del w:id="934" w:author="Author"/>
                <w:rFonts w:ascii="Arial" w:hAnsi="Arial" w:cs="Arial"/>
                <w:sz w:val="18"/>
                <w:szCs w:val="18"/>
              </w:rPr>
            </w:pPr>
            <w:del w:id="935" w:author="Author">
              <w:r w:rsidDel="00B3183A">
                <w:rPr>
                  <w:rFonts w:ascii="Arial" w:hAnsi="Arial" w:cs="Arial"/>
                  <w:sz w:val="18"/>
                  <w:szCs w:val="18"/>
                </w:rPr>
                <w:delText>0</w:delText>
              </w:r>
              <w:r w:rsidR="007029A8" w:rsidDel="00B3183A">
                <w:rPr>
                  <w:rFonts w:ascii="Arial" w:hAnsi="Arial" w:cs="Arial"/>
                  <w:sz w:val="18"/>
                  <w:szCs w:val="18"/>
                </w:rPr>
                <w:delText>5</w:delText>
              </w:r>
              <w:r w:rsidDel="00B3183A">
                <w:rPr>
                  <w:rFonts w:ascii="Arial" w:hAnsi="Arial" w:cs="Arial"/>
                  <w:sz w:val="18"/>
                  <w:szCs w:val="18"/>
                </w:rPr>
                <w:delText>/0</w:delText>
              </w:r>
              <w:r w:rsidR="007029A8" w:rsidDel="00B3183A">
                <w:rPr>
                  <w:rFonts w:ascii="Arial" w:hAnsi="Arial" w:cs="Arial"/>
                  <w:sz w:val="18"/>
                  <w:szCs w:val="18"/>
                </w:rPr>
                <w:delText>4</w:delText>
              </w:r>
              <w:r w:rsidDel="00B3183A">
                <w:rPr>
                  <w:rFonts w:ascii="Arial" w:hAnsi="Arial" w:cs="Arial"/>
                  <w:sz w:val="18"/>
                  <w:szCs w:val="18"/>
                </w:rPr>
                <w:delText>/18</w:delText>
              </w:r>
            </w:del>
          </w:p>
        </w:tc>
        <w:tc>
          <w:tcPr>
            <w:tcW w:w="6958" w:type="dxa"/>
          </w:tcPr>
          <w:p w14:paraId="5DC15227" w14:textId="5726DAF4" w:rsidR="00B1543C" w:rsidRPr="00331502" w:rsidDel="00A2433B" w:rsidRDefault="00B1543C" w:rsidP="00DC5B23">
            <w:pPr>
              <w:pStyle w:val="TableText"/>
              <w:jc w:val="left"/>
              <w:rPr>
                <w:del w:id="936" w:author="Author"/>
                <w:rFonts w:ascii="Arial" w:hAnsi="Arial" w:cs="Arial"/>
                <w:sz w:val="18"/>
                <w:szCs w:val="18"/>
              </w:rPr>
            </w:pPr>
            <w:del w:id="937" w:author="Author">
              <w:r w:rsidDel="00B3183A">
                <w:rPr>
                  <w:rFonts w:ascii="Arial" w:hAnsi="Arial" w:cs="Arial"/>
                  <w:sz w:val="18"/>
                  <w:szCs w:val="18"/>
                </w:rPr>
                <w:delText>Biennial review completed by procedure owner;</w:delText>
              </w:r>
              <w:r w:rsidDel="00B3183A">
                <w:rPr>
                  <w:rFonts w:ascii="Arial" w:hAnsi="Arial" w:cs="Arial"/>
                  <w:sz w:val="18"/>
                  <w:szCs w:val="18"/>
                </w:rPr>
                <w:br/>
              </w:r>
              <w:r w:rsidR="00CF7ED7" w:rsidDel="00B3183A">
                <w:rPr>
                  <w:rFonts w:ascii="Arial" w:hAnsi="Arial" w:cs="Arial"/>
                  <w:sz w:val="18"/>
                  <w:szCs w:val="18"/>
                </w:rPr>
                <w:delText>Globally, updated test dates based upon 2017 testing;</w:delText>
              </w:r>
              <w:r w:rsidR="00CF7ED7" w:rsidDel="00B3183A">
                <w:rPr>
                  <w:rFonts w:ascii="Arial" w:hAnsi="Arial" w:cs="Arial"/>
                  <w:sz w:val="18"/>
                  <w:szCs w:val="18"/>
                </w:rPr>
                <w:br/>
                <w:delText xml:space="preserve">Table 1, added </w:delText>
              </w:r>
              <w:r w:rsidR="00CF7ED7" w:rsidRPr="00CF7ED7" w:rsidDel="00B3183A">
                <w:rPr>
                  <w:rFonts w:ascii="Arial" w:hAnsi="Arial" w:cs="Arial"/>
                  <w:sz w:val="18"/>
                  <w:szCs w:val="18"/>
                </w:rPr>
                <w:delText>TOWANTIC 1A, 1B, Wallingford Unit 6, 7;</w:delText>
              </w:r>
              <w:r w:rsidR="00CF7ED7" w:rsidRPr="00CF7ED7" w:rsidDel="00B3183A">
                <w:rPr>
                  <w:rFonts w:ascii="Arial" w:hAnsi="Arial" w:cs="Arial"/>
                  <w:sz w:val="18"/>
                  <w:szCs w:val="18"/>
                </w:rPr>
                <w:br/>
                <w:delText xml:space="preserve">Table </w:delText>
              </w:r>
              <w:r w:rsidR="00CF7ED7" w:rsidDel="00B3183A">
                <w:rPr>
                  <w:rFonts w:ascii="Arial" w:hAnsi="Arial" w:cs="Arial"/>
                  <w:sz w:val="18"/>
                  <w:szCs w:val="18"/>
                </w:rPr>
                <w:delText>5</w:delText>
              </w:r>
              <w:r w:rsidR="00CF7ED7" w:rsidRPr="00CF7ED7" w:rsidDel="00B3183A">
                <w:rPr>
                  <w:rFonts w:ascii="Arial" w:hAnsi="Arial" w:cs="Arial"/>
                  <w:sz w:val="18"/>
                  <w:szCs w:val="18"/>
                </w:rPr>
                <w:delText>: deleted REMVEC from title, deleted Brayton Pt 1, 2, 3, 4, added Granite Ridge Energy 1A, 1B, added Salem 5, 6</w:delText>
              </w:r>
            </w:del>
          </w:p>
        </w:tc>
      </w:tr>
      <w:tr w:rsidR="00656410" w:rsidRPr="00331502" w:rsidDel="00A2433B" w14:paraId="007DE275" w14:textId="0351A589" w:rsidTr="00331502">
        <w:trPr>
          <w:cantSplit/>
          <w:jc w:val="center"/>
          <w:del w:id="938" w:author="Author"/>
        </w:trPr>
        <w:tc>
          <w:tcPr>
            <w:tcW w:w="1108" w:type="dxa"/>
          </w:tcPr>
          <w:p w14:paraId="5A146CDA" w14:textId="1738CA37" w:rsidR="00656410" w:rsidRPr="00331502" w:rsidDel="00A2433B" w:rsidRDefault="00656410" w:rsidP="006F568F">
            <w:pPr>
              <w:pStyle w:val="TableText"/>
              <w:rPr>
                <w:del w:id="939" w:author="Author"/>
                <w:rFonts w:ascii="Arial" w:hAnsi="Arial" w:cs="Arial"/>
                <w:sz w:val="18"/>
                <w:szCs w:val="18"/>
              </w:rPr>
            </w:pPr>
            <w:del w:id="940" w:author="Author">
              <w:r w:rsidDel="00B3183A">
                <w:rPr>
                  <w:rFonts w:ascii="Arial" w:hAnsi="Arial" w:cs="Arial"/>
                  <w:sz w:val="18"/>
                  <w:szCs w:val="18"/>
                </w:rPr>
                <w:delText>Rev 6</w:delText>
              </w:r>
            </w:del>
          </w:p>
        </w:tc>
        <w:tc>
          <w:tcPr>
            <w:tcW w:w="990" w:type="dxa"/>
          </w:tcPr>
          <w:p w14:paraId="5CA0D69D" w14:textId="78B26B94" w:rsidR="00656410" w:rsidRPr="00331502" w:rsidDel="00A2433B" w:rsidRDefault="00B82A3E">
            <w:pPr>
              <w:pStyle w:val="TableText"/>
              <w:rPr>
                <w:del w:id="941" w:author="Author"/>
                <w:rFonts w:ascii="Arial" w:hAnsi="Arial" w:cs="Arial"/>
                <w:sz w:val="18"/>
                <w:szCs w:val="18"/>
              </w:rPr>
            </w:pPr>
            <w:del w:id="942" w:author="Author">
              <w:r w:rsidDel="00B3183A">
                <w:rPr>
                  <w:rFonts w:ascii="Arial" w:hAnsi="Arial" w:cs="Arial"/>
                  <w:sz w:val="18"/>
                  <w:szCs w:val="18"/>
                </w:rPr>
                <w:delText>03/01/19</w:delText>
              </w:r>
            </w:del>
          </w:p>
        </w:tc>
        <w:tc>
          <w:tcPr>
            <w:tcW w:w="6958" w:type="dxa"/>
          </w:tcPr>
          <w:p w14:paraId="215622B3" w14:textId="6FD61788" w:rsidR="00656410" w:rsidRPr="00331502" w:rsidDel="00A2433B" w:rsidRDefault="00AB67A0" w:rsidP="00F63D38">
            <w:pPr>
              <w:pStyle w:val="TableText"/>
              <w:jc w:val="left"/>
              <w:rPr>
                <w:del w:id="943" w:author="Author"/>
                <w:rFonts w:ascii="Arial" w:hAnsi="Arial" w:cs="Arial"/>
                <w:sz w:val="18"/>
                <w:szCs w:val="18"/>
              </w:rPr>
            </w:pPr>
            <w:del w:id="944" w:author="Author">
              <w:r w:rsidDel="00B3183A">
                <w:rPr>
                  <w:rFonts w:ascii="Arial" w:hAnsi="Arial" w:cs="Arial"/>
                  <w:sz w:val="18"/>
                  <w:szCs w:val="18"/>
                </w:rPr>
                <w:delText>Headers, updated OP-23 title;</w:delText>
              </w:r>
              <w:r w:rsidDel="00B3183A">
                <w:rPr>
                  <w:rFonts w:ascii="Arial" w:hAnsi="Arial" w:cs="Arial"/>
                  <w:sz w:val="18"/>
                  <w:szCs w:val="18"/>
                </w:rPr>
                <w:br/>
                <w:delText>Globally updated test dates based upon 2018 testing;</w:delText>
              </w:r>
              <w:r w:rsidDel="00B3183A">
                <w:rPr>
                  <w:rFonts w:ascii="Arial" w:hAnsi="Arial" w:cs="Arial"/>
                  <w:sz w:val="18"/>
                  <w:szCs w:val="18"/>
                </w:rPr>
                <w:br/>
                <w:delText xml:space="preserve">Table 1 added Bridgeport Harbor 4 and </w:delText>
              </w:r>
              <w:r w:rsidR="00F63D38" w:rsidRPr="00B82A3E" w:rsidDel="00B3183A">
                <w:rPr>
                  <w:rFonts w:ascii="Arial" w:hAnsi="Arial" w:cs="Arial"/>
                  <w:sz w:val="18"/>
                  <w:szCs w:val="18"/>
                </w:rPr>
                <w:delText>PSEG Bridgeport Harbor CCGT EX</w:delText>
              </w:r>
              <w:r w:rsidDel="00B3183A">
                <w:rPr>
                  <w:rFonts w:ascii="Arial" w:hAnsi="Arial" w:cs="Arial"/>
                  <w:sz w:val="18"/>
                  <w:szCs w:val="18"/>
                </w:rPr>
                <w:delText>, Franklin Drive 10, Middletown 10, Plainfield Renewable Energy, and</w:delText>
              </w:r>
              <w:r w:rsidR="00F63D38" w:rsidDel="00B3183A">
                <w:rPr>
                  <w:rFonts w:ascii="Arial" w:hAnsi="Arial" w:cs="Arial"/>
                  <w:sz w:val="18"/>
                  <w:szCs w:val="18"/>
                </w:rPr>
                <w:delText xml:space="preserve"> Wheelabrator Bridgeport, L.P, replaced “TOWANTIC 1A &amp; 1B” with “CPV TOWANTIC 1A &amp; 1B”</w:delText>
              </w:r>
              <w:r w:rsidDel="00B3183A">
                <w:rPr>
                  <w:rFonts w:ascii="Arial" w:hAnsi="Arial" w:cs="Arial"/>
                  <w:sz w:val="18"/>
                  <w:szCs w:val="18"/>
                </w:rPr>
                <w:delText>;</w:delText>
              </w:r>
              <w:r w:rsidR="00755E85" w:rsidDel="00B3183A">
                <w:rPr>
                  <w:rFonts w:ascii="Arial" w:hAnsi="Arial" w:cs="Arial"/>
                  <w:sz w:val="18"/>
                  <w:szCs w:val="18"/>
                </w:rPr>
                <w:br/>
                <w:delText xml:space="preserve">Table 2, </w:delText>
              </w:r>
              <w:r w:rsidR="00F63D38" w:rsidDel="00B3183A">
                <w:rPr>
                  <w:rFonts w:ascii="Arial" w:hAnsi="Arial" w:cs="Arial"/>
                  <w:sz w:val="18"/>
                  <w:szCs w:val="18"/>
                </w:rPr>
                <w:delText xml:space="preserve">replaced “BUCKSPORT 3-5” with “BUCKSPORT”, and </w:delText>
              </w:r>
              <w:r w:rsidR="00755E85" w:rsidDel="00B3183A">
                <w:rPr>
                  <w:rFonts w:ascii="Arial" w:hAnsi="Arial" w:cs="Arial"/>
                  <w:sz w:val="18"/>
                  <w:szCs w:val="18"/>
                </w:rPr>
                <w:delText>added Catalyst Co-</w:delText>
              </w:r>
              <w:r w:rsidDel="00B3183A">
                <w:rPr>
                  <w:rFonts w:ascii="Arial" w:hAnsi="Arial" w:cs="Arial"/>
                  <w:sz w:val="18"/>
                  <w:szCs w:val="18"/>
                </w:rPr>
                <w:delText>Gen;</w:delText>
              </w:r>
              <w:r w:rsidDel="00B3183A">
                <w:rPr>
                  <w:rFonts w:ascii="Arial" w:hAnsi="Arial" w:cs="Arial"/>
                  <w:sz w:val="18"/>
                  <w:szCs w:val="18"/>
                </w:rPr>
                <w:br/>
                <w:delText>Table 4, added Canal 3, deleted NEA Bellingham, added NEA Bellingham 1A &amp; 1B</w:delText>
              </w:r>
              <w:r w:rsidR="00755E85" w:rsidDel="00B3183A">
                <w:rPr>
                  <w:rFonts w:ascii="Arial" w:hAnsi="Arial" w:cs="Arial"/>
                  <w:sz w:val="18"/>
                  <w:szCs w:val="18"/>
                </w:rPr>
                <w:delText>, Wes</w:delText>
              </w:r>
              <w:r w:rsidDel="00B3183A">
                <w:rPr>
                  <w:rFonts w:ascii="Arial" w:hAnsi="Arial" w:cs="Arial"/>
                  <w:sz w:val="18"/>
                  <w:szCs w:val="18"/>
                </w:rPr>
                <w:delText>t Medway Jet</w:delText>
              </w:r>
              <w:r w:rsidR="00755E85" w:rsidDel="00B3183A">
                <w:rPr>
                  <w:rFonts w:ascii="Arial" w:hAnsi="Arial" w:cs="Arial"/>
                  <w:sz w:val="18"/>
                  <w:szCs w:val="18"/>
                </w:rPr>
                <w:delText>s</w:delText>
              </w:r>
              <w:r w:rsidDel="00B3183A">
                <w:rPr>
                  <w:rFonts w:ascii="Arial" w:hAnsi="Arial" w:cs="Arial"/>
                  <w:sz w:val="18"/>
                  <w:szCs w:val="18"/>
                </w:rPr>
                <w:delText xml:space="preserve"> 4 &amp; 5;</w:delText>
              </w:r>
            </w:del>
          </w:p>
        </w:tc>
      </w:tr>
      <w:tr w:rsidR="0044360C" w:rsidRPr="00331502" w:rsidDel="00A2433B" w14:paraId="2D6952F5" w14:textId="47B098C7" w:rsidTr="00331502">
        <w:trPr>
          <w:cantSplit/>
          <w:jc w:val="center"/>
          <w:del w:id="945" w:author="Author"/>
        </w:trPr>
        <w:tc>
          <w:tcPr>
            <w:tcW w:w="1108" w:type="dxa"/>
          </w:tcPr>
          <w:p w14:paraId="6AC871F2" w14:textId="6E482640" w:rsidR="0044360C" w:rsidRPr="00331502" w:rsidDel="00A2433B" w:rsidRDefault="00176BE3" w:rsidP="006F568F">
            <w:pPr>
              <w:pStyle w:val="TableText"/>
              <w:rPr>
                <w:del w:id="946" w:author="Author"/>
                <w:rFonts w:ascii="Arial" w:hAnsi="Arial" w:cs="Arial"/>
                <w:sz w:val="18"/>
                <w:szCs w:val="18"/>
              </w:rPr>
            </w:pPr>
            <w:del w:id="947" w:author="Author">
              <w:r w:rsidDel="00B3183A">
                <w:rPr>
                  <w:rFonts w:ascii="Arial" w:hAnsi="Arial" w:cs="Arial"/>
                  <w:sz w:val="18"/>
                  <w:szCs w:val="18"/>
                </w:rPr>
                <w:delText xml:space="preserve">Rev </w:delText>
              </w:r>
              <w:r w:rsidR="0044360C" w:rsidDel="00B3183A">
                <w:rPr>
                  <w:rFonts w:ascii="Arial" w:hAnsi="Arial" w:cs="Arial"/>
                  <w:sz w:val="18"/>
                  <w:szCs w:val="18"/>
                </w:rPr>
                <w:delText>7</w:delText>
              </w:r>
            </w:del>
          </w:p>
        </w:tc>
        <w:tc>
          <w:tcPr>
            <w:tcW w:w="990" w:type="dxa"/>
          </w:tcPr>
          <w:p w14:paraId="26C839F7" w14:textId="60F048E8" w:rsidR="0044360C" w:rsidRPr="00331502" w:rsidDel="00A2433B" w:rsidRDefault="00046BEA">
            <w:pPr>
              <w:pStyle w:val="TableText"/>
              <w:rPr>
                <w:del w:id="948" w:author="Author"/>
                <w:rFonts w:ascii="Arial" w:hAnsi="Arial" w:cs="Arial"/>
                <w:sz w:val="18"/>
                <w:szCs w:val="18"/>
              </w:rPr>
            </w:pPr>
            <w:del w:id="949" w:author="Author">
              <w:r w:rsidDel="00B3183A">
                <w:rPr>
                  <w:rFonts w:ascii="Arial" w:hAnsi="Arial" w:cs="Arial"/>
                  <w:sz w:val="18"/>
                  <w:szCs w:val="18"/>
                </w:rPr>
                <w:delText>10/01/19</w:delText>
              </w:r>
            </w:del>
          </w:p>
        </w:tc>
        <w:tc>
          <w:tcPr>
            <w:tcW w:w="6958" w:type="dxa"/>
          </w:tcPr>
          <w:p w14:paraId="6A6485AE" w14:textId="7D29CD29" w:rsidR="0044360C" w:rsidRPr="00331502" w:rsidDel="00A2433B" w:rsidRDefault="00622216" w:rsidP="00622216">
            <w:pPr>
              <w:pStyle w:val="TableText"/>
              <w:jc w:val="left"/>
              <w:rPr>
                <w:del w:id="950" w:author="Author"/>
                <w:rFonts w:ascii="Arial" w:hAnsi="Arial" w:cs="Arial"/>
                <w:sz w:val="18"/>
                <w:szCs w:val="18"/>
              </w:rPr>
            </w:pPr>
            <w:del w:id="951" w:author="Author">
              <w:r w:rsidDel="00B3183A">
                <w:rPr>
                  <w:rFonts w:ascii="Arial" w:hAnsi="Arial" w:cs="Arial"/>
                  <w:sz w:val="18"/>
                  <w:szCs w:val="18"/>
                </w:rPr>
                <w:delText>Biennial review completed by procedure owner;</w:delText>
              </w:r>
              <w:r w:rsidDel="00B3183A">
                <w:rPr>
                  <w:rFonts w:ascii="Arial" w:hAnsi="Arial" w:cs="Arial"/>
                  <w:sz w:val="18"/>
                  <w:szCs w:val="18"/>
                </w:rPr>
                <w:br/>
                <w:delText>Modified document title (i.e., replaced “Generators” with “Resources”;</w:delText>
              </w:r>
              <w:r w:rsidDel="00B3183A">
                <w:rPr>
                  <w:rFonts w:ascii="Arial" w:hAnsi="Arial" w:cs="Arial"/>
                  <w:sz w:val="18"/>
                  <w:szCs w:val="18"/>
                </w:rPr>
                <w:br/>
                <w:delText>Alphabetically re-ordered Tables by LCC;</w:delText>
              </w:r>
              <w:r w:rsidDel="00B3183A">
                <w:rPr>
                  <w:rFonts w:ascii="Arial" w:hAnsi="Arial" w:cs="Arial"/>
                  <w:sz w:val="18"/>
                  <w:szCs w:val="18"/>
                </w:rPr>
                <w:br/>
              </w:r>
              <w:r w:rsidR="0044360C" w:rsidDel="00B3183A">
                <w:rPr>
                  <w:rFonts w:ascii="Arial" w:hAnsi="Arial" w:cs="Arial"/>
                  <w:sz w:val="18"/>
                  <w:szCs w:val="18"/>
                </w:rPr>
                <w:delText>Modified each former LCC Generator Table (i.e., re-numbered each Table and replaced “Generators” with “Generator Reactive Resources”</w:delText>
              </w:r>
              <w:r w:rsidDel="00B3183A">
                <w:rPr>
                  <w:rFonts w:ascii="Arial" w:hAnsi="Arial" w:cs="Arial"/>
                  <w:sz w:val="18"/>
                  <w:szCs w:val="18"/>
                </w:rPr>
                <w:delText xml:space="preserve"> in each title</w:delText>
              </w:r>
              <w:r w:rsidR="0044360C" w:rsidDel="00B3183A">
                <w:rPr>
                  <w:rFonts w:ascii="Arial" w:hAnsi="Arial" w:cs="Arial"/>
                  <w:sz w:val="18"/>
                  <w:szCs w:val="18"/>
                </w:rPr>
                <w:delText>;</w:delText>
              </w:r>
              <w:r w:rsidR="0044360C" w:rsidDel="00B3183A">
                <w:rPr>
                  <w:rFonts w:ascii="Arial" w:hAnsi="Arial" w:cs="Arial"/>
                  <w:sz w:val="18"/>
                  <w:szCs w:val="18"/>
                </w:rPr>
                <w:br/>
                <w:delText xml:space="preserve">Added a LCC Non-Generator Reactive Resource Table following each LCC Generator Reactive Resource Table and </w:delText>
              </w:r>
              <w:r w:rsidDel="00B3183A">
                <w:rPr>
                  <w:rFonts w:ascii="Arial" w:hAnsi="Arial" w:cs="Arial"/>
                  <w:sz w:val="18"/>
                  <w:szCs w:val="18"/>
                </w:rPr>
                <w:delText>sequentially</w:delText>
              </w:r>
              <w:r w:rsidR="0044360C" w:rsidDel="00B3183A">
                <w:rPr>
                  <w:rFonts w:ascii="Arial" w:hAnsi="Arial" w:cs="Arial"/>
                  <w:sz w:val="18"/>
                  <w:szCs w:val="18"/>
                </w:rPr>
                <w:delText xml:space="preserve"> re-numbers all tables;</w:delText>
              </w:r>
            </w:del>
          </w:p>
        </w:tc>
      </w:tr>
      <w:tr w:rsidR="00A53674" w:rsidRPr="00331502" w:rsidDel="00A2433B" w14:paraId="431B303E" w14:textId="0825B4EA" w:rsidTr="00331502">
        <w:trPr>
          <w:cantSplit/>
          <w:jc w:val="center"/>
          <w:del w:id="952" w:author="Author"/>
        </w:trPr>
        <w:tc>
          <w:tcPr>
            <w:tcW w:w="1108" w:type="dxa"/>
          </w:tcPr>
          <w:p w14:paraId="431B303B" w14:textId="5CE1DFEF" w:rsidR="00A53674" w:rsidRPr="00331502" w:rsidDel="00A2433B" w:rsidRDefault="00176BE3" w:rsidP="006F568F">
            <w:pPr>
              <w:pStyle w:val="TableText"/>
              <w:rPr>
                <w:del w:id="953" w:author="Author"/>
                <w:rFonts w:ascii="Arial" w:hAnsi="Arial" w:cs="Arial"/>
                <w:sz w:val="18"/>
                <w:szCs w:val="18"/>
              </w:rPr>
            </w:pPr>
            <w:del w:id="954" w:author="Author">
              <w:r w:rsidDel="00B3183A">
                <w:rPr>
                  <w:rFonts w:ascii="Arial" w:hAnsi="Arial" w:cs="Arial"/>
                  <w:sz w:val="18"/>
                  <w:szCs w:val="18"/>
                </w:rPr>
                <w:delText xml:space="preserve">Rev </w:delText>
              </w:r>
              <w:r w:rsidR="009D5584" w:rsidDel="00B3183A">
                <w:rPr>
                  <w:rFonts w:ascii="Arial" w:hAnsi="Arial" w:cs="Arial"/>
                  <w:sz w:val="18"/>
                  <w:szCs w:val="18"/>
                </w:rPr>
                <w:delText xml:space="preserve">8 </w:delText>
              </w:r>
            </w:del>
          </w:p>
        </w:tc>
        <w:tc>
          <w:tcPr>
            <w:tcW w:w="990" w:type="dxa"/>
          </w:tcPr>
          <w:p w14:paraId="431B303C" w14:textId="6058C544" w:rsidR="00A53674" w:rsidRPr="00331502" w:rsidDel="00A2433B" w:rsidRDefault="009443D4">
            <w:pPr>
              <w:pStyle w:val="TableText"/>
              <w:rPr>
                <w:del w:id="955" w:author="Author"/>
                <w:rFonts w:ascii="Arial" w:hAnsi="Arial" w:cs="Arial"/>
                <w:sz w:val="18"/>
                <w:szCs w:val="18"/>
              </w:rPr>
            </w:pPr>
            <w:del w:id="956" w:author="Author">
              <w:r w:rsidDel="00B3183A">
                <w:rPr>
                  <w:rFonts w:ascii="Arial" w:hAnsi="Arial" w:cs="Arial"/>
                  <w:sz w:val="18"/>
                  <w:szCs w:val="18"/>
                </w:rPr>
                <w:delText>04/22/20</w:delText>
              </w:r>
            </w:del>
          </w:p>
        </w:tc>
        <w:tc>
          <w:tcPr>
            <w:tcW w:w="6958" w:type="dxa"/>
          </w:tcPr>
          <w:p w14:paraId="431B303D" w14:textId="48949BB1" w:rsidR="00A53674" w:rsidRPr="00331502" w:rsidDel="00A2433B" w:rsidRDefault="00A65AC2" w:rsidP="00DC5B23">
            <w:pPr>
              <w:pStyle w:val="TableText"/>
              <w:jc w:val="left"/>
              <w:rPr>
                <w:del w:id="957" w:author="Author"/>
                <w:rFonts w:ascii="Arial" w:hAnsi="Arial" w:cs="Arial"/>
                <w:sz w:val="18"/>
                <w:szCs w:val="18"/>
              </w:rPr>
            </w:pPr>
            <w:del w:id="958" w:author="Author">
              <w:r w:rsidDel="00B3183A">
                <w:rPr>
                  <w:rFonts w:ascii="Arial" w:hAnsi="Arial" w:cs="Arial"/>
                  <w:sz w:val="18"/>
                  <w:szCs w:val="18"/>
                </w:rPr>
                <w:delText>Biennial review completed by procedure owner;</w:delText>
              </w:r>
              <w:r w:rsidDel="00B3183A">
                <w:rPr>
                  <w:rFonts w:ascii="Arial" w:hAnsi="Arial" w:cs="Arial"/>
                  <w:sz w:val="18"/>
                  <w:szCs w:val="18"/>
                </w:rPr>
                <w:br/>
              </w:r>
              <w:r w:rsidR="009E7588" w:rsidDel="00B3183A">
                <w:rPr>
                  <w:rFonts w:ascii="Arial" w:hAnsi="Arial" w:cs="Arial"/>
                  <w:sz w:val="18"/>
                  <w:szCs w:val="18"/>
                </w:rPr>
                <w:delText>Globally updated resource audit testing dates</w:delText>
              </w:r>
              <w:r w:rsidR="00F914AB" w:rsidDel="00B3183A">
                <w:rPr>
                  <w:rFonts w:ascii="Arial" w:hAnsi="Arial" w:cs="Arial"/>
                  <w:sz w:val="18"/>
                  <w:szCs w:val="18"/>
                </w:rPr>
                <w:delText xml:space="preserve"> </w:delText>
              </w:r>
              <w:r w:rsidR="009E7588" w:rsidDel="00B3183A">
                <w:rPr>
                  <w:rFonts w:ascii="Arial" w:hAnsi="Arial" w:cs="Arial"/>
                  <w:sz w:val="18"/>
                  <w:szCs w:val="18"/>
                </w:rPr>
                <w:delText>based on 2019 testing;</w:delText>
              </w:r>
              <w:r w:rsidR="009E7588" w:rsidDel="00B3183A">
                <w:rPr>
                  <w:rFonts w:ascii="Arial" w:hAnsi="Arial" w:cs="Arial"/>
                  <w:sz w:val="18"/>
                  <w:szCs w:val="18"/>
                </w:rPr>
                <w:br/>
              </w:r>
              <w:r w:rsidR="007D7F06" w:rsidDel="00B3183A">
                <w:rPr>
                  <w:rFonts w:ascii="Arial" w:hAnsi="Arial" w:cs="Arial"/>
                  <w:sz w:val="18"/>
                  <w:szCs w:val="18"/>
                </w:rPr>
                <w:delText>Table 1 : deleted Bridgeport Harbor 4</w:delText>
              </w:r>
              <w:r w:rsidR="00417DD2" w:rsidDel="00B3183A">
                <w:rPr>
                  <w:rFonts w:ascii="Arial" w:hAnsi="Arial" w:cs="Arial"/>
                  <w:sz w:val="18"/>
                  <w:szCs w:val="18"/>
                </w:rPr>
                <w:delText>;</w:delText>
              </w:r>
              <w:r w:rsidR="007D7F06" w:rsidDel="00B3183A">
                <w:rPr>
                  <w:rFonts w:ascii="Arial" w:hAnsi="Arial" w:cs="Arial"/>
                  <w:sz w:val="18"/>
                  <w:szCs w:val="18"/>
                </w:rPr>
                <w:br/>
              </w:r>
              <w:r w:rsidR="009E7588" w:rsidDel="00B3183A">
                <w:rPr>
                  <w:rFonts w:ascii="Arial" w:hAnsi="Arial" w:cs="Arial"/>
                  <w:sz w:val="18"/>
                  <w:szCs w:val="18"/>
                </w:rPr>
                <w:delText>Table 4: deleted Yarmouth 1 and 2;</w:delText>
              </w:r>
              <w:r w:rsidR="009E7588" w:rsidDel="00B3183A">
                <w:rPr>
                  <w:rFonts w:ascii="Arial" w:hAnsi="Arial" w:cs="Arial"/>
                  <w:sz w:val="18"/>
                  <w:szCs w:val="18"/>
                </w:rPr>
                <w:br/>
                <w:delText>Table 7: added Antrim Wind;</w:delText>
              </w:r>
              <w:r w:rsidR="009E7588" w:rsidDel="00B3183A">
                <w:rPr>
                  <w:rFonts w:ascii="Arial" w:hAnsi="Arial" w:cs="Arial"/>
                  <w:sz w:val="18"/>
                  <w:szCs w:val="18"/>
                </w:rPr>
                <w:br/>
              </w:r>
              <w:r w:rsidR="000A7286" w:rsidDel="00B3183A">
                <w:rPr>
                  <w:rFonts w:ascii="Arial" w:hAnsi="Arial" w:cs="Arial"/>
                  <w:sz w:val="18"/>
                  <w:szCs w:val="18"/>
                </w:rPr>
                <w:delText>Table 13: deleted Pilgrim;</w:delText>
              </w:r>
            </w:del>
          </w:p>
        </w:tc>
      </w:tr>
      <w:tr w:rsidR="009D5584" w:rsidRPr="00331502" w:rsidDel="00A2433B" w14:paraId="735135D6" w14:textId="45708E80" w:rsidTr="00331502">
        <w:trPr>
          <w:cantSplit/>
          <w:jc w:val="center"/>
          <w:del w:id="959" w:author="Author"/>
        </w:trPr>
        <w:tc>
          <w:tcPr>
            <w:tcW w:w="1108" w:type="dxa"/>
          </w:tcPr>
          <w:p w14:paraId="117F906D" w14:textId="299A1FCB" w:rsidR="009D5584" w:rsidRPr="00331502" w:rsidDel="00A2433B" w:rsidRDefault="004F6220" w:rsidP="006F568F">
            <w:pPr>
              <w:pStyle w:val="TableText"/>
              <w:rPr>
                <w:del w:id="960" w:author="Author"/>
                <w:rFonts w:ascii="Arial" w:hAnsi="Arial" w:cs="Arial"/>
                <w:sz w:val="18"/>
                <w:szCs w:val="18"/>
              </w:rPr>
            </w:pPr>
            <w:del w:id="961" w:author="Author">
              <w:r w:rsidDel="00B3183A">
                <w:rPr>
                  <w:rFonts w:ascii="Arial" w:hAnsi="Arial" w:cs="Arial"/>
                  <w:sz w:val="18"/>
                  <w:szCs w:val="18"/>
                </w:rPr>
                <w:delText>Rev  9</w:delText>
              </w:r>
            </w:del>
          </w:p>
        </w:tc>
        <w:tc>
          <w:tcPr>
            <w:tcW w:w="990" w:type="dxa"/>
          </w:tcPr>
          <w:p w14:paraId="65D4564D" w14:textId="18C27DB9" w:rsidR="009D5584" w:rsidRPr="00331502" w:rsidDel="00A2433B" w:rsidRDefault="00867BB4">
            <w:pPr>
              <w:pStyle w:val="TableText"/>
              <w:rPr>
                <w:del w:id="962" w:author="Author"/>
                <w:rFonts w:ascii="Arial" w:hAnsi="Arial" w:cs="Arial"/>
                <w:sz w:val="18"/>
                <w:szCs w:val="18"/>
              </w:rPr>
            </w:pPr>
            <w:del w:id="963" w:author="Author">
              <w:r w:rsidDel="00B3183A">
                <w:rPr>
                  <w:rFonts w:ascii="Arial" w:hAnsi="Arial" w:cs="Arial"/>
                  <w:sz w:val="18"/>
                  <w:szCs w:val="18"/>
                </w:rPr>
                <w:delText>01/20/22</w:delText>
              </w:r>
            </w:del>
          </w:p>
        </w:tc>
        <w:tc>
          <w:tcPr>
            <w:tcW w:w="6958" w:type="dxa"/>
          </w:tcPr>
          <w:p w14:paraId="1DFFA45D" w14:textId="785DE6EA" w:rsidR="009D5584" w:rsidRPr="00331502" w:rsidDel="00A2433B" w:rsidRDefault="004F6220" w:rsidP="00EE6D28">
            <w:pPr>
              <w:pStyle w:val="TableText"/>
              <w:jc w:val="left"/>
              <w:rPr>
                <w:del w:id="964" w:author="Author"/>
                <w:rFonts w:ascii="Arial" w:hAnsi="Arial" w:cs="Arial"/>
                <w:sz w:val="18"/>
                <w:szCs w:val="18"/>
              </w:rPr>
            </w:pPr>
            <w:del w:id="965" w:author="Author">
              <w:r w:rsidDel="00B3183A">
                <w:rPr>
                  <w:rFonts w:ascii="Arial" w:hAnsi="Arial" w:cs="Arial"/>
                  <w:sz w:val="18"/>
                  <w:szCs w:val="18"/>
                </w:rPr>
                <w:delText>Biennial review completed by procedure owner</w:delText>
              </w:r>
              <w:r w:rsidR="00EE6D28" w:rsidDel="00B3183A">
                <w:rPr>
                  <w:rFonts w:ascii="Arial" w:hAnsi="Arial" w:cs="Arial"/>
                  <w:sz w:val="18"/>
                  <w:szCs w:val="18"/>
                </w:rPr>
                <w:br/>
              </w:r>
              <w:r w:rsidR="00C12FCC" w:rsidDel="00B3183A">
                <w:rPr>
                  <w:rFonts w:ascii="Arial" w:hAnsi="Arial" w:cs="Arial"/>
                  <w:sz w:val="18"/>
                  <w:szCs w:val="18"/>
                </w:rPr>
                <w:delText>Globally updated resource audit testing dates based on testing</w:delText>
              </w:r>
              <w:r w:rsidR="00EE6D28" w:rsidDel="00B3183A">
                <w:rPr>
                  <w:rFonts w:ascii="Arial" w:hAnsi="Arial" w:cs="Arial"/>
                  <w:sz w:val="18"/>
                  <w:szCs w:val="18"/>
                </w:rPr>
                <w:br/>
              </w:r>
              <w:r w:rsidR="00C12FCC" w:rsidDel="00B3183A">
                <w:rPr>
                  <w:rFonts w:ascii="Arial" w:hAnsi="Arial" w:cs="Arial"/>
                  <w:sz w:val="18"/>
                  <w:szCs w:val="18"/>
                </w:rPr>
                <w:delText>Table 1 : deleted Bridgeport Harbor 3, CDECCA, and West Springfield 3</w:delText>
              </w:r>
              <w:r w:rsidR="00EE6D28" w:rsidDel="00B3183A">
                <w:rPr>
                  <w:rFonts w:ascii="Arial" w:hAnsi="Arial" w:cs="Arial"/>
                  <w:sz w:val="18"/>
                  <w:szCs w:val="18"/>
                </w:rPr>
                <w:br/>
              </w:r>
              <w:r w:rsidR="00C12FCC" w:rsidDel="00B3183A">
                <w:rPr>
                  <w:rFonts w:ascii="Arial" w:hAnsi="Arial" w:cs="Arial"/>
                  <w:sz w:val="18"/>
                  <w:szCs w:val="18"/>
                </w:rPr>
                <w:delText>Table 1 : added DWW Solar, Fusion Solar Center, and Nutmeg Solar</w:delText>
              </w:r>
              <w:r w:rsidR="00EE6D28" w:rsidDel="00B3183A">
                <w:rPr>
                  <w:rFonts w:ascii="Arial" w:hAnsi="Arial" w:cs="Arial"/>
                  <w:sz w:val="18"/>
                  <w:szCs w:val="18"/>
                </w:rPr>
                <w:br/>
                <w:delText>Table 4:,</w:delText>
              </w:r>
              <w:r w:rsidR="00C12FCC" w:rsidDel="00B3183A">
                <w:rPr>
                  <w:rFonts w:ascii="Arial" w:hAnsi="Arial" w:cs="Arial"/>
                  <w:sz w:val="18"/>
                  <w:szCs w:val="18"/>
                </w:rPr>
                <w:delText>added Sanford Solar and Weaver Wind</w:delText>
              </w:r>
              <w:r w:rsidR="00EE6D28" w:rsidDel="00B3183A">
                <w:rPr>
                  <w:rFonts w:ascii="Arial" w:hAnsi="Arial" w:cs="Arial"/>
                  <w:sz w:val="18"/>
                  <w:szCs w:val="18"/>
                </w:rPr>
                <w:br/>
              </w:r>
              <w:r w:rsidR="00C12FCC" w:rsidDel="00B3183A">
                <w:rPr>
                  <w:rFonts w:ascii="Arial" w:hAnsi="Arial" w:cs="Arial"/>
                  <w:sz w:val="18"/>
                  <w:szCs w:val="18"/>
                </w:rPr>
                <w:delText xml:space="preserve">Table 6 : added Millinocket Renewable BES : </w:delText>
              </w:r>
              <w:r w:rsidR="00EE6D28" w:rsidDel="00B3183A">
                <w:rPr>
                  <w:rFonts w:ascii="Arial" w:hAnsi="Arial" w:cs="Arial"/>
                  <w:sz w:val="18"/>
                  <w:szCs w:val="18"/>
                </w:rPr>
                <w:br/>
              </w:r>
              <w:r w:rsidR="00EC609E" w:rsidDel="00B3183A">
                <w:rPr>
                  <w:rFonts w:ascii="Arial" w:hAnsi="Arial" w:cs="Arial"/>
                  <w:sz w:val="18"/>
                  <w:szCs w:val="18"/>
                </w:rPr>
                <w:delText>Table 10:</w:delText>
              </w:r>
              <w:r w:rsidR="00C12FCC" w:rsidDel="00B3183A">
                <w:rPr>
                  <w:rFonts w:ascii="Arial" w:hAnsi="Arial" w:cs="Arial"/>
                  <w:sz w:val="18"/>
                  <w:szCs w:val="18"/>
                </w:rPr>
                <w:delText xml:space="preserve">deleted Cleary 8 and Pawtucket Power </w:delText>
              </w:r>
            </w:del>
          </w:p>
        </w:tc>
      </w:tr>
      <w:tr w:rsidR="00EC609E" w:rsidRPr="00331502" w:rsidDel="00A2433B" w14:paraId="7D3A4522" w14:textId="6CF9687F" w:rsidTr="00331502">
        <w:trPr>
          <w:cantSplit/>
          <w:jc w:val="center"/>
          <w:del w:id="966" w:author="Author"/>
        </w:trPr>
        <w:tc>
          <w:tcPr>
            <w:tcW w:w="1108" w:type="dxa"/>
          </w:tcPr>
          <w:p w14:paraId="1FAAB0D7" w14:textId="0A17A922" w:rsidR="00EC609E" w:rsidDel="00A2433B" w:rsidRDefault="008F54E5" w:rsidP="006F568F">
            <w:pPr>
              <w:pStyle w:val="TableText"/>
              <w:rPr>
                <w:del w:id="967" w:author="Author"/>
                <w:rFonts w:ascii="Arial" w:hAnsi="Arial" w:cs="Arial"/>
                <w:sz w:val="18"/>
                <w:szCs w:val="18"/>
              </w:rPr>
            </w:pPr>
            <w:del w:id="968" w:author="Author">
              <w:r w:rsidDel="00B3183A">
                <w:rPr>
                  <w:rFonts w:ascii="Arial" w:hAnsi="Arial" w:cs="Arial"/>
                  <w:sz w:val="18"/>
                  <w:szCs w:val="18"/>
                </w:rPr>
                <w:lastRenderedPageBreak/>
                <w:delText>Rev 10</w:delText>
              </w:r>
            </w:del>
          </w:p>
        </w:tc>
        <w:tc>
          <w:tcPr>
            <w:tcW w:w="990" w:type="dxa"/>
          </w:tcPr>
          <w:p w14:paraId="724EDC2E" w14:textId="48C02EA7" w:rsidR="00EC609E" w:rsidDel="00A2433B" w:rsidRDefault="005B1BAE">
            <w:pPr>
              <w:pStyle w:val="TableText"/>
              <w:rPr>
                <w:del w:id="969" w:author="Author"/>
                <w:rFonts w:ascii="Arial" w:hAnsi="Arial" w:cs="Arial"/>
                <w:sz w:val="18"/>
                <w:szCs w:val="18"/>
              </w:rPr>
            </w:pPr>
            <w:del w:id="970" w:author="Author">
              <w:r w:rsidDel="00B3183A">
                <w:rPr>
                  <w:rFonts w:ascii="Arial" w:hAnsi="Arial" w:cs="Arial"/>
                  <w:sz w:val="18"/>
                  <w:szCs w:val="18"/>
                </w:rPr>
                <w:delText>01/17/24</w:delText>
              </w:r>
            </w:del>
          </w:p>
        </w:tc>
        <w:tc>
          <w:tcPr>
            <w:tcW w:w="6958" w:type="dxa"/>
          </w:tcPr>
          <w:p w14:paraId="4AC35A4A" w14:textId="1A95D148" w:rsidR="008F54E5" w:rsidDel="00B3183A" w:rsidRDefault="008F54E5" w:rsidP="00292218">
            <w:pPr>
              <w:pStyle w:val="TableText"/>
              <w:spacing w:after="0"/>
              <w:jc w:val="left"/>
              <w:rPr>
                <w:del w:id="971" w:author="Author"/>
                <w:rFonts w:ascii="Arial" w:hAnsi="Arial" w:cs="Arial"/>
                <w:sz w:val="18"/>
                <w:szCs w:val="18"/>
              </w:rPr>
            </w:pPr>
            <w:del w:id="972" w:author="Author">
              <w:r w:rsidDel="00B3183A">
                <w:rPr>
                  <w:rFonts w:ascii="Arial" w:hAnsi="Arial" w:cs="Arial"/>
                  <w:sz w:val="18"/>
                  <w:szCs w:val="18"/>
                </w:rPr>
                <w:delText>Biennial review completed by procedure owner;</w:delText>
              </w:r>
            </w:del>
          </w:p>
          <w:p w14:paraId="55F84C20" w14:textId="10616138" w:rsidR="008F54E5" w:rsidDel="00B3183A" w:rsidRDefault="008F54E5" w:rsidP="00292218">
            <w:pPr>
              <w:pStyle w:val="TableText"/>
              <w:spacing w:before="0" w:after="0"/>
              <w:jc w:val="left"/>
              <w:rPr>
                <w:del w:id="973" w:author="Author"/>
                <w:rFonts w:ascii="Arial" w:hAnsi="Arial" w:cs="Arial"/>
                <w:sz w:val="18"/>
                <w:szCs w:val="18"/>
              </w:rPr>
            </w:pPr>
            <w:del w:id="974" w:author="Author">
              <w:r w:rsidRPr="008F54E5" w:rsidDel="00B3183A">
                <w:rPr>
                  <w:rFonts w:ascii="Arial" w:hAnsi="Arial" w:cs="Arial"/>
                  <w:sz w:val="18"/>
                  <w:szCs w:val="18"/>
                </w:rPr>
                <w:delText>Globally updated resource audit testing dates based on testing</w:delText>
              </w:r>
              <w:r w:rsidDel="00B3183A">
                <w:rPr>
                  <w:rFonts w:ascii="Arial" w:hAnsi="Arial" w:cs="Arial"/>
                  <w:sz w:val="18"/>
                  <w:szCs w:val="18"/>
                </w:rPr>
                <w:delText>;</w:delText>
              </w:r>
            </w:del>
          </w:p>
          <w:p w14:paraId="17381BF5" w14:textId="1851E49B" w:rsidR="008F54E5" w:rsidDel="00B3183A" w:rsidRDefault="00F700D1" w:rsidP="00292218">
            <w:pPr>
              <w:pStyle w:val="TableText"/>
              <w:spacing w:before="0" w:after="0"/>
              <w:jc w:val="left"/>
              <w:rPr>
                <w:del w:id="975" w:author="Author"/>
                <w:rFonts w:ascii="Arial" w:hAnsi="Arial" w:cs="Arial"/>
                <w:sz w:val="18"/>
                <w:szCs w:val="18"/>
              </w:rPr>
            </w:pPr>
            <w:del w:id="976" w:author="Author">
              <w:r w:rsidDel="00B3183A">
                <w:rPr>
                  <w:rFonts w:ascii="Arial" w:hAnsi="Arial" w:cs="Arial"/>
                  <w:sz w:val="18"/>
                  <w:szCs w:val="18"/>
                </w:rPr>
                <w:delText>Table 1</w:delText>
              </w:r>
              <w:r w:rsidR="008F54E5" w:rsidRPr="008F54E5" w:rsidDel="00B3183A">
                <w:rPr>
                  <w:rFonts w:ascii="Arial" w:hAnsi="Arial" w:cs="Arial"/>
                  <w:sz w:val="18"/>
                  <w:szCs w:val="18"/>
                </w:rPr>
                <w:delText xml:space="preserve">: deleted </w:delText>
              </w:r>
              <w:r w:rsidR="008F54E5" w:rsidDel="00B3183A">
                <w:rPr>
                  <w:rFonts w:ascii="Arial" w:hAnsi="Arial" w:cs="Arial"/>
                  <w:sz w:val="18"/>
                  <w:szCs w:val="18"/>
                </w:rPr>
                <w:delText>So. Meadow 11 through 14;</w:delText>
              </w:r>
            </w:del>
          </w:p>
          <w:p w14:paraId="6C899211" w14:textId="6E4DC178" w:rsidR="00F700D1" w:rsidDel="00B3183A" w:rsidRDefault="00F700D1" w:rsidP="00292218">
            <w:pPr>
              <w:pStyle w:val="TableText"/>
              <w:spacing w:before="0" w:after="0"/>
              <w:jc w:val="left"/>
              <w:rPr>
                <w:del w:id="977" w:author="Author"/>
                <w:rFonts w:ascii="Arial" w:hAnsi="Arial" w:cs="Arial"/>
                <w:sz w:val="18"/>
                <w:szCs w:val="18"/>
              </w:rPr>
            </w:pPr>
            <w:del w:id="978" w:author="Author">
              <w:r w:rsidDel="00B3183A">
                <w:rPr>
                  <w:rFonts w:ascii="Arial" w:hAnsi="Arial" w:cs="Arial"/>
                  <w:sz w:val="18"/>
                  <w:szCs w:val="18"/>
                </w:rPr>
                <w:delText xml:space="preserve">Table 7: </w:delText>
              </w:r>
              <w:r w:rsidR="008F54E5" w:rsidRPr="008F54E5" w:rsidDel="00B3183A">
                <w:rPr>
                  <w:rFonts w:ascii="Arial" w:hAnsi="Arial" w:cs="Arial"/>
                  <w:sz w:val="18"/>
                  <w:szCs w:val="18"/>
                </w:rPr>
                <w:delText xml:space="preserve">added </w:delText>
              </w:r>
              <w:r w:rsidR="008F54E5" w:rsidDel="00B3183A">
                <w:rPr>
                  <w:rFonts w:ascii="Arial" w:hAnsi="Arial" w:cs="Arial"/>
                  <w:sz w:val="18"/>
                  <w:szCs w:val="18"/>
                </w:rPr>
                <w:delText xml:space="preserve">Nerp Bethlehem, LLC, </w:delText>
              </w:r>
              <w:r w:rsidDel="00B3183A">
                <w:rPr>
                  <w:rFonts w:ascii="Arial" w:hAnsi="Arial" w:cs="Arial"/>
                  <w:sz w:val="18"/>
                  <w:szCs w:val="18"/>
                </w:rPr>
                <w:delText>Jerich</w:delText>
              </w:r>
              <w:r w:rsidR="008F54E5" w:rsidDel="00B3183A">
                <w:rPr>
                  <w:rFonts w:ascii="Arial" w:hAnsi="Arial" w:cs="Arial"/>
                  <w:sz w:val="18"/>
                  <w:szCs w:val="18"/>
                </w:rPr>
                <w:delText xml:space="preserve">o Wind, Smith, </w:delText>
              </w:r>
              <w:r w:rsidDel="00B3183A">
                <w:rPr>
                  <w:rFonts w:ascii="Arial" w:hAnsi="Arial" w:cs="Arial"/>
                  <w:sz w:val="18"/>
                  <w:szCs w:val="18"/>
                </w:rPr>
                <w:delText xml:space="preserve">and Nerp Whitefield, </w:delText>
              </w:r>
              <w:r w:rsidR="000656C4" w:rsidDel="00B3183A">
                <w:rPr>
                  <w:rFonts w:ascii="Arial" w:hAnsi="Arial" w:cs="Arial"/>
                  <w:sz w:val="18"/>
                  <w:szCs w:val="18"/>
                </w:rPr>
                <w:delText>LLC;</w:delText>
              </w:r>
            </w:del>
          </w:p>
          <w:p w14:paraId="7DFF3561" w14:textId="0E553196" w:rsidR="00F700D1" w:rsidDel="00B3183A" w:rsidRDefault="00F700D1" w:rsidP="00292218">
            <w:pPr>
              <w:pStyle w:val="TableText"/>
              <w:spacing w:before="0" w:after="0"/>
              <w:jc w:val="left"/>
              <w:rPr>
                <w:del w:id="979" w:author="Author"/>
                <w:rFonts w:ascii="Arial" w:hAnsi="Arial" w:cs="Arial"/>
                <w:sz w:val="18"/>
                <w:szCs w:val="18"/>
              </w:rPr>
            </w:pPr>
            <w:del w:id="980" w:author="Author">
              <w:r w:rsidDel="00B3183A">
                <w:rPr>
                  <w:rFonts w:ascii="Arial" w:hAnsi="Arial" w:cs="Arial"/>
                  <w:sz w:val="18"/>
                  <w:szCs w:val="18"/>
                </w:rPr>
                <w:delText>Table 13: deleted Mystic 7;</w:delText>
              </w:r>
            </w:del>
          </w:p>
          <w:p w14:paraId="2557505C" w14:textId="658C88D2" w:rsidR="00481E21" w:rsidDel="00B3183A" w:rsidRDefault="00F700D1" w:rsidP="0010203D">
            <w:pPr>
              <w:pStyle w:val="TableText"/>
              <w:spacing w:before="0" w:after="0"/>
              <w:jc w:val="left"/>
              <w:rPr>
                <w:del w:id="981" w:author="Author"/>
                <w:rFonts w:ascii="Arial" w:hAnsi="Arial" w:cs="Arial"/>
                <w:sz w:val="18"/>
                <w:szCs w:val="18"/>
              </w:rPr>
            </w:pPr>
            <w:del w:id="982" w:author="Author">
              <w:r w:rsidDel="00B3183A">
                <w:rPr>
                  <w:rFonts w:ascii="Arial" w:hAnsi="Arial" w:cs="Arial"/>
                  <w:sz w:val="18"/>
                  <w:szCs w:val="18"/>
                </w:rPr>
                <w:delText>Table 14: added Vineyard Wind Synchronous Condenser 1 and 2</w:delText>
              </w:r>
              <w:r w:rsidR="00481E21" w:rsidDel="00B3183A">
                <w:rPr>
                  <w:rFonts w:ascii="Arial" w:hAnsi="Arial" w:cs="Arial"/>
                  <w:sz w:val="18"/>
                  <w:szCs w:val="18"/>
                </w:rPr>
                <w:delText>;</w:delText>
              </w:r>
            </w:del>
          </w:p>
          <w:p w14:paraId="5661B3C4" w14:textId="0FCAAA71" w:rsidR="00EC609E" w:rsidDel="00A2433B" w:rsidRDefault="00481E21" w:rsidP="00292218">
            <w:pPr>
              <w:pStyle w:val="TableText"/>
              <w:spacing w:before="0"/>
              <w:jc w:val="left"/>
              <w:rPr>
                <w:del w:id="983" w:author="Author"/>
                <w:rFonts w:ascii="Arial" w:hAnsi="Arial" w:cs="Arial"/>
                <w:sz w:val="18"/>
                <w:szCs w:val="18"/>
              </w:rPr>
            </w:pPr>
            <w:del w:id="984" w:author="Author">
              <w:r w:rsidRPr="00F700D1" w:rsidDel="00B3183A">
                <w:rPr>
                  <w:rFonts w:ascii="Arial" w:hAnsi="Arial" w:cs="Arial"/>
                  <w:sz w:val="18"/>
                  <w:szCs w:val="18"/>
                </w:rPr>
                <w:delText>Table 1</w:delText>
              </w:r>
              <w:r w:rsidDel="00B3183A">
                <w:rPr>
                  <w:rFonts w:ascii="Arial" w:hAnsi="Arial" w:cs="Arial"/>
                  <w:sz w:val="18"/>
                  <w:szCs w:val="18"/>
                </w:rPr>
                <w:delText>6: added Sheffield Wind Plant</w:delText>
              </w:r>
              <w:r w:rsidR="0010203D" w:rsidDel="00B3183A">
                <w:rPr>
                  <w:rFonts w:ascii="Arial" w:hAnsi="Arial" w:cs="Arial"/>
                  <w:sz w:val="18"/>
                  <w:szCs w:val="18"/>
                </w:rPr>
                <w:delText>.</w:delText>
              </w:r>
            </w:del>
          </w:p>
        </w:tc>
      </w:tr>
      <w:tr w:rsidR="008F54E5" w:rsidRPr="00331502" w14:paraId="7CF53D92" w14:textId="77777777" w:rsidTr="00331502">
        <w:trPr>
          <w:cantSplit/>
          <w:jc w:val="center"/>
        </w:trPr>
        <w:tc>
          <w:tcPr>
            <w:tcW w:w="1108" w:type="dxa"/>
          </w:tcPr>
          <w:p w14:paraId="13B6D559" w14:textId="4892DCEA" w:rsidR="008F54E5" w:rsidRDefault="0031583E" w:rsidP="006F568F">
            <w:pPr>
              <w:pStyle w:val="TableTex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Rev 10.1</w:t>
            </w:r>
          </w:p>
        </w:tc>
        <w:tc>
          <w:tcPr>
            <w:tcW w:w="990" w:type="dxa"/>
          </w:tcPr>
          <w:p w14:paraId="682368A2" w14:textId="3D292035" w:rsidR="008F54E5" w:rsidRDefault="000E2F1B">
            <w:pPr>
              <w:pStyle w:val="TableTex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05/22/24</w:t>
            </w:r>
          </w:p>
        </w:tc>
        <w:tc>
          <w:tcPr>
            <w:tcW w:w="6958" w:type="dxa"/>
          </w:tcPr>
          <w:p w14:paraId="7CA9599D" w14:textId="77777777" w:rsidR="0005422A" w:rsidRDefault="0005422A" w:rsidP="000E2F1B">
            <w:pPr>
              <w:pStyle w:val="TableText"/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Biennial review completed by procedure owner;</w:t>
            </w:r>
          </w:p>
          <w:p w14:paraId="42795EFB" w14:textId="5348A73A" w:rsidR="000E2F1B" w:rsidRDefault="005A23B4" w:rsidP="000E2F1B">
            <w:pPr>
              <w:pStyle w:val="TableText"/>
              <w:spacing w:before="0" w:after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Added Tables 13, 14</w:t>
            </w:r>
            <w:r w:rsidR="00006D5F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&amp; 15 for RIE incorporation</w:t>
            </w:r>
            <w:r w:rsidR="000E2F1B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3171FC9F" w14:textId="77780ED2" w:rsidR="008F54E5" w:rsidRDefault="000E2F1B" w:rsidP="000E2F1B">
            <w:pPr>
              <w:pStyle w:val="TableText"/>
              <w:spacing w:befor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="005A23B4">
              <w:rPr>
                <w:rFonts w:ascii="Arial" w:hAnsi="Arial" w:cs="Arial"/>
                <w:sz w:val="18"/>
                <w:szCs w:val="18"/>
              </w:rPr>
              <w:t>oved assets</w:t>
            </w:r>
            <w:r w:rsidR="00DB11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A23B4">
              <w:rPr>
                <w:rFonts w:ascii="Arial" w:hAnsi="Arial" w:cs="Arial"/>
                <w:sz w:val="18"/>
                <w:szCs w:val="18"/>
              </w:rPr>
              <w:t>Johnston Landfill,</w:t>
            </w:r>
            <w:r w:rsidR="00A07140">
              <w:rPr>
                <w:rFonts w:ascii="Arial" w:hAnsi="Arial" w:cs="Arial"/>
                <w:sz w:val="18"/>
                <w:szCs w:val="18"/>
              </w:rPr>
              <w:t xml:space="preserve"> Manchester 9, 10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="00A07140">
              <w:rPr>
                <w:rFonts w:ascii="Arial" w:hAnsi="Arial" w:cs="Arial"/>
                <w:sz w:val="18"/>
                <w:szCs w:val="18"/>
              </w:rPr>
              <w:t xml:space="preserve"> &amp; 11, </w:t>
            </w:r>
            <w:r w:rsidR="00185016">
              <w:rPr>
                <w:rFonts w:ascii="Arial" w:hAnsi="Arial" w:cs="Arial"/>
                <w:sz w:val="18"/>
                <w:szCs w:val="18"/>
              </w:rPr>
              <w:t xml:space="preserve">Ocean St </w:t>
            </w:r>
            <w:proofErr w:type="spellStart"/>
            <w:r w:rsidR="00185016">
              <w:rPr>
                <w:rFonts w:ascii="Arial" w:hAnsi="Arial" w:cs="Arial"/>
                <w:sz w:val="18"/>
                <w:szCs w:val="18"/>
              </w:rPr>
              <w:t>Pwr</w:t>
            </w:r>
            <w:proofErr w:type="spellEnd"/>
            <w:r w:rsidR="00185016">
              <w:rPr>
                <w:rFonts w:ascii="Arial" w:hAnsi="Arial" w:cs="Arial"/>
                <w:sz w:val="18"/>
                <w:szCs w:val="18"/>
              </w:rPr>
              <w:t xml:space="preserve"> ST1 &amp; 2, </w:t>
            </w:r>
            <w:r w:rsidR="005A23B4">
              <w:rPr>
                <w:rFonts w:ascii="Arial" w:hAnsi="Arial" w:cs="Arial"/>
                <w:sz w:val="18"/>
                <w:szCs w:val="18"/>
              </w:rPr>
              <w:t>RISEP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="00A07140">
              <w:rPr>
                <w:rFonts w:ascii="Arial" w:hAnsi="Arial" w:cs="Arial"/>
                <w:sz w:val="18"/>
                <w:szCs w:val="18"/>
              </w:rPr>
              <w:t xml:space="preserve"> and Tiverton</w:t>
            </w:r>
            <w:r w:rsidR="005A23B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C3E8A">
              <w:rPr>
                <w:rFonts w:ascii="Arial" w:hAnsi="Arial" w:cs="Arial"/>
                <w:sz w:val="18"/>
                <w:szCs w:val="18"/>
              </w:rPr>
              <w:t xml:space="preserve">from Table 10 </w:t>
            </w:r>
            <w:r w:rsidR="005A23B4">
              <w:rPr>
                <w:rFonts w:ascii="Arial" w:hAnsi="Arial" w:cs="Arial"/>
                <w:sz w:val="18"/>
                <w:szCs w:val="18"/>
              </w:rPr>
              <w:t xml:space="preserve">NGRID to </w:t>
            </w:r>
            <w:r w:rsidR="005C3E8A">
              <w:rPr>
                <w:rFonts w:ascii="Arial" w:hAnsi="Arial" w:cs="Arial"/>
                <w:sz w:val="18"/>
                <w:szCs w:val="18"/>
              </w:rPr>
              <w:t>Table 13</w:t>
            </w:r>
            <w:r>
              <w:rPr>
                <w:rFonts w:ascii="Arial" w:hAnsi="Arial" w:cs="Arial"/>
                <w:sz w:val="18"/>
                <w:szCs w:val="18"/>
              </w:rPr>
              <w:t xml:space="preserve"> RIE</w:t>
            </w:r>
            <w:r w:rsidR="005A23B4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  <w:tr w:rsidR="001D3F84" w:rsidRPr="00331502" w14:paraId="028378AF" w14:textId="77777777" w:rsidTr="00331502">
        <w:trPr>
          <w:cantSplit/>
          <w:jc w:val="center"/>
        </w:trPr>
        <w:tc>
          <w:tcPr>
            <w:tcW w:w="1108" w:type="dxa"/>
          </w:tcPr>
          <w:p w14:paraId="4EB29846" w14:textId="2C15595A" w:rsidR="001D3F84" w:rsidRDefault="00DA00C7" w:rsidP="006F568F">
            <w:pPr>
              <w:pStyle w:val="TableText"/>
              <w:rPr>
                <w:rFonts w:ascii="Arial" w:hAnsi="Arial" w:cs="Arial"/>
                <w:sz w:val="18"/>
                <w:szCs w:val="18"/>
              </w:rPr>
            </w:pPr>
            <w:ins w:id="985" w:author="Author">
              <w:r>
                <w:rPr>
                  <w:rFonts w:ascii="Arial" w:hAnsi="Arial" w:cs="Arial"/>
                  <w:sz w:val="18"/>
                  <w:szCs w:val="18"/>
                </w:rPr>
                <w:t>Rev 11</w:t>
              </w:r>
            </w:ins>
          </w:p>
        </w:tc>
        <w:tc>
          <w:tcPr>
            <w:tcW w:w="990" w:type="dxa"/>
          </w:tcPr>
          <w:p w14:paraId="34889BDC" w14:textId="1B1A288F" w:rsidR="001D3F84" w:rsidRDefault="00DA00C7">
            <w:pPr>
              <w:pStyle w:val="TableText"/>
              <w:rPr>
                <w:rFonts w:ascii="Arial" w:hAnsi="Arial" w:cs="Arial"/>
                <w:sz w:val="18"/>
                <w:szCs w:val="18"/>
              </w:rPr>
            </w:pPr>
            <w:ins w:id="986" w:author="Author">
              <w:r>
                <w:rPr>
                  <w:rFonts w:ascii="Arial" w:hAnsi="Arial" w:cs="Arial"/>
                  <w:sz w:val="18"/>
                  <w:szCs w:val="18"/>
                </w:rPr>
                <w:t>Draft</w:t>
              </w:r>
            </w:ins>
          </w:p>
        </w:tc>
        <w:tc>
          <w:tcPr>
            <w:tcW w:w="6958" w:type="dxa"/>
          </w:tcPr>
          <w:p w14:paraId="701E322D" w14:textId="0EA69B62" w:rsidR="0089247A" w:rsidRDefault="0089247A" w:rsidP="00F872E0">
            <w:pPr>
              <w:pStyle w:val="TableText"/>
              <w:jc w:val="left"/>
              <w:rPr>
                <w:ins w:id="987" w:author="Author"/>
                <w:rFonts w:ascii="Arial" w:hAnsi="Arial" w:cs="Arial"/>
                <w:sz w:val="18"/>
                <w:szCs w:val="18"/>
              </w:rPr>
            </w:pPr>
            <w:ins w:id="988" w:author="Author">
              <w:r>
                <w:rPr>
                  <w:rFonts w:ascii="Arial" w:hAnsi="Arial" w:cs="Arial"/>
                  <w:sz w:val="18"/>
                  <w:szCs w:val="18"/>
                </w:rPr>
                <w:t>Added Introduction stating that this is a list of resources required to test under MR 1 and test data is on external website</w:t>
              </w:r>
            </w:ins>
          </w:p>
          <w:p w14:paraId="28A3B560" w14:textId="4C62D406" w:rsidR="0089247A" w:rsidRDefault="0089247A" w:rsidP="00F872E0">
            <w:pPr>
              <w:pStyle w:val="TableText"/>
              <w:jc w:val="left"/>
              <w:rPr>
                <w:ins w:id="989" w:author="Author"/>
                <w:rFonts w:ascii="Arial" w:hAnsi="Arial" w:cs="Arial"/>
                <w:sz w:val="18"/>
                <w:szCs w:val="18"/>
              </w:rPr>
            </w:pPr>
            <w:ins w:id="990" w:author="Author">
              <w:r>
                <w:rPr>
                  <w:rFonts w:ascii="Arial" w:hAnsi="Arial" w:cs="Arial"/>
                  <w:sz w:val="18"/>
                  <w:szCs w:val="18"/>
                </w:rPr>
                <w:t>All Tables: Removed lagging and leading test due dates, Removed note stating that dates would be updated annually</w:t>
              </w:r>
            </w:ins>
          </w:p>
          <w:p w14:paraId="23217AC7" w14:textId="691EFE66" w:rsidR="0089247A" w:rsidDel="00A2433B" w:rsidRDefault="0089247A" w:rsidP="00F872E0">
            <w:pPr>
              <w:pStyle w:val="TableText"/>
              <w:jc w:val="left"/>
              <w:rPr>
                <w:ins w:id="991" w:author="Author"/>
                <w:del w:id="992" w:author="Author"/>
                <w:rFonts w:ascii="Arial" w:hAnsi="Arial" w:cs="Arial"/>
                <w:sz w:val="18"/>
                <w:szCs w:val="18"/>
              </w:rPr>
            </w:pPr>
          </w:p>
          <w:p w14:paraId="38B64CA9" w14:textId="6F070407" w:rsidR="00F872E0" w:rsidRDefault="00F872E0" w:rsidP="00F872E0">
            <w:pPr>
              <w:pStyle w:val="TableText"/>
              <w:jc w:val="left"/>
              <w:rPr>
                <w:ins w:id="993" w:author="Author"/>
                <w:rFonts w:ascii="Arial" w:hAnsi="Arial" w:cs="Arial"/>
                <w:sz w:val="18"/>
                <w:szCs w:val="18"/>
              </w:rPr>
            </w:pPr>
            <w:ins w:id="994" w:author="Author">
              <w:r>
                <w:rPr>
                  <w:rFonts w:ascii="Arial" w:hAnsi="Arial" w:cs="Arial"/>
                  <w:sz w:val="18"/>
                  <w:szCs w:val="18"/>
                </w:rPr>
                <w:t>Table 1: Removed So Meadow 5, So M</w:t>
              </w:r>
              <w:r w:rsidR="005714E2">
                <w:rPr>
                  <w:rFonts w:ascii="Arial" w:hAnsi="Arial" w:cs="Arial"/>
                  <w:sz w:val="18"/>
                  <w:szCs w:val="18"/>
                </w:rPr>
                <w:t xml:space="preserve">eadow 6, West Springfield GT1, </w:t>
              </w:r>
              <w:r>
                <w:rPr>
                  <w:rFonts w:ascii="Arial" w:hAnsi="Arial" w:cs="Arial"/>
                  <w:sz w:val="18"/>
                  <w:szCs w:val="18"/>
                </w:rPr>
                <w:t>West Springfield GT2</w:t>
              </w:r>
              <w:r w:rsidR="005714E2">
                <w:rPr>
                  <w:rFonts w:ascii="Arial" w:hAnsi="Arial" w:cs="Arial"/>
                  <w:sz w:val="18"/>
                  <w:szCs w:val="18"/>
                </w:rPr>
                <w:t xml:space="preserve"> &amp; Woodland</w:t>
              </w:r>
              <w:r w:rsidR="00B57596">
                <w:rPr>
                  <w:rFonts w:ascii="Arial" w:hAnsi="Arial" w:cs="Arial"/>
                  <w:sz w:val="18"/>
                  <w:szCs w:val="18"/>
                </w:rPr>
                <w:t xml:space="preserve"> Road</w:t>
              </w:r>
            </w:ins>
          </w:p>
          <w:p w14:paraId="7B326698" w14:textId="54E9D1EE" w:rsidR="003B11F6" w:rsidRDefault="003B11F6" w:rsidP="00F872E0">
            <w:pPr>
              <w:pStyle w:val="TableText"/>
              <w:jc w:val="left"/>
              <w:rPr>
                <w:ins w:id="995" w:author="Author"/>
                <w:rFonts w:ascii="Arial" w:hAnsi="Arial" w:cs="Arial"/>
                <w:sz w:val="18"/>
                <w:szCs w:val="18"/>
              </w:rPr>
            </w:pPr>
            <w:ins w:id="996" w:author="Author">
              <w:r>
                <w:rPr>
                  <w:rFonts w:ascii="Arial" w:hAnsi="Arial" w:cs="Arial"/>
                  <w:sz w:val="18"/>
                  <w:szCs w:val="18"/>
                </w:rPr>
                <w:t>Table 2: Added Asset ID for Glenbrook STATCOM and Stony Hill Sync Condenser</w:t>
              </w:r>
            </w:ins>
          </w:p>
          <w:p w14:paraId="275FE2F6" w14:textId="2993DE23" w:rsidR="003B11F6" w:rsidRDefault="003B11F6" w:rsidP="00F872E0">
            <w:pPr>
              <w:pStyle w:val="TableText"/>
              <w:jc w:val="left"/>
              <w:rPr>
                <w:ins w:id="997" w:author="Author"/>
                <w:rFonts w:ascii="Arial" w:hAnsi="Arial" w:cs="Arial"/>
                <w:sz w:val="18"/>
                <w:szCs w:val="18"/>
              </w:rPr>
            </w:pPr>
            <w:ins w:id="998" w:author="Author">
              <w:r>
                <w:rPr>
                  <w:rFonts w:ascii="Arial" w:hAnsi="Arial" w:cs="Arial"/>
                  <w:sz w:val="18"/>
                  <w:szCs w:val="18"/>
                </w:rPr>
                <w:t>Table 5: Added Asset ID for Chester SVC and Coopers Mill STATCOM</w:t>
              </w:r>
            </w:ins>
          </w:p>
          <w:p w14:paraId="747C388D" w14:textId="6D837F9A" w:rsidR="00F872E0" w:rsidRDefault="00F872E0" w:rsidP="00F872E0">
            <w:pPr>
              <w:pStyle w:val="TableText"/>
              <w:jc w:val="left"/>
              <w:rPr>
                <w:ins w:id="999" w:author="Author"/>
                <w:rFonts w:ascii="Arial" w:hAnsi="Arial" w:cs="Arial"/>
                <w:sz w:val="18"/>
                <w:szCs w:val="18"/>
              </w:rPr>
            </w:pPr>
            <w:ins w:id="1000" w:author="Author">
              <w:r>
                <w:rPr>
                  <w:rFonts w:ascii="Arial" w:hAnsi="Arial" w:cs="Arial"/>
                  <w:sz w:val="18"/>
                  <w:szCs w:val="18"/>
                </w:rPr>
                <w:t>Table 7: Removed NERP Bethlehem</w:t>
              </w:r>
            </w:ins>
          </w:p>
          <w:p w14:paraId="68C33725" w14:textId="2587FEBB" w:rsidR="003B11F6" w:rsidRDefault="003B11F6" w:rsidP="00F872E0">
            <w:pPr>
              <w:pStyle w:val="TableText"/>
              <w:jc w:val="left"/>
              <w:rPr>
                <w:ins w:id="1001" w:author="Author"/>
                <w:rFonts w:ascii="Arial" w:hAnsi="Arial" w:cs="Arial"/>
                <w:sz w:val="18"/>
                <w:szCs w:val="18"/>
              </w:rPr>
            </w:pPr>
            <w:ins w:id="1002" w:author="Author">
              <w:r>
                <w:rPr>
                  <w:rFonts w:ascii="Arial" w:hAnsi="Arial" w:cs="Arial"/>
                  <w:sz w:val="18"/>
                  <w:szCs w:val="18"/>
                </w:rPr>
                <w:t xml:space="preserve">Table 8: Added Asset ID for </w:t>
              </w:r>
              <w:proofErr w:type="spellStart"/>
              <w:r>
                <w:rPr>
                  <w:rFonts w:ascii="Arial" w:hAnsi="Arial" w:cs="Arial"/>
                  <w:sz w:val="18"/>
                  <w:szCs w:val="18"/>
                </w:rPr>
                <w:t>Farmwood</w:t>
              </w:r>
              <w:proofErr w:type="spellEnd"/>
              <w:r>
                <w:rPr>
                  <w:rFonts w:ascii="Arial" w:hAnsi="Arial" w:cs="Arial"/>
                  <w:sz w:val="18"/>
                  <w:szCs w:val="18"/>
                </w:rPr>
                <w:t xml:space="preserve"> Sync Condenser 3, </w:t>
              </w:r>
              <w:proofErr w:type="spellStart"/>
              <w:r>
                <w:rPr>
                  <w:rFonts w:ascii="Arial" w:hAnsi="Arial" w:cs="Arial"/>
                  <w:sz w:val="18"/>
                  <w:szCs w:val="18"/>
                </w:rPr>
                <w:t>Farmwood</w:t>
              </w:r>
              <w:proofErr w:type="spellEnd"/>
              <w:r>
                <w:rPr>
                  <w:rFonts w:ascii="Arial" w:hAnsi="Arial" w:cs="Arial"/>
                  <w:sz w:val="18"/>
                  <w:szCs w:val="18"/>
                </w:rPr>
                <w:t xml:space="preserve"> Sync Condenser 4, Saco Valey Sync Condenser 1, Saco Valley Sync Condenser 2</w:t>
              </w:r>
              <w:r w:rsidR="00AA36D7">
                <w:rPr>
                  <w:rFonts w:ascii="Arial" w:hAnsi="Arial" w:cs="Arial"/>
                  <w:sz w:val="18"/>
                  <w:szCs w:val="18"/>
                </w:rPr>
                <w:t>, Added Huckins Hill Sync Condenser</w:t>
              </w:r>
            </w:ins>
          </w:p>
          <w:p w14:paraId="5050DDB4" w14:textId="1BBB0060" w:rsidR="00AA36D7" w:rsidRDefault="00AA36D7" w:rsidP="00F872E0">
            <w:pPr>
              <w:pStyle w:val="TableText"/>
              <w:jc w:val="left"/>
              <w:rPr>
                <w:ins w:id="1003" w:author="Author"/>
                <w:rFonts w:ascii="Arial" w:hAnsi="Arial" w:cs="Arial"/>
                <w:sz w:val="18"/>
                <w:szCs w:val="18"/>
              </w:rPr>
            </w:pPr>
            <w:ins w:id="1004" w:author="Author">
              <w:r>
                <w:rPr>
                  <w:rFonts w:ascii="Arial" w:hAnsi="Arial" w:cs="Arial"/>
                  <w:sz w:val="18"/>
                  <w:szCs w:val="18"/>
                </w:rPr>
                <w:t>Table 10: Added Northeast Reliability Center</w:t>
              </w:r>
            </w:ins>
          </w:p>
          <w:p w14:paraId="79A57608" w14:textId="64546122" w:rsidR="001D3F84" w:rsidRDefault="00F872E0" w:rsidP="00F872E0">
            <w:pPr>
              <w:pStyle w:val="TableText"/>
              <w:jc w:val="left"/>
              <w:rPr>
                <w:ins w:id="1005" w:author="Author"/>
                <w:rFonts w:ascii="Arial" w:hAnsi="Arial" w:cs="Arial"/>
                <w:sz w:val="18"/>
                <w:szCs w:val="18"/>
              </w:rPr>
            </w:pPr>
            <w:ins w:id="1006" w:author="Author">
              <w:r>
                <w:rPr>
                  <w:rFonts w:ascii="Arial" w:hAnsi="Arial" w:cs="Arial"/>
                  <w:sz w:val="18"/>
                  <w:szCs w:val="18"/>
                </w:rPr>
                <w:t>Table 16: Removed Mystic 8, Mystic 9 &amp; Potter 2 CC</w:t>
              </w:r>
              <w:r w:rsidR="001E6DE0">
                <w:rPr>
                  <w:rFonts w:ascii="Arial" w:hAnsi="Arial" w:cs="Arial"/>
                  <w:sz w:val="18"/>
                  <w:szCs w:val="18"/>
                </w:rPr>
                <w:t>, Added Kendall Steam 3</w:t>
              </w:r>
            </w:ins>
          </w:p>
          <w:p w14:paraId="5F266DD4" w14:textId="77777777" w:rsidR="009B41DF" w:rsidRDefault="009B41DF" w:rsidP="00F872E0">
            <w:pPr>
              <w:pStyle w:val="TableText"/>
              <w:jc w:val="left"/>
              <w:rPr>
                <w:ins w:id="1007" w:author="Author"/>
                <w:rFonts w:ascii="Arial" w:hAnsi="Arial" w:cs="Arial"/>
                <w:sz w:val="18"/>
                <w:szCs w:val="18"/>
              </w:rPr>
            </w:pPr>
            <w:ins w:id="1008" w:author="Author">
              <w:r>
                <w:rPr>
                  <w:rFonts w:ascii="Arial" w:hAnsi="Arial" w:cs="Arial"/>
                  <w:sz w:val="18"/>
                  <w:szCs w:val="18"/>
                </w:rPr>
                <w:t xml:space="preserve">Table 17: Added Asset ID for Vineyard Wind Sync Condenser 1, </w:t>
              </w:r>
              <w:proofErr w:type="spellStart"/>
              <w:r>
                <w:rPr>
                  <w:rFonts w:ascii="Arial" w:hAnsi="Arial" w:cs="Arial"/>
                  <w:sz w:val="18"/>
                  <w:szCs w:val="18"/>
                </w:rPr>
                <w:t>Vineyward</w:t>
              </w:r>
              <w:proofErr w:type="spellEnd"/>
              <w:r>
                <w:rPr>
                  <w:rFonts w:ascii="Arial" w:hAnsi="Arial" w:cs="Arial"/>
                  <w:sz w:val="18"/>
                  <w:szCs w:val="18"/>
                </w:rPr>
                <w:t xml:space="preserve"> Wind Sync Condenser 2</w:t>
              </w:r>
            </w:ins>
          </w:p>
          <w:p w14:paraId="6F7A1841" w14:textId="73396C2E" w:rsidR="009B41DF" w:rsidRPr="009B41DF" w:rsidRDefault="009B41DF">
            <w:pPr>
              <w:pStyle w:val="TableText"/>
              <w:jc w:val="left"/>
              <w:rPr>
                <w:ins w:id="1009" w:author="Author"/>
                <w:rFonts w:ascii="Arial" w:hAnsi="Arial" w:cs="Arial"/>
                <w:sz w:val="18"/>
                <w:szCs w:val="18"/>
              </w:rPr>
              <w:pPrChange w:id="1010" w:author="Author">
                <w:pPr>
                  <w:pStyle w:val="TableText"/>
                </w:pPr>
              </w:pPrChange>
            </w:pPr>
            <w:ins w:id="1011" w:author="Author">
              <w:r>
                <w:rPr>
                  <w:rFonts w:ascii="Arial" w:hAnsi="Arial" w:cs="Arial"/>
                  <w:sz w:val="18"/>
                  <w:szCs w:val="18"/>
                </w:rPr>
                <w:t xml:space="preserve">Table 20: Added Asset ID for </w:t>
              </w:r>
              <w:proofErr w:type="spellStart"/>
              <w:r w:rsidRPr="009B41DF">
                <w:rPr>
                  <w:rFonts w:ascii="Arial" w:hAnsi="Arial" w:cs="Arial"/>
                  <w:sz w:val="18"/>
                  <w:szCs w:val="18"/>
                </w:rPr>
                <w:t>Ascutney</w:t>
              </w:r>
              <w:proofErr w:type="spellEnd"/>
              <w:r w:rsidRPr="009B41DF">
                <w:rPr>
                  <w:rFonts w:ascii="Arial" w:hAnsi="Arial" w:cs="Arial"/>
                  <w:sz w:val="18"/>
                  <w:szCs w:val="18"/>
                </w:rPr>
                <w:t xml:space="preserve"> Static Var Compensator</w:t>
              </w:r>
              <w:r>
                <w:rPr>
                  <w:rFonts w:ascii="Arial" w:hAnsi="Arial" w:cs="Arial"/>
                  <w:sz w:val="18"/>
                  <w:szCs w:val="18"/>
                </w:rPr>
                <w:t xml:space="preserve">, </w:t>
              </w:r>
              <w:r w:rsidRPr="009B41DF">
                <w:rPr>
                  <w:rFonts w:ascii="Arial" w:hAnsi="Arial" w:cs="Arial"/>
                  <w:sz w:val="18"/>
                  <w:szCs w:val="18"/>
                </w:rPr>
                <w:t xml:space="preserve">Essex </w:t>
              </w:r>
              <w:proofErr w:type="spellStart"/>
              <w:r w:rsidRPr="009B41DF">
                <w:rPr>
                  <w:rFonts w:ascii="Arial" w:hAnsi="Arial" w:cs="Arial"/>
                  <w:sz w:val="18"/>
                  <w:szCs w:val="18"/>
                </w:rPr>
                <w:t>Statcom</w:t>
              </w:r>
              <w:proofErr w:type="spellEnd"/>
              <w:r>
                <w:rPr>
                  <w:rFonts w:ascii="Arial" w:hAnsi="Arial" w:cs="Arial"/>
                  <w:sz w:val="18"/>
                  <w:szCs w:val="18"/>
                </w:rPr>
                <w:t>,</w:t>
              </w:r>
            </w:ins>
          </w:p>
          <w:p w14:paraId="77D00602" w14:textId="3FE89A60" w:rsidR="009B41DF" w:rsidRDefault="009B41DF" w:rsidP="009B41DF">
            <w:pPr>
              <w:pStyle w:val="TableText"/>
              <w:jc w:val="left"/>
              <w:rPr>
                <w:rFonts w:ascii="Arial" w:hAnsi="Arial" w:cs="Arial"/>
                <w:sz w:val="18"/>
                <w:szCs w:val="18"/>
              </w:rPr>
            </w:pPr>
            <w:ins w:id="1012" w:author="Author">
              <w:r w:rsidRPr="009B41DF">
                <w:rPr>
                  <w:rFonts w:ascii="Arial" w:hAnsi="Arial" w:cs="Arial"/>
                  <w:sz w:val="18"/>
                  <w:szCs w:val="18"/>
                </w:rPr>
                <w:t>Granite Synchronous Condenser 1</w:t>
              </w:r>
              <w:r>
                <w:rPr>
                  <w:rFonts w:ascii="Arial" w:hAnsi="Arial" w:cs="Arial"/>
                  <w:sz w:val="18"/>
                  <w:szCs w:val="18"/>
                </w:rPr>
                <w:t xml:space="preserve">, </w:t>
              </w:r>
              <w:r w:rsidRPr="009B41DF">
                <w:rPr>
                  <w:rFonts w:ascii="Arial" w:hAnsi="Arial" w:cs="Arial"/>
                  <w:sz w:val="18"/>
                  <w:szCs w:val="18"/>
                </w:rPr>
                <w:t>Granite Synchronous Condenser 2</w:t>
              </w:r>
              <w:r>
                <w:rPr>
                  <w:rFonts w:ascii="Arial" w:hAnsi="Arial" w:cs="Arial"/>
                  <w:sz w:val="18"/>
                  <w:szCs w:val="18"/>
                </w:rPr>
                <w:t xml:space="preserve">, </w:t>
              </w:r>
              <w:r w:rsidRPr="009B41DF">
                <w:rPr>
                  <w:rFonts w:ascii="Arial" w:hAnsi="Arial" w:cs="Arial"/>
                  <w:sz w:val="18"/>
                  <w:szCs w:val="18"/>
                </w:rPr>
                <w:t>Granite Synchronous Condenser 3</w:t>
              </w:r>
              <w:r>
                <w:rPr>
                  <w:rFonts w:ascii="Arial" w:hAnsi="Arial" w:cs="Arial"/>
                  <w:sz w:val="18"/>
                  <w:szCs w:val="18"/>
                </w:rPr>
                <w:t xml:space="preserve">, </w:t>
              </w:r>
              <w:r w:rsidRPr="009B41DF">
                <w:rPr>
                  <w:rFonts w:ascii="Arial" w:hAnsi="Arial" w:cs="Arial"/>
                  <w:sz w:val="18"/>
                  <w:szCs w:val="18"/>
                </w:rPr>
                <w:t>Granite Synchronous Condenser 4</w:t>
              </w:r>
              <w:r>
                <w:rPr>
                  <w:rFonts w:ascii="Arial" w:hAnsi="Arial" w:cs="Arial"/>
                  <w:sz w:val="18"/>
                  <w:szCs w:val="18"/>
                </w:rPr>
                <w:t xml:space="preserve">, </w:t>
              </w:r>
              <w:r w:rsidRPr="009B41DF">
                <w:rPr>
                  <w:rFonts w:ascii="Arial" w:hAnsi="Arial" w:cs="Arial"/>
                  <w:sz w:val="18"/>
                  <w:szCs w:val="18"/>
                </w:rPr>
                <w:t>Jay Synchronous Condenser</w:t>
              </w:r>
            </w:ins>
          </w:p>
        </w:tc>
      </w:tr>
      <w:tr w:rsidR="00507E7B" w:rsidRPr="00331502" w14:paraId="0F5C133C" w14:textId="77777777" w:rsidTr="00331502">
        <w:trPr>
          <w:cantSplit/>
          <w:jc w:val="center"/>
          <w:ins w:id="1013" w:author="Author"/>
        </w:trPr>
        <w:tc>
          <w:tcPr>
            <w:tcW w:w="1108" w:type="dxa"/>
          </w:tcPr>
          <w:p w14:paraId="04BAB81F" w14:textId="77777777" w:rsidR="00507E7B" w:rsidRDefault="00507E7B" w:rsidP="006F568F">
            <w:pPr>
              <w:pStyle w:val="TableText"/>
              <w:rPr>
                <w:ins w:id="1014" w:author="Author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14:paraId="0A3641E6" w14:textId="77777777" w:rsidR="00507E7B" w:rsidRDefault="00507E7B">
            <w:pPr>
              <w:pStyle w:val="TableText"/>
              <w:rPr>
                <w:ins w:id="1015" w:author="Author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58" w:type="dxa"/>
          </w:tcPr>
          <w:p w14:paraId="5E8AD6B7" w14:textId="77777777" w:rsidR="00507E7B" w:rsidRDefault="00507E7B" w:rsidP="00F872E0">
            <w:pPr>
              <w:pStyle w:val="TableText"/>
              <w:jc w:val="left"/>
              <w:rPr>
                <w:ins w:id="1016" w:author="Author"/>
                <w:rFonts w:ascii="Arial" w:hAnsi="Arial" w:cs="Arial"/>
                <w:sz w:val="18"/>
                <w:szCs w:val="18"/>
              </w:rPr>
            </w:pPr>
          </w:p>
        </w:tc>
      </w:tr>
    </w:tbl>
    <w:p w14:paraId="431B303F" w14:textId="77777777" w:rsidR="00A53674" w:rsidRPr="00331502" w:rsidRDefault="00A53674" w:rsidP="00404756">
      <w:pPr>
        <w:tabs>
          <w:tab w:val="left" w:pos="-720"/>
        </w:tabs>
        <w:suppressAutoHyphens/>
        <w:rPr>
          <w:rFonts w:ascii="Arial" w:hAnsi="Arial" w:cs="Arial"/>
        </w:rPr>
      </w:pPr>
    </w:p>
    <w:sectPr w:rsidR="00A53674" w:rsidRPr="00331502" w:rsidSect="00473025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008" w:right="1440" w:bottom="1008" w:left="1440" w:header="288" w:footer="288" w:gutter="0"/>
      <w:pgNumType w:start="1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1B3042" w14:textId="77777777" w:rsidR="003D7F91" w:rsidRPr="00C02680" w:rsidRDefault="003D7F91" w:rsidP="00A53674">
      <w:r>
        <w:separator/>
      </w:r>
    </w:p>
  </w:endnote>
  <w:endnote w:type="continuationSeparator" w:id="0">
    <w:p w14:paraId="431B3043" w14:textId="77777777" w:rsidR="003D7F91" w:rsidRPr="00C02680" w:rsidRDefault="003D7F91" w:rsidP="00A53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Benguiat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B3046" w14:textId="77777777" w:rsidR="003D7F91" w:rsidRPr="0052099E" w:rsidRDefault="003D7F91" w:rsidP="00ED6BD0">
    <w:pPr>
      <w:pStyle w:val="Footer"/>
      <w:tabs>
        <w:tab w:val="clear" w:pos="8640"/>
        <w:tab w:val="right" w:pos="9360"/>
      </w:tabs>
      <w:rPr>
        <w:rFonts w:ascii="Arial" w:hAnsi="Arial" w:cs="Arial"/>
      </w:rPr>
    </w:pPr>
    <w:r w:rsidRPr="0052099E">
      <w:rPr>
        <w:rFonts w:ascii="Arial" w:hAnsi="Arial" w:cs="Arial"/>
      </w:rPr>
      <w:tab/>
    </w:r>
    <w:r w:rsidRPr="0052099E">
      <w:rPr>
        <w:rFonts w:ascii="Arial" w:hAnsi="Arial" w:cs="Arial"/>
      </w:rPr>
      <w:tab/>
    </w:r>
    <w:r w:rsidRPr="0052099E">
      <w:rPr>
        <w:rFonts w:ascii="Arial" w:hAnsi="Arial" w:cs="Arial"/>
        <w:b/>
      </w:rPr>
      <w:t>Hard Copy Is Uncontrolled</w:t>
    </w:r>
  </w:p>
  <w:p w14:paraId="431B3047" w14:textId="3D9BDC13" w:rsidR="003D7F91" w:rsidRDefault="003D7F91" w:rsidP="00331502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b/>
      </w:rPr>
    </w:pPr>
    <w:r w:rsidRPr="0052099E">
      <w:rPr>
        <w:rFonts w:ascii="Arial" w:hAnsi="Arial" w:cs="Arial"/>
      </w:rPr>
      <w:t xml:space="preserve">Revision </w:t>
    </w:r>
    <w:r>
      <w:rPr>
        <w:rFonts w:ascii="Arial" w:hAnsi="Arial" w:cs="Arial"/>
      </w:rPr>
      <w:t>1</w:t>
    </w:r>
    <w:ins w:id="1017" w:author="Author">
      <w:r>
        <w:rPr>
          <w:rFonts w:ascii="Arial" w:hAnsi="Arial" w:cs="Arial"/>
        </w:rPr>
        <w:t>1</w:t>
      </w:r>
    </w:ins>
    <w:del w:id="1018" w:author="Author">
      <w:r w:rsidDel="0023467E">
        <w:rPr>
          <w:rFonts w:ascii="Arial" w:hAnsi="Arial" w:cs="Arial"/>
        </w:rPr>
        <w:delText>0.1</w:delText>
      </w:r>
    </w:del>
    <w:r w:rsidRPr="0052099E">
      <w:rPr>
        <w:rFonts w:ascii="Arial" w:hAnsi="Arial" w:cs="Arial"/>
      </w:rPr>
      <w:t>, Effective Date:</w:t>
    </w:r>
    <w:r w:rsidRPr="00046BEA">
      <w:rPr>
        <w:rFonts w:ascii="Arial" w:hAnsi="Arial" w:cs="Arial"/>
      </w:rPr>
      <w:t xml:space="preserve"> </w:t>
    </w:r>
    <w:del w:id="1019" w:author="Author">
      <w:r w:rsidDel="0023467E">
        <w:rPr>
          <w:rFonts w:ascii="Arial" w:hAnsi="Arial" w:cs="Arial"/>
        </w:rPr>
        <w:delText>May 22, 2024</w:delText>
      </w:r>
    </w:del>
    <w:ins w:id="1020" w:author="Author">
      <w:r>
        <w:rPr>
          <w:rFonts w:ascii="Arial" w:hAnsi="Arial" w:cs="Arial"/>
        </w:rPr>
        <w:t>Draft</w:t>
      </w:r>
    </w:ins>
    <w:r w:rsidRPr="0052099E">
      <w:rPr>
        <w:rFonts w:ascii="Arial" w:hAnsi="Arial" w:cs="Arial"/>
      </w:rPr>
      <w:tab/>
      <w:t xml:space="preserve">Page </w:t>
    </w:r>
    <w:r w:rsidRPr="0052099E">
      <w:rPr>
        <w:rFonts w:ascii="Arial" w:hAnsi="Arial" w:cs="Arial"/>
        <w:b/>
      </w:rPr>
      <w:fldChar w:fldCharType="begin"/>
    </w:r>
    <w:r w:rsidRPr="0052099E">
      <w:rPr>
        <w:rFonts w:ascii="Arial" w:hAnsi="Arial" w:cs="Arial"/>
        <w:b/>
      </w:rPr>
      <w:instrText xml:space="preserve"> PAGE </w:instrText>
    </w:r>
    <w:r w:rsidRPr="0052099E">
      <w:rPr>
        <w:rFonts w:ascii="Arial" w:hAnsi="Arial" w:cs="Arial"/>
        <w:b/>
      </w:rPr>
      <w:fldChar w:fldCharType="separate"/>
    </w:r>
    <w:r w:rsidR="00AA36D7">
      <w:rPr>
        <w:rFonts w:ascii="Arial" w:hAnsi="Arial" w:cs="Arial"/>
        <w:b/>
        <w:noProof/>
      </w:rPr>
      <w:t>10</w:t>
    </w:r>
    <w:r w:rsidRPr="0052099E">
      <w:rPr>
        <w:rFonts w:ascii="Arial" w:hAnsi="Arial" w:cs="Arial"/>
        <w:b/>
      </w:rPr>
      <w:fldChar w:fldCharType="end"/>
    </w:r>
    <w:r w:rsidRPr="0052099E">
      <w:rPr>
        <w:rFonts w:ascii="Arial" w:hAnsi="Arial" w:cs="Arial"/>
      </w:rPr>
      <w:t xml:space="preserve"> of </w:t>
    </w:r>
    <w:r w:rsidRPr="0052099E">
      <w:rPr>
        <w:rFonts w:ascii="Arial" w:hAnsi="Arial" w:cs="Arial"/>
        <w:b/>
      </w:rPr>
      <w:fldChar w:fldCharType="begin"/>
    </w:r>
    <w:r w:rsidRPr="0052099E">
      <w:rPr>
        <w:rFonts w:ascii="Arial" w:hAnsi="Arial" w:cs="Arial"/>
        <w:b/>
      </w:rPr>
      <w:instrText xml:space="preserve"> NUMPAGES  </w:instrText>
    </w:r>
    <w:r w:rsidRPr="0052099E">
      <w:rPr>
        <w:rFonts w:ascii="Arial" w:hAnsi="Arial" w:cs="Arial"/>
        <w:b/>
      </w:rPr>
      <w:fldChar w:fldCharType="separate"/>
    </w:r>
    <w:r w:rsidR="00AA36D7">
      <w:rPr>
        <w:rFonts w:ascii="Arial" w:hAnsi="Arial" w:cs="Arial"/>
        <w:b/>
        <w:noProof/>
      </w:rPr>
      <w:t>18</w:t>
    </w:r>
    <w:r w:rsidRPr="0052099E">
      <w:rPr>
        <w:rFonts w:ascii="Arial" w:hAnsi="Arial" w:cs="Arial"/>
        <w:b/>
      </w:rPr>
      <w:fldChar w:fldCharType="end"/>
    </w:r>
  </w:p>
  <w:p w14:paraId="431B3048" w14:textId="77777777" w:rsidR="003D7F91" w:rsidRPr="0052099E" w:rsidRDefault="003D7F91" w:rsidP="002F0A6F">
    <w:pPr>
      <w:pStyle w:val="Footer"/>
      <w:tabs>
        <w:tab w:val="clear" w:pos="4320"/>
        <w:tab w:val="clear" w:pos="8640"/>
        <w:tab w:val="right" w:pos="9360"/>
      </w:tabs>
      <w:jc w:val="center"/>
      <w:rPr>
        <w:rFonts w:ascii="Arial" w:hAnsi="Arial" w:cs="Arial"/>
      </w:rPr>
    </w:pPr>
    <w:r w:rsidRPr="00191754">
      <w:rPr>
        <w:rFonts w:ascii="Arial" w:hAnsi="Arial" w:cs="Arial"/>
      </w:rPr>
      <w:t>ISO-NE PUBLIC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B304B" w14:textId="4E71B064" w:rsidR="003D7F91" w:rsidRPr="0052099E" w:rsidRDefault="003D7F91" w:rsidP="006314EB">
    <w:pPr>
      <w:pStyle w:val="Intranet"/>
      <w:rPr>
        <w:rFonts w:ascii="Arial" w:hAnsi="Arial" w:cs="Arial"/>
        <w:sz w:val="20"/>
      </w:rPr>
    </w:pPr>
    <w:r w:rsidRPr="0052099E">
      <w:rPr>
        <w:rFonts w:ascii="Arial" w:hAnsi="Arial" w:cs="Arial"/>
        <w:sz w:val="20"/>
      </w:rPr>
      <w:t xml:space="preserve">This document is controlled when viewed on the ISO New England Internet web site.  When downloaded and printed, this document becomes </w:t>
    </w:r>
    <w:r w:rsidRPr="0052099E">
      <w:rPr>
        <w:rFonts w:ascii="Arial" w:hAnsi="Arial" w:cs="Arial"/>
        <w:b/>
        <w:sz w:val="20"/>
      </w:rPr>
      <w:t>UNCONTROLLED</w:t>
    </w:r>
    <w:r w:rsidRPr="0052099E">
      <w:rPr>
        <w:rFonts w:ascii="Arial" w:hAnsi="Arial" w:cs="Arial"/>
        <w:sz w:val="20"/>
      </w:rPr>
      <w:t>, and users should check the Internet web site to ensure that they have the latest version.</w:t>
    </w:r>
  </w:p>
  <w:p w14:paraId="431B304C" w14:textId="77777777" w:rsidR="003D7F91" w:rsidRPr="0052099E" w:rsidRDefault="003D7F91" w:rsidP="00ED6BD0">
    <w:pPr>
      <w:pStyle w:val="Footer"/>
      <w:tabs>
        <w:tab w:val="clear" w:pos="8640"/>
        <w:tab w:val="right" w:pos="9360"/>
      </w:tabs>
      <w:rPr>
        <w:rFonts w:ascii="Arial" w:hAnsi="Arial" w:cs="Arial"/>
      </w:rPr>
    </w:pPr>
    <w:r w:rsidRPr="0052099E">
      <w:rPr>
        <w:rFonts w:ascii="Arial" w:hAnsi="Arial" w:cs="Arial"/>
      </w:rPr>
      <w:tab/>
    </w:r>
    <w:r w:rsidRPr="0052099E">
      <w:rPr>
        <w:rFonts w:ascii="Arial" w:hAnsi="Arial" w:cs="Arial"/>
      </w:rPr>
      <w:tab/>
    </w:r>
    <w:r w:rsidRPr="0052099E">
      <w:rPr>
        <w:rFonts w:ascii="Arial" w:hAnsi="Arial" w:cs="Arial"/>
        <w:b/>
      </w:rPr>
      <w:t>Hard Copy Is Uncontrolled</w:t>
    </w:r>
  </w:p>
  <w:p w14:paraId="431B304D" w14:textId="7C645C36" w:rsidR="003D7F91" w:rsidRDefault="003D7F91" w:rsidP="006314EB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b/>
      </w:rPr>
    </w:pPr>
    <w:r w:rsidRPr="0052099E">
      <w:rPr>
        <w:rFonts w:ascii="Arial" w:hAnsi="Arial" w:cs="Arial"/>
      </w:rPr>
      <w:t xml:space="preserve">Revision </w:t>
    </w:r>
    <w:del w:id="1021" w:author="Author">
      <w:r w:rsidDel="0089247A">
        <w:rPr>
          <w:rFonts w:ascii="Arial" w:hAnsi="Arial" w:cs="Arial"/>
        </w:rPr>
        <w:delText>10.1</w:delText>
      </w:r>
      <w:r w:rsidRPr="0052099E" w:rsidDel="0089247A">
        <w:rPr>
          <w:rFonts w:ascii="Arial" w:hAnsi="Arial" w:cs="Arial"/>
        </w:rPr>
        <w:delText>,</w:delText>
      </w:r>
    </w:del>
    <w:ins w:id="1022" w:author="Author">
      <w:r>
        <w:rPr>
          <w:rFonts w:ascii="Arial" w:hAnsi="Arial" w:cs="Arial"/>
        </w:rPr>
        <w:t>11</w:t>
      </w:r>
    </w:ins>
    <w:r w:rsidRPr="0052099E">
      <w:rPr>
        <w:rFonts w:ascii="Arial" w:hAnsi="Arial" w:cs="Arial"/>
      </w:rPr>
      <w:t xml:space="preserve"> Effective Date: </w:t>
    </w:r>
    <w:del w:id="1023" w:author="Author">
      <w:r w:rsidDel="0089247A">
        <w:rPr>
          <w:rFonts w:ascii="Arial" w:hAnsi="Arial" w:cs="Arial"/>
        </w:rPr>
        <w:delText>May 22, 2024</w:delText>
      </w:r>
    </w:del>
    <w:ins w:id="1024" w:author="Author">
      <w:r>
        <w:rPr>
          <w:rFonts w:ascii="Arial" w:hAnsi="Arial" w:cs="Arial"/>
        </w:rPr>
        <w:t>Draft</w:t>
      </w:r>
    </w:ins>
    <w:r w:rsidRPr="0052099E">
      <w:rPr>
        <w:rFonts w:ascii="Arial" w:hAnsi="Arial" w:cs="Arial"/>
      </w:rPr>
      <w:tab/>
      <w:t xml:space="preserve">Page </w:t>
    </w:r>
    <w:r w:rsidRPr="0052099E">
      <w:rPr>
        <w:rFonts w:ascii="Arial" w:hAnsi="Arial" w:cs="Arial"/>
        <w:b/>
      </w:rPr>
      <w:fldChar w:fldCharType="begin"/>
    </w:r>
    <w:r w:rsidRPr="0052099E">
      <w:rPr>
        <w:rFonts w:ascii="Arial" w:hAnsi="Arial" w:cs="Arial"/>
        <w:b/>
      </w:rPr>
      <w:instrText xml:space="preserve"> PAGE </w:instrText>
    </w:r>
    <w:r w:rsidRPr="0052099E">
      <w:rPr>
        <w:rFonts w:ascii="Arial" w:hAnsi="Arial" w:cs="Arial"/>
        <w:b/>
      </w:rPr>
      <w:fldChar w:fldCharType="separate"/>
    </w:r>
    <w:r w:rsidR="00AA36D7">
      <w:rPr>
        <w:rFonts w:ascii="Arial" w:hAnsi="Arial" w:cs="Arial"/>
        <w:b/>
        <w:noProof/>
      </w:rPr>
      <w:t>1</w:t>
    </w:r>
    <w:r w:rsidRPr="0052099E">
      <w:rPr>
        <w:rFonts w:ascii="Arial" w:hAnsi="Arial" w:cs="Arial"/>
        <w:b/>
      </w:rPr>
      <w:fldChar w:fldCharType="end"/>
    </w:r>
    <w:r w:rsidRPr="0052099E">
      <w:rPr>
        <w:rFonts w:ascii="Arial" w:hAnsi="Arial" w:cs="Arial"/>
      </w:rPr>
      <w:t xml:space="preserve"> of </w:t>
    </w:r>
    <w:r w:rsidRPr="0052099E">
      <w:rPr>
        <w:rFonts w:ascii="Arial" w:hAnsi="Arial" w:cs="Arial"/>
        <w:b/>
      </w:rPr>
      <w:fldChar w:fldCharType="begin"/>
    </w:r>
    <w:r w:rsidRPr="0052099E">
      <w:rPr>
        <w:rFonts w:ascii="Arial" w:hAnsi="Arial" w:cs="Arial"/>
        <w:b/>
      </w:rPr>
      <w:instrText xml:space="preserve"> NUMPAGES  </w:instrText>
    </w:r>
    <w:r w:rsidRPr="0052099E">
      <w:rPr>
        <w:rFonts w:ascii="Arial" w:hAnsi="Arial" w:cs="Arial"/>
        <w:b/>
      </w:rPr>
      <w:fldChar w:fldCharType="separate"/>
    </w:r>
    <w:r w:rsidR="00AA36D7">
      <w:rPr>
        <w:rFonts w:ascii="Arial" w:hAnsi="Arial" w:cs="Arial"/>
        <w:b/>
        <w:noProof/>
      </w:rPr>
      <w:t>18</w:t>
    </w:r>
    <w:r w:rsidRPr="0052099E">
      <w:rPr>
        <w:rFonts w:ascii="Arial" w:hAnsi="Arial" w:cs="Arial"/>
        <w:b/>
      </w:rPr>
      <w:fldChar w:fldCharType="end"/>
    </w:r>
  </w:p>
  <w:p w14:paraId="431B304E" w14:textId="77777777" w:rsidR="003D7F91" w:rsidRPr="00CD1793" w:rsidRDefault="003D7F91" w:rsidP="002F0A6F">
    <w:pPr>
      <w:pStyle w:val="Footer"/>
      <w:tabs>
        <w:tab w:val="clear" w:pos="4320"/>
        <w:tab w:val="clear" w:pos="8640"/>
        <w:tab w:val="right" w:pos="9360"/>
      </w:tabs>
      <w:jc w:val="center"/>
      <w:rPr>
        <w:rFonts w:ascii="Arial" w:hAnsi="Arial" w:cs="Arial"/>
      </w:rPr>
    </w:pPr>
    <w:r w:rsidRPr="002F0A6F">
      <w:rPr>
        <w:rFonts w:ascii="Arial" w:hAnsi="Arial" w:cs="Arial"/>
      </w:rPr>
      <w:t>ISO-NE 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1B3040" w14:textId="77777777" w:rsidR="003D7F91" w:rsidRPr="00C02680" w:rsidRDefault="003D7F91" w:rsidP="00A53674">
      <w:r>
        <w:separator/>
      </w:r>
    </w:p>
  </w:footnote>
  <w:footnote w:type="continuationSeparator" w:id="0">
    <w:p w14:paraId="431B3041" w14:textId="77777777" w:rsidR="003D7F91" w:rsidRPr="00C02680" w:rsidRDefault="003D7F91" w:rsidP="00A536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B3044" w14:textId="2E691A98" w:rsidR="003D7F91" w:rsidRPr="00331502" w:rsidRDefault="003D7F91" w:rsidP="00480929">
    <w:pPr>
      <w:pStyle w:val="Header"/>
      <w:tabs>
        <w:tab w:val="clear" w:pos="4320"/>
        <w:tab w:val="clear" w:pos="8640"/>
        <w:tab w:val="decimal" w:pos="4950"/>
        <w:tab w:val="left" w:pos="5400"/>
        <w:tab w:val="right" w:pos="9360"/>
      </w:tabs>
      <w:rPr>
        <w:rFonts w:ascii="Arial" w:hAnsi="Arial" w:cs="Arial"/>
        <w:sz w:val="22"/>
        <w:szCs w:val="22"/>
      </w:rPr>
    </w:pPr>
    <w:r w:rsidRPr="00331502">
      <w:rPr>
        <w:rFonts w:ascii="Arial" w:hAnsi="Arial" w:cs="Arial"/>
        <w:sz w:val="22"/>
        <w:szCs w:val="22"/>
      </w:rPr>
      <w:t>ISO New England Operating Procedure</w:t>
    </w:r>
    <w:r w:rsidRPr="00331502"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ab/>
    </w:r>
    <w:r w:rsidRPr="00331502">
      <w:rPr>
        <w:rFonts w:ascii="Arial" w:hAnsi="Arial" w:cs="Arial"/>
        <w:sz w:val="22"/>
        <w:szCs w:val="22"/>
      </w:rPr>
      <w:t>OP-</w:t>
    </w:r>
    <w:r>
      <w:rPr>
        <w:rFonts w:ascii="Arial" w:hAnsi="Arial" w:cs="Arial"/>
        <w:sz w:val="22"/>
        <w:szCs w:val="22"/>
      </w:rPr>
      <w:t>2</w:t>
    </w:r>
    <w:r w:rsidRPr="00331502">
      <w:rPr>
        <w:rFonts w:ascii="Arial" w:hAnsi="Arial" w:cs="Arial"/>
        <w:sz w:val="22"/>
        <w:szCs w:val="22"/>
      </w:rPr>
      <w:t xml:space="preserve">3 </w:t>
    </w:r>
    <w:r>
      <w:rPr>
        <w:rFonts w:ascii="Arial" w:hAnsi="Arial" w:cs="Arial"/>
        <w:sz w:val="22"/>
        <w:szCs w:val="22"/>
      </w:rPr>
      <w:t>- Resource Auditing,</w:t>
    </w:r>
  </w:p>
  <w:p w14:paraId="431B3045" w14:textId="77777777" w:rsidR="003D7F91" w:rsidRPr="00331502" w:rsidRDefault="003D7F91" w:rsidP="00480929">
    <w:pPr>
      <w:tabs>
        <w:tab w:val="left" w:pos="5400"/>
        <w:tab w:val="right" w:pos="9360"/>
      </w:tabs>
      <w:suppressAutoHyphens/>
      <w:rPr>
        <w:rFonts w:ascii="Arial" w:hAnsi="Arial" w:cs="Arial"/>
        <w:sz w:val="22"/>
        <w:szCs w:val="22"/>
      </w:rPr>
    </w:pPr>
    <w:r w:rsidRPr="00331502"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>Appendix G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B3049" w14:textId="60D77BD2" w:rsidR="003D7F91" w:rsidRPr="00331502" w:rsidRDefault="003D7F91" w:rsidP="00ED6BD0">
    <w:pPr>
      <w:pStyle w:val="Header"/>
      <w:tabs>
        <w:tab w:val="clear" w:pos="4320"/>
        <w:tab w:val="clear" w:pos="8640"/>
        <w:tab w:val="decimal" w:pos="4950"/>
        <w:tab w:val="left" w:pos="5400"/>
        <w:tab w:val="right" w:pos="9360"/>
      </w:tabs>
      <w:rPr>
        <w:rFonts w:ascii="Arial" w:hAnsi="Arial" w:cs="Arial"/>
        <w:sz w:val="22"/>
        <w:szCs w:val="22"/>
      </w:rPr>
    </w:pPr>
    <w:r w:rsidRPr="00331502">
      <w:rPr>
        <w:rFonts w:ascii="Arial" w:hAnsi="Arial" w:cs="Arial"/>
        <w:sz w:val="22"/>
        <w:szCs w:val="22"/>
      </w:rPr>
      <w:t>ISO New England Operating Procedure</w:t>
    </w:r>
    <w:r w:rsidRPr="00331502"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ab/>
    </w:r>
    <w:r w:rsidRPr="00331502">
      <w:rPr>
        <w:rFonts w:ascii="Arial" w:hAnsi="Arial" w:cs="Arial"/>
        <w:sz w:val="22"/>
        <w:szCs w:val="22"/>
      </w:rPr>
      <w:t>OP-</w:t>
    </w:r>
    <w:r>
      <w:rPr>
        <w:rFonts w:ascii="Arial" w:hAnsi="Arial" w:cs="Arial"/>
        <w:sz w:val="22"/>
        <w:szCs w:val="22"/>
      </w:rPr>
      <w:t>2</w:t>
    </w:r>
    <w:r w:rsidRPr="00331502">
      <w:rPr>
        <w:rFonts w:ascii="Arial" w:hAnsi="Arial" w:cs="Arial"/>
        <w:sz w:val="22"/>
        <w:szCs w:val="22"/>
      </w:rPr>
      <w:t xml:space="preserve">3 </w:t>
    </w:r>
    <w:r>
      <w:rPr>
        <w:rFonts w:ascii="Arial" w:hAnsi="Arial" w:cs="Arial"/>
        <w:sz w:val="22"/>
        <w:szCs w:val="22"/>
      </w:rPr>
      <w:t>- Resource Auditing,</w:t>
    </w:r>
  </w:p>
  <w:p w14:paraId="431B304A" w14:textId="77777777" w:rsidR="003D7F91" w:rsidRPr="006314EB" w:rsidRDefault="003D7F91" w:rsidP="00480929">
    <w:pPr>
      <w:tabs>
        <w:tab w:val="left" w:pos="5400"/>
        <w:tab w:val="right" w:pos="9360"/>
      </w:tabs>
      <w:suppressAutoHyphens/>
      <w:rPr>
        <w:rFonts w:ascii="Arial" w:hAnsi="Arial" w:cs="Arial"/>
        <w:sz w:val="22"/>
        <w:szCs w:val="22"/>
      </w:rPr>
    </w:pPr>
    <w:r w:rsidRPr="00331502"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>Appendix 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734400"/>
    <w:multiLevelType w:val="singleLevel"/>
    <w:tmpl w:val="153E3B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" w15:restartNumberingAfterBreak="0">
    <w:nsid w:val="1BB11416"/>
    <w:multiLevelType w:val="multilevel"/>
    <w:tmpl w:val="97622204"/>
    <w:lvl w:ilvl="0">
      <w:start w:val="1"/>
      <w:numFmt w:val="upperRoman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upperLetter"/>
      <w:pStyle w:val="Heading2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pStyle w:val="Heading4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pStyle w:val="Heading5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pStyle w:val="Heading6"/>
      <w:lvlText w:val="(%6)"/>
      <w:lvlJc w:val="left"/>
      <w:pPr>
        <w:tabs>
          <w:tab w:val="num" w:pos="2520"/>
        </w:tabs>
        <w:ind w:left="2304" w:hanging="144"/>
      </w:p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/>
      </w:p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/>
      </w:p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/>
      </w:pPr>
    </w:lvl>
  </w:abstractNum>
  <w:abstractNum w:abstractNumId="3" w15:restartNumberingAfterBreak="0">
    <w:nsid w:val="32E9639D"/>
    <w:multiLevelType w:val="multilevel"/>
    <w:tmpl w:val="97A2B7F8"/>
    <w:lvl w:ilvl="0">
      <w:start w:val="1"/>
      <w:numFmt w:val="upperRoman"/>
      <w:lvlText w:val="%1."/>
      <w:legacy w:legacy="1" w:legacySpace="0" w:legacyIndent="540"/>
      <w:lvlJc w:val="left"/>
      <w:pPr>
        <w:ind w:left="540" w:hanging="540"/>
      </w:pPr>
    </w:lvl>
    <w:lvl w:ilvl="1">
      <w:start w:val="1"/>
      <w:numFmt w:val="upperLetter"/>
      <w:lvlText w:val="%2."/>
      <w:legacy w:legacy="1" w:legacySpace="0" w:legacyIndent="540"/>
      <w:lvlJc w:val="left"/>
      <w:pPr>
        <w:ind w:left="1080" w:hanging="540"/>
      </w:pPr>
    </w:lvl>
    <w:lvl w:ilvl="2">
      <w:start w:val="1"/>
      <w:numFmt w:val="decimal"/>
      <w:lvlText w:val="%3."/>
      <w:legacy w:legacy="1" w:legacySpace="0" w:legacyIndent="540"/>
      <w:lvlJc w:val="left"/>
      <w:pPr>
        <w:ind w:left="1620" w:hanging="540"/>
      </w:pPr>
    </w:lvl>
    <w:lvl w:ilvl="3">
      <w:start w:val="1"/>
      <w:numFmt w:val="lowerLetter"/>
      <w:lvlText w:val="%4)"/>
      <w:legacy w:legacy="1" w:legacySpace="0" w:legacyIndent="540"/>
      <w:lvlJc w:val="left"/>
      <w:pPr>
        <w:ind w:left="2160" w:hanging="54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288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360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432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04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5760" w:hanging="720"/>
      </w:pPr>
    </w:lvl>
  </w:abstractNum>
  <w:abstractNum w:abstractNumId="4" w15:restartNumberingAfterBreak="0">
    <w:nsid w:val="39DA18D6"/>
    <w:multiLevelType w:val="singleLevel"/>
    <w:tmpl w:val="6D7A44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5" w15:restartNumberingAfterBreak="0">
    <w:nsid w:val="445E1C49"/>
    <w:multiLevelType w:val="multilevel"/>
    <w:tmpl w:val="058AE72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4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</w:lvl>
    <w:lvl w:ilvl="8">
      <w:start w:val="1"/>
      <w:numFmt w:val="lowerRoman"/>
      <w:lvlText w:val="(%9)"/>
      <w:lvlJc w:val="left"/>
      <w:pPr>
        <w:tabs>
          <w:tab w:val="num" w:pos="6480"/>
        </w:tabs>
        <w:ind w:left="5760"/>
      </w:pPr>
    </w:lvl>
  </w:abstractNum>
  <w:abstractNum w:abstractNumId="6" w15:restartNumberingAfterBreak="0">
    <w:nsid w:val="491162D5"/>
    <w:multiLevelType w:val="hybridMultilevel"/>
    <w:tmpl w:val="F83E0012"/>
    <w:lvl w:ilvl="0" w:tplc="1C368716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5404434">
    <w:abstractNumId w:val="5"/>
  </w:num>
  <w:num w:numId="2" w16cid:durableId="1599092709">
    <w:abstractNumId w:val="5"/>
  </w:num>
  <w:num w:numId="3" w16cid:durableId="877815055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cs="Times New Roman" w:hint="default"/>
        </w:rPr>
      </w:lvl>
    </w:lvlOverride>
  </w:num>
  <w:num w:numId="4" w16cid:durableId="1233924850">
    <w:abstractNumId w:val="3"/>
  </w:num>
  <w:num w:numId="5" w16cid:durableId="1194685354">
    <w:abstractNumId w:val="2"/>
  </w:num>
  <w:num w:numId="6" w16cid:durableId="189682920">
    <w:abstractNumId w:val="1"/>
  </w:num>
  <w:num w:numId="7" w16cid:durableId="264848423">
    <w:abstractNumId w:val="4"/>
  </w:num>
  <w:num w:numId="8" w16cid:durableId="835846568">
    <w:abstractNumId w:val="2"/>
  </w:num>
  <w:num w:numId="9" w16cid:durableId="1261832428">
    <w:abstractNumId w:val="2"/>
  </w:num>
  <w:num w:numId="10" w16cid:durableId="977950557">
    <w:abstractNumId w:val="2"/>
  </w:num>
  <w:num w:numId="11" w16cid:durableId="1063718763">
    <w:abstractNumId w:val="2"/>
  </w:num>
  <w:num w:numId="12" w16cid:durableId="1718620457">
    <w:abstractNumId w:val="2"/>
  </w:num>
  <w:num w:numId="13" w16cid:durableId="993678991">
    <w:abstractNumId w:val="2"/>
  </w:num>
  <w:num w:numId="14" w16cid:durableId="1030181896">
    <w:abstractNumId w:val="2"/>
  </w:num>
  <w:num w:numId="15" w16cid:durableId="389811544">
    <w:abstractNumId w:val="2"/>
  </w:num>
  <w:num w:numId="16" w16cid:durableId="1147475512">
    <w:abstractNumId w:val="2"/>
  </w:num>
  <w:num w:numId="17" w16cid:durableId="2096389747">
    <w:abstractNumId w:val="2"/>
  </w:num>
  <w:num w:numId="18" w16cid:durableId="1791126451">
    <w:abstractNumId w:val="2"/>
  </w:num>
  <w:num w:numId="19" w16cid:durableId="4844683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SpellingErrors/>
  <w:hideGrammaticalErrors/>
  <w:proofState w:spelling="clean" w:grammar="clean"/>
  <w:trackRevisions/>
  <w:defaultTabStop w:val="720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201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43B"/>
    <w:rsid w:val="000066B5"/>
    <w:rsid w:val="00006D5F"/>
    <w:rsid w:val="000105EB"/>
    <w:rsid w:val="00011648"/>
    <w:rsid w:val="000169A4"/>
    <w:rsid w:val="00020404"/>
    <w:rsid w:val="00031332"/>
    <w:rsid w:val="00031B43"/>
    <w:rsid w:val="00034124"/>
    <w:rsid w:val="0003455C"/>
    <w:rsid w:val="000419BE"/>
    <w:rsid w:val="00046BEA"/>
    <w:rsid w:val="00052B33"/>
    <w:rsid w:val="0005422A"/>
    <w:rsid w:val="000656C4"/>
    <w:rsid w:val="00070EDC"/>
    <w:rsid w:val="00073F7A"/>
    <w:rsid w:val="0007548E"/>
    <w:rsid w:val="00081E44"/>
    <w:rsid w:val="000A7286"/>
    <w:rsid w:val="000D2EC1"/>
    <w:rsid w:val="000D72DE"/>
    <w:rsid w:val="000E0131"/>
    <w:rsid w:val="000E2F1B"/>
    <w:rsid w:val="000E768D"/>
    <w:rsid w:val="000F2953"/>
    <w:rsid w:val="00100D8F"/>
    <w:rsid w:val="0010203D"/>
    <w:rsid w:val="001031D9"/>
    <w:rsid w:val="00146485"/>
    <w:rsid w:val="001546E1"/>
    <w:rsid w:val="00170A9B"/>
    <w:rsid w:val="0017483B"/>
    <w:rsid w:val="00175771"/>
    <w:rsid w:val="00176BE3"/>
    <w:rsid w:val="00185016"/>
    <w:rsid w:val="0019094F"/>
    <w:rsid w:val="0019428C"/>
    <w:rsid w:val="001951B3"/>
    <w:rsid w:val="001B168E"/>
    <w:rsid w:val="001D2002"/>
    <w:rsid w:val="001D3F84"/>
    <w:rsid w:val="001E6728"/>
    <w:rsid w:val="001E6DE0"/>
    <w:rsid w:val="001F3B65"/>
    <w:rsid w:val="001F6E3E"/>
    <w:rsid w:val="00223659"/>
    <w:rsid w:val="0023467E"/>
    <w:rsid w:val="00243343"/>
    <w:rsid w:val="00246690"/>
    <w:rsid w:val="0027403A"/>
    <w:rsid w:val="0027587D"/>
    <w:rsid w:val="00292218"/>
    <w:rsid w:val="002A0212"/>
    <w:rsid w:val="002A3513"/>
    <w:rsid w:val="002B0299"/>
    <w:rsid w:val="002D2ABC"/>
    <w:rsid w:val="002E0BAE"/>
    <w:rsid w:val="002F08EC"/>
    <w:rsid w:val="002F0A6F"/>
    <w:rsid w:val="002F7C00"/>
    <w:rsid w:val="0031583E"/>
    <w:rsid w:val="00331502"/>
    <w:rsid w:val="003342B4"/>
    <w:rsid w:val="003353DF"/>
    <w:rsid w:val="00353CF5"/>
    <w:rsid w:val="00355C99"/>
    <w:rsid w:val="00373072"/>
    <w:rsid w:val="003808EC"/>
    <w:rsid w:val="00392B54"/>
    <w:rsid w:val="003B11F6"/>
    <w:rsid w:val="003B2857"/>
    <w:rsid w:val="003C2B8F"/>
    <w:rsid w:val="003C479C"/>
    <w:rsid w:val="003D7F91"/>
    <w:rsid w:val="003E4E1D"/>
    <w:rsid w:val="003F12AA"/>
    <w:rsid w:val="003F279C"/>
    <w:rsid w:val="00404756"/>
    <w:rsid w:val="00406A37"/>
    <w:rsid w:val="00417DD2"/>
    <w:rsid w:val="00417E61"/>
    <w:rsid w:val="0042062F"/>
    <w:rsid w:val="004238B2"/>
    <w:rsid w:val="00424CFD"/>
    <w:rsid w:val="0043002C"/>
    <w:rsid w:val="0044360C"/>
    <w:rsid w:val="00452958"/>
    <w:rsid w:val="00457B04"/>
    <w:rsid w:val="00460EAF"/>
    <w:rsid w:val="00462BD3"/>
    <w:rsid w:val="004642E3"/>
    <w:rsid w:val="00465CA6"/>
    <w:rsid w:val="00472D63"/>
    <w:rsid w:val="00473025"/>
    <w:rsid w:val="00475127"/>
    <w:rsid w:val="00476664"/>
    <w:rsid w:val="00480929"/>
    <w:rsid w:val="00481B33"/>
    <w:rsid w:val="00481E21"/>
    <w:rsid w:val="00483C80"/>
    <w:rsid w:val="004C6ED8"/>
    <w:rsid w:val="004D2D53"/>
    <w:rsid w:val="004F49F6"/>
    <w:rsid w:val="004F6220"/>
    <w:rsid w:val="00501403"/>
    <w:rsid w:val="0050671C"/>
    <w:rsid w:val="00507E7B"/>
    <w:rsid w:val="00512149"/>
    <w:rsid w:val="0052099E"/>
    <w:rsid w:val="00520F4C"/>
    <w:rsid w:val="005246F9"/>
    <w:rsid w:val="0053016A"/>
    <w:rsid w:val="0053694D"/>
    <w:rsid w:val="00537D3D"/>
    <w:rsid w:val="005414E6"/>
    <w:rsid w:val="005458A9"/>
    <w:rsid w:val="005521C1"/>
    <w:rsid w:val="00553E4F"/>
    <w:rsid w:val="0055711C"/>
    <w:rsid w:val="00567FCE"/>
    <w:rsid w:val="005714E2"/>
    <w:rsid w:val="00584A8C"/>
    <w:rsid w:val="00585980"/>
    <w:rsid w:val="00596C4F"/>
    <w:rsid w:val="005A23B4"/>
    <w:rsid w:val="005A2AC9"/>
    <w:rsid w:val="005A35FC"/>
    <w:rsid w:val="005A602E"/>
    <w:rsid w:val="005A7E67"/>
    <w:rsid w:val="005B14AC"/>
    <w:rsid w:val="005B1BAE"/>
    <w:rsid w:val="005B7871"/>
    <w:rsid w:val="005C161F"/>
    <w:rsid w:val="005C3E8A"/>
    <w:rsid w:val="005D0DD7"/>
    <w:rsid w:val="005E5D5B"/>
    <w:rsid w:val="005F2A5B"/>
    <w:rsid w:val="005F62E3"/>
    <w:rsid w:val="0061550B"/>
    <w:rsid w:val="00622216"/>
    <w:rsid w:val="006229EE"/>
    <w:rsid w:val="006314EB"/>
    <w:rsid w:val="006502C4"/>
    <w:rsid w:val="00651356"/>
    <w:rsid w:val="00656410"/>
    <w:rsid w:val="00676046"/>
    <w:rsid w:val="0069664F"/>
    <w:rsid w:val="00696B3F"/>
    <w:rsid w:val="006A2883"/>
    <w:rsid w:val="006A553C"/>
    <w:rsid w:val="006B3DCC"/>
    <w:rsid w:val="006C11FC"/>
    <w:rsid w:val="006D0543"/>
    <w:rsid w:val="006D2CA5"/>
    <w:rsid w:val="006D6795"/>
    <w:rsid w:val="006E0D26"/>
    <w:rsid w:val="006E10E8"/>
    <w:rsid w:val="006F568F"/>
    <w:rsid w:val="006F718C"/>
    <w:rsid w:val="007029A8"/>
    <w:rsid w:val="007222F9"/>
    <w:rsid w:val="00755E85"/>
    <w:rsid w:val="00772BD1"/>
    <w:rsid w:val="007872E8"/>
    <w:rsid w:val="00796042"/>
    <w:rsid w:val="007A1238"/>
    <w:rsid w:val="007B1771"/>
    <w:rsid w:val="007C5A1C"/>
    <w:rsid w:val="007D7F06"/>
    <w:rsid w:val="007E45F0"/>
    <w:rsid w:val="007F0C5E"/>
    <w:rsid w:val="0082215E"/>
    <w:rsid w:val="00823C0B"/>
    <w:rsid w:val="008302A9"/>
    <w:rsid w:val="008366E7"/>
    <w:rsid w:val="008464BC"/>
    <w:rsid w:val="00856348"/>
    <w:rsid w:val="008626E7"/>
    <w:rsid w:val="00867BB4"/>
    <w:rsid w:val="008744CF"/>
    <w:rsid w:val="00881464"/>
    <w:rsid w:val="008871BA"/>
    <w:rsid w:val="0089247A"/>
    <w:rsid w:val="008A39C2"/>
    <w:rsid w:val="008A5690"/>
    <w:rsid w:val="008B2985"/>
    <w:rsid w:val="008C525E"/>
    <w:rsid w:val="008D222C"/>
    <w:rsid w:val="008D6F9B"/>
    <w:rsid w:val="008E4205"/>
    <w:rsid w:val="008F0EAF"/>
    <w:rsid w:val="008F54E5"/>
    <w:rsid w:val="00915D29"/>
    <w:rsid w:val="0091671F"/>
    <w:rsid w:val="0091678B"/>
    <w:rsid w:val="00917A1A"/>
    <w:rsid w:val="00926D0A"/>
    <w:rsid w:val="009308DE"/>
    <w:rsid w:val="009404DE"/>
    <w:rsid w:val="00943906"/>
    <w:rsid w:val="009443D4"/>
    <w:rsid w:val="00960ED7"/>
    <w:rsid w:val="00964563"/>
    <w:rsid w:val="009761AD"/>
    <w:rsid w:val="00980701"/>
    <w:rsid w:val="0098141C"/>
    <w:rsid w:val="00983D22"/>
    <w:rsid w:val="009908C8"/>
    <w:rsid w:val="00991B53"/>
    <w:rsid w:val="009A1D95"/>
    <w:rsid w:val="009A38BB"/>
    <w:rsid w:val="009A600C"/>
    <w:rsid w:val="009A766D"/>
    <w:rsid w:val="009B41DF"/>
    <w:rsid w:val="009C5FB0"/>
    <w:rsid w:val="009D5584"/>
    <w:rsid w:val="009D7163"/>
    <w:rsid w:val="009E63B7"/>
    <w:rsid w:val="009E7588"/>
    <w:rsid w:val="009F56F0"/>
    <w:rsid w:val="00A06421"/>
    <w:rsid w:val="00A07140"/>
    <w:rsid w:val="00A15DDC"/>
    <w:rsid w:val="00A20C20"/>
    <w:rsid w:val="00A23376"/>
    <w:rsid w:val="00A2433B"/>
    <w:rsid w:val="00A420C9"/>
    <w:rsid w:val="00A468FA"/>
    <w:rsid w:val="00A53674"/>
    <w:rsid w:val="00A560CD"/>
    <w:rsid w:val="00A65AC2"/>
    <w:rsid w:val="00A66E5D"/>
    <w:rsid w:val="00A73785"/>
    <w:rsid w:val="00A815BE"/>
    <w:rsid w:val="00A8602B"/>
    <w:rsid w:val="00A975DC"/>
    <w:rsid w:val="00AA36D7"/>
    <w:rsid w:val="00AB67A0"/>
    <w:rsid w:val="00AD5158"/>
    <w:rsid w:val="00AD518C"/>
    <w:rsid w:val="00AE23E5"/>
    <w:rsid w:val="00AF1821"/>
    <w:rsid w:val="00B1543C"/>
    <w:rsid w:val="00B169DD"/>
    <w:rsid w:val="00B25F32"/>
    <w:rsid w:val="00B3183A"/>
    <w:rsid w:val="00B32601"/>
    <w:rsid w:val="00B34228"/>
    <w:rsid w:val="00B54CE3"/>
    <w:rsid w:val="00B5723B"/>
    <w:rsid w:val="00B57596"/>
    <w:rsid w:val="00B60F31"/>
    <w:rsid w:val="00B82A3E"/>
    <w:rsid w:val="00B849A9"/>
    <w:rsid w:val="00B90513"/>
    <w:rsid w:val="00B91092"/>
    <w:rsid w:val="00B916DB"/>
    <w:rsid w:val="00B9273C"/>
    <w:rsid w:val="00BB1F17"/>
    <w:rsid w:val="00BB337E"/>
    <w:rsid w:val="00BD43E2"/>
    <w:rsid w:val="00BE2F5C"/>
    <w:rsid w:val="00BE5CBC"/>
    <w:rsid w:val="00C03606"/>
    <w:rsid w:val="00C04519"/>
    <w:rsid w:val="00C04ED4"/>
    <w:rsid w:val="00C126C9"/>
    <w:rsid w:val="00C12FCC"/>
    <w:rsid w:val="00C14761"/>
    <w:rsid w:val="00C16B05"/>
    <w:rsid w:val="00C212E6"/>
    <w:rsid w:val="00C2243B"/>
    <w:rsid w:val="00C2359D"/>
    <w:rsid w:val="00C267CB"/>
    <w:rsid w:val="00C57B5E"/>
    <w:rsid w:val="00C66221"/>
    <w:rsid w:val="00C77742"/>
    <w:rsid w:val="00C85673"/>
    <w:rsid w:val="00C85E37"/>
    <w:rsid w:val="00C9294F"/>
    <w:rsid w:val="00CA1FE9"/>
    <w:rsid w:val="00CA2AD3"/>
    <w:rsid w:val="00CA715A"/>
    <w:rsid w:val="00CC4C92"/>
    <w:rsid w:val="00CD1793"/>
    <w:rsid w:val="00CD31CB"/>
    <w:rsid w:val="00CD432B"/>
    <w:rsid w:val="00CE0AAD"/>
    <w:rsid w:val="00CE64C0"/>
    <w:rsid w:val="00CF4E97"/>
    <w:rsid w:val="00CF7ED7"/>
    <w:rsid w:val="00D00A9E"/>
    <w:rsid w:val="00D06516"/>
    <w:rsid w:val="00D06ABE"/>
    <w:rsid w:val="00D27B65"/>
    <w:rsid w:val="00D30644"/>
    <w:rsid w:val="00D31A34"/>
    <w:rsid w:val="00D31F7A"/>
    <w:rsid w:val="00D4391B"/>
    <w:rsid w:val="00D47F70"/>
    <w:rsid w:val="00D54E82"/>
    <w:rsid w:val="00D55453"/>
    <w:rsid w:val="00D56880"/>
    <w:rsid w:val="00D6329E"/>
    <w:rsid w:val="00D65D68"/>
    <w:rsid w:val="00D72D1F"/>
    <w:rsid w:val="00D81F31"/>
    <w:rsid w:val="00D91419"/>
    <w:rsid w:val="00DA00C7"/>
    <w:rsid w:val="00DB11CF"/>
    <w:rsid w:val="00DC5B23"/>
    <w:rsid w:val="00DD102D"/>
    <w:rsid w:val="00DE27CD"/>
    <w:rsid w:val="00DE3B40"/>
    <w:rsid w:val="00DE51CD"/>
    <w:rsid w:val="00DE6AD2"/>
    <w:rsid w:val="00E01BC8"/>
    <w:rsid w:val="00E0617D"/>
    <w:rsid w:val="00E42472"/>
    <w:rsid w:val="00E52530"/>
    <w:rsid w:val="00E62843"/>
    <w:rsid w:val="00E62B24"/>
    <w:rsid w:val="00E633FE"/>
    <w:rsid w:val="00E72988"/>
    <w:rsid w:val="00E84895"/>
    <w:rsid w:val="00E86A39"/>
    <w:rsid w:val="00E90ED0"/>
    <w:rsid w:val="00E91F97"/>
    <w:rsid w:val="00EA6668"/>
    <w:rsid w:val="00EB50E6"/>
    <w:rsid w:val="00EC0A15"/>
    <w:rsid w:val="00EC0B10"/>
    <w:rsid w:val="00EC609E"/>
    <w:rsid w:val="00EC676E"/>
    <w:rsid w:val="00ED1450"/>
    <w:rsid w:val="00ED6BD0"/>
    <w:rsid w:val="00EE6D28"/>
    <w:rsid w:val="00EF2C59"/>
    <w:rsid w:val="00F14440"/>
    <w:rsid w:val="00F17BD3"/>
    <w:rsid w:val="00F312F1"/>
    <w:rsid w:val="00F33F74"/>
    <w:rsid w:val="00F53F93"/>
    <w:rsid w:val="00F6112A"/>
    <w:rsid w:val="00F62310"/>
    <w:rsid w:val="00F63D38"/>
    <w:rsid w:val="00F676FE"/>
    <w:rsid w:val="00F700D1"/>
    <w:rsid w:val="00F76481"/>
    <w:rsid w:val="00F81EF0"/>
    <w:rsid w:val="00F872E0"/>
    <w:rsid w:val="00F914AB"/>
    <w:rsid w:val="00FA3CB5"/>
    <w:rsid w:val="00FB012F"/>
    <w:rsid w:val="00FB22CB"/>
    <w:rsid w:val="00FB32F5"/>
    <w:rsid w:val="00FC4FAC"/>
    <w:rsid w:val="00FD7C7D"/>
    <w:rsid w:val="00FE2952"/>
    <w:rsid w:val="00FE5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1729"/>
    <o:shapelayout v:ext="edit">
      <o:idmap v:ext="edit" data="1"/>
    </o:shapelayout>
  </w:shapeDefaults>
  <w:decimalSymbol w:val="."/>
  <w:listSeparator w:val=","/>
  <w14:docId w14:val="431B2B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23B4"/>
    <w:pPr>
      <w:widowControl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qFormat/>
    <w:pPr>
      <w:widowControl/>
      <w:numPr>
        <w:numId w:val="5"/>
      </w:numPr>
      <w:tabs>
        <w:tab w:val="center" w:pos="4680"/>
      </w:tabs>
      <w:outlineLvl w:val="0"/>
    </w:pPr>
    <w:rPr>
      <w:b/>
      <w:bCs/>
      <w:caps/>
      <w:sz w:val="24"/>
      <w:szCs w:val="24"/>
    </w:rPr>
  </w:style>
  <w:style w:type="paragraph" w:styleId="Heading2">
    <w:name w:val="heading 2"/>
    <w:basedOn w:val="Normal"/>
    <w:next w:val="Heading2Text"/>
    <w:autoRedefine/>
    <w:qFormat/>
    <w:pPr>
      <w:keepNext/>
      <w:keepLines/>
      <w:widowControl/>
      <w:numPr>
        <w:ilvl w:val="1"/>
        <w:numId w:val="5"/>
      </w:numPr>
      <w:tabs>
        <w:tab w:val="left" w:pos="1728"/>
        <w:tab w:val="left" w:pos="2160"/>
      </w:tabs>
      <w:outlineLvl w:val="1"/>
    </w:pPr>
    <w:rPr>
      <w:b/>
      <w:bCs/>
      <w:smallCaps/>
      <w:sz w:val="24"/>
      <w:szCs w:val="24"/>
    </w:rPr>
  </w:style>
  <w:style w:type="paragraph" w:styleId="Heading3">
    <w:name w:val="heading 3"/>
    <w:aliases w:val="No Indent"/>
    <w:basedOn w:val="Normal"/>
    <w:next w:val="Normal"/>
    <w:autoRedefine/>
    <w:qFormat/>
    <w:pPr>
      <w:keepNext/>
      <w:keepLines/>
      <w:widowControl/>
      <w:numPr>
        <w:ilvl w:val="2"/>
        <w:numId w:val="5"/>
      </w:numPr>
      <w:tabs>
        <w:tab w:val="center" w:pos="5472"/>
        <w:tab w:val="left" w:pos="8784"/>
      </w:tabs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qFormat/>
    <w:pPr>
      <w:widowControl/>
      <w:numPr>
        <w:ilvl w:val="3"/>
        <w:numId w:val="5"/>
      </w:numPr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qFormat/>
    <w:pPr>
      <w:widowControl/>
      <w:numPr>
        <w:ilvl w:val="4"/>
        <w:numId w:val="5"/>
      </w:numPr>
      <w:outlineLvl w:val="4"/>
    </w:pPr>
    <w:rPr>
      <w:sz w:val="24"/>
      <w:szCs w:val="24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5"/>
      </w:numPr>
      <w:outlineLvl w:val="5"/>
    </w:pPr>
    <w:rPr>
      <w:sz w:val="24"/>
      <w:szCs w:val="24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5"/>
      </w:numPr>
      <w:outlineLvl w:val="6"/>
    </w:pPr>
    <w:rPr>
      <w:rFonts w:ascii="Courier" w:hAnsi="Courier"/>
      <w:sz w:val="24"/>
      <w:szCs w:val="24"/>
      <w:u w:val="single"/>
    </w:rPr>
  </w:style>
  <w:style w:type="paragraph" w:styleId="Heading8">
    <w:name w:val="heading 8"/>
    <w:basedOn w:val="Normal"/>
    <w:next w:val="Normal"/>
    <w:qFormat/>
    <w:pPr>
      <w:numPr>
        <w:ilvl w:val="7"/>
        <w:numId w:val="5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ind w:left="2880"/>
    </w:pPr>
    <w:rPr>
      <w:rFonts w:ascii="Benguiat" w:hAnsi="Benguiat"/>
    </w:rPr>
  </w:style>
  <w:style w:type="paragraph" w:styleId="EnvelopeReturn">
    <w:name w:val="envelope return"/>
    <w:basedOn w:val="Normal"/>
    <w:semiHidden/>
    <w:rPr>
      <w:rFonts w:ascii="Benguiat" w:hAnsi="Benguiat"/>
    </w:rPr>
  </w:style>
  <w:style w:type="paragraph" w:customStyle="1" w:styleId="DocumentHeadingText">
    <w:name w:val="Document Heading Text"/>
    <w:basedOn w:val="Normal"/>
    <w:next w:val="Normal"/>
    <w:autoRedefine/>
    <w:pPr>
      <w:keepNext/>
      <w:keepLines/>
      <w:jc w:val="both"/>
    </w:pPr>
  </w:style>
  <w:style w:type="character" w:styleId="FootnoteReference">
    <w:name w:val="footnote reference"/>
    <w:semiHidden/>
    <w:rPr>
      <w:sz w:val="20"/>
      <w:szCs w:val="20"/>
    </w:rPr>
  </w:style>
  <w:style w:type="paragraph" w:styleId="BodyTextIndent">
    <w:name w:val="Body Text Indent"/>
    <w:basedOn w:val="Normal"/>
    <w:semiHidden/>
    <w:pPr>
      <w:tabs>
        <w:tab w:val="left" w:pos="576"/>
        <w:tab w:val="left" w:pos="1584"/>
        <w:tab w:val="left" w:pos="2736"/>
      </w:tabs>
      <w:ind w:firstLine="576"/>
    </w:pPr>
    <w:rPr>
      <w:rFonts w:ascii="Courier" w:hAnsi="Courier"/>
      <w:sz w:val="24"/>
      <w:szCs w:val="24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2">
    <w:name w:val="Body Text Indent 2"/>
    <w:basedOn w:val="Normal"/>
    <w:semiHidden/>
    <w:pPr>
      <w:tabs>
        <w:tab w:val="left" w:pos="1296"/>
        <w:tab w:val="left" w:pos="1728"/>
        <w:tab w:val="left" w:pos="2160"/>
      </w:tabs>
      <w:ind w:left="1296" w:firstLine="432"/>
    </w:pPr>
    <w:rPr>
      <w:rFonts w:ascii="Courier" w:hAnsi="Courier"/>
      <w:sz w:val="24"/>
      <w:szCs w:val="24"/>
    </w:rPr>
  </w:style>
  <w:style w:type="paragraph" w:styleId="BodyTextIndent3">
    <w:name w:val="Body Text Indent 3"/>
    <w:basedOn w:val="Normal"/>
    <w:semiHidden/>
    <w:pPr>
      <w:ind w:left="1440"/>
    </w:pPr>
    <w:rPr>
      <w:rFonts w:ascii="Courier" w:hAnsi="Courier"/>
      <w:sz w:val="24"/>
      <w:szCs w:val="24"/>
    </w:rPr>
  </w:style>
  <w:style w:type="character" w:styleId="PageNumber">
    <w:name w:val="page number"/>
    <w:basedOn w:val="DefaultParagraphFont"/>
    <w:semiHidden/>
  </w:style>
  <w:style w:type="paragraph" w:customStyle="1" w:styleId="Heading1Text">
    <w:name w:val="Heading 1 Text"/>
    <w:basedOn w:val="Normal"/>
    <w:autoRedefine/>
    <w:pPr>
      <w:widowControl/>
      <w:ind w:left="720"/>
      <w:jc w:val="both"/>
    </w:pPr>
    <w:rPr>
      <w:sz w:val="24"/>
      <w:szCs w:val="24"/>
    </w:rPr>
  </w:style>
  <w:style w:type="paragraph" w:customStyle="1" w:styleId="Heading2Text">
    <w:name w:val="Heading 2 Text"/>
    <w:basedOn w:val="Normal"/>
    <w:autoRedefine/>
    <w:pPr>
      <w:widowControl/>
      <w:ind w:left="1080"/>
    </w:pPr>
    <w:rPr>
      <w:sz w:val="24"/>
      <w:szCs w:val="24"/>
    </w:rPr>
  </w:style>
  <w:style w:type="paragraph" w:customStyle="1" w:styleId="Heading3Text">
    <w:name w:val="Heading 3 Text"/>
    <w:basedOn w:val="Normal"/>
    <w:autoRedefine/>
    <w:pPr>
      <w:widowControl/>
      <w:ind w:left="1440"/>
    </w:pPr>
    <w:rPr>
      <w:sz w:val="24"/>
      <w:szCs w:val="24"/>
    </w:rPr>
  </w:style>
  <w:style w:type="paragraph" w:customStyle="1" w:styleId="Heading4Text">
    <w:name w:val="Heading 4 Text"/>
    <w:basedOn w:val="Normal"/>
    <w:autoRedefine/>
    <w:pPr>
      <w:widowControl/>
      <w:ind w:left="1800"/>
    </w:pPr>
    <w:rPr>
      <w:sz w:val="24"/>
      <w:szCs w:val="24"/>
    </w:rPr>
  </w:style>
  <w:style w:type="paragraph" w:customStyle="1" w:styleId="Heading5Text">
    <w:name w:val="Heading 5 Text"/>
    <w:basedOn w:val="Normal"/>
    <w:autoRedefine/>
    <w:pPr>
      <w:widowControl/>
      <w:ind w:left="2160"/>
    </w:pPr>
    <w:rPr>
      <w:sz w:val="24"/>
      <w:szCs w:val="24"/>
    </w:rPr>
  </w:style>
  <w:style w:type="paragraph" w:customStyle="1" w:styleId="Heading6Text">
    <w:name w:val="Heading 6 Text"/>
    <w:basedOn w:val="Normal"/>
    <w:autoRedefine/>
    <w:pPr>
      <w:tabs>
        <w:tab w:val="left" w:pos="576"/>
        <w:tab w:val="left" w:pos="1584"/>
        <w:tab w:val="left" w:pos="2736"/>
      </w:tabs>
      <w:ind w:left="2520"/>
    </w:pPr>
    <w:rPr>
      <w:sz w:val="24"/>
      <w:szCs w:val="24"/>
    </w:rPr>
  </w:style>
  <w:style w:type="paragraph" w:styleId="Title">
    <w:name w:val="Title"/>
    <w:basedOn w:val="Normal"/>
    <w:qFormat/>
    <w:pPr>
      <w:jc w:val="center"/>
      <w:outlineLvl w:val="0"/>
    </w:pPr>
    <w:rPr>
      <w:b/>
      <w:bCs/>
      <w:kern w:val="28"/>
      <w:sz w:val="28"/>
      <w:szCs w:val="28"/>
    </w:rPr>
  </w:style>
  <w:style w:type="paragraph" w:customStyle="1" w:styleId="Heading5TextBullet">
    <w:name w:val="Heading 5 Text Bullet"/>
    <w:basedOn w:val="Heading5Text"/>
    <w:autoRedefine/>
    <w:pPr>
      <w:tabs>
        <w:tab w:val="num" w:pos="1440"/>
      </w:tabs>
      <w:ind w:left="1440" w:hanging="360"/>
    </w:pPr>
  </w:style>
  <w:style w:type="paragraph" w:customStyle="1" w:styleId="Heading2TextBullet">
    <w:name w:val="Heading 2 Text Bullet"/>
    <w:basedOn w:val="Heading5TextBullet"/>
    <w:autoRedefine/>
    <w:pPr>
      <w:keepNext/>
      <w:keepLines/>
    </w:pPr>
  </w:style>
  <w:style w:type="paragraph" w:styleId="EndnoteText">
    <w:name w:val="endnote text"/>
    <w:basedOn w:val="Normal"/>
    <w:semiHidden/>
  </w:style>
  <w:style w:type="character" w:styleId="EndnoteReference">
    <w:name w:val="endnote reference"/>
    <w:semiHidden/>
    <w:rPr>
      <w:vertAlign w:val="superscript"/>
    </w:rPr>
  </w:style>
  <w:style w:type="paragraph" w:styleId="FootnoteText">
    <w:name w:val="footnote text"/>
    <w:basedOn w:val="Normal"/>
    <w:link w:val="FootnoteTextChar"/>
    <w:semiHidden/>
  </w:style>
  <w:style w:type="paragraph" w:styleId="TOC1">
    <w:name w:val="toc 1"/>
    <w:basedOn w:val="Normal"/>
    <w:next w:val="Normal"/>
    <w:autoRedefine/>
    <w:uiPriority w:val="39"/>
    <w:rsid w:val="00353CF5"/>
    <w:pPr>
      <w:tabs>
        <w:tab w:val="right" w:leader="dot" w:pos="9360"/>
      </w:tabs>
      <w:suppressAutoHyphens/>
      <w:spacing w:before="100" w:after="100"/>
      <w:ind w:left="720" w:right="720" w:hanging="720"/>
    </w:pPr>
  </w:style>
  <w:style w:type="paragraph" w:styleId="TOC2">
    <w:name w:val="toc 2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autoRedefine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autoRedefine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autoRedefine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autoRedefine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autoRedefine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autoRedefine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autoRedefine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customStyle="1" w:styleId="DocumentText">
    <w:name w:val="Document Text"/>
    <w:pPr>
      <w:spacing w:before="100" w:after="100"/>
    </w:pPr>
    <w:rPr>
      <w:sz w:val="24"/>
    </w:rPr>
  </w:style>
  <w:style w:type="paragraph" w:customStyle="1" w:styleId="TableText">
    <w:name w:val="TableText"/>
    <w:basedOn w:val="DocumentText"/>
    <w:pPr>
      <w:tabs>
        <w:tab w:val="center" w:pos="579"/>
      </w:tabs>
      <w:spacing w:before="40" w:after="4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5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31502"/>
    <w:rPr>
      <w:rFonts w:ascii="Tahoma" w:hAnsi="Tahoma" w:cs="Tahoma"/>
      <w:sz w:val="16"/>
      <w:szCs w:val="16"/>
    </w:rPr>
  </w:style>
  <w:style w:type="paragraph" w:customStyle="1" w:styleId="Intranet">
    <w:name w:val="Intranet"/>
    <w:basedOn w:val="Normal"/>
    <w:rsid w:val="00331502"/>
    <w:pPr>
      <w:widowControl/>
      <w:autoSpaceDE/>
      <w:autoSpaceDN/>
    </w:pPr>
    <w:rPr>
      <w:i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331502"/>
  </w:style>
  <w:style w:type="table" w:styleId="TableGrid">
    <w:name w:val="Table Grid"/>
    <w:basedOn w:val="TableNormal"/>
    <w:uiPriority w:val="59"/>
    <w:rsid w:val="00631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314EB"/>
    <w:pPr>
      <w:keepNext/>
      <w:keepLines/>
      <w:numPr>
        <w:numId w:val="0"/>
      </w:numPr>
      <w:tabs>
        <w:tab w:val="clear" w:pos="4680"/>
      </w:tabs>
      <w:autoSpaceDE/>
      <w:autoSpaceDN/>
      <w:spacing w:before="480" w:line="276" w:lineRule="auto"/>
      <w:outlineLvl w:val="9"/>
    </w:pPr>
    <w:rPr>
      <w:rFonts w:ascii="Cambria" w:hAnsi="Cambria"/>
      <w:caps w:val="0"/>
      <w:color w:val="365F91"/>
      <w:sz w:val="28"/>
      <w:szCs w:val="28"/>
    </w:rPr>
  </w:style>
  <w:style w:type="character" w:styleId="Hyperlink">
    <w:name w:val="Hyperlink"/>
    <w:uiPriority w:val="99"/>
    <w:unhideWhenUsed/>
    <w:rsid w:val="006314EB"/>
    <w:rPr>
      <w:color w:val="0000FF"/>
      <w:u w:val="single"/>
    </w:rPr>
  </w:style>
  <w:style w:type="paragraph" w:customStyle="1" w:styleId="Table">
    <w:name w:val="Table"/>
    <w:basedOn w:val="Normal"/>
    <w:link w:val="TableChar"/>
    <w:autoRedefine/>
    <w:qFormat/>
    <w:rsid w:val="00B34228"/>
    <w:pPr>
      <w:widowControl/>
      <w:autoSpaceDE/>
      <w:autoSpaceDN/>
      <w:spacing w:before="80" w:after="20"/>
    </w:pPr>
    <w:rPr>
      <w:rFonts w:ascii="Calibri" w:eastAsia="Calibri" w:hAnsi="Calibri"/>
      <w:sz w:val="22"/>
      <w:szCs w:val="22"/>
      <w:lang w:val="x-none" w:eastAsia="x-none"/>
    </w:rPr>
  </w:style>
  <w:style w:type="paragraph" w:customStyle="1" w:styleId="TblHeading">
    <w:name w:val="Tbl Heading"/>
    <w:basedOn w:val="Table"/>
    <w:link w:val="TblHeadingChar"/>
    <w:autoRedefine/>
    <w:qFormat/>
    <w:rsid w:val="00ED6BD0"/>
    <w:pPr>
      <w:spacing w:before="100" w:after="100"/>
      <w:ind w:right="70"/>
    </w:pPr>
  </w:style>
  <w:style w:type="character" w:customStyle="1" w:styleId="TableChar">
    <w:name w:val="Table Char"/>
    <w:link w:val="Table"/>
    <w:rsid w:val="00B34228"/>
    <w:rPr>
      <w:rFonts w:ascii="Calibri" w:eastAsia="Calibri" w:hAnsi="Calibri"/>
      <w:sz w:val="22"/>
      <w:szCs w:val="22"/>
      <w:lang w:val="x-none" w:eastAsia="x-none"/>
    </w:rPr>
  </w:style>
  <w:style w:type="character" w:customStyle="1" w:styleId="TblHeadingChar">
    <w:name w:val="Tbl Heading Char"/>
    <w:link w:val="TblHeading"/>
    <w:rsid w:val="00ED6BD0"/>
    <w:rPr>
      <w:rFonts w:ascii="Calibri" w:eastAsia="Calibri" w:hAnsi="Calibri"/>
      <w:sz w:val="22"/>
      <w:szCs w:val="22"/>
      <w:lang w:val="x-none" w:eastAsia="x-none"/>
    </w:rPr>
  </w:style>
  <w:style w:type="character" w:styleId="CommentReference">
    <w:name w:val="annotation reference"/>
    <w:uiPriority w:val="99"/>
    <w:semiHidden/>
    <w:unhideWhenUsed/>
    <w:rsid w:val="00C16B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6B0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6B0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6B0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16B05"/>
    <w:rPr>
      <w:b/>
      <w:bCs/>
    </w:rPr>
  </w:style>
  <w:style w:type="paragraph" w:styleId="Revision">
    <w:name w:val="Revision"/>
    <w:hidden/>
    <w:uiPriority w:val="99"/>
    <w:semiHidden/>
    <w:rsid w:val="00A975DC"/>
  </w:style>
  <w:style w:type="character" w:customStyle="1" w:styleId="Heading1Char">
    <w:name w:val="Heading 1 Char"/>
    <w:basedOn w:val="DefaultParagraphFont"/>
    <w:link w:val="Heading1"/>
    <w:rsid w:val="005A23B4"/>
    <w:rPr>
      <w:b/>
      <w:bCs/>
      <w:caps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semiHidden/>
    <w:rsid w:val="001F6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81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CA599F2D-EC45-4093-836B-C898A6709C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BB1362-0E9E-4167-AC8B-A8E828AAF466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3333</Words>
  <Characters>18999</Characters>
  <Application>Microsoft Office Word</Application>
  <DocSecurity>0</DocSecurity>
  <Lines>158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22288</CharactersWithSpaces>
  <SharedDoc>false</SharedDoc>
  <HLinks>
    <vt:vector size="42" baseType="variant">
      <vt:variant>
        <vt:i4>1179699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_Toc410905784</vt:lpwstr>
      </vt:variant>
      <vt:variant>
        <vt:i4>1179699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_Toc410905783</vt:lpwstr>
      </vt:variant>
      <vt:variant>
        <vt:i4>1179699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_Toc410905782</vt:lpwstr>
      </vt:variant>
      <vt:variant>
        <vt:i4>1179699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_Toc410905781</vt:lpwstr>
      </vt:variant>
      <vt:variant>
        <vt:i4>1179699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_Toc410905780</vt:lpwstr>
      </vt:variant>
      <vt:variant>
        <vt:i4>1900595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_Toc410905779</vt:lpwstr>
      </vt:variant>
      <vt:variant>
        <vt:i4>1900595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_Toc410905778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2025-01-14T13:43:00Z</dcterms:created>
  <dcterms:modified xsi:type="dcterms:W3CDTF">2025-01-14T14:17:00Z</dcterms:modified>
</cp:coreProperties>
</file>