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52162B" w14:textId="77777777" w:rsidR="005A6E81" w:rsidRPr="00A539C6" w:rsidRDefault="005A6E81" w:rsidP="005A6E81">
      <w:pPr>
        <w:pStyle w:val="Title"/>
        <w:spacing w:before="720" w:after="480"/>
        <w:contextualSpacing/>
        <w:rPr>
          <w:rFonts w:cs="Arial"/>
          <w:szCs w:val="36"/>
        </w:rPr>
      </w:pPr>
      <w:r w:rsidRPr="00A539C6">
        <w:rPr>
          <w:rFonts w:cs="Arial"/>
          <w:szCs w:val="36"/>
        </w:rPr>
        <w:t xml:space="preserve">ISO New England Operating Procedure No. 21 - </w:t>
      </w:r>
      <w:r w:rsidRPr="00A539C6">
        <w:rPr>
          <w:rFonts w:cs="Arial"/>
          <w:szCs w:val="36"/>
        </w:rPr>
        <w:br/>
      </w:r>
      <w:r>
        <w:rPr>
          <w:rFonts w:cs="Arial"/>
          <w:szCs w:val="36"/>
        </w:rPr>
        <w:t xml:space="preserve">Operational Surveys, Energy Forecasting &amp; Reporting and </w:t>
      </w:r>
      <w:r w:rsidRPr="00A539C6">
        <w:rPr>
          <w:rFonts w:cs="Arial"/>
          <w:szCs w:val="36"/>
        </w:rPr>
        <w:t>Action</w:t>
      </w:r>
      <w:r>
        <w:rPr>
          <w:rFonts w:cs="Arial"/>
          <w:szCs w:val="36"/>
        </w:rPr>
        <w:t>s</w:t>
      </w:r>
      <w:r w:rsidRPr="00A539C6">
        <w:rPr>
          <w:rFonts w:cs="Arial"/>
          <w:szCs w:val="36"/>
        </w:rPr>
        <w:t xml:space="preserve"> During </w:t>
      </w:r>
      <w:proofErr w:type="gramStart"/>
      <w:r w:rsidRPr="00A539C6">
        <w:rPr>
          <w:rFonts w:cs="Arial"/>
          <w:szCs w:val="36"/>
        </w:rPr>
        <w:t>An</w:t>
      </w:r>
      <w:proofErr w:type="gramEnd"/>
      <w:r w:rsidRPr="00A539C6">
        <w:rPr>
          <w:rFonts w:cs="Arial"/>
          <w:szCs w:val="36"/>
        </w:rPr>
        <w:t xml:space="preserve"> Energy Emergency</w:t>
      </w:r>
    </w:p>
    <w:p w14:paraId="6F52162C" w14:textId="77777777" w:rsidR="00BC41B0" w:rsidRDefault="00BC41B0">
      <w:pPr>
        <w:pStyle w:val="Title"/>
        <w:spacing w:before="240"/>
      </w:pPr>
    </w:p>
    <w:p w14:paraId="6F52162D" w14:textId="05750401" w:rsidR="00BC41B0" w:rsidRPr="00207091" w:rsidRDefault="00BC41B0" w:rsidP="00207091">
      <w:pPr>
        <w:spacing w:before="120" w:after="120"/>
        <w:rPr>
          <w:rFonts w:ascii="Arial" w:hAnsi="Arial" w:cs="Arial"/>
          <w:b/>
          <w:sz w:val="28"/>
          <w:szCs w:val="28"/>
        </w:rPr>
      </w:pPr>
      <w:r w:rsidRPr="00207091">
        <w:rPr>
          <w:rFonts w:ascii="Arial" w:hAnsi="Arial" w:cs="Arial"/>
          <w:b/>
          <w:sz w:val="28"/>
          <w:szCs w:val="28"/>
        </w:rPr>
        <w:t xml:space="preserve">Effective Date: </w:t>
      </w:r>
      <w:ins w:id="0" w:author="Author">
        <w:r w:rsidR="00FB4E1C">
          <w:rPr>
            <w:rFonts w:ascii="Arial" w:hAnsi="Arial" w:cs="Arial"/>
            <w:b/>
            <w:sz w:val="28"/>
            <w:szCs w:val="28"/>
          </w:rPr>
          <w:t>Draft</w:t>
        </w:r>
      </w:ins>
      <w:del w:id="1" w:author="Author">
        <w:r w:rsidR="009765D0" w:rsidDel="00FB4E1C">
          <w:rPr>
            <w:rFonts w:ascii="Arial" w:hAnsi="Arial" w:cs="Arial"/>
            <w:b/>
            <w:sz w:val="28"/>
            <w:szCs w:val="28"/>
          </w:rPr>
          <w:delText>Octo</w:delText>
        </w:r>
        <w:r w:rsidR="001212A8" w:rsidDel="00FB4E1C">
          <w:rPr>
            <w:rFonts w:ascii="Arial" w:hAnsi="Arial" w:cs="Arial"/>
            <w:b/>
            <w:sz w:val="28"/>
            <w:szCs w:val="28"/>
          </w:rPr>
          <w:delText xml:space="preserve">ber </w:delText>
        </w:r>
        <w:r w:rsidR="009765D0" w:rsidDel="00FB4E1C">
          <w:rPr>
            <w:rFonts w:ascii="Arial" w:hAnsi="Arial" w:cs="Arial"/>
            <w:b/>
            <w:sz w:val="28"/>
            <w:szCs w:val="28"/>
          </w:rPr>
          <w:delText>1</w:delText>
        </w:r>
        <w:r w:rsidR="001212A8" w:rsidDel="00FB4E1C">
          <w:rPr>
            <w:rFonts w:ascii="Arial" w:hAnsi="Arial" w:cs="Arial"/>
            <w:b/>
            <w:sz w:val="28"/>
            <w:szCs w:val="28"/>
          </w:rPr>
          <w:delText>9, 202</w:delText>
        </w:r>
        <w:r w:rsidR="009765D0" w:rsidDel="00FB4E1C">
          <w:rPr>
            <w:rFonts w:ascii="Arial" w:hAnsi="Arial" w:cs="Arial"/>
            <w:b/>
            <w:sz w:val="28"/>
            <w:szCs w:val="28"/>
          </w:rPr>
          <w:delText>3</w:delText>
        </w:r>
      </w:del>
    </w:p>
    <w:p w14:paraId="6F52162E" w14:textId="180BCB45" w:rsidR="007328B5" w:rsidRPr="00207091" w:rsidRDefault="007328B5" w:rsidP="00207091">
      <w:pPr>
        <w:spacing w:before="120" w:after="120"/>
        <w:rPr>
          <w:rFonts w:ascii="Arial" w:hAnsi="Arial" w:cs="Arial"/>
          <w:b/>
          <w:sz w:val="28"/>
          <w:szCs w:val="28"/>
        </w:rPr>
      </w:pPr>
      <w:r w:rsidRPr="00207091">
        <w:rPr>
          <w:rFonts w:ascii="Arial" w:hAnsi="Arial" w:cs="Arial"/>
          <w:b/>
          <w:sz w:val="28"/>
          <w:szCs w:val="28"/>
        </w:rPr>
        <w:t xml:space="preserve">Review By Date: </w:t>
      </w:r>
      <w:ins w:id="2" w:author="Author">
        <w:r w:rsidR="00FB4E1C">
          <w:rPr>
            <w:rFonts w:ascii="Arial" w:hAnsi="Arial" w:cs="Arial"/>
            <w:b/>
            <w:sz w:val="28"/>
            <w:szCs w:val="28"/>
          </w:rPr>
          <w:t>Month day, year</w:t>
        </w:r>
      </w:ins>
      <w:del w:id="3" w:author="Author">
        <w:r w:rsidR="009765D0" w:rsidDel="00FB4E1C">
          <w:rPr>
            <w:rFonts w:ascii="Arial" w:hAnsi="Arial" w:cs="Arial"/>
            <w:b/>
            <w:sz w:val="28"/>
            <w:szCs w:val="28"/>
          </w:rPr>
          <w:delText>Octo</w:delText>
        </w:r>
        <w:r w:rsidR="001212A8" w:rsidDel="00FB4E1C">
          <w:rPr>
            <w:rFonts w:ascii="Arial" w:hAnsi="Arial" w:cs="Arial"/>
            <w:b/>
            <w:sz w:val="28"/>
            <w:szCs w:val="28"/>
          </w:rPr>
          <w:delText xml:space="preserve">ber </w:delText>
        </w:r>
        <w:r w:rsidR="009765D0" w:rsidDel="00FB4E1C">
          <w:rPr>
            <w:rFonts w:ascii="Arial" w:hAnsi="Arial" w:cs="Arial"/>
            <w:b/>
            <w:sz w:val="28"/>
            <w:szCs w:val="28"/>
          </w:rPr>
          <w:delText>1</w:delText>
        </w:r>
        <w:r w:rsidR="001212A8" w:rsidDel="00FB4E1C">
          <w:rPr>
            <w:rFonts w:ascii="Arial" w:hAnsi="Arial" w:cs="Arial"/>
            <w:b/>
            <w:sz w:val="28"/>
            <w:szCs w:val="28"/>
          </w:rPr>
          <w:delText>9, 202</w:delText>
        </w:r>
        <w:r w:rsidR="009765D0" w:rsidDel="00FB4E1C">
          <w:rPr>
            <w:rFonts w:ascii="Arial" w:hAnsi="Arial" w:cs="Arial"/>
            <w:b/>
            <w:sz w:val="28"/>
            <w:szCs w:val="28"/>
          </w:rPr>
          <w:delText>5</w:delText>
        </w:r>
      </w:del>
    </w:p>
    <w:p w14:paraId="6F52162F" w14:textId="77777777" w:rsidR="005A6E81" w:rsidRPr="00A539C6" w:rsidRDefault="005A6E81" w:rsidP="005A6E81">
      <w:pPr>
        <w:tabs>
          <w:tab w:val="left" w:pos="2160"/>
        </w:tabs>
        <w:spacing w:before="160" w:after="100"/>
        <w:rPr>
          <w:rFonts w:ascii="Arial" w:hAnsi="Arial" w:cs="Arial"/>
          <w:b/>
        </w:rPr>
      </w:pPr>
      <w:r w:rsidRPr="00A539C6">
        <w:rPr>
          <w:rFonts w:ascii="Arial" w:hAnsi="Arial" w:cs="Arial"/>
          <w:b/>
        </w:rPr>
        <w:t>References:</w:t>
      </w:r>
      <w:r w:rsidRPr="00A539C6">
        <w:rPr>
          <w:rFonts w:ascii="Arial" w:hAnsi="Arial" w:cs="Arial"/>
          <w:b/>
        </w:rPr>
        <w:tab/>
      </w:r>
    </w:p>
    <w:tbl>
      <w:tblPr>
        <w:tblW w:w="9900" w:type="dxa"/>
        <w:tblInd w:w="-252" w:type="dxa"/>
        <w:tblLook w:val="04A0" w:firstRow="1" w:lastRow="0" w:firstColumn="1" w:lastColumn="0" w:noHBand="0" w:noVBand="1"/>
      </w:tblPr>
      <w:tblGrid>
        <w:gridCol w:w="360"/>
        <w:gridCol w:w="9540"/>
      </w:tblGrid>
      <w:tr w:rsidR="005A6E81" w:rsidRPr="00D11A5D" w14:paraId="6F521632" w14:textId="77777777" w:rsidTr="006A6F7D">
        <w:tc>
          <w:tcPr>
            <w:tcW w:w="360" w:type="dxa"/>
          </w:tcPr>
          <w:p w14:paraId="6F521630" w14:textId="77777777" w:rsidR="005A6E81" w:rsidRPr="00D11A5D" w:rsidRDefault="005A6E81" w:rsidP="006A6F7D">
            <w:pPr>
              <w:tabs>
                <w:tab w:val="left" w:pos="2160"/>
              </w:tabs>
              <w:spacing w:before="100" w:after="100"/>
              <w:rPr>
                <w:rFonts w:ascii="Arial" w:hAnsi="Arial" w:cs="Arial"/>
                <w:szCs w:val="24"/>
              </w:rPr>
            </w:pPr>
          </w:p>
        </w:tc>
        <w:tc>
          <w:tcPr>
            <w:tcW w:w="9540" w:type="dxa"/>
          </w:tcPr>
          <w:p w14:paraId="6F521631" w14:textId="77777777" w:rsidR="005A6E81" w:rsidRPr="00D11A5D" w:rsidRDefault="005A6E81" w:rsidP="006A6F7D">
            <w:pPr>
              <w:tabs>
                <w:tab w:val="left" w:pos="2160"/>
              </w:tabs>
              <w:spacing w:before="100" w:after="100"/>
              <w:rPr>
                <w:rFonts w:ascii="Arial" w:hAnsi="Arial" w:cs="Arial"/>
                <w:szCs w:val="24"/>
              </w:rPr>
            </w:pPr>
            <w:r>
              <w:rPr>
                <w:rFonts w:ascii="Arial" w:hAnsi="Arial" w:cs="Arial"/>
                <w:szCs w:val="24"/>
              </w:rPr>
              <w:t>Federal Energy Regulatory Commission (</w:t>
            </w:r>
            <w:r w:rsidRPr="00D11A5D">
              <w:rPr>
                <w:rFonts w:ascii="Arial" w:hAnsi="Arial" w:cs="Arial"/>
                <w:szCs w:val="24"/>
              </w:rPr>
              <w:t>FERC</w:t>
            </w:r>
            <w:r>
              <w:rPr>
                <w:rFonts w:ascii="Arial" w:hAnsi="Arial" w:cs="Arial"/>
                <w:szCs w:val="24"/>
              </w:rPr>
              <w:t>),</w:t>
            </w:r>
            <w:r w:rsidRPr="00D11A5D">
              <w:rPr>
                <w:rFonts w:ascii="Arial" w:hAnsi="Arial" w:cs="Arial"/>
                <w:szCs w:val="24"/>
              </w:rPr>
              <w:t xml:space="preserve"> Order </w:t>
            </w:r>
            <w:r>
              <w:rPr>
                <w:rFonts w:ascii="Arial" w:hAnsi="Arial" w:cs="Arial"/>
                <w:szCs w:val="24"/>
              </w:rPr>
              <w:t xml:space="preserve">No. </w:t>
            </w:r>
            <w:r w:rsidRPr="00D11A5D">
              <w:rPr>
                <w:rFonts w:ascii="Arial" w:hAnsi="Arial" w:cs="Arial"/>
                <w:szCs w:val="24"/>
              </w:rPr>
              <w:t>587 - Standards for Business Practices of Interstate Natural Gas Pipelines</w:t>
            </w:r>
            <w:r>
              <w:rPr>
                <w:rFonts w:ascii="Arial" w:hAnsi="Arial" w:cs="Arial"/>
                <w:szCs w:val="24"/>
              </w:rPr>
              <w:t>; Coordination of the Scheduling Processes of Interstate Natural Gas Pipelines and Public Utilities</w:t>
            </w:r>
          </w:p>
        </w:tc>
      </w:tr>
      <w:tr w:rsidR="005A6E81" w:rsidRPr="00D11A5D" w14:paraId="6F521635" w14:textId="77777777" w:rsidTr="006A6F7D">
        <w:tc>
          <w:tcPr>
            <w:tcW w:w="360" w:type="dxa"/>
          </w:tcPr>
          <w:p w14:paraId="6F521633" w14:textId="77777777" w:rsidR="005A6E81" w:rsidRPr="00D11A5D" w:rsidRDefault="005A6E81" w:rsidP="006A6F7D">
            <w:pPr>
              <w:tabs>
                <w:tab w:val="left" w:pos="2160"/>
              </w:tabs>
              <w:spacing w:before="100" w:after="100"/>
              <w:rPr>
                <w:rFonts w:ascii="Arial" w:hAnsi="Arial" w:cs="Arial"/>
                <w:szCs w:val="24"/>
              </w:rPr>
            </w:pPr>
          </w:p>
        </w:tc>
        <w:tc>
          <w:tcPr>
            <w:tcW w:w="9540" w:type="dxa"/>
          </w:tcPr>
          <w:p w14:paraId="6F521634" w14:textId="77777777" w:rsidR="005A6E81" w:rsidRPr="00D11A5D" w:rsidRDefault="005A6E81" w:rsidP="006A6F7D">
            <w:pPr>
              <w:tabs>
                <w:tab w:val="left" w:pos="2160"/>
              </w:tabs>
              <w:spacing w:before="100" w:after="100"/>
              <w:rPr>
                <w:rFonts w:ascii="Arial" w:hAnsi="Arial" w:cs="Arial"/>
                <w:szCs w:val="24"/>
              </w:rPr>
            </w:pPr>
            <w:r w:rsidRPr="00D11A5D">
              <w:rPr>
                <w:rFonts w:ascii="Arial" w:hAnsi="Arial" w:cs="Arial"/>
                <w:szCs w:val="24"/>
              </w:rPr>
              <w:t>FERC</w:t>
            </w:r>
            <w:r>
              <w:rPr>
                <w:rFonts w:ascii="Arial" w:hAnsi="Arial" w:cs="Arial"/>
                <w:szCs w:val="24"/>
              </w:rPr>
              <w:t>,</w:t>
            </w:r>
            <w:r w:rsidRPr="00D11A5D">
              <w:rPr>
                <w:rFonts w:ascii="Arial" w:hAnsi="Arial" w:cs="Arial"/>
                <w:szCs w:val="24"/>
              </w:rPr>
              <w:t xml:space="preserve"> Order </w:t>
            </w:r>
            <w:r>
              <w:rPr>
                <w:rFonts w:ascii="Arial" w:hAnsi="Arial" w:cs="Arial"/>
                <w:szCs w:val="24"/>
              </w:rPr>
              <w:t xml:space="preserve">No. </w:t>
            </w:r>
            <w:r w:rsidRPr="00D11A5D">
              <w:rPr>
                <w:rFonts w:ascii="Arial" w:hAnsi="Arial" w:cs="Arial"/>
                <w:szCs w:val="24"/>
              </w:rPr>
              <w:t xml:space="preserve">698 - Standards for Business Practices for </w:t>
            </w:r>
            <w:r>
              <w:rPr>
                <w:rFonts w:ascii="Arial" w:hAnsi="Arial" w:cs="Arial"/>
                <w:szCs w:val="24"/>
              </w:rPr>
              <w:t>Interstate Natural Gas Pipelines; Standards for Business Practices for</w:t>
            </w:r>
            <w:r w:rsidRPr="00D11A5D">
              <w:rPr>
                <w:rFonts w:ascii="Arial" w:hAnsi="Arial" w:cs="Arial"/>
                <w:szCs w:val="24"/>
              </w:rPr>
              <w:t xml:space="preserve"> Public Utilities</w:t>
            </w:r>
          </w:p>
        </w:tc>
      </w:tr>
      <w:tr w:rsidR="005A6E81" w:rsidRPr="00D11A5D" w14:paraId="6F521638" w14:textId="77777777" w:rsidTr="006A6F7D">
        <w:tc>
          <w:tcPr>
            <w:tcW w:w="360" w:type="dxa"/>
          </w:tcPr>
          <w:p w14:paraId="6F521636" w14:textId="77777777" w:rsidR="005A6E81" w:rsidRPr="00D11A5D" w:rsidRDefault="005A6E81" w:rsidP="006A6F7D">
            <w:pPr>
              <w:tabs>
                <w:tab w:val="left" w:pos="2160"/>
              </w:tabs>
              <w:spacing w:before="100" w:after="100"/>
              <w:rPr>
                <w:rFonts w:ascii="Arial" w:hAnsi="Arial" w:cs="Arial"/>
                <w:szCs w:val="24"/>
              </w:rPr>
            </w:pPr>
          </w:p>
        </w:tc>
        <w:tc>
          <w:tcPr>
            <w:tcW w:w="9540" w:type="dxa"/>
          </w:tcPr>
          <w:p w14:paraId="38D7D193" w14:textId="6177361A" w:rsidR="00F713F3" w:rsidRDefault="00F713F3" w:rsidP="006A6F7D">
            <w:pPr>
              <w:tabs>
                <w:tab w:val="left" w:pos="2160"/>
              </w:tabs>
              <w:spacing w:before="100" w:after="100"/>
              <w:rPr>
                <w:ins w:id="4" w:author="Author"/>
                <w:rFonts w:ascii="Arial" w:hAnsi="Arial" w:cs="Arial"/>
                <w:szCs w:val="24"/>
              </w:rPr>
            </w:pPr>
            <w:ins w:id="5" w:author="Author">
              <w:r>
                <w:rPr>
                  <w:rFonts w:ascii="Arial" w:hAnsi="Arial" w:cs="Arial"/>
                  <w:szCs w:val="24"/>
                </w:rPr>
                <w:t>NERC Standard EOP-</w:t>
              </w:r>
              <w:r w:rsidR="00324308">
                <w:rPr>
                  <w:rFonts w:ascii="Arial" w:hAnsi="Arial" w:cs="Arial"/>
                  <w:szCs w:val="24"/>
                </w:rPr>
                <w:t>0</w:t>
              </w:r>
              <w:r>
                <w:rPr>
                  <w:rFonts w:ascii="Arial" w:hAnsi="Arial" w:cs="Arial"/>
                  <w:szCs w:val="24"/>
                </w:rPr>
                <w:t>12 – Extreme Cold Weather Preparedness and Operations</w:t>
              </w:r>
            </w:ins>
          </w:p>
          <w:p w14:paraId="75A2281F" w14:textId="27E93660" w:rsidR="004F40BE" w:rsidRDefault="004F40BE" w:rsidP="006A6F7D">
            <w:pPr>
              <w:tabs>
                <w:tab w:val="left" w:pos="2160"/>
              </w:tabs>
              <w:spacing w:before="100" w:after="100"/>
              <w:rPr>
                <w:rFonts w:ascii="Arial" w:hAnsi="Arial" w:cs="Arial"/>
                <w:szCs w:val="24"/>
              </w:rPr>
            </w:pPr>
            <w:r>
              <w:rPr>
                <w:rFonts w:ascii="Arial" w:hAnsi="Arial" w:cs="Arial"/>
                <w:szCs w:val="24"/>
              </w:rPr>
              <w:t>NERC Standard IRO-010 – Reliability Coordinator Data</w:t>
            </w:r>
          </w:p>
          <w:p w14:paraId="723882A3" w14:textId="40409CB4" w:rsidR="004F40BE" w:rsidRDefault="004F40BE" w:rsidP="006A6F7D">
            <w:pPr>
              <w:tabs>
                <w:tab w:val="left" w:pos="2160"/>
              </w:tabs>
              <w:spacing w:before="100" w:after="100"/>
              <w:rPr>
                <w:rFonts w:ascii="Arial" w:hAnsi="Arial" w:cs="Arial"/>
                <w:szCs w:val="24"/>
              </w:rPr>
            </w:pPr>
            <w:r>
              <w:rPr>
                <w:rFonts w:ascii="Arial" w:hAnsi="Arial" w:cs="Arial"/>
                <w:szCs w:val="24"/>
              </w:rPr>
              <w:t>NERC Standard TOP-003 – Operational Reliability Data</w:t>
            </w:r>
          </w:p>
          <w:p w14:paraId="6F521637" w14:textId="594CE2B5" w:rsidR="005A6E81" w:rsidRPr="00D11A5D" w:rsidRDefault="005A6E81" w:rsidP="006A6F7D">
            <w:pPr>
              <w:tabs>
                <w:tab w:val="left" w:pos="2160"/>
              </w:tabs>
              <w:spacing w:before="100" w:after="100"/>
              <w:rPr>
                <w:rFonts w:ascii="Arial" w:hAnsi="Arial" w:cs="Arial"/>
                <w:szCs w:val="24"/>
              </w:rPr>
            </w:pPr>
            <w:r w:rsidRPr="00D11A5D">
              <w:rPr>
                <w:rFonts w:ascii="Arial" w:hAnsi="Arial" w:cs="Arial"/>
                <w:szCs w:val="24"/>
              </w:rPr>
              <w:t>NAESB Standard WEQ-0011 Gas/Electric Coordination</w:t>
            </w:r>
            <w:r>
              <w:rPr>
                <w:rFonts w:ascii="Arial" w:hAnsi="Arial" w:cs="Arial"/>
                <w:szCs w:val="24"/>
              </w:rPr>
              <w:t xml:space="preserve"> Standards</w:t>
            </w:r>
          </w:p>
        </w:tc>
      </w:tr>
      <w:tr w:rsidR="005A6E81" w:rsidRPr="00D11A5D" w14:paraId="6F52163B" w14:textId="77777777" w:rsidTr="006A6F7D">
        <w:tc>
          <w:tcPr>
            <w:tcW w:w="360" w:type="dxa"/>
          </w:tcPr>
          <w:p w14:paraId="6F521639" w14:textId="77777777" w:rsidR="005A6E81" w:rsidRPr="00D11A5D" w:rsidRDefault="005A6E81" w:rsidP="006A6F7D">
            <w:pPr>
              <w:tabs>
                <w:tab w:val="left" w:pos="2160"/>
              </w:tabs>
              <w:spacing w:before="100" w:after="100"/>
              <w:rPr>
                <w:rFonts w:ascii="Arial" w:hAnsi="Arial" w:cs="Arial"/>
                <w:szCs w:val="24"/>
              </w:rPr>
            </w:pPr>
          </w:p>
        </w:tc>
        <w:tc>
          <w:tcPr>
            <w:tcW w:w="9540" w:type="dxa"/>
          </w:tcPr>
          <w:p w14:paraId="6F52163A" w14:textId="77777777" w:rsidR="005A6E81" w:rsidRPr="00D11A5D" w:rsidRDefault="005A6E81" w:rsidP="006A6F7D">
            <w:pPr>
              <w:tabs>
                <w:tab w:val="left" w:pos="2160"/>
              </w:tabs>
              <w:spacing w:before="100" w:after="100"/>
              <w:rPr>
                <w:rFonts w:ascii="Arial" w:hAnsi="Arial" w:cs="Arial"/>
                <w:szCs w:val="24"/>
              </w:rPr>
            </w:pPr>
            <w:r w:rsidRPr="00D11A5D">
              <w:rPr>
                <w:rFonts w:ascii="Arial" w:hAnsi="Arial" w:cs="Arial"/>
                <w:szCs w:val="24"/>
              </w:rPr>
              <w:t xml:space="preserve">NAESB WGQ </w:t>
            </w:r>
            <w:r>
              <w:rPr>
                <w:rFonts w:ascii="Arial" w:hAnsi="Arial" w:cs="Arial"/>
                <w:szCs w:val="24"/>
              </w:rPr>
              <w:t xml:space="preserve">Business Practice </w:t>
            </w:r>
            <w:r w:rsidRPr="00D11A5D">
              <w:rPr>
                <w:rFonts w:ascii="Arial" w:hAnsi="Arial" w:cs="Arial"/>
                <w:szCs w:val="24"/>
              </w:rPr>
              <w:t>Standard</w:t>
            </w:r>
            <w:r>
              <w:rPr>
                <w:rFonts w:ascii="Arial" w:hAnsi="Arial" w:cs="Arial"/>
                <w:szCs w:val="24"/>
              </w:rPr>
              <w:t>s, Additional Standards;</w:t>
            </w:r>
            <w:r w:rsidRPr="00D11A5D">
              <w:rPr>
                <w:rFonts w:ascii="Arial" w:hAnsi="Arial" w:cs="Arial"/>
                <w:szCs w:val="24"/>
              </w:rPr>
              <w:t xml:space="preserve"> Gas/Electric Operational Communication</w:t>
            </w:r>
          </w:p>
        </w:tc>
      </w:tr>
      <w:tr w:rsidR="005A6E81" w:rsidRPr="00D11A5D" w14:paraId="6F52163E" w14:textId="77777777" w:rsidTr="006A6F7D">
        <w:tc>
          <w:tcPr>
            <w:tcW w:w="360" w:type="dxa"/>
          </w:tcPr>
          <w:p w14:paraId="6F52163C" w14:textId="77777777" w:rsidR="005A6E81" w:rsidRPr="00D11A5D" w:rsidRDefault="005A6E81" w:rsidP="006A6F7D">
            <w:pPr>
              <w:tabs>
                <w:tab w:val="left" w:pos="2160"/>
              </w:tabs>
              <w:spacing w:before="100" w:after="100"/>
              <w:rPr>
                <w:rFonts w:ascii="Arial" w:hAnsi="Arial" w:cs="Arial"/>
                <w:szCs w:val="24"/>
              </w:rPr>
            </w:pPr>
          </w:p>
        </w:tc>
        <w:tc>
          <w:tcPr>
            <w:tcW w:w="9540" w:type="dxa"/>
          </w:tcPr>
          <w:p w14:paraId="6F52163D" w14:textId="77777777" w:rsidR="005A6E81" w:rsidRPr="00D11A5D" w:rsidRDefault="005A6E81" w:rsidP="006A6F7D">
            <w:pPr>
              <w:tabs>
                <w:tab w:val="left" w:pos="2160"/>
              </w:tabs>
              <w:spacing w:before="100" w:after="100"/>
              <w:rPr>
                <w:rFonts w:ascii="Arial" w:hAnsi="Arial" w:cs="Arial"/>
                <w:szCs w:val="24"/>
              </w:rPr>
            </w:pPr>
            <w:r w:rsidRPr="00D11A5D">
              <w:rPr>
                <w:rFonts w:ascii="Arial" w:hAnsi="Arial" w:cs="Arial"/>
              </w:rPr>
              <w:t xml:space="preserve">ISO New England </w:t>
            </w:r>
            <w:r>
              <w:rPr>
                <w:rFonts w:ascii="Arial" w:hAnsi="Arial" w:cs="Arial"/>
              </w:rPr>
              <w:t xml:space="preserve">Inc. </w:t>
            </w:r>
            <w:r w:rsidRPr="001D3BF5">
              <w:rPr>
                <w:rFonts w:ascii="Arial" w:hAnsi="Arial" w:cs="Arial"/>
                <w:iCs/>
              </w:rPr>
              <w:t>Transmission, Markets, and Services Tariff</w:t>
            </w:r>
            <w:r>
              <w:rPr>
                <w:rFonts w:ascii="Arial" w:hAnsi="Arial" w:cs="Arial"/>
                <w:iCs/>
              </w:rPr>
              <w:t>,</w:t>
            </w:r>
            <w:r>
              <w:rPr>
                <w:rStyle w:val="Emphasis"/>
                <w:rFonts w:ascii="Arial" w:hAnsi="Arial" w:cs="Arial"/>
                <w:color w:val="4A5E67"/>
                <w:lang w:val="en"/>
              </w:rPr>
              <w:t xml:space="preserve"> </w:t>
            </w:r>
            <w:r w:rsidRPr="00D11A5D">
              <w:rPr>
                <w:rFonts w:ascii="Arial" w:hAnsi="Arial" w:cs="Arial"/>
              </w:rPr>
              <w:t xml:space="preserve">Section III Market Rule 1 </w:t>
            </w:r>
            <w:r>
              <w:rPr>
                <w:rFonts w:ascii="Arial" w:hAnsi="Arial" w:cs="Arial"/>
              </w:rPr>
              <w:t>- Standard Market Design</w:t>
            </w:r>
          </w:p>
        </w:tc>
      </w:tr>
      <w:tr w:rsidR="005A6E81" w:rsidRPr="00D11A5D" w14:paraId="6F521641" w14:textId="77777777" w:rsidTr="006A6F7D">
        <w:tc>
          <w:tcPr>
            <w:tcW w:w="360" w:type="dxa"/>
          </w:tcPr>
          <w:p w14:paraId="6F52163F" w14:textId="77777777" w:rsidR="005A6E81" w:rsidRPr="00D11A5D" w:rsidRDefault="005A6E81" w:rsidP="006A6F7D">
            <w:pPr>
              <w:tabs>
                <w:tab w:val="left" w:pos="2160"/>
              </w:tabs>
              <w:spacing w:before="100" w:after="100"/>
              <w:rPr>
                <w:rFonts w:ascii="Arial" w:hAnsi="Arial" w:cs="Arial"/>
                <w:szCs w:val="24"/>
              </w:rPr>
            </w:pPr>
          </w:p>
        </w:tc>
        <w:tc>
          <w:tcPr>
            <w:tcW w:w="9540" w:type="dxa"/>
          </w:tcPr>
          <w:p w14:paraId="6F521640" w14:textId="77777777" w:rsidR="005A6E81" w:rsidRPr="00D11A5D" w:rsidRDefault="005A6E81" w:rsidP="006A6F7D">
            <w:pPr>
              <w:tabs>
                <w:tab w:val="left" w:pos="2160"/>
              </w:tabs>
              <w:spacing w:before="100" w:after="100"/>
              <w:rPr>
                <w:rFonts w:ascii="Arial" w:hAnsi="Arial" w:cs="Arial"/>
              </w:rPr>
            </w:pPr>
            <w:r w:rsidRPr="00D11A5D">
              <w:rPr>
                <w:rFonts w:ascii="Arial" w:hAnsi="Arial" w:cs="Arial"/>
              </w:rPr>
              <w:t xml:space="preserve">ISO New England </w:t>
            </w:r>
            <w:r>
              <w:rPr>
                <w:rFonts w:ascii="Arial" w:hAnsi="Arial" w:cs="Arial"/>
              </w:rPr>
              <w:t xml:space="preserve">Inc. </w:t>
            </w:r>
            <w:r w:rsidRPr="001D3BF5">
              <w:rPr>
                <w:rFonts w:ascii="Arial" w:hAnsi="Arial" w:cs="Arial"/>
                <w:iCs/>
              </w:rPr>
              <w:t>Transmission, Markets, and Services Tariff</w:t>
            </w:r>
            <w:r>
              <w:rPr>
                <w:rFonts w:ascii="Arial" w:hAnsi="Arial" w:cs="Arial"/>
                <w:iCs/>
              </w:rPr>
              <w:t>,</w:t>
            </w:r>
            <w:r>
              <w:rPr>
                <w:rStyle w:val="Emphasis"/>
                <w:rFonts w:ascii="Arial" w:hAnsi="Arial" w:cs="Arial"/>
                <w:color w:val="4A5E67"/>
                <w:lang w:val="en"/>
              </w:rPr>
              <w:t xml:space="preserve"> </w:t>
            </w:r>
            <w:r>
              <w:rPr>
                <w:rFonts w:ascii="Arial" w:hAnsi="Arial" w:cs="Arial"/>
              </w:rPr>
              <w:t>Attachment D - ISO New England Information Policy</w:t>
            </w:r>
          </w:p>
        </w:tc>
      </w:tr>
      <w:tr w:rsidR="005A6E81" w:rsidRPr="00D11A5D" w14:paraId="6F521644" w14:textId="77777777" w:rsidTr="006A6F7D">
        <w:trPr>
          <w:trHeight w:val="20"/>
        </w:trPr>
        <w:tc>
          <w:tcPr>
            <w:tcW w:w="360" w:type="dxa"/>
          </w:tcPr>
          <w:p w14:paraId="6F521642" w14:textId="77777777" w:rsidR="005A6E81" w:rsidRPr="00D11A5D" w:rsidRDefault="005A6E81" w:rsidP="006A6F7D">
            <w:pPr>
              <w:tabs>
                <w:tab w:val="left" w:pos="2160"/>
              </w:tabs>
              <w:spacing w:before="100" w:after="100"/>
              <w:rPr>
                <w:rFonts w:ascii="Arial" w:hAnsi="Arial" w:cs="Arial"/>
              </w:rPr>
            </w:pPr>
          </w:p>
        </w:tc>
        <w:tc>
          <w:tcPr>
            <w:tcW w:w="9540" w:type="dxa"/>
          </w:tcPr>
          <w:p w14:paraId="6F521643" w14:textId="77777777" w:rsidR="005A6E81" w:rsidRPr="00D11A5D" w:rsidRDefault="005A6E81" w:rsidP="006A6F7D">
            <w:pPr>
              <w:tabs>
                <w:tab w:val="left" w:pos="2160"/>
              </w:tabs>
              <w:spacing w:before="100" w:after="100"/>
              <w:rPr>
                <w:rFonts w:ascii="Arial" w:hAnsi="Arial" w:cs="Arial"/>
              </w:rPr>
            </w:pPr>
            <w:r w:rsidRPr="00D11A5D">
              <w:rPr>
                <w:rFonts w:ascii="Arial" w:hAnsi="Arial" w:cs="Arial"/>
              </w:rPr>
              <w:t>ISO New England Operating Procedure No. 4 - Action During a Capacity Deficiency (OP</w:t>
            </w:r>
            <w:r>
              <w:rPr>
                <w:rFonts w:ascii="Arial" w:hAnsi="Arial" w:cs="Arial"/>
              </w:rPr>
              <w:t>-</w:t>
            </w:r>
            <w:r w:rsidRPr="00D11A5D">
              <w:rPr>
                <w:rFonts w:ascii="Arial" w:hAnsi="Arial" w:cs="Arial"/>
              </w:rPr>
              <w:t>4)</w:t>
            </w:r>
          </w:p>
        </w:tc>
      </w:tr>
      <w:tr w:rsidR="005A6E81" w:rsidRPr="00D11A5D" w14:paraId="6F521647" w14:textId="77777777" w:rsidTr="006A6F7D">
        <w:tc>
          <w:tcPr>
            <w:tcW w:w="360" w:type="dxa"/>
          </w:tcPr>
          <w:p w14:paraId="6F521645" w14:textId="77777777" w:rsidR="005A6E81" w:rsidRPr="00D11A5D" w:rsidRDefault="005A6E81" w:rsidP="006A6F7D">
            <w:pPr>
              <w:tabs>
                <w:tab w:val="left" w:pos="2160"/>
              </w:tabs>
              <w:spacing w:before="100" w:after="100"/>
              <w:rPr>
                <w:rFonts w:ascii="Arial" w:hAnsi="Arial" w:cs="Arial"/>
              </w:rPr>
            </w:pPr>
          </w:p>
        </w:tc>
        <w:tc>
          <w:tcPr>
            <w:tcW w:w="9540" w:type="dxa"/>
          </w:tcPr>
          <w:p w14:paraId="6F521646" w14:textId="77777777" w:rsidR="005A6E81" w:rsidRPr="00D11A5D" w:rsidRDefault="005A6E81" w:rsidP="006A6F7D">
            <w:pPr>
              <w:tabs>
                <w:tab w:val="left" w:pos="2160"/>
              </w:tabs>
              <w:spacing w:before="100" w:after="100"/>
              <w:rPr>
                <w:rFonts w:ascii="Arial" w:hAnsi="Arial" w:cs="Arial"/>
              </w:rPr>
            </w:pPr>
            <w:r w:rsidRPr="00D11A5D">
              <w:rPr>
                <w:rFonts w:ascii="Arial" w:hAnsi="Arial" w:cs="Arial"/>
              </w:rPr>
              <w:t>ISO New England Operating Procedure No. 7 - Action in an Emergency (OP</w:t>
            </w:r>
            <w:r>
              <w:rPr>
                <w:rFonts w:ascii="Arial" w:hAnsi="Arial" w:cs="Arial"/>
              </w:rPr>
              <w:t>-</w:t>
            </w:r>
            <w:r w:rsidRPr="00D11A5D">
              <w:rPr>
                <w:rFonts w:ascii="Arial" w:hAnsi="Arial" w:cs="Arial"/>
              </w:rPr>
              <w:t>7)</w:t>
            </w:r>
          </w:p>
        </w:tc>
      </w:tr>
      <w:tr w:rsidR="005A6E81" w:rsidRPr="00D11A5D" w14:paraId="6F52164A" w14:textId="77777777" w:rsidTr="006A6F7D">
        <w:tc>
          <w:tcPr>
            <w:tcW w:w="360" w:type="dxa"/>
          </w:tcPr>
          <w:p w14:paraId="6F521648" w14:textId="77777777" w:rsidR="005A6E81" w:rsidRPr="00D11A5D" w:rsidRDefault="005A6E81" w:rsidP="006A6F7D">
            <w:pPr>
              <w:tabs>
                <w:tab w:val="left" w:pos="2160"/>
              </w:tabs>
              <w:spacing w:before="100" w:after="100"/>
              <w:rPr>
                <w:rFonts w:ascii="Arial" w:hAnsi="Arial" w:cs="Arial"/>
              </w:rPr>
            </w:pPr>
          </w:p>
        </w:tc>
        <w:tc>
          <w:tcPr>
            <w:tcW w:w="9540" w:type="dxa"/>
          </w:tcPr>
          <w:p w14:paraId="6F521649" w14:textId="77777777" w:rsidR="005A6E81" w:rsidRPr="00D11A5D" w:rsidRDefault="005A6E81" w:rsidP="006A6F7D">
            <w:pPr>
              <w:tabs>
                <w:tab w:val="left" w:pos="2160"/>
              </w:tabs>
              <w:spacing w:before="100" w:after="100"/>
              <w:rPr>
                <w:rFonts w:ascii="Arial" w:hAnsi="Arial" w:cs="Arial"/>
              </w:rPr>
            </w:pPr>
            <w:r w:rsidRPr="00D11A5D">
              <w:rPr>
                <w:rFonts w:ascii="Arial" w:hAnsi="Arial" w:cs="Arial"/>
              </w:rPr>
              <w:t>ISO New England Operating Procedure No. 10 - Emergency Incident and Disturbance Notifications (OP-10)</w:t>
            </w:r>
          </w:p>
        </w:tc>
      </w:tr>
    </w:tbl>
    <w:p w14:paraId="2FAC6273" w14:textId="2FE11210" w:rsidR="009E2237" w:rsidRPr="00002D97" w:rsidRDefault="005A6E81" w:rsidP="00002D97">
      <w:pPr>
        <w:pStyle w:val="DocumentText"/>
        <w:jc w:val="center"/>
        <w:rPr>
          <w:rFonts w:ascii="Arial" w:hAnsi="Arial" w:cs="Arial"/>
          <w:b/>
          <w:sz w:val="28"/>
          <w:szCs w:val="28"/>
        </w:rPr>
      </w:pPr>
      <w:r w:rsidRPr="00FB4E1C">
        <w:br w:type="page"/>
      </w:r>
      <w:r w:rsidR="00F747A8" w:rsidRPr="00002D97">
        <w:rPr>
          <w:rFonts w:ascii="Arial" w:hAnsi="Arial" w:cs="Arial"/>
          <w:sz w:val="28"/>
          <w:szCs w:val="28"/>
        </w:rPr>
        <w:lastRenderedPageBreak/>
        <w:t>Table of Contents</w:t>
      </w:r>
    </w:p>
    <w:p w14:paraId="102C5A2B" w14:textId="709C0E38" w:rsidR="00740EB6" w:rsidRDefault="009E2237">
      <w:pPr>
        <w:pStyle w:val="TOC1"/>
        <w:tabs>
          <w:tab w:val="left" w:pos="475"/>
        </w:tabs>
        <w:rPr>
          <w:rFonts w:asciiTheme="minorHAnsi" w:eastAsiaTheme="minorEastAsia" w:hAnsiTheme="minorHAnsi" w:cstheme="minorBidi"/>
          <w:b w:val="0"/>
          <w:noProof/>
          <w:sz w:val="22"/>
          <w:szCs w:val="22"/>
        </w:rPr>
      </w:pPr>
      <w:r w:rsidRPr="007D042F">
        <w:rPr>
          <w:rFonts w:cs="Arial"/>
          <w:b w:val="0"/>
          <w:sz w:val="22"/>
          <w:szCs w:val="22"/>
        </w:rPr>
        <w:fldChar w:fldCharType="begin"/>
      </w:r>
      <w:r w:rsidRPr="007D042F">
        <w:rPr>
          <w:rFonts w:cs="Arial"/>
          <w:b w:val="0"/>
          <w:sz w:val="22"/>
          <w:szCs w:val="22"/>
        </w:rPr>
        <w:instrText xml:space="preserve"> TOC \o "1-3" </w:instrText>
      </w:r>
      <w:r w:rsidRPr="007D042F">
        <w:rPr>
          <w:rFonts w:cs="Arial"/>
          <w:b w:val="0"/>
          <w:sz w:val="22"/>
          <w:szCs w:val="22"/>
        </w:rPr>
        <w:fldChar w:fldCharType="separate"/>
      </w:r>
      <w:r w:rsidR="00740EB6">
        <w:rPr>
          <w:noProof/>
        </w:rPr>
        <w:t>I.</w:t>
      </w:r>
      <w:r w:rsidR="00740EB6">
        <w:rPr>
          <w:rFonts w:asciiTheme="minorHAnsi" w:eastAsiaTheme="minorEastAsia" w:hAnsiTheme="minorHAnsi" w:cstheme="minorBidi"/>
          <w:b w:val="0"/>
          <w:noProof/>
          <w:sz w:val="22"/>
          <w:szCs w:val="22"/>
        </w:rPr>
        <w:tab/>
      </w:r>
      <w:r w:rsidR="00740EB6">
        <w:rPr>
          <w:noProof/>
        </w:rPr>
        <w:t>INTRODUCTION</w:t>
      </w:r>
      <w:r w:rsidR="00740EB6">
        <w:rPr>
          <w:noProof/>
        </w:rPr>
        <w:tab/>
      </w:r>
      <w:r w:rsidR="00740EB6">
        <w:rPr>
          <w:noProof/>
        </w:rPr>
        <w:fldChar w:fldCharType="begin"/>
      </w:r>
      <w:r w:rsidR="00740EB6">
        <w:rPr>
          <w:noProof/>
        </w:rPr>
        <w:instrText xml:space="preserve"> PAGEREF _Toc148614333 \h </w:instrText>
      </w:r>
      <w:r w:rsidR="00740EB6">
        <w:rPr>
          <w:noProof/>
        </w:rPr>
      </w:r>
      <w:r w:rsidR="00740EB6">
        <w:rPr>
          <w:noProof/>
        </w:rPr>
        <w:fldChar w:fldCharType="separate"/>
      </w:r>
      <w:r w:rsidR="00740EB6">
        <w:rPr>
          <w:noProof/>
        </w:rPr>
        <w:t>3</w:t>
      </w:r>
      <w:r w:rsidR="00740EB6">
        <w:rPr>
          <w:noProof/>
        </w:rPr>
        <w:fldChar w:fldCharType="end"/>
      </w:r>
    </w:p>
    <w:p w14:paraId="108BCE7C" w14:textId="161C3D2C" w:rsidR="00740EB6" w:rsidRDefault="00740EB6">
      <w:pPr>
        <w:pStyle w:val="TOC1"/>
        <w:tabs>
          <w:tab w:val="left" w:pos="475"/>
        </w:tabs>
        <w:rPr>
          <w:rFonts w:asciiTheme="minorHAnsi" w:eastAsiaTheme="minorEastAsia" w:hAnsiTheme="minorHAnsi" w:cstheme="minorBidi"/>
          <w:b w:val="0"/>
          <w:noProof/>
          <w:sz w:val="22"/>
          <w:szCs w:val="22"/>
        </w:rPr>
      </w:pPr>
      <w:r>
        <w:rPr>
          <w:noProof/>
        </w:rPr>
        <w:t>II.</w:t>
      </w:r>
      <w:r>
        <w:rPr>
          <w:rFonts w:asciiTheme="minorHAnsi" w:eastAsiaTheme="minorEastAsia" w:hAnsiTheme="minorHAnsi" w:cstheme="minorBidi"/>
          <w:b w:val="0"/>
          <w:noProof/>
          <w:sz w:val="22"/>
          <w:szCs w:val="22"/>
        </w:rPr>
        <w:tab/>
      </w:r>
      <w:r>
        <w:rPr>
          <w:noProof/>
        </w:rPr>
        <w:t>ENERGY EMERGENCY FORECASTING AND REPORTING OVERVIEW</w:t>
      </w:r>
      <w:r>
        <w:rPr>
          <w:noProof/>
        </w:rPr>
        <w:tab/>
      </w:r>
      <w:r>
        <w:rPr>
          <w:noProof/>
        </w:rPr>
        <w:fldChar w:fldCharType="begin"/>
      </w:r>
      <w:r>
        <w:rPr>
          <w:noProof/>
        </w:rPr>
        <w:instrText xml:space="preserve"> PAGEREF _Toc148614334 \h </w:instrText>
      </w:r>
      <w:r>
        <w:rPr>
          <w:noProof/>
        </w:rPr>
      </w:r>
      <w:r>
        <w:rPr>
          <w:noProof/>
        </w:rPr>
        <w:fldChar w:fldCharType="separate"/>
      </w:r>
      <w:r>
        <w:rPr>
          <w:noProof/>
        </w:rPr>
        <w:t>6</w:t>
      </w:r>
      <w:r>
        <w:rPr>
          <w:noProof/>
        </w:rPr>
        <w:fldChar w:fldCharType="end"/>
      </w:r>
    </w:p>
    <w:p w14:paraId="5E7D1AA0" w14:textId="2D2F6CFE"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A.</w:t>
      </w:r>
      <w:r>
        <w:rPr>
          <w:rFonts w:asciiTheme="minorHAnsi" w:eastAsiaTheme="minorEastAsia" w:hAnsiTheme="minorHAnsi" w:cstheme="minorBidi"/>
          <w:noProof/>
          <w:sz w:val="22"/>
          <w:szCs w:val="22"/>
        </w:rPr>
        <w:tab/>
      </w:r>
      <w:r w:rsidRPr="008B1FF8">
        <w:rPr>
          <w:rFonts w:cs="Arial"/>
          <w:noProof/>
        </w:rPr>
        <w:t>ENERGY EMERGENCY FORECASTING AND REPORTING PROCESS DESCRIPTION AND FORECAST ALERT THRESHOLDS</w:t>
      </w:r>
      <w:r>
        <w:rPr>
          <w:noProof/>
        </w:rPr>
        <w:tab/>
      </w:r>
      <w:r>
        <w:rPr>
          <w:noProof/>
        </w:rPr>
        <w:fldChar w:fldCharType="begin"/>
      </w:r>
      <w:r>
        <w:rPr>
          <w:noProof/>
        </w:rPr>
        <w:instrText xml:space="preserve"> PAGEREF _Toc148614335 \h </w:instrText>
      </w:r>
      <w:r>
        <w:rPr>
          <w:noProof/>
        </w:rPr>
      </w:r>
      <w:r>
        <w:rPr>
          <w:noProof/>
        </w:rPr>
        <w:fldChar w:fldCharType="separate"/>
      </w:r>
      <w:r>
        <w:rPr>
          <w:noProof/>
        </w:rPr>
        <w:t>6</w:t>
      </w:r>
      <w:r>
        <w:rPr>
          <w:noProof/>
        </w:rPr>
        <w:fldChar w:fldCharType="end"/>
      </w:r>
    </w:p>
    <w:p w14:paraId="00735315" w14:textId="01305CEE"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B.</w:t>
      </w:r>
      <w:r>
        <w:rPr>
          <w:rFonts w:asciiTheme="minorHAnsi" w:eastAsiaTheme="minorEastAsia" w:hAnsiTheme="minorHAnsi" w:cstheme="minorBidi"/>
          <w:noProof/>
          <w:sz w:val="22"/>
          <w:szCs w:val="22"/>
        </w:rPr>
        <w:tab/>
      </w:r>
      <w:r w:rsidRPr="008B1FF8">
        <w:rPr>
          <w:rFonts w:cs="Arial"/>
          <w:noProof/>
        </w:rPr>
        <w:t>COMMUNICATIONS</w:t>
      </w:r>
      <w:r>
        <w:rPr>
          <w:noProof/>
        </w:rPr>
        <w:tab/>
      </w:r>
      <w:r>
        <w:rPr>
          <w:noProof/>
        </w:rPr>
        <w:fldChar w:fldCharType="begin"/>
      </w:r>
      <w:r>
        <w:rPr>
          <w:noProof/>
        </w:rPr>
        <w:instrText xml:space="preserve"> PAGEREF _Toc148614336 \h </w:instrText>
      </w:r>
      <w:r>
        <w:rPr>
          <w:noProof/>
        </w:rPr>
      </w:r>
      <w:r>
        <w:rPr>
          <w:noProof/>
        </w:rPr>
        <w:fldChar w:fldCharType="separate"/>
      </w:r>
      <w:r>
        <w:rPr>
          <w:noProof/>
        </w:rPr>
        <w:t>8</w:t>
      </w:r>
      <w:r>
        <w:rPr>
          <w:noProof/>
        </w:rPr>
        <w:fldChar w:fldCharType="end"/>
      </w:r>
    </w:p>
    <w:p w14:paraId="6346EFC5" w14:textId="6FBBBC35"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C.</w:t>
      </w:r>
      <w:r>
        <w:rPr>
          <w:rFonts w:asciiTheme="minorHAnsi" w:eastAsiaTheme="minorEastAsia" w:hAnsiTheme="minorHAnsi" w:cstheme="minorBidi"/>
          <w:noProof/>
          <w:sz w:val="22"/>
          <w:szCs w:val="22"/>
        </w:rPr>
        <w:tab/>
      </w:r>
      <w:r w:rsidRPr="008B1FF8">
        <w:rPr>
          <w:rFonts w:cs="Arial"/>
          <w:noProof/>
        </w:rPr>
        <w:t>REPORTING REQUIREMENTS</w:t>
      </w:r>
      <w:r>
        <w:rPr>
          <w:noProof/>
        </w:rPr>
        <w:tab/>
      </w:r>
      <w:r>
        <w:rPr>
          <w:noProof/>
        </w:rPr>
        <w:fldChar w:fldCharType="begin"/>
      </w:r>
      <w:r>
        <w:rPr>
          <w:noProof/>
        </w:rPr>
        <w:instrText xml:space="preserve"> PAGEREF _Toc148614337 \h </w:instrText>
      </w:r>
      <w:r>
        <w:rPr>
          <w:noProof/>
        </w:rPr>
      </w:r>
      <w:r>
        <w:rPr>
          <w:noProof/>
        </w:rPr>
        <w:fldChar w:fldCharType="separate"/>
      </w:r>
      <w:r>
        <w:rPr>
          <w:noProof/>
        </w:rPr>
        <w:t>9</w:t>
      </w:r>
      <w:r>
        <w:rPr>
          <w:noProof/>
        </w:rPr>
        <w:fldChar w:fldCharType="end"/>
      </w:r>
    </w:p>
    <w:p w14:paraId="336939AD" w14:textId="0C294B39" w:rsidR="00740EB6" w:rsidRDefault="00740EB6">
      <w:pPr>
        <w:pStyle w:val="TOC1"/>
        <w:tabs>
          <w:tab w:val="left" w:pos="950"/>
        </w:tabs>
        <w:rPr>
          <w:rFonts w:asciiTheme="minorHAnsi" w:eastAsiaTheme="minorEastAsia" w:hAnsiTheme="minorHAnsi" w:cstheme="minorBidi"/>
          <w:b w:val="0"/>
          <w:noProof/>
          <w:sz w:val="22"/>
          <w:szCs w:val="22"/>
        </w:rPr>
      </w:pPr>
      <w:r w:rsidRPr="008B1FF8">
        <w:rPr>
          <w:rFonts w:cs="Arial"/>
          <w:noProof/>
        </w:rPr>
        <w:t>III.</w:t>
      </w:r>
      <w:r>
        <w:rPr>
          <w:rFonts w:asciiTheme="minorHAnsi" w:eastAsiaTheme="minorEastAsia" w:hAnsiTheme="minorHAnsi" w:cstheme="minorBidi"/>
          <w:b w:val="0"/>
          <w:noProof/>
          <w:sz w:val="22"/>
          <w:szCs w:val="22"/>
        </w:rPr>
        <w:tab/>
      </w:r>
      <w:r w:rsidRPr="008B1FF8">
        <w:rPr>
          <w:rFonts w:cs="Arial"/>
          <w:noProof/>
        </w:rPr>
        <w:t>ACTIONS DURING NORMAL, ENERGY ALERT, AND ENERGY CONDITIONS</w:t>
      </w:r>
      <w:r>
        <w:rPr>
          <w:noProof/>
        </w:rPr>
        <w:tab/>
      </w:r>
      <w:r>
        <w:rPr>
          <w:noProof/>
        </w:rPr>
        <w:fldChar w:fldCharType="begin"/>
      </w:r>
      <w:r>
        <w:rPr>
          <w:noProof/>
        </w:rPr>
        <w:instrText xml:space="preserve"> PAGEREF _Toc148614338 \h </w:instrText>
      </w:r>
      <w:r>
        <w:rPr>
          <w:noProof/>
        </w:rPr>
      </w:r>
      <w:r>
        <w:rPr>
          <w:noProof/>
        </w:rPr>
        <w:fldChar w:fldCharType="separate"/>
      </w:r>
      <w:r>
        <w:rPr>
          <w:noProof/>
        </w:rPr>
        <w:t>10</w:t>
      </w:r>
      <w:r>
        <w:rPr>
          <w:noProof/>
        </w:rPr>
        <w:fldChar w:fldCharType="end"/>
      </w:r>
    </w:p>
    <w:p w14:paraId="66D6705F" w14:textId="6552FBDC"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A.</w:t>
      </w:r>
      <w:r>
        <w:rPr>
          <w:rFonts w:asciiTheme="minorHAnsi" w:eastAsiaTheme="minorEastAsia" w:hAnsiTheme="minorHAnsi" w:cstheme="minorBidi"/>
          <w:noProof/>
          <w:sz w:val="22"/>
          <w:szCs w:val="22"/>
        </w:rPr>
        <w:tab/>
      </w:r>
      <w:r w:rsidRPr="008B1FF8">
        <w:rPr>
          <w:rFonts w:cs="Arial"/>
          <w:noProof/>
        </w:rPr>
        <w:t>NORMAL CONDITIONS</w:t>
      </w:r>
      <w:r>
        <w:rPr>
          <w:noProof/>
        </w:rPr>
        <w:tab/>
      </w:r>
      <w:r>
        <w:rPr>
          <w:noProof/>
        </w:rPr>
        <w:fldChar w:fldCharType="begin"/>
      </w:r>
      <w:r>
        <w:rPr>
          <w:noProof/>
        </w:rPr>
        <w:instrText xml:space="preserve"> PAGEREF _Toc148614339 \h </w:instrText>
      </w:r>
      <w:r>
        <w:rPr>
          <w:noProof/>
        </w:rPr>
      </w:r>
      <w:r>
        <w:rPr>
          <w:noProof/>
        </w:rPr>
        <w:fldChar w:fldCharType="separate"/>
      </w:r>
      <w:r>
        <w:rPr>
          <w:noProof/>
        </w:rPr>
        <w:t>10</w:t>
      </w:r>
      <w:r>
        <w:rPr>
          <w:noProof/>
        </w:rPr>
        <w:fldChar w:fldCharType="end"/>
      </w:r>
    </w:p>
    <w:p w14:paraId="4BA1D423" w14:textId="4FEA926A" w:rsidR="00740EB6" w:rsidRDefault="00740EB6">
      <w:pPr>
        <w:pStyle w:val="TOC3"/>
        <w:rPr>
          <w:rFonts w:asciiTheme="minorHAnsi" w:eastAsiaTheme="minorEastAsia" w:hAnsiTheme="minorHAnsi" w:cstheme="minorBidi"/>
          <w:noProof/>
          <w:sz w:val="22"/>
          <w:szCs w:val="22"/>
        </w:rPr>
      </w:pPr>
      <w:r w:rsidRPr="008B1FF8">
        <w:rPr>
          <w:rFonts w:cs="Arial"/>
          <w:b/>
          <w:noProof/>
        </w:rPr>
        <w:t>Data Collection</w:t>
      </w:r>
      <w:r>
        <w:rPr>
          <w:noProof/>
        </w:rPr>
        <w:tab/>
      </w:r>
      <w:r>
        <w:rPr>
          <w:noProof/>
        </w:rPr>
        <w:fldChar w:fldCharType="begin"/>
      </w:r>
      <w:r>
        <w:rPr>
          <w:noProof/>
        </w:rPr>
        <w:instrText xml:space="preserve"> PAGEREF _Toc148614340 \h </w:instrText>
      </w:r>
      <w:r>
        <w:rPr>
          <w:noProof/>
        </w:rPr>
      </w:r>
      <w:r>
        <w:rPr>
          <w:noProof/>
        </w:rPr>
        <w:fldChar w:fldCharType="separate"/>
      </w:r>
      <w:r>
        <w:rPr>
          <w:noProof/>
        </w:rPr>
        <w:t>10</w:t>
      </w:r>
      <w:r>
        <w:rPr>
          <w:noProof/>
        </w:rPr>
        <w:fldChar w:fldCharType="end"/>
      </w:r>
    </w:p>
    <w:p w14:paraId="1A542493" w14:textId="6699D3F8" w:rsidR="00740EB6" w:rsidRDefault="00740EB6">
      <w:pPr>
        <w:pStyle w:val="TOC3"/>
        <w:rPr>
          <w:rFonts w:asciiTheme="minorHAnsi" w:eastAsiaTheme="minorEastAsia" w:hAnsiTheme="minorHAnsi" w:cstheme="minorBidi"/>
          <w:noProof/>
          <w:sz w:val="22"/>
          <w:szCs w:val="22"/>
        </w:rPr>
      </w:pPr>
      <w:r w:rsidRPr="008B1FF8">
        <w:rPr>
          <w:rFonts w:cs="Arial"/>
          <w:b/>
          <w:noProof/>
        </w:rPr>
        <w:t>Energy Emergency Forecasting and Reporting</w:t>
      </w:r>
      <w:r>
        <w:rPr>
          <w:noProof/>
        </w:rPr>
        <w:tab/>
      </w:r>
      <w:r>
        <w:rPr>
          <w:noProof/>
        </w:rPr>
        <w:fldChar w:fldCharType="begin"/>
      </w:r>
      <w:r>
        <w:rPr>
          <w:noProof/>
        </w:rPr>
        <w:instrText xml:space="preserve"> PAGEREF _Toc148614341 \h </w:instrText>
      </w:r>
      <w:r>
        <w:rPr>
          <w:noProof/>
        </w:rPr>
      </w:r>
      <w:r>
        <w:rPr>
          <w:noProof/>
        </w:rPr>
        <w:fldChar w:fldCharType="separate"/>
      </w:r>
      <w:r>
        <w:rPr>
          <w:noProof/>
        </w:rPr>
        <w:t>10</w:t>
      </w:r>
      <w:r>
        <w:rPr>
          <w:noProof/>
        </w:rPr>
        <w:fldChar w:fldCharType="end"/>
      </w:r>
    </w:p>
    <w:p w14:paraId="290BD76C" w14:textId="55696E76"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B.</w:t>
      </w:r>
      <w:r>
        <w:rPr>
          <w:rFonts w:asciiTheme="minorHAnsi" w:eastAsiaTheme="minorEastAsia" w:hAnsiTheme="minorHAnsi" w:cstheme="minorBidi"/>
          <w:noProof/>
          <w:sz w:val="22"/>
          <w:szCs w:val="22"/>
        </w:rPr>
        <w:tab/>
      </w:r>
      <w:r w:rsidRPr="008B1FF8">
        <w:rPr>
          <w:rFonts w:cs="Arial"/>
          <w:noProof/>
        </w:rPr>
        <w:t>ENERGY ALERT CONDITIONS</w:t>
      </w:r>
      <w:r>
        <w:rPr>
          <w:noProof/>
        </w:rPr>
        <w:tab/>
      </w:r>
      <w:r>
        <w:rPr>
          <w:noProof/>
        </w:rPr>
        <w:fldChar w:fldCharType="begin"/>
      </w:r>
      <w:r>
        <w:rPr>
          <w:noProof/>
        </w:rPr>
        <w:instrText xml:space="preserve"> PAGEREF _Toc148614342 \h </w:instrText>
      </w:r>
      <w:r>
        <w:rPr>
          <w:noProof/>
        </w:rPr>
      </w:r>
      <w:r>
        <w:rPr>
          <w:noProof/>
        </w:rPr>
        <w:fldChar w:fldCharType="separate"/>
      </w:r>
      <w:r>
        <w:rPr>
          <w:noProof/>
        </w:rPr>
        <w:t>11</w:t>
      </w:r>
      <w:r>
        <w:rPr>
          <w:noProof/>
        </w:rPr>
        <w:fldChar w:fldCharType="end"/>
      </w:r>
    </w:p>
    <w:p w14:paraId="465410AB" w14:textId="1FDF518D" w:rsidR="00740EB6" w:rsidRDefault="00740EB6">
      <w:pPr>
        <w:pStyle w:val="TOC3"/>
        <w:rPr>
          <w:rFonts w:asciiTheme="minorHAnsi" w:eastAsiaTheme="minorEastAsia" w:hAnsiTheme="minorHAnsi" w:cstheme="minorBidi"/>
          <w:noProof/>
          <w:sz w:val="22"/>
          <w:szCs w:val="22"/>
        </w:rPr>
      </w:pPr>
      <w:r w:rsidRPr="008B1FF8">
        <w:rPr>
          <w:rFonts w:cs="Arial"/>
          <w:b/>
          <w:noProof/>
        </w:rPr>
        <w:t>Data Collection</w:t>
      </w:r>
      <w:r>
        <w:rPr>
          <w:noProof/>
        </w:rPr>
        <w:tab/>
      </w:r>
      <w:r>
        <w:rPr>
          <w:noProof/>
        </w:rPr>
        <w:fldChar w:fldCharType="begin"/>
      </w:r>
      <w:r>
        <w:rPr>
          <w:noProof/>
        </w:rPr>
        <w:instrText xml:space="preserve"> PAGEREF _Toc148614343 \h </w:instrText>
      </w:r>
      <w:r>
        <w:rPr>
          <w:noProof/>
        </w:rPr>
      </w:r>
      <w:r>
        <w:rPr>
          <w:noProof/>
        </w:rPr>
        <w:fldChar w:fldCharType="separate"/>
      </w:r>
      <w:r>
        <w:rPr>
          <w:noProof/>
        </w:rPr>
        <w:t>11</w:t>
      </w:r>
      <w:r>
        <w:rPr>
          <w:noProof/>
        </w:rPr>
        <w:fldChar w:fldCharType="end"/>
      </w:r>
    </w:p>
    <w:p w14:paraId="22104012" w14:textId="7B96A416" w:rsidR="00740EB6" w:rsidRDefault="00740EB6">
      <w:pPr>
        <w:pStyle w:val="TOC3"/>
        <w:rPr>
          <w:rFonts w:asciiTheme="minorHAnsi" w:eastAsiaTheme="minorEastAsia" w:hAnsiTheme="minorHAnsi" w:cstheme="minorBidi"/>
          <w:noProof/>
          <w:sz w:val="22"/>
          <w:szCs w:val="22"/>
        </w:rPr>
      </w:pPr>
      <w:r w:rsidRPr="008B1FF8">
        <w:rPr>
          <w:rFonts w:cs="Arial"/>
          <w:b/>
          <w:noProof/>
        </w:rPr>
        <w:t>Energy Emergency Forecasting and Reporting</w:t>
      </w:r>
      <w:r>
        <w:rPr>
          <w:noProof/>
        </w:rPr>
        <w:tab/>
      </w:r>
      <w:r>
        <w:rPr>
          <w:noProof/>
        </w:rPr>
        <w:fldChar w:fldCharType="begin"/>
      </w:r>
      <w:r>
        <w:rPr>
          <w:noProof/>
        </w:rPr>
        <w:instrText xml:space="preserve"> PAGEREF _Toc148614344 \h </w:instrText>
      </w:r>
      <w:r>
        <w:rPr>
          <w:noProof/>
        </w:rPr>
      </w:r>
      <w:r>
        <w:rPr>
          <w:noProof/>
        </w:rPr>
        <w:fldChar w:fldCharType="separate"/>
      </w:r>
      <w:r>
        <w:rPr>
          <w:noProof/>
        </w:rPr>
        <w:t>11</w:t>
      </w:r>
      <w:r>
        <w:rPr>
          <w:noProof/>
        </w:rPr>
        <w:fldChar w:fldCharType="end"/>
      </w:r>
    </w:p>
    <w:p w14:paraId="6476C51C" w14:textId="632EC618" w:rsidR="00740EB6" w:rsidRDefault="00740EB6">
      <w:pPr>
        <w:pStyle w:val="TOC3"/>
        <w:rPr>
          <w:rFonts w:asciiTheme="minorHAnsi" w:eastAsiaTheme="minorEastAsia" w:hAnsiTheme="minorHAnsi" w:cstheme="minorBidi"/>
          <w:noProof/>
          <w:sz w:val="22"/>
          <w:szCs w:val="22"/>
        </w:rPr>
      </w:pPr>
      <w:r w:rsidRPr="008B1FF8">
        <w:rPr>
          <w:rFonts w:cs="Arial"/>
          <w:b/>
          <w:noProof/>
        </w:rPr>
        <w:t>Energy Alert Actions</w:t>
      </w:r>
      <w:r>
        <w:rPr>
          <w:noProof/>
        </w:rPr>
        <w:tab/>
      </w:r>
      <w:r>
        <w:rPr>
          <w:noProof/>
        </w:rPr>
        <w:fldChar w:fldCharType="begin"/>
      </w:r>
      <w:r>
        <w:rPr>
          <w:noProof/>
        </w:rPr>
        <w:instrText xml:space="preserve"> PAGEREF _Toc148614345 \h </w:instrText>
      </w:r>
      <w:r>
        <w:rPr>
          <w:noProof/>
        </w:rPr>
      </w:r>
      <w:r>
        <w:rPr>
          <w:noProof/>
        </w:rPr>
        <w:fldChar w:fldCharType="separate"/>
      </w:r>
      <w:r>
        <w:rPr>
          <w:noProof/>
        </w:rPr>
        <w:t>12</w:t>
      </w:r>
      <w:r>
        <w:rPr>
          <w:noProof/>
        </w:rPr>
        <w:fldChar w:fldCharType="end"/>
      </w:r>
    </w:p>
    <w:p w14:paraId="3B74A375" w14:textId="6F1FF018"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C.</w:t>
      </w:r>
      <w:r>
        <w:rPr>
          <w:rFonts w:asciiTheme="minorHAnsi" w:eastAsiaTheme="minorEastAsia" w:hAnsiTheme="minorHAnsi" w:cstheme="minorBidi"/>
          <w:noProof/>
          <w:sz w:val="22"/>
          <w:szCs w:val="22"/>
        </w:rPr>
        <w:tab/>
      </w:r>
      <w:r w:rsidRPr="008B1FF8">
        <w:rPr>
          <w:rFonts w:cs="Arial"/>
          <w:noProof/>
        </w:rPr>
        <w:t>ENERGY EMERGENCY CONDITIONS</w:t>
      </w:r>
      <w:r>
        <w:rPr>
          <w:noProof/>
        </w:rPr>
        <w:tab/>
      </w:r>
      <w:r>
        <w:rPr>
          <w:noProof/>
        </w:rPr>
        <w:fldChar w:fldCharType="begin"/>
      </w:r>
      <w:r>
        <w:rPr>
          <w:noProof/>
        </w:rPr>
        <w:instrText xml:space="preserve"> PAGEREF _Toc148614346 \h </w:instrText>
      </w:r>
      <w:r>
        <w:rPr>
          <w:noProof/>
        </w:rPr>
      </w:r>
      <w:r>
        <w:rPr>
          <w:noProof/>
        </w:rPr>
        <w:fldChar w:fldCharType="separate"/>
      </w:r>
      <w:r>
        <w:rPr>
          <w:noProof/>
        </w:rPr>
        <w:t>12</w:t>
      </w:r>
      <w:r>
        <w:rPr>
          <w:noProof/>
        </w:rPr>
        <w:fldChar w:fldCharType="end"/>
      </w:r>
    </w:p>
    <w:p w14:paraId="04AF82A5" w14:textId="723BDCCE" w:rsidR="00740EB6" w:rsidRDefault="00740EB6">
      <w:pPr>
        <w:pStyle w:val="TOC3"/>
        <w:rPr>
          <w:rFonts w:asciiTheme="minorHAnsi" w:eastAsiaTheme="minorEastAsia" w:hAnsiTheme="minorHAnsi" w:cstheme="minorBidi"/>
          <w:noProof/>
          <w:sz w:val="22"/>
          <w:szCs w:val="22"/>
        </w:rPr>
      </w:pPr>
      <w:r w:rsidRPr="008B1FF8">
        <w:rPr>
          <w:rFonts w:cs="Arial"/>
          <w:b/>
          <w:noProof/>
        </w:rPr>
        <w:t>Data Collection</w:t>
      </w:r>
      <w:r>
        <w:rPr>
          <w:noProof/>
        </w:rPr>
        <w:tab/>
      </w:r>
      <w:r>
        <w:rPr>
          <w:noProof/>
        </w:rPr>
        <w:fldChar w:fldCharType="begin"/>
      </w:r>
      <w:r>
        <w:rPr>
          <w:noProof/>
        </w:rPr>
        <w:instrText xml:space="preserve"> PAGEREF _Toc148614347 \h </w:instrText>
      </w:r>
      <w:r>
        <w:rPr>
          <w:noProof/>
        </w:rPr>
      </w:r>
      <w:r>
        <w:rPr>
          <w:noProof/>
        </w:rPr>
        <w:fldChar w:fldCharType="separate"/>
      </w:r>
      <w:r>
        <w:rPr>
          <w:noProof/>
        </w:rPr>
        <w:t>13</w:t>
      </w:r>
      <w:r>
        <w:rPr>
          <w:noProof/>
        </w:rPr>
        <w:fldChar w:fldCharType="end"/>
      </w:r>
    </w:p>
    <w:p w14:paraId="5C339DD3" w14:textId="1E0181D4" w:rsidR="00740EB6" w:rsidRDefault="00740EB6">
      <w:pPr>
        <w:pStyle w:val="TOC3"/>
        <w:rPr>
          <w:rFonts w:asciiTheme="minorHAnsi" w:eastAsiaTheme="minorEastAsia" w:hAnsiTheme="minorHAnsi" w:cstheme="minorBidi"/>
          <w:noProof/>
          <w:sz w:val="22"/>
          <w:szCs w:val="22"/>
        </w:rPr>
      </w:pPr>
      <w:r w:rsidRPr="008B1FF8">
        <w:rPr>
          <w:rFonts w:cs="Arial"/>
          <w:b/>
          <w:noProof/>
        </w:rPr>
        <w:t>Energy Emergency Forecasting and Reporting</w:t>
      </w:r>
      <w:r>
        <w:rPr>
          <w:noProof/>
        </w:rPr>
        <w:tab/>
      </w:r>
      <w:r>
        <w:rPr>
          <w:noProof/>
        </w:rPr>
        <w:fldChar w:fldCharType="begin"/>
      </w:r>
      <w:r>
        <w:rPr>
          <w:noProof/>
        </w:rPr>
        <w:instrText xml:space="preserve"> PAGEREF _Toc148614348 \h </w:instrText>
      </w:r>
      <w:r>
        <w:rPr>
          <w:noProof/>
        </w:rPr>
      </w:r>
      <w:r>
        <w:rPr>
          <w:noProof/>
        </w:rPr>
        <w:fldChar w:fldCharType="separate"/>
      </w:r>
      <w:r>
        <w:rPr>
          <w:noProof/>
        </w:rPr>
        <w:t>13</w:t>
      </w:r>
      <w:r>
        <w:rPr>
          <w:noProof/>
        </w:rPr>
        <w:fldChar w:fldCharType="end"/>
      </w:r>
    </w:p>
    <w:p w14:paraId="433A9619" w14:textId="445AF6B0" w:rsidR="00740EB6" w:rsidRDefault="00740EB6">
      <w:pPr>
        <w:pStyle w:val="TOC3"/>
        <w:rPr>
          <w:rFonts w:asciiTheme="minorHAnsi" w:eastAsiaTheme="minorEastAsia" w:hAnsiTheme="minorHAnsi" w:cstheme="minorBidi"/>
          <w:noProof/>
          <w:sz w:val="22"/>
          <w:szCs w:val="22"/>
        </w:rPr>
      </w:pPr>
      <w:r w:rsidRPr="008B1FF8">
        <w:rPr>
          <w:rFonts w:cs="Arial"/>
          <w:b/>
          <w:noProof/>
        </w:rPr>
        <w:t>Energy Emergency Actions</w:t>
      </w:r>
      <w:r>
        <w:rPr>
          <w:noProof/>
        </w:rPr>
        <w:tab/>
      </w:r>
      <w:r>
        <w:rPr>
          <w:noProof/>
        </w:rPr>
        <w:fldChar w:fldCharType="begin"/>
      </w:r>
      <w:r>
        <w:rPr>
          <w:noProof/>
        </w:rPr>
        <w:instrText xml:space="preserve"> PAGEREF _Toc148614349 \h </w:instrText>
      </w:r>
      <w:r>
        <w:rPr>
          <w:noProof/>
        </w:rPr>
      </w:r>
      <w:r>
        <w:rPr>
          <w:noProof/>
        </w:rPr>
        <w:fldChar w:fldCharType="separate"/>
      </w:r>
      <w:r>
        <w:rPr>
          <w:noProof/>
        </w:rPr>
        <w:t>13</w:t>
      </w:r>
      <w:r>
        <w:rPr>
          <w:noProof/>
        </w:rPr>
        <w:fldChar w:fldCharType="end"/>
      </w:r>
    </w:p>
    <w:p w14:paraId="399D0CE2" w14:textId="2C1B48F8"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D.</w:t>
      </w:r>
      <w:r>
        <w:rPr>
          <w:rFonts w:asciiTheme="minorHAnsi" w:eastAsiaTheme="minorEastAsia" w:hAnsiTheme="minorHAnsi" w:cstheme="minorBidi"/>
          <w:noProof/>
          <w:sz w:val="22"/>
          <w:szCs w:val="22"/>
        </w:rPr>
        <w:tab/>
      </w:r>
      <w:r w:rsidRPr="008B1FF8">
        <w:rPr>
          <w:rFonts w:cs="Arial"/>
          <w:noProof/>
        </w:rPr>
        <w:t>CANCELLATION</w:t>
      </w:r>
      <w:r>
        <w:rPr>
          <w:noProof/>
        </w:rPr>
        <w:tab/>
      </w:r>
      <w:r>
        <w:rPr>
          <w:noProof/>
        </w:rPr>
        <w:fldChar w:fldCharType="begin"/>
      </w:r>
      <w:r>
        <w:rPr>
          <w:noProof/>
        </w:rPr>
        <w:instrText xml:space="preserve"> PAGEREF _Toc148614350 \h </w:instrText>
      </w:r>
      <w:r>
        <w:rPr>
          <w:noProof/>
        </w:rPr>
      </w:r>
      <w:r>
        <w:rPr>
          <w:noProof/>
        </w:rPr>
        <w:fldChar w:fldCharType="separate"/>
      </w:r>
      <w:r>
        <w:rPr>
          <w:noProof/>
        </w:rPr>
        <w:t>14</w:t>
      </w:r>
      <w:r>
        <w:rPr>
          <w:noProof/>
        </w:rPr>
        <w:fldChar w:fldCharType="end"/>
      </w:r>
    </w:p>
    <w:p w14:paraId="5903FEBC" w14:textId="031FF413" w:rsidR="00740EB6" w:rsidRDefault="00740EB6">
      <w:pPr>
        <w:pStyle w:val="TOC1"/>
        <w:tabs>
          <w:tab w:val="left" w:pos="950"/>
        </w:tabs>
        <w:rPr>
          <w:rFonts w:asciiTheme="minorHAnsi" w:eastAsiaTheme="minorEastAsia" w:hAnsiTheme="minorHAnsi" w:cstheme="minorBidi"/>
          <w:b w:val="0"/>
          <w:noProof/>
          <w:sz w:val="22"/>
          <w:szCs w:val="22"/>
        </w:rPr>
      </w:pPr>
      <w:r w:rsidRPr="008B1FF8">
        <w:rPr>
          <w:rFonts w:cs="Arial"/>
          <w:noProof/>
        </w:rPr>
        <w:t>IV.</w:t>
      </w:r>
      <w:r>
        <w:rPr>
          <w:rFonts w:asciiTheme="minorHAnsi" w:eastAsiaTheme="minorEastAsia" w:hAnsiTheme="minorHAnsi" w:cstheme="minorBidi"/>
          <w:b w:val="0"/>
          <w:noProof/>
          <w:sz w:val="22"/>
          <w:szCs w:val="22"/>
        </w:rPr>
        <w:tab/>
      </w:r>
      <w:r w:rsidRPr="008B1FF8">
        <w:rPr>
          <w:rFonts w:cs="Arial"/>
          <w:noProof/>
        </w:rPr>
        <w:t>GENERATOR FUEL AND EMISSIONS SURVEY</w:t>
      </w:r>
      <w:r>
        <w:rPr>
          <w:noProof/>
        </w:rPr>
        <w:tab/>
      </w:r>
      <w:r>
        <w:rPr>
          <w:noProof/>
        </w:rPr>
        <w:fldChar w:fldCharType="begin"/>
      </w:r>
      <w:r>
        <w:rPr>
          <w:noProof/>
        </w:rPr>
        <w:instrText xml:space="preserve"> PAGEREF _Toc148614351 \h </w:instrText>
      </w:r>
      <w:r>
        <w:rPr>
          <w:noProof/>
        </w:rPr>
      </w:r>
      <w:r>
        <w:rPr>
          <w:noProof/>
        </w:rPr>
        <w:fldChar w:fldCharType="separate"/>
      </w:r>
      <w:r>
        <w:rPr>
          <w:noProof/>
        </w:rPr>
        <w:t>15</w:t>
      </w:r>
      <w:r>
        <w:rPr>
          <w:noProof/>
        </w:rPr>
        <w:fldChar w:fldCharType="end"/>
      </w:r>
    </w:p>
    <w:p w14:paraId="09505AD3" w14:textId="7E9933CC" w:rsidR="00740EB6" w:rsidRDefault="00740EB6">
      <w:pPr>
        <w:pStyle w:val="TOC2"/>
        <w:tabs>
          <w:tab w:val="left" w:pos="950"/>
        </w:tabs>
        <w:rPr>
          <w:rFonts w:asciiTheme="minorHAnsi" w:eastAsiaTheme="minorEastAsia" w:hAnsiTheme="minorHAnsi" w:cstheme="minorBidi"/>
          <w:noProof/>
          <w:sz w:val="22"/>
          <w:szCs w:val="22"/>
        </w:rPr>
      </w:pPr>
      <w:r>
        <w:rPr>
          <w:noProof/>
        </w:rPr>
        <w:t>A.</w:t>
      </w:r>
      <w:r>
        <w:rPr>
          <w:rFonts w:asciiTheme="minorHAnsi" w:eastAsiaTheme="minorEastAsia" w:hAnsiTheme="minorHAnsi" w:cstheme="minorBidi"/>
          <w:noProof/>
          <w:sz w:val="22"/>
          <w:szCs w:val="22"/>
        </w:rPr>
        <w:tab/>
      </w:r>
      <w:r>
        <w:rPr>
          <w:noProof/>
        </w:rPr>
        <w:t>DATA COLLECTION PROCESS DESCRIPTION</w:t>
      </w:r>
      <w:r>
        <w:rPr>
          <w:noProof/>
        </w:rPr>
        <w:tab/>
      </w:r>
      <w:r>
        <w:rPr>
          <w:noProof/>
        </w:rPr>
        <w:fldChar w:fldCharType="begin"/>
      </w:r>
      <w:r>
        <w:rPr>
          <w:noProof/>
        </w:rPr>
        <w:instrText xml:space="preserve"> PAGEREF _Toc148614352 \h </w:instrText>
      </w:r>
      <w:r>
        <w:rPr>
          <w:noProof/>
        </w:rPr>
      </w:r>
      <w:r>
        <w:rPr>
          <w:noProof/>
        </w:rPr>
        <w:fldChar w:fldCharType="separate"/>
      </w:r>
      <w:r>
        <w:rPr>
          <w:noProof/>
        </w:rPr>
        <w:t>15</w:t>
      </w:r>
      <w:r>
        <w:rPr>
          <w:noProof/>
        </w:rPr>
        <w:fldChar w:fldCharType="end"/>
      </w:r>
    </w:p>
    <w:p w14:paraId="6AB91309" w14:textId="45C09C22" w:rsidR="00740EB6" w:rsidRDefault="00740EB6">
      <w:pPr>
        <w:pStyle w:val="TOC2"/>
        <w:tabs>
          <w:tab w:val="left" w:pos="950"/>
        </w:tabs>
        <w:rPr>
          <w:rFonts w:asciiTheme="minorHAnsi" w:eastAsiaTheme="minorEastAsia" w:hAnsiTheme="minorHAnsi" w:cstheme="minorBidi"/>
          <w:noProof/>
          <w:sz w:val="22"/>
          <w:szCs w:val="22"/>
        </w:rPr>
      </w:pPr>
      <w:r>
        <w:rPr>
          <w:noProof/>
        </w:rPr>
        <w:t>B.</w:t>
      </w:r>
      <w:r>
        <w:rPr>
          <w:rFonts w:asciiTheme="minorHAnsi" w:eastAsiaTheme="minorEastAsia" w:hAnsiTheme="minorHAnsi" w:cstheme="minorBidi"/>
          <w:noProof/>
          <w:sz w:val="22"/>
          <w:szCs w:val="22"/>
        </w:rPr>
        <w:tab/>
      </w:r>
      <w:r>
        <w:rPr>
          <w:noProof/>
        </w:rPr>
        <w:t>SURVEY QUESTIONS</w:t>
      </w:r>
      <w:r>
        <w:rPr>
          <w:noProof/>
        </w:rPr>
        <w:tab/>
      </w:r>
      <w:r>
        <w:rPr>
          <w:noProof/>
        </w:rPr>
        <w:fldChar w:fldCharType="begin"/>
      </w:r>
      <w:r>
        <w:rPr>
          <w:noProof/>
        </w:rPr>
        <w:instrText xml:space="preserve"> PAGEREF _Toc148614353 \h </w:instrText>
      </w:r>
      <w:r>
        <w:rPr>
          <w:noProof/>
        </w:rPr>
      </w:r>
      <w:r>
        <w:rPr>
          <w:noProof/>
        </w:rPr>
        <w:fldChar w:fldCharType="separate"/>
      </w:r>
      <w:r>
        <w:rPr>
          <w:noProof/>
        </w:rPr>
        <w:t>15</w:t>
      </w:r>
      <w:r>
        <w:rPr>
          <w:noProof/>
        </w:rPr>
        <w:fldChar w:fldCharType="end"/>
      </w:r>
    </w:p>
    <w:p w14:paraId="591C3DEC" w14:textId="2F55D25C" w:rsidR="00740EB6" w:rsidRDefault="00740EB6">
      <w:pPr>
        <w:pStyle w:val="TOC2"/>
        <w:tabs>
          <w:tab w:val="left" w:pos="950"/>
        </w:tabs>
        <w:rPr>
          <w:rFonts w:asciiTheme="minorHAnsi" w:eastAsiaTheme="minorEastAsia" w:hAnsiTheme="minorHAnsi" w:cstheme="minorBidi"/>
          <w:noProof/>
          <w:sz w:val="22"/>
          <w:szCs w:val="22"/>
        </w:rPr>
      </w:pPr>
      <w:r>
        <w:rPr>
          <w:noProof/>
        </w:rPr>
        <w:t>C.</w:t>
      </w:r>
      <w:r>
        <w:rPr>
          <w:rFonts w:asciiTheme="minorHAnsi" w:eastAsiaTheme="minorEastAsia" w:hAnsiTheme="minorHAnsi" w:cstheme="minorBidi"/>
          <w:noProof/>
          <w:sz w:val="22"/>
          <w:szCs w:val="22"/>
        </w:rPr>
        <w:tab/>
      </w:r>
      <w:r>
        <w:rPr>
          <w:noProof/>
        </w:rPr>
        <w:t>DATA RETENTION REQUIREMENTS AND REPORTING</w:t>
      </w:r>
      <w:r>
        <w:rPr>
          <w:noProof/>
        </w:rPr>
        <w:tab/>
      </w:r>
      <w:r>
        <w:rPr>
          <w:noProof/>
        </w:rPr>
        <w:fldChar w:fldCharType="begin"/>
      </w:r>
      <w:r>
        <w:rPr>
          <w:noProof/>
        </w:rPr>
        <w:instrText xml:space="preserve"> PAGEREF _Toc148614354 \h </w:instrText>
      </w:r>
      <w:r>
        <w:rPr>
          <w:noProof/>
        </w:rPr>
      </w:r>
      <w:r>
        <w:rPr>
          <w:noProof/>
        </w:rPr>
        <w:fldChar w:fldCharType="separate"/>
      </w:r>
      <w:r>
        <w:rPr>
          <w:noProof/>
        </w:rPr>
        <w:t>18</w:t>
      </w:r>
      <w:r>
        <w:rPr>
          <w:noProof/>
        </w:rPr>
        <w:fldChar w:fldCharType="end"/>
      </w:r>
    </w:p>
    <w:p w14:paraId="2B807807" w14:textId="583BB64E" w:rsidR="00740EB6" w:rsidRDefault="00740EB6">
      <w:pPr>
        <w:pStyle w:val="TOC1"/>
        <w:tabs>
          <w:tab w:val="left" w:pos="475"/>
        </w:tabs>
        <w:rPr>
          <w:rFonts w:asciiTheme="minorHAnsi" w:eastAsiaTheme="minorEastAsia" w:hAnsiTheme="minorHAnsi" w:cstheme="minorBidi"/>
          <w:b w:val="0"/>
          <w:noProof/>
          <w:sz w:val="22"/>
          <w:szCs w:val="22"/>
        </w:rPr>
      </w:pPr>
      <w:r w:rsidRPr="008B1FF8">
        <w:rPr>
          <w:rFonts w:cs="Arial"/>
          <w:noProof/>
        </w:rPr>
        <w:t>V.</w:t>
      </w:r>
      <w:r>
        <w:rPr>
          <w:rFonts w:asciiTheme="minorHAnsi" w:eastAsiaTheme="minorEastAsia" w:hAnsiTheme="minorHAnsi" w:cstheme="minorBidi"/>
          <w:b w:val="0"/>
          <w:noProof/>
          <w:sz w:val="22"/>
          <w:szCs w:val="22"/>
        </w:rPr>
        <w:tab/>
      </w:r>
      <w:r w:rsidRPr="008B1FF8">
        <w:rPr>
          <w:rFonts w:cs="Arial"/>
          <w:noProof/>
        </w:rPr>
        <w:t>GENERATOR WINTER READINESS SURVEY</w:t>
      </w:r>
      <w:r>
        <w:rPr>
          <w:noProof/>
        </w:rPr>
        <w:tab/>
      </w:r>
      <w:r>
        <w:rPr>
          <w:noProof/>
        </w:rPr>
        <w:fldChar w:fldCharType="begin"/>
      </w:r>
      <w:r>
        <w:rPr>
          <w:noProof/>
        </w:rPr>
        <w:instrText xml:space="preserve"> PAGEREF _Toc148614355 \h </w:instrText>
      </w:r>
      <w:r>
        <w:rPr>
          <w:noProof/>
        </w:rPr>
      </w:r>
      <w:r>
        <w:rPr>
          <w:noProof/>
        </w:rPr>
        <w:fldChar w:fldCharType="separate"/>
      </w:r>
      <w:r>
        <w:rPr>
          <w:noProof/>
        </w:rPr>
        <w:t>19</w:t>
      </w:r>
      <w:r>
        <w:rPr>
          <w:noProof/>
        </w:rPr>
        <w:fldChar w:fldCharType="end"/>
      </w:r>
    </w:p>
    <w:p w14:paraId="7A897098" w14:textId="7FAEA863" w:rsidR="00740EB6" w:rsidRDefault="00740EB6">
      <w:pPr>
        <w:pStyle w:val="TOC2"/>
        <w:tabs>
          <w:tab w:val="left" w:pos="950"/>
        </w:tabs>
        <w:rPr>
          <w:rFonts w:asciiTheme="minorHAnsi" w:eastAsiaTheme="minorEastAsia" w:hAnsiTheme="minorHAnsi" w:cstheme="minorBidi"/>
          <w:noProof/>
          <w:sz w:val="22"/>
          <w:szCs w:val="22"/>
        </w:rPr>
      </w:pPr>
      <w:r>
        <w:rPr>
          <w:noProof/>
        </w:rPr>
        <w:t>A.</w:t>
      </w:r>
      <w:r>
        <w:rPr>
          <w:rFonts w:asciiTheme="minorHAnsi" w:eastAsiaTheme="minorEastAsia" w:hAnsiTheme="minorHAnsi" w:cstheme="minorBidi"/>
          <w:noProof/>
          <w:sz w:val="22"/>
          <w:szCs w:val="22"/>
        </w:rPr>
        <w:tab/>
      </w:r>
      <w:r>
        <w:rPr>
          <w:noProof/>
        </w:rPr>
        <w:t>SURVEY PROCESS</w:t>
      </w:r>
      <w:r>
        <w:rPr>
          <w:noProof/>
        </w:rPr>
        <w:tab/>
      </w:r>
      <w:r>
        <w:rPr>
          <w:noProof/>
        </w:rPr>
        <w:fldChar w:fldCharType="begin"/>
      </w:r>
      <w:r>
        <w:rPr>
          <w:noProof/>
        </w:rPr>
        <w:instrText xml:space="preserve"> PAGEREF _Toc148614356 \h </w:instrText>
      </w:r>
      <w:r>
        <w:rPr>
          <w:noProof/>
        </w:rPr>
      </w:r>
      <w:r>
        <w:rPr>
          <w:noProof/>
        </w:rPr>
        <w:fldChar w:fldCharType="separate"/>
      </w:r>
      <w:r>
        <w:rPr>
          <w:noProof/>
        </w:rPr>
        <w:t>19</w:t>
      </w:r>
      <w:r>
        <w:rPr>
          <w:noProof/>
        </w:rPr>
        <w:fldChar w:fldCharType="end"/>
      </w:r>
    </w:p>
    <w:p w14:paraId="05B15F13" w14:textId="65A95A52" w:rsidR="00740EB6" w:rsidRDefault="00740EB6">
      <w:pPr>
        <w:pStyle w:val="TOC2"/>
        <w:tabs>
          <w:tab w:val="left" w:pos="950"/>
        </w:tabs>
        <w:rPr>
          <w:rFonts w:asciiTheme="minorHAnsi" w:eastAsiaTheme="minorEastAsia" w:hAnsiTheme="minorHAnsi" w:cstheme="minorBidi"/>
          <w:noProof/>
          <w:sz w:val="22"/>
          <w:szCs w:val="22"/>
        </w:rPr>
      </w:pPr>
      <w:r>
        <w:rPr>
          <w:noProof/>
        </w:rPr>
        <w:t>B.</w:t>
      </w:r>
      <w:r>
        <w:rPr>
          <w:rFonts w:asciiTheme="minorHAnsi" w:eastAsiaTheme="minorEastAsia" w:hAnsiTheme="minorHAnsi" w:cstheme="minorBidi"/>
          <w:noProof/>
          <w:sz w:val="22"/>
          <w:szCs w:val="22"/>
        </w:rPr>
        <w:tab/>
      </w:r>
      <w:r>
        <w:rPr>
          <w:noProof/>
        </w:rPr>
        <w:t>SURVEY QUESTIONS</w:t>
      </w:r>
      <w:r>
        <w:rPr>
          <w:noProof/>
        </w:rPr>
        <w:tab/>
      </w:r>
      <w:r>
        <w:rPr>
          <w:noProof/>
        </w:rPr>
        <w:fldChar w:fldCharType="begin"/>
      </w:r>
      <w:r>
        <w:rPr>
          <w:noProof/>
        </w:rPr>
        <w:instrText xml:space="preserve"> PAGEREF _Toc148614357 \h </w:instrText>
      </w:r>
      <w:r>
        <w:rPr>
          <w:noProof/>
        </w:rPr>
      </w:r>
      <w:r>
        <w:rPr>
          <w:noProof/>
        </w:rPr>
        <w:fldChar w:fldCharType="separate"/>
      </w:r>
      <w:r>
        <w:rPr>
          <w:noProof/>
        </w:rPr>
        <w:t>19</w:t>
      </w:r>
      <w:r>
        <w:rPr>
          <w:noProof/>
        </w:rPr>
        <w:fldChar w:fldCharType="end"/>
      </w:r>
    </w:p>
    <w:p w14:paraId="00990617" w14:textId="54600253" w:rsidR="00740EB6" w:rsidRDefault="00740EB6">
      <w:pPr>
        <w:pStyle w:val="TOC2"/>
        <w:tabs>
          <w:tab w:val="left" w:pos="950"/>
        </w:tabs>
        <w:rPr>
          <w:rFonts w:asciiTheme="minorHAnsi" w:eastAsiaTheme="minorEastAsia" w:hAnsiTheme="minorHAnsi" w:cstheme="minorBidi"/>
          <w:noProof/>
          <w:sz w:val="22"/>
          <w:szCs w:val="22"/>
        </w:rPr>
      </w:pPr>
      <w:r>
        <w:rPr>
          <w:noProof/>
        </w:rPr>
        <w:t>C.</w:t>
      </w:r>
      <w:r>
        <w:rPr>
          <w:rFonts w:asciiTheme="minorHAnsi" w:eastAsiaTheme="minorEastAsia" w:hAnsiTheme="minorHAnsi" w:cstheme="minorBidi"/>
          <w:noProof/>
          <w:sz w:val="22"/>
          <w:szCs w:val="22"/>
        </w:rPr>
        <w:tab/>
      </w:r>
      <w:r>
        <w:rPr>
          <w:noProof/>
        </w:rPr>
        <w:t>DATA RETENTION REQUIREMENTS AND REPORTING</w:t>
      </w:r>
      <w:r>
        <w:rPr>
          <w:noProof/>
        </w:rPr>
        <w:tab/>
      </w:r>
      <w:r>
        <w:rPr>
          <w:noProof/>
        </w:rPr>
        <w:fldChar w:fldCharType="begin"/>
      </w:r>
      <w:r>
        <w:rPr>
          <w:noProof/>
        </w:rPr>
        <w:instrText xml:space="preserve"> PAGEREF _Toc148614358 \h </w:instrText>
      </w:r>
      <w:r>
        <w:rPr>
          <w:noProof/>
        </w:rPr>
      </w:r>
      <w:r>
        <w:rPr>
          <w:noProof/>
        </w:rPr>
        <w:fldChar w:fldCharType="separate"/>
      </w:r>
      <w:r>
        <w:rPr>
          <w:noProof/>
        </w:rPr>
        <w:t>22</w:t>
      </w:r>
      <w:r>
        <w:rPr>
          <w:noProof/>
        </w:rPr>
        <w:fldChar w:fldCharType="end"/>
      </w:r>
    </w:p>
    <w:p w14:paraId="098B5DF3" w14:textId="2EC6D969" w:rsidR="00740EB6" w:rsidRDefault="00740EB6">
      <w:pPr>
        <w:pStyle w:val="TOC1"/>
        <w:tabs>
          <w:tab w:val="left" w:pos="950"/>
        </w:tabs>
        <w:rPr>
          <w:rFonts w:asciiTheme="minorHAnsi" w:eastAsiaTheme="minorEastAsia" w:hAnsiTheme="minorHAnsi" w:cstheme="minorBidi"/>
          <w:b w:val="0"/>
          <w:noProof/>
          <w:sz w:val="22"/>
          <w:szCs w:val="22"/>
        </w:rPr>
      </w:pPr>
      <w:r w:rsidRPr="008B1FF8">
        <w:rPr>
          <w:rFonts w:cs="Arial"/>
          <w:noProof/>
        </w:rPr>
        <w:t>VI.</w:t>
      </w:r>
      <w:r>
        <w:rPr>
          <w:rFonts w:asciiTheme="minorHAnsi" w:eastAsiaTheme="minorEastAsia" w:hAnsiTheme="minorHAnsi" w:cstheme="minorBidi"/>
          <w:b w:val="0"/>
          <w:noProof/>
          <w:sz w:val="22"/>
          <w:szCs w:val="22"/>
        </w:rPr>
        <w:tab/>
      </w:r>
      <w:r w:rsidRPr="008B1FF8">
        <w:rPr>
          <w:rFonts w:cs="Arial"/>
          <w:noProof/>
        </w:rPr>
        <w:t>NATURAL GAS CRITICAL INFRASTRUCTURE SURVEY</w:t>
      </w:r>
      <w:r>
        <w:rPr>
          <w:noProof/>
        </w:rPr>
        <w:tab/>
      </w:r>
      <w:r>
        <w:rPr>
          <w:noProof/>
        </w:rPr>
        <w:fldChar w:fldCharType="begin"/>
      </w:r>
      <w:r>
        <w:rPr>
          <w:noProof/>
        </w:rPr>
        <w:instrText xml:space="preserve"> PAGEREF _Toc148614359 \h </w:instrText>
      </w:r>
      <w:r>
        <w:rPr>
          <w:noProof/>
        </w:rPr>
      </w:r>
      <w:r>
        <w:rPr>
          <w:noProof/>
        </w:rPr>
        <w:fldChar w:fldCharType="separate"/>
      </w:r>
      <w:r>
        <w:rPr>
          <w:noProof/>
        </w:rPr>
        <w:t>23</w:t>
      </w:r>
      <w:r>
        <w:rPr>
          <w:noProof/>
        </w:rPr>
        <w:fldChar w:fldCharType="end"/>
      </w:r>
    </w:p>
    <w:p w14:paraId="429FF298" w14:textId="5AA974A8" w:rsidR="00740EB6" w:rsidRDefault="00740EB6">
      <w:pPr>
        <w:pStyle w:val="TOC2"/>
        <w:tabs>
          <w:tab w:val="left" w:pos="950"/>
        </w:tabs>
        <w:rPr>
          <w:rFonts w:asciiTheme="minorHAnsi" w:eastAsiaTheme="minorEastAsia" w:hAnsiTheme="minorHAnsi" w:cstheme="minorBidi"/>
          <w:noProof/>
          <w:sz w:val="22"/>
          <w:szCs w:val="22"/>
        </w:rPr>
      </w:pPr>
      <w:r>
        <w:rPr>
          <w:noProof/>
        </w:rPr>
        <w:t>A.</w:t>
      </w:r>
      <w:r>
        <w:rPr>
          <w:rFonts w:asciiTheme="minorHAnsi" w:eastAsiaTheme="minorEastAsia" w:hAnsiTheme="minorHAnsi" w:cstheme="minorBidi"/>
          <w:noProof/>
          <w:sz w:val="22"/>
          <w:szCs w:val="22"/>
        </w:rPr>
        <w:tab/>
      </w:r>
      <w:r>
        <w:rPr>
          <w:noProof/>
        </w:rPr>
        <w:t>SURVEY PROCESS</w:t>
      </w:r>
      <w:r>
        <w:rPr>
          <w:noProof/>
        </w:rPr>
        <w:tab/>
      </w:r>
      <w:r>
        <w:rPr>
          <w:noProof/>
        </w:rPr>
        <w:fldChar w:fldCharType="begin"/>
      </w:r>
      <w:r>
        <w:rPr>
          <w:noProof/>
        </w:rPr>
        <w:instrText xml:space="preserve"> PAGEREF _Toc148614360 \h </w:instrText>
      </w:r>
      <w:r>
        <w:rPr>
          <w:noProof/>
        </w:rPr>
      </w:r>
      <w:r>
        <w:rPr>
          <w:noProof/>
        </w:rPr>
        <w:fldChar w:fldCharType="separate"/>
      </w:r>
      <w:r>
        <w:rPr>
          <w:noProof/>
        </w:rPr>
        <w:t>23</w:t>
      </w:r>
      <w:r>
        <w:rPr>
          <w:noProof/>
        </w:rPr>
        <w:fldChar w:fldCharType="end"/>
      </w:r>
    </w:p>
    <w:p w14:paraId="0D2A82DB" w14:textId="20920787" w:rsidR="00740EB6" w:rsidRDefault="00740EB6">
      <w:pPr>
        <w:pStyle w:val="TOC2"/>
        <w:tabs>
          <w:tab w:val="left" w:pos="950"/>
        </w:tabs>
        <w:rPr>
          <w:rFonts w:asciiTheme="minorHAnsi" w:eastAsiaTheme="minorEastAsia" w:hAnsiTheme="minorHAnsi" w:cstheme="minorBidi"/>
          <w:noProof/>
          <w:sz w:val="22"/>
          <w:szCs w:val="22"/>
        </w:rPr>
      </w:pPr>
      <w:r>
        <w:rPr>
          <w:noProof/>
        </w:rPr>
        <w:t>B.</w:t>
      </w:r>
      <w:r>
        <w:rPr>
          <w:rFonts w:asciiTheme="minorHAnsi" w:eastAsiaTheme="minorEastAsia" w:hAnsiTheme="minorHAnsi" w:cstheme="minorBidi"/>
          <w:noProof/>
          <w:sz w:val="22"/>
          <w:szCs w:val="22"/>
        </w:rPr>
        <w:tab/>
      </w:r>
      <w:r>
        <w:rPr>
          <w:noProof/>
        </w:rPr>
        <w:t>SURVEY QUESTIONS</w:t>
      </w:r>
      <w:r>
        <w:rPr>
          <w:noProof/>
        </w:rPr>
        <w:tab/>
      </w:r>
      <w:r>
        <w:rPr>
          <w:noProof/>
        </w:rPr>
        <w:fldChar w:fldCharType="begin"/>
      </w:r>
      <w:r>
        <w:rPr>
          <w:noProof/>
        </w:rPr>
        <w:instrText xml:space="preserve"> PAGEREF _Toc148614361 \h </w:instrText>
      </w:r>
      <w:r>
        <w:rPr>
          <w:noProof/>
        </w:rPr>
      </w:r>
      <w:r>
        <w:rPr>
          <w:noProof/>
        </w:rPr>
        <w:fldChar w:fldCharType="separate"/>
      </w:r>
      <w:r>
        <w:rPr>
          <w:noProof/>
        </w:rPr>
        <w:t>23</w:t>
      </w:r>
      <w:r>
        <w:rPr>
          <w:noProof/>
        </w:rPr>
        <w:fldChar w:fldCharType="end"/>
      </w:r>
    </w:p>
    <w:p w14:paraId="32EACE3F" w14:textId="7A4924F4"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C.</w:t>
      </w:r>
      <w:r>
        <w:rPr>
          <w:rFonts w:asciiTheme="minorHAnsi" w:eastAsiaTheme="minorEastAsia" w:hAnsiTheme="minorHAnsi" w:cstheme="minorBidi"/>
          <w:noProof/>
          <w:sz w:val="22"/>
          <w:szCs w:val="22"/>
        </w:rPr>
        <w:tab/>
      </w:r>
      <w:r w:rsidRPr="008B1FF8">
        <w:rPr>
          <w:rFonts w:cs="Arial"/>
          <w:noProof/>
        </w:rPr>
        <w:t>DATA RETENTION REQUIREMENTS AND REPORTING</w:t>
      </w:r>
      <w:r>
        <w:rPr>
          <w:noProof/>
        </w:rPr>
        <w:tab/>
      </w:r>
      <w:r>
        <w:rPr>
          <w:noProof/>
        </w:rPr>
        <w:fldChar w:fldCharType="begin"/>
      </w:r>
      <w:r>
        <w:rPr>
          <w:noProof/>
        </w:rPr>
        <w:instrText xml:space="preserve"> PAGEREF _Toc148614362 \h </w:instrText>
      </w:r>
      <w:r>
        <w:rPr>
          <w:noProof/>
        </w:rPr>
      </w:r>
      <w:r>
        <w:rPr>
          <w:noProof/>
        </w:rPr>
        <w:fldChar w:fldCharType="separate"/>
      </w:r>
      <w:r>
        <w:rPr>
          <w:noProof/>
        </w:rPr>
        <w:t>23</w:t>
      </w:r>
      <w:r>
        <w:rPr>
          <w:noProof/>
        </w:rPr>
        <w:fldChar w:fldCharType="end"/>
      </w:r>
    </w:p>
    <w:p w14:paraId="74F713AF" w14:textId="59CF9378" w:rsidR="00740EB6" w:rsidRDefault="00740EB6">
      <w:pPr>
        <w:pStyle w:val="TOC1"/>
        <w:rPr>
          <w:rFonts w:asciiTheme="minorHAnsi" w:eastAsiaTheme="minorEastAsia" w:hAnsiTheme="minorHAnsi" w:cstheme="minorBidi"/>
          <w:b w:val="0"/>
          <w:noProof/>
          <w:sz w:val="22"/>
          <w:szCs w:val="22"/>
        </w:rPr>
      </w:pPr>
      <w:r w:rsidRPr="008B1FF8">
        <w:rPr>
          <w:rFonts w:cs="Arial"/>
          <w:noProof/>
        </w:rPr>
        <w:t>OP-21 REVISION HISTORY</w:t>
      </w:r>
      <w:r>
        <w:rPr>
          <w:noProof/>
        </w:rPr>
        <w:tab/>
      </w:r>
      <w:r>
        <w:rPr>
          <w:noProof/>
        </w:rPr>
        <w:fldChar w:fldCharType="begin"/>
      </w:r>
      <w:r>
        <w:rPr>
          <w:noProof/>
        </w:rPr>
        <w:instrText xml:space="preserve"> PAGEREF _Toc148614363 \h </w:instrText>
      </w:r>
      <w:r>
        <w:rPr>
          <w:noProof/>
        </w:rPr>
      </w:r>
      <w:r>
        <w:rPr>
          <w:noProof/>
        </w:rPr>
        <w:fldChar w:fldCharType="separate"/>
      </w:r>
      <w:r>
        <w:rPr>
          <w:noProof/>
        </w:rPr>
        <w:t>24</w:t>
      </w:r>
      <w:r>
        <w:rPr>
          <w:noProof/>
        </w:rPr>
        <w:fldChar w:fldCharType="end"/>
      </w:r>
    </w:p>
    <w:p w14:paraId="6F521667" w14:textId="0772E87E" w:rsidR="00D61737" w:rsidRDefault="009E2237" w:rsidP="00D61737">
      <w:pPr>
        <w:pStyle w:val="DocumentText"/>
        <w:rPr>
          <w:ins w:id="6" w:author="Author"/>
          <w:rFonts w:ascii="Arial" w:hAnsi="Arial" w:cs="Arial"/>
          <w:b/>
          <w:sz w:val="28"/>
          <w:szCs w:val="28"/>
        </w:rPr>
      </w:pPr>
      <w:r w:rsidRPr="007D042F">
        <w:rPr>
          <w:rFonts w:ascii="Arial" w:hAnsi="Arial" w:cs="Arial"/>
          <w:sz w:val="22"/>
          <w:szCs w:val="22"/>
        </w:rPr>
        <w:fldChar w:fldCharType="end"/>
      </w:r>
      <w:r w:rsidR="00D61737" w:rsidRPr="00D61737">
        <w:rPr>
          <w:rFonts w:ascii="Arial" w:hAnsi="Arial" w:cs="Arial"/>
          <w:b/>
          <w:sz w:val="28"/>
          <w:szCs w:val="28"/>
        </w:rPr>
        <w:t xml:space="preserve"> </w:t>
      </w:r>
    </w:p>
    <w:p w14:paraId="5E4DE231" w14:textId="77777777" w:rsidR="00057BFF" w:rsidRDefault="00057BFF" w:rsidP="00D61737">
      <w:pPr>
        <w:pStyle w:val="DocumentText"/>
        <w:rPr>
          <w:rFonts w:ascii="Arial" w:hAnsi="Arial" w:cs="Arial"/>
          <w:b/>
          <w:sz w:val="28"/>
          <w:szCs w:val="28"/>
        </w:rPr>
      </w:pPr>
    </w:p>
    <w:p w14:paraId="6F521668" w14:textId="77777777" w:rsidR="00D61737" w:rsidRDefault="00D61737" w:rsidP="00D61737">
      <w:pPr>
        <w:pStyle w:val="DocumentText"/>
        <w:rPr>
          <w:rFonts w:ascii="Arial" w:hAnsi="Arial" w:cs="Arial"/>
          <w:b/>
          <w:sz w:val="28"/>
          <w:szCs w:val="28"/>
        </w:rPr>
      </w:pPr>
      <w:r>
        <w:rPr>
          <w:rFonts w:ascii="Arial" w:hAnsi="Arial" w:cs="Arial"/>
          <w:b/>
          <w:sz w:val="28"/>
          <w:szCs w:val="28"/>
        </w:rPr>
        <w:lastRenderedPageBreak/>
        <w:t>Appendices</w:t>
      </w:r>
      <w:r w:rsidRPr="002B727A">
        <w:rPr>
          <w:rFonts w:ascii="Arial" w:hAnsi="Arial" w:cs="Arial"/>
          <w:b/>
          <w:sz w:val="28"/>
          <w:szCs w:val="28"/>
        </w:rPr>
        <w:t>:</w:t>
      </w:r>
    </w:p>
    <w:tbl>
      <w:tblPr>
        <w:tblW w:w="0" w:type="auto"/>
        <w:jc w:val="center"/>
        <w:tblLayout w:type="fixed"/>
        <w:tblLook w:val="0000" w:firstRow="0" w:lastRow="0" w:firstColumn="0" w:lastColumn="0" w:noHBand="0" w:noVBand="0"/>
      </w:tblPr>
      <w:tblGrid>
        <w:gridCol w:w="360"/>
        <w:gridCol w:w="8640"/>
      </w:tblGrid>
      <w:tr w:rsidR="00D61737" w:rsidRPr="00C7590D" w14:paraId="6F52166B" w14:textId="77777777" w:rsidTr="00ED3E91">
        <w:trPr>
          <w:jc w:val="center"/>
        </w:trPr>
        <w:tc>
          <w:tcPr>
            <w:tcW w:w="360" w:type="dxa"/>
          </w:tcPr>
          <w:p w14:paraId="6F521669" w14:textId="77777777" w:rsidR="00D61737" w:rsidRPr="00C7590D" w:rsidRDefault="00D61737" w:rsidP="008E7837">
            <w:pPr>
              <w:pStyle w:val="DocumentText"/>
              <w:rPr>
                <w:rFonts w:ascii="Arial" w:hAnsi="Arial" w:cs="Arial"/>
              </w:rPr>
            </w:pPr>
          </w:p>
        </w:tc>
        <w:tc>
          <w:tcPr>
            <w:tcW w:w="8640" w:type="dxa"/>
          </w:tcPr>
          <w:p w14:paraId="6F52166A" w14:textId="4B6BE525" w:rsidR="00D61737" w:rsidRPr="00C7590D" w:rsidRDefault="00D61737" w:rsidP="008E7837">
            <w:pPr>
              <w:pStyle w:val="DocumentText"/>
              <w:rPr>
                <w:rFonts w:ascii="Arial" w:hAnsi="Arial" w:cs="Arial"/>
              </w:rPr>
            </w:pPr>
            <w:r w:rsidRPr="00C7590D">
              <w:rPr>
                <w:rFonts w:ascii="Arial" w:hAnsi="Arial" w:cs="Arial"/>
              </w:rPr>
              <w:t>Appendix A</w:t>
            </w:r>
            <w:r w:rsidR="009A63BF">
              <w:rPr>
                <w:rFonts w:ascii="Arial" w:hAnsi="Arial" w:cs="Arial"/>
              </w:rPr>
              <w:t xml:space="preserve"> – RETIRED (</w:t>
            </w:r>
            <w:r w:rsidR="00EB4258">
              <w:rPr>
                <w:rFonts w:ascii="Arial" w:hAnsi="Arial" w:cs="Arial"/>
              </w:rPr>
              <w:t>06/15/2021</w:t>
            </w:r>
            <w:r w:rsidR="009A63BF">
              <w:rPr>
                <w:rFonts w:ascii="Arial" w:hAnsi="Arial" w:cs="Arial"/>
              </w:rPr>
              <w:t>)</w:t>
            </w:r>
          </w:p>
        </w:tc>
      </w:tr>
      <w:tr w:rsidR="00D61737" w:rsidRPr="00C7590D" w14:paraId="6F52166E" w14:textId="77777777" w:rsidTr="00ED3E91">
        <w:trPr>
          <w:jc w:val="center"/>
        </w:trPr>
        <w:tc>
          <w:tcPr>
            <w:tcW w:w="360" w:type="dxa"/>
          </w:tcPr>
          <w:p w14:paraId="6F52166C" w14:textId="77777777" w:rsidR="00D61737" w:rsidRPr="00C7590D" w:rsidRDefault="00D61737" w:rsidP="008E7837">
            <w:pPr>
              <w:pStyle w:val="DocumentText"/>
              <w:rPr>
                <w:rFonts w:ascii="Arial" w:hAnsi="Arial" w:cs="Arial"/>
              </w:rPr>
            </w:pPr>
          </w:p>
        </w:tc>
        <w:tc>
          <w:tcPr>
            <w:tcW w:w="8640" w:type="dxa"/>
          </w:tcPr>
          <w:p w14:paraId="6F52166D" w14:textId="77777777" w:rsidR="00D61737" w:rsidRPr="00C7590D" w:rsidRDefault="00D61737" w:rsidP="008E7837">
            <w:pPr>
              <w:pStyle w:val="DocumentText"/>
              <w:rPr>
                <w:rFonts w:ascii="Arial" w:hAnsi="Arial" w:cs="Arial"/>
              </w:rPr>
            </w:pPr>
            <w:r w:rsidRPr="00C7590D">
              <w:rPr>
                <w:rFonts w:ascii="Arial" w:hAnsi="Arial" w:cs="Arial"/>
              </w:rPr>
              <w:t>Appendix B - Electric/Gas Operations Committee’s (EGOC) Operations Communications Protocol</w:t>
            </w:r>
          </w:p>
        </w:tc>
      </w:tr>
    </w:tbl>
    <w:p w14:paraId="6F52166F" w14:textId="77777777" w:rsidR="009E2237" w:rsidRPr="00BC41B0" w:rsidRDefault="009E2237" w:rsidP="007E1F57">
      <w:pPr>
        <w:pStyle w:val="DocumentText"/>
        <w:rPr>
          <w:rFonts w:ascii="Arial" w:hAnsi="Arial" w:cs="Arial"/>
          <w:sz w:val="2"/>
        </w:rPr>
      </w:pPr>
    </w:p>
    <w:p w14:paraId="6F521670" w14:textId="77777777" w:rsidR="009E2237" w:rsidRDefault="006A6F7D" w:rsidP="00873C75">
      <w:pPr>
        <w:pStyle w:val="Heading1"/>
        <w:ind w:left="-540"/>
      </w:pPr>
      <w:bookmarkStart w:id="7" w:name="_Toc112401603"/>
      <w:bookmarkStart w:id="8" w:name="_Toc148614333"/>
      <w:r>
        <w:t>INTRODUCTION</w:t>
      </w:r>
      <w:bookmarkEnd w:id="7"/>
      <w:bookmarkEnd w:id="8"/>
    </w:p>
    <w:tbl>
      <w:tblPr>
        <w:tblW w:w="10080" w:type="dxa"/>
        <w:tblInd w:w="-252" w:type="dxa"/>
        <w:tblLook w:val="04A0" w:firstRow="1" w:lastRow="0" w:firstColumn="1" w:lastColumn="0" w:noHBand="0" w:noVBand="1"/>
      </w:tblPr>
      <w:tblGrid>
        <w:gridCol w:w="360"/>
        <w:gridCol w:w="9720"/>
      </w:tblGrid>
      <w:tr w:rsidR="005C40DD" w:rsidRPr="00C7590D" w14:paraId="6F521673" w14:textId="77777777" w:rsidTr="00ED3E91">
        <w:tc>
          <w:tcPr>
            <w:tcW w:w="360" w:type="dxa"/>
          </w:tcPr>
          <w:p w14:paraId="6F521671"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72" w14:textId="77777777" w:rsidR="005C40DD" w:rsidRPr="00C7590D" w:rsidRDefault="005C40DD" w:rsidP="006A6F7D">
            <w:pPr>
              <w:tabs>
                <w:tab w:val="left" w:pos="2160"/>
              </w:tabs>
              <w:spacing w:before="100" w:after="100"/>
              <w:rPr>
                <w:rFonts w:ascii="Arial" w:hAnsi="Arial" w:cs="Arial"/>
                <w:szCs w:val="24"/>
              </w:rPr>
            </w:pPr>
            <w:r w:rsidRPr="00C7590D">
              <w:rPr>
                <w:rFonts w:ascii="Arial" w:hAnsi="Arial" w:cs="Arial"/>
                <w:szCs w:val="24"/>
              </w:rPr>
              <w:t>This Operating Procedure (OP) documents the processes, and establishes the associated requirements for ISO New England Inc. (ISO) to:</w:t>
            </w:r>
          </w:p>
        </w:tc>
      </w:tr>
      <w:tr w:rsidR="005C40DD" w:rsidRPr="00C7590D" w14:paraId="6F521676" w14:textId="77777777" w:rsidTr="00ED3E91">
        <w:tc>
          <w:tcPr>
            <w:tcW w:w="360" w:type="dxa"/>
          </w:tcPr>
          <w:p w14:paraId="6F521674"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75" w14:textId="513BE96D" w:rsidR="005C40DD" w:rsidRPr="00C7590D" w:rsidRDefault="005C40DD" w:rsidP="00A228A1">
            <w:pPr>
              <w:widowControl w:val="0"/>
              <w:numPr>
                <w:ilvl w:val="0"/>
                <w:numId w:val="32"/>
              </w:numPr>
              <w:tabs>
                <w:tab w:val="left" w:pos="702"/>
              </w:tabs>
              <w:spacing w:before="100" w:after="100"/>
              <w:ind w:left="702"/>
              <w:rPr>
                <w:rFonts w:ascii="Arial" w:hAnsi="Arial" w:cs="Arial"/>
                <w:szCs w:val="24"/>
              </w:rPr>
              <w:pPrChange w:id="9" w:author="Author">
                <w:pPr>
                  <w:widowControl w:val="0"/>
                  <w:numPr>
                    <w:numId w:val="32"/>
                  </w:numPr>
                  <w:tabs>
                    <w:tab w:val="left" w:pos="702"/>
                  </w:tabs>
                  <w:spacing w:before="100" w:after="100"/>
                  <w:ind w:left="1440" w:hanging="360"/>
                </w:pPr>
              </w:pPrChange>
            </w:pPr>
            <w:r w:rsidRPr="00C7590D">
              <w:rPr>
                <w:rFonts w:ascii="Arial" w:hAnsi="Arial" w:cs="Arial"/>
                <w:szCs w:val="24"/>
              </w:rPr>
              <w:t xml:space="preserve">Collect fuel availability and environmental limitation information for each </w:t>
            </w:r>
            <w:ins w:id="10" w:author="Author">
              <w:r w:rsidR="00941C39">
                <w:rPr>
                  <w:rFonts w:ascii="Arial" w:hAnsi="Arial" w:cs="Arial"/>
                  <w:szCs w:val="24"/>
                </w:rPr>
                <w:t xml:space="preserve">Generator Asset (“Generator”) fueled by </w:t>
              </w:r>
            </w:ins>
            <w:r w:rsidRPr="00C7590D">
              <w:rPr>
                <w:rFonts w:ascii="Arial" w:hAnsi="Arial" w:cs="Arial"/>
                <w:szCs w:val="24"/>
              </w:rPr>
              <w:t xml:space="preserve">coal, oil, </w:t>
            </w:r>
            <w:ins w:id="11" w:author="Author">
              <w:r w:rsidR="0067489D">
                <w:rPr>
                  <w:rFonts w:ascii="Arial" w:hAnsi="Arial" w:cs="Arial"/>
                  <w:szCs w:val="24"/>
                </w:rPr>
                <w:t xml:space="preserve"> and/or</w:t>
              </w:r>
              <w:r w:rsidR="0067489D" w:rsidRPr="00C7590D">
                <w:rPr>
                  <w:rFonts w:ascii="Arial" w:hAnsi="Arial" w:cs="Arial"/>
                  <w:szCs w:val="24"/>
                </w:rPr>
                <w:t xml:space="preserve"> </w:t>
              </w:r>
            </w:ins>
            <w:r w:rsidRPr="00C7590D">
              <w:rPr>
                <w:rFonts w:ascii="Arial" w:hAnsi="Arial" w:cs="Arial"/>
                <w:szCs w:val="24"/>
              </w:rPr>
              <w:t>natural-gas</w:t>
            </w:r>
            <w:del w:id="12" w:author="Author">
              <w:r w:rsidRPr="00C7590D" w:rsidDel="0067489D">
                <w:rPr>
                  <w:rFonts w:ascii="Arial" w:hAnsi="Arial" w:cs="Arial"/>
                  <w:szCs w:val="24"/>
                </w:rPr>
                <w:delText xml:space="preserve"> fired</w:delText>
              </w:r>
            </w:del>
            <w:r w:rsidRPr="00C7590D">
              <w:rPr>
                <w:rFonts w:ascii="Arial" w:hAnsi="Arial" w:cs="Arial"/>
                <w:szCs w:val="24"/>
              </w:rPr>
              <w:t xml:space="preserve">, and any other Resources that ISO determines to be necessary </w:t>
            </w:r>
            <w:del w:id="13" w:author="Author">
              <w:r w:rsidRPr="00C7590D" w:rsidDel="00941C39">
                <w:rPr>
                  <w:rFonts w:ascii="Arial" w:hAnsi="Arial" w:cs="Arial"/>
                  <w:szCs w:val="24"/>
                </w:rPr>
                <w:delText xml:space="preserve">[referred to as “applicable </w:delText>
              </w:r>
              <w:r w:rsidR="00CB6975" w:rsidDel="00941C39">
                <w:rPr>
                  <w:rFonts w:ascii="Arial" w:hAnsi="Arial" w:cs="Arial"/>
                  <w:szCs w:val="24"/>
                </w:rPr>
                <w:delText>R</w:delText>
              </w:r>
              <w:r w:rsidRPr="00C7590D" w:rsidDel="00941C39">
                <w:rPr>
                  <w:rFonts w:ascii="Arial" w:hAnsi="Arial" w:cs="Arial"/>
                  <w:szCs w:val="24"/>
                </w:rPr>
                <w:delText>esource(s)” for the purposes of this OP]</w:delText>
              </w:r>
              <w:r w:rsidRPr="00C7590D" w:rsidDel="00186B80">
                <w:rPr>
                  <w:rFonts w:ascii="Arial" w:hAnsi="Arial" w:cs="Arial"/>
                  <w:szCs w:val="24"/>
                </w:rPr>
                <w:delText xml:space="preserve"> </w:delText>
              </w:r>
            </w:del>
            <w:r w:rsidRPr="00C7590D">
              <w:rPr>
                <w:rFonts w:ascii="Arial" w:hAnsi="Arial" w:cs="Arial"/>
                <w:szCs w:val="24"/>
              </w:rPr>
              <w:t>from each respective Lead Market Participant (Lead MP);</w:t>
            </w:r>
          </w:p>
        </w:tc>
      </w:tr>
      <w:tr w:rsidR="005C40DD" w:rsidRPr="00C7590D" w14:paraId="6F521679" w14:textId="77777777" w:rsidTr="00ED3E91">
        <w:tc>
          <w:tcPr>
            <w:tcW w:w="360" w:type="dxa"/>
          </w:tcPr>
          <w:p w14:paraId="6F521677"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78" w14:textId="30F81D1E" w:rsidR="005C40DD" w:rsidRPr="00C7590D" w:rsidRDefault="005C40DD" w:rsidP="005C40DD">
            <w:pPr>
              <w:widowControl w:val="0"/>
              <w:numPr>
                <w:ilvl w:val="0"/>
                <w:numId w:val="32"/>
              </w:numPr>
              <w:tabs>
                <w:tab w:val="left" w:pos="702"/>
              </w:tabs>
              <w:spacing w:before="100" w:after="100"/>
              <w:ind w:left="702"/>
              <w:rPr>
                <w:rFonts w:ascii="Arial" w:hAnsi="Arial" w:cs="Arial"/>
                <w:szCs w:val="24"/>
              </w:rPr>
            </w:pPr>
            <w:r w:rsidRPr="00C7590D">
              <w:rPr>
                <w:rFonts w:ascii="Arial" w:hAnsi="Arial" w:cs="Arial"/>
                <w:szCs w:val="24"/>
              </w:rPr>
              <w:t>Forecast and report on expected energy availability over a 21-day look</w:t>
            </w:r>
            <w:r w:rsidR="00D156BB">
              <w:rPr>
                <w:rFonts w:ascii="Arial" w:hAnsi="Arial" w:cs="Arial"/>
                <w:szCs w:val="24"/>
              </w:rPr>
              <w:t>-</w:t>
            </w:r>
            <w:r w:rsidRPr="00C7590D">
              <w:rPr>
                <w:rFonts w:ascii="Arial" w:hAnsi="Arial" w:cs="Arial"/>
                <w:szCs w:val="24"/>
              </w:rPr>
              <w:t>ahead period;</w:t>
            </w:r>
          </w:p>
        </w:tc>
      </w:tr>
      <w:tr w:rsidR="005C40DD" w:rsidRPr="00C7590D" w14:paraId="6F52167C" w14:textId="77777777" w:rsidTr="00ED3E91">
        <w:tc>
          <w:tcPr>
            <w:tcW w:w="360" w:type="dxa"/>
          </w:tcPr>
          <w:p w14:paraId="6F52167A"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7B" w14:textId="77777777" w:rsidR="005C40DD" w:rsidRPr="00C7590D" w:rsidRDefault="005C40DD" w:rsidP="005C40DD">
            <w:pPr>
              <w:widowControl w:val="0"/>
              <w:numPr>
                <w:ilvl w:val="0"/>
                <w:numId w:val="32"/>
              </w:numPr>
              <w:tabs>
                <w:tab w:val="left" w:pos="702"/>
              </w:tabs>
              <w:spacing w:before="100" w:after="100"/>
              <w:ind w:left="702"/>
              <w:rPr>
                <w:rFonts w:ascii="Arial" w:hAnsi="Arial" w:cs="Arial"/>
                <w:szCs w:val="24"/>
              </w:rPr>
            </w:pPr>
            <w:r w:rsidRPr="00C7590D">
              <w:rPr>
                <w:rFonts w:ascii="Arial" w:hAnsi="Arial" w:cs="Arial"/>
                <w:szCs w:val="24"/>
              </w:rPr>
              <w:t>Declare Energy Alerts and Energy Emergencies based on forecasted or Real-Time system conditions;</w:t>
            </w:r>
          </w:p>
        </w:tc>
      </w:tr>
      <w:tr w:rsidR="005C40DD" w:rsidRPr="00C7590D" w14:paraId="6F52167F" w14:textId="77777777" w:rsidTr="00ED3E91">
        <w:tc>
          <w:tcPr>
            <w:tcW w:w="360" w:type="dxa"/>
          </w:tcPr>
          <w:p w14:paraId="6F52167D"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7E" w14:textId="77777777" w:rsidR="005C40DD" w:rsidRPr="00C7590D" w:rsidRDefault="005C40DD" w:rsidP="005C40DD">
            <w:pPr>
              <w:widowControl w:val="0"/>
              <w:numPr>
                <w:ilvl w:val="0"/>
                <w:numId w:val="32"/>
              </w:numPr>
              <w:tabs>
                <w:tab w:val="left" w:pos="702"/>
              </w:tabs>
              <w:spacing w:before="100" w:after="100"/>
              <w:ind w:left="702"/>
              <w:rPr>
                <w:rFonts w:ascii="Arial" w:hAnsi="Arial" w:cs="Arial"/>
                <w:szCs w:val="24"/>
              </w:rPr>
            </w:pPr>
            <w:r w:rsidRPr="00C7590D">
              <w:rPr>
                <w:rFonts w:ascii="Arial" w:hAnsi="Arial" w:cs="Arial"/>
                <w:szCs w:val="24"/>
              </w:rPr>
              <w:t>Take appropriate action in anticipation of, or during, an Energy Alert or Energy Emergency;</w:t>
            </w:r>
          </w:p>
        </w:tc>
      </w:tr>
      <w:tr w:rsidR="005C40DD" w:rsidRPr="00C7590D" w14:paraId="6F521684" w14:textId="77777777" w:rsidTr="00ED3E91">
        <w:tc>
          <w:tcPr>
            <w:tcW w:w="360" w:type="dxa"/>
          </w:tcPr>
          <w:p w14:paraId="6F521680"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83" w14:textId="77699865" w:rsidR="005C40DD" w:rsidRPr="003C482B" w:rsidRDefault="005C40DD" w:rsidP="003C482B">
            <w:pPr>
              <w:widowControl w:val="0"/>
              <w:numPr>
                <w:ilvl w:val="0"/>
                <w:numId w:val="32"/>
              </w:numPr>
              <w:tabs>
                <w:tab w:val="left" w:pos="702"/>
              </w:tabs>
              <w:spacing w:before="100" w:after="100"/>
              <w:ind w:left="702"/>
              <w:rPr>
                <w:rFonts w:ascii="Arial" w:hAnsi="Arial" w:cs="Arial"/>
                <w:szCs w:val="24"/>
              </w:rPr>
            </w:pPr>
            <w:r w:rsidRPr="00C7590D">
              <w:rPr>
                <w:rFonts w:ascii="Arial" w:hAnsi="Arial" w:cs="Arial"/>
                <w:szCs w:val="24"/>
              </w:rPr>
              <w:t xml:space="preserve">Communicate with interstate natural gas pipelines, Liquefied Natural Gas (LNG) import facilities, local gas distribution companies (LDCs), Designated Entities (DEs), and Lead MPs regarding all matters related to Resource fuel availability and environmental limitations; </w:t>
            </w:r>
          </w:p>
        </w:tc>
      </w:tr>
      <w:tr w:rsidR="003C482B" w:rsidRPr="00C7590D" w14:paraId="6F8F8089" w14:textId="77777777" w:rsidTr="00ED3E91">
        <w:tc>
          <w:tcPr>
            <w:tcW w:w="360" w:type="dxa"/>
          </w:tcPr>
          <w:p w14:paraId="1D976ADF" w14:textId="77777777" w:rsidR="003C482B" w:rsidRDefault="003C482B" w:rsidP="006A6F7D">
            <w:pPr>
              <w:tabs>
                <w:tab w:val="left" w:pos="2160"/>
              </w:tabs>
              <w:spacing w:before="100" w:after="100"/>
              <w:rPr>
                <w:rFonts w:ascii="Arial" w:hAnsi="Arial" w:cs="Arial"/>
                <w:szCs w:val="24"/>
              </w:rPr>
            </w:pPr>
          </w:p>
        </w:tc>
        <w:tc>
          <w:tcPr>
            <w:tcW w:w="9720" w:type="dxa"/>
          </w:tcPr>
          <w:p w14:paraId="54EBA7C1" w14:textId="292D455C" w:rsidR="003C482B" w:rsidRDefault="003C482B" w:rsidP="005C40DD">
            <w:pPr>
              <w:widowControl w:val="0"/>
              <w:numPr>
                <w:ilvl w:val="0"/>
                <w:numId w:val="32"/>
              </w:numPr>
              <w:tabs>
                <w:tab w:val="left" w:pos="702"/>
              </w:tabs>
              <w:spacing w:before="100" w:after="100"/>
              <w:ind w:left="702"/>
              <w:rPr>
                <w:rFonts w:ascii="Arial" w:hAnsi="Arial" w:cs="Arial"/>
                <w:szCs w:val="24"/>
              </w:rPr>
            </w:pPr>
            <w:r w:rsidRPr="00C7590D">
              <w:rPr>
                <w:rFonts w:ascii="Arial" w:hAnsi="Arial" w:cs="Arial"/>
                <w:szCs w:val="24"/>
              </w:rPr>
              <w:t>Collect information related to winter readiness preparations from each Generator Asset;</w:t>
            </w:r>
          </w:p>
        </w:tc>
      </w:tr>
      <w:tr w:rsidR="003C482B" w:rsidRPr="00C7590D" w14:paraId="45CE8637" w14:textId="77777777" w:rsidTr="00ED3E91">
        <w:tc>
          <w:tcPr>
            <w:tcW w:w="360" w:type="dxa"/>
          </w:tcPr>
          <w:p w14:paraId="27A05FCB" w14:textId="77777777" w:rsidR="003C482B" w:rsidRPr="00C7590D" w:rsidRDefault="003C482B" w:rsidP="006A6F7D">
            <w:pPr>
              <w:tabs>
                <w:tab w:val="left" w:pos="2160"/>
              </w:tabs>
              <w:spacing w:before="100" w:after="100"/>
              <w:rPr>
                <w:rFonts w:ascii="Arial" w:hAnsi="Arial" w:cs="Arial"/>
                <w:szCs w:val="24"/>
              </w:rPr>
            </w:pPr>
          </w:p>
        </w:tc>
        <w:tc>
          <w:tcPr>
            <w:tcW w:w="9720" w:type="dxa"/>
          </w:tcPr>
          <w:p w14:paraId="4E87AB96" w14:textId="576B17C1" w:rsidR="003C482B" w:rsidRPr="00C7590D" w:rsidRDefault="003C482B" w:rsidP="005C40DD">
            <w:pPr>
              <w:widowControl w:val="0"/>
              <w:numPr>
                <w:ilvl w:val="0"/>
                <w:numId w:val="32"/>
              </w:numPr>
              <w:tabs>
                <w:tab w:val="left" w:pos="702"/>
              </w:tabs>
              <w:spacing w:before="100" w:after="100"/>
              <w:ind w:left="702"/>
              <w:rPr>
                <w:rFonts w:ascii="Arial" w:hAnsi="Arial" w:cs="Arial"/>
                <w:szCs w:val="24"/>
              </w:rPr>
            </w:pPr>
            <w:r w:rsidRPr="00C7590D">
              <w:rPr>
                <w:rFonts w:ascii="Arial" w:hAnsi="Arial" w:cs="Arial"/>
                <w:szCs w:val="24"/>
              </w:rPr>
              <w:t>Collect information related to natural gas pipeline system critical infrastructure.</w:t>
            </w:r>
          </w:p>
        </w:tc>
      </w:tr>
      <w:tr w:rsidR="005C40DD" w:rsidRPr="00C7590D" w14:paraId="6F521687" w14:textId="77777777" w:rsidTr="00ED3E91">
        <w:tc>
          <w:tcPr>
            <w:tcW w:w="360" w:type="dxa"/>
          </w:tcPr>
          <w:p w14:paraId="6F521685"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86" w14:textId="63E36C97" w:rsidR="005C40DD" w:rsidRPr="00C7590D" w:rsidRDefault="005C40DD" w:rsidP="00941C39">
            <w:pPr>
              <w:tabs>
                <w:tab w:val="left" w:pos="2160"/>
              </w:tabs>
              <w:spacing w:before="100" w:after="100"/>
              <w:rPr>
                <w:rFonts w:ascii="Arial" w:hAnsi="Arial" w:cs="Arial"/>
                <w:szCs w:val="24"/>
              </w:rPr>
            </w:pPr>
            <w:r w:rsidRPr="00C7590D">
              <w:rPr>
                <w:rFonts w:ascii="Arial" w:hAnsi="Arial" w:cs="Arial"/>
                <w:szCs w:val="24"/>
              </w:rPr>
              <w:t xml:space="preserve">This OP also documents the responsibilities of Lead MPs of applicable </w:t>
            </w:r>
            <w:del w:id="14" w:author="Author">
              <w:r w:rsidRPr="00C7590D" w:rsidDel="00941C39">
                <w:rPr>
                  <w:rFonts w:ascii="Arial" w:hAnsi="Arial" w:cs="Arial"/>
                  <w:szCs w:val="24"/>
                </w:rPr>
                <w:delText xml:space="preserve">Resources </w:delText>
              </w:r>
            </w:del>
            <w:ins w:id="15" w:author="Author">
              <w:r w:rsidR="00941C39">
                <w:rPr>
                  <w:rFonts w:ascii="Arial" w:hAnsi="Arial" w:cs="Arial"/>
                  <w:szCs w:val="24"/>
                </w:rPr>
                <w:t>Generators</w:t>
              </w:r>
              <w:r w:rsidR="00941C39" w:rsidRPr="00C7590D">
                <w:rPr>
                  <w:rFonts w:ascii="Arial" w:hAnsi="Arial" w:cs="Arial"/>
                  <w:szCs w:val="24"/>
                </w:rPr>
                <w:t xml:space="preserve"> </w:t>
              </w:r>
            </w:ins>
            <w:r w:rsidRPr="00C7590D">
              <w:rPr>
                <w:rFonts w:ascii="Arial" w:hAnsi="Arial" w:cs="Arial"/>
                <w:szCs w:val="24"/>
              </w:rPr>
              <w:t>for completion of</w:t>
            </w:r>
            <w:r w:rsidR="00FA7323">
              <w:rPr>
                <w:rFonts w:ascii="Arial" w:hAnsi="Arial" w:cs="Arial"/>
                <w:szCs w:val="24"/>
              </w:rPr>
              <w:t xml:space="preserve"> </w:t>
            </w:r>
            <w:r w:rsidR="00B40A53">
              <w:rPr>
                <w:rFonts w:ascii="Arial" w:hAnsi="Arial" w:cs="Arial"/>
                <w:szCs w:val="24"/>
              </w:rPr>
              <w:t>periodic surveys</w:t>
            </w:r>
            <w:r w:rsidRPr="00C7590D">
              <w:rPr>
                <w:rFonts w:ascii="Arial" w:hAnsi="Arial" w:cs="Arial"/>
                <w:szCs w:val="24"/>
              </w:rPr>
              <w:t>, related communications and reporting requirements, and expectations for responses related to an ISO declaration of an Energy Alert or an Energy Emergency.  Nothing in this OP shall relieve Lead MPs from their obligations under the Tariff.</w:t>
            </w:r>
          </w:p>
        </w:tc>
      </w:tr>
      <w:tr w:rsidR="005C40DD" w:rsidRPr="00C7590D" w14:paraId="6F52168A" w14:textId="77777777" w:rsidTr="00ED3E91">
        <w:tc>
          <w:tcPr>
            <w:tcW w:w="360" w:type="dxa"/>
          </w:tcPr>
          <w:p w14:paraId="6F521688"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89" w14:textId="77777777" w:rsidR="00FF66CE" w:rsidRPr="00C7590D" w:rsidRDefault="005C40DD" w:rsidP="00291344">
            <w:pPr>
              <w:tabs>
                <w:tab w:val="left" w:pos="2160"/>
              </w:tabs>
              <w:spacing w:before="100" w:after="100"/>
              <w:rPr>
                <w:rFonts w:ascii="Arial" w:hAnsi="Arial" w:cs="Arial"/>
                <w:szCs w:val="24"/>
              </w:rPr>
            </w:pPr>
            <w:r w:rsidRPr="00C7590D">
              <w:rPr>
                <w:rFonts w:ascii="Arial" w:hAnsi="Arial" w:cs="Arial"/>
                <w:szCs w:val="24"/>
              </w:rPr>
              <w:t>Energy Emergencies (defined in Section III.C of this OP)</w:t>
            </w:r>
            <w:r w:rsidRPr="00C7590D" w:rsidDel="00DC4B98">
              <w:rPr>
                <w:rFonts w:ascii="Arial" w:hAnsi="Arial" w:cs="Arial"/>
                <w:szCs w:val="24"/>
              </w:rPr>
              <w:t xml:space="preserve"> </w:t>
            </w:r>
            <w:r w:rsidRPr="00C7590D">
              <w:rPr>
                <w:rFonts w:ascii="Arial" w:hAnsi="Arial" w:cs="Arial"/>
                <w:szCs w:val="24"/>
              </w:rPr>
              <w:t xml:space="preserve">may occur at any time as a result of sustained national or regional shortages in fuel availability or deliverability to New England’s Resources.  Such shortages of fuel may occur in many forms, including, but </w:t>
            </w:r>
            <w:r w:rsidRPr="00C7590D">
              <w:rPr>
                <w:rFonts w:ascii="Arial" w:hAnsi="Arial" w:cs="Arial"/>
                <w:b/>
                <w:szCs w:val="24"/>
              </w:rPr>
              <w:t>not</w:t>
            </w:r>
            <w:r w:rsidRPr="00C7590D">
              <w:rPr>
                <w:rFonts w:ascii="Arial" w:hAnsi="Arial" w:cs="Arial"/>
                <w:szCs w:val="24"/>
              </w:rPr>
              <w:t xml:space="preserve"> limited </w:t>
            </w:r>
            <w:proofErr w:type="gramStart"/>
            <w:r w:rsidRPr="00C7590D">
              <w:rPr>
                <w:rFonts w:ascii="Arial" w:hAnsi="Arial" w:cs="Arial"/>
                <w:szCs w:val="24"/>
              </w:rPr>
              <w:t>to:</w:t>
            </w:r>
            <w:proofErr w:type="gramEnd"/>
            <w:r w:rsidRPr="00C7590D">
              <w:rPr>
                <w:rFonts w:ascii="Arial" w:hAnsi="Arial" w:cs="Arial"/>
                <w:szCs w:val="24"/>
              </w:rPr>
              <w:t xml:space="preserve"> severe drought, interruption to availability or transportation of natural gas, oil, or coal.</w:t>
            </w:r>
          </w:p>
        </w:tc>
      </w:tr>
      <w:tr w:rsidR="005C40DD" w:rsidRPr="00C7590D" w14:paraId="6F52168D" w14:textId="77777777" w:rsidTr="00ED3E91">
        <w:tc>
          <w:tcPr>
            <w:tcW w:w="360" w:type="dxa"/>
          </w:tcPr>
          <w:p w14:paraId="6F52168B"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8C" w14:textId="3C9D71EA" w:rsidR="005C40DD" w:rsidRPr="00C7590D" w:rsidRDefault="005C40DD" w:rsidP="006A6F7D">
            <w:pPr>
              <w:tabs>
                <w:tab w:val="left" w:pos="2160"/>
              </w:tabs>
              <w:spacing w:before="100" w:after="100"/>
              <w:rPr>
                <w:rFonts w:ascii="Arial" w:hAnsi="Arial" w:cs="Arial"/>
                <w:szCs w:val="24"/>
              </w:rPr>
            </w:pPr>
            <w:r w:rsidRPr="00C7590D">
              <w:rPr>
                <w:rFonts w:ascii="Arial" w:hAnsi="Arial" w:cs="Arial"/>
                <w:szCs w:val="24"/>
              </w:rPr>
              <w:t>Any of the conditions listed below, or a combination of these conditions, may contribute to an Energy Emergency (this is not meant to be an all-inclusive list of possible initiating conditions):</w:t>
            </w:r>
          </w:p>
        </w:tc>
      </w:tr>
      <w:tr w:rsidR="005C40DD" w:rsidRPr="00C7590D" w14:paraId="6F521690" w14:textId="77777777" w:rsidTr="00ED3E91">
        <w:tc>
          <w:tcPr>
            <w:tcW w:w="360" w:type="dxa"/>
          </w:tcPr>
          <w:p w14:paraId="6F52168E"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8F"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One or more pipeline operational flow orders (OFOs) have been declared</w:t>
            </w:r>
          </w:p>
        </w:tc>
      </w:tr>
      <w:tr w:rsidR="005C40DD" w:rsidRPr="00C7590D" w14:paraId="6F521693" w14:textId="77777777" w:rsidTr="00ED3E91">
        <w:tc>
          <w:tcPr>
            <w:tcW w:w="360" w:type="dxa"/>
          </w:tcPr>
          <w:p w14:paraId="6F521691"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92"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Significant reductions of Resource capability due to natural gas-related issues</w:t>
            </w:r>
          </w:p>
        </w:tc>
      </w:tr>
      <w:tr w:rsidR="005C40DD" w:rsidRPr="00C7590D" w14:paraId="6F521696" w14:textId="77777777" w:rsidTr="00ED3E91">
        <w:tc>
          <w:tcPr>
            <w:tcW w:w="360" w:type="dxa"/>
          </w:tcPr>
          <w:p w14:paraId="6F521694"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95"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Weather forecast for an extended period of cold or hot weather</w:t>
            </w:r>
          </w:p>
        </w:tc>
      </w:tr>
      <w:tr w:rsidR="005C40DD" w:rsidRPr="00C7590D" w14:paraId="6F521699" w14:textId="77777777" w:rsidTr="00ED3E91">
        <w:tc>
          <w:tcPr>
            <w:tcW w:w="360" w:type="dxa"/>
          </w:tcPr>
          <w:p w14:paraId="6F521697"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98" w14:textId="2D58B11D"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Fuel delivery to a significant number of fossil fuel-fired generating Resources is</w:t>
            </w:r>
            <w:r w:rsidR="008E5E00">
              <w:rPr>
                <w:rFonts w:ascii="Arial" w:hAnsi="Arial" w:cs="Arial"/>
                <w:szCs w:val="24"/>
              </w:rPr>
              <w:t>,</w:t>
            </w:r>
            <w:r w:rsidRPr="00C7590D">
              <w:rPr>
                <w:rFonts w:ascii="Arial" w:hAnsi="Arial" w:cs="Arial"/>
                <w:szCs w:val="24"/>
              </w:rPr>
              <w:t xml:space="preserve"> or may be</w:t>
            </w:r>
            <w:r w:rsidR="008E5E00">
              <w:rPr>
                <w:rFonts w:ascii="Arial" w:hAnsi="Arial" w:cs="Arial"/>
                <w:szCs w:val="24"/>
              </w:rPr>
              <w:t>,</w:t>
            </w:r>
            <w:r w:rsidRPr="00C7590D">
              <w:rPr>
                <w:rFonts w:ascii="Arial" w:hAnsi="Arial" w:cs="Arial"/>
                <w:szCs w:val="24"/>
              </w:rPr>
              <w:t xml:space="preserve"> impaired</w:t>
            </w:r>
          </w:p>
        </w:tc>
      </w:tr>
      <w:tr w:rsidR="005C40DD" w:rsidRPr="00C7590D" w14:paraId="6F52169C" w14:textId="77777777" w:rsidTr="00ED3E91">
        <w:tc>
          <w:tcPr>
            <w:tcW w:w="360" w:type="dxa"/>
          </w:tcPr>
          <w:p w14:paraId="6F52169A"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9B"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Prolonged drought</w:t>
            </w:r>
          </w:p>
        </w:tc>
      </w:tr>
      <w:tr w:rsidR="005C40DD" w:rsidRPr="00C7590D" w14:paraId="6F52169F" w14:textId="77777777" w:rsidTr="00ED3E91">
        <w:tc>
          <w:tcPr>
            <w:tcW w:w="360" w:type="dxa"/>
          </w:tcPr>
          <w:p w14:paraId="6F52169D"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9E"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Adverse weather conditions within the Gulf of Mexico, Western Canada, or regional shale gas basins</w:t>
            </w:r>
          </w:p>
        </w:tc>
      </w:tr>
      <w:tr w:rsidR="005C40DD" w:rsidRPr="00C7590D" w14:paraId="6F5216A2" w14:textId="77777777" w:rsidTr="00ED3E91">
        <w:tc>
          <w:tcPr>
            <w:tcW w:w="360" w:type="dxa"/>
          </w:tcPr>
          <w:p w14:paraId="6F5216A0"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A1"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Abnormal conditions at regional LNG import, satellite storage, or LNG trucking facilities</w:t>
            </w:r>
          </w:p>
        </w:tc>
      </w:tr>
      <w:tr w:rsidR="005C40DD" w:rsidRPr="00C7590D" w14:paraId="6F5216A5" w14:textId="77777777" w:rsidTr="00ED3E91">
        <w:tc>
          <w:tcPr>
            <w:tcW w:w="360" w:type="dxa"/>
          </w:tcPr>
          <w:p w14:paraId="6F5216A3"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A4"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Extremely cold regional, national, or international weather conditions</w:t>
            </w:r>
          </w:p>
        </w:tc>
      </w:tr>
      <w:tr w:rsidR="005C40DD" w:rsidRPr="00C7590D" w14:paraId="6F5216A8" w14:textId="77777777" w:rsidTr="00ED3E91">
        <w:tc>
          <w:tcPr>
            <w:tcW w:w="360" w:type="dxa"/>
          </w:tcPr>
          <w:p w14:paraId="6F5216A6"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A7"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 xml:space="preserve">Extreme storm conditions </w:t>
            </w:r>
            <w:proofErr w:type="gramStart"/>
            <w:r w:rsidRPr="00C7590D">
              <w:rPr>
                <w:rFonts w:ascii="Arial" w:hAnsi="Arial" w:cs="Arial"/>
                <w:szCs w:val="24"/>
              </w:rPr>
              <w:t>off-shore</w:t>
            </w:r>
            <w:proofErr w:type="gramEnd"/>
            <w:r w:rsidRPr="00C7590D">
              <w:rPr>
                <w:rFonts w:ascii="Arial" w:hAnsi="Arial" w:cs="Arial"/>
                <w:szCs w:val="24"/>
              </w:rPr>
              <w:t xml:space="preserve"> in the Maritimes</w:t>
            </w:r>
          </w:p>
        </w:tc>
      </w:tr>
      <w:tr w:rsidR="005C40DD" w:rsidRPr="00C7590D" w14:paraId="6F5216AB" w14:textId="77777777" w:rsidTr="00ED3E91">
        <w:tc>
          <w:tcPr>
            <w:tcW w:w="360" w:type="dxa"/>
          </w:tcPr>
          <w:p w14:paraId="6F5216A9"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AA"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Any viable threat to one or more of the interstate natural gas pipelines or LDCs supplying New England</w:t>
            </w:r>
          </w:p>
        </w:tc>
      </w:tr>
      <w:tr w:rsidR="005C40DD" w:rsidRPr="00C7590D" w14:paraId="6F5216AE" w14:textId="77777777" w:rsidTr="00ED3E91">
        <w:tc>
          <w:tcPr>
            <w:tcW w:w="360" w:type="dxa"/>
          </w:tcPr>
          <w:p w14:paraId="6F5216AC"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AD"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Prolonged, significant reductions of capability to import power into the New England region</w:t>
            </w:r>
          </w:p>
        </w:tc>
      </w:tr>
      <w:tr w:rsidR="005C40DD" w:rsidRPr="00C7590D" w14:paraId="6F5216B1" w14:textId="77777777" w:rsidTr="00ED3E91">
        <w:tc>
          <w:tcPr>
            <w:tcW w:w="360" w:type="dxa"/>
          </w:tcPr>
          <w:p w14:paraId="6F5216AF"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B0" w14:textId="417A6A84" w:rsidR="005C40DD" w:rsidRPr="003C482B" w:rsidRDefault="00941C39" w:rsidP="003C482B">
            <w:pPr>
              <w:widowControl w:val="0"/>
              <w:numPr>
                <w:ilvl w:val="0"/>
                <w:numId w:val="33"/>
              </w:numPr>
              <w:tabs>
                <w:tab w:val="left" w:pos="702"/>
              </w:tabs>
              <w:spacing w:before="100" w:after="100"/>
              <w:rPr>
                <w:rFonts w:ascii="Arial" w:hAnsi="Arial" w:cs="Arial"/>
                <w:szCs w:val="24"/>
              </w:rPr>
            </w:pPr>
            <w:ins w:id="16" w:author="Author">
              <w:r>
                <w:rPr>
                  <w:rFonts w:ascii="Arial" w:hAnsi="Arial" w:cs="Arial"/>
                  <w:szCs w:val="24"/>
                </w:rPr>
                <w:t>A sustained environmental limitation on some, or several, of New England’s Generators</w:t>
              </w:r>
            </w:ins>
          </w:p>
        </w:tc>
      </w:tr>
      <w:tr w:rsidR="003C482B" w:rsidRPr="00C7590D" w14:paraId="46BCE602" w14:textId="77777777" w:rsidTr="00ED3E91">
        <w:tc>
          <w:tcPr>
            <w:tcW w:w="360" w:type="dxa"/>
          </w:tcPr>
          <w:p w14:paraId="0C1BE3DF" w14:textId="77777777" w:rsidR="003C482B" w:rsidRPr="00C7590D" w:rsidRDefault="003C482B" w:rsidP="006A6F7D">
            <w:pPr>
              <w:tabs>
                <w:tab w:val="left" w:pos="2160"/>
              </w:tabs>
              <w:spacing w:before="100" w:after="100"/>
              <w:rPr>
                <w:rFonts w:ascii="Arial" w:hAnsi="Arial" w:cs="Arial"/>
                <w:szCs w:val="24"/>
              </w:rPr>
            </w:pPr>
          </w:p>
        </w:tc>
        <w:tc>
          <w:tcPr>
            <w:tcW w:w="9720" w:type="dxa"/>
          </w:tcPr>
          <w:p w14:paraId="250187A1" w14:textId="4E054779" w:rsidR="003C482B" w:rsidRDefault="003C482B"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Any other serious threat to the integrity of the Bulk Electric System (BES) for which ISO determines that the actions of this OP may mitigate the impact</w:t>
            </w:r>
          </w:p>
        </w:tc>
      </w:tr>
      <w:tr w:rsidR="005C40DD" w:rsidRPr="00C7590D" w14:paraId="6F5216B4" w14:textId="77777777" w:rsidTr="00ED3E91">
        <w:tc>
          <w:tcPr>
            <w:tcW w:w="360" w:type="dxa"/>
          </w:tcPr>
          <w:p w14:paraId="6F5216B2" w14:textId="77777777" w:rsidR="005C40DD" w:rsidRPr="00C7590D" w:rsidRDefault="005C40DD" w:rsidP="006A6F7D">
            <w:pPr>
              <w:tabs>
                <w:tab w:val="left" w:pos="2160"/>
              </w:tabs>
              <w:spacing w:before="100" w:after="100"/>
              <w:rPr>
                <w:rFonts w:ascii="Arial" w:hAnsi="Arial" w:cs="Arial"/>
              </w:rPr>
            </w:pPr>
          </w:p>
        </w:tc>
        <w:tc>
          <w:tcPr>
            <w:tcW w:w="9720" w:type="dxa"/>
          </w:tcPr>
          <w:p w14:paraId="6F5216B3" w14:textId="66B40221" w:rsidR="005C40DD" w:rsidRPr="00C7590D" w:rsidRDefault="005C40DD" w:rsidP="006A6F7D">
            <w:pPr>
              <w:tabs>
                <w:tab w:val="left" w:pos="2160"/>
              </w:tabs>
              <w:spacing w:before="100" w:after="100"/>
              <w:rPr>
                <w:rFonts w:ascii="Arial" w:hAnsi="Arial" w:cs="Arial"/>
              </w:rPr>
            </w:pPr>
            <w:del w:id="17" w:author="Author">
              <w:r w:rsidRPr="00C7590D" w:rsidDel="00941C39">
                <w:rPr>
                  <w:rFonts w:ascii="Arial" w:hAnsi="Arial" w:cs="Arial"/>
                </w:rPr>
                <w:delText>A</w:delText>
              </w:r>
              <w:r w:rsidRPr="00C7590D" w:rsidDel="00941C39">
                <w:rPr>
                  <w:rFonts w:ascii="Arial" w:hAnsi="Arial" w:cs="Arial"/>
                  <w:szCs w:val="24"/>
                </w:rPr>
                <w:delText xml:space="preserve"> sustained environmental limitation on some, or several, of New England’s Resources may also contribute to an Energy Emergency.</w:delText>
              </w:r>
            </w:del>
          </w:p>
        </w:tc>
      </w:tr>
      <w:tr w:rsidR="005C40DD" w:rsidRPr="00C7590D" w14:paraId="6F5216B7" w14:textId="77777777" w:rsidTr="00ED3E91">
        <w:tc>
          <w:tcPr>
            <w:tcW w:w="360" w:type="dxa"/>
          </w:tcPr>
          <w:p w14:paraId="6F5216B5" w14:textId="77777777" w:rsidR="005C40DD" w:rsidRPr="00C7590D" w:rsidRDefault="005C40DD" w:rsidP="006A6F7D">
            <w:pPr>
              <w:tabs>
                <w:tab w:val="left" w:pos="2160"/>
              </w:tabs>
              <w:spacing w:before="100" w:after="100"/>
              <w:rPr>
                <w:rFonts w:ascii="Arial" w:hAnsi="Arial" w:cs="Arial"/>
              </w:rPr>
            </w:pPr>
          </w:p>
        </w:tc>
        <w:tc>
          <w:tcPr>
            <w:tcW w:w="9720" w:type="dxa"/>
          </w:tcPr>
          <w:p w14:paraId="6F5216B6" w14:textId="7D489B74" w:rsidR="005C40DD" w:rsidRPr="00C7590D" w:rsidRDefault="005C40DD" w:rsidP="00C6443B">
            <w:pPr>
              <w:tabs>
                <w:tab w:val="left" w:pos="2160"/>
              </w:tabs>
              <w:spacing w:before="100" w:after="100"/>
              <w:rPr>
                <w:rFonts w:ascii="Arial" w:hAnsi="Arial" w:cs="Arial"/>
              </w:rPr>
            </w:pPr>
            <w:r w:rsidRPr="00C7590D">
              <w:rPr>
                <w:rFonts w:ascii="Arial" w:hAnsi="Arial" w:cs="Arial"/>
              </w:rPr>
              <w:t xml:space="preserve">Energy Emergencies are envisioned to last much longer than capacity deficiencies, which are managed through ISO New England Operating Procedure No. 4 - Actions During a Capacity Deficiency (OP-4) and, under extreme circumstances, through ISO New England Operating Procedure No. 7 - Actions in an Emergency (OP-7).  Operable capacity deficiencies are typically experienced at seasonal peak load conditions or upon the occurrence of other emergent system conditions and tend to last for a few hours per event.  Because fuel shortages and/or environmental limitations may impact New England’s ability to fully meet system load and Ten-Minute Reserve Requirements for days, weeks, or months at a time, ISO may need to </w:t>
            </w:r>
            <w:proofErr w:type="gramStart"/>
            <w:r w:rsidRPr="00C7590D">
              <w:rPr>
                <w:rFonts w:ascii="Arial" w:hAnsi="Arial" w:cs="Arial"/>
              </w:rPr>
              <w:t>take action</w:t>
            </w:r>
            <w:proofErr w:type="gramEnd"/>
            <w:r w:rsidRPr="00C7590D">
              <w:rPr>
                <w:rFonts w:ascii="Arial" w:hAnsi="Arial" w:cs="Arial"/>
              </w:rPr>
              <w:t xml:space="preserve"> in advance of a projected Energy Emergency to manage and preserve fuel supplies within the region.  Unless ISO </w:t>
            </w:r>
            <w:r w:rsidRPr="00C7590D">
              <w:rPr>
                <w:rFonts w:ascii="Arial" w:hAnsi="Arial" w:cs="Arial"/>
              </w:rPr>
              <w:lastRenderedPageBreak/>
              <w:t>takes action to address projected Energy Emergencies, a fuel shortage and/or environmental limitations may lead to a significant loss of Resource capacity and more extreme use of OP-4 and OP-7 actions.</w:t>
            </w:r>
          </w:p>
        </w:tc>
      </w:tr>
      <w:tr w:rsidR="005C40DD" w:rsidRPr="00C7590D" w14:paraId="6F5216BA" w14:textId="77777777" w:rsidTr="00ED3E91">
        <w:tc>
          <w:tcPr>
            <w:tcW w:w="360" w:type="dxa"/>
          </w:tcPr>
          <w:p w14:paraId="6F5216B8" w14:textId="77777777" w:rsidR="005C40DD" w:rsidRPr="00C7590D" w:rsidRDefault="005C40DD" w:rsidP="006A6F7D">
            <w:pPr>
              <w:tabs>
                <w:tab w:val="left" w:pos="2160"/>
              </w:tabs>
              <w:spacing w:before="100" w:after="100"/>
              <w:rPr>
                <w:rFonts w:ascii="Arial" w:hAnsi="Arial" w:cs="Arial"/>
              </w:rPr>
            </w:pPr>
          </w:p>
        </w:tc>
        <w:tc>
          <w:tcPr>
            <w:tcW w:w="9720" w:type="dxa"/>
          </w:tcPr>
          <w:p w14:paraId="6F5216B9" w14:textId="77777777" w:rsidR="005C40DD" w:rsidRPr="00C7590D" w:rsidRDefault="005C40DD" w:rsidP="006A6F7D">
            <w:pPr>
              <w:tabs>
                <w:tab w:val="left" w:pos="2160"/>
              </w:tabs>
              <w:spacing w:before="100" w:after="100"/>
              <w:rPr>
                <w:rFonts w:ascii="Arial" w:hAnsi="Arial" w:cs="Arial"/>
              </w:rPr>
            </w:pPr>
            <w:r w:rsidRPr="00C7590D">
              <w:rPr>
                <w:rFonts w:ascii="Arial" w:hAnsi="Arial" w:cs="Arial"/>
              </w:rPr>
              <w:t>The objectives of this OP are:</w:t>
            </w:r>
          </w:p>
        </w:tc>
      </w:tr>
      <w:tr w:rsidR="005C40DD" w:rsidRPr="00C7590D" w14:paraId="6F5216C0" w14:textId="77777777" w:rsidTr="00ED3E91">
        <w:tc>
          <w:tcPr>
            <w:tcW w:w="360" w:type="dxa"/>
          </w:tcPr>
          <w:p w14:paraId="6F5216BB"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BF" w14:textId="2EF3E5F4" w:rsidR="005C40DD" w:rsidRPr="00C7590D" w:rsidRDefault="005C40DD" w:rsidP="00EB4258">
            <w:pPr>
              <w:widowControl w:val="0"/>
              <w:numPr>
                <w:ilvl w:val="0"/>
                <w:numId w:val="31"/>
              </w:numPr>
              <w:tabs>
                <w:tab w:val="clear" w:pos="1080"/>
                <w:tab w:val="num" w:pos="720"/>
              </w:tabs>
              <w:spacing w:before="100" w:after="100"/>
              <w:ind w:left="720"/>
              <w:rPr>
                <w:rFonts w:ascii="Arial" w:hAnsi="Arial" w:cs="Arial"/>
                <w:szCs w:val="24"/>
              </w:rPr>
            </w:pPr>
            <w:r w:rsidRPr="00C7590D">
              <w:rPr>
                <w:rFonts w:ascii="Arial" w:hAnsi="Arial" w:cs="Arial"/>
                <w:szCs w:val="24"/>
              </w:rPr>
              <w:t>To facilitate strong lines of communication among ISO, interstate natural gas pipelines, LNG import facilities, LDCs, DEs, and Lead MPs regarding all matters relating to Resource fuel availability and environmental limitations</w:t>
            </w:r>
          </w:p>
        </w:tc>
      </w:tr>
      <w:tr w:rsidR="00EB4258" w:rsidRPr="00C7590D" w14:paraId="34935C95" w14:textId="77777777" w:rsidTr="00ED3E91">
        <w:tc>
          <w:tcPr>
            <w:tcW w:w="360" w:type="dxa"/>
          </w:tcPr>
          <w:p w14:paraId="31E2602A" w14:textId="77777777" w:rsidR="00EB4258" w:rsidRPr="00C7590D" w:rsidRDefault="00EB4258" w:rsidP="006A6F7D">
            <w:pPr>
              <w:tabs>
                <w:tab w:val="left" w:pos="2160"/>
              </w:tabs>
              <w:spacing w:before="100" w:after="100"/>
              <w:rPr>
                <w:rFonts w:ascii="Arial" w:hAnsi="Arial" w:cs="Arial"/>
                <w:szCs w:val="24"/>
              </w:rPr>
            </w:pPr>
          </w:p>
        </w:tc>
        <w:tc>
          <w:tcPr>
            <w:tcW w:w="9720" w:type="dxa"/>
          </w:tcPr>
          <w:p w14:paraId="54900818" w14:textId="0D1B5376" w:rsidR="00EB4258" w:rsidRPr="00C7590D" w:rsidRDefault="00EB4258" w:rsidP="005C40DD">
            <w:pPr>
              <w:widowControl w:val="0"/>
              <w:numPr>
                <w:ilvl w:val="0"/>
                <w:numId w:val="31"/>
              </w:numPr>
              <w:tabs>
                <w:tab w:val="clear" w:pos="1080"/>
                <w:tab w:val="num" w:pos="720"/>
              </w:tabs>
              <w:spacing w:before="100" w:after="100"/>
              <w:ind w:left="720"/>
              <w:rPr>
                <w:rFonts w:ascii="Arial" w:hAnsi="Arial" w:cs="Arial"/>
                <w:szCs w:val="24"/>
              </w:rPr>
            </w:pPr>
            <w:r w:rsidRPr="00C7590D">
              <w:rPr>
                <w:rFonts w:ascii="Arial" w:hAnsi="Arial" w:cs="Arial"/>
                <w:szCs w:val="24"/>
              </w:rPr>
              <w:t>To facilitate identification of critical infrastructure of the interstate natural gas pipeline system in order to ensure critical components are not included in automatic or manual load shed schemes</w:t>
            </w:r>
          </w:p>
        </w:tc>
      </w:tr>
      <w:tr w:rsidR="005C40DD" w:rsidRPr="00C7590D" w14:paraId="6F5216C3" w14:textId="77777777" w:rsidTr="00ED3E91">
        <w:tc>
          <w:tcPr>
            <w:tcW w:w="360" w:type="dxa"/>
          </w:tcPr>
          <w:p w14:paraId="6F5216C1"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C2" w14:textId="0AD77873" w:rsidR="005C40DD" w:rsidRPr="00C7590D" w:rsidRDefault="005C40DD" w:rsidP="00A228A1">
            <w:pPr>
              <w:widowControl w:val="0"/>
              <w:numPr>
                <w:ilvl w:val="0"/>
                <w:numId w:val="31"/>
              </w:numPr>
              <w:tabs>
                <w:tab w:val="clear" w:pos="1080"/>
                <w:tab w:val="num" w:pos="720"/>
              </w:tabs>
              <w:spacing w:before="100" w:after="100"/>
              <w:ind w:left="720"/>
              <w:rPr>
                <w:rFonts w:ascii="Arial" w:hAnsi="Arial" w:cs="Arial"/>
                <w:szCs w:val="24"/>
              </w:rPr>
              <w:pPrChange w:id="18" w:author="Author">
                <w:pPr>
                  <w:widowControl w:val="0"/>
                  <w:numPr>
                    <w:numId w:val="31"/>
                  </w:numPr>
                  <w:tabs>
                    <w:tab w:val="num" w:pos="720"/>
                    <w:tab w:val="num" w:pos="1080"/>
                  </w:tabs>
                  <w:spacing w:before="100" w:after="100"/>
                  <w:ind w:left="1080" w:hanging="360"/>
                </w:pPr>
              </w:pPrChange>
            </w:pPr>
            <w:r w:rsidRPr="00C7590D">
              <w:rPr>
                <w:rFonts w:ascii="Arial" w:hAnsi="Arial" w:cs="Arial"/>
                <w:szCs w:val="24"/>
              </w:rPr>
              <w:t xml:space="preserve">To alert regional stakeholders of actual or anticipated near-term </w:t>
            </w:r>
            <w:ins w:id="19" w:author="Author">
              <w:r w:rsidR="00941C39">
                <w:rPr>
                  <w:rFonts w:ascii="Arial" w:hAnsi="Arial" w:cs="Arial"/>
                  <w:szCs w:val="24"/>
                </w:rPr>
                <w:t xml:space="preserve">reserve deficiency or </w:t>
              </w:r>
            </w:ins>
            <w:r w:rsidRPr="00C7590D">
              <w:rPr>
                <w:rFonts w:ascii="Arial" w:hAnsi="Arial" w:cs="Arial"/>
                <w:szCs w:val="24"/>
              </w:rPr>
              <w:t xml:space="preserve">energy </w:t>
            </w:r>
            <w:del w:id="20" w:author="Author">
              <w:r w:rsidRPr="00C7590D" w:rsidDel="00941C39">
                <w:rPr>
                  <w:rFonts w:ascii="Arial" w:hAnsi="Arial" w:cs="Arial"/>
                  <w:szCs w:val="24"/>
                </w:rPr>
                <w:delText xml:space="preserve">deficiency </w:delText>
              </w:r>
            </w:del>
            <w:ins w:id="21" w:author="Author">
              <w:r w:rsidR="00941C39">
                <w:rPr>
                  <w:rFonts w:ascii="Arial" w:hAnsi="Arial" w:cs="Arial"/>
                  <w:szCs w:val="24"/>
                </w:rPr>
                <w:t xml:space="preserve">shortfall </w:t>
              </w:r>
            </w:ins>
            <w:r w:rsidRPr="00C7590D">
              <w:rPr>
                <w:rFonts w:ascii="Arial" w:hAnsi="Arial" w:cs="Arial"/>
                <w:szCs w:val="24"/>
              </w:rPr>
              <w:t>conditions such that stakeholders with Resources in short supply of fuel, or with potential environmental limitations, can take action to replenish fuel supplies and/or</w:t>
            </w:r>
            <w:del w:id="22" w:author="Author">
              <w:r w:rsidRPr="00C7590D" w:rsidDel="00941C39">
                <w:rPr>
                  <w:rFonts w:ascii="Arial" w:hAnsi="Arial" w:cs="Arial"/>
                  <w:szCs w:val="24"/>
                </w:rPr>
                <w:delText xml:space="preserve"> take action to</w:delText>
              </w:r>
            </w:del>
            <w:r w:rsidRPr="00C7590D">
              <w:rPr>
                <w:rFonts w:ascii="Arial" w:hAnsi="Arial" w:cs="Arial"/>
                <w:szCs w:val="24"/>
              </w:rPr>
              <w:t xml:space="preserve"> mitigate environmental limitations;</w:t>
            </w:r>
          </w:p>
        </w:tc>
      </w:tr>
      <w:tr w:rsidR="005C40DD" w:rsidRPr="00C7590D" w14:paraId="6F5216C6" w14:textId="77777777" w:rsidTr="00ED3E91">
        <w:tc>
          <w:tcPr>
            <w:tcW w:w="360" w:type="dxa"/>
          </w:tcPr>
          <w:p w14:paraId="6F5216C4"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C5" w14:textId="77777777" w:rsidR="005C40DD" w:rsidRPr="00C7590D" w:rsidRDefault="005C40DD" w:rsidP="005C40DD">
            <w:pPr>
              <w:widowControl w:val="0"/>
              <w:numPr>
                <w:ilvl w:val="0"/>
                <w:numId w:val="31"/>
              </w:numPr>
              <w:tabs>
                <w:tab w:val="clear" w:pos="1080"/>
                <w:tab w:val="num" w:pos="720"/>
              </w:tabs>
              <w:spacing w:before="100" w:after="100"/>
              <w:ind w:left="720"/>
              <w:rPr>
                <w:rFonts w:ascii="Arial" w:hAnsi="Arial" w:cs="Arial"/>
                <w:szCs w:val="24"/>
              </w:rPr>
            </w:pPr>
            <w:r w:rsidRPr="00C7590D">
              <w:rPr>
                <w:rFonts w:ascii="Arial" w:hAnsi="Arial" w:cs="Arial"/>
                <w:szCs w:val="24"/>
              </w:rPr>
              <w:t>To alert regional stakeholders of potential energy deficiencies such that they may take action to shorten or reschedule maintenance or repair to transmission facilities or Resources throughout the region;</w:t>
            </w:r>
          </w:p>
        </w:tc>
      </w:tr>
      <w:tr w:rsidR="005C40DD" w:rsidRPr="00C7590D" w14:paraId="6F5216C9" w14:textId="77777777" w:rsidTr="00ED3E91">
        <w:tc>
          <w:tcPr>
            <w:tcW w:w="360" w:type="dxa"/>
          </w:tcPr>
          <w:p w14:paraId="6F5216C7"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C8" w14:textId="77777777" w:rsidR="005C40DD" w:rsidRPr="00C7590D" w:rsidRDefault="005C40DD" w:rsidP="005C40DD">
            <w:pPr>
              <w:widowControl w:val="0"/>
              <w:numPr>
                <w:ilvl w:val="0"/>
                <w:numId w:val="31"/>
              </w:numPr>
              <w:tabs>
                <w:tab w:val="clear" w:pos="1080"/>
                <w:tab w:val="num" w:pos="720"/>
              </w:tabs>
              <w:spacing w:before="100" w:after="100"/>
              <w:ind w:left="720"/>
              <w:rPr>
                <w:rFonts w:ascii="Arial" w:hAnsi="Arial" w:cs="Arial"/>
                <w:szCs w:val="24"/>
              </w:rPr>
            </w:pPr>
            <w:r w:rsidRPr="00C7590D">
              <w:rPr>
                <w:rFonts w:ascii="Arial" w:hAnsi="Arial" w:cs="Arial"/>
                <w:szCs w:val="24"/>
              </w:rPr>
              <w:t>To raise the awareness of New England consumers, Lead MPs, officials of the New England states, regional and national regulators, and regional and national reliability organizations of potential energy deficiencies that may be faced by the region;</w:t>
            </w:r>
          </w:p>
        </w:tc>
      </w:tr>
      <w:tr w:rsidR="005C40DD" w:rsidRPr="00C7590D" w14:paraId="6F5216CC" w14:textId="77777777" w:rsidTr="00ED3E91">
        <w:tc>
          <w:tcPr>
            <w:tcW w:w="360" w:type="dxa"/>
          </w:tcPr>
          <w:p w14:paraId="6F5216CA"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CB" w14:textId="77777777" w:rsidR="005C40DD" w:rsidRPr="00C7590D" w:rsidRDefault="005C40DD" w:rsidP="005C40DD">
            <w:pPr>
              <w:widowControl w:val="0"/>
              <w:numPr>
                <w:ilvl w:val="0"/>
                <w:numId w:val="31"/>
              </w:numPr>
              <w:tabs>
                <w:tab w:val="clear" w:pos="1080"/>
                <w:tab w:val="num" w:pos="720"/>
              </w:tabs>
              <w:spacing w:before="100" w:after="100"/>
              <w:ind w:left="720"/>
              <w:rPr>
                <w:rFonts w:ascii="Arial" w:hAnsi="Arial" w:cs="Arial"/>
                <w:szCs w:val="24"/>
              </w:rPr>
            </w:pPr>
            <w:r w:rsidRPr="00C7590D">
              <w:rPr>
                <w:rFonts w:ascii="Arial" w:hAnsi="Arial" w:cs="Arial"/>
                <w:szCs w:val="24"/>
              </w:rPr>
              <w:t>To allow for timely implementation of load and capacity relief available within actions of OP-4 or through implementation of load shedding through OP-7, in order to address future capacity deficiencies expected as a result of an Energy Emergency.</w:t>
            </w:r>
          </w:p>
        </w:tc>
      </w:tr>
    </w:tbl>
    <w:p w14:paraId="6F5216CD" w14:textId="77777777" w:rsidR="00497089" w:rsidRDefault="00497089" w:rsidP="005C40DD">
      <w:pPr>
        <w:pStyle w:val="DocumentText"/>
      </w:pPr>
    </w:p>
    <w:p w14:paraId="6F5216CE" w14:textId="77777777" w:rsidR="009E2237" w:rsidRDefault="00497089" w:rsidP="00873C75">
      <w:pPr>
        <w:pStyle w:val="Heading1"/>
        <w:ind w:left="-630"/>
      </w:pPr>
      <w:r>
        <w:br w:type="page"/>
      </w:r>
      <w:bookmarkStart w:id="23" w:name="_Toc112401604"/>
      <w:bookmarkStart w:id="24" w:name="_Toc148614334"/>
      <w:bookmarkStart w:id="25" w:name="_Toc456421954"/>
      <w:r w:rsidR="000377D3">
        <w:lastRenderedPageBreak/>
        <w:t>E</w:t>
      </w:r>
      <w:r w:rsidR="006A6F7D">
        <w:t>NERGY EMERGENCY FORECASTING AND REPORTING OVERVIEW</w:t>
      </w:r>
      <w:bookmarkEnd w:id="23"/>
      <w:bookmarkEnd w:id="24"/>
    </w:p>
    <w:p w14:paraId="6F5216D3" w14:textId="77777777" w:rsidR="000377D3" w:rsidRPr="00C7590D" w:rsidRDefault="000377D3" w:rsidP="00873C75">
      <w:pPr>
        <w:pStyle w:val="Heading2"/>
        <w:numPr>
          <w:ilvl w:val="1"/>
          <w:numId w:val="35"/>
        </w:numPr>
        <w:tabs>
          <w:tab w:val="left" w:pos="360"/>
          <w:tab w:val="left" w:pos="1728"/>
          <w:tab w:val="left" w:pos="2160"/>
        </w:tabs>
        <w:spacing w:before="160"/>
        <w:ind w:left="180" w:hanging="446"/>
        <w:rPr>
          <w:rFonts w:cs="Arial"/>
        </w:rPr>
      </w:pPr>
      <w:bookmarkStart w:id="26" w:name="_Toc64958956"/>
      <w:bookmarkStart w:id="27" w:name="_Toc64958957"/>
      <w:bookmarkStart w:id="28" w:name="_Toc52476038"/>
      <w:bookmarkStart w:id="29" w:name="_Toc112401605"/>
      <w:bookmarkStart w:id="30" w:name="_Toc148614335"/>
      <w:bookmarkEnd w:id="26"/>
      <w:bookmarkEnd w:id="27"/>
      <w:r w:rsidRPr="00C7590D">
        <w:rPr>
          <w:rFonts w:cs="Arial"/>
        </w:rPr>
        <w:t>ENERGY EMERGENCY FORECASTING AND REPORTING</w:t>
      </w:r>
      <w:r w:rsidRPr="00C7590D" w:rsidDel="00792212">
        <w:rPr>
          <w:rFonts w:cs="Arial"/>
        </w:rPr>
        <w:t xml:space="preserve"> </w:t>
      </w:r>
      <w:r w:rsidRPr="00C7590D">
        <w:rPr>
          <w:rFonts w:cs="Arial"/>
        </w:rPr>
        <w:t>PROCESS DESCRIPTION AND FORECAST ALERT THRESHOLDS</w:t>
      </w:r>
      <w:bookmarkEnd w:id="28"/>
      <w:bookmarkEnd w:id="29"/>
      <w:bookmarkEnd w:id="30"/>
    </w:p>
    <w:tbl>
      <w:tblPr>
        <w:tblW w:w="9900" w:type="dxa"/>
        <w:tblInd w:w="-252" w:type="dxa"/>
        <w:tblLook w:val="04A0" w:firstRow="1" w:lastRow="0" w:firstColumn="1" w:lastColumn="0" w:noHBand="0" w:noVBand="1"/>
      </w:tblPr>
      <w:tblGrid>
        <w:gridCol w:w="360"/>
        <w:gridCol w:w="9540"/>
      </w:tblGrid>
      <w:tr w:rsidR="000377D3" w:rsidRPr="00C7590D" w14:paraId="6F5216D6" w14:textId="77777777" w:rsidTr="006A6F7D">
        <w:tc>
          <w:tcPr>
            <w:tcW w:w="360" w:type="dxa"/>
          </w:tcPr>
          <w:p w14:paraId="6F5216D4" w14:textId="77777777" w:rsidR="000377D3" w:rsidRPr="00C7590D" w:rsidRDefault="000377D3" w:rsidP="006A6F7D">
            <w:pPr>
              <w:tabs>
                <w:tab w:val="left" w:pos="2160"/>
              </w:tabs>
              <w:spacing w:before="100" w:after="100"/>
              <w:rPr>
                <w:rFonts w:ascii="Arial" w:hAnsi="Arial" w:cs="Arial"/>
              </w:rPr>
            </w:pPr>
          </w:p>
        </w:tc>
        <w:tc>
          <w:tcPr>
            <w:tcW w:w="9540" w:type="dxa"/>
          </w:tcPr>
          <w:p w14:paraId="6F5216D5" w14:textId="5FFE6F9B" w:rsidR="000377D3" w:rsidRPr="00C7590D" w:rsidRDefault="000377D3" w:rsidP="00807DD1">
            <w:pPr>
              <w:pStyle w:val="Heading1Text"/>
              <w:spacing w:before="100" w:after="100"/>
              <w:ind w:left="450"/>
              <w:jc w:val="left"/>
              <w:rPr>
                <w:rFonts w:ascii="Arial" w:hAnsi="Arial" w:cs="Arial"/>
                <w:bCs/>
              </w:rPr>
            </w:pPr>
            <w:r w:rsidRPr="00C7590D">
              <w:rPr>
                <w:rFonts w:ascii="Arial" w:hAnsi="Arial" w:cs="Arial"/>
              </w:rPr>
              <w:t xml:space="preserve">ISO shall perform Energy Emergency forecasting and reporting based on available data that includes the information received from Lead MPs through </w:t>
            </w:r>
            <w:r w:rsidR="009F469F">
              <w:rPr>
                <w:rFonts w:ascii="Arial" w:hAnsi="Arial" w:cs="Arial"/>
              </w:rPr>
              <w:t xml:space="preserve">the </w:t>
            </w:r>
            <w:r w:rsidR="00E40260">
              <w:rPr>
                <w:rFonts w:ascii="Arial" w:hAnsi="Arial" w:cs="Arial"/>
                <w:bCs/>
              </w:rPr>
              <w:t xml:space="preserve">Generator Fuel and Emissions </w:t>
            </w:r>
            <w:r w:rsidR="004E353A">
              <w:rPr>
                <w:rFonts w:ascii="Arial" w:hAnsi="Arial" w:cs="Arial"/>
                <w:bCs/>
              </w:rPr>
              <w:t>Survey submittals</w:t>
            </w:r>
            <w:r w:rsidRPr="00C7590D">
              <w:rPr>
                <w:rFonts w:ascii="Arial" w:hAnsi="Arial" w:cs="Arial"/>
              </w:rPr>
              <w:t>.</w:t>
            </w:r>
            <w:r w:rsidRPr="00C7590D">
              <w:rPr>
                <w:rFonts w:ascii="Arial" w:hAnsi="Arial" w:cs="Arial"/>
                <w:szCs w:val="24"/>
              </w:rPr>
              <w:t xml:space="preserve">  </w:t>
            </w:r>
            <w:r w:rsidRPr="00C7590D">
              <w:rPr>
                <w:rFonts w:ascii="Arial" w:hAnsi="Arial" w:cs="Arial"/>
              </w:rPr>
              <w:t>Energy Emergency forecasting and reporting is performed at the periodicity specified in Sections III.A, III.B, and III.C.  ISO performs Energy Emergency forecasting and reporting by using an hourly 21-day energy assessment, and comparing the results of that assessment with the Energy Emergency forecast alert thresholds (described below) in order to identify and communicate potential reliability issues to regional stakeholders.</w:t>
            </w:r>
          </w:p>
        </w:tc>
      </w:tr>
      <w:tr w:rsidR="000377D3" w:rsidRPr="00C7590D" w14:paraId="6F5216D9" w14:textId="77777777" w:rsidTr="006A6F7D">
        <w:tc>
          <w:tcPr>
            <w:tcW w:w="360" w:type="dxa"/>
          </w:tcPr>
          <w:p w14:paraId="6F5216D7" w14:textId="77777777" w:rsidR="000377D3" w:rsidRPr="00C7590D" w:rsidRDefault="000377D3" w:rsidP="006A6F7D">
            <w:pPr>
              <w:tabs>
                <w:tab w:val="left" w:pos="2160"/>
              </w:tabs>
              <w:spacing w:before="100" w:after="100"/>
              <w:rPr>
                <w:rFonts w:ascii="Arial" w:hAnsi="Arial" w:cs="Arial"/>
              </w:rPr>
            </w:pPr>
          </w:p>
        </w:tc>
        <w:tc>
          <w:tcPr>
            <w:tcW w:w="9540" w:type="dxa"/>
          </w:tcPr>
          <w:p w14:paraId="6F5216D8" w14:textId="3525B50E" w:rsidR="000377D3" w:rsidRPr="00C7590D" w:rsidRDefault="000377D3" w:rsidP="00862A03">
            <w:pPr>
              <w:pStyle w:val="Heading1Text"/>
              <w:spacing w:before="100" w:after="100"/>
              <w:ind w:left="450"/>
              <w:jc w:val="left"/>
              <w:rPr>
                <w:rFonts w:ascii="Arial" w:hAnsi="Arial" w:cs="Arial"/>
              </w:rPr>
            </w:pPr>
            <w:r w:rsidRPr="00C7590D">
              <w:rPr>
                <w:rFonts w:ascii="Arial" w:hAnsi="Arial" w:cs="Arial"/>
                <w:bCs/>
              </w:rPr>
              <w:t>The Energy Emergency forecasts are non-binding as forecasted or expected conditions utilized in the development of the forecasts can change.  It is the responsibility of the Lead MP to take all actions to ensure that Resources are able to meet applicable obligations under the Tariff.</w:t>
            </w:r>
          </w:p>
        </w:tc>
      </w:tr>
      <w:tr w:rsidR="000377D3" w:rsidRPr="00C7590D" w14:paraId="6F5216DC" w14:textId="77777777" w:rsidTr="006A6F7D">
        <w:tc>
          <w:tcPr>
            <w:tcW w:w="360" w:type="dxa"/>
          </w:tcPr>
          <w:p w14:paraId="6F5216DA" w14:textId="77777777" w:rsidR="000377D3" w:rsidRPr="00C7590D" w:rsidRDefault="000377D3" w:rsidP="006A6F7D">
            <w:pPr>
              <w:tabs>
                <w:tab w:val="left" w:pos="2160"/>
              </w:tabs>
              <w:spacing w:before="100" w:after="100"/>
              <w:rPr>
                <w:rFonts w:ascii="Arial" w:hAnsi="Arial" w:cs="Arial"/>
              </w:rPr>
            </w:pPr>
          </w:p>
        </w:tc>
        <w:tc>
          <w:tcPr>
            <w:tcW w:w="9540" w:type="dxa"/>
          </w:tcPr>
          <w:p w14:paraId="6F5216DB" w14:textId="77777777" w:rsidR="000377D3" w:rsidRPr="00C7590D" w:rsidRDefault="000377D3" w:rsidP="006A6F7D">
            <w:pPr>
              <w:pStyle w:val="Heading1Text"/>
              <w:spacing w:before="100" w:after="100"/>
              <w:ind w:left="450"/>
              <w:jc w:val="left"/>
              <w:rPr>
                <w:rFonts w:ascii="Arial" w:hAnsi="Arial" w:cs="Arial"/>
                <w:b/>
                <w:u w:val="single"/>
              </w:rPr>
            </w:pPr>
            <w:r w:rsidRPr="00C7590D">
              <w:rPr>
                <w:rFonts w:ascii="Arial" w:hAnsi="Arial" w:cs="Arial"/>
                <w:b/>
                <w:u w:val="single"/>
              </w:rPr>
              <w:t>Energy Emergency Forecast Alert Thresholds</w:t>
            </w:r>
          </w:p>
        </w:tc>
      </w:tr>
      <w:tr w:rsidR="000377D3" w:rsidRPr="00C7590D" w14:paraId="6F5216DF" w14:textId="77777777" w:rsidTr="006A6F7D">
        <w:tc>
          <w:tcPr>
            <w:tcW w:w="360" w:type="dxa"/>
          </w:tcPr>
          <w:p w14:paraId="6F5216DD"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6DE" w14:textId="25B52E60" w:rsidR="000377D3" w:rsidRPr="00C7590D" w:rsidRDefault="000377D3" w:rsidP="000377D3">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Forecast MLCC</w:t>
            </w:r>
            <w:r w:rsidR="002D7F92">
              <w:rPr>
                <w:rFonts w:ascii="Arial" w:hAnsi="Arial" w:cs="Arial"/>
                <w:szCs w:val="24"/>
              </w:rPr>
              <w:t xml:space="preserve"> </w:t>
            </w:r>
            <w:r w:rsidRPr="00C7590D">
              <w:rPr>
                <w:rFonts w:ascii="Arial" w:hAnsi="Arial" w:cs="Arial"/>
                <w:szCs w:val="24"/>
              </w:rPr>
              <w:t>2 (FMLCC2) – indicates that available Resources during any hour of the Operating Day are forecasted to be less than 200 MW above those required to meet Operating Reserve requirements.</w:t>
            </w:r>
          </w:p>
        </w:tc>
      </w:tr>
      <w:tr w:rsidR="000377D3" w:rsidRPr="00C7590D" w14:paraId="6F5216E2" w14:textId="77777777" w:rsidTr="006A6F7D">
        <w:tc>
          <w:tcPr>
            <w:tcW w:w="360" w:type="dxa"/>
          </w:tcPr>
          <w:p w14:paraId="6F5216E0"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6E1" w14:textId="77777777" w:rsidR="000377D3" w:rsidRPr="00C7590D" w:rsidRDefault="000377D3" w:rsidP="000377D3">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Forecast Energy Emergency Alert Level 1 (FEEA1) – indicates that available Resources during any hour of the Operating Day are forecasted to be less than those required to meet Operating Reserve requirements, and that the implementation of OP-4 Actions 1 through 5 is being forecasted.</w:t>
            </w:r>
          </w:p>
        </w:tc>
      </w:tr>
      <w:tr w:rsidR="000377D3" w:rsidRPr="00C7590D" w14:paraId="6F5216E5" w14:textId="77777777" w:rsidTr="006A6F7D">
        <w:tc>
          <w:tcPr>
            <w:tcW w:w="360" w:type="dxa"/>
          </w:tcPr>
          <w:p w14:paraId="6F5216E3"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6E4" w14:textId="77777777" w:rsidR="000377D3" w:rsidRPr="00C7590D" w:rsidRDefault="000377D3" w:rsidP="000377D3">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Forecast Energy Emergency Alert Level 2 (FEEA2) – indicates that available Resources during any hour of the Operating Day are forecasted to be less than those required to meet Operating Reserve requirements and that the implementation of OP-4 Actions 6 through 11 is being forecasted.</w:t>
            </w:r>
          </w:p>
        </w:tc>
      </w:tr>
      <w:tr w:rsidR="000377D3" w:rsidRPr="00C7590D" w14:paraId="6F5216E8" w14:textId="77777777" w:rsidTr="006A6F7D">
        <w:tc>
          <w:tcPr>
            <w:tcW w:w="360" w:type="dxa"/>
          </w:tcPr>
          <w:p w14:paraId="6F5216E6"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6E7" w14:textId="77777777" w:rsidR="000377D3" w:rsidRPr="00C7590D" w:rsidRDefault="000377D3" w:rsidP="000377D3">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Forecast Energy Emergency Alert Level 3 (FEEA3) – indicates that available Resources during any hour of the Operating Day are forecasted to be insufficient to serve firm load requirements, and the implementation of firm load shedding under OP-7 is being forecasted.</w:t>
            </w:r>
          </w:p>
        </w:tc>
      </w:tr>
      <w:tr w:rsidR="000377D3" w:rsidRPr="00C7590D" w14:paraId="6F5216EB" w14:textId="77777777" w:rsidTr="006A6F7D">
        <w:tc>
          <w:tcPr>
            <w:tcW w:w="360" w:type="dxa"/>
          </w:tcPr>
          <w:p w14:paraId="6F5216E9" w14:textId="77777777" w:rsidR="000377D3" w:rsidRPr="00C7590D" w:rsidRDefault="000377D3" w:rsidP="006A6F7D">
            <w:pPr>
              <w:tabs>
                <w:tab w:val="left" w:pos="2160"/>
              </w:tabs>
              <w:spacing w:before="100" w:after="100"/>
              <w:rPr>
                <w:rFonts w:ascii="Arial" w:hAnsi="Arial" w:cs="Arial"/>
              </w:rPr>
            </w:pPr>
          </w:p>
        </w:tc>
        <w:tc>
          <w:tcPr>
            <w:tcW w:w="9540" w:type="dxa"/>
          </w:tcPr>
          <w:p w14:paraId="6F5216EA" w14:textId="5DAC5B68" w:rsidR="000377D3" w:rsidRPr="00C7590D" w:rsidRDefault="000377D3" w:rsidP="006A6F7D">
            <w:pPr>
              <w:pStyle w:val="Heading1Text"/>
              <w:spacing w:before="100" w:after="100"/>
              <w:ind w:left="450"/>
              <w:jc w:val="left"/>
              <w:rPr>
                <w:rFonts w:ascii="Arial" w:hAnsi="Arial" w:cs="Arial"/>
                <w:szCs w:val="24"/>
              </w:rPr>
            </w:pPr>
            <w:r w:rsidRPr="00C7590D">
              <w:rPr>
                <w:rFonts w:ascii="Arial" w:hAnsi="Arial" w:cs="Arial"/>
                <w:szCs w:val="24"/>
              </w:rPr>
              <w:t>ISO shall identify and report each hour of all Operating Days within the 21-day look ahead of the Energy Emergency forecast as one of the following: normal, FMLCC2, FEEA1, FEEA2, or FEEA3.</w:t>
            </w:r>
          </w:p>
        </w:tc>
      </w:tr>
      <w:tr w:rsidR="000377D3" w:rsidRPr="00C7590D" w14:paraId="6F5216EE" w14:textId="77777777" w:rsidTr="00C526BE">
        <w:trPr>
          <w:cantSplit/>
        </w:trPr>
        <w:tc>
          <w:tcPr>
            <w:tcW w:w="360" w:type="dxa"/>
          </w:tcPr>
          <w:p w14:paraId="6F5216EC" w14:textId="77777777" w:rsidR="000377D3" w:rsidRPr="00C7590D" w:rsidRDefault="000377D3" w:rsidP="006A6F7D">
            <w:pPr>
              <w:tabs>
                <w:tab w:val="left" w:pos="2160"/>
              </w:tabs>
              <w:spacing w:before="100" w:after="100"/>
              <w:rPr>
                <w:rFonts w:ascii="Arial" w:hAnsi="Arial" w:cs="Arial"/>
              </w:rPr>
            </w:pPr>
          </w:p>
        </w:tc>
        <w:tc>
          <w:tcPr>
            <w:tcW w:w="9540" w:type="dxa"/>
          </w:tcPr>
          <w:p w14:paraId="6F5216ED" w14:textId="4070ACC6" w:rsidR="00291344" w:rsidRPr="00C7590D" w:rsidRDefault="000377D3" w:rsidP="00F747A8">
            <w:pPr>
              <w:pStyle w:val="Heading1Text"/>
              <w:spacing w:before="100" w:after="100"/>
              <w:ind w:left="450"/>
              <w:jc w:val="left"/>
              <w:rPr>
                <w:rFonts w:ascii="Arial" w:hAnsi="Arial" w:cs="Arial"/>
                <w:szCs w:val="24"/>
              </w:rPr>
            </w:pPr>
            <w:r w:rsidRPr="00C7590D">
              <w:rPr>
                <w:rFonts w:ascii="Arial" w:hAnsi="Arial" w:cs="Arial"/>
                <w:szCs w:val="24"/>
              </w:rPr>
              <w:t>ISO shall publish the results of each Energy Emergency forecast on the ISO website.  To the extent possible, for each instance where an Energy Emergency forecast alert threshold was met, the results shall include the reason(s) why the threshold was met.</w:t>
            </w:r>
          </w:p>
        </w:tc>
      </w:tr>
      <w:tr w:rsidR="000377D3" w:rsidRPr="00C7590D" w14:paraId="6F5216F1" w14:textId="77777777" w:rsidTr="006A6F7D">
        <w:tc>
          <w:tcPr>
            <w:tcW w:w="360" w:type="dxa"/>
          </w:tcPr>
          <w:p w14:paraId="6F5216EF" w14:textId="77777777" w:rsidR="000377D3" w:rsidRPr="00C7590D" w:rsidRDefault="000377D3" w:rsidP="006A6F7D">
            <w:pPr>
              <w:tabs>
                <w:tab w:val="left" w:pos="2160"/>
              </w:tabs>
              <w:spacing w:before="100" w:after="100"/>
              <w:rPr>
                <w:rFonts w:ascii="Arial" w:hAnsi="Arial" w:cs="Arial"/>
              </w:rPr>
            </w:pPr>
          </w:p>
        </w:tc>
        <w:tc>
          <w:tcPr>
            <w:tcW w:w="9540" w:type="dxa"/>
          </w:tcPr>
          <w:p w14:paraId="6F5216F0" w14:textId="77777777" w:rsidR="000377D3" w:rsidRPr="00C7590D" w:rsidRDefault="000377D3" w:rsidP="006A6F7D">
            <w:pPr>
              <w:pStyle w:val="Heading1Text"/>
              <w:spacing w:before="100" w:after="100"/>
              <w:ind w:left="450"/>
              <w:jc w:val="left"/>
              <w:rPr>
                <w:rFonts w:ascii="Arial" w:hAnsi="Arial" w:cs="Arial"/>
                <w:b/>
                <w:u w:val="single"/>
              </w:rPr>
            </w:pPr>
            <w:r w:rsidRPr="00C7590D">
              <w:rPr>
                <w:rFonts w:ascii="Arial" w:hAnsi="Arial" w:cs="Arial"/>
                <w:b/>
                <w:u w:val="single"/>
              </w:rPr>
              <w:t>Energy Alert and Energy Emergency Declaration Criteria</w:t>
            </w:r>
          </w:p>
        </w:tc>
      </w:tr>
      <w:tr w:rsidR="000377D3" w:rsidRPr="00C7590D" w14:paraId="6F5216F4" w14:textId="77777777" w:rsidTr="006A6F7D">
        <w:tc>
          <w:tcPr>
            <w:tcW w:w="360" w:type="dxa"/>
          </w:tcPr>
          <w:p w14:paraId="6F5216F2" w14:textId="77777777" w:rsidR="000377D3" w:rsidRPr="00C7590D" w:rsidRDefault="000377D3" w:rsidP="006A6F7D">
            <w:pPr>
              <w:tabs>
                <w:tab w:val="left" w:pos="2160"/>
              </w:tabs>
              <w:spacing w:before="100" w:after="100"/>
              <w:rPr>
                <w:rFonts w:ascii="Arial" w:hAnsi="Arial" w:cs="Arial"/>
              </w:rPr>
            </w:pPr>
          </w:p>
        </w:tc>
        <w:tc>
          <w:tcPr>
            <w:tcW w:w="9540" w:type="dxa"/>
          </w:tcPr>
          <w:p w14:paraId="6F5216F3" w14:textId="77777777" w:rsidR="000377D3" w:rsidRPr="00C7590D" w:rsidRDefault="000377D3" w:rsidP="006A6F7D">
            <w:pPr>
              <w:pStyle w:val="Heading1Text"/>
              <w:spacing w:before="100" w:after="100"/>
              <w:ind w:left="450"/>
              <w:jc w:val="left"/>
              <w:rPr>
                <w:rFonts w:ascii="Arial" w:hAnsi="Arial" w:cs="Arial"/>
                <w:szCs w:val="24"/>
              </w:rPr>
            </w:pPr>
            <w:r w:rsidRPr="00C7590D">
              <w:rPr>
                <w:rFonts w:ascii="Arial" w:hAnsi="Arial" w:cs="Arial"/>
                <w:szCs w:val="24"/>
              </w:rPr>
              <w:t xml:space="preserve">ISO shall declare an </w:t>
            </w:r>
            <w:r w:rsidRPr="00C7590D">
              <w:rPr>
                <w:rFonts w:ascii="Arial" w:hAnsi="Arial" w:cs="Arial"/>
                <w:b/>
                <w:szCs w:val="24"/>
              </w:rPr>
              <w:t>Energy Alert</w:t>
            </w:r>
            <w:r w:rsidRPr="00C7590D">
              <w:rPr>
                <w:rFonts w:ascii="Arial" w:hAnsi="Arial" w:cs="Arial"/>
                <w:szCs w:val="24"/>
              </w:rPr>
              <w:t>, and take actions as described in Section III.B of this OP, when:</w:t>
            </w:r>
          </w:p>
        </w:tc>
      </w:tr>
      <w:tr w:rsidR="000377D3" w:rsidRPr="00C7590D" w14:paraId="6F5216F7" w14:textId="77777777" w:rsidTr="006A6F7D">
        <w:tc>
          <w:tcPr>
            <w:tcW w:w="360" w:type="dxa"/>
          </w:tcPr>
          <w:p w14:paraId="6F5216F5"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6F6" w14:textId="4811654F" w:rsidR="000377D3" w:rsidRPr="00C7590D" w:rsidRDefault="000377D3" w:rsidP="00941C39">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 xml:space="preserve">FEEA2 or FEEA3 is forecasted to occur in at least 1 hour on </w:t>
            </w:r>
            <w:del w:id="31" w:author="Author">
              <w:r w:rsidRPr="00C7590D" w:rsidDel="00941C39">
                <w:rPr>
                  <w:rFonts w:ascii="Arial" w:hAnsi="Arial" w:cs="Arial"/>
                  <w:szCs w:val="24"/>
                </w:rPr>
                <w:delText xml:space="preserve">1 </w:delText>
              </w:r>
            </w:del>
            <w:ins w:id="32" w:author="Author">
              <w:r w:rsidR="00941C39">
                <w:rPr>
                  <w:rFonts w:ascii="Arial" w:hAnsi="Arial" w:cs="Arial"/>
                  <w:szCs w:val="24"/>
                </w:rPr>
                <w:t>two</w:t>
              </w:r>
              <w:r w:rsidR="00941C39" w:rsidRPr="00C7590D">
                <w:rPr>
                  <w:rFonts w:ascii="Arial" w:hAnsi="Arial" w:cs="Arial"/>
                  <w:szCs w:val="24"/>
                </w:rPr>
                <w:t xml:space="preserve"> </w:t>
              </w:r>
            </w:ins>
            <w:r w:rsidRPr="00C7590D">
              <w:rPr>
                <w:rFonts w:ascii="Arial" w:hAnsi="Arial" w:cs="Arial"/>
                <w:szCs w:val="24"/>
              </w:rPr>
              <w:t>or more consecutive days in days 6 through 21 of the 21-day energy assessment, or</w:t>
            </w:r>
          </w:p>
        </w:tc>
      </w:tr>
      <w:tr w:rsidR="000377D3" w:rsidRPr="00C7590D" w14:paraId="6F5216FA" w14:textId="77777777" w:rsidTr="006A6F7D">
        <w:tc>
          <w:tcPr>
            <w:tcW w:w="360" w:type="dxa"/>
          </w:tcPr>
          <w:p w14:paraId="6F5216F8"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6F9" w14:textId="79268902" w:rsidR="000377D3" w:rsidRPr="00C7590D" w:rsidRDefault="000377D3" w:rsidP="0064116A">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 xml:space="preserve">Any other reason(s) for which the ISO Chief Operating Officer (COO), or designee, determines that the actions described in Section III.B of this OP may mitigate the impact of an actual or forecasted energy </w:t>
            </w:r>
            <w:del w:id="33" w:author="Author">
              <w:r w:rsidRPr="00C7590D" w:rsidDel="0064116A">
                <w:rPr>
                  <w:rFonts w:ascii="Arial" w:hAnsi="Arial" w:cs="Arial"/>
                  <w:szCs w:val="24"/>
                </w:rPr>
                <w:delText>deficiency</w:delText>
              </w:r>
            </w:del>
            <w:ins w:id="34" w:author="Author">
              <w:r w:rsidR="0064116A">
                <w:rPr>
                  <w:rFonts w:ascii="Arial" w:hAnsi="Arial" w:cs="Arial"/>
                  <w:szCs w:val="24"/>
                </w:rPr>
                <w:t>shortfall</w:t>
              </w:r>
            </w:ins>
            <w:r w:rsidRPr="00C7590D">
              <w:rPr>
                <w:rFonts w:ascii="Arial" w:hAnsi="Arial" w:cs="Arial"/>
                <w:szCs w:val="24"/>
              </w:rPr>
              <w:t>.</w:t>
            </w:r>
          </w:p>
        </w:tc>
      </w:tr>
      <w:tr w:rsidR="000377D3" w:rsidRPr="00C7590D" w14:paraId="6F5216FD" w14:textId="77777777" w:rsidTr="006A6F7D">
        <w:tc>
          <w:tcPr>
            <w:tcW w:w="360" w:type="dxa"/>
          </w:tcPr>
          <w:p w14:paraId="6F5216FB" w14:textId="77777777" w:rsidR="000377D3" w:rsidRPr="00C7590D" w:rsidRDefault="000377D3" w:rsidP="006A6F7D">
            <w:pPr>
              <w:tabs>
                <w:tab w:val="left" w:pos="2160"/>
              </w:tabs>
              <w:spacing w:before="100" w:after="100"/>
              <w:rPr>
                <w:rFonts w:ascii="Arial" w:hAnsi="Arial" w:cs="Arial"/>
              </w:rPr>
            </w:pPr>
          </w:p>
        </w:tc>
        <w:tc>
          <w:tcPr>
            <w:tcW w:w="9540" w:type="dxa"/>
          </w:tcPr>
          <w:p w14:paraId="6F5216FC" w14:textId="77777777" w:rsidR="000377D3" w:rsidRPr="00C7590D" w:rsidRDefault="000377D3" w:rsidP="006A6F7D">
            <w:pPr>
              <w:pStyle w:val="Heading1Text"/>
              <w:spacing w:before="100" w:after="100"/>
              <w:ind w:left="450"/>
              <w:jc w:val="left"/>
              <w:rPr>
                <w:rFonts w:ascii="Arial" w:hAnsi="Arial" w:cs="Arial"/>
                <w:szCs w:val="24"/>
              </w:rPr>
            </w:pPr>
            <w:r w:rsidRPr="00C7590D">
              <w:rPr>
                <w:rFonts w:ascii="Arial" w:hAnsi="Arial" w:cs="Arial"/>
                <w:szCs w:val="24"/>
              </w:rPr>
              <w:t xml:space="preserve">ISO shall declare an </w:t>
            </w:r>
            <w:r w:rsidRPr="00C7590D">
              <w:rPr>
                <w:rFonts w:ascii="Arial" w:hAnsi="Arial" w:cs="Arial"/>
                <w:b/>
                <w:szCs w:val="24"/>
              </w:rPr>
              <w:t>Energy Emergency</w:t>
            </w:r>
            <w:r w:rsidRPr="00C7590D">
              <w:rPr>
                <w:rFonts w:ascii="Arial" w:hAnsi="Arial" w:cs="Arial"/>
                <w:szCs w:val="24"/>
              </w:rPr>
              <w:t xml:space="preserve"> and take actions as described in Section III.C of this OP, when:</w:t>
            </w:r>
          </w:p>
        </w:tc>
      </w:tr>
      <w:tr w:rsidR="000377D3" w:rsidRPr="00C7590D" w14:paraId="6F521700" w14:textId="77777777" w:rsidTr="006A6F7D">
        <w:tc>
          <w:tcPr>
            <w:tcW w:w="360" w:type="dxa"/>
          </w:tcPr>
          <w:p w14:paraId="6F5216FE"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6FF" w14:textId="6CEA8E49" w:rsidR="000377D3" w:rsidRPr="00C7590D" w:rsidRDefault="000377D3" w:rsidP="00941C39">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 xml:space="preserve">FEEA2 or FEEA3 is forecasted to occur in at least 1 hour on </w:t>
            </w:r>
            <w:del w:id="35" w:author="Author">
              <w:r w:rsidRPr="00C7590D" w:rsidDel="00941C39">
                <w:rPr>
                  <w:rFonts w:ascii="Arial" w:hAnsi="Arial" w:cs="Arial"/>
                  <w:szCs w:val="24"/>
                </w:rPr>
                <w:delText xml:space="preserve">1 </w:delText>
              </w:r>
            </w:del>
            <w:ins w:id="36" w:author="Author">
              <w:r w:rsidR="00941C39">
                <w:rPr>
                  <w:rFonts w:ascii="Arial" w:hAnsi="Arial" w:cs="Arial"/>
                  <w:szCs w:val="24"/>
                </w:rPr>
                <w:t>two</w:t>
              </w:r>
              <w:r w:rsidR="00941C39" w:rsidRPr="00C7590D">
                <w:rPr>
                  <w:rFonts w:ascii="Arial" w:hAnsi="Arial" w:cs="Arial"/>
                  <w:szCs w:val="24"/>
                </w:rPr>
                <w:t xml:space="preserve"> </w:t>
              </w:r>
            </w:ins>
            <w:r w:rsidRPr="00C7590D">
              <w:rPr>
                <w:rFonts w:ascii="Arial" w:hAnsi="Arial" w:cs="Arial"/>
                <w:szCs w:val="24"/>
              </w:rPr>
              <w:t>or more consecutive days in days 1 through 5 of the 21-day energy assessment, or</w:t>
            </w:r>
          </w:p>
        </w:tc>
      </w:tr>
      <w:tr w:rsidR="000377D3" w:rsidRPr="00C7590D" w14:paraId="6F521703" w14:textId="77777777" w:rsidTr="006A6F7D">
        <w:tc>
          <w:tcPr>
            <w:tcW w:w="360" w:type="dxa"/>
          </w:tcPr>
          <w:p w14:paraId="6F521701"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02" w14:textId="3BD5C94C" w:rsidR="000377D3" w:rsidRPr="00C7590D" w:rsidRDefault="000377D3" w:rsidP="0064116A">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 xml:space="preserve">Shedding of firm load under OP-7 is occurring or is anticipated to occur due to an actual energy </w:t>
            </w:r>
            <w:del w:id="37" w:author="Author">
              <w:r w:rsidRPr="00C7590D" w:rsidDel="0064116A">
                <w:rPr>
                  <w:rFonts w:ascii="Arial" w:hAnsi="Arial" w:cs="Arial"/>
                  <w:szCs w:val="24"/>
                </w:rPr>
                <w:delText xml:space="preserve">deficiency </w:delText>
              </w:r>
            </w:del>
            <w:ins w:id="38" w:author="Author">
              <w:r w:rsidR="0064116A">
                <w:rPr>
                  <w:rFonts w:ascii="Arial" w:hAnsi="Arial" w:cs="Arial"/>
                  <w:szCs w:val="24"/>
                </w:rPr>
                <w:t>shortfall</w:t>
              </w:r>
              <w:r w:rsidR="0064116A" w:rsidRPr="00C7590D">
                <w:rPr>
                  <w:rFonts w:ascii="Arial" w:hAnsi="Arial" w:cs="Arial"/>
                  <w:szCs w:val="24"/>
                </w:rPr>
                <w:t xml:space="preserve"> </w:t>
              </w:r>
            </w:ins>
            <w:r w:rsidRPr="00C7590D">
              <w:rPr>
                <w:rFonts w:ascii="Arial" w:hAnsi="Arial" w:cs="Arial"/>
                <w:szCs w:val="24"/>
              </w:rPr>
              <w:t>resulting from a sustained shortage of fuel availability or deliverability to, or sustained environmental limitations on</w:t>
            </w:r>
            <w:r w:rsidR="00E84A7C">
              <w:rPr>
                <w:rFonts w:ascii="Arial" w:hAnsi="Arial" w:cs="Arial"/>
                <w:szCs w:val="24"/>
              </w:rPr>
              <w:t>,</w:t>
            </w:r>
            <w:r w:rsidRPr="00C7590D">
              <w:rPr>
                <w:rFonts w:ascii="Arial" w:hAnsi="Arial" w:cs="Arial"/>
                <w:szCs w:val="24"/>
              </w:rPr>
              <w:t xml:space="preserve"> some or several of New England Resources, or</w:t>
            </w:r>
          </w:p>
        </w:tc>
      </w:tr>
      <w:tr w:rsidR="000377D3" w:rsidRPr="00C7590D" w14:paraId="6F521706" w14:textId="77777777" w:rsidTr="006A6F7D">
        <w:tc>
          <w:tcPr>
            <w:tcW w:w="360" w:type="dxa"/>
          </w:tcPr>
          <w:p w14:paraId="6F521704"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05" w14:textId="22CFD983" w:rsidR="000377D3" w:rsidRPr="00C7590D" w:rsidRDefault="000377D3" w:rsidP="0064116A">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 xml:space="preserve">Any other reason(s) for which the ISO COO, or designee, determines that the actions described in Section III.C of this OP may mitigate the impact of an actual or forecasted energy </w:t>
            </w:r>
            <w:del w:id="39" w:author="Author">
              <w:r w:rsidRPr="00C7590D" w:rsidDel="0064116A">
                <w:rPr>
                  <w:rFonts w:ascii="Arial" w:hAnsi="Arial" w:cs="Arial"/>
                  <w:szCs w:val="24"/>
                </w:rPr>
                <w:delText>deficiency</w:delText>
              </w:r>
            </w:del>
            <w:ins w:id="40" w:author="Author">
              <w:r w:rsidR="0064116A">
                <w:rPr>
                  <w:rFonts w:ascii="Arial" w:hAnsi="Arial" w:cs="Arial"/>
                  <w:szCs w:val="24"/>
                </w:rPr>
                <w:t>shortfall</w:t>
              </w:r>
            </w:ins>
            <w:r w:rsidRPr="00C7590D">
              <w:rPr>
                <w:rFonts w:ascii="Arial" w:hAnsi="Arial" w:cs="Arial"/>
                <w:szCs w:val="24"/>
              </w:rPr>
              <w:t>.</w:t>
            </w:r>
          </w:p>
        </w:tc>
      </w:tr>
      <w:tr w:rsidR="000377D3" w:rsidRPr="00C7590D" w14:paraId="6F521709" w14:textId="77777777" w:rsidTr="006A6F7D">
        <w:tc>
          <w:tcPr>
            <w:tcW w:w="360" w:type="dxa"/>
          </w:tcPr>
          <w:p w14:paraId="6F521707" w14:textId="77777777" w:rsidR="000377D3" w:rsidRPr="00C7590D" w:rsidRDefault="000377D3" w:rsidP="006A6F7D">
            <w:pPr>
              <w:tabs>
                <w:tab w:val="left" w:pos="2160"/>
              </w:tabs>
              <w:spacing w:before="100" w:after="100"/>
              <w:rPr>
                <w:rFonts w:ascii="Arial" w:hAnsi="Arial" w:cs="Arial"/>
              </w:rPr>
            </w:pPr>
          </w:p>
        </w:tc>
        <w:tc>
          <w:tcPr>
            <w:tcW w:w="9540" w:type="dxa"/>
          </w:tcPr>
          <w:p w14:paraId="6F521708" w14:textId="77777777" w:rsidR="000377D3" w:rsidRPr="00C7590D" w:rsidRDefault="000377D3" w:rsidP="006A6F7D">
            <w:pPr>
              <w:pStyle w:val="Heading1Text"/>
              <w:spacing w:before="100" w:after="100"/>
              <w:ind w:left="450"/>
              <w:jc w:val="left"/>
              <w:rPr>
                <w:rFonts w:ascii="Arial" w:hAnsi="Arial" w:cs="Arial"/>
                <w:szCs w:val="24"/>
              </w:rPr>
            </w:pPr>
            <w:r w:rsidRPr="00C7590D">
              <w:rPr>
                <w:rFonts w:ascii="Arial" w:hAnsi="Arial" w:cs="Arial"/>
                <w:szCs w:val="24"/>
              </w:rPr>
              <w:t>For the purposes of this OP, ISO shall declare Normal Conditions any time when neither an Energy Alert nor an Energy Emergency has been declared.</w:t>
            </w:r>
          </w:p>
        </w:tc>
      </w:tr>
      <w:tr w:rsidR="000377D3" w:rsidRPr="00C7590D" w14:paraId="6F52170C" w14:textId="77777777" w:rsidTr="006A6F7D">
        <w:tc>
          <w:tcPr>
            <w:tcW w:w="360" w:type="dxa"/>
          </w:tcPr>
          <w:p w14:paraId="6F52170A" w14:textId="77777777" w:rsidR="000377D3" w:rsidRPr="00C7590D" w:rsidRDefault="000377D3" w:rsidP="006A6F7D">
            <w:pPr>
              <w:tabs>
                <w:tab w:val="left" w:pos="2160"/>
              </w:tabs>
              <w:spacing w:before="100" w:after="100"/>
              <w:rPr>
                <w:rFonts w:ascii="Arial" w:hAnsi="Arial" w:cs="Arial"/>
              </w:rPr>
            </w:pPr>
          </w:p>
        </w:tc>
        <w:tc>
          <w:tcPr>
            <w:tcW w:w="9540" w:type="dxa"/>
          </w:tcPr>
          <w:p w14:paraId="6F52170B" w14:textId="77777777" w:rsidR="000377D3" w:rsidRPr="00C7590D" w:rsidRDefault="000377D3" w:rsidP="006A6F7D">
            <w:pPr>
              <w:pStyle w:val="Heading1Text"/>
              <w:spacing w:before="100" w:after="100"/>
              <w:ind w:left="450"/>
              <w:jc w:val="left"/>
              <w:rPr>
                <w:rFonts w:ascii="Arial" w:hAnsi="Arial" w:cs="Arial"/>
                <w:szCs w:val="24"/>
              </w:rPr>
            </w:pPr>
            <w:r w:rsidRPr="00C7590D">
              <w:rPr>
                <w:rFonts w:ascii="Arial" w:hAnsi="Arial" w:cs="Arial"/>
                <w:szCs w:val="24"/>
              </w:rPr>
              <w:t>To the extent possible, ISO shall declare Energy Alerts and Energy Emergencies on a daily boundary.</w:t>
            </w:r>
          </w:p>
        </w:tc>
      </w:tr>
    </w:tbl>
    <w:p w14:paraId="3C2F860D" w14:textId="77777777" w:rsidR="00EB4258" w:rsidRDefault="00EB4258">
      <w:r>
        <w:br w:type="page"/>
      </w:r>
    </w:p>
    <w:p w14:paraId="6F521711" w14:textId="77777777" w:rsidR="000377D3" w:rsidRPr="00C7590D" w:rsidRDefault="000377D3" w:rsidP="00873C75">
      <w:pPr>
        <w:pStyle w:val="Heading2"/>
        <w:numPr>
          <w:ilvl w:val="1"/>
          <w:numId w:val="35"/>
        </w:numPr>
        <w:tabs>
          <w:tab w:val="left" w:pos="360"/>
          <w:tab w:val="left" w:pos="1728"/>
          <w:tab w:val="left" w:pos="2160"/>
        </w:tabs>
        <w:spacing w:before="160"/>
        <w:ind w:left="90" w:hanging="352"/>
        <w:rPr>
          <w:rFonts w:cs="Arial"/>
        </w:rPr>
      </w:pPr>
      <w:bookmarkStart w:id="41" w:name="_Toc52476039"/>
      <w:bookmarkStart w:id="42" w:name="_Toc112401606"/>
      <w:bookmarkStart w:id="43" w:name="_Toc148614336"/>
      <w:r w:rsidRPr="00C7590D">
        <w:rPr>
          <w:rFonts w:cs="Arial"/>
        </w:rPr>
        <w:lastRenderedPageBreak/>
        <w:t>COMMUNICATIONS</w:t>
      </w:r>
      <w:bookmarkEnd w:id="41"/>
      <w:bookmarkEnd w:id="42"/>
      <w:bookmarkEnd w:id="43"/>
    </w:p>
    <w:tbl>
      <w:tblPr>
        <w:tblW w:w="9900" w:type="dxa"/>
        <w:tblInd w:w="-252" w:type="dxa"/>
        <w:tblLook w:val="04A0" w:firstRow="1" w:lastRow="0" w:firstColumn="1" w:lastColumn="0" w:noHBand="0" w:noVBand="1"/>
      </w:tblPr>
      <w:tblGrid>
        <w:gridCol w:w="360"/>
        <w:gridCol w:w="9540"/>
      </w:tblGrid>
      <w:tr w:rsidR="000377D3" w:rsidRPr="00C7590D" w14:paraId="6F521714" w14:textId="77777777" w:rsidTr="006A6F7D">
        <w:tc>
          <w:tcPr>
            <w:tcW w:w="360" w:type="dxa"/>
          </w:tcPr>
          <w:p w14:paraId="6F521712" w14:textId="77777777" w:rsidR="000377D3" w:rsidRPr="00C7590D" w:rsidRDefault="000377D3" w:rsidP="006A6F7D">
            <w:pPr>
              <w:tabs>
                <w:tab w:val="left" w:pos="2160"/>
              </w:tabs>
              <w:spacing w:before="100" w:after="100"/>
              <w:rPr>
                <w:rFonts w:ascii="Arial" w:hAnsi="Arial" w:cs="Arial"/>
              </w:rPr>
            </w:pPr>
          </w:p>
        </w:tc>
        <w:tc>
          <w:tcPr>
            <w:tcW w:w="9540" w:type="dxa"/>
          </w:tcPr>
          <w:p w14:paraId="6F521713" w14:textId="308ED44A" w:rsidR="000377D3" w:rsidRPr="00C7590D" w:rsidRDefault="000377D3" w:rsidP="006A6F7D">
            <w:pPr>
              <w:pStyle w:val="Heading1Text"/>
              <w:spacing w:before="100" w:after="100"/>
              <w:ind w:left="450"/>
              <w:jc w:val="left"/>
              <w:rPr>
                <w:rFonts w:ascii="Arial" w:hAnsi="Arial" w:cs="Arial"/>
                <w:bCs/>
              </w:rPr>
            </w:pPr>
            <w:r w:rsidRPr="00C7590D">
              <w:rPr>
                <w:rFonts w:ascii="Arial" w:hAnsi="Arial" w:cs="Arial"/>
                <w:szCs w:val="24"/>
              </w:rPr>
              <w:t>During Normal Conditions (as described in Section III.A of this OP), the ISO shall communicate with</w:t>
            </w:r>
            <w:r w:rsidRPr="00C7590D">
              <w:rPr>
                <w:rFonts w:ascii="Arial" w:hAnsi="Arial" w:cs="Arial"/>
              </w:rPr>
              <w:t xml:space="preserve"> </w:t>
            </w:r>
            <w:r w:rsidRPr="00C7590D">
              <w:rPr>
                <w:rFonts w:ascii="Arial" w:hAnsi="Arial" w:cs="Arial"/>
                <w:szCs w:val="24"/>
              </w:rPr>
              <w:t xml:space="preserve">interstate natural gas pipelines/LDCs as often as necessary, dependent on existing or forecasted system conditions.  More frequent communications may occur when warranted by electronic bulletin board (EBB) notices or actual pipeline conditions.  </w:t>
            </w:r>
          </w:p>
        </w:tc>
      </w:tr>
      <w:tr w:rsidR="000377D3" w:rsidRPr="00C7590D" w14:paraId="6F521717" w14:textId="77777777" w:rsidTr="006A6F7D">
        <w:tc>
          <w:tcPr>
            <w:tcW w:w="360" w:type="dxa"/>
          </w:tcPr>
          <w:p w14:paraId="6F521715" w14:textId="77777777" w:rsidR="000377D3" w:rsidRPr="00C7590D" w:rsidRDefault="000377D3" w:rsidP="006A6F7D">
            <w:pPr>
              <w:tabs>
                <w:tab w:val="left" w:pos="2160"/>
              </w:tabs>
              <w:spacing w:before="100" w:after="100"/>
              <w:rPr>
                <w:rFonts w:ascii="Arial" w:hAnsi="Arial" w:cs="Arial"/>
              </w:rPr>
            </w:pPr>
          </w:p>
        </w:tc>
        <w:tc>
          <w:tcPr>
            <w:tcW w:w="9540" w:type="dxa"/>
          </w:tcPr>
          <w:p w14:paraId="6F521716" w14:textId="77777777" w:rsidR="000377D3" w:rsidRPr="00C7590D" w:rsidRDefault="000377D3" w:rsidP="006A6F7D">
            <w:pPr>
              <w:pStyle w:val="Heading1Text"/>
              <w:spacing w:before="100" w:after="100"/>
              <w:ind w:left="450"/>
              <w:jc w:val="left"/>
              <w:rPr>
                <w:rFonts w:ascii="Arial" w:hAnsi="Arial" w:cs="Arial"/>
                <w:szCs w:val="24"/>
              </w:rPr>
            </w:pPr>
            <w:r w:rsidRPr="00C7590D">
              <w:rPr>
                <w:rFonts w:ascii="Arial" w:hAnsi="Arial" w:cs="Arial"/>
                <w:szCs w:val="24"/>
              </w:rPr>
              <w:t>In addition to the communications that occur during Normal Conditions, during an Energy Alert or Energy Emergency (as described in Sections III.B and III.C of this OP, respectively) additional or enhanced electric/gas communications may be warranted.  These communications serve to ascertain the status of the interstate natural gas pipelines affecting New England, and increase awareness of activities (e.g., maintenance) that may impact natural gas delivery to New England.</w:t>
            </w:r>
          </w:p>
        </w:tc>
      </w:tr>
      <w:tr w:rsidR="000377D3" w:rsidRPr="00C7590D" w14:paraId="6F52171A" w14:textId="77777777" w:rsidTr="006A6F7D">
        <w:tc>
          <w:tcPr>
            <w:tcW w:w="360" w:type="dxa"/>
          </w:tcPr>
          <w:p w14:paraId="6F521718" w14:textId="77777777" w:rsidR="000377D3" w:rsidRPr="00C7590D" w:rsidRDefault="000377D3" w:rsidP="006A6F7D">
            <w:pPr>
              <w:tabs>
                <w:tab w:val="left" w:pos="2160"/>
              </w:tabs>
              <w:spacing w:before="100" w:after="100"/>
              <w:rPr>
                <w:rFonts w:ascii="Arial" w:hAnsi="Arial" w:cs="Arial"/>
              </w:rPr>
            </w:pPr>
          </w:p>
        </w:tc>
        <w:tc>
          <w:tcPr>
            <w:tcW w:w="9540" w:type="dxa"/>
          </w:tcPr>
          <w:p w14:paraId="6F521719" w14:textId="77777777" w:rsidR="000377D3" w:rsidRPr="00C7590D" w:rsidRDefault="000377D3" w:rsidP="006A6F7D">
            <w:pPr>
              <w:pStyle w:val="Heading1Text"/>
              <w:spacing w:before="100" w:after="100"/>
              <w:ind w:left="450"/>
              <w:jc w:val="left"/>
              <w:rPr>
                <w:rFonts w:ascii="Arial" w:hAnsi="Arial" w:cs="Arial"/>
                <w:szCs w:val="24"/>
              </w:rPr>
            </w:pPr>
            <w:r w:rsidRPr="00C7590D">
              <w:rPr>
                <w:rFonts w:ascii="Arial" w:hAnsi="Arial" w:cs="Arial"/>
              </w:rPr>
              <w:t>ISO shall communicate with interstate natural gas pipelines/LDCs in accordance with the protocols outlined in OP-21, Appendix B - Electric/Gas Operations Committee’s (EGOC) Operations Communications Protocol (OP-21B).</w:t>
            </w:r>
          </w:p>
        </w:tc>
      </w:tr>
      <w:tr w:rsidR="000377D3" w:rsidRPr="00C7590D" w14:paraId="6F52171D" w14:textId="77777777" w:rsidTr="006A6F7D">
        <w:tc>
          <w:tcPr>
            <w:tcW w:w="360" w:type="dxa"/>
          </w:tcPr>
          <w:p w14:paraId="6F52171B"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1C" w14:textId="77777777" w:rsidR="000377D3" w:rsidRPr="00C7590D" w:rsidRDefault="000377D3" w:rsidP="006A6F7D">
            <w:pPr>
              <w:pStyle w:val="Heading1Text"/>
              <w:spacing w:before="100" w:after="100"/>
              <w:ind w:left="450"/>
              <w:jc w:val="left"/>
              <w:rPr>
                <w:rFonts w:ascii="Arial" w:hAnsi="Arial" w:cs="Arial"/>
                <w:szCs w:val="24"/>
              </w:rPr>
            </w:pPr>
            <w:r w:rsidRPr="00291344">
              <w:rPr>
                <w:rFonts w:ascii="Arial" w:hAnsi="Arial" w:cs="Arial"/>
                <w:b/>
                <w:szCs w:val="24"/>
              </w:rPr>
              <w:t>ISO Responsibilities</w:t>
            </w:r>
            <w:r w:rsidRPr="00C7590D">
              <w:rPr>
                <w:rFonts w:ascii="Arial" w:hAnsi="Arial" w:cs="Arial"/>
                <w:szCs w:val="24"/>
              </w:rPr>
              <w:t>:</w:t>
            </w:r>
          </w:p>
        </w:tc>
      </w:tr>
      <w:tr w:rsidR="000377D3" w:rsidRPr="00C7590D" w14:paraId="6F521720" w14:textId="77777777" w:rsidTr="006A6F7D">
        <w:tc>
          <w:tcPr>
            <w:tcW w:w="360" w:type="dxa"/>
          </w:tcPr>
          <w:p w14:paraId="6F52171E"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1F" w14:textId="7B38BCB6" w:rsidR="000377D3" w:rsidRPr="00C7590D" w:rsidRDefault="000377D3" w:rsidP="00C6443B">
            <w:pPr>
              <w:pStyle w:val="DocumentText"/>
              <w:numPr>
                <w:ilvl w:val="0"/>
                <w:numId w:val="34"/>
              </w:numPr>
              <w:tabs>
                <w:tab w:val="left" w:pos="1152"/>
              </w:tabs>
              <w:ind w:left="1152"/>
              <w:rPr>
                <w:rFonts w:ascii="Arial" w:hAnsi="Arial" w:cs="Arial"/>
                <w:bCs/>
                <w:szCs w:val="24"/>
              </w:rPr>
            </w:pPr>
            <w:r w:rsidRPr="00C7590D">
              <w:rPr>
                <w:rFonts w:ascii="Arial" w:hAnsi="Arial" w:cs="Arial"/>
                <w:szCs w:val="24"/>
              </w:rPr>
              <w:t>Routine monitoring</w:t>
            </w:r>
            <w:r w:rsidRPr="00C7590D">
              <w:rPr>
                <w:rFonts w:ascii="Arial" w:hAnsi="Arial" w:cs="Arial"/>
              </w:rPr>
              <w:t xml:space="preserve"> of </w:t>
            </w:r>
            <w:r w:rsidRPr="00C7590D">
              <w:rPr>
                <w:rFonts w:ascii="Arial" w:hAnsi="Arial" w:cs="Arial"/>
                <w:szCs w:val="24"/>
              </w:rPr>
              <w:t xml:space="preserve">interstate natural gas pipeline EBBs notices for indications of </w:t>
            </w:r>
            <w:r w:rsidRPr="00C7590D">
              <w:rPr>
                <w:rFonts w:ascii="Arial" w:hAnsi="Arial" w:cs="Arial"/>
              </w:rPr>
              <w:t xml:space="preserve">potential </w:t>
            </w:r>
            <w:r w:rsidRPr="00C7590D">
              <w:rPr>
                <w:rFonts w:ascii="Arial" w:hAnsi="Arial" w:cs="Arial"/>
                <w:szCs w:val="24"/>
              </w:rPr>
              <w:t>pipeline curtailments</w:t>
            </w:r>
            <w:r w:rsidRPr="00C7590D">
              <w:rPr>
                <w:rFonts w:ascii="Arial" w:hAnsi="Arial" w:cs="Arial"/>
              </w:rPr>
              <w:t xml:space="preserve"> and/or </w:t>
            </w:r>
            <w:r w:rsidRPr="00C7590D">
              <w:rPr>
                <w:rFonts w:ascii="Arial" w:hAnsi="Arial" w:cs="Arial"/>
                <w:szCs w:val="24"/>
              </w:rPr>
              <w:t xml:space="preserve">restrictions.  If there are indications of possible curtailments or restrictions, ISO is responsible for contacting the Lead MP through its DE for each applicable gas-fueled generator and seeking confirmation that each applicable gas-fueled generator has sufficient gas scheduled to its meter(s) to support its scheduled commitment for the </w:t>
            </w:r>
            <w:ins w:id="44" w:author="Author">
              <w:r w:rsidR="000B723E">
                <w:rPr>
                  <w:rFonts w:ascii="Arial" w:hAnsi="Arial" w:cs="Arial"/>
                  <w:szCs w:val="24"/>
                </w:rPr>
                <w:t xml:space="preserve">current or </w:t>
              </w:r>
            </w:ins>
            <w:r w:rsidRPr="00C7590D">
              <w:rPr>
                <w:rFonts w:ascii="Arial" w:hAnsi="Arial" w:cs="Arial"/>
                <w:szCs w:val="24"/>
              </w:rPr>
              <w:t>next Operating Day.</w:t>
            </w:r>
          </w:p>
        </w:tc>
      </w:tr>
      <w:tr w:rsidR="000377D3" w:rsidRPr="00C7590D" w14:paraId="6F521723" w14:textId="77777777" w:rsidTr="006A6F7D">
        <w:tc>
          <w:tcPr>
            <w:tcW w:w="360" w:type="dxa"/>
          </w:tcPr>
          <w:p w14:paraId="6F521721"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22" w14:textId="77777777"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szCs w:val="24"/>
              </w:rPr>
              <w:t>Contacting any interstate natural gas pipeline/LDC as necessary regarding Real-Time or forecast conditions on the regional natural gas system</w:t>
            </w:r>
            <w:r w:rsidRPr="00C7590D">
              <w:rPr>
                <w:rFonts w:ascii="Arial" w:eastAsia="Calibri" w:hAnsi="Arial" w:cs="Arial"/>
                <w:szCs w:val="24"/>
              </w:rPr>
              <w:t>.</w:t>
            </w:r>
          </w:p>
        </w:tc>
      </w:tr>
      <w:tr w:rsidR="000377D3" w:rsidRPr="00C7590D" w14:paraId="6F521726" w14:textId="77777777" w:rsidTr="006A6F7D">
        <w:tc>
          <w:tcPr>
            <w:tcW w:w="360" w:type="dxa"/>
          </w:tcPr>
          <w:p w14:paraId="6F521724"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25" w14:textId="77777777"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szCs w:val="24"/>
              </w:rPr>
              <w:t>Emailing expected electric sector gas consumption hourly load profiles to the interstate natural gas pipelines.</w:t>
            </w:r>
          </w:p>
        </w:tc>
      </w:tr>
      <w:tr w:rsidR="000377D3" w:rsidRPr="00C7590D" w14:paraId="6F521729" w14:textId="77777777" w:rsidTr="006A6F7D">
        <w:tc>
          <w:tcPr>
            <w:tcW w:w="360" w:type="dxa"/>
          </w:tcPr>
          <w:p w14:paraId="6F521727"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28" w14:textId="4D11ED88" w:rsidR="000377D3" w:rsidRPr="00C7590D" w:rsidRDefault="000377D3" w:rsidP="000B723E">
            <w:pPr>
              <w:pStyle w:val="DocumentText"/>
              <w:numPr>
                <w:ilvl w:val="0"/>
                <w:numId w:val="34"/>
              </w:numPr>
              <w:tabs>
                <w:tab w:val="left" w:pos="1152"/>
              </w:tabs>
              <w:ind w:left="1152"/>
              <w:rPr>
                <w:rFonts w:ascii="Arial" w:hAnsi="Arial" w:cs="Arial"/>
                <w:szCs w:val="24"/>
              </w:rPr>
            </w:pPr>
            <w:r w:rsidRPr="00C7590D">
              <w:rPr>
                <w:rFonts w:ascii="Arial" w:hAnsi="Arial" w:cs="Arial"/>
                <w:szCs w:val="24"/>
              </w:rPr>
              <w:t xml:space="preserve">Reviewing natural gas </w:t>
            </w:r>
            <w:del w:id="45" w:author="Author">
              <w:r w:rsidRPr="00C7590D" w:rsidDel="000B723E">
                <w:rPr>
                  <w:rFonts w:ascii="Arial" w:hAnsi="Arial" w:cs="Arial"/>
                  <w:szCs w:val="24"/>
                </w:rPr>
                <w:delText>nominations</w:delText>
              </w:r>
            </w:del>
            <w:ins w:id="46" w:author="Author">
              <w:r w:rsidR="000B723E">
                <w:rPr>
                  <w:rFonts w:ascii="Arial" w:hAnsi="Arial" w:cs="Arial"/>
                  <w:szCs w:val="24"/>
                </w:rPr>
                <w:t>scheduled quantities</w:t>
              </w:r>
            </w:ins>
            <w:r w:rsidRPr="00C7590D">
              <w:rPr>
                <w:rFonts w:ascii="Arial" w:hAnsi="Arial" w:cs="Arial"/>
                <w:szCs w:val="24"/>
              </w:rPr>
              <w:t>, via each interstate natural gas pipeline EBB, and contacting the applicable Lead MP through its DE for its respective gas-fueled generator that may indicate a deficient natural gas supply for the current or next Operating Day.</w:t>
            </w:r>
          </w:p>
        </w:tc>
      </w:tr>
      <w:tr w:rsidR="000377D3" w:rsidRPr="00C7590D" w14:paraId="6F52172C" w14:textId="77777777" w:rsidTr="006A6F7D">
        <w:tc>
          <w:tcPr>
            <w:tcW w:w="360" w:type="dxa"/>
          </w:tcPr>
          <w:p w14:paraId="6F52172A"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2B" w14:textId="77777777"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szCs w:val="24"/>
              </w:rPr>
              <w:t>Contacting each dual-fuel generator after the Day-Ahead Energy Market (DAM) is complete and verifying the type of fuel it anticipates using on the next Operating Day.</w:t>
            </w:r>
          </w:p>
        </w:tc>
      </w:tr>
      <w:tr w:rsidR="000377D3" w:rsidRPr="00C7590D" w14:paraId="6F52172F" w14:textId="77777777" w:rsidTr="006A6F7D">
        <w:tc>
          <w:tcPr>
            <w:tcW w:w="360" w:type="dxa"/>
          </w:tcPr>
          <w:p w14:paraId="6F52172D"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2E" w14:textId="61DBD955"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szCs w:val="24"/>
              </w:rPr>
              <w:t>Publishing the results of the Energy Emergency Forecast on the ISO website.</w:t>
            </w:r>
            <w:r w:rsidRPr="00C7590D" w:rsidDel="00B92B36">
              <w:rPr>
                <w:rFonts w:ascii="Arial" w:hAnsi="Arial" w:cs="Arial"/>
              </w:rPr>
              <w:t xml:space="preserve"> </w:t>
            </w:r>
          </w:p>
        </w:tc>
      </w:tr>
      <w:tr w:rsidR="000377D3" w:rsidRPr="00C7590D" w14:paraId="6F521732" w14:textId="77777777" w:rsidTr="006A6F7D">
        <w:tc>
          <w:tcPr>
            <w:tcW w:w="360" w:type="dxa"/>
          </w:tcPr>
          <w:p w14:paraId="6F521730"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31" w14:textId="57957383"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szCs w:val="24"/>
              </w:rPr>
              <w:t>Declaring and posting Energy Alerts and Energy Emergency declarations on the ISO website.</w:t>
            </w:r>
          </w:p>
        </w:tc>
      </w:tr>
      <w:tr w:rsidR="000377D3" w:rsidRPr="00C7590D" w14:paraId="6F521735" w14:textId="77777777" w:rsidTr="006A6F7D">
        <w:tc>
          <w:tcPr>
            <w:tcW w:w="360" w:type="dxa"/>
          </w:tcPr>
          <w:p w14:paraId="6F521733"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34" w14:textId="77777777" w:rsidR="000377D3" w:rsidRPr="00C7590D" w:rsidRDefault="000377D3" w:rsidP="006A6F7D">
            <w:pPr>
              <w:pStyle w:val="Heading1Text"/>
              <w:spacing w:before="100" w:after="100"/>
              <w:ind w:left="450"/>
              <w:jc w:val="left"/>
              <w:rPr>
                <w:rFonts w:ascii="Arial" w:hAnsi="Arial" w:cs="Arial"/>
                <w:szCs w:val="24"/>
              </w:rPr>
            </w:pPr>
            <w:r w:rsidRPr="00291344">
              <w:rPr>
                <w:rFonts w:ascii="Arial" w:hAnsi="Arial" w:cs="Arial"/>
                <w:b/>
                <w:szCs w:val="24"/>
              </w:rPr>
              <w:t>Responsibilities of each Lead MP through its DE</w:t>
            </w:r>
            <w:r w:rsidRPr="00C7590D">
              <w:rPr>
                <w:rFonts w:ascii="Arial" w:hAnsi="Arial" w:cs="Arial"/>
                <w:szCs w:val="24"/>
              </w:rPr>
              <w:t>:</w:t>
            </w:r>
          </w:p>
        </w:tc>
      </w:tr>
      <w:tr w:rsidR="000377D3" w:rsidRPr="00C7590D" w14:paraId="6F521738" w14:textId="77777777" w:rsidTr="006A6F7D">
        <w:tc>
          <w:tcPr>
            <w:tcW w:w="360" w:type="dxa"/>
          </w:tcPr>
          <w:p w14:paraId="6F521736"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37" w14:textId="226ED404" w:rsidR="000377D3" w:rsidRPr="00C7590D" w:rsidRDefault="000377D3" w:rsidP="000B723E">
            <w:pPr>
              <w:pStyle w:val="DocumentText"/>
              <w:numPr>
                <w:ilvl w:val="0"/>
                <w:numId w:val="34"/>
              </w:numPr>
              <w:tabs>
                <w:tab w:val="left" w:pos="1152"/>
              </w:tabs>
              <w:ind w:left="1152"/>
              <w:rPr>
                <w:rFonts w:ascii="Arial" w:hAnsi="Arial" w:cs="Arial"/>
                <w:szCs w:val="24"/>
              </w:rPr>
            </w:pPr>
            <w:r w:rsidRPr="00C7590D">
              <w:rPr>
                <w:rFonts w:ascii="Arial" w:hAnsi="Arial" w:cs="Arial"/>
                <w:szCs w:val="24"/>
              </w:rPr>
              <w:t xml:space="preserve">Communicating to ISO, when such change in conditions is known, the available information regarding anticipated or actual reductions in generator availability, including but </w:t>
            </w:r>
            <w:r w:rsidRPr="00C7590D">
              <w:rPr>
                <w:rFonts w:ascii="Arial" w:hAnsi="Arial" w:cs="Arial"/>
                <w:b/>
                <w:szCs w:val="24"/>
              </w:rPr>
              <w:t>not</w:t>
            </w:r>
            <w:r w:rsidRPr="00C7590D">
              <w:rPr>
                <w:rFonts w:ascii="Arial" w:hAnsi="Arial" w:cs="Arial"/>
                <w:szCs w:val="24"/>
              </w:rPr>
              <w:t xml:space="preserve"> limited to the ability to procure fuel</w:t>
            </w:r>
            <w:del w:id="47" w:author="Author">
              <w:r w:rsidRPr="00C7590D" w:rsidDel="000B723E">
                <w:rPr>
                  <w:rFonts w:ascii="Arial" w:hAnsi="Arial" w:cs="Arial"/>
                  <w:szCs w:val="24"/>
                </w:rPr>
                <w:delText xml:space="preserve"> and </w:delText>
              </w:r>
            </w:del>
            <w:ins w:id="48" w:author="Author">
              <w:r w:rsidR="000B723E">
                <w:rPr>
                  <w:rFonts w:ascii="Arial" w:hAnsi="Arial" w:cs="Arial"/>
                  <w:szCs w:val="24"/>
                </w:rPr>
                <w:t xml:space="preserve">, </w:t>
              </w:r>
            </w:ins>
            <w:r w:rsidRPr="00C7590D">
              <w:rPr>
                <w:rFonts w:ascii="Arial" w:hAnsi="Arial" w:cs="Arial"/>
                <w:szCs w:val="24"/>
              </w:rPr>
              <w:t>physical limitations</w:t>
            </w:r>
            <w:ins w:id="49" w:author="Author">
              <w:r w:rsidR="000B723E">
                <w:rPr>
                  <w:rFonts w:ascii="Arial" w:hAnsi="Arial" w:cs="Arial"/>
                  <w:szCs w:val="24"/>
                </w:rPr>
                <w:t>, or permitting restrictions</w:t>
              </w:r>
            </w:ins>
            <w:r w:rsidRPr="00C7590D">
              <w:rPr>
                <w:rFonts w:ascii="Arial" w:hAnsi="Arial" w:cs="Arial"/>
                <w:szCs w:val="24"/>
              </w:rPr>
              <w:t xml:space="preserve"> that could reduce generator output or availability for the Operating Day.</w:t>
            </w:r>
          </w:p>
        </w:tc>
      </w:tr>
      <w:tr w:rsidR="000377D3" w:rsidRPr="00C7590D" w14:paraId="6F52173B" w14:textId="77777777" w:rsidTr="006A6F7D">
        <w:tc>
          <w:tcPr>
            <w:tcW w:w="360" w:type="dxa"/>
          </w:tcPr>
          <w:p w14:paraId="6F521739"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3A" w14:textId="77777777"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szCs w:val="24"/>
              </w:rPr>
              <w:t>Communicating to ISO any knowledge of changes to Real-Time fuel deliverability, as soon as possible, to facilitate the proper commitment and dispatch of the affected generator(s).</w:t>
            </w:r>
          </w:p>
        </w:tc>
      </w:tr>
    </w:tbl>
    <w:p w14:paraId="6F52173C" w14:textId="77777777" w:rsidR="000377D3" w:rsidRPr="00C7590D" w:rsidRDefault="000377D3" w:rsidP="00873C75">
      <w:pPr>
        <w:pStyle w:val="Heading2"/>
        <w:numPr>
          <w:ilvl w:val="1"/>
          <w:numId w:val="35"/>
        </w:numPr>
        <w:tabs>
          <w:tab w:val="left" w:pos="360"/>
          <w:tab w:val="left" w:pos="1728"/>
          <w:tab w:val="left" w:pos="2160"/>
        </w:tabs>
        <w:spacing w:before="160"/>
        <w:ind w:left="90" w:hanging="352"/>
        <w:rPr>
          <w:rFonts w:cs="Arial"/>
        </w:rPr>
      </w:pPr>
      <w:bookmarkStart w:id="50" w:name="_Toc52476040"/>
      <w:bookmarkStart w:id="51" w:name="_Toc112401607"/>
      <w:bookmarkStart w:id="52" w:name="_Toc148614337"/>
      <w:r w:rsidRPr="00C7590D">
        <w:rPr>
          <w:rFonts w:cs="Arial"/>
        </w:rPr>
        <w:t>REPORTING REQUIREMENTS</w:t>
      </w:r>
      <w:bookmarkEnd w:id="50"/>
      <w:bookmarkEnd w:id="51"/>
      <w:bookmarkEnd w:id="52"/>
    </w:p>
    <w:tbl>
      <w:tblPr>
        <w:tblW w:w="9900" w:type="dxa"/>
        <w:tblInd w:w="-252" w:type="dxa"/>
        <w:tblLook w:val="04A0" w:firstRow="1" w:lastRow="0" w:firstColumn="1" w:lastColumn="0" w:noHBand="0" w:noVBand="1"/>
      </w:tblPr>
      <w:tblGrid>
        <w:gridCol w:w="360"/>
        <w:gridCol w:w="9540"/>
      </w:tblGrid>
      <w:tr w:rsidR="000377D3" w:rsidRPr="00C7590D" w14:paraId="6F52173F" w14:textId="77777777" w:rsidTr="006A6F7D">
        <w:tc>
          <w:tcPr>
            <w:tcW w:w="360" w:type="dxa"/>
          </w:tcPr>
          <w:p w14:paraId="6F52173D"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3E" w14:textId="77777777"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rPr>
              <w:t>ISO shall submit all necessary reports in accordance with ISO New England Operating Procedure No. 10</w:t>
            </w:r>
            <w:r w:rsidRPr="00C7590D">
              <w:rPr>
                <w:rFonts w:ascii="Arial" w:hAnsi="Arial" w:cs="Arial"/>
                <w:szCs w:val="28"/>
              </w:rPr>
              <w:t xml:space="preserve"> - Emergency Incident and Disturbance Notifications (OP-10)</w:t>
            </w:r>
            <w:r w:rsidRPr="00C7590D">
              <w:rPr>
                <w:rFonts w:ascii="Arial" w:hAnsi="Arial" w:cs="Arial"/>
                <w:b/>
                <w:bCs/>
                <w:szCs w:val="28"/>
              </w:rPr>
              <w:t xml:space="preserve">.  </w:t>
            </w:r>
          </w:p>
        </w:tc>
      </w:tr>
      <w:tr w:rsidR="000377D3" w:rsidRPr="00C7590D" w14:paraId="6F521742" w14:textId="77777777" w:rsidTr="006A6F7D">
        <w:tc>
          <w:tcPr>
            <w:tcW w:w="360" w:type="dxa"/>
          </w:tcPr>
          <w:p w14:paraId="6F521740"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41" w14:textId="77777777"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szCs w:val="14"/>
              </w:rPr>
              <w:t>Each Lead MP shall submit all necessary reports</w:t>
            </w:r>
            <w:r w:rsidRPr="00C7590D">
              <w:rPr>
                <w:rFonts w:ascii="Arial" w:hAnsi="Arial" w:cs="Arial"/>
                <w:szCs w:val="22"/>
              </w:rPr>
              <w:t xml:space="preserve"> to the extent and as required by the United States (U.S.) Department of Energy (DOE)</w:t>
            </w:r>
            <w:r w:rsidRPr="00C7590D">
              <w:rPr>
                <w:rFonts w:ascii="Arial" w:hAnsi="Arial" w:cs="Arial"/>
              </w:rPr>
              <w:t>.</w:t>
            </w:r>
          </w:p>
        </w:tc>
      </w:tr>
      <w:tr w:rsidR="000377D3" w:rsidRPr="00C7590D" w14:paraId="6F521745" w14:textId="77777777" w:rsidTr="006A6F7D">
        <w:tc>
          <w:tcPr>
            <w:tcW w:w="360" w:type="dxa"/>
          </w:tcPr>
          <w:p w14:paraId="6F521743"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44" w14:textId="1C1A4A12" w:rsidR="000377D3" w:rsidRPr="00C7590D" w:rsidRDefault="000377D3" w:rsidP="000B723E">
            <w:pPr>
              <w:pStyle w:val="DocumentText"/>
              <w:numPr>
                <w:ilvl w:val="0"/>
                <w:numId w:val="34"/>
              </w:numPr>
              <w:tabs>
                <w:tab w:val="left" w:pos="1152"/>
              </w:tabs>
              <w:ind w:left="1152"/>
              <w:rPr>
                <w:rFonts w:ascii="Arial" w:hAnsi="Arial" w:cs="Arial"/>
                <w:szCs w:val="24"/>
              </w:rPr>
            </w:pPr>
            <w:r w:rsidRPr="00C7590D">
              <w:rPr>
                <w:rFonts w:ascii="Arial" w:hAnsi="Arial" w:cs="Arial"/>
                <w:szCs w:val="24"/>
              </w:rPr>
              <w:t>Each Lead MP, through its DE,</w:t>
            </w:r>
            <w:r w:rsidRPr="00C7590D">
              <w:rPr>
                <w:rFonts w:ascii="Arial" w:hAnsi="Arial" w:cs="Arial"/>
              </w:rPr>
              <w:t xml:space="preserve"> shall notify ISO when fuel supply emergencies occur</w:t>
            </w:r>
            <w:del w:id="53" w:author="Author">
              <w:r w:rsidRPr="00C7590D" w:rsidDel="000B723E">
                <w:rPr>
                  <w:rFonts w:ascii="Arial" w:hAnsi="Arial" w:cs="Arial"/>
                </w:rPr>
                <w:delText xml:space="preserve"> that could impact BES adequacy or reliability</w:delText>
              </w:r>
            </w:del>
            <w:r w:rsidRPr="00C7590D">
              <w:rPr>
                <w:rFonts w:ascii="Arial" w:hAnsi="Arial" w:cs="Arial"/>
              </w:rPr>
              <w:t>.</w:t>
            </w:r>
          </w:p>
        </w:tc>
      </w:tr>
      <w:tr w:rsidR="000377D3" w:rsidRPr="00C7590D" w14:paraId="6F521748" w14:textId="77777777" w:rsidTr="006A6F7D">
        <w:tc>
          <w:tcPr>
            <w:tcW w:w="360" w:type="dxa"/>
          </w:tcPr>
          <w:p w14:paraId="6F521746"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47" w14:textId="5A1892A3"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rPr>
              <w:t xml:space="preserve">If ISO determines that Resource availability will affect the adequacy or reliability of the BES or a sub-area of the BES, ISO shall notify the U.S. DOE in accordance with Form </w:t>
            </w:r>
            <w:r w:rsidR="00EE0A9C">
              <w:rPr>
                <w:rFonts w:ascii="Arial" w:hAnsi="Arial" w:cs="Arial"/>
              </w:rPr>
              <w:t>D</w:t>
            </w:r>
            <w:r w:rsidRPr="00C7590D">
              <w:rPr>
                <w:rFonts w:ascii="Arial" w:hAnsi="Arial" w:cs="Arial"/>
              </w:rPr>
              <w:t xml:space="preserve">OE-417 Electric Emergency Incident and Disturbance Report (Form </w:t>
            </w:r>
            <w:r w:rsidR="00EE0A9C">
              <w:rPr>
                <w:rFonts w:ascii="Arial" w:hAnsi="Arial" w:cs="Arial"/>
              </w:rPr>
              <w:t>D</w:t>
            </w:r>
            <w:r w:rsidRPr="00C7590D">
              <w:rPr>
                <w:rFonts w:ascii="Arial" w:hAnsi="Arial" w:cs="Arial"/>
              </w:rPr>
              <w:t>OE-417) requirements.</w:t>
            </w:r>
          </w:p>
        </w:tc>
      </w:tr>
      <w:tr w:rsidR="000377D3" w:rsidRPr="00C7590D" w14:paraId="6F52174B" w14:textId="77777777" w:rsidTr="006A6F7D">
        <w:tc>
          <w:tcPr>
            <w:tcW w:w="360" w:type="dxa"/>
          </w:tcPr>
          <w:p w14:paraId="6F521749"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4A" w14:textId="5F9506EB"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rPr>
              <w:t xml:space="preserve">ISO shall report to the U.S. DOE using Form </w:t>
            </w:r>
            <w:r w:rsidR="00EE0A9C">
              <w:rPr>
                <w:rFonts w:ascii="Arial" w:hAnsi="Arial" w:cs="Arial"/>
              </w:rPr>
              <w:t>D</w:t>
            </w:r>
            <w:r w:rsidRPr="00C7590D">
              <w:rPr>
                <w:rFonts w:ascii="Arial" w:hAnsi="Arial" w:cs="Arial"/>
              </w:rPr>
              <w:t>OE-417 when an Energy Emergency has been declared.</w:t>
            </w:r>
          </w:p>
        </w:tc>
      </w:tr>
      <w:tr w:rsidR="000377D3" w:rsidRPr="00C7590D" w14:paraId="6F52174E" w14:textId="77777777" w:rsidTr="006A6F7D">
        <w:tc>
          <w:tcPr>
            <w:tcW w:w="360" w:type="dxa"/>
          </w:tcPr>
          <w:p w14:paraId="6F52174C"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4D" w14:textId="466E3EDC"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rPr>
              <w:t xml:space="preserve">On a case-by-case basis, ISO shall consider reporting to the U.S. DOE using Form </w:t>
            </w:r>
            <w:r w:rsidR="00EE0A9C">
              <w:rPr>
                <w:rFonts w:ascii="Arial" w:hAnsi="Arial" w:cs="Arial"/>
              </w:rPr>
              <w:t>D</w:t>
            </w:r>
            <w:r w:rsidRPr="00C7590D">
              <w:rPr>
                <w:rFonts w:ascii="Arial" w:hAnsi="Arial" w:cs="Arial"/>
              </w:rPr>
              <w:t>OE-417 whenever supplies of fuel types, other than fuel oil or coal, are diminished below normal levels.</w:t>
            </w:r>
          </w:p>
        </w:tc>
      </w:tr>
    </w:tbl>
    <w:p w14:paraId="56FB9C65" w14:textId="77777777" w:rsidR="00EB4258" w:rsidRDefault="00EB4258">
      <w:r>
        <w:br w:type="page"/>
      </w:r>
    </w:p>
    <w:p w14:paraId="6F521758" w14:textId="731BCBFA" w:rsidR="009E2237" w:rsidRDefault="000377D3" w:rsidP="00873C75">
      <w:pPr>
        <w:pStyle w:val="Heading1"/>
        <w:ind w:left="-720"/>
        <w:rPr>
          <w:rFonts w:cs="Arial"/>
        </w:rPr>
      </w:pPr>
      <w:bookmarkStart w:id="54" w:name="_Toc524605214"/>
      <w:bookmarkStart w:id="55" w:name="_Toc64958964"/>
      <w:bookmarkStart w:id="56" w:name="_Toc64958967"/>
      <w:bookmarkStart w:id="57" w:name="_Toc112401608"/>
      <w:bookmarkStart w:id="58" w:name="_Toc148614338"/>
      <w:bookmarkEnd w:id="54"/>
      <w:bookmarkEnd w:id="55"/>
      <w:bookmarkEnd w:id="56"/>
      <w:r>
        <w:rPr>
          <w:rFonts w:cs="Arial"/>
        </w:rPr>
        <w:lastRenderedPageBreak/>
        <w:t xml:space="preserve">ACTIONS DURING NORMAL, ENERGY ALERT, AND ENERGY </w:t>
      </w:r>
      <w:ins w:id="59" w:author="Author">
        <w:r w:rsidR="000B723E">
          <w:rPr>
            <w:rFonts w:cs="Arial"/>
          </w:rPr>
          <w:t xml:space="preserve">EMERGENCY </w:t>
        </w:r>
      </w:ins>
      <w:r>
        <w:rPr>
          <w:rFonts w:cs="Arial"/>
        </w:rPr>
        <w:t>CONDITIONS</w:t>
      </w:r>
      <w:bookmarkEnd w:id="57"/>
      <w:bookmarkEnd w:id="58"/>
    </w:p>
    <w:p w14:paraId="6F521759" w14:textId="77777777" w:rsidR="0029162E" w:rsidRPr="00C7590D" w:rsidRDefault="0029162E" w:rsidP="00873C75">
      <w:pPr>
        <w:pStyle w:val="Heading2"/>
        <w:numPr>
          <w:ilvl w:val="0"/>
          <w:numId w:val="36"/>
        </w:numPr>
        <w:tabs>
          <w:tab w:val="left" w:pos="540"/>
          <w:tab w:val="left" w:pos="1728"/>
          <w:tab w:val="left" w:pos="2160"/>
        </w:tabs>
        <w:spacing w:before="160"/>
        <w:ind w:left="0"/>
        <w:rPr>
          <w:rFonts w:cs="Arial"/>
          <w:szCs w:val="24"/>
        </w:rPr>
      </w:pPr>
      <w:bookmarkStart w:id="60" w:name="_Toc52476043"/>
      <w:bookmarkStart w:id="61" w:name="_Toc112401609"/>
      <w:bookmarkStart w:id="62" w:name="_Toc148614339"/>
      <w:r w:rsidRPr="00C7590D">
        <w:rPr>
          <w:rFonts w:cs="Arial"/>
        </w:rPr>
        <w:t>NORMAL CONDITIONS</w:t>
      </w:r>
      <w:bookmarkEnd w:id="60"/>
      <w:bookmarkEnd w:id="61"/>
      <w:bookmarkEnd w:id="62"/>
    </w:p>
    <w:tbl>
      <w:tblPr>
        <w:tblW w:w="9900" w:type="dxa"/>
        <w:tblInd w:w="-252" w:type="dxa"/>
        <w:tblLook w:val="04A0" w:firstRow="1" w:lastRow="0" w:firstColumn="1" w:lastColumn="0" w:noHBand="0" w:noVBand="1"/>
      </w:tblPr>
      <w:tblGrid>
        <w:gridCol w:w="360"/>
        <w:gridCol w:w="9540"/>
      </w:tblGrid>
      <w:tr w:rsidR="0029162E" w:rsidRPr="00C7590D" w14:paraId="6F52175C" w14:textId="77777777" w:rsidTr="006A6F7D">
        <w:tc>
          <w:tcPr>
            <w:tcW w:w="360" w:type="dxa"/>
          </w:tcPr>
          <w:p w14:paraId="6F52175A" w14:textId="77777777" w:rsidR="0029162E" w:rsidRPr="00C7590D" w:rsidRDefault="0029162E" w:rsidP="006A6F7D">
            <w:pPr>
              <w:tabs>
                <w:tab w:val="left" w:pos="2160"/>
              </w:tabs>
              <w:spacing w:before="100" w:after="100"/>
              <w:rPr>
                <w:rFonts w:ascii="Arial" w:hAnsi="Arial" w:cs="Arial"/>
              </w:rPr>
            </w:pPr>
          </w:p>
        </w:tc>
        <w:tc>
          <w:tcPr>
            <w:tcW w:w="9540" w:type="dxa"/>
          </w:tcPr>
          <w:p w14:paraId="6F52175B" w14:textId="77777777" w:rsidR="0029162E" w:rsidRPr="00C7590D" w:rsidRDefault="0029162E" w:rsidP="006A6F7D">
            <w:pPr>
              <w:pStyle w:val="Heading1Text"/>
              <w:spacing w:before="100" w:after="100"/>
              <w:ind w:left="450"/>
              <w:jc w:val="left"/>
              <w:rPr>
                <w:rFonts w:ascii="Arial" w:hAnsi="Arial" w:cs="Arial"/>
              </w:rPr>
            </w:pPr>
            <w:r w:rsidRPr="00C7590D">
              <w:rPr>
                <w:rFonts w:ascii="Arial" w:hAnsi="Arial" w:cs="Arial"/>
              </w:rPr>
              <w:t>For the purpose of this OP, Normal Conditions are conditions that exist any time that neither an Energy Alert nor an Energy Emergency has been declared.</w:t>
            </w:r>
          </w:p>
        </w:tc>
      </w:tr>
    </w:tbl>
    <w:p w14:paraId="6F52175D" w14:textId="77777777" w:rsidR="0029162E" w:rsidRPr="0029162E" w:rsidRDefault="00AC09F4" w:rsidP="00AC09F4">
      <w:pPr>
        <w:pStyle w:val="Heading3"/>
        <w:numPr>
          <w:ilvl w:val="0"/>
          <w:numId w:val="0"/>
        </w:numPr>
        <w:tabs>
          <w:tab w:val="left" w:pos="900"/>
        </w:tabs>
        <w:spacing w:before="160"/>
        <w:ind w:left="360"/>
        <w:rPr>
          <w:rFonts w:cs="Arial"/>
          <w:b/>
          <w:i w:val="0"/>
        </w:rPr>
      </w:pPr>
      <w:bookmarkStart w:id="63" w:name="_Toc52476044"/>
      <w:r>
        <w:rPr>
          <w:rFonts w:cs="Arial"/>
          <w:b/>
          <w:i w:val="0"/>
        </w:rPr>
        <w:t xml:space="preserve">   </w:t>
      </w:r>
      <w:bookmarkStart w:id="64" w:name="_Toc112401610"/>
      <w:bookmarkStart w:id="65" w:name="_Toc148614340"/>
      <w:r w:rsidR="0029162E" w:rsidRPr="0029162E">
        <w:rPr>
          <w:rFonts w:cs="Arial"/>
          <w:b/>
          <w:i w:val="0"/>
        </w:rPr>
        <w:t>Data Collection</w:t>
      </w:r>
      <w:bookmarkEnd w:id="63"/>
      <w:bookmarkEnd w:id="64"/>
      <w:bookmarkEnd w:id="65"/>
    </w:p>
    <w:tbl>
      <w:tblPr>
        <w:tblW w:w="9900" w:type="dxa"/>
        <w:tblInd w:w="-252" w:type="dxa"/>
        <w:tblLook w:val="04A0" w:firstRow="1" w:lastRow="0" w:firstColumn="1" w:lastColumn="0" w:noHBand="0" w:noVBand="1"/>
      </w:tblPr>
      <w:tblGrid>
        <w:gridCol w:w="360"/>
        <w:gridCol w:w="9540"/>
      </w:tblGrid>
      <w:tr w:rsidR="0029162E" w:rsidRPr="00C7590D" w14:paraId="6F521760" w14:textId="77777777" w:rsidTr="006A6F7D">
        <w:tc>
          <w:tcPr>
            <w:tcW w:w="360" w:type="dxa"/>
          </w:tcPr>
          <w:p w14:paraId="6F52175E" w14:textId="77777777" w:rsidR="0029162E" w:rsidRPr="00C7590D" w:rsidRDefault="0029162E" w:rsidP="006A6F7D">
            <w:pPr>
              <w:tabs>
                <w:tab w:val="left" w:pos="2160"/>
              </w:tabs>
              <w:spacing w:before="100" w:after="100"/>
              <w:rPr>
                <w:rFonts w:ascii="Arial" w:hAnsi="Arial" w:cs="Arial"/>
              </w:rPr>
            </w:pPr>
          </w:p>
        </w:tc>
        <w:tc>
          <w:tcPr>
            <w:tcW w:w="9540" w:type="dxa"/>
          </w:tcPr>
          <w:p w14:paraId="6F52175F" w14:textId="6127A057" w:rsidR="0029162E" w:rsidRPr="00C7590D" w:rsidRDefault="0029162E" w:rsidP="000B723E">
            <w:pPr>
              <w:pStyle w:val="Heading1Text"/>
              <w:spacing w:before="100" w:after="100"/>
              <w:ind w:left="450"/>
              <w:jc w:val="left"/>
              <w:rPr>
                <w:rFonts w:ascii="Arial" w:hAnsi="Arial" w:cs="Arial"/>
              </w:rPr>
            </w:pPr>
            <w:r w:rsidRPr="00C7590D">
              <w:rPr>
                <w:rFonts w:ascii="Arial" w:hAnsi="Arial" w:cs="Arial"/>
                <w:bCs/>
              </w:rPr>
              <w:t xml:space="preserve">During Normal Conditions, on the following frequency basis, ISO shall distribute </w:t>
            </w:r>
            <w:r w:rsidR="0050267E">
              <w:rPr>
                <w:rFonts w:ascii="Arial" w:hAnsi="Arial" w:cs="Arial"/>
                <w:bCs/>
              </w:rPr>
              <w:t xml:space="preserve">a </w:t>
            </w:r>
            <w:r w:rsidR="00E40260">
              <w:rPr>
                <w:rFonts w:ascii="Arial" w:hAnsi="Arial" w:cs="Arial"/>
                <w:bCs/>
              </w:rPr>
              <w:t xml:space="preserve">Generator Fuel and Emissions </w:t>
            </w:r>
            <w:r w:rsidR="004E353A">
              <w:rPr>
                <w:rFonts w:ascii="Arial" w:hAnsi="Arial" w:cs="Arial"/>
                <w:bCs/>
              </w:rPr>
              <w:t>Survey to</w:t>
            </w:r>
            <w:r w:rsidRPr="00C7590D">
              <w:rPr>
                <w:rFonts w:ascii="Arial" w:hAnsi="Arial" w:cs="Arial"/>
                <w:bCs/>
              </w:rPr>
              <w:t xml:space="preserve"> the Lead MPs of applicable </w:t>
            </w:r>
            <w:del w:id="66" w:author="Author">
              <w:r w:rsidRPr="00C7590D" w:rsidDel="000B723E">
                <w:rPr>
                  <w:rFonts w:ascii="Arial" w:hAnsi="Arial" w:cs="Arial"/>
                  <w:bCs/>
                </w:rPr>
                <w:delText>Resources</w:delText>
              </w:r>
            </w:del>
            <w:ins w:id="67" w:author="Author">
              <w:r w:rsidR="000B723E">
                <w:rPr>
                  <w:rFonts w:ascii="Arial" w:hAnsi="Arial" w:cs="Arial"/>
                  <w:bCs/>
                </w:rPr>
                <w:t>Generators</w:t>
              </w:r>
            </w:ins>
            <w:r w:rsidRPr="00C7590D">
              <w:rPr>
                <w:rFonts w:ascii="Arial" w:hAnsi="Arial" w:cs="Arial"/>
                <w:bCs/>
              </w:rPr>
              <w:t xml:space="preserve">: </w:t>
            </w:r>
          </w:p>
        </w:tc>
      </w:tr>
      <w:tr w:rsidR="0029162E" w:rsidRPr="00C7590D" w14:paraId="6F521763" w14:textId="77777777" w:rsidTr="006A6F7D">
        <w:tc>
          <w:tcPr>
            <w:tcW w:w="360" w:type="dxa"/>
          </w:tcPr>
          <w:p w14:paraId="6F521761" w14:textId="77777777" w:rsidR="0029162E" w:rsidRPr="00C7590D" w:rsidRDefault="0029162E" w:rsidP="006A6F7D">
            <w:pPr>
              <w:tabs>
                <w:tab w:val="left" w:pos="2160"/>
              </w:tabs>
              <w:spacing w:before="100" w:after="100"/>
              <w:rPr>
                <w:rFonts w:ascii="Arial" w:hAnsi="Arial" w:cs="Arial"/>
              </w:rPr>
            </w:pPr>
          </w:p>
        </w:tc>
        <w:tc>
          <w:tcPr>
            <w:tcW w:w="9540" w:type="dxa"/>
          </w:tcPr>
          <w:p w14:paraId="6F521762" w14:textId="6E037C26" w:rsidR="0029162E" w:rsidRPr="00C7590D" w:rsidRDefault="0029162E" w:rsidP="000B723E">
            <w:pPr>
              <w:pStyle w:val="Heading1Text"/>
              <w:numPr>
                <w:ilvl w:val="0"/>
                <w:numId w:val="38"/>
              </w:numPr>
              <w:tabs>
                <w:tab w:val="left" w:pos="1152"/>
              </w:tabs>
              <w:spacing w:before="100" w:after="100"/>
              <w:ind w:left="1152"/>
              <w:jc w:val="left"/>
              <w:rPr>
                <w:rFonts w:ascii="Arial" w:hAnsi="Arial" w:cs="Arial"/>
                <w:bCs/>
              </w:rPr>
            </w:pPr>
            <w:r w:rsidRPr="00C7590D">
              <w:rPr>
                <w:rFonts w:ascii="Arial" w:hAnsi="Arial" w:cs="Arial"/>
                <w:bCs/>
              </w:rPr>
              <w:t xml:space="preserve">Weekly, in the months of December through </w:t>
            </w:r>
            <w:del w:id="68" w:author="Author">
              <w:r w:rsidRPr="00C7590D" w:rsidDel="000B723E">
                <w:rPr>
                  <w:rFonts w:ascii="Arial" w:hAnsi="Arial" w:cs="Arial"/>
                  <w:bCs/>
                </w:rPr>
                <w:delText xml:space="preserve">March </w:delText>
              </w:r>
            </w:del>
            <w:ins w:id="69" w:author="Author">
              <w:r w:rsidR="000B723E">
                <w:rPr>
                  <w:rFonts w:ascii="Arial" w:hAnsi="Arial" w:cs="Arial"/>
                  <w:bCs/>
                </w:rPr>
                <w:t>February</w:t>
              </w:r>
              <w:r w:rsidR="000B723E" w:rsidRPr="00C7590D">
                <w:rPr>
                  <w:rFonts w:ascii="Arial" w:hAnsi="Arial" w:cs="Arial"/>
                  <w:bCs/>
                </w:rPr>
                <w:t xml:space="preserve"> </w:t>
              </w:r>
            </w:ins>
            <w:r w:rsidRPr="00C7590D">
              <w:rPr>
                <w:rFonts w:ascii="Arial" w:hAnsi="Arial" w:cs="Arial"/>
                <w:bCs/>
              </w:rPr>
              <w:t>(i.e. winter months), and</w:t>
            </w:r>
          </w:p>
        </w:tc>
      </w:tr>
      <w:tr w:rsidR="0029162E" w:rsidRPr="00C7590D" w14:paraId="6F521766" w14:textId="77777777" w:rsidTr="006A6F7D">
        <w:tc>
          <w:tcPr>
            <w:tcW w:w="360" w:type="dxa"/>
          </w:tcPr>
          <w:p w14:paraId="6F521764" w14:textId="77777777" w:rsidR="0029162E" w:rsidRPr="00C7590D" w:rsidRDefault="0029162E" w:rsidP="006A6F7D">
            <w:pPr>
              <w:tabs>
                <w:tab w:val="left" w:pos="2160"/>
              </w:tabs>
              <w:spacing w:before="100" w:after="100"/>
              <w:rPr>
                <w:rFonts w:ascii="Arial" w:hAnsi="Arial" w:cs="Arial"/>
              </w:rPr>
            </w:pPr>
          </w:p>
        </w:tc>
        <w:tc>
          <w:tcPr>
            <w:tcW w:w="9540" w:type="dxa"/>
          </w:tcPr>
          <w:p w14:paraId="6F521765" w14:textId="1D8B5BD7" w:rsidR="0029162E" w:rsidRPr="00C7590D" w:rsidRDefault="0029162E" w:rsidP="000B723E">
            <w:pPr>
              <w:pStyle w:val="Heading1Text"/>
              <w:numPr>
                <w:ilvl w:val="0"/>
                <w:numId w:val="38"/>
              </w:numPr>
              <w:tabs>
                <w:tab w:val="left" w:pos="1152"/>
              </w:tabs>
              <w:spacing w:before="100" w:after="100"/>
              <w:ind w:left="1152"/>
              <w:jc w:val="left"/>
              <w:rPr>
                <w:rFonts w:ascii="Arial" w:hAnsi="Arial" w:cs="Arial"/>
                <w:bCs/>
              </w:rPr>
            </w:pPr>
            <w:r w:rsidRPr="00C7590D">
              <w:rPr>
                <w:rFonts w:ascii="Arial" w:hAnsi="Arial" w:cs="Arial"/>
                <w:bCs/>
              </w:rPr>
              <w:t xml:space="preserve">Bi-weekly, in the months of </w:t>
            </w:r>
            <w:del w:id="70" w:author="Author">
              <w:r w:rsidRPr="00C7590D" w:rsidDel="000B723E">
                <w:rPr>
                  <w:rFonts w:ascii="Arial" w:hAnsi="Arial" w:cs="Arial"/>
                  <w:bCs/>
                </w:rPr>
                <w:delText xml:space="preserve">April </w:delText>
              </w:r>
            </w:del>
            <w:ins w:id="71" w:author="Author">
              <w:r w:rsidR="000B723E">
                <w:rPr>
                  <w:rFonts w:ascii="Arial" w:hAnsi="Arial" w:cs="Arial"/>
                  <w:bCs/>
                </w:rPr>
                <w:t>March</w:t>
              </w:r>
              <w:r w:rsidR="000B723E" w:rsidRPr="00C7590D">
                <w:rPr>
                  <w:rFonts w:ascii="Arial" w:hAnsi="Arial" w:cs="Arial"/>
                  <w:bCs/>
                </w:rPr>
                <w:t xml:space="preserve"> </w:t>
              </w:r>
            </w:ins>
            <w:r w:rsidRPr="00C7590D">
              <w:rPr>
                <w:rFonts w:ascii="Arial" w:hAnsi="Arial" w:cs="Arial"/>
                <w:bCs/>
              </w:rPr>
              <w:t xml:space="preserve">through November (i.e., non-winter months), </w:t>
            </w:r>
          </w:p>
        </w:tc>
      </w:tr>
      <w:tr w:rsidR="0029162E" w:rsidRPr="00C7590D" w14:paraId="6F521769" w14:textId="77777777" w:rsidTr="006A6F7D">
        <w:tc>
          <w:tcPr>
            <w:tcW w:w="360" w:type="dxa"/>
          </w:tcPr>
          <w:p w14:paraId="6F521767" w14:textId="77777777" w:rsidR="0029162E" w:rsidRPr="00C7590D" w:rsidRDefault="0029162E" w:rsidP="006A6F7D">
            <w:pPr>
              <w:tabs>
                <w:tab w:val="left" w:pos="2160"/>
              </w:tabs>
              <w:spacing w:before="100" w:after="100"/>
              <w:rPr>
                <w:rFonts w:ascii="Arial" w:hAnsi="Arial" w:cs="Arial"/>
              </w:rPr>
            </w:pPr>
          </w:p>
        </w:tc>
        <w:tc>
          <w:tcPr>
            <w:tcW w:w="9540" w:type="dxa"/>
          </w:tcPr>
          <w:p w14:paraId="6F521768" w14:textId="77777777" w:rsidR="0029162E" w:rsidRPr="00C7590D" w:rsidRDefault="0029162E" w:rsidP="006A6F7D">
            <w:pPr>
              <w:pStyle w:val="Heading1Text"/>
              <w:spacing w:before="100" w:after="100"/>
              <w:ind w:left="450"/>
              <w:jc w:val="left"/>
              <w:rPr>
                <w:rFonts w:ascii="Arial" w:hAnsi="Arial" w:cs="Arial"/>
                <w:bCs/>
              </w:rPr>
            </w:pPr>
            <w:r w:rsidRPr="00C7590D">
              <w:rPr>
                <w:rFonts w:ascii="Arial" w:hAnsi="Arial" w:cs="Arial"/>
                <w:bCs/>
                <w:szCs w:val="24"/>
              </w:rPr>
              <w:t>ISO may increase the frequency, up to and including daily, and/or modify the data collection requirements, as necessary, if it finds emergent indications of potential energy deficiencies due to environmental limitations, fuel inventory, procurement or transportation issues, or any other condition that could limit Resource availability.</w:t>
            </w:r>
          </w:p>
        </w:tc>
      </w:tr>
      <w:tr w:rsidR="0029162E" w:rsidRPr="00C7590D" w14:paraId="6F52176C" w14:textId="77777777" w:rsidTr="006A6F7D">
        <w:tc>
          <w:tcPr>
            <w:tcW w:w="360" w:type="dxa"/>
          </w:tcPr>
          <w:p w14:paraId="6F52176A" w14:textId="77777777" w:rsidR="0029162E" w:rsidRPr="00C7590D" w:rsidRDefault="0029162E" w:rsidP="006A6F7D">
            <w:pPr>
              <w:tabs>
                <w:tab w:val="left" w:pos="2160"/>
              </w:tabs>
              <w:spacing w:before="100" w:after="100"/>
              <w:rPr>
                <w:rFonts w:ascii="Arial" w:hAnsi="Arial" w:cs="Arial"/>
              </w:rPr>
            </w:pPr>
          </w:p>
        </w:tc>
        <w:tc>
          <w:tcPr>
            <w:tcW w:w="9540" w:type="dxa"/>
          </w:tcPr>
          <w:p w14:paraId="6F52176B" w14:textId="19DC3DDA" w:rsidR="0029162E" w:rsidRPr="00C7590D" w:rsidRDefault="0029162E" w:rsidP="000B723E">
            <w:pPr>
              <w:pStyle w:val="Heading1Text"/>
              <w:spacing w:before="100" w:after="100"/>
              <w:ind w:left="450"/>
              <w:jc w:val="left"/>
              <w:rPr>
                <w:rFonts w:ascii="Arial" w:hAnsi="Arial" w:cs="Arial"/>
                <w:bCs/>
              </w:rPr>
            </w:pPr>
            <w:r w:rsidRPr="00C7590D">
              <w:rPr>
                <w:rFonts w:ascii="Arial" w:hAnsi="Arial" w:cs="Arial"/>
                <w:szCs w:val="24"/>
              </w:rPr>
              <w:t xml:space="preserve">Each Lead MP shall complete the </w:t>
            </w:r>
            <w:r w:rsidR="00E40260">
              <w:rPr>
                <w:rFonts w:ascii="Arial" w:hAnsi="Arial" w:cs="Arial"/>
                <w:bCs/>
              </w:rPr>
              <w:t>Generator Fuel and Emissions Survey</w:t>
            </w:r>
            <w:r w:rsidRPr="00C7590D">
              <w:rPr>
                <w:rFonts w:ascii="Arial" w:hAnsi="Arial" w:cs="Arial"/>
                <w:szCs w:val="24"/>
              </w:rPr>
              <w:t xml:space="preserve"> for each applicable </w:t>
            </w:r>
            <w:del w:id="72" w:author="Author">
              <w:r w:rsidRPr="00C7590D" w:rsidDel="000B723E">
                <w:rPr>
                  <w:rFonts w:ascii="Arial" w:hAnsi="Arial" w:cs="Arial"/>
                  <w:szCs w:val="24"/>
                </w:rPr>
                <w:delText xml:space="preserve">Resource </w:delText>
              </w:r>
            </w:del>
            <w:ins w:id="73" w:author="Author">
              <w:r w:rsidR="000B723E">
                <w:rPr>
                  <w:rFonts w:ascii="Arial" w:hAnsi="Arial" w:cs="Arial"/>
                  <w:szCs w:val="24"/>
                </w:rPr>
                <w:t>Generator</w:t>
              </w:r>
              <w:r w:rsidR="000B723E" w:rsidRPr="00C7590D">
                <w:rPr>
                  <w:rFonts w:ascii="Arial" w:hAnsi="Arial" w:cs="Arial"/>
                  <w:szCs w:val="24"/>
                </w:rPr>
                <w:t xml:space="preserve"> </w:t>
              </w:r>
            </w:ins>
            <w:r w:rsidRPr="00C7590D">
              <w:rPr>
                <w:rFonts w:ascii="Arial" w:hAnsi="Arial" w:cs="Arial"/>
                <w:szCs w:val="24"/>
              </w:rPr>
              <w:t xml:space="preserve">as soon as possible, but </w:t>
            </w:r>
            <w:r w:rsidRPr="00C7590D">
              <w:rPr>
                <w:rFonts w:ascii="Arial" w:hAnsi="Arial" w:cs="Arial"/>
                <w:b/>
                <w:szCs w:val="24"/>
              </w:rPr>
              <w:t>no</w:t>
            </w:r>
            <w:r w:rsidRPr="00C7590D">
              <w:rPr>
                <w:rFonts w:ascii="Arial" w:hAnsi="Arial" w:cs="Arial"/>
                <w:szCs w:val="24"/>
              </w:rPr>
              <w:t xml:space="preserve"> later than the date specified by ISO.    </w:t>
            </w:r>
          </w:p>
        </w:tc>
      </w:tr>
      <w:tr w:rsidR="0029162E" w:rsidRPr="00C7590D" w14:paraId="6F52176F" w14:textId="77777777" w:rsidTr="006A6F7D">
        <w:tc>
          <w:tcPr>
            <w:tcW w:w="360" w:type="dxa"/>
          </w:tcPr>
          <w:p w14:paraId="6F52176D" w14:textId="77777777" w:rsidR="0029162E" w:rsidRPr="00C7590D" w:rsidRDefault="0029162E" w:rsidP="006A6F7D">
            <w:pPr>
              <w:tabs>
                <w:tab w:val="left" w:pos="2160"/>
              </w:tabs>
              <w:spacing w:before="100" w:after="100"/>
              <w:rPr>
                <w:rFonts w:ascii="Arial" w:hAnsi="Arial" w:cs="Arial"/>
              </w:rPr>
            </w:pPr>
          </w:p>
        </w:tc>
        <w:tc>
          <w:tcPr>
            <w:tcW w:w="9540" w:type="dxa"/>
          </w:tcPr>
          <w:p w14:paraId="6F52176E" w14:textId="20B4724F" w:rsidR="0029162E" w:rsidRPr="00C7590D" w:rsidRDefault="0029162E" w:rsidP="0050267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The Lead MP shall report accurate information on its </w:t>
            </w:r>
            <w:r w:rsidR="00E40260">
              <w:rPr>
                <w:rFonts w:ascii="Arial" w:hAnsi="Arial" w:cs="Arial"/>
                <w:bCs/>
              </w:rPr>
              <w:t>Generator Fuel and Emissions Survey</w:t>
            </w:r>
            <w:r w:rsidR="00AB7482">
              <w:rPr>
                <w:rFonts w:ascii="Arial" w:hAnsi="Arial" w:cs="Arial"/>
                <w:szCs w:val="24"/>
              </w:rPr>
              <w:t>.</w:t>
            </w:r>
          </w:p>
        </w:tc>
      </w:tr>
      <w:tr w:rsidR="0029162E" w:rsidRPr="00C7590D" w14:paraId="6F521772" w14:textId="77777777" w:rsidTr="006A6F7D">
        <w:tc>
          <w:tcPr>
            <w:tcW w:w="360" w:type="dxa"/>
          </w:tcPr>
          <w:p w14:paraId="6F521770" w14:textId="77777777" w:rsidR="0029162E" w:rsidRPr="00C7590D" w:rsidRDefault="0029162E" w:rsidP="006A6F7D">
            <w:pPr>
              <w:tabs>
                <w:tab w:val="left" w:pos="2160"/>
              </w:tabs>
              <w:spacing w:before="100" w:after="100"/>
              <w:rPr>
                <w:rFonts w:ascii="Arial" w:hAnsi="Arial" w:cs="Arial"/>
              </w:rPr>
            </w:pPr>
          </w:p>
        </w:tc>
        <w:tc>
          <w:tcPr>
            <w:tcW w:w="9540" w:type="dxa"/>
          </w:tcPr>
          <w:p w14:paraId="6F521771" w14:textId="77777777"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ISO may contact the Lead MP to ask clarifying questions on any submitted information.</w:t>
            </w:r>
          </w:p>
        </w:tc>
      </w:tr>
    </w:tbl>
    <w:p w14:paraId="6F521773" w14:textId="6137334A" w:rsidR="0029162E" w:rsidRPr="0029162E" w:rsidRDefault="0029162E" w:rsidP="00C6443B">
      <w:pPr>
        <w:pStyle w:val="Heading3"/>
        <w:numPr>
          <w:ilvl w:val="0"/>
          <w:numId w:val="0"/>
        </w:numPr>
        <w:tabs>
          <w:tab w:val="left" w:pos="900"/>
        </w:tabs>
        <w:spacing w:before="160"/>
        <w:ind w:left="540"/>
        <w:rPr>
          <w:rFonts w:cs="Arial"/>
          <w:b/>
          <w:i w:val="0"/>
        </w:rPr>
      </w:pPr>
      <w:bookmarkStart w:id="74" w:name="_Toc52476045"/>
      <w:bookmarkStart w:id="75" w:name="_Toc112401611"/>
      <w:bookmarkStart w:id="76" w:name="_Toc148614341"/>
      <w:r w:rsidRPr="0029162E">
        <w:rPr>
          <w:rFonts w:cs="Arial"/>
          <w:b/>
          <w:i w:val="0"/>
          <w:szCs w:val="24"/>
        </w:rPr>
        <w:t>Energy Emergency Forecasting and Reporting</w:t>
      </w:r>
      <w:bookmarkEnd w:id="74"/>
      <w:bookmarkEnd w:id="75"/>
      <w:bookmarkEnd w:id="76"/>
    </w:p>
    <w:tbl>
      <w:tblPr>
        <w:tblW w:w="9900" w:type="dxa"/>
        <w:tblInd w:w="-252" w:type="dxa"/>
        <w:tblLook w:val="04A0" w:firstRow="1" w:lastRow="0" w:firstColumn="1" w:lastColumn="0" w:noHBand="0" w:noVBand="1"/>
      </w:tblPr>
      <w:tblGrid>
        <w:gridCol w:w="360"/>
        <w:gridCol w:w="9540"/>
      </w:tblGrid>
      <w:tr w:rsidR="0029162E" w:rsidRPr="00C7590D" w14:paraId="6F521776" w14:textId="77777777" w:rsidTr="006A6F7D">
        <w:tc>
          <w:tcPr>
            <w:tcW w:w="360" w:type="dxa"/>
          </w:tcPr>
          <w:p w14:paraId="6F521774" w14:textId="77777777" w:rsidR="0029162E" w:rsidRPr="00C7590D" w:rsidRDefault="0029162E" w:rsidP="006A6F7D">
            <w:pPr>
              <w:tabs>
                <w:tab w:val="left" w:pos="2160"/>
              </w:tabs>
              <w:spacing w:before="100" w:after="100"/>
              <w:rPr>
                <w:rFonts w:ascii="Arial" w:hAnsi="Arial" w:cs="Arial"/>
              </w:rPr>
            </w:pPr>
          </w:p>
        </w:tc>
        <w:tc>
          <w:tcPr>
            <w:tcW w:w="9540" w:type="dxa"/>
          </w:tcPr>
          <w:p w14:paraId="6F521775" w14:textId="6DC52E8E" w:rsidR="0029162E" w:rsidRPr="00C7590D" w:rsidRDefault="0029162E" w:rsidP="000B723E">
            <w:pPr>
              <w:pStyle w:val="Heading1Text"/>
              <w:spacing w:before="100" w:after="100"/>
              <w:ind w:left="450"/>
              <w:jc w:val="left"/>
              <w:rPr>
                <w:rFonts w:ascii="Arial" w:hAnsi="Arial" w:cs="Arial"/>
              </w:rPr>
            </w:pPr>
            <w:r w:rsidRPr="00C7590D">
              <w:rPr>
                <w:rFonts w:ascii="Arial" w:hAnsi="Arial" w:cs="Arial"/>
                <w:szCs w:val="24"/>
              </w:rPr>
              <w:t xml:space="preserve">During Normal Conditions, based on available data (which includes information submitted by Lead MPs on </w:t>
            </w:r>
            <w:r w:rsidR="0050267E">
              <w:rPr>
                <w:rFonts w:ascii="Arial" w:hAnsi="Arial" w:cs="Arial"/>
                <w:szCs w:val="24"/>
              </w:rPr>
              <w:t xml:space="preserve">their </w:t>
            </w:r>
            <w:r w:rsidR="00E40260">
              <w:rPr>
                <w:rFonts w:ascii="Arial" w:hAnsi="Arial" w:cs="Arial"/>
                <w:bCs/>
              </w:rPr>
              <w:t>Generator Fuel and Emissions Survey</w:t>
            </w:r>
            <w:r w:rsidRPr="00C7590D">
              <w:rPr>
                <w:rFonts w:ascii="Arial" w:hAnsi="Arial" w:cs="Arial"/>
                <w:szCs w:val="24"/>
              </w:rPr>
              <w:t xml:space="preserve">), ISO shall perform Energy Emergency forecasting and reporting </w:t>
            </w:r>
            <w:del w:id="77" w:author="Author">
              <w:r w:rsidRPr="00C7590D" w:rsidDel="000B723E">
                <w:rPr>
                  <w:rFonts w:ascii="Arial" w:hAnsi="Arial" w:cs="Arial"/>
                  <w:szCs w:val="24"/>
                </w:rPr>
                <w:delText>as follows</w:delText>
              </w:r>
            </w:del>
            <w:ins w:id="78" w:author="Author">
              <w:r w:rsidR="000B723E">
                <w:rPr>
                  <w:rFonts w:ascii="Arial" w:hAnsi="Arial" w:cs="Arial"/>
                  <w:szCs w:val="24"/>
                </w:rPr>
                <w:t>no less frequently than</w:t>
              </w:r>
            </w:ins>
            <w:r w:rsidRPr="00C7590D">
              <w:rPr>
                <w:rFonts w:ascii="Arial" w:hAnsi="Arial" w:cs="Arial"/>
                <w:szCs w:val="24"/>
              </w:rPr>
              <w:t xml:space="preserve">: </w:t>
            </w:r>
          </w:p>
        </w:tc>
      </w:tr>
      <w:tr w:rsidR="0029162E" w:rsidRPr="00C7590D" w14:paraId="6F521779" w14:textId="77777777" w:rsidTr="006A6F7D">
        <w:tc>
          <w:tcPr>
            <w:tcW w:w="360" w:type="dxa"/>
          </w:tcPr>
          <w:p w14:paraId="6F521777" w14:textId="77777777" w:rsidR="0029162E" w:rsidRPr="00C7590D" w:rsidRDefault="0029162E" w:rsidP="006A6F7D">
            <w:pPr>
              <w:tabs>
                <w:tab w:val="left" w:pos="2160"/>
              </w:tabs>
              <w:spacing w:before="100" w:after="100"/>
              <w:rPr>
                <w:rFonts w:ascii="Arial" w:hAnsi="Arial" w:cs="Arial"/>
              </w:rPr>
            </w:pPr>
          </w:p>
        </w:tc>
        <w:tc>
          <w:tcPr>
            <w:tcW w:w="9540" w:type="dxa"/>
          </w:tcPr>
          <w:p w14:paraId="6F521778" w14:textId="1F42BCE2" w:rsidR="0029162E" w:rsidRPr="00C7590D" w:rsidRDefault="0029162E" w:rsidP="000B723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Weekly, in the months of December through </w:t>
            </w:r>
            <w:del w:id="79" w:author="Author">
              <w:r w:rsidRPr="00C7590D" w:rsidDel="000B723E">
                <w:rPr>
                  <w:rFonts w:ascii="Arial" w:hAnsi="Arial" w:cs="Arial"/>
                  <w:szCs w:val="24"/>
                </w:rPr>
                <w:delText>March</w:delText>
              </w:r>
            </w:del>
            <w:ins w:id="80" w:author="Author">
              <w:r w:rsidR="000B723E">
                <w:rPr>
                  <w:rFonts w:ascii="Arial" w:hAnsi="Arial" w:cs="Arial"/>
                  <w:szCs w:val="24"/>
                </w:rPr>
                <w:t>February</w:t>
              </w:r>
            </w:ins>
            <w:r w:rsidRPr="00C7590D">
              <w:rPr>
                <w:rFonts w:ascii="Arial" w:hAnsi="Arial" w:cs="Arial"/>
                <w:szCs w:val="24"/>
              </w:rPr>
              <w:t>, and</w:t>
            </w:r>
          </w:p>
        </w:tc>
      </w:tr>
      <w:tr w:rsidR="0029162E" w:rsidRPr="00C7590D" w14:paraId="6F52177C" w14:textId="77777777" w:rsidTr="006A6F7D">
        <w:tc>
          <w:tcPr>
            <w:tcW w:w="360" w:type="dxa"/>
          </w:tcPr>
          <w:p w14:paraId="6F52177A" w14:textId="77777777" w:rsidR="0029162E" w:rsidRPr="00C7590D" w:rsidRDefault="0029162E" w:rsidP="006A6F7D">
            <w:pPr>
              <w:tabs>
                <w:tab w:val="left" w:pos="2160"/>
              </w:tabs>
              <w:spacing w:before="100" w:after="100"/>
              <w:rPr>
                <w:rFonts w:ascii="Arial" w:hAnsi="Arial" w:cs="Arial"/>
              </w:rPr>
            </w:pPr>
          </w:p>
        </w:tc>
        <w:tc>
          <w:tcPr>
            <w:tcW w:w="9540" w:type="dxa"/>
          </w:tcPr>
          <w:p w14:paraId="6F52177B" w14:textId="1C2FD5B2" w:rsidR="0029162E" w:rsidRPr="00C7590D" w:rsidRDefault="0029162E" w:rsidP="000B723E">
            <w:pPr>
              <w:pStyle w:val="Heading1Text"/>
              <w:numPr>
                <w:ilvl w:val="0"/>
                <w:numId w:val="38"/>
              </w:numPr>
              <w:tabs>
                <w:tab w:val="left" w:pos="1152"/>
              </w:tabs>
              <w:spacing w:before="100" w:after="100"/>
              <w:ind w:left="1152"/>
              <w:jc w:val="left"/>
              <w:rPr>
                <w:rFonts w:ascii="Arial" w:hAnsi="Arial" w:cs="Arial"/>
                <w:b/>
                <w:szCs w:val="24"/>
              </w:rPr>
            </w:pPr>
            <w:r w:rsidRPr="00C7590D">
              <w:rPr>
                <w:rFonts w:ascii="Arial" w:hAnsi="Arial" w:cs="Arial"/>
                <w:szCs w:val="24"/>
              </w:rPr>
              <w:t xml:space="preserve">Bi-weekly, in the months of </w:t>
            </w:r>
            <w:del w:id="81" w:author="Author">
              <w:r w:rsidRPr="00C7590D" w:rsidDel="000B723E">
                <w:rPr>
                  <w:rFonts w:ascii="Arial" w:hAnsi="Arial" w:cs="Arial"/>
                  <w:szCs w:val="24"/>
                </w:rPr>
                <w:delText xml:space="preserve">April </w:delText>
              </w:r>
            </w:del>
            <w:ins w:id="82" w:author="Author">
              <w:r w:rsidR="000B723E">
                <w:rPr>
                  <w:rFonts w:ascii="Arial" w:hAnsi="Arial" w:cs="Arial"/>
                  <w:szCs w:val="24"/>
                </w:rPr>
                <w:t>March</w:t>
              </w:r>
              <w:r w:rsidR="000B723E" w:rsidRPr="00C7590D">
                <w:rPr>
                  <w:rFonts w:ascii="Arial" w:hAnsi="Arial" w:cs="Arial"/>
                  <w:szCs w:val="24"/>
                </w:rPr>
                <w:t xml:space="preserve"> </w:t>
              </w:r>
            </w:ins>
            <w:r w:rsidRPr="00C7590D">
              <w:rPr>
                <w:rFonts w:ascii="Arial" w:hAnsi="Arial" w:cs="Arial"/>
                <w:szCs w:val="24"/>
              </w:rPr>
              <w:t>through November</w:t>
            </w:r>
          </w:p>
        </w:tc>
      </w:tr>
      <w:tr w:rsidR="0029162E" w:rsidRPr="00C7590D" w14:paraId="6F52177F" w14:textId="77777777" w:rsidTr="006A6F7D">
        <w:tc>
          <w:tcPr>
            <w:tcW w:w="360" w:type="dxa"/>
          </w:tcPr>
          <w:p w14:paraId="6F52177D" w14:textId="77777777" w:rsidR="0029162E" w:rsidRPr="00C7590D" w:rsidRDefault="0029162E" w:rsidP="006A6F7D">
            <w:pPr>
              <w:tabs>
                <w:tab w:val="left" w:pos="2160"/>
              </w:tabs>
              <w:spacing w:before="100" w:after="100"/>
              <w:rPr>
                <w:rFonts w:ascii="Arial" w:hAnsi="Arial" w:cs="Arial"/>
              </w:rPr>
            </w:pPr>
          </w:p>
        </w:tc>
        <w:tc>
          <w:tcPr>
            <w:tcW w:w="9540" w:type="dxa"/>
          </w:tcPr>
          <w:p w14:paraId="6F52177E" w14:textId="467013D5" w:rsidR="0029162E" w:rsidRPr="00C7590D" w:rsidRDefault="0029162E" w:rsidP="006A6F7D">
            <w:pPr>
              <w:pStyle w:val="Heading1Text"/>
              <w:spacing w:before="100" w:after="100"/>
              <w:ind w:left="450"/>
              <w:jc w:val="left"/>
              <w:rPr>
                <w:rFonts w:ascii="Arial" w:hAnsi="Arial" w:cs="Arial"/>
                <w:szCs w:val="24"/>
              </w:rPr>
            </w:pPr>
            <w:r w:rsidRPr="00C7590D">
              <w:rPr>
                <w:rFonts w:ascii="Arial" w:hAnsi="Arial" w:cs="Arial"/>
                <w:szCs w:val="24"/>
              </w:rPr>
              <w:t>ISO shall publish results of each Energy Emergency forecast on the ISO website.</w:t>
            </w:r>
          </w:p>
        </w:tc>
      </w:tr>
      <w:tr w:rsidR="004A272E" w:rsidRPr="004A272E" w14:paraId="39B0B64C" w14:textId="77777777" w:rsidTr="006A6F7D">
        <w:tc>
          <w:tcPr>
            <w:tcW w:w="360" w:type="dxa"/>
          </w:tcPr>
          <w:p w14:paraId="6CF0679C" w14:textId="77777777" w:rsidR="004A272E" w:rsidRPr="00C7590D" w:rsidRDefault="004A272E" w:rsidP="006A6F7D">
            <w:pPr>
              <w:tabs>
                <w:tab w:val="left" w:pos="2160"/>
              </w:tabs>
              <w:spacing w:before="100" w:after="100"/>
              <w:rPr>
                <w:rFonts w:ascii="Arial" w:hAnsi="Arial" w:cs="Arial"/>
              </w:rPr>
            </w:pPr>
          </w:p>
        </w:tc>
        <w:tc>
          <w:tcPr>
            <w:tcW w:w="9540" w:type="dxa"/>
          </w:tcPr>
          <w:p w14:paraId="5DC3C02F" w14:textId="4AD116D8" w:rsidR="004A272E" w:rsidRPr="004A272E" w:rsidRDefault="004A272E" w:rsidP="004A272E">
            <w:pPr>
              <w:pStyle w:val="Heading1Text"/>
              <w:numPr>
                <w:ilvl w:val="0"/>
                <w:numId w:val="38"/>
              </w:numPr>
              <w:tabs>
                <w:tab w:val="left" w:pos="1152"/>
              </w:tabs>
              <w:spacing w:before="100" w:after="100"/>
              <w:ind w:left="1152"/>
              <w:jc w:val="left"/>
              <w:rPr>
                <w:rFonts w:ascii="Arial" w:hAnsi="Arial" w:cs="Arial"/>
                <w:szCs w:val="24"/>
              </w:rPr>
            </w:pPr>
            <w:r w:rsidRPr="004A272E">
              <w:rPr>
                <w:rFonts w:ascii="Arial" w:hAnsi="Arial" w:cs="Arial"/>
                <w:szCs w:val="24"/>
              </w:rPr>
              <w:t>To the extent possible, for each instance where an Energy Emergency forecast alert threshold was met, the results shall include the reason(s) why the threshold was met</w:t>
            </w:r>
          </w:p>
        </w:tc>
      </w:tr>
      <w:tr w:rsidR="007A4261" w:rsidRPr="00C7590D" w14:paraId="6F521784" w14:textId="77777777" w:rsidTr="006A6F7D">
        <w:tc>
          <w:tcPr>
            <w:tcW w:w="360" w:type="dxa"/>
          </w:tcPr>
          <w:p w14:paraId="6F521782" w14:textId="77777777" w:rsidR="007A4261" w:rsidRPr="00C7590D" w:rsidRDefault="007A4261" w:rsidP="006A6F7D">
            <w:pPr>
              <w:tabs>
                <w:tab w:val="left" w:pos="2160"/>
              </w:tabs>
              <w:spacing w:before="100" w:after="100"/>
              <w:rPr>
                <w:rFonts w:ascii="Arial" w:hAnsi="Arial" w:cs="Arial"/>
              </w:rPr>
            </w:pPr>
          </w:p>
        </w:tc>
        <w:tc>
          <w:tcPr>
            <w:tcW w:w="9540" w:type="dxa"/>
          </w:tcPr>
          <w:p w14:paraId="6F521783" w14:textId="77777777" w:rsidR="007A4261" w:rsidRPr="00C7590D" w:rsidRDefault="007A4261" w:rsidP="006A6F7D">
            <w:pPr>
              <w:pStyle w:val="Heading1Text"/>
              <w:spacing w:before="100" w:after="100"/>
              <w:ind w:left="450"/>
              <w:jc w:val="left"/>
              <w:rPr>
                <w:rFonts w:ascii="Arial" w:hAnsi="Arial" w:cs="Arial"/>
                <w:szCs w:val="24"/>
              </w:rPr>
            </w:pPr>
          </w:p>
        </w:tc>
      </w:tr>
    </w:tbl>
    <w:p w14:paraId="6F521785" w14:textId="77777777" w:rsidR="0029162E" w:rsidRPr="00C7590D" w:rsidRDefault="0029162E" w:rsidP="00873C75">
      <w:pPr>
        <w:pStyle w:val="Heading2"/>
        <w:numPr>
          <w:ilvl w:val="0"/>
          <w:numId w:val="36"/>
        </w:numPr>
        <w:tabs>
          <w:tab w:val="left" w:pos="540"/>
          <w:tab w:val="left" w:pos="1728"/>
          <w:tab w:val="left" w:pos="2160"/>
        </w:tabs>
        <w:spacing w:before="160"/>
        <w:ind w:left="0"/>
        <w:rPr>
          <w:rFonts w:cs="Arial"/>
        </w:rPr>
      </w:pPr>
      <w:bookmarkStart w:id="83" w:name="_Toc52476046"/>
      <w:bookmarkStart w:id="84" w:name="_Toc112401612"/>
      <w:bookmarkStart w:id="85" w:name="_Toc148614342"/>
      <w:r w:rsidRPr="00C7590D">
        <w:rPr>
          <w:rFonts w:cs="Arial"/>
        </w:rPr>
        <w:t>ENERGY ALERT CONDITIONS</w:t>
      </w:r>
      <w:bookmarkEnd w:id="83"/>
      <w:bookmarkEnd w:id="84"/>
      <w:bookmarkEnd w:id="85"/>
    </w:p>
    <w:tbl>
      <w:tblPr>
        <w:tblW w:w="9900" w:type="dxa"/>
        <w:tblInd w:w="-252" w:type="dxa"/>
        <w:tblLook w:val="04A0" w:firstRow="1" w:lastRow="0" w:firstColumn="1" w:lastColumn="0" w:noHBand="0" w:noVBand="1"/>
      </w:tblPr>
      <w:tblGrid>
        <w:gridCol w:w="360"/>
        <w:gridCol w:w="9540"/>
      </w:tblGrid>
      <w:tr w:rsidR="0029162E" w:rsidRPr="00C7590D" w14:paraId="6F521788" w14:textId="77777777" w:rsidTr="006A6F7D">
        <w:tc>
          <w:tcPr>
            <w:tcW w:w="360" w:type="dxa"/>
          </w:tcPr>
          <w:p w14:paraId="6F521786" w14:textId="77777777" w:rsidR="0029162E" w:rsidRPr="00C7590D" w:rsidRDefault="0029162E" w:rsidP="006A6F7D">
            <w:pPr>
              <w:tabs>
                <w:tab w:val="left" w:pos="2160"/>
              </w:tabs>
              <w:spacing w:before="100" w:after="100"/>
              <w:rPr>
                <w:rFonts w:ascii="Arial" w:hAnsi="Arial" w:cs="Arial"/>
              </w:rPr>
            </w:pPr>
          </w:p>
        </w:tc>
        <w:tc>
          <w:tcPr>
            <w:tcW w:w="9540" w:type="dxa"/>
          </w:tcPr>
          <w:p w14:paraId="6F521787" w14:textId="77777777" w:rsidR="0029162E" w:rsidRPr="00C7590D" w:rsidRDefault="0029162E" w:rsidP="006A6F7D">
            <w:pPr>
              <w:pStyle w:val="Heading1Text"/>
              <w:spacing w:before="100" w:after="100"/>
              <w:ind w:left="450"/>
              <w:jc w:val="left"/>
              <w:rPr>
                <w:rFonts w:ascii="Arial" w:hAnsi="Arial" w:cs="Arial"/>
                <w:szCs w:val="24"/>
              </w:rPr>
            </w:pPr>
            <w:r w:rsidRPr="00C7590D">
              <w:rPr>
                <w:rFonts w:ascii="Arial" w:hAnsi="Arial" w:cs="Arial"/>
                <w:szCs w:val="24"/>
              </w:rPr>
              <w:t xml:space="preserve">An </w:t>
            </w:r>
            <w:r w:rsidRPr="00C7590D">
              <w:rPr>
                <w:rFonts w:ascii="Arial" w:hAnsi="Arial" w:cs="Arial"/>
                <w:b/>
                <w:szCs w:val="24"/>
              </w:rPr>
              <w:t>Energy Alert</w:t>
            </w:r>
            <w:r w:rsidRPr="00C7590D">
              <w:rPr>
                <w:rFonts w:ascii="Arial" w:hAnsi="Arial" w:cs="Arial"/>
                <w:szCs w:val="24"/>
              </w:rPr>
              <w:t xml:space="preserve"> is an alert that ISO shall declare when: </w:t>
            </w:r>
          </w:p>
        </w:tc>
      </w:tr>
      <w:tr w:rsidR="0029162E" w:rsidRPr="00C7590D" w14:paraId="6F52178B" w14:textId="77777777" w:rsidTr="006A6F7D">
        <w:tc>
          <w:tcPr>
            <w:tcW w:w="360" w:type="dxa"/>
          </w:tcPr>
          <w:p w14:paraId="6F521789" w14:textId="77777777" w:rsidR="0029162E" w:rsidRPr="00C7590D" w:rsidRDefault="0029162E" w:rsidP="006A6F7D">
            <w:pPr>
              <w:tabs>
                <w:tab w:val="left" w:pos="2160"/>
              </w:tabs>
              <w:spacing w:before="100" w:after="100"/>
              <w:rPr>
                <w:rFonts w:ascii="Arial" w:hAnsi="Arial" w:cs="Arial"/>
              </w:rPr>
            </w:pPr>
          </w:p>
        </w:tc>
        <w:tc>
          <w:tcPr>
            <w:tcW w:w="9540" w:type="dxa"/>
          </w:tcPr>
          <w:p w14:paraId="6F52178A" w14:textId="245126C1" w:rsidR="0029162E" w:rsidRPr="00C7590D" w:rsidRDefault="0029162E" w:rsidP="000B723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FEEA2 or FEEA3 is forecasted to occur in at least 1 hour on </w:t>
            </w:r>
            <w:del w:id="86" w:author="Author">
              <w:r w:rsidRPr="00C7590D" w:rsidDel="000B723E">
                <w:rPr>
                  <w:rFonts w:ascii="Arial" w:hAnsi="Arial" w:cs="Arial"/>
                  <w:szCs w:val="24"/>
                </w:rPr>
                <w:delText xml:space="preserve">1 </w:delText>
              </w:r>
            </w:del>
            <w:ins w:id="87" w:author="Author">
              <w:r w:rsidR="000B723E">
                <w:rPr>
                  <w:rFonts w:ascii="Arial" w:hAnsi="Arial" w:cs="Arial"/>
                  <w:szCs w:val="24"/>
                </w:rPr>
                <w:t>two</w:t>
              </w:r>
              <w:r w:rsidR="000B723E" w:rsidRPr="00C7590D">
                <w:rPr>
                  <w:rFonts w:ascii="Arial" w:hAnsi="Arial" w:cs="Arial"/>
                  <w:szCs w:val="24"/>
                </w:rPr>
                <w:t xml:space="preserve"> </w:t>
              </w:r>
            </w:ins>
            <w:r w:rsidRPr="00C7590D">
              <w:rPr>
                <w:rFonts w:ascii="Arial" w:hAnsi="Arial" w:cs="Arial"/>
                <w:szCs w:val="24"/>
              </w:rPr>
              <w:t>or more consecutive days in days 6 through 21 of the 21-day energy assessment, or</w:t>
            </w:r>
          </w:p>
        </w:tc>
      </w:tr>
      <w:tr w:rsidR="0029162E" w:rsidRPr="00C7590D" w14:paraId="6F52178E" w14:textId="77777777" w:rsidTr="006A6F7D">
        <w:tc>
          <w:tcPr>
            <w:tcW w:w="360" w:type="dxa"/>
          </w:tcPr>
          <w:p w14:paraId="6F52178C" w14:textId="77777777" w:rsidR="0029162E" w:rsidRPr="00C7590D" w:rsidRDefault="0029162E" w:rsidP="006A6F7D">
            <w:pPr>
              <w:tabs>
                <w:tab w:val="left" w:pos="2160"/>
              </w:tabs>
              <w:spacing w:before="100" w:after="100"/>
              <w:rPr>
                <w:rFonts w:ascii="Arial" w:hAnsi="Arial" w:cs="Arial"/>
              </w:rPr>
            </w:pPr>
          </w:p>
        </w:tc>
        <w:tc>
          <w:tcPr>
            <w:tcW w:w="9540" w:type="dxa"/>
          </w:tcPr>
          <w:p w14:paraId="6F52178D" w14:textId="03761968"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Any other reason(s) for which the ISO COO, or designee, determines that the actions described in Section III.B of this OP may mitigate the impact of an actual or forecasted energy </w:t>
            </w:r>
            <w:ins w:id="88" w:author="Author">
              <w:r w:rsidR="0064116A">
                <w:rPr>
                  <w:rFonts w:ascii="Arial" w:hAnsi="Arial" w:cs="Arial"/>
                  <w:szCs w:val="24"/>
                </w:rPr>
                <w:t>shortfall</w:t>
              </w:r>
            </w:ins>
            <w:del w:id="89" w:author="Author">
              <w:r w:rsidRPr="00C7590D" w:rsidDel="0064116A">
                <w:rPr>
                  <w:rFonts w:ascii="Arial" w:hAnsi="Arial" w:cs="Arial"/>
                  <w:szCs w:val="24"/>
                </w:rPr>
                <w:delText>deficiency</w:delText>
              </w:r>
            </w:del>
            <w:r w:rsidRPr="00C7590D">
              <w:rPr>
                <w:rFonts w:ascii="Arial" w:hAnsi="Arial" w:cs="Arial"/>
                <w:szCs w:val="24"/>
              </w:rPr>
              <w:t>.</w:t>
            </w:r>
          </w:p>
        </w:tc>
      </w:tr>
    </w:tbl>
    <w:p w14:paraId="6F52178F" w14:textId="77777777" w:rsidR="0029162E" w:rsidRPr="0029162E" w:rsidRDefault="00AC09F4" w:rsidP="00AC09F4">
      <w:pPr>
        <w:pStyle w:val="Heading3"/>
        <w:numPr>
          <w:ilvl w:val="0"/>
          <w:numId w:val="0"/>
        </w:numPr>
        <w:tabs>
          <w:tab w:val="left" w:pos="900"/>
        </w:tabs>
        <w:spacing w:before="160"/>
        <w:rPr>
          <w:rFonts w:cs="Arial"/>
          <w:b/>
          <w:i w:val="0"/>
        </w:rPr>
      </w:pPr>
      <w:bookmarkStart w:id="90" w:name="_Toc52476047"/>
      <w:r>
        <w:rPr>
          <w:rFonts w:cs="Arial"/>
          <w:b/>
          <w:i w:val="0"/>
        </w:rPr>
        <w:t xml:space="preserve">        </w:t>
      </w:r>
      <w:bookmarkStart w:id="91" w:name="_Toc112401613"/>
      <w:bookmarkStart w:id="92" w:name="_Toc148614343"/>
      <w:r w:rsidR="0029162E" w:rsidRPr="0029162E">
        <w:rPr>
          <w:rFonts w:cs="Arial"/>
          <w:b/>
          <w:i w:val="0"/>
        </w:rPr>
        <w:t>Data Collection</w:t>
      </w:r>
      <w:bookmarkEnd w:id="90"/>
      <w:bookmarkEnd w:id="91"/>
      <w:bookmarkEnd w:id="92"/>
    </w:p>
    <w:tbl>
      <w:tblPr>
        <w:tblW w:w="9900" w:type="dxa"/>
        <w:tblInd w:w="-252" w:type="dxa"/>
        <w:tblLook w:val="04A0" w:firstRow="1" w:lastRow="0" w:firstColumn="1" w:lastColumn="0" w:noHBand="0" w:noVBand="1"/>
      </w:tblPr>
      <w:tblGrid>
        <w:gridCol w:w="360"/>
        <w:gridCol w:w="9540"/>
      </w:tblGrid>
      <w:tr w:rsidR="0029162E" w:rsidRPr="00C7590D" w14:paraId="6F521792" w14:textId="77777777" w:rsidTr="006A6F7D">
        <w:tc>
          <w:tcPr>
            <w:tcW w:w="360" w:type="dxa"/>
          </w:tcPr>
          <w:p w14:paraId="6F521790" w14:textId="77777777" w:rsidR="0029162E" w:rsidRPr="00C7590D" w:rsidRDefault="0029162E" w:rsidP="006A6F7D">
            <w:pPr>
              <w:tabs>
                <w:tab w:val="left" w:pos="2160"/>
              </w:tabs>
              <w:spacing w:before="100" w:after="100"/>
              <w:rPr>
                <w:rFonts w:ascii="Arial" w:hAnsi="Arial" w:cs="Arial"/>
              </w:rPr>
            </w:pPr>
          </w:p>
        </w:tc>
        <w:tc>
          <w:tcPr>
            <w:tcW w:w="9540" w:type="dxa"/>
          </w:tcPr>
          <w:p w14:paraId="6F521791" w14:textId="1067A771" w:rsidR="0029162E" w:rsidRPr="00C7590D" w:rsidRDefault="0029162E" w:rsidP="000B723E">
            <w:pPr>
              <w:pStyle w:val="Heading1Text"/>
              <w:spacing w:before="100" w:after="100"/>
              <w:ind w:left="450"/>
              <w:jc w:val="left"/>
              <w:rPr>
                <w:rFonts w:ascii="Arial" w:hAnsi="Arial" w:cs="Arial"/>
                <w:szCs w:val="24"/>
              </w:rPr>
            </w:pPr>
            <w:r w:rsidRPr="00C7590D">
              <w:rPr>
                <w:rFonts w:ascii="Arial" w:hAnsi="Arial" w:cs="Arial"/>
                <w:bCs/>
              </w:rPr>
              <w:t>During Energy Alert conditions, on a daily basis, ISO shall distribute</w:t>
            </w:r>
            <w:r w:rsidR="0050267E">
              <w:rPr>
                <w:rFonts w:ascii="Arial" w:hAnsi="Arial" w:cs="Arial"/>
                <w:bCs/>
              </w:rPr>
              <w:t xml:space="preserve"> a</w:t>
            </w:r>
            <w:r w:rsidRPr="00C7590D">
              <w:rPr>
                <w:rFonts w:ascii="Arial" w:hAnsi="Arial" w:cs="Arial"/>
                <w:bCs/>
              </w:rPr>
              <w:t xml:space="preserve"> </w:t>
            </w:r>
            <w:r w:rsidR="00E40260">
              <w:rPr>
                <w:rFonts w:ascii="Arial" w:hAnsi="Arial" w:cs="Arial"/>
                <w:bCs/>
              </w:rPr>
              <w:t xml:space="preserve">Generator Fuel and Emissions </w:t>
            </w:r>
            <w:r w:rsidR="004E353A">
              <w:rPr>
                <w:rFonts w:ascii="Arial" w:hAnsi="Arial" w:cs="Arial"/>
                <w:bCs/>
              </w:rPr>
              <w:t>Survey to</w:t>
            </w:r>
            <w:r w:rsidRPr="00C7590D">
              <w:rPr>
                <w:rFonts w:ascii="Arial" w:hAnsi="Arial" w:cs="Arial"/>
                <w:bCs/>
              </w:rPr>
              <w:t xml:space="preserve"> the Lead MPs of applicable </w:t>
            </w:r>
            <w:del w:id="93" w:author="Author">
              <w:r w:rsidRPr="00C7590D" w:rsidDel="000B723E">
                <w:rPr>
                  <w:rFonts w:ascii="Arial" w:hAnsi="Arial" w:cs="Arial"/>
                  <w:bCs/>
                </w:rPr>
                <w:delText>Resources</w:delText>
              </w:r>
            </w:del>
            <w:ins w:id="94" w:author="Author">
              <w:r w:rsidR="000B723E">
                <w:rPr>
                  <w:rFonts w:ascii="Arial" w:hAnsi="Arial" w:cs="Arial"/>
                  <w:bCs/>
                </w:rPr>
                <w:t>Generators</w:t>
              </w:r>
            </w:ins>
            <w:r w:rsidRPr="00C7590D">
              <w:rPr>
                <w:rFonts w:ascii="Arial" w:hAnsi="Arial" w:cs="Arial"/>
                <w:bCs/>
              </w:rPr>
              <w:t>.</w:t>
            </w:r>
          </w:p>
        </w:tc>
      </w:tr>
      <w:tr w:rsidR="0029162E" w:rsidRPr="00C7590D" w14:paraId="6F521795" w14:textId="77777777" w:rsidTr="006A6F7D">
        <w:tc>
          <w:tcPr>
            <w:tcW w:w="360" w:type="dxa"/>
          </w:tcPr>
          <w:p w14:paraId="6F521793" w14:textId="77777777" w:rsidR="0029162E" w:rsidRPr="00C7590D" w:rsidRDefault="0029162E" w:rsidP="006A6F7D">
            <w:pPr>
              <w:tabs>
                <w:tab w:val="left" w:pos="2160"/>
              </w:tabs>
              <w:spacing w:before="100" w:after="100"/>
              <w:rPr>
                <w:rFonts w:ascii="Arial" w:hAnsi="Arial" w:cs="Arial"/>
              </w:rPr>
            </w:pPr>
          </w:p>
        </w:tc>
        <w:tc>
          <w:tcPr>
            <w:tcW w:w="9540" w:type="dxa"/>
          </w:tcPr>
          <w:p w14:paraId="6F521794" w14:textId="77777777" w:rsidR="0029162E" w:rsidRPr="00C7590D" w:rsidRDefault="0029162E" w:rsidP="006A6F7D">
            <w:pPr>
              <w:pStyle w:val="Heading1Text"/>
              <w:spacing w:before="100" w:after="100"/>
              <w:ind w:left="450"/>
              <w:jc w:val="left"/>
              <w:rPr>
                <w:rFonts w:ascii="Arial" w:hAnsi="Arial" w:cs="Arial"/>
                <w:bCs/>
              </w:rPr>
            </w:pPr>
            <w:r w:rsidRPr="00C7590D">
              <w:rPr>
                <w:rFonts w:ascii="Arial" w:hAnsi="Arial" w:cs="Arial"/>
                <w:bCs/>
              </w:rPr>
              <w:t>ISO may increase the frequency and/or modify the data collection requirements, as necessary, if it finds emergent indications of potential energy deficiencies due to environmental limitations, fuel inventory, procurement or transportation issues, or any other condition that could limit Resource availability.</w:t>
            </w:r>
          </w:p>
        </w:tc>
      </w:tr>
      <w:tr w:rsidR="0029162E" w:rsidRPr="00C7590D" w14:paraId="6F521798" w14:textId="77777777" w:rsidTr="006A6F7D">
        <w:tc>
          <w:tcPr>
            <w:tcW w:w="360" w:type="dxa"/>
          </w:tcPr>
          <w:p w14:paraId="6F521796" w14:textId="77777777" w:rsidR="0029162E" w:rsidRPr="00C7590D" w:rsidRDefault="0029162E" w:rsidP="006A6F7D">
            <w:pPr>
              <w:tabs>
                <w:tab w:val="left" w:pos="2160"/>
              </w:tabs>
              <w:spacing w:before="100" w:after="100"/>
              <w:rPr>
                <w:rFonts w:ascii="Arial" w:hAnsi="Arial" w:cs="Arial"/>
              </w:rPr>
            </w:pPr>
          </w:p>
        </w:tc>
        <w:tc>
          <w:tcPr>
            <w:tcW w:w="9540" w:type="dxa"/>
          </w:tcPr>
          <w:p w14:paraId="6F521797" w14:textId="7512BBC0" w:rsidR="0029162E" w:rsidRPr="00C7590D" w:rsidRDefault="0029162E" w:rsidP="000B723E">
            <w:pPr>
              <w:pStyle w:val="Heading1Text"/>
              <w:spacing w:before="100" w:after="100"/>
              <w:ind w:left="450"/>
              <w:jc w:val="left"/>
              <w:rPr>
                <w:rFonts w:ascii="Arial" w:hAnsi="Arial" w:cs="Arial"/>
                <w:bCs/>
              </w:rPr>
            </w:pPr>
            <w:r w:rsidRPr="00C7590D">
              <w:rPr>
                <w:rFonts w:ascii="Arial" w:hAnsi="Arial" w:cs="Arial"/>
                <w:szCs w:val="24"/>
              </w:rPr>
              <w:t xml:space="preserve">Each Lead MP shall complete the </w:t>
            </w:r>
            <w:r w:rsidR="00E40260">
              <w:rPr>
                <w:rFonts w:ascii="Arial" w:hAnsi="Arial" w:cs="Arial"/>
                <w:bCs/>
              </w:rPr>
              <w:t xml:space="preserve">Generator Fuel and Emissions </w:t>
            </w:r>
            <w:r w:rsidR="004E353A">
              <w:rPr>
                <w:rFonts w:ascii="Arial" w:hAnsi="Arial" w:cs="Arial"/>
                <w:bCs/>
              </w:rPr>
              <w:t>Survey</w:t>
            </w:r>
            <w:r w:rsidR="0050267E">
              <w:rPr>
                <w:rFonts w:ascii="Arial" w:hAnsi="Arial" w:cs="Arial"/>
                <w:bCs/>
              </w:rPr>
              <w:t xml:space="preserve"> f</w:t>
            </w:r>
            <w:r w:rsidR="004E353A">
              <w:rPr>
                <w:rFonts w:ascii="Arial" w:hAnsi="Arial" w:cs="Arial"/>
                <w:bCs/>
              </w:rPr>
              <w:t>or</w:t>
            </w:r>
            <w:r w:rsidRPr="00C7590D">
              <w:rPr>
                <w:rFonts w:ascii="Arial" w:hAnsi="Arial" w:cs="Arial"/>
                <w:szCs w:val="24"/>
              </w:rPr>
              <w:t xml:space="preserve"> each applicable </w:t>
            </w:r>
            <w:del w:id="95" w:author="Author">
              <w:r w:rsidRPr="00C7590D" w:rsidDel="000B723E">
                <w:rPr>
                  <w:rFonts w:ascii="Arial" w:hAnsi="Arial" w:cs="Arial"/>
                  <w:szCs w:val="24"/>
                </w:rPr>
                <w:delText xml:space="preserve">Resource </w:delText>
              </w:r>
            </w:del>
            <w:ins w:id="96" w:author="Author">
              <w:r w:rsidR="000B723E">
                <w:rPr>
                  <w:rFonts w:ascii="Arial" w:hAnsi="Arial" w:cs="Arial"/>
                  <w:szCs w:val="24"/>
                </w:rPr>
                <w:t>Generator</w:t>
              </w:r>
              <w:r w:rsidR="000B723E" w:rsidRPr="00C7590D">
                <w:rPr>
                  <w:rFonts w:ascii="Arial" w:hAnsi="Arial" w:cs="Arial"/>
                  <w:szCs w:val="24"/>
                </w:rPr>
                <w:t xml:space="preserve"> </w:t>
              </w:r>
            </w:ins>
            <w:r w:rsidRPr="00C7590D">
              <w:rPr>
                <w:rFonts w:ascii="Arial" w:hAnsi="Arial" w:cs="Arial"/>
                <w:szCs w:val="24"/>
              </w:rPr>
              <w:t xml:space="preserve">and submit it to ISO as soon as possible, but </w:t>
            </w:r>
            <w:r w:rsidRPr="00C7590D">
              <w:rPr>
                <w:rFonts w:ascii="Arial" w:hAnsi="Arial" w:cs="Arial"/>
                <w:b/>
                <w:szCs w:val="24"/>
              </w:rPr>
              <w:t>no</w:t>
            </w:r>
            <w:r w:rsidRPr="00C7590D">
              <w:rPr>
                <w:rFonts w:ascii="Arial" w:hAnsi="Arial" w:cs="Arial"/>
                <w:szCs w:val="24"/>
              </w:rPr>
              <w:t xml:space="preserve"> later than the date specified by ISO.</w:t>
            </w:r>
          </w:p>
        </w:tc>
      </w:tr>
      <w:tr w:rsidR="0029162E" w:rsidRPr="00C7590D" w14:paraId="6F52179B" w14:textId="77777777" w:rsidTr="006A6F7D">
        <w:tc>
          <w:tcPr>
            <w:tcW w:w="360" w:type="dxa"/>
          </w:tcPr>
          <w:p w14:paraId="6F521799" w14:textId="77777777" w:rsidR="0029162E" w:rsidRPr="00C7590D" w:rsidRDefault="0029162E" w:rsidP="006A6F7D">
            <w:pPr>
              <w:tabs>
                <w:tab w:val="left" w:pos="2160"/>
              </w:tabs>
              <w:spacing w:before="100" w:after="100"/>
              <w:rPr>
                <w:rFonts w:ascii="Arial" w:hAnsi="Arial" w:cs="Arial"/>
              </w:rPr>
            </w:pPr>
          </w:p>
        </w:tc>
        <w:tc>
          <w:tcPr>
            <w:tcW w:w="9540" w:type="dxa"/>
          </w:tcPr>
          <w:p w14:paraId="6F52179A" w14:textId="3856258B" w:rsidR="0029162E" w:rsidRPr="00C7590D" w:rsidRDefault="0029162E" w:rsidP="00AB7482">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The Lead MP shall report accurate information on each submitted </w:t>
            </w:r>
            <w:r w:rsidR="00E40260">
              <w:rPr>
                <w:rFonts w:ascii="Arial" w:hAnsi="Arial" w:cs="Arial"/>
                <w:bCs/>
              </w:rPr>
              <w:t>Generator Fuel and Emissions Survey</w:t>
            </w:r>
            <w:r w:rsidRPr="00C7590D">
              <w:rPr>
                <w:rFonts w:ascii="Arial" w:hAnsi="Arial" w:cs="Arial"/>
                <w:szCs w:val="24"/>
              </w:rPr>
              <w:t>.</w:t>
            </w:r>
          </w:p>
        </w:tc>
      </w:tr>
      <w:tr w:rsidR="0029162E" w:rsidRPr="00C7590D" w14:paraId="6F52179E" w14:textId="77777777" w:rsidTr="006A6F7D">
        <w:tc>
          <w:tcPr>
            <w:tcW w:w="360" w:type="dxa"/>
          </w:tcPr>
          <w:p w14:paraId="6F52179C" w14:textId="77777777" w:rsidR="0029162E" w:rsidRPr="00C7590D" w:rsidRDefault="0029162E" w:rsidP="006A6F7D">
            <w:pPr>
              <w:tabs>
                <w:tab w:val="left" w:pos="2160"/>
              </w:tabs>
              <w:spacing w:before="100" w:after="100"/>
              <w:rPr>
                <w:rFonts w:ascii="Arial" w:hAnsi="Arial" w:cs="Arial"/>
              </w:rPr>
            </w:pPr>
          </w:p>
        </w:tc>
        <w:tc>
          <w:tcPr>
            <w:tcW w:w="9540" w:type="dxa"/>
          </w:tcPr>
          <w:p w14:paraId="6F52179D" w14:textId="77777777"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ISO may contact the Lead MP to ask clarifying questions on any submitted information.</w:t>
            </w:r>
          </w:p>
        </w:tc>
      </w:tr>
    </w:tbl>
    <w:p w14:paraId="6F52179F" w14:textId="77777777" w:rsidR="0029162E" w:rsidRPr="0029162E" w:rsidRDefault="00AC09F4" w:rsidP="00AC09F4">
      <w:pPr>
        <w:pStyle w:val="Heading3"/>
        <w:numPr>
          <w:ilvl w:val="0"/>
          <w:numId w:val="0"/>
        </w:numPr>
        <w:tabs>
          <w:tab w:val="left" w:pos="900"/>
        </w:tabs>
        <w:spacing w:before="160"/>
        <w:rPr>
          <w:rFonts w:cs="Arial"/>
          <w:b/>
          <w:i w:val="0"/>
        </w:rPr>
      </w:pPr>
      <w:bookmarkStart w:id="97" w:name="_Toc52476048"/>
      <w:r>
        <w:rPr>
          <w:rFonts w:cs="Arial"/>
          <w:b/>
          <w:i w:val="0"/>
          <w:szCs w:val="24"/>
        </w:rPr>
        <w:t xml:space="preserve">        </w:t>
      </w:r>
      <w:bookmarkStart w:id="98" w:name="_Toc112401614"/>
      <w:bookmarkStart w:id="99" w:name="_Toc148614344"/>
      <w:r w:rsidR="0029162E" w:rsidRPr="0029162E">
        <w:rPr>
          <w:rFonts w:cs="Arial"/>
          <w:b/>
          <w:i w:val="0"/>
          <w:szCs w:val="24"/>
        </w:rPr>
        <w:t>Energy Emergency Forecasting and Reporting</w:t>
      </w:r>
      <w:bookmarkEnd w:id="97"/>
      <w:bookmarkEnd w:id="98"/>
      <w:bookmarkEnd w:id="99"/>
    </w:p>
    <w:tbl>
      <w:tblPr>
        <w:tblW w:w="9900" w:type="dxa"/>
        <w:tblInd w:w="-252" w:type="dxa"/>
        <w:tblLook w:val="04A0" w:firstRow="1" w:lastRow="0" w:firstColumn="1" w:lastColumn="0" w:noHBand="0" w:noVBand="1"/>
      </w:tblPr>
      <w:tblGrid>
        <w:gridCol w:w="360"/>
        <w:gridCol w:w="9540"/>
      </w:tblGrid>
      <w:tr w:rsidR="0029162E" w:rsidRPr="00C7590D" w14:paraId="6F5217A2" w14:textId="77777777" w:rsidTr="006A6F7D">
        <w:tc>
          <w:tcPr>
            <w:tcW w:w="360" w:type="dxa"/>
          </w:tcPr>
          <w:p w14:paraId="6F5217A0" w14:textId="77777777" w:rsidR="0029162E" w:rsidRPr="00C7590D" w:rsidRDefault="0029162E" w:rsidP="006A6F7D">
            <w:pPr>
              <w:tabs>
                <w:tab w:val="left" w:pos="2160"/>
              </w:tabs>
              <w:spacing w:before="100" w:after="100"/>
              <w:rPr>
                <w:rFonts w:ascii="Arial" w:hAnsi="Arial" w:cs="Arial"/>
              </w:rPr>
            </w:pPr>
          </w:p>
        </w:tc>
        <w:tc>
          <w:tcPr>
            <w:tcW w:w="9540" w:type="dxa"/>
          </w:tcPr>
          <w:p w14:paraId="6F5217A1" w14:textId="7A1A8A74" w:rsidR="0029162E" w:rsidRPr="00C7590D" w:rsidRDefault="0029162E" w:rsidP="00105190">
            <w:pPr>
              <w:pStyle w:val="Heading1Text"/>
              <w:spacing w:before="100" w:after="100"/>
              <w:ind w:left="450"/>
              <w:jc w:val="left"/>
              <w:rPr>
                <w:rFonts w:ascii="Arial" w:hAnsi="Arial" w:cs="Arial"/>
                <w:szCs w:val="24"/>
              </w:rPr>
            </w:pPr>
            <w:r w:rsidRPr="00C7590D">
              <w:rPr>
                <w:rFonts w:ascii="Arial" w:hAnsi="Arial" w:cs="Arial"/>
                <w:szCs w:val="24"/>
              </w:rPr>
              <w:t xml:space="preserve">During Energy Alert Conditions, on a daily basis, ISO shall perform Energy Emergency forecasting and reporting based on available data which includes information submitted by Lead MPs on </w:t>
            </w:r>
            <w:r w:rsidR="0050267E">
              <w:rPr>
                <w:rFonts w:ascii="Arial" w:hAnsi="Arial" w:cs="Arial"/>
                <w:szCs w:val="24"/>
              </w:rPr>
              <w:t xml:space="preserve">their </w:t>
            </w:r>
            <w:r w:rsidR="00E40260">
              <w:rPr>
                <w:rFonts w:ascii="Arial" w:hAnsi="Arial" w:cs="Arial"/>
                <w:bCs/>
              </w:rPr>
              <w:t>Generator Fuel and Emissions Survey</w:t>
            </w:r>
            <w:r w:rsidRPr="00C7590D">
              <w:rPr>
                <w:rFonts w:ascii="Arial" w:hAnsi="Arial" w:cs="Arial"/>
                <w:szCs w:val="24"/>
              </w:rPr>
              <w:t>.</w:t>
            </w:r>
          </w:p>
        </w:tc>
      </w:tr>
      <w:tr w:rsidR="0029162E" w:rsidRPr="00C7590D" w14:paraId="6F5217A5" w14:textId="77777777" w:rsidTr="006A6F7D">
        <w:tc>
          <w:tcPr>
            <w:tcW w:w="360" w:type="dxa"/>
          </w:tcPr>
          <w:p w14:paraId="6F5217A3" w14:textId="77777777" w:rsidR="0029162E" w:rsidRPr="00C7590D" w:rsidRDefault="0029162E" w:rsidP="006A6F7D">
            <w:pPr>
              <w:tabs>
                <w:tab w:val="left" w:pos="2160"/>
              </w:tabs>
              <w:spacing w:before="100" w:after="100"/>
              <w:rPr>
                <w:rFonts w:ascii="Arial" w:hAnsi="Arial" w:cs="Arial"/>
              </w:rPr>
            </w:pPr>
          </w:p>
        </w:tc>
        <w:tc>
          <w:tcPr>
            <w:tcW w:w="9540" w:type="dxa"/>
          </w:tcPr>
          <w:p w14:paraId="6F5217A4" w14:textId="45201ECB" w:rsidR="0029162E" w:rsidRPr="00C7590D" w:rsidRDefault="0029162E" w:rsidP="006A6F7D">
            <w:pPr>
              <w:pStyle w:val="Heading1Text"/>
              <w:spacing w:before="100" w:after="100"/>
              <w:ind w:left="450"/>
              <w:jc w:val="left"/>
              <w:rPr>
                <w:rFonts w:ascii="Arial" w:hAnsi="Arial" w:cs="Arial"/>
                <w:szCs w:val="24"/>
              </w:rPr>
            </w:pPr>
            <w:r w:rsidRPr="00C7590D">
              <w:rPr>
                <w:rFonts w:ascii="Arial" w:hAnsi="Arial" w:cs="Arial"/>
                <w:szCs w:val="24"/>
              </w:rPr>
              <w:t>ISO shall publish results of each daily Energy Emergency forecast on the ISO website.</w:t>
            </w:r>
          </w:p>
        </w:tc>
      </w:tr>
      <w:tr w:rsidR="0029162E" w:rsidRPr="00C7590D" w14:paraId="6F5217A8" w14:textId="77777777" w:rsidTr="006A6F7D">
        <w:tc>
          <w:tcPr>
            <w:tcW w:w="360" w:type="dxa"/>
          </w:tcPr>
          <w:p w14:paraId="6F5217A6" w14:textId="77777777" w:rsidR="0029162E" w:rsidRPr="00C7590D" w:rsidRDefault="0029162E" w:rsidP="006A6F7D">
            <w:pPr>
              <w:tabs>
                <w:tab w:val="left" w:pos="2160"/>
              </w:tabs>
              <w:spacing w:before="100" w:after="100"/>
              <w:rPr>
                <w:rFonts w:ascii="Arial" w:hAnsi="Arial" w:cs="Arial"/>
              </w:rPr>
            </w:pPr>
          </w:p>
        </w:tc>
        <w:tc>
          <w:tcPr>
            <w:tcW w:w="9540" w:type="dxa"/>
          </w:tcPr>
          <w:p w14:paraId="6F5217A7" w14:textId="77777777"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To the extent possible, for each instance where an Energy Emergency forecast alert threshold was met, the results shall include the reason(s) why the threshold was met.</w:t>
            </w:r>
          </w:p>
        </w:tc>
      </w:tr>
    </w:tbl>
    <w:p w14:paraId="361A4EAE" w14:textId="77777777" w:rsidR="00C6443B" w:rsidRDefault="00AC09F4" w:rsidP="00AC09F4">
      <w:pPr>
        <w:pStyle w:val="Heading3"/>
        <w:numPr>
          <w:ilvl w:val="0"/>
          <w:numId w:val="0"/>
        </w:numPr>
        <w:tabs>
          <w:tab w:val="left" w:pos="900"/>
        </w:tabs>
        <w:spacing w:before="160"/>
        <w:ind w:left="360"/>
        <w:rPr>
          <w:rFonts w:cs="Arial"/>
          <w:b/>
          <w:i w:val="0"/>
          <w:szCs w:val="24"/>
        </w:rPr>
      </w:pPr>
      <w:bookmarkStart w:id="100" w:name="_Toc524434050"/>
      <w:bookmarkStart w:id="101" w:name="_Toc52476049"/>
      <w:r>
        <w:rPr>
          <w:rFonts w:cs="Arial"/>
          <w:b/>
          <w:i w:val="0"/>
          <w:szCs w:val="24"/>
        </w:rPr>
        <w:lastRenderedPageBreak/>
        <w:t xml:space="preserve">  </w:t>
      </w:r>
    </w:p>
    <w:p w14:paraId="0E4A6E5E" w14:textId="77777777" w:rsidR="00C6443B" w:rsidRDefault="00C6443B" w:rsidP="00AC09F4">
      <w:pPr>
        <w:pStyle w:val="Heading3"/>
        <w:numPr>
          <w:ilvl w:val="0"/>
          <w:numId w:val="0"/>
        </w:numPr>
        <w:tabs>
          <w:tab w:val="left" w:pos="900"/>
        </w:tabs>
        <w:spacing w:before="160"/>
        <w:ind w:left="360"/>
        <w:rPr>
          <w:rFonts w:cs="Arial"/>
          <w:b/>
          <w:i w:val="0"/>
          <w:szCs w:val="24"/>
        </w:rPr>
      </w:pPr>
    </w:p>
    <w:p w14:paraId="6F5217AC" w14:textId="418B0BA4" w:rsidR="0029162E" w:rsidRPr="0029162E" w:rsidRDefault="00AC09F4" w:rsidP="00AC09F4">
      <w:pPr>
        <w:pStyle w:val="Heading3"/>
        <w:numPr>
          <w:ilvl w:val="0"/>
          <w:numId w:val="0"/>
        </w:numPr>
        <w:tabs>
          <w:tab w:val="left" w:pos="900"/>
        </w:tabs>
        <w:spacing w:before="160"/>
        <w:ind w:left="360"/>
        <w:rPr>
          <w:rFonts w:cs="Arial"/>
          <w:b/>
          <w:i w:val="0"/>
          <w:szCs w:val="24"/>
        </w:rPr>
      </w:pPr>
      <w:r>
        <w:rPr>
          <w:rFonts w:cs="Arial"/>
          <w:b/>
          <w:i w:val="0"/>
          <w:szCs w:val="24"/>
        </w:rPr>
        <w:t xml:space="preserve"> </w:t>
      </w:r>
      <w:bookmarkStart w:id="102" w:name="_Toc112401615"/>
      <w:bookmarkStart w:id="103" w:name="_Toc148614345"/>
      <w:r w:rsidR="0029162E" w:rsidRPr="0029162E">
        <w:rPr>
          <w:rFonts w:cs="Arial"/>
          <w:b/>
          <w:i w:val="0"/>
          <w:szCs w:val="24"/>
        </w:rPr>
        <w:t>Energy Alert Actions</w:t>
      </w:r>
      <w:bookmarkEnd w:id="100"/>
      <w:bookmarkEnd w:id="101"/>
      <w:bookmarkEnd w:id="102"/>
      <w:bookmarkEnd w:id="103"/>
    </w:p>
    <w:tbl>
      <w:tblPr>
        <w:tblW w:w="9900" w:type="dxa"/>
        <w:tblInd w:w="-252" w:type="dxa"/>
        <w:tblLayout w:type="fixed"/>
        <w:tblLook w:val="04A0" w:firstRow="1" w:lastRow="0" w:firstColumn="1" w:lastColumn="0" w:noHBand="0" w:noVBand="1"/>
      </w:tblPr>
      <w:tblGrid>
        <w:gridCol w:w="360"/>
        <w:gridCol w:w="9540"/>
      </w:tblGrid>
      <w:tr w:rsidR="0029162E" w:rsidRPr="00C7590D" w14:paraId="6F5217AF" w14:textId="77777777" w:rsidTr="006A6F7D">
        <w:tc>
          <w:tcPr>
            <w:tcW w:w="360" w:type="dxa"/>
          </w:tcPr>
          <w:p w14:paraId="6F5217AD" w14:textId="77777777" w:rsidR="0029162E" w:rsidRPr="00C7590D" w:rsidRDefault="0029162E" w:rsidP="006A6F7D">
            <w:pPr>
              <w:tabs>
                <w:tab w:val="left" w:pos="2160"/>
              </w:tabs>
              <w:spacing w:before="100" w:after="100"/>
              <w:rPr>
                <w:rFonts w:ascii="Arial" w:hAnsi="Arial" w:cs="Arial"/>
              </w:rPr>
            </w:pPr>
          </w:p>
        </w:tc>
        <w:tc>
          <w:tcPr>
            <w:tcW w:w="9540" w:type="dxa"/>
          </w:tcPr>
          <w:p w14:paraId="6F5217AE" w14:textId="77777777" w:rsidR="0029162E" w:rsidRPr="00C7590D" w:rsidRDefault="0029162E" w:rsidP="006A6F7D">
            <w:pPr>
              <w:pStyle w:val="Heading1Text"/>
              <w:spacing w:before="100" w:after="100"/>
              <w:ind w:left="450"/>
              <w:jc w:val="left"/>
              <w:rPr>
                <w:rFonts w:ascii="Arial" w:hAnsi="Arial" w:cs="Arial"/>
                <w:szCs w:val="24"/>
              </w:rPr>
            </w:pPr>
            <w:r w:rsidRPr="00C7590D">
              <w:rPr>
                <w:rFonts w:ascii="Arial" w:hAnsi="Arial" w:cs="Arial"/>
                <w:szCs w:val="24"/>
              </w:rPr>
              <w:t>When an Energy Alert has been declared, ISO shall:</w:t>
            </w:r>
          </w:p>
        </w:tc>
      </w:tr>
      <w:tr w:rsidR="0029162E" w:rsidRPr="00C7590D" w14:paraId="6F5217B2" w14:textId="77777777" w:rsidTr="006A6F7D">
        <w:tc>
          <w:tcPr>
            <w:tcW w:w="360" w:type="dxa"/>
          </w:tcPr>
          <w:p w14:paraId="6F5217B0" w14:textId="77777777" w:rsidR="0029162E" w:rsidRPr="00C7590D" w:rsidRDefault="0029162E" w:rsidP="006A6F7D">
            <w:pPr>
              <w:tabs>
                <w:tab w:val="left" w:pos="2160"/>
              </w:tabs>
              <w:spacing w:before="100" w:after="100"/>
              <w:rPr>
                <w:rFonts w:ascii="Arial" w:hAnsi="Arial" w:cs="Arial"/>
              </w:rPr>
            </w:pPr>
          </w:p>
        </w:tc>
        <w:tc>
          <w:tcPr>
            <w:tcW w:w="9540" w:type="dxa"/>
          </w:tcPr>
          <w:p w14:paraId="6F5217B1" w14:textId="77777777" w:rsidR="0029162E" w:rsidRPr="00C7590D" w:rsidRDefault="0029162E" w:rsidP="0029162E">
            <w:pPr>
              <w:pStyle w:val="Heading1Text"/>
              <w:numPr>
                <w:ilvl w:val="0"/>
                <w:numId w:val="39"/>
              </w:numPr>
              <w:tabs>
                <w:tab w:val="left" w:pos="1155"/>
              </w:tabs>
              <w:spacing w:before="100" w:after="100"/>
              <w:ind w:hanging="375"/>
              <w:jc w:val="left"/>
              <w:rPr>
                <w:rFonts w:ascii="Arial" w:hAnsi="Arial" w:cs="Arial"/>
                <w:szCs w:val="24"/>
              </w:rPr>
            </w:pPr>
            <w:r w:rsidRPr="00C7590D">
              <w:rPr>
                <w:rFonts w:ascii="Arial" w:hAnsi="Arial" w:cs="Arial"/>
                <w:bCs/>
              </w:rPr>
              <w:t>Alert each LCC and surrounding Reliability Coordinator/Balancing Authority (RC/BA) of the Energy Alert.</w:t>
            </w:r>
          </w:p>
        </w:tc>
      </w:tr>
      <w:tr w:rsidR="0029162E" w:rsidRPr="00C7590D" w14:paraId="6F5217B5" w14:textId="77777777" w:rsidTr="006A6F7D">
        <w:tc>
          <w:tcPr>
            <w:tcW w:w="360" w:type="dxa"/>
          </w:tcPr>
          <w:p w14:paraId="6F5217B3" w14:textId="77777777" w:rsidR="0029162E" w:rsidRPr="00C7590D" w:rsidRDefault="0029162E" w:rsidP="006A6F7D">
            <w:pPr>
              <w:tabs>
                <w:tab w:val="left" w:pos="2160"/>
              </w:tabs>
              <w:spacing w:before="100" w:after="100"/>
              <w:rPr>
                <w:rFonts w:ascii="Arial" w:hAnsi="Arial" w:cs="Arial"/>
              </w:rPr>
            </w:pPr>
          </w:p>
        </w:tc>
        <w:tc>
          <w:tcPr>
            <w:tcW w:w="9540" w:type="dxa"/>
          </w:tcPr>
          <w:p w14:paraId="6F5217B4" w14:textId="0BB43C98" w:rsidR="0029162E" w:rsidRPr="00C7590D" w:rsidRDefault="0029162E" w:rsidP="0029162E">
            <w:pPr>
              <w:pStyle w:val="Heading1Text"/>
              <w:numPr>
                <w:ilvl w:val="0"/>
                <w:numId w:val="39"/>
              </w:numPr>
              <w:tabs>
                <w:tab w:val="left" w:pos="1155"/>
              </w:tabs>
              <w:spacing w:before="100" w:after="100"/>
              <w:ind w:hanging="375"/>
              <w:jc w:val="left"/>
              <w:rPr>
                <w:rFonts w:ascii="Arial" w:hAnsi="Arial" w:cs="Arial"/>
                <w:szCs w:val="24"/>
              </w:rPr>
            </w:pPr>
            <w:r w:rsidRPr="00C7590D">
              <w:rPr>
                <w:rFonts w:ascii="Arial" w:hAnsi="Arial" w:cs="Arial"/>
                <w:bCs/>
              </w:rPr>
              <w:t>Alert each Lead MP of the Energy Alert via a posting to the ISO website.</w:t>
            </w:r>
          </w:p>
        </w:tc>
      </w:tr>
      <w:tr w:rsidR="0029162E" w:rsidRPr="00C7590D" w14:paraId="6F5217B8" w14:textId="77777777" w:rsidTr="006A6F7D">
        <w:tc>
          <w:tcPr>
            <w:tcW w:w="360" w:type="dxa"/>
          </w:tcPr>
          <w:p w14:paraId="6F5217B6" w14:textId="77777777" w:rsidR="0029162E" w:rsidRPr="00C7590D" w:rsidRDefault="0029162E" w:rsidP="006A6F7D">
            <w:pPr>
              <w:tabs>
                <w:tab w:val="left" w:pos="2160"/>
              </w:tabs>
              <w:spacing w:before="100" w:after="100"/>
              <w:rPr>
                <w:rFonts w:ascii="Arial" w:hAnsi="Arial" w:cs="Arial"/>
              </w:rPr>
            </w:pPr>
          </w:p>
        </w:tc>
        <w:tc>
          <w:tcPr>
            <w:tcW w:w="9540" w:type="dxa"/>
          </w:tcPr>
          <w:p w14:paraId="6F5217B7" w14:textId="77777777" w:rsidR="0029162E" w:rsidRPr="00C7590D" w:rsidRDefault="0029162E" w:rsidP="0029162E">
            <w:pPr>
              <w:pStyle w:val="Heading1Text"/>
              <w:numPr>
                <w:ilvl w:val="0"/>
                <w:numId w:val="39"/>
              </w:numPr>
              <w:tabs>
                <w:tab w:val="left" w:pos="1155"/>
              </w:tabs>
              <w:spacing w:before="100" w:after="100"/>
              <w:ind w:hanging="375"/>
              <w:jc w:val="left"/>
              <w:rPr>
                <w:rFonts w:ascii="Arial" w:hAnsi="Arial" w:cs="Arial"/>
                <w:szCs w:val="24"/>
              </w:rPr>
            </w:pPr>
            <w:r w:rsidRPr="00C7590D">
              <w:rPr>
                <w:rFonts w:ascii="Arial" w:hAnsi="Arial" w:cs="Arial"/>
                <w:bCs/>
              </w:rPr>
              <w:t>Alert New England state regulators and officials of the Energy Alert.</w:t>
            </w:r>
          </w:p>
        </w:tc>
      </w:tr>
      <w:tr w:rsidR="0029162E" w:rsidRPr="00C7590D" w14:paraId="6F5217BB" w14:textId="77777777" w:rsidTr="006A6F7D">
        <w:tc>
          <w:tcPr>
            <w:tcW w:w="360" w:type="dxa"/>
          </w:tcPr>
          <w:p w14:paraId="6F5217B9" w14:textId="77777777" w:rsidR="0029162E" w:rsidRPr="00C7590D" w:rsidRDefault="0029162E" w:rsidP="006A6F7D">
            <w:pPr>
              <w:tabs>
                <w:tab w:val="left" w:pos="2160"/>
              </w:tabs>
              <w:spacing w:before="100" w:after="100"/>
              <w:rPr>
                <w:rFonts w:ascii="Arial" w:hAnsi="Arial" w:cs="Arial"/>
              </w:rPr>
            </w:pPr>
          </w:p>
        </w:tc>
        <w:tc>
          <w:tcPr>
            <w:tcW w:w="9540" w:type="dxa"/>
          </w:tcPr>
          <w:p w14:paraId="6F5217BA" w14:textId="33767A1D" w:rsidR="0029162E" w:rsidRPr="00C7590D" w:rsidRDefault="0029162E" w:rsidP="00AB7482">
            <w:pPr>
              <w:pStyle w:val="Heading1Text"/>
              <w:numPr>
                <w:ilvl w:val="0"/>
                <w:numId w:val="39"/>
              </w:numPr>
              <w:tabs>
                <w:tab w:val="left" w:pos="1155"/>
              </w:tabs>
              <w:spacing w:before="100" w:after="100"/>
              <w:ind w:hanging="375"/>
              <w:jc w:val="left"/>
              <w:rPr>
                <w:rFonts w:ascii="Arial" w:hAnsi="Arial" w:cs="Arial"/>
                <w:szCs w:val="24"/>
              </w:rPr>
            </w:pPr>
            <w:r w:rsidRPr="00C7590D">
              <w:rPr>
                <w:rFonts w:ascii="Arial" w:hAnsi="Arial" w:cs="Arial"/>
                <w:bCs/>
              </w:rPr>
              <w:t xml:space="preserve">Initiate daily </w:t>
            </w:r>
            <w:r w:rsidR="00E40260">
              <w:rPr>
                <w:rFonts w:ascii="Arial" w:hAnsi="Arial" w:cs="Arial"/>
                <w:bCs/>
              </w:rPr>
              <w:t>Generator Fuel and Emissions Surveys</w:t>
            </w:r>
            <w:r w:rsidRPr="00C7590D">
              <w:rPr>
                <w:rFonts w:ascii="Arial" w:hAnsi="Arial" w:cs="Arial"/>
              </w:rPr>
              <w:t>, and daily Energy Emergency forecasting and reporting.</w:t>
            </w:r>
          </w:p>
        </w:tc>
      </w:tr>
      <w:tr w:rsidR="0029162E" w:rsidRPr="00C7590D" w14:paraId="6F5217BE" w14:textId="77777777" w:rsidTr="006A6F7D">
        <w:tc>
          <w:tcPr>
            <w:tcW w:w="360" w:type="dxa"/>
          </w:tcPr>
          <w:p w14:paraId="6F5217BC" w14:textId="77777777" w:rsidR="0029162E" w:rsidRPr="00C7590D" w:rsidRDefault="0029162E" w:rsidP="006A6F7D">
            <w:pPr>
              <w:tabs>
                <w:tab w:val="left" w:pos="2160"/>
              </w:tabs>
              <w:spacing w:before="100" w:after="100"/>
              <w:rPr>
                <w:rFonts w:ascii="Arial" w:hAnsi="Arial" w:cs="Arial"/>
              </w:rPr>
            </w:pPr>
          </w:p>
        </w:tc>
        <w:tc>
          <w:tcPr>
            <w:tcW w:w="9540" w:type="dxa"/>
          </w:tcPr>
          <w:p w14:paraId="6F5217BD" w14:textId="77777777" w:rsidR="0029162E" w:rsidRPr="00C7590D" w:rsidRDefault="0029162E" w:rsidP="006A6F7D">
            <w:pPr>
              <w:pStyle w:val="Heading1Text"/>
              <w:tabs>
                <w:tab w:val="left" w:pos="1155"/>
              </w:tabs>
              <w:spacing w:before="100" w:after="100"/>
              <w:ind w:left="435"/>
              <w:jc w:val="left"/>
              <w:rPr>
                <w:rFonts w:ascii="Arial" w:hAnsi="Arial" w:cs="Arial"/>
                <w:szCs w:val="24"/>
              </w:rPr>
            </w:pPr>
            <w:r w:rsidRPr="00C7590D">
              <w:rPr>
                <w:rFonts w:ascii="Arial" w:hAnsi="Arial" w:cs="Arial"/>
              </w:rPr>
              <w:t xml:space="preserve">When an Energy Alert has been declared, each Lead MP </w:t>
            </w:r>
            <w:r w:rsidRPr="00C7590D">
              <w:rPr>
                <w:rFonts w:ascii="Arial" w:hAnsi="Arial" w:cs="Arial"/>
                <w:bCs/>
              </w:rPr>
              <w:t xml:space="preserve">shall evaluate actual and anticipated fuel supplies and environmental limitations and should consider </w:t>
            </w:r>
            <w:proofErr w:type="gramStart"/>
            <w:r w:rsidRPr="00C7590D">
              <w:rPr>
                <w:rFonts w:ascii="Arial" w:hAnsi="Arial" w:cs="Arial"/>
                <w:bCs/>
              </w:rPr>
              <w:t>taking action</w:t>
            </w:r>
            <w:proofErr w:type="gramEnd"/>
            <w:r w:rsidRPr="00C7590D">
              <w:rPr>
                <w:rFonts w:ascii="Arial" w:hAnsi="Arial" w:cs="Arial"/>
                <w:bCs/>
              </w:rPr>
              <w:t xml:space="preserve"> as necessary to replenish fuel supplies and/or mitigate environmental limitations.</w:t>
            </w:r>
          </w:p>
        </w:tc>
      </w:tr>
      <w:tr w:rsidR="0029162E" w:rsidRPr="00C7590D" w14:paraId="6F5217C1" w14:textId="77777777" w:rsidTr="006A6F7D">
        <w:tc>
          <w:tcPr>
            <w:tcW w:w="360" w:type="dxa"/>
          </w:tcPr>
          <w:p w14:paraId="6F5217BF" w14:textId="77777777" w:rsidR="0029162E" w:rsidRPr="00C7590D" w:rsidRDefault="0029162E" w:rsidP="006A6F7D">
            <w:pPr>
              <w:tabs>
                <w:tab w:val="left" w:pos="2160"/>
              </w:tabs>
              <w:spacing w:before="100" w:after="100"/>
              <w:rPr>
                <w:rFonts w:ascii="Arial" w:hAnsi="Arial" w:cs="Arial"/>
              </w:rPr>
            </w:pPr>
          </w:p>
        </w:tc>
        <w:tc>
          <w:tcPr>
            <w:tcW w:w="9540" w:type="dxa"/>
          </w:tcPr>
          <w:p w14:paraId="6F5217C0" w14:textId="217541B5" w:rsidR="0029162E" w:rsidRPr="00C7590D" w:rsidRDefault="0029162E" w:rsidP="006A6F7D">
            <w:pPr>
              <w:pStyle w:val="Heading1Text"/>
              <w:tabs>
                <w:tab w:val="left" w:pos="1155"/>
              </w:tabs>
              <w:spacing w:before="100" w:after="100"/>
              <w:ind w:left="435"/>
              <w:jc w:val="left"/>
              <w:rPr>
                <w:rFonts w:ascii="Arial" w:hAnsi="Arial" w:cs="Arial"/>
              </w:rPr>
            </w:pPr>
            <w:r w:rsidRPr="00C7590D">
              <w:rPr>
                <w:rFonts w:ascii="Arial" w:hAnsi="Arial" w:cs="Arial"/>
              </w:rPr>
              <w:t>When an Energy Alert has been declared, each Lead MP and LCC shall evaluate scheduled maintenance or repair to transmission facilities or Resources in the region</w:t>
            </w:r>
            <w:r w:rsidR="0022738C">
              <w:rPr>
                <w:rFonts w:ascii="Arial" w:hAnsi="Arial" w:cs="Arial"/>
              </w:rPr>
              <w:t>,</w:t>
            </w:r>
            <w:r w:rsidRPr="00C7590D">
              <w:rPr>
                <w:rFonts w:ascii="Arial" w:hAnsi="Arial" w:cs="Arial"/>
              </w:rPr>
              <w:t xml:space="preserve"> that reduces the capability of a facility or Resource to supply energy to the region</w:t>
            </w:r>
            <w:r w:rsidR="00702A9D">
              <w:rPr>
                <w:rFonts w:ascii="Arial" w:hAnsi="Arial" w:cs="Arial"/>
              </w:rPr>
              <w:t>,</w:t>
            </w:r>
            <w:r w:rsidRPr="00C7590D">
              <w:rPr>
                <w:rFonts w:ascii="Arial" w:hAnsi="Arial" w:cs="Arial"/>
              </w:rPr>
              <w:t xml:space="preserve"> </w:t>
            </w:r>
            <w:r w:rsidRPr="00C7590D">
              <w:rPr>
                <w:rFonts w:ascii="Arial" w:hAnsi="Arial" w:cs="Arial"/>
                <w:bCs/>
              </w:rPr>
              <w:t xml:space="preserve">and should consider </w:t>
            </w:r>
            <w:proofErr w:type="gramStart"/>
            <w:r w:rsidRPr="00C7590D">
              <w:rPr>
                <w:rFonts w:ascii="Arial" w:hAnsi="Arial" w:cs="Arial"/>
                <w:bCs/>
              </w:rPr>
              <w:t>taking action</w:t>
            </w:r>
            <w:proofErr w:type="gramEnd"/>
            <w:r w:rsidRPr="00C7590D">
              <w:rPr>
                <w:rFonts w:ascii="Arial" w:hAnsi="Arial" w:cs="Arial"/>
                <w:bCs/>
              </w:rPr>
              <w:t>, if possible, to maximize availability of those facilities or Resources</w:t>
            </w:r>
            <w:r w:rsidRPr="00C7590D">
              <w:rPr>
                <w:rFonts w:ascii="Arial" w:hAnsi="Arial" w:cs="Arial"/>
              </w:rPr>
              <w:t>.</w:t>
            </w:r>
          </w:p>
        </w:tc>
      </w:tr>
    </w:tbl>
    <w:p w14:paraId="6F5217C2" w14:textId="77777777" w:rsidR="0029162E" w:rsidRPr="00C7590D" w:rsidRDefault="0029162E" w:rsidP="0029162E"/>
    <w:p w14:paraId="6F5217C3" w14:textId="77777777" w:rsidR="0029162E" w:rsidRPr="00C7590D" w:rsidRDefault="0029162E" w:rsidP="00873C75">
      <w:pPr>
        <w:pStyle w:val="Heading2"/>
        <w:numPr>
          <w:ilvl w:val="0"/>
          <w:numId w:val="36"/>
        </w:numPr>
        <w:tabs>
          <w:tab w:val="left" w:pos="540"/>
          <w:tab w:val="left" w:pos="1728"/>
          <w:tab w:val="left" w:pos="2160"/>
        </w:tabs>
        <w:spacing w:before="160"/>
        <w:ind w:left="0"/>
        <w:rPr>
          <w:rFonts w:cs="Arial"/>
        </w:rPr>
      </w:pPr>
      <w:bookmarkStart w:id="104" w:name="_Toc52476050"/>
      <w:bookmarkStart w:id="105" w:name="_Toc112401616"/>
      <w:bookmarkStart w:id="106" w:name="_Toc148614346"/>
      <w:r w:rsidRPr="00C7590D">
        <w:rPr>
          <w:rFonts w:cs="Arial"/>
        </w:rPr>
        <w:t>ENERGY EMERGENCY CONDITIONS</w:t>
      </w:r>
      <w:bookmarkEnd w:id="104"/>
      <w:bookmarkEnd w:id="105"/>
      <w:bookmarkEnd w:id="106"/>
    </w:p>
    <w:tbl>
      <w:tblPr>
        <w:tblW w:w="9900" w:type="dxa"/>
        <w:tblInd w:w="-252" w:type="dxa"/>
        <w:tblLook w:val="04A0" w:firstRow="1" w:lastRow="0" w:firstColumn="1" w:lastColumn="0" w:noHBand="0" w:noVBand="1"/>
      </w:tblPr>
      <w:tblGrid>
        <w:gridCol w:w="360"/>
        <w:gridCol w:w="9540"/>
      </w:tblGrid>
      <w:tr w:rsidR="0029162E" w:rsidRPr="00C7590D" w14:paraId="6F5217C6" w14:textId="77777777" w:rsidTr="006A6F7D">
        <w:tc>
          <w:tcPr>
            <w:tcW w:w="360" w:type="dxa"/>
          </w:tcPr>
          <w:p w14:paraId="6F5217C4" w14:textId="77777777" w:rsidR="0029162E" w:rsidRPr="00C7590D" w:rsidRDefault="0029162E" w:rsidP="006A6F7D">
            <w:pPr>
              <w:tabs>
                <w:tab w:val="left" w:pos="2160"/>
              </w:tabs>
              <w:spacing w:before="100" w:after="100"/>
              <w:rPr>
                <w:rFonts w:ascii="Arial" w:hAnsi="Arial" w:cs="Arial"/>
              </w:rPr>
            </w:pPr>
          </w:p>
        </w:tc>
        <w:tc>
          <w:tcPr>
            <w:tcW w:w="9540" w:type="dxa"/>
          </w:tcPr>
          <w:p w14:paraId="6F5217C5" w14:textId="77777777" w:rsidR="0029162E" w:rsidRPr="00C7590D" w:rsidRDefault="0029162E" w:rsidP="006A6F7D">
            <w:pPr>
              <w:pStyle w:val="Heading1Text"/>
              <w:spacing w:before="100" w:after="100"/>
              <w:ind w:left="450"/>
              <w:jc w:val="left"/>
              <w:rPr>
                <w:rFonts w:ascii="Arial" w:hAnsi="Arial" w:cs="Arial"/>
                <w:szCs w:val="24"/>
              </w:rPr>
            </w:pPr>
            <w:r w:rsidRPr="00C7590D">
              <w:rPr>
                <w:rFonts w:ascii="Arial" w:hAnsi="Arial" w:cs="Arial"/>
                <w:szCs w:val="24"/>
              </w:rPr>
              <w:t xml:space="preserve">An </w:t>
            </w:r>
            <w:r w:rsidRPr="00C7590D">
              <w:rPr>
                <w:rFonts w:ascii="Arial" w:hAnsi="Arial" w:cs="Arial"/>
                <w:b/>
                <w:szCs w:val="24"/>
              </w:rPr>
              <w:t>Energy Emergency</w:t>
            </w:r>
            <w:r w:rsidRPr="00C7590D">
              <w:rPr>
                <w:rFonts w:ascii="Arial" w:hAnsi="Arial" w:cs="Arial"/>
                <w:szCs w:val="24"/>
              </w:rPr>
              <w:t xml:space="preserve"> is an emergency that ISO shall declare when:</w:t>
            </w:r>
          </w:p>
        </w:tc>
      </w:tr>
      <w:tr w:rsidR="0029162E" w:rsidRPr="00C7590D" w14:paraId="6F5217C9" w14:textId="77777777" w:rsidTr="006A6F7D">
        <w:tc>
          <w:tcPr>
            <w:tcW w:w="360" w:type="dxa"/>
          </w:tcPr>
          <w:p w14:paraId="6F5217C7" w14:textId="77777777" w:rsidR="0029162E" w:rsidRPr="00C7590D" w:rsidRDefault="0029162E" w:rsidP="006A6F7D">
            <w:pPr>
              <w:tabs>
                <w:tab w:val="left" w:pos="2160"/>
              </w:tabs>
              <w:spacing w:before="100" w:after="100"/>
              <w:rPr>
                <w:rFonts w:ascii="Arial" w:hAnsi="Arial" w:cs="Arial"/>
              </w:rPr>
            </w:pPr>
          </w:p>
        </w:tc>
        <w:tc>
          <w:tcPr>
            <w:tcW w:w="9540" w:type="dxa"/>
          </w:tcPr>
          <w:p w14:paraId="6F5217C8" w14:textId="18AE68C7" w:rsidR="0029162E" w:rsidRPr="00C7590D" w:rsidRDefault="0029162E" w:rsidP="000B723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FEEA2 or FEEA3 is forecasted to occur in at least 1 hour on </w:t>
            </w:r>
            <w:del w:id="107" w:author="Author">
              <w:r w:rsidRPr="00C7590D" w:rsidDel="000B723E">
                <w:rPr>
                  <w:rFonts w:ascii="Arial" w:hAnsi="Arial" w:cs="Arial"/>
                  <w:szCs w:val="24"/>
                </w:rPr>
                <w:delText xml:space="preserve">1 </w:delText>
              </w:r>
            </w:del>
            <w:ins w:id="108" w:author="Author">
              <w:r w:rsidR="000B723E">
                <w:rPr>
                  <w:rFonts w:ascii="Arial" w:hAnsi="Arial" w:cs="Arial"/>
                  <w:szCs w:val="24"/>
                </w:rPr>
                <w:t>two</w:t>
              </w:r>
              <w:r w:rsidR="000B723E" w:rsidRPr="00C7590D">
                <w:rPr>
                  <w:rFonts w:ascii="Arial" w:hAnsi="Arial" w:cs="Arial"/>
                  <w:szCs w:val="24"/>
                </w:rPr>
                <w:t xml:space="preserve"> </w:t>
              </w:r>
            </w:ins>
            <w:r w:rsidRPr="00C7590D">
              <w:rPr>
                <w:rFonts w:ascii="Arial" w:hAnsi="Arial" w:cs="Arial"/>
                <w:szCs w:val="24"/>
              </w:rPr>
              <w:t>or more consecutive days in days 1 through 5 of the 21-day energy assessment, or</w:t>
            </w:r>
          </w:p>
        </w:tc>
      </w:tr>
      <w:tr w:rsidR="0029162E" w:rsidRPr="00C7590D" w14:paraId="6F5217CC" w14:textId="77777777" w:rsidTr="006A6F7D">
        <w:tc>
          <w:tcPr>
            <w:tcW w:w="360" w:type="dxa"/>
          </w:tcPr>
          <w:p w14:paraId="6F5217CA" w14:textId="77777777" w:rsidR="0029162E" w:rsidRPr="00C7590D" w:rsidRDefault="0029162E" w:rsidP="006A6F7D">
            <w:pPr>
              <w:tabs>
                <w:tab w:val="left" w:pos="2160"/>
              </w:tabs>
              <w:spacing w:before="100" w:after="100"/>
              <w:rPr>
                <w:rFonts w:ascii="Arial" w:hAnsi="Arial" w:cs="Arial"/>
              </w:rPr>
            </w:pPr>
          </w:p>
        </w:tc>
        <w:tc>
          <w:tcPr>
            <w:tcW w:w="9540" w:type="dxa"/>
          </w:tcPr>
          <w:p w14:paraId="6F5217CB" w14:textId="3B96E09A" w:rsidR="0029162E" w:rsidRPr="00C7590D" w:rsidRDefault="0029162E" w:rsidP="0064116A">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Shedding of firm load under OP-7 is occurring or is anticipated to occur due to an actual energy </w:t>
            </w:r>
            <w:del w:id="109" w:author="Author">
              <w:r w:rsidRPr="00C7590D" w:rsidDel="0064116A">
                <w:rPr>
                  <w:rFonts w:ascii="Arial" w:hAnsi="Arial" w:cs="Arial"/>
                  <w:szCs w:val="24"/>
                </w:rPr>
                <w:delText xml:space="preserve">deficiency </w:delText>
              </w:r>
            </w:del>
            <w:ins w:id="110" w:author="Author">
              <w:r w:rsidR="0064116A">
                <w:rPr>
                  <w:rFonts w:ascii="Arial" w:hAnsi="Arial" w:cs="Arial"/>
                  <w:szCs w:val="24"/>
                </w:rPr>
                <w:t>shortfall</w:t>
              </w:r>
              <w:r w:rsidR="0064116A" w:rsidRPr="00C7590D">
                <w:rPr>
                  <w:rFonts w:ascii="Arial" w:hAnsi="Arial" w:cs="Arial"/>
                  <w:szCs w:val="24"/>
                </w:rPr>
                <w:t xml:space="preserve"> </w:t>
              </w:r>
            </w:ins>
            <w:r w:rsidRPr="00C7590D">
              <w:rPr>
                <w:rFonts w:ascii="Arial" w:hAnsi="Arial" w:cs="Arial"/>
                <w:szCs w:val="24"/>
              </w:rPr>
              <w:t>resulting from a sustained shortage of fuel availability or deliverability to, or sustained environmental limitations on, some or several of New England’s Resources, or</w:t>
            </w:r>
          </w:p>
        </w:tc>
      </w:tr>
      <w:tr w:rsidR="0029162E" w:rsidRPr="00C7590D" w14:paraId="6F5217CF" w14:textId="77777777" w:rsidTr="006A6F7D">
        <w:tc>
          <w:tcPr>
            <w:tcW w:w="360" w:type="dxa"/>
          </w:tcPr>
          <w:p w14:paraId="6F5217CD" w14:textId="77777777" w:rsidR="0029162E" w:rsidRPr="00C7590D" w:rsidRDefault="0029162E" w:rsidP="006A6F7D">
            <w:pPr>
              <w:tabs>
                <w:tab w:val="left" w:pos="2160"/>
              </w:tabs>
              <w:spacing w:before="100" w:after="100"/>
              <w:rPr>
                <w:rFonts w:ascii="Arial" w:hAnsi="Arial" w:cs="Arial"/>
              </w:rPr>
            </w:pPr>
          </w:p>
        </w:tc>
        <w:tc>
          <w:tcPr>
            <w:tcW w:w="9540" w:type="dxa"/>
          </w:tcPr>
          <w:p w14:paraId="6F5217CE" w14:textId="0A063DF7"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Any other reason(s) for which the ISO COO, or designee, determines that the actions described in Section III.C of this OP may mitigate the impact of an actual or forecasted energy </w:t>
            </w:r>
            <w:ins w:id="111" w:author="Author">
              <w:r w:rsidR="0064116A">
                <w:rPr>
                  <w:rFonts w:ascii="Arial" w:hAnsi="Arial" w:cs="Arial"/>
                  <w:szCs w:val="24"/>
                </w:rPr>
                <w:t>shortfall</w:t>
              </w:r>
            </w:ins>
            <w:del w:id="112" w:author="Author">
              <w:r w:rsidRPr="00C7590D" w:rsidDel="0064116A">
                <w:rPr>
                  <w:rFonts w:ascii="Arial" w:hAnsi="Arial" w:cs="Arial"/>
                  <w:szCs w:val="24"/>
                </w:rPr>
                <w:delText>deficiency</w:delText>
              </w:r>
            </w:del>
            <w:r w:rsidRPr="00C7590D">
              <w:rPr>
                <w:rFonts w:ascii="Arial" w:hAnsi="Arial" w:cs="Arial"/>
                <w:szCs w:val="24"/>
              </w:rPr>
              <w:t>.</w:t>
            </w:r>
          </w:p>
        </w:tc>
      </w:tr>
    </w:tbl>
    <w:p w14:paraId="666BBD78" w14:textId="77777777" w:rsidR="00FC5532" w:rsidRDefault="00AC09F4" w:rsidP="00AC09F4">
      <w:pPr>
        <w:pStyle w:val="Heading3"/>
        <w:numPr>
          <w:ilvl w:val="0"/>
          <w:numId w:val="0"/>
        </w:numPr>
        <w:tabs>
          <w:tab w:val="left" w:pos="900"/>
        </w:tabs>
        <w:spacing w:before="160"/>
        <w:rPr>
          <w:rFonts w:cs="Arial"/>
          <w:b/>
          <w:i w:val="0"/>
        </w:rPr>
      </w:pPr>
      <w:bookmarkStart w:id="113" w:name="_Toc52476051"/>
      <w:r>
        <w:rPr>
          <w:rFonts w:cs="Arial"/>
          <w:b/>
          <w:i w:val="0"/>
        </w:rPr>
        <w:t xml:space="preserve">        </w:t>
      </w:r>
    </w:p>
    <w:p w14:paraId="028D88CD" w14:textId="77777777" w:rsidR="00FC5532" w:rsidRDefault="00FC5532" w:rsidP="00320447">
      <w:pPr>
        <w:pStyle w:val="DocumentText"/>
        <w:rPr>
          <w:rFonts w:ascii="Arial" w:hAnsi="Arial"/>
          <w:kern w:val="28"/>
        </w:rPr>
      </w:pPr>
      <w:r>
        <w:br w:type="page"/>
      </w:r>
    </w:p>
    <w:p w14:paraId="6F5217D0" w14:textId="4E508866" w:rsidR="0029162E" w:rsidRPr="0029162E" w:rsidRDefault="0029162E" w:rsidP="0075739A">
      <w:pPr>
        <w:pStyle w:val="Heading3"/>
        <w:numPr>
          <w:ilvl w:val="0"/>
          <w:numId w:val="0"/>
        </w:numPr>
        <w:tabs>
          <w:tab w:val="left" w:pos="900"/>
        </w:tabs>
        <w:spacing w:before="160"/>
        <w:ind w:left="360"/>
        <w:rPr>
          <w:rFonts w:cs="Arial"/>
          <w:b/>
          <w:i w:val="0"/>
          <w:szCs w:val="24"/>
        </w:rPr>
      </w:pPr>
      <w:bookmarkStart w:id="114" w:name="_Toc112401617"/>
      <w:bookmarkStart w:id="115" w:name="_Toc148614347"/>
      <w:r w:rsidRPr="004A4A46">
        <w:rPr>
          <w:rFonts w:cs="Arial"/>
          <w:b/>
          <w:i w:val="0"/>
          <w:szCs w:val="24"/>
        </w:rPr>
        <w:lastRenderedPageBreak/>
        <w:t>Data Collection</w:t>
      </w:r>
      <w:bookmarkEnd w:id="113"/>
      <w:bookmarkEnd w:id="114"/>
      <w:bookmarkEnd w:id="115"/>
    </w:p>
    <w:tbl>
      <w:tblPr>
        <w:tblW w:w="9900" w:type="dxa"/>
        <w:tblInd w:w="-252" w:type="dxa"/>
        <w:tblLook w:val="04A0" w:firstRow="1" w:lastRow="0" w:firstColumn="1" w:lastColumn="0" w:noHBand="0" w:noVBand="1"/>
      </w:tblPr>
      <w:tblGrid>
        <w:gridCol w:w="360"/>
        <w:gridCol w:w="9540"/>
      </w:tblGrid>
      <w:tr w:rsidR="0029162E" w:rsidRPr="00C7590D" w14:paraId="6F5217D3" w14:textId="77777777" w:rsidTr="006A6F7D">
        <w:tc>
          <w:tcPr>
            <w:tcW w:w="360" w:type="dxa"/>
          </w:tcPr>
          <w:p w14:paraId="6F5217D1" w14:textId="77777777" w:rsidR="0029162E" w:rsidRPr="00C7590D" w:rsidRDefault="0029162E" w:rsidP="006A6F7D">
            <w:pPr>
              <w:tabs>
                <w:tab w:val="left" w:pos="2160"/>
              </w:tabs>
              <w:spacing w:before="100" w:after="100"/>
              <w:rPr>
                <w:rFonts w:ascii="Arial" w:hAnsi="Arial" w:cs="Arial"/>
              </w:rPr>
            </w:pPr>
          </w:p>
        </w:tc>
        <w:tc>
          <w:tcPr>
            <w:tcW w:w="9540" w:type="dxa"/>
          </w:tcPr>
          <w:p w14:paraId="6F5217D2" w14:textId="78FA9074" w:rsidR="0029162E" w:rsidRPr="00C7590D" w:rsidRDefault="0029162E" w:rsidP="000B723E">
            <w:pPr>
              <w:pStyle w:val="Heading1Text"/>
              <w:spacing w:before="100" w:after="100"/>
              <w:ind w:left="450"/>
              <w:jc w:val="left"/>
              <w:rPr>
                <w:rFonts w:ascii="Arial" w:hAnsi="Arial" w:cs="Arial"/>
                <w:szCs w:val="24"/>
              </w:rPr>
            </w:pPr>
            <w:r w:rsidRPr="00C7590D">
              <w:rPr>
                <w:rFonts w:ascii="Arial" w:hAnsi="Arial" w:cs="Arial"/>
                <w:bCs/>
              </w:rPr>
              <w:t>During Energy Emergency Conditions on a daily basis, ISO shall distribute</w:t>
            </w:r>
            <w:r w:rsidR="0050267E">
              <w:rPr>
                <w:rFonts w:ascii="Arial" w:hAnsi="Arial" w:cs="Arial"/>
                <w:bCs/>
              </w:rPr>
              <w:t xml:space="preserve"> a</w:t>
            </w:r>
            <w:r w:rsidRPr="00C7590D">
              <w:rPr>
                <w:rFonts w:ascii="Arial" w:hAnsi="Arial" w:cs="Arial"/>
                <w:bCs/>
              </w:rPr>
              <w:t xml:space="preserve"> </w:t>
            </w:r>
            <w:r w:rsidR="00E40260">
              <w:rPr>
                <w:rFonts w:ascii="Arial" w:hAnsi="Arial" w:cs="Arial"/>
                <w:bCs/>
              </w:rPr>
              <w:t xml:space="preserve">Generator Fuel and Emissions </w:t>
            </w:r>
            <w:r w:rsidR="004E353A">
              <w:rPr>
                <w:rFonts w:ascii="Arial" w:hAnsi="Arial" w:cs="Arial"/>
                <w:bCs/>
              </w:rPr>
              <w:t>Survey to</w:t>
            </w:r>
            <w:r w:rsidRPr="00C7590D">
              <w:rPr>
                <w:rFonts w:ascii="Arial" w:hAnsi="Arial" w:cs="Arial"/>
                <w:bCs/>
              </w:rPr>
              <w:t xml:space="preserve"> the Lead MPs of applicable </w:t>
            </w:r>
            <w:del w:id="116" w:author="Author">
              <w:r w:rsidRPr="00C7590D" w:rsidDel="000B723E">
                <w:rPr>
                  <w:rFonts w:ascii="Arial" w:hAnsi="Arial" w:cs="Arial"/>
                  <w:bCs/>
                </w:rPr>
                <w:delText>Resources</w:delText>
              </w:r>
            </w:del>
            <w:ins w:id="117" w:author="Author">
              <w:r w:rsidR="000B723E">
                <w:rPr>
                  <w:rFonts w:ascii="Arial" w:hAnsi="Arial" w:cs="Arial"/>
                  <w:bCs/>
                </w:rPr>
                <w:t>Generator</w:t>
              </w:r>
            </w:ins>
            <w:r w:rsidRPr="00C7590D">
              <w:rPr>
                <w:rFonts w:ascii="Arial" w:hAnsi="Arial" w:cs="Arial"/>
                <w:bCs/>
              </w:rPr>
              <w:t>.</w:t>
            </w:r>
          </w:p>
        </w:tc>
      </w:tr>
      <w:tr w:rsidR="0029162E" w:rsidRPr="00C7590D" w14:paraId="6F5217D6" w14:textId="77777777" w:rsidTr="006A6F7D">
        <w:tc>
          <w:tcPr>
            <w:tcW w:w="360" w:type="dxa"/>
          </w:tcPr>
          <w:p w14:paraId="6F5217D4" w14:textId="77777777" w:rsidR="0029162E" w:rsidRPr="00C7590D" w:rsidRDefault="0029162E" w:rsidP="006A6F7D">
            <w:pPr>
              <w:tabs>
                <w:tab w:val="left" w:pos="2160"/>
              </w:tabs>
              <w:spacing w:before="100" w:after="100"/>
              <w:rPr>
                <w:rFonts w:ascii="Arial" w:hAnsi="Arial" w:cs="Arial"/>
              </w:rPr>
            </w:pPr>
          </w:p>
        </w:tc>
        <w:tc>
          <w:tcPr>
            <w:tcW w:w="9540" w:type="dxa"/>
          </w:tcPr>
          <w:p w14:paraId="6F5217D5" w14:textId="1576A6B2" w:rsidR="0029162E" w:rsidRPr="00C7590D" w:rsidRDefault="0029162E" w:rsidP="000B723E">
            <w:pPr>
              <w:pStyle w:val="Heading1Text"/>
              <w:spacing w:before="100" w:after="100"/>
              <w:ind w:left="450"/>
              <w:jc w:val="left"/>
              <w:rPr>
                <w:rFonts w:ascii="Arial" w:hAnsi="Arial" w:cs="Arial"/>
                <w:bCs/>
              </w:rPr>
            </w:pPr>
            <w:r w:rsidRPr="00C7590D">
              <w:rPr>
                <w:rFonts w:ascii="Arial" w:hAnsi="Arial" w:cs="Arial"/>
                <w:bCs/>
              </w:rPr>
              <w:t xml:space="preserve">ISO may increase the frequency and/or modify the data collection requirements, as necessary, if it finds emergent indications of potential energy deficiencies due to environmental limitations, fuel inventory, procurement or transportation issues, or any other condition that could limit </w:t>
            </w:r>
            <w:del w:id="118" w:author="Author">
              <w:r w:rsidRPr="00C7590D" w:rsidDel="000B723E">
                <w:rPr>
                  <w:rFonts w:ascii="Arial" w:hAnsi="Arial" w:cs="Arial"/>
                  <w:bCs/>
                </w:rPr>
                <w:delText xml:space="preserve">Resource </w:delText>
              </w:r>
            </w:del>
            <w:ins w:id="119" w:author="Author">
              <w:r w:rsidR="000B723E">
                <w:rPr>
                  <w:rFonts w:ascii="Arial" w:hAnsi="Arial" w:cs="Arial"/>
                  <w:bCs/>
                </w:rPr>
                <w:t>Generator</w:t>
              </w:r>
              <w:r w:rsidR="000B723E" w:rsidRPr="00C7590D">
                <w:rPr>
                  <w:rFonts w:ascii="Arial" w:hAnsi="Arial" w:cs="Arial"/>
                  <w:bCs/>
                </w:rPr>
                <w:t xml:space="preserve"> </w:t>
              </w:r>
            </w:ins>
            <w:r w:rsidRPr="00C7590D">
              <w:rPr>
                <w:rFonts w:ascii="Arial" w:hAnsi="Arial" w:cs="Arial"/>
                <w:bCs/>
              </w:rPr>
              <w:t>availability.</w:t>
            </w:r>
          </w:p>
        </w:tc>
      </w:tr>
      <w:tr w:rsidR="0029162E" w:rsidRPr="00C7590D" w14:paraId="6F5217D9" w14:textId="77777777" w:rsidTr="006A6F7D">
        <w:tc>
          <w:tcPr>
            <w:tcW w:w="360" w:type="dxa"/>
          </w:tcPr>
          <w:p w14:paraId="6F5217D7" w14:textId="77777777" w:rsidR="0029162E" w:rsidRPr="00C7590D" w:rsidRDefault="0029162E" w:rsidP="006A6F7D">
            <w:pPr>
              <w:tabs>
                <w:tab w:val="left" w:pos="2160"/>
              </w:tabs>
              <w:spacing w:before="100" w:after="100"/>
              <w:rPr>
                <w:rFonts w:ascii="Arial" w:hAnsi="Arial" w:cs="Arial"/>
              </w:rPr>
            </w:pPr>
          </w:p>
        </w:tc>
        <w:tc>
          <w:tcPr>
            <w:tcW w:w="9540" w:type="dxa"/>
          </w:tcPr>
          <w:p w14:paraId="6F5217D8" w14:textId="2913052A" w:rsidR="0029162E" w:rsidRPr="00C7590D" w:rsidRDefault="0029162E" w:rsidP="000B723E">
            <w:pPr>
              <w:pStyle w:val="Heading1Text"/>
              <w:spacing w:before="100" w:after="100"/>
              <w:ind w:left="450"/>
              <w:jc w:val="left"/>
              <w:rPr>
                <w:rFonts w:ascii="Arial" w:hAnsi="Arial" w:cs="Arial"/>
                <w:bCs/>
              </w:rPr>
            </w:pPr>
            <w:r w:rsidRPr="00C7590D">
              <w:rPr>
                <w:rFonts w:ascii="Arial" w:hAnsi="Arial" w:cs="Arial"/>
                <w:szCs w:val="24"/>
              </w:rPr>
              <w:t xml:space="preserve">Each Lead MP shall complete the </w:t>
            </w:r>
            <w:r w:rsidR="00E40260">
              <w:rPr>
                <w:rFonts w:ascii="Arial" w:hAnsi="Arial" w:cs="Arial"/>
                <w:bCs/>
              </w:rPr>
              <w:t xml:space="preserve">Generator Fuel and Emissions </w:t>
            </w:r>
            <w:r w:rsidR="004E353A">
              <w:rPr>
                <w:rFonts w:ascii="Arial" w:hAnsi="Arial" w:cs="Arial"/>
                <w:bCs/>
              </w:rPr>
              <w:t>Survey for</w:t>
            </w:r>
            <w:r w:rsidRPr="00C7590D">
              <w:rPr>
                <w:rFonts w:ascii="Arial" w:hAnsi="Arial" w:cs="Arial"/>
                <w:szCs w:val="24"/>
              </w:rPr>
              <w:t xml:space="preserve"> each applicable </w:t>
            </w:r>
            <w:del w:id="120" w:author="Author">
              <w:r w:rsidRPr="00C7590D" w:rsidDel="000B723E">
                <w:rPr>
                  <w:rFonts w:ascii="Arial" w:hAnsi="Arial" w:cs="Arial"/>
                  <w:szCs w:val="24"/>
                </w:rPr>
                <w:delText xml:space="preserve">Resource </w:delText>
              </w:r>
            </w:del>
            <w:ins w:id="121" w:author="Author">
              <w:r w:rsidR="000B723E">
                <w:rPr>
                  <w:rFonts w:ascii="Arial" w:hAnsi="Arial" w:cs="Arial"/>
                  <w:szCs w:val="24"/>
                </w:rPr>
                <w:t>Generator</w:t>
              </w:r>
              <w:r w:rsidR="000B723E" w:rsidRPr="00C7590D">
                <w:rPr>
                  <w:rFonts w:ascii="Arial" w:hAnsi="Arial" w:cs="Arial"/>
                  <w:szCs w:val="24"/>
                </w:rPr>
                <w:t xml:space="preserve"> </w:t>
              </w:r>
            </w:ins>
            <w:r w:rsidRPr="00C7590D">
              <w:rPr>
                <w:rFonts w:ascii="Arial" w:hAnsi="Arial" w:cs="Arial"/>
                <w:szCs w:val="24"/>
              </w:rPr>
              <w:t xml:space="preserve">and submit it to ISO as soon as possible, but </w:t>
            </w:r>
            <w:r w:rsidRPr="00C7590D">
              <w:rPr>
                <w:rFonts w:ascii="Arial" w:hAnsi="Arial" w:cs="Arial"/>
                <w:b/>
                <w:szCs w:val="24"/>
              </w:rPr>
              <w:t>no</w:t>
            </w:r>
            <w:r w:rsidRPr="00C7590D">
              <w:rPr>
                <w:rFonts w:ascii="Arial" w:hAnsi="Arial" w:cs="Arial"/>
                <w:szCs w:val="24"/>
              </w:rPr>
              <w:t xml:space="preserve"> later than the date specified by ISO.    </w:t>
            </w:r>
          </w:p>
        </w:tc>
      </w:tr>
      <w:tr w:rsidR="0029162E" w:rsidRPr="00C7590D" w14:paraId="6F5217DC" w14:textId="77777777" w:rsidTr="006A6F7D">
        <w:tc>
          <w:tcPr>
            <w:tcW w:w="360" w:type="dxa"/>
          </w:tcPr>
          <w:p w14:paraId="6F5217DA" w14:textId="77777777" w:rsidR="0029162E" w:rsidRPr="00C7590D" w:rsidRDefault="0029162E" w:rsidP="006A6F7D">
            <w:pPr>
              <w:tabs>
                <w:tab w:val="left" w:pos="2160"/>
              </w:tabs>
              <w:spacing w:before="100" w:after="100"/>
              <w:rPr>
                <w:rFonts w:ascii="Arial" w:hAnsi="Arial" w:cs="Arial"/>
              </w:rPr>
            </w:pPr>
          </w:p>
        </w:tc>
        <w:tc>
          <w:tcPr>
            <w:tcW w:w="9540" w:type="dxa"/>
          </w:tcPr>
          <w:p w14:paraId="6F5217DB" w14:textId="2C82CD3E"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The Lead MP shall report accurate information on </w:t>
            </w:r>
            <w:r w:rsidR="00AB7482">
              <w:rPr>
                <w:rFonts w:ascii="Arial" w:hAnsi="Arial" w:cs="Arial"/>
                <w:szCs w:val="24"/>
              </w:rPr>
              <w:t>each</w:t>
            </w:r>
            <w:r w:rsidR="00AB7482" w:rsidRPr="00C7590D">
              <w:rPr>
                <w:rFonts w:ascii="Arial" w:hAnsi="Arial" w:cs="Arial"/>
                <w:szCs w:val="24"/>
              </w:rPr>
              <w:t xml:space="preserve"> </w:t>
            </w:r>
            <w:r w:rsidRPr="00C7590D">
              <w:rPr>
                <w:rFonts w:ascii="Arial" w:hAnsi="Arial" w:cs="Arial"/>
                <w:szCs w:val="24"/>
              </w:rPr>
              <w:t xml:space="preserve">submitted </w:t>
            </w:r>
            <w:r w:rsidR="00E40260">
              <w:rPr>
                <w:rFonts w:ascii="Arial" w:hAnsi="Arial" w:cs="Arial"/>
                <w:bCs/>
              </w:rPr>
              <w:t>Generator Fuel and Emissions Survey</w:t>
            </w:r>
            <w:r w:rsidRPr="00C7590D">
              <w:rPr>
                <w:rFonts w:ascii="Arial" w:hAnsi="Arial" w:cs="Arial"/>
                <w:szCs w:val="24"/>
              </w:rPr>
              <w:t>.</w:t>
            </w:r>
          </w:p>
        </w:tc>
      </w:tr>
      <w:tr w:rsidR="0029162E" w:rsidRPr="00C7590D" w14:paraId="6F5217DF" w14:textId="77777777" w:rsidTr="006A6F7D">
        <w:tc>
          <w:tcPr>
            <w:tcW w:w="360" w:type="dxa"/>
          </w:tcPr>
          <w:p w14:paraId="6F5217DD" w14:textId="77777777" w:rsidR="0029162E" w:rsidRPr="00C7590D" w:rsidRDefault="0029162E" w:rsidP="006A6F7D">
            <w:pPr>
              <w:tabs>
                <w:tab w:val="left" w:pos="2160"/>
              </w:tabs>
              <w:spacing w:before="100" w:after="100"/>
              <w:rPr>
                <w:rFonts w:ascii="Arial" w:hAnsi="Arial" w:cs="Arial"/>
              </w:rPr>
            </w:pPr>
          </w:p>
        </w:tc>
        <w:tc>
          <w:tcPr>
            <w:tcW w:w="9540" w:type="dxa"/>
          </w:tcPr>
          <w:p w14:paraId="6F5217DE" w14:textId="77777777"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ISO may contact the Lead MP to ask clarifying questions on any submitted information.</w:t>
            </w:r>
          </w:p>
        </w:tc>
      </w:tr>
    </w:tbl>
    <w:p w14:paraId="6F5217E0" w14:textId="77777777" w:rsidR="0029162E" w:rsidRPr="0029162E" w:rsidRDefault="00AC09F4" w:rsidP="00AC09F4">
      <w:pPr>
        <w:pStyle w:val="Heading3"/>
        <w:numPr>
          <w:ilvl w:val="0"/>
          <w:numId w:val="0"/>
        </w:numPr>
        <w:tabs>
          <w:tab w:val="left" w:pos="900"/>
        </w:tabs>
        <w:spacing w:before="160"/>
        <w:ind w:left="360"/>
        <w:rPr>
          <w:rFonts w:cs="Arial"/>
          <w:b/>
          <w:i w:val="0"/>
        </w:rPr>
      </w:pPr>
      <w:bookmarkStart w:id="122" w:name="_Toc52476052"/>
      <w:r>
        <w:rPr>
          <w:rFonts w:cs="Arial"/>
          <w:b/>
          <w:i w:val="0"/>
          <w:szCs w:val="24"/>
        </w:rPr>
        <w:t xml:space="preserve">   </w:t>
      </w:r>
      <w:bookmarkStart w:id="123" w:name="_Toc112401618"/>
      <w:bookmarkStart w:id="124" w:name="_Toc148614348"/>
      <w:r w:rsidR="0029162E" w:rsidRPr="0029162E">
        <w:rPr>
          <w:rFonts w:cs="Arial"/>
          <w:b/>
          <w:i w:val="0"/>
          <w:szCs w:val="24"/>
        </w:rPr>
        <w:t>Energy Emergency Forecasting and Reporting</w:t>
      </w:r>
      <w:bookmarkEnd w:id="122"/>
      <w:bookmarkEnd w:id="123"/>
      <w:bookmarkEnd w:id="124"/>
    </w:p>
    <w:tbl>
      <w:tblPr>
        <w:tblW w:w="9900" w:type="dxa"/>
        <w:tblInd w:w="-252" w:type="dxa"/>
        <w:tblLook w:val="04A0" w:firstRow="1" w:lastRow="0" w:firstColumn="1" w:lastColumn="0" w:noHBand="0" w:noVBand="1"/>
      </w:tblPr>
      <w:tblGrid>
        <w:gridCol w:w="360"/>
        <w:gridCol w:w="9540"/>
      </w:tblGrid>
      <w:tr w:rsidR="0029162E" w:rsidRPr="00C7590D" w14:paraId="6F5217E3" w14:textId="77777777" w:rsidTr="006A6F7D">
        <w:tc>
          <w:tcPr>
            <w:tcW w:w="360" w:type="dxa"/>
          </w:tcPr>
          <w:p w14:paraId="6F5217E1" w14:textId="77777777" w:rsidR="0029162E" w:rsidRPr="00C7590D" w:rsidRDefault="0029162E" w:rsidP="006A6F7D">
            <w:pPr>
              <w:tabs>
                <w:tab w:val="left" w:pos="2160"/>
              </w:tabs>
              <w:spacing w:before="100" w:after="100"/>
              <w:rPr>
                <w:rFonts w:ascii="Arial" w:hAnsi="Arial" w:cs="Arial"/>
              </w:rPr>
            </w:pPr>
          </w:p>
        </w:tc>
        <w:tc>
          <w:tcPr>
            <w:tcW w:w="9540" w:type="dxa"/>
          </w:tcPr>
          <w:p w14:paraId="6F5217E2" w14:textId="5F81314B" w:rsidR="0029162E" w:rsidRPr="00C7590D" w:rsidRDefault="0029162E" w:rsidP="00AB7482">
            <w:pPr>
              <w:pStyle w:val="Heading1Text"/>
              <w:spacing w:before="100" w:after="100"/>
              <w:ind w:left="450"/>
              <w:jc w:val="left"/>
              <w:rPr>
                <w:rFonts w:ascii="Arial" w:hAnsi="Arial" w:cs="Arial"/>
                <w:szCs w:val="24"/>
              </w:rPr>
            </w:pPr>
            <w:r w:rsidRPr="00C7590D">
              <w:rPr>
                <w:rFonts w:ascii="Arial" w:hAnsi="Arial" w:cs="Arial"/>
                <w:szCs w:val="24"/>
              </w:rPr>
              <w:t xml:space="preserve">During Energy Emergency Conditions, on a daily basis, ISO shall perform Energy Emergency forecasting and reporting based on available data (which includes information submitted by the Lead MPs on </w:t>
            </w:r>
            <w:r w:rsidR="0050267E">
              <w:rPr>
                <w:rFonts w:ascii="Arial" w:hAnsi="Arial" w:cs="Arial"/>
                <w:szCs w:val="24"/>
              </w:rPr>
              <w:t xml:space="preserve">their </w:t>
            </w:r>
            <w:r w:rsidR="00E40260">
              <w:rPr>
                <w:rFonts w:ascii="Arial" w:hAnsi="Arial" w:cs="Arial"/>
                <w:bCs/>
              </w:rPr>
              <w:t>Generator Fuel and Emissions Survey</w:t>
            </w:r>
            <w:r w:rsidRPr="00C7590D">
              <w:rPr>
                <w:rFonts w:ascii="Arial" w:hAnsi="Arial" w:cs="Arial"/>
                <w:szCs w:val="24"/>
              </w:rPr>
              <w:t>).</w:t>
            </w:r>
          </w:p>
        </w:tc>
      </w:tr>
      <w:tr w:rsidR="0029162E" w:rsidRPr="00C7590D" w14:paraId="6F5217E6" w14:textId="77777777" w:rsidTr="006A6F7D">
        <w:tc>
          <w:tcPr>
            <w:tcW w:w="360" w:type="dxa"/>
          </w:tcPr>
          <w:p w14:paraId="6F5217E4" w14:textId="77777777" w:rsidR="0029162E" w:rsidRPr="00C7590D" w:rsidRDefault="0029162E" w:rsidP="006A6F7D">
            <w:pPr>
              <w:tabs>
                <w:tab w:val="left" w:pos="2160"/>
              </w:tabs>
              <w:spacing w:before="100" w:after="100"/>
              <w:rPr>
                <w:rFonts w:ascii="Arial" w:hAnsi="Arial" w:cs="Arial"/>
              </w:rPr>
            </w:pPr>
          </w:p>
        </w:tc>
        <w:tc>
          <w:tcPr>
            <w:tcW w:w="9540" w:type="dxa"/>
          </w:tcPr>
          <w:p w14:paraId="6F5217E5" w14:textId="43F5F0E1" w:rsidR="0029162E" w:rsidRPr="00C7590D" w:rsidRDefault="0029162E" w:rsidP="006A6F7D">
            <w:pPr>
              <w:pStyle w:val="Heading1Text"/>
              <w:spacing w:before="100" w:after="100"/>
              <w:ind w:left="450"/>
              <w:jc w:val="left"/>
              <w:rPr>
                <w:rFonts w:ascii="Arial" w:hAnsi="Arial" w:cs="Arial"/>
                <w:szCs w:val="24"/>
              </w:rPr>
            </w:pPr>
            <w:r w:rsidRPr="00C7590D">
              <w:rPr>
                <w:rFonts w:ascii="Arial" w:hAnsi="Arial" w:cs="Arial"/>
                <w:szCs w:val="24"/>
              </w:rPr>
              <w:t>ISO shall publish results of each Energy Emergency forecast on the ISO website.</w:t>
            </w:r>
          </w:p>
        </w:tc>
      </w:tr>
      <w:tr w:rsidR="0029162E" w:rsidRPr="00C7590D" w14:paraId="6F5217E9" w14:textId="77777777" w:rsidTr="006A6F7D">
        <w:tc>
          <w:tcPr>
            <w:tcW w:w="360" w:type="dxa"/>
          </w:tcPr>
          <w:p w14:paraId="6F5217E7" w14:textId="77777777" w:rsidR="0029162E" w:rsidRPr="00C7590D" w:rsidRDefault="0029162E" w:rsidP="006A6F7D">
            <w:pPr>
              <w:tabs>
                <w:tab w:val="left" w:pos="2160"/>
              </w:tabs>
              <w:spacing w:before="100" w:after="100"/>
              <w:rPr>
                <w:rFonts w:ascii="Arial" w:hAnsi="Arial" w:cs="Arial"/>
              </w:rPr>
            </w:pPr>
          </w:p>
        </w:tc>
        <w:tc>
          <w:tcPr>
            <w:tcW w:w="9540" w:type="dxa"/>
          </w:tcPr>
          <w:p w14:paraId="6F5217E8" w14:textId="77777777"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To the extent possible, for each instance where an Energy Emergency forecast alert threshold was met, the results shall include the reason(s) why the threshold was met.</w:t>
            </w:r>
          </w:p>
        </w:tc>
      </w:tr>
    </w:tbl>
    <w:p w14:paraId="6F5217EA" w14:textId="77777777" w:rsidR="0029162E" w:rsidRPr="0029162E" w:rsidRDefault="00AC09F4" w:rsidP="00AC09F4">
      <w:pPr>
        <w:pStyle w:val="Heading3"/>
        <w:numPr>
          <w:ilvl w:val="0"/>
          <w:numId w:val="0"/>
        </w:numPr>
        <w:tabs>
          <w:tab w:val="left" w:pos="900"/>
        </w:tabs>
        <w:spacing w:before="160"/>
        <w:ind w:left="360"/>
        <w:rPr>
          <w:rFonts w:cs="Arial"/>
          <w:b/>
          <w:i w:val="0"/>
        </w:rPr>
      </w:pPr>
      <w:bookmarkStart w:id="125" w:name="_Toc52476053"/>
      <w:r>
        <w:rPr>
          <w:rFonts w:cs="Arial"/>
          <w:b/>
          <w:i w:val="0"/>
        </w:rPr>
        <w:t xml:space="preserve">   </w:t>
      </w:r>
      <w:bookmarkStart w:id="126" w:name="_Toc112401619"/>
      <w:bookmarkStart w:id="127" w:name="_Toc148614349"/>
      <w:r w:rsidR="0029162E" w:rsidRPr="0029162E">
        <w:rPr>
          <w:rFonts w:cs="Arial"/>
          <w:b/>
          <w:i w:val="0"/>
        </w:rPr>
        <w:t>Energy Emergency Actions</w:t>
      </w:r>
      <w:bookmarkEnd w:id="125"/>
      <w:bookmarkEnd w:id="126"/>
      <w:bookmarkEnd w:id="127"/>
    </w:p>
    <w:tbl>
      <w:tblPr>
        <w:tblW w:w="9900" w:type="dxa"/>
        <w:tblInd w:w="-252" w:type="dxa"/>
        <w:tblLayout w:type="fixed"/>
        <w:tblLook w:val="04A0" w:firstRow="1" w:lastRow="0" w:firstColumn="1" w:lastColumn="0" w:noHBand="0" w:noVBand="1"/>
      </w:tblPr>
      <w:tblGrid>
        <w:gridCol w:w="360"/>
        <w:gridCol w:w="9540"/>
      </w:tblGrid>
      <w:tr w:rsidR="0029162E" w:rsidRPr="00C7590D" w14:paraId="6F5217ED" w14:textId="77777777" w:rsidTr="006A6F7D">
        <w:tc>
          <w:tcPr>
            <w:tcW w:w="360" w:type="dxa"/>
          </w:tcPr>
          <w:p w14:paraId="6F5217EB" w14:textId="77777777" w:rsidR="0029162E" w:rsidRPr="00C7590D" w:rsidRDefault="0029162E" w:rsidP="006A6F7D">
            <w:pPr>
              <w:tabs>
                <w:tab w:val="left" w:pos="2160"/>
              </w:tabs>
              <w:spacing w:before="100" w:after="100"/>
              <w:rPr>
                <w:rFonts w:ascii="Arial" w:hAnsi="Arial" w:cs="Arial"/>
              </w:rPr>
            </w:pPr>
          </w:p>
        </w:tc>
        <w:tc>
          <w:tcPr>
            <w:tcW w:w="9540" w:type="dxa"/>
          </w:tcPr>
          <w:p w14:paraId="6F5217EC" w14:textId="77777777" w:rsidR="0029162E" w:rsidRPr="00C7590D" w:rsidRDefault="0029162E" w:rsidP="006A6F7D">
            <w:pPr>
              <w:pStyle w:val="Heading1Text"/>
              <w:spacing w:before="100" w:after="100"/>
              <w:ind w:left="450"/>
              <w:jc w:val="left"/>
              <w:rPr>
                <w:rFonts w:ascii="Arial" w:hAnsi="Arial" w:cs="Arial"/>
              </w:rPr>
            </w:pPr>
            <w:r w:rsidRPr="00C7590D">
              <w:rPr>
                <w:rFonts w:ascii="Arial" w:hAnsi="Arial" w:cs="Arial"/>
              </w:rPr>
              <w:t>When an Energy Emergency has been declared, ISO shall:</w:t>
            </w:r>
          </w:p>
        </w:tc>
      </w:tr>
      <w:tr w:rsidR="0029162E" w:rsidRPr="00C7590D" w14:paraId="6F5217F0" w14:textId="77777777" w:rsidTr="006A6F7D">
        <w:tc>
          <w:tcPr>
            <w:tcW w:w="360" w:type="dxa"/>
          </w:tcPr>
          <w:p w14:paraId="6F5217EE" w14:textId="77777777" w:rsidR="0029162E" w:rsidRPr="00C7590D" w:rsidRDefault="0029162E" w:rsidP="006A6F7D">
            <w:pPr>
              <w:tabs>
                <w:tab w:val="left" w:pos="2160"/>
              </w:tabs>
              <w:spacing w:before="100" w:after="100"/>
              <w:rPr>
                <w:rFonts w:ascii="Arial" w:hAnsi="Arial" w:cs="Arial"/>
              </w:rPr>
            </w:pPr>
          </w:p>
        </w:tc>
        <w:tc>
          <w:tcPr>
            <w:tcW w:w="9540" w:type="dxa"/>
          </w:tcPr>
          <w:p w14:paraId="6F5217EF" w14:textId="77777777" w:rsidR="0029162E" w:rsidRPr="00C7590D" w:rsidRDefault="0029162E" w:rsidP="0029162E">
            <w:pPr>
              <w:pStyle w:val="DocumentText"/>
              <w:numPr>
                <w:ilvl w:val="0"/>
                <w:numId w:val="37"/>
              </w:numPr>
              <w:tabs>
                <w:tab w:val="left" w:pos="1152"/>
              </w:tabs>
              <w:rPr>
                <w:rFonts w:ascii="Arial" w:hAnsi="Arial" w:cs="Arial"/>
                <w:bCs/>
              </w:rPr>
            </w:pPr>
            <w:r w:rsidRPr="00C7590D">
              <w:rPr>
                <w:rFonts w:ascii="Arial" w:hAnsi="Arial" w:cs="Arial"/>
                <w:bCs/>
              </w:rPr>
              <w:t>Alert each LCC and surrounding Reliability Coordinator/Balancing Authority (RC/BA) of the Energy Emergency.</w:t>
            </w:r>
          </w:p>
        </w:tc>
      </w:tr>
      <w:tr w:rsidR="0029162E" w:rsidRPr="00C7590D" w14:paraId="6F5217F3" w14:textId="77777777" w:rsidTr="006A6F7D">
        <w:tc>
          <w:tcPr>
            <w:tcW w:w="360" w:type="dxa"/>
          </w:tcPr>
          <w:p w14:paraId="6F5217F1" w14:textId="77777777" w:rsidR="0029162E" w:rsidRPr="00C7590D" w:rsidRDefault="0029162E" w:rsidP="006A6F7D">
            <w:pPr>
              <w:tabs>
                <w:tab w:val="left" w:pos="2160"/>
              </w:tabs>
              <w:spacing w:before="100" w:after="100"/>
              <w:rPr>
                <w:rFonts w:ascii="Arial" w:hAnsi="Arial" w:cs="Arial"/>
              </w:rPr>
            </w:pPr>
          </w:p>
        </w:tc>
        <w:tc>
          <w:tcPr>
            <w:tcW w:w="9540" w:type="dxa"/>
          </w:tcPr>
          <w:p w14:paraId="6F5217F2" w14:textId="135A1036" w:rsidR="0029162E" w:rsidRPr="00C7590D" w:rsidRDefault="0029162E" w:rsidP="0029162E">
            <w:pPr>
              <w:pStyle w:val="DocumentText"/>
              <w:numPr>
                <w:ilvl w:val="0"/>
                <w:numId w:val="37"/>
              </w:numPr>
              <w:tabs>
                <w:tab w:val="left" w:pos="1152"/>
              </w:tabs>
              <w:rPr>
                <w:rFonts w:ascii="Arial" w:hAnsi="Arial" w:cs="Arial"/>
              </w:rPr>
            </w:pPr>
            <w:r w:rsidRPr="00C7590D">
              <w:rPr>
                <w:rFonts w:ascii="Arial" w:hAnsi="Arial" w:cs="Arial"/>
                <w:bCs/>
              </w:rPr>
              <w:t xml:space="preserve">Alert each Lead MP of the Energy Emergency via a posting to the ISO website. </w:t>
            </w:r>
          </w:p>
        </w:tc>
      </w:tr>
      <w:tr w:rsidR="0029162E" w:rsidRPr="00C7590D" w14:paraId="6F5217F6" w14:textId="77777777" w:rsidTr="006A6F7D">
        <w:tc>
          <w:tcPr>
            <w:tcW w:w="360" w:type="dxa"/>
          </w:tcPr>
          <w:p w14:paraId="6F5217F4" w14:textId="77777777" w:rsidR="0029162E" w:rsidRPr="00C7590D" w:rsidRDefault="0029162E" w:rsidP="006A6F7D">
            <w:pPr>
              <w:tabs>
                <w:tab w:val="left" w:pos="2160"/>
              </w:tabs>
              <w:spacing w:before="100" w:after="100"/>
              <w:rPr>
                <w:rFonts w:ascii="Arial" w:hAnsi="Arial" w:cs="Arial"/>
              </w:rPr>
            </w:pPr>
          </w:p>
        </w:tc>
        <w:tc>
          <w:tcPr>
            <w:tcW w:w="9540" w:type="dxa"/>
          </w:tcPr>
          <w:p w14:paraId="6F5217F5" w14:textId="77777777" w:rsidR="0029162E" w:rsidRPr="00C7590D" w:rsidRDefault="0029162E" w:rsidP="0029162E">
            <w:pPr>
              <w:pStyle w:val="DocumentText"/>
              <w:numPr>
                <w:ilvl w:val="0"/>
                <w:numId w:val="37"/>
              </w:numPr>
              <w:tabs>
                <w:tab w:val="left" w:pos="1152"/>
              </w:tabs>
              <w:rPr>
                <w:rFonts w:ascii="Arial" w:hAnsi="Arial" w:cs="Arial"/>
                <w:bCs/>
              </w:rPr>
            </w:pPr>
            <w:r w:rsidRPr="00C7590D">
              <w:rPr>
                <w:rFonts w:ascii="Arial" w:hAnsi="Arial" w:cs="Arial"/>
                <w:bCs/>
              </w:rPr>
              <w:t>Alert New England State regulators and officials of the Energy Emergency.</w:t>
            </w:r>
          </w:p>
        </w:tc>
      </w:tr>
      <w:tr w:rsidR="0029162E" w:rsidRPr="00C7590D" w14:paraId="6F5217F9" w14:textId="77777777" w:rsidTr="006A6F7D">
        <w:tc>
          <w:tcPr>
            <w:tcW w:w="360" w:type="dxa"/>
          </w:tcPr>
          <w:p w14:paraId="6F5217F7" w14:textId="77777777" w:rsidR="0029162E" w:rsidRPr="00C7590D" w:rsidRDefault="0029162E" w:rsidP="006A6F7D">
            <w:pPr>
              <w:tabs>
                <w:tab w:val="left" w:pos="2160"/>
              </w:tabs>
              <w:spacing w:before="100" w:after="100"/>
              <w:rPr>
                <w:rFonts w:ascii="Arial" w:hAnsi="Arial" w:cs="Arial"/>
              </w:rPr>
            </w:pPr>
          </w:p>
        </w:tc>
        <w:tc>
          <w:tcPr>
            <w:tcW w:w="9540" w:type="dxa"/>
          </w:tcPr>
          <w:p w14:paraId="6F5217F8" w14:textId="6159A1AF" w:rsidR="0029162E" w:rsidRPr="00C7590D" w:rsidRDefault="0029162E" w:rsidP="0029162E">
            <w:pPr>
              <w:pStyle w:val="DocumentText"/>
              <w:numPr>
                <w:ilvl w:val="0"/>
                <w:numId w:val="37"/>
              </w:numPr>
              <w:tabs>
                <w:tab w:val="left" w:pos="1152"/>
              </w:tabs>
              <w:rPr>
                <w:rFonts w:ascii="Arial" w:hAnsi="Arial" w:cs="Arial"/>
                <w:bCs/>
              </w:rPr>
            </w:pPr>
            <w:r w:rsidRPr="00C7590D">
              <w:rPr>
                <w:rFonts w:ascii="Arial" w:hAnsi="Arial" w:cs="Arial"/>
                <w:bCs/>
              </w:rPr>
              <w:t xml:space="preserve">Report the Energy Emergency to the U.S. DOE, using Form </w:t>
            </w:r>
            <w:r w:rsidR="00EE0A9C">
              <w:rPr>
                <w:rFonts w:ascii="Arial" w:hAnsi="Arial" w:cs="Arial"/>
                <w:bCs/>
              </w:rPr>
              <w:t>D</w:t>
            </w:r>
            <w:r w:rsidRPr="00C7590D">
              <w:rPr>
                <w:rFonts w:ascii="Arial" w:hAnsi="Arial" w:cs="Arial"/>
                <w:bCs/>
              </w:rPr>
              <w:t>OE-417.</w:t>
            </w:r>
          </w:p>
        </w:tc>
      </w:tr>
      <w:tr w:rsidR="0029162E" w:rsidRPr="00C7590D" w14:paraId="6F5217FC" w14:textId="77777777" w:rsidTr="006A6F7D">
        <w:tc>
          <w:tcPr>
            <w:tcW w:w="360" w:type="dxa"/>
          </w:tcPr>
          <w:p w14:paraId="6F5217FA" w14:textId="77777777" w:rsidR="0029162E" w:rsidRPr="00C7590D" w:rsidRDefault="0029162E" w:rsidP="006A6F7D">
            <w:pPr>
              <w:tabs>
                <w:tab w:val="left" w:pos="2160"/>
              </w:tabs>
              <w:spacing w:before="100" w:after="100"/>
              <w:rPr>
                <w:rFonts w:ascii="Arial" w:hAnsi="Arial" w:cs="Arial"/>
              </w:rPr>
            </w:pPr>
          </w:p>
        </w:tc>
        <w:tc>
          <w:tcPr>
            <w:tcW w:w="9540" w:type="dxa"/>
          </w:tcPr>
          <w:p w14:paraId="6F5217FB" w14:textId="77C4D8E3" w:rsidR="0029162E" w:rsidRPr="00C7590D" w:rsidRDefault="0029162E" w:rsidP="00F8139B">
            <w:pPr>
              <w:pStyle w:val="DocumentText"/>
              <w:numPr>
                <w:ilvl w:val="0"/>
                <w:numId w:val="37"/>
              </w:numPr>
              <w:tabs>
                <w:tab w:val="left" w:pos="1152"/>
              </w:tabs>
              <w:rPr>
                <w:rFonts w:ascii="Arial" w:hAnsi="Arial" w:cs="Arial"/>
                <w:bCs/>
              </w:rPr>
            </w:pPr>
            <w:r w:rsidRPr="00C7590D">
              <w:rPr>
                <w:rFonts w:ascii="Arial" w:hAnsi="Arial" w:cs="Arial"/>
                <w:bCs/>
              </w:rPr>
              <w:t xml:space="preserve">Initiate daily </w:t>
            </w:r>
            <w:r w:rsidR="00E40260">
              <w:rPr>
                <w:rFonts w:ascii="Arial" w:hAnsi="Arial" w:cs="Arial"/>
                <w:bCs/>
              </w:rPr>
              <w:t>Generator Fuel and Emissions Surveys</w:t>
            </w:r>
            <w:r w:rsidRPr="00C7590D">
              <w:rPr>
                <w:rFonts w:ascii="Arial" w:hAnsi="Arial" w:cs="Arial"/>
                <w:bCs/>
              </w:rPr>
              <w:t>, and daily Energy Emergency forecasting and reporting.</w:t>
            </w:r>
          </w:p>
        </w:tc>
      </w:tr>
      <w:tr w:rsidR="0029162E" w:rsidRPr="00C7590D" w14:paraId="6F5217FF" w14:textId="77777777" w:rsidTr="006A6F7D">
        <w:tc>
          <w:tcPr>
            <w:tcW w:w="360" w:type="dxa"/>
          </w:tcPr>
          <w:p w14:paraId="6F5217FD" w14:textId="77777777" w:rsidR="0029162E" w:rsidRPr="00C7590D" w:rsidRDefault="0029162E" w:rsidP="006A6F7D">
            <w:pPr>
              <w:tabs>
                <w:tab w:val="left" w:pos="2160"/>
              </w:tabs>
              <w:spacing w:before="100" w:after="100"/>
              <w:rPr>
                <w:rFonts w:ascii="Arial" w:hAnsi="Arial" w:cs="Arial"/>
              </w:rPr>
            </w:pPr>
          </w:p>
        </w:tc>
        <w:tc>
          <w:tcPr>
            <w:tcW w:w="9540" w:type="dxa"/>
          </w:tcPr>
          <w:p w14:paraId="6F5217FE" w14:textId="77777777" w:rsidR="0029162E" w:rsidRPr="00C7590D" w:rsidRDefault="0029162E" w:rsidP="0029162E">
            <w:pPr>
              <w:pStyle w:val="DocumentText"/>
              <w:numPr>
                <w:ilvl w:val="0"/>
                <w:numId w:val="37"/>
              </w:numPr>
              <w:tabs>
                <w:tab w:val="left" w:pos="1152"/>
              </w:tabs>
              <w:rPr>
                <w:rFonts w:ascii="Arial" w:hAnsi="Arial" w:cs="Arial"/>
                <w:bCs/>
              </w:rPr>
            </w:pPr>
            <w:r w:rsidRPr="00C7590D">
              <w:rPr>
                <w:rFonts w:ascii="Arial" w:hAnsi="Arial" w:cs="Arial"/>
                <w:bCs/>
              </w:rPr>
              <w:t>Request that each dual-fuel generator scheduled to operate voluntarily switch to operation on the fuel source that is not in short supply.</w:t>
            </w:r>
            <w:r w:rsidRPr="00C7590D" w:rsidDel="00D473C0">
              <w:rPr>
                <w:rFonts w:ascii="Arial" w:hAnsi="Arial" w:cs="Arial"/>
                <w:bCs/>
              </w:rPr>
              <w:t xml:space="preserve"> </w:t>
            </w:r>
          </w:p>
        </w:tc>
      </w:tr>
      <w:tr w:rsidR="0029162E" w:rsidRPr="00C7590D" w14:paraId="6F521802" w14:textId="77777777" w:rsidTr="006A6F7D">
        <w:tc>
          <w:tcPr>
            <w:tcW w:w="360" w:type="dxa"/>
          </w:tcPr>
          <w:p w14:paraId="6F521800" w14:textId="77777777" w:rsidR="0029162E" w:rsidRPr="00C7590D" w:rsidRDefault="0029162E" w:rsidP="006A6F7D">
            <w:pPr>
              <w:tabs>
                <w:tab w:val="left" w:pos="2160"/>
              </w:tabs>
              <w:spacing w:before="100" w:after="100"/>
              <w:rPr>
                <w:rFonts w:ascii="Arial" w:hAnsi="Arial" w:cs="Arial"/>
              </w:rPr>
            </w:pPr>
          </w:p>
        </w:tc>
        <w:tc>
          <w:tcPr>
            <w:tcW w:w="9540" w:type="dxa"/>
          </w:tcPr>
          <w:p w14:paraId="6F521801" w14:textId="77777777" w:rsidR="0029162E" w:rsidRPr="00C7590D" w:rsidRDefault="0029162E" w:rsidP="0029162E">
            <w:pPr>
              <w:pStyle w:val="DocumentText"/>
              <w:numPr>
                <w:ilvl w:val="0"/>
                <w:numId w:val="37"/>
              </w:numPr>
              <w:tabs>
                <w:tab w:val="left" w:pos="1152"/>
              </w:tabs>
              <w:rPr>
                <w:rFonts w:ascii="Arial" w:hAnsi="Arial" w:cs="Arial"/>
                <w:bCs/>
              </w:rPr>
            </w:pPr>
            <w:r w:rsidRPr="00C7590D">
              <w:rPr>
                <w:rFonts w:ascii="Arial" w:hAnsi="Arial" w:cs="Arial"/>
                <w:bCs/>
              </w:rPr>
              <w:t xml:space="preserve">Implement specific capacity and load relief measures available through actions of OP-4, excluding requesting New England State Governors to reinforce appeals for voluntary load curtailment. </w:t>
            </w:r>
          </w:p>
        </w:tc>
      </w:tr>
      <w:tr w:rsidR="0029162E" w:rsidRPr="00C7590D" w14:paraId="6F521805" w14:textId="77777777" w:rsidTr="006A6F7D">
        <w:tc>
          <w:tcPr>
            <w:tcW w:w="360" w:type="dxa"/>
          </w:tcPr>
          <w:p w14:paraId="6F521803" w14:textId="77777777" w:rsidR="0029162E" w:rsidRPr="00C7590D" w:rsidRDefault="0029162E" w:rsidP="006A6F7D">
            <w:pPr>
              <w:tabs>
                <w:tab w:val="left" w:pos="2160"/>
              </w:tabs>
              <w:spacing w:before="100" w:after="100"/>
              <w:rPr>
                <w:rFonts w:ascii="Arial" w:hAnsi="Arial" w:cs="Arial"/>
              </w:rPr>
            </w:pPr>
          </w:p>
        </w:tc>
        <w:tc>
          <w:tcPr>
            <w:tcW w:w="9540" w:type="dxa"/>
          </w:tcPr>
          <w:p w14:paraId="6F521804" w14:textId="77777777" w:rsidR="0029162E" w:rsidRPr="00C7590D" w:rsidRDefault="0029162E" w:rsidP="006A6F7D">
            <w:pPr>
              <w:pStyle w:val="Heading1Text"/>
              <w:spacing w:before="100" w:after="100"/>
              <w:ind w:left="450"/>
              <w:jc w:val="left"/>
              <w:rPr>
                <w:rFonts w:ascii="Arial" w:hAnsi="Arial" w:cs="Arial"/>
              </w:rPr>
            </w:pPr>
            <w:r w:rsidRPr="00C7590D">
              <w:rPr>
                <w:rFonts w:ascii="Arial" w:hAnsi="Arial" w:cs="Arial"/>
              </w:rPr>
              <w:t xml:space="preserve">If actions 1 - 7 above do not result in the necessary relief from the forecasted Energy Emergency, or if there is insufficient time for those measures to provide relief, the following actions may be taken: </w:t>
            </w:r>
          </w:p>
        </w:tc>
      </w:tr>
      <w:tr w:rsidR="0029162E" w:rsidRPr="00C7590D" w14:paraId="6F521808" w14:textId="77777777" w:rsidTr="006A6F7D">
        <w:tc>
          <w:tcPr>
            <w:tcW w:w="360" w:type="dxa"/>
          </w:tcPr>
          <w:p w14:paraId="6F521806" w14:textId="77777777" w:rsidR="0029162E" w:rsidRPr="00C7590D" w:rsidRDefault="0029162E" w:rsidP="006A6F7D">
            <w:pPr>
              <w:tabs>
                <w:tab w:val="left" w:pos="2160"/>
              </w:tabs>
              <w:spacing w:before="100" w:after="100"/>
              <w:rPr>
                <w:rFonts w:ascii="Arial" w:hAnsi="Arial" w:cs="Arial"/>
              </w:rPr>
            </w:pPr>
          </w:p>
        </w:tc>
        <w:tc>
          <w:tcPr>
            <w:tcW w:w="9540" w:type="dxa"/>
          </w:tcPr>
          <w:p w14:paraId="6F521807" w14:textId="77777777" w:rsidR="0029162E" w:rsidRPr="00C7590D" w:rsidRDefault="0029162E" w:rsidP="0029162E">
            <w:pPr>
              <w:pStyle w:val="DocumentText"/>
              <w:numPr>
                <w:ilvl w:val="0"/>
                <w:numId w:val="37"/>
              </w:numPr>
              <w:tabs>
                <w:tab w:val="left" w:pos="1152"/>
              </w:tabs>
              <w:rPr>
                <w:rFonts w:ascii="Arial" w:hAnsi="Arial" w:cs="Arial"/>
              </w:rPr>
            </w:pPr>
            <w:r w:rsidRPr="00C7590D">
              <w:rPr>
                <w:rFonts w:ascii="Arial" w:hAnsi="Arial" w:cs="Arial"/>
              </w:rPr>
              <w:t xml:space="preserve">Implement a New England State Governors appeal in accordance with </w:t>
            </w:r>
            <w:r w:rsidRPr="00C7590D">
              <w:rPr>
                <w:rFonts w:ascii="Arial" w:hAnsi="Arial" w:cs="Arial"/>
              </w:rPr>
              <w:br/>
              <w:t>OP-4: Request New England State Governors to reinforce appeals for voluntary load curtailment and the Power Warning Implementation</w:t>
            </w:r>
            <w:r w:rsidRPr="00C7590D">
              <w:rPr>
                <w:rFonts w:ascii="Arial" w:hAnsi="Arial" w:cs="Arial"/>
                <w:color w:val="000000"/>
              </w:rPr>
              <w:t>.</w:t>
            </w:r>
          </w:p>
        </w:tc>
      </w:tr>
      <w:tr w:rsidR="0029162E" w:rsidRPr="00C7590D" w14:paraId="6F52180B" w14:textId="77777777" w:rsidTr="006A6F7D">
        <w:tc>
          <w:tcPr>
            <w:tcW w:w="360" w:type="dxa"/>
          </w:tcPr>
          <w:p w14:paraId="6F521809" w14:textId="77777777" w:rsidR="0029162E" w:rsidRPr="00C7590D" w:rsidRDefault="0029162E" w:rsidP="006A6F7D">
            <w:pPr>
              <w:tabs>
                <w:tab w:val="left" w:pos="2160"/>
              </w:tabs>
              <w:spacing w:before="100" w:after="100"/>
              <w:rPr>
                <w:rFonts w:ascii="Arial" w:hAnsi="Arial" w:cs="Arial"/>
              </w:rPr>
            </w:pPr>
          </w:p>
        </w:tc>
        <w:tc>
          <w:tcPr>
            <w:tcW w:w="9540" w:type="dxa"/>
          </w:tcPr>
          <w:p w14:paraId="6F52180A" w14:textId="77777777" w:rsidR="0029162E" w:rsidRPr="00C7590D" w:rsidRDefault="0029162E" w:rsidP="0029162E">
            <w:pPr>
              <w:pStyle w:val="DocumentText"/>
              <w:numPr>
                <w:ilvl w:val="0"/>
                <w:numId w:val="37"/>
              </w:numPr>
              <w:tabs>
                <w:tab w:val="left" w:pos="1152"/>
              </w:tabs>
              <w:rPr>
                <w:rFonts w:ascii="Arial" w:hAnsi="Arial" w:cs="Arial"/>
                <w:bCs/>
              </w:rPr>
            </w:pPr>
            <w:r w:rsidRPr="00C7590D">
              <w:rPr>
                <w:rFonts w:ascii="Arial" w:hAnsi="Arial" w:cs="Arial"/>
              </w:rPr>
              <w:t xml:space="preserve">Under extreme conditions, ISO shall seek reliability relief through load shedding actions available through implementation of OP-7. </w:t>
            </w:r>
          </w:p>
        </w:tc>
      </w:tr>
      <w:tr w:rsidR="0029162E" w:rsidRPr="00C7590D" w14:paraId="6F52180E" w14:textId="77777777" w:rsidTr="006A6F7D">
        <w:tc>
          <w:tcPr>
            <w:tcW w:w="360" w:type="dxa"/>
          </w:tcPr>
          <w:p w14:paraId="6F52180C" w14:textId="77777777" w:rsidR="0029162E" w:rsidRPr="00C7590D" w:rsidRDefault="0029162E" w:rsidP="006A6F7D">
            <w:pPr>
              <w:tabs>
                <w:tab w:val="left" w:pos="2160"/>
              </w:tabs>
              <w:spacing w:before="100" w:after="100"/>
              <w:rPr>
                <w:rFonts w:ascii="Arial" w:hAnsi="Arial" w:cs="Arial"/>
              </w:rPr>
            </w:pPr>
          </w:p>
        </w:tc>
        <w:tc>
          <w:tcPr>
            <w:tcW w:w="9540" w:type="dxa"/>
          </w:tcPr>
          <w:p w14:paraId="6F52180D" w14:textId="77777777" w:rsidR="0029162E" w:rsidRPr="00C7590D" w:rsidRDefault="0029162E" w:rsidP="006A6F7D">
            <w:pPr>
              <w:pStyle w:val="Heading1Text"/>
              <w:spacing w:before="100" w:after="100"/>
              <w:ind w:left="450"/>
              <w:jc w:val="left"/>
              <w:rPr>
                <w:rFonts w:ascii="Arial" w:hAnsi="Arial" w:cs="Arial"/>
              </w:rPr>
            </w:pPr>
            <w:r w:rsidRPr="00C7590D">
              <w:rPr>
                <w:rFonts w:ascii="Arial" w:hAnsi="Arial" w:cs="Arial"/>
                <w:bCs/>
              </w:rPr>
              <w:t xml:space="preserve">When an Energy Emergency has been declared, each Lead MP shall evaluate actual and anticipated fuel supplies and environmental limitations, and should consider </w:t>
            </w:r>
            <w:proofErr w:type="gramStart"/>
            <w:r w:rsidRPr="00C7590D">
              <w:rPr>
                <w:rFonts w:ascii="Arial" w:hAnsi="Arial" w:cs="Arial"/>
                <w:bCs/>
              </w:rPr>
              <w:t>taking action</w:t>
            </w:r>
            <w:proofErr w:type="gramEnd"/>
            <w:r w:rsidRPr="00C7590D">
              <w:rPr>
                <w:rFonts w:ascii="Arial" w:hAnsi="Arial" w:cs="Arial"/>
                <w:bCs/>
              </w:rPr>
              <w:t>, as necessary, to replenish fuel supplies and/or to mitigate environmental limitations.</w:t>
            </w:r>
          </w:p>
        </w:tc>
      </w:tr>
      <w:tr w:rsidR="0029162E" w:rsidRPr="00C7590D" w14:paraId="6F521811" w14:textId="77777777" w:rsidTr="006A6F7D">
        <w:tc>
          <w:tcPr>
            <w:tcW w:w="360" w:type="dxa"/>
          </w:tcPr>
          <w:p w14:paraId="6F52180F" w14:textId="77777777" w:rsidR="0029162E" w:rsidRPr="00C7590D" w:rsidRDefault="0029162E" w:rsidP="006A6F7D">
            <w:pPr>
              <w:tabs>
                <w:tab w:val="left" w:pos="2160"/>
              </w:tabs>
              <w:spacing w:before="100" w:after="100"/>
              <w:rPr>
                <w:rFonts w:ascii="Arial" w:hAnsi="Arial" w:cs="Arial"/>
              </w:rPr>
            </w:pPr>
          </w:p>
        </w:tc>
        <w:tc>
          <w:tcPr>
            <w:tcW w:w="9540" w:type="dxa"/>
          </w:tcPr>
          <w:p w14:paraId="6F521810" w14:textId="18CC50BE" w:rsidR="0029162E" w:rsidRPr="00C7590D" w:rsidRDefault="0029162E" w:rsidP="006A6F7D">
            <w:pPr>
              <w:pStyle w:val="Heading1Text"/>
              <w:spacing w:before="100" w:after="100"/>
              <w:ind w:left="450"/>
              <w:jc w:val="left"/>
              <w:rPr>
                <w:rFonts w:ascii="Arial" w:hAnsi="Arial" w:cs="Arial"/>
              </w:rPr>
            </w:pPr>
            <w:r w:rsidRPr="00C7590D">
              <w:rPr>
                <w:rFonts w:ascii="Arial" w:hAnsi="Arial" w:cs="Arial"/>
                <w:bCs/>
              </w:rPr>
              <w:t>When an Energy Emergency has been declared, each Lead MP and LCC shall evaluate scheduled maintenance or repair to transmission facilities or Resources in the region</w:t>
            </w:r>
            <w:r w:rsidR="00AF053B">
              <w:rPr>
                <w:rFonts w:ascii="Arial" w:hAnsi="Arial" w:cs="Arial"/>
                <w:bCs/>
              </w:rPr>
              <w:t>,</w:t>
            </w:r>
            <w:r w:rsidRPr="00C7590D">
              <w:rPr>
                <w:rFonts w:ascii="Arial" w:hAnsi="Arial" w:cs="Arial"/>
                <w:bCs/>
              </w:rPr>
              <w:t xml:space="preserve"> that reduces the capability of a facility or Resource to supply energy to the region</w:t>
            </w:r>
            <w:r w:rsidR="00AF053B">
              <w:rPr>
                <w:rFonts w:ascii="Arial" w:hAnsi="Arial" w:cs="Arial"/>
                <w:bCs/>
              </w:rPr>
              <w:t>,</w:t>
            </w:r>
            <w:r w:rsidRPr="00C7590D">
              <w:rPr>
                <w:rFonts w:ascii="Arial" w:hAnsi="Arial" w:cs="Arial"/>
                <w:bCs/>
              </w:rPr>
              <w:t xml:space="preserve"> and should consider </w:t>
            </w:r>
            <w:proofErr w:type="gramStart"/>
            <w:r w:rsidRPr="00C7590D">
              <w:rPr>
                <w:rFonts w:ascii="Arial" w:hAnsi="Arial" w:cs="Arial"/>
                <w:bCs/>
              </w:rPr>
              <w:t>taking action</w:t>
            </w:r>
            <w:proofErr w:type="gramEnd"/>
            <w:r w:rsidRPr="00C7590D">
              <w:rPr>
                <w:rFonts w:ascii="Arial" w:hAnsi="Arial" w:cs="Arial"/>
                <w:bCs/>
              </w:rPr>
              <w:t>, if possible, to maximize availability of those facilities or Resources.</w:t>
            </w:r>
          </w:p>
        </w:tc>
      </w:tr>
    </w:tbl>
    <w:p w14:paraId="6F521812" w14:textId="77777777" w:rsidR="0029162E" w:rsidRPr="00C7590D" w:rsidRDefault="0029162E" w:rsidP="00873C75">
      <w:pPr>
        <w:pStyle w:val="Heading2"/>
        <w:numPr>
          <w:ilvl w:val="0"/>
          <w:numId w:val="36"/>
        </w:numPr>
        <w:tabs>
          <w:tab w:val="left" w:pos="540"/>
          <w:tab w:val="left" w:pos="1728"/>
          <w:tab w:val="left" w:pos="2160"/>
        </w:tabs>
        <w:spacing w:before="160"/>
        <w:ind w:left="0"/>
        <w:rPr>
          <w:rFonts w:cs="Arial"/>
        </w:rPr>
      </w:pPr>
      <w:bookmarkStart w:id="128" w:name="_Toc519069769"/>
      <w:bookmarkStart w:id="129" w:name="_Toc519511954"/>
      <w:bookmarkStart w:id="130" w:name="_Toc524605230"/>
      <w:bookmarkStart w:id="131" w:name="_Toc519069770"/>
      <w:bookmarkStart w:id="132" w:name="_Toc519511955"/>
      <w:bookmarkStart w:id="133" w:name="_Toc524605231"/>
      <w:bookmarkStart w:id="134" w:name="_Toc519069773"/>
      <w:bookmarkStart w:id="135" w:name="_Toc519511958"/>
      <w:bookmarkStart w:id="136" w:name="_Toc524605234"/>
      <w:bookmarkStart w:id="137" w:name="_Toc519069776"/>
      <w:bookmarkStart w:id="138" w:name="_Toc519511961"/>
      <w:bookmarkStart w:id="139" w:name="_Toc524605237"/>
      <w:bookmarkStart w:id="140" w:name="_Toc519069779"/>
      <w:bookmarkStart w:id="141" w:name="_Toc519511964"/>
      <w:bookmarkStart w:id="142" w:name="_Toc524605240"/>
      <w:bookmarkStart w:id="143" w:name="_Toc519069782"/>
      <w:bookmarkStart w:id="144" w:name="_Toc519511967"/>
      <w:bookmarkStart w:id="145" w:name="_Toc524605243"/>
      <w:bookmarkStart w:id="146" w:name="_Toc519069785"/>
      <w:bookmarkStart w:id="147" w:name="_Toc519511970"/>
      <w:bookmarkStart w:id="148" w:name="_Toc524605246"/>
      <w:bookmarkStart w:id="149" w:name="_Toc519069786"/>
      <w:bookmarkStart w:id="150" w:name="_Toc519511971"/>
      <w:bookmarkStart w:id="151" w:name="_Toc524605247"/>
      <w:bookmarkStart w:id="152" w:name="_Toc519069789"/>
      <w:bookmarkStart w:id="153" w:name="_Toc519511974"/>
      <w:bookmarkStart w:id="154" w:name="_Toc524605250"/>
      <w:bookmarkStart w:id="155" w:name="_Toc52476054"/>
      <w:bookmarkStart w:id="156" w:name="_Toc112401620"/>
      <w:bookmarkStart w:id="157" w:name="_Toc148614350"/>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C7590D">
        <w:rPr>
          <w:rFonts w:cs="Arial"/>
        </w:rPr>
        <w:t>CANCELLATION</w:t>
      </w:r>
      <w:bookmarkEnd w:id="155"/>
      <w:bookmarkEnd w:id="156"/>
      <w:bookmarkEnd w:id="157"/>
    </w:p>
    <w:tbl>
      <w:tblPr>
        <w:tblW w:w="9900" w:type="dxa"/>
        <w:tblInd w:w="-252" w:type="dxa"/>
        <w:tblLook w:val="04A0" w:firstRow="1" w:lastRow="0" w:firstColumn="1" w:lastColumn="0" w:noHBand="0" w:noVBand="1"/>
      </w:tblPr>
      <w:tblGrid>
        <w:gridCol w:w="360"/>
        <w:gridCol w:w="9540"/>
      </w:tblGrid>
      <w:tr w:rsidR="0029162E" w:rsidRPr="00C7590D" w14:paraId="6F521815" w14:textId="77777777" w:rsidTr="006A6F7D">
        <w:trPr>
          <w:trHeight w:val="1008"/>
        </w:trPr>
        <w:tc>
          <w:tcPr>
            <w:tcW w:w="360" w:type="dxa"/>
          </w:tcPr>
          <w:p w14:paraId="6F521813" w14:textId="77777777" w:rsidR="0029162E" w:rsidRPr="00C7590D" w:rsidRDefault="0029162E" w:rsidP="006A6F7D">
            <w:pPr>
              <w:tabs>
                <w:tab w:val="left" w:pos="2160"/>
              </w:tabs>
              <w:spacing w:before="100" w:after="100"/>
              <w:rPr>
                <w:rFonts w:ascii="Arial" w:hAnsi="Arial" w:cs="Arial"/>
              </w:rPr>
            </w:pPr>
          </w:p>
        </w:tc>
        <w:tc>
          <w:tcPr>
            <w:tcW w:w="9540" w:type="dxa"/>
          </w:tcPr>
          <w:p w14:paraId="6F521814" w14:textId="77777777" w:rsidR="0029162E" w:rsidRPr="00C7590D" w:rsidRDefault="0029162E" w:rsidP="006A6F7D">
            <w:pPr>
              <w:pStyle w:val="Heading1Text"/>
              <w:spacing w:before="100" w:after="100"/>
              <w:ind w:left="450"/>
              <w:jc w:val="left"/>
              <w:rPr>
                <w:rFonts w:ascii="Arial" w:hAnsi="Arial" w:cs="Arial"/>
              </w:rPr>
            </w:pPr>
            <w:r w:rsidRPr="00C7590D">
              <w:rPr>
                <w:rFonts w:ascii="Arial" w:hAnsi="Arial" w:cs="Arial"/>
              </w:rPr>
              <w:t>When conditions have sufficiently improved and the criteria for declaration of an Energy Alert or an Energy Emergency are no longer being met, ISO shall cancel the Energy Alert or Energy Emergency, as applicable</w:t>
            </w:r>
          </w:p>
        </w:tc>
      </w:tr>
      <w:tr w:rsidR="0029162E" w:rsidRPr="00C7590D" w14:paraId="6F521818" w14:textId="77777777" w:rsidTr="006A6F7D">
        <w:trPr>
          <w:trHeight w:val="1008"/>
        </w:trPr>
        <w:tc>
          <w:tcPr>
            <w:tcW w:w="360" w:type="dxa"/>
          </w:tcPr>
          <w:p w14:paraId="6F521816" w14:textId="77777777" w:rsidR="0029162E" w:rsidRPr="00C7590D" w:rsidRDefault="0029162E" w:rsidP="006A6F7D">
            <w:pPr>
              <w:tabs>
                <w:tab w:val="left" w:pos="2160"/>
              </w:tabs>
              <w:spacing w:before="100" w:after="100"/>
              <w:rPr>
                <w:rFonts w:ascii="Arial" w:hAnsi="Arial" w:cs="Arial"/>
              </w:rPr>
            </w:pPr>
          </w:p>
        </w:tc>
        <w:tc>
          <w:tcPr>
            <w:tcW w:w="9540" w:type="dxa"/>
          </w:tcPr>
          <w:p w14:paraId="6F521817" w14:textId="77777777" w:rsidR="0029162E" w:rsidRPr="00C7590D" w:rsidRDefault="0029162E" w:rsidP="006A6F7D">
            <w:pPr>
              <w:pStyle w:val="Heading1Text"/>
              <w:spacing w:before="100" w:after="100"/>
              <w:ind w:left="450"/>
              <w:jc w:val="left"/>
              <w:rPr>
                <w:rFonts w:ascii="Arial" w:hAnsi="Arial" w:cs="Arial"/>
              </w:rPr>
            </w:pPr>
            <w:r w:rsidRPr="00C7590D">
              <w:rPr>
                <w:rFonts w:ascii="Arial" w:hAnsi="Arial" w:cs="Arial"/>
              </w:rPr>
              <w:t>To the extent possible, ISO will cancel Energy Alerts and Energy Emergencies on a daily boundary.</w:t>
            </w:r>
          </w:p>
        </w:tc>
      </w:tr>
    </w:tbl>
    <w:p w14:paraId="743E786D" w14:textId="77777777" w:rsidR="00DE333C" w:rsidRDefault="00DE333C">
      <w:r>
        <w:br w:type="page"/>
      </w:r>
    </w:p>
    <w:p w14:paraId="6B2D9131" w14:textId="55C17639" w:rsidR="00F8139B" w:rsidRDefault="00F8139B" w:rsidP="00873C75">
      <w:pPr>
        <w:pStyle w:val="Heading1"/>
        <w:ind w:left="-720"/>
        <w:rPr>
          <w:rFonts w:cs="Arial"/>
        </w:rPr>
      </w:pPr>
      <w:bookmarkStart w:id="158" w:name="_Toc456421958"/>
      <w:bookmarkEnd w:id="25"/>
      <w:r>
        <w:rPr>
          <w:rFonts w:cs="Arial"/>
        </w:rPr>
        <w:lastRenderedPageBreak/>
        <w:t xml:space="preserve"> </w:t>
      </w:r>
      <w:bookmarkStart w:id="159" w:name="_Toc112401621"/>
      <w:bookmarkStart w:id="160" w:name="_Toc148614351"/>
      <w:r>
        <w:rPr>
          <w:rFonts w:cs="Arial"/>
        </w:rPr>
        <w:t xml:space="preserve">GENERATOR </w:t>
      </w:r>
      <w:r w:rsidR="00127E93">
        <w:rPr>
          <w:rFonts w:cs="Arial"/>
        </w:rPr>
        <w:t xml:space="preserve">FUEL AND EMISSIONS </w:t>
      </w:r>
      <w:r>
        <w:rPr>
          <w:rFonts w:cs="Arial"/>
        </w:rPr>
        <w:t>SURVEY</w:t>
      </w:r>
      <w:bookmarkEnd w:id="159"/>
      <w:bookmarkEnd w:id="160"/>
    </w:p>
    <w:p w14:paraId="39FF082A" w14:textId="793C2242" w:rsidR="00F8139B" w:rsidRDefault="00F8139B" w:rsidP="00873C75">
      <w:pPr>
        <w:pStyle w:val="Heading2"/>
        <w:ind w:left="-360"/>
      </w:pPr>
      <w:bookmarkStart w:id="161" w:name="_Toc112401622"/>
      <w:bookmarkStart w:id="162" w:name="_Toc148614352"/>
      <w:r>
        <w:t>DATA COLLECTION PROCESS DESCRIPTION</w:t>
      </w:r>
      <w:bookmarkEnd w:id="161"/>
      <w:bookmarkEnd w:id="162"/>
    </w:p>
    <w:tbl>
      <w:tblPr>
        <w:tblW w:w="9900" w:type="dxa"/>
        <w:tblInd w:w="-252" w:type="dxa"/>
        <w:tblLook w:val="04A0" w:firstRow="1" w:lastRow="0" w:firstColumn="1" w:lastColumn="0" w:noHBand="0" w:noVBand="1"/>
      </w:tblPr>
      <w:tblGrid>
        <w:gridCol w:w="360"/>
        <w:gridCol w:w="9540"/>
      </w:tblGrid>
      <w:tr w:rsidR="00F8139B" w:rsidRPr="00C7590D" w14:paraId="06E5BC9D" w14:textId="77777777" w:rsidTr="003E4D9C">
        <w:tc>
          <w:tcPr>
            <w:tcW w:w="360" w:type="dxa"/>
          </w:tcPr>
          <w:p w14:paraId="11D58925" w14:textId="77777777" w:rsidR="00F8139B" w:rsidRPr="00C7590D" w:rsidRDefault="00F8139B" w:rsidP="003E4D9C">
            <w:pPr>
              <w:tabs>
                <w:tab w:val="left" w:pos="2160"/>
              </w:tabs>
              <w:spacing w:before="100" w:after="100"/>
              <w:rPr>
                <w:rFonts w:ascii="Arial" w:hAnsi="Arial" w:cs="Arial"/>
              </w:rPr>
            </w:pPr>
          </w:p>
        </w:tc>
        <w:tc>
          <w:tcPr>
            <w:tcW w:w="9540" w:type="dxa"/>
          </w:tcPr>
          <w:p w14:paraId="47FB1873" w14:textId="34A317FE" w:rsidR="00F8139B" w:rsidRPr="00C7590D" w:rsidRDefault="00F8139B" w:rsidP="000B723E">
            <w:pPr>
              <w:pStyle w:val="Heading1Text"/>
              <w:spacing w:before="100" w:after="100"/>
              <w:ind w:left="450"/>
              <w:jc w:val="left"/>
              <w:rPr>
                <w:rFonts w:ascii="Arial" w:hAnsi="Arial" w:cs="Arial"/>
                <w:szCs w:val="24"/>
              </w:rPr>
            </w:pPr>
            <w:r w:rsidRPr="00C7590D">
              <w:rPr>
                <w:rFonts w:ascii="Arial" w:hAnsi="Arial" w:cs="Arial"/>
                <w:szCs w:val="24"/>
              </w:rPr>
              <w:t xml:space="preserve">At the periodicity specified in Sections III.A, III.B, and III.C, ISO shall distribute </w:t>
            </w:r>
            <w:r w:rsidR="00071438">
              <w:rPr>
                <w:rFonts w:ascii="Arial" w:hAnsi="Arial" w:cs="Arial"/>
                <w:szCs w:val="24"/>
              </w:rPr>
              <w:t xml:space="preserve">the </w:t>
            </w:r>
            <w:r w:rsidR="00B077A6">
              <w:rPr>
                <w:rFonts w:ascii="Arial" w:hAnsi="Arial" w:cs="Arial"/>
                <w:bCs/>
              </w:rPr>
              <w:t>Generator Fuel and Emissions Survey</w:t>
            </w:r>
            <w:r w:rsidRPr="00C7590D">
              <w:rPr>
                <w:rFonts w:ascii="Arial" w:hAnsi="Arial" w:cs="Arial"/>
                <w:szCs w:val="24"/>
              </w:rPr>
              <w:t xml:space="preserve"> to the Lead MP of each applicable </w:t>
            </w:r>
            <w:del w:id="163" w:author="Author">
              <w:r w:rsidRPr="00C7590D" w:rsidDel="000B723E">
                <w:rPr>
                  <w:rFonts w:ascii="Arial" w:hAnsi="Arial" w:cs="Arial"/>
                  <w:szCs w:val="24"/>
                </w:rPr>
                <w:delText>Resource</w:delText>
              </w:r>
            </w:del>
            <w:ins w:id="164" w:author="Author">
              <w:r w:rsidR="000B723E">
                <w:rPr>
                  <w:rFonts w:ascii="Arial" w:hAnsi="Arial" w:cs="Arial"/>
                  <w:szCs w:val="24"/>
                </w:rPr>
                <w:t>Generator</w:t>
              </w:r>
            </w:ins>
            <w:r w:rsidRPr="00C7590D">
              <w:rPr>
                <w:rFonts w:ascii="Arial" w:hAnsi="Arial" w:cs="Arial"/>
                <w:szCs w:val="24"/>
              </w:rPr>
              <w:t xml:space="preserve">.  The purpose of </w:t>
            </w:r>
            <w:r>
              <w:rPr>
                <w:rFonts w:ascii="Arial" w:hAnsi="Arial" w:cs="Arial"/>
                <w:szCs w:val="24"/>
              </w:rPr>
              <w:t xml:space="preserve">the </w:t>
            </w:r>
            <w:r w:rsidR="00807DD1">
              <w:rPr>
                <w:rFonts w:ascii="Arial" w:hAnsi="Arial" w:cs="Arial"/>
                <w:bCs/>
              </w:rPr>
              <w:t>Generator Fuel and Emissions Survey</w:t>
            </w:r>
            <w:r w:rsidRPr="00C7590D">
              <w:rPr>
                <w:rFonts w:ascii="Arial" w:hAnsi="Arial" w:cs="Arial"/>
                <w:szCs w:val="24"/>
              </w:rPr>
              <w:t xml:space="preserve"> is to collect data that allows ISO to monitor fuel inventory levels, fuel replenishment plans, and actual or anticipated environmental limitations on Resources within New England</w:t>
            </w:r>
            <w:ins w:id="165" w:author="Author">
              <w:r w:rsidR="000B723E">
                <w:rPr>
                  <w:rFonts w:ascii="Arial" w:hAnsi="Arial" w:cs="Arial"/>
                  <w:szCs w:val="24"/>
                </w:rPr>
                <w:t xml:space="preserve"> anticipated within the following 21 days</w:t>
              </w:r>
            </w:ins>
            <w:r w:rsidRPr="00C7590D">
              <w:rPr>
                <w:rFonts w:ascii="Arial" w:hAnsi="Arial" w:cs="Arial"/>
                <w:szCs w:val="24"/>
              </w:rPr>
              <w:t xml:space="preserve">.  Additionally, ISO shall utilize data submitted </w:t>
            </w:r>
            <w:r w:rsidR="00071438">
              <w:rPr>
                <w:rFonts w:ascii="Arial" w:hAnsi="Arial" w:cs="Arial"/>
                <w:szCs w:val="24"/>
              </w:rPr>
              <w:t>as part of the</w:t>
            </w:r>
            <w:r w:rsidRPr="00C7590D">
              <w:rPr>
                <w:rFonts w:ascii="Arial" w:hAnsi="Arial" w:cs="Arial"/>
                <w:szCs w:val="24"/>
              </w:rPr>
              <w:t xml:space="preserve"> </w:t>
            </w:r>
            <w:r w:rsidR="00807DD1">
              <w:rPr>
                <w:rFonts w:ascii="Arial" w:hAnsi="Arial" w:cs="Arial"/>
                <w:bCs/>
              </w:rPr>
              <w:t>Generator Fuel and Emissions Surveys</w:t>
            </w:r>
            <w:r w:rsidRPr="00C7590D">
              <w:rPr>
                <w:rFonts w:ascii="Arial" w:hAnsi="Arial" w:cs="Arial"/>
                <w:szCs w:val="24"/>
              </w:rPr>
              <w:t xml:space="preserve"> to perform periodic Energy Emergency forecasting and reporti</w:t>
            </w:r>
            <w:r w:rsidR="00CB4206">
              <w:rPr>
                <w:rFonts w:ascii="Arial" w:hAnsi="Arial" w:cs="Arial"/>
                <w:szCs w:val="24"/>
              </w:rPr>
              <w:t>ng, as described in Section II.A</w:t>
            </w:r>
            <w:r w:rsidRPr="00C7590D">
              <w:rPr>
                <w:rFonts w:ascii="Arial" w:hAnsi="Arial" w:cs="Arial"/>
                <w:szCs w:val="24"/>
              </w:rPr>
              <w:t xml:space="preserve"> of this OP.  </w:t>
            </w:r>
          </w:p>
        </w:tc>
      </w:tr>
    </w:tbl>
    <w:p w14:paraId="5079CEA1" w14:textId="53B4DE0C" w:rsidR="00F8139B" w:rsidRDefault="00F8139B" w:rsidP="00873C75">
      <w:pPr>
        <w:pStyle w:val="Heading2"/>
        <w:ind w:left="-360"/>
      </w:pPr>
      <w:bookmarkStart w:id="166" w:name="_Toc112401623"/>
      <w:bookmarkStart w:id="167" w:name="_Toc148614353"/>
      <w:r>
        <w:t>SURVEY QUESTIONS</w:t>
      </w:r>
      <w:bookmarkEnd w:id="166"/>
      <w:bookmarkEnd w:id="167"/>
    </w:p>
    <w:tbl>
      <w:tblPr>
        <w:tblW w:w="9900" w:type="dxa"/>
        <w:tblInd w:w="-252" w:type="dxa"/>
        <w:tblLook w:val="04A0" w:firstRow="1" w:lastRow="0" w:firstColumn="1" w:lastColumn="0" w:noHBand="0" w:noVBand="1"/>
      </w:tblPr>
      <w:tblGrid>
        <w:gridCol w:w="360"/>
        <w:gridCol w:w="9540"/>
      </w:tblGrid>
      <w:tr w:rsidR="000B723E" w:rsidRPr="00C7590D" w14:paraId="0E0A94F8" w14:textId="77777777" w:rsidTr="003E4D9C">
        <w:tc>
          <w:tcPr>
            <w:tcW w:w="360" w:type="dxa"/>
          </w:tcPr>
          <w:p w14:paraId="7EF19A4E" w14:textId="77777777" w:rsidR="000B723E" w:rsidRDefault="000B723E" w:rsidP="003E4D9C">
            <w:pPr>
              <w:tabs>
                <w:tab w:val="left" w:pos="2160"/>
              </w:tabs>
              <w:spacing w:before="100" w:after="100"/>
              <w:rPr>
                <w:rFonts w:ascii="Arial" w:hAnsi="Arial" w:cs="Arial"/>
              </w:rPr>
            </w:pPr>
          </w:p>
        </w:tc>
        <w:tc>
          <w:tcPr>
            <w:tcW w:w="9540" w:type="dxa"/>
          </w:tcPr>
          <w:p w14:paraId="15B9A563" w14:textId="181D54F0" w:rsidR="000B723E" w:rsidRPr="000B723E" w:rsidRDefault="000B723E" w:rsidP="000B723E">
            <w:pPr>
              <w:pStyle w:val="Heading1Text"/>
              <w:spacing w:before="100" w:after="100"/>
              <w:ind w:left="450"/>
              <w:jc w:val="left"/>
              <w:rPr>
                <w:rFonts w:ascii="Arial" w:hAnsi="Arial" w:cs="Arial"/>
                <w:szCs w:val="24"/>
              </w:rPr>
            </w:pPr>
            <w:r w:rsidRPr="00B008A1">
              <w:rPr>
                <w:rFonts w:ascii="Arial" w:hAnsi="Arial" w:cs="Arial"/>
                <w:szCs w:val="24"/>
              </w:rPr>
              <w:t xml:space="preserve">Respondents will be asked to answer the following questions, as applicable, depending on the </w:t>
            </w:r>
            <w:r>
              <w:rPr>
                <w:rFonts w:ascii="Arial" w:hAnsi="Arial" w:cs="Arial"/>
                <w:szCs w:val="24"/>
              </w:rPr>
              <w:t>fuel sources and characteristics</w:t>
            </w:r>
            <w:r w:rsidRPr="003E4D9C">
              <w:rPr>
                <w:rFonts w:ascii="Arial" w:hAnsi="Arial" w:cs="Arial"/>
                <w:szCs w:val="24"/>
              </w:rPr>
              <w:t xml:space="preserve"> of </w:t>
            </w:r>
            <w:r>
              <w:rPr>
                <w:rFonts w:ascii="Arial" w:hAnsi="Arial" w:cs="Arial"/>
                <w:szCs w:val="24"/>
              </w:rPr>
              <w:t>the</w:t>
            </w:r>
            <w:r w:rsidRPr="003E4D9C">
              <w:rPr>
                <w:rFonts w:ascii="Arial" w:hAnsi="Arial" w:cs="Arial"/>
                <w:szCs w:val="24"/>
              </w:rPr>
              <w:t xml:space="preserve"> </w:t>
            </w:r>
            <w:del w:id="168" w:author="Author">
              <w:r w:rsidRPr="003E4D9C" w:rsidDel="000B723E">
                <w:rPr>
                  <w:rFonts w:ascii="Arial" w:hAnsi="Arial" w:cs="Arial"/>
                  <w:szCs w:val="24"/>
                </w:rPr>
                <w:delText>Resource</w:delText>
              </w:r>
            </w:del>
            <w:ins w:id="169" w:author="Author">
              <w:r>
                <w:rPr>
                  <w:rFonts w:ascii="Arial" w:hAnsi="Arial" w:cs="Arial"/>
                  <w:szCs w:val="24"/>
                </w:rPr>
                <w:t>Generator</w:t>
              </w:r>
            </w:ins>
            <w:r>
              <w:rPr>
                <w:rFonts w:ascii="Arial" w:hAnsi="Arial" w:cs="Arial"/>
                <w:szCs w:val="24"/>
              </w:rPr>
              <w:t xml:space="preserve">.  </w:t>
            </w:r>
            <w:r w:rsidRPr="00C7590D">
              <w:rPr>
                <w:rFonts w:ascii="Arial" w:hAnsi="Arial" w:cs="Arial"/>
                <w:bCs/>
                <w:szCs w:val="24"/>
              </w:rPr>
              <w:t xml:space="preserve">ISO may modify the survey questions, as necessary, if it determines that additional information is needed to accomplish the objectives of the Generator </w:t>
            </w:r>
            <w:r>
              <w:rPr>
                <w:rFonts w:ascii="Arial" w:hAnsi="Arial" w:cs="Arial"/>
                <w:bCs/>
                <w:szCs w:val="24"/>
              </w:rPr>
              <w:t>Fuel and Emissions</w:t>
            </w:r>
            <w:r w:rsidRPr="00C7590D">
              <w:rPr>
                <w:rFonts w:ascii="Arial" w:hAnsi="Arial" w:cs="Arial"/>
                <w:bCs/>
                <w:szCs w:val="24"/>
              </w:rPr>
              <w:t xml:space="preserve"> Survey process, as described above.</w:t>
            </w:r>
          </w:p>
        </w:tc>
      </w:tr>
      <w:tr w:rsidR="000B723E" w:rsidRPr="00C7590D" w14:paraId="32E1583A" w14:textId="77777777" w:rsidTr="003E4D9C">
        <w:tc>
          <w:tcPr>
            <w:tcW w:w="360" w:type="dxa"/>
          </w:tcPr>
          <w:p w14:paraId="3DD2391A" w14:textId="77777777" w:rsidR="000B723E" w:rsidRPr="00C7590D" w:rsidRDefault="000B723E" w:rsidP="003E4D9C">
            <w:pPr>
              <w:tabs>
                <w:tab w:val="left" w:pos="2160"/>
              </w:tabs>
              <w:spacing w:before="100" w:after="100"/>
              <w:rPr>
                <w:rFonts w:ascii="Arial" w:hAnsi="Arial" w:cs="Arial"/>
              </w:rPr>
            </w:pPr>
          </w:p>
        </w:tc>
        <w:tc>
          <w:tcPr>
            <w:tcW w:w="9540" w:type="dxa"/>
          </w:tcPr>
          <w:p w14:paraId="44E57C60" w14:textId="25113CBC" w:rsidR="000B723E" w:rsidRDefault="000B723E" w:rsidP="0030058A">
            <w:pPr>
              <w:pStyle w:val="Heading3"/>
              <w:numPr>
                <w:ilvl w:val="0"/>
                <w:numId w:val="0"/>
              </w:numPr>
            </w:pPr>
          </w:p>
        </w:tc>
      </w:tr>
      <w:tr w:rsidR="00F8139B" w:rsidRPr="00C7590D" w14:paraId="2FDF0203" w14:textId="77777777" w:rsidTr="003E4D9C">
        <w:tc>
          <w:tcPr>
            <w:tcW w:w="360" w:type="dxa"/>
          </w:tcPr>
          <w:p w14:paraId="1AB5463B" w14:textId="77777777" w:rsidR="00F8139B" w:rsidRPr="00C7590D" w:rsidRDefault="00F8139B" w:rsidP="003E4D9C">
            <w:pPr>
              <w:tabs>
                <w:tab w:val="left" w:pos="2160"/>
              </w:tabs>
              <w:spacing w:before="100" w:after="100"/>
              <w:rPr>
                <w:rFonts w:ascii="Arial" w:hAnsi="Arial" w:cs="Arial"/>
              </w:rPr>
            </w:pPr>
          </w:p>
        </w:tc>
        <w:tc>
          <w:tcPr>
            <w:tcW w:w="9540" w:type="dxa"/>
          </w:tcPr>
          <w:p w14:paraId="2A652137" w14:textId="3B1ECF38" w:rsidR="00F8139B" w:rsidRPr="00FA7323" w:rsidRDefault="00F8139B" w:rsidP="00C526BE">
            <w:pPr>
              <w:pStyle w:val="Heading1Text"/>
              <w:numPr>
                <w:ilvl w:val="0"/>
                <w:numId w:val="54"/>
              </w:numPr>
              <w:spacing w:before="100" w:after="100"/>
              <w:jc w:val="left"/>
              <w:rPr>
                <w:rFonts w:ascii="Arial" w:hAnsi="Arial" w:cs="Arial"/>
                <w:szCs w:val="24"/>
              </w:rPr>
            </w:pPr>
            <w:r w:rsidRPr="00FA7323">
              <w:rPr>
                <w:rFonts w:ascii="Arial" w:hAnsi="Arial" w:cs="Arial"/>
                <w:szCs w:val="24"/>
              </w:rPr>
              <w:t>Generator Information</w:t>
            </w:r>
          </w:p>
          <w:p w14:paraId="4B1542B7" w14:textId="7491E1BB" w:rsidR="00F8139B" w:rsidRPr="00B008A1" w:rsidDel="0030058A" w:rsidRDefault="00F8139B" w:rsidP="00C526BE">
            <w:pPr>
              <w:pStyle w:val="Heading1Text"/>
              <w:numPr>
                <w:ilvl w:val="1"/>
                <w:numId w:val="54"/>
              </w:numPr>
              <w:spacing w:before="100" w:after="100"/>
              <w:jc w:val="left"/>
              <w:rPr>
                <w:del w:id="170" w:author="Author"/>
                <w:rFonts w:ascii="Arial" w:hAnsi="Arial" w:cs="Arial"/>
                <w:szCs w:val="24"/>
              </w:rPr>
            </w:pPr>
            <w:del w:id="171" w:author="Author">
              <w:r w:rsidRPr="00C526BE" w:rsidDel="0030058A">
                <w:rPr>
                  <w:rFonts w:ascii="Arial" w:hAnsi="Arial" w:cs="Arial"/>
                  <w:szCs w:val="24"/>
                </w:rPr>
                <w:delText>Generator name (3 or 4 character asset name)</w:delText>
              </w:r>
            </w:del>
          </w:p>
          <w:p w14:paraId="01CC7837" w14:textId="21B84357" w:rsidR="0030058A" w:rsidRDefault="0030058A" w:rsidP="008E5E00">
            <w:pPr>
              <w:pStyle w:val="Heading1Text"/>
              <w:numPr>
                <w:ilvl w:val="1"/>
                <w:numId w:val="54"/>
              </w:numPr>
              <w:spacing w:before="100" w:after="100"/>
              <w:ind w:left="2212" w:hanging="772"/>
              <w:jc w:val="left"/>
              <w:rPr>
                <w:ins w:id="172" w:author="Author"/>
                <w:rFonts w:ascii="Arial" w:hAnsi="Arial" w:cs="Arial"/>
                <w:szCs w:val="24"/>
              </w:rPr>
            </w:pPr>
            <w:ins w:id="173" w:author="Author">
              <w:r>
                <w:rPr>
                  <w:rFonts w:ascii="Arial" w:hAnsi="Arial" w:cs="Arial"/>
                  <w:szCs w:val="24"/>
                </w:rPr>
                <w:t xml:space="preserve">All Generators: Assuming fuel is always available, how many MWs can this Generator continuously produce, in the absence of any environmental or emissions limitations? </w:t>
              </w:r>
            </w:ins>
          </w:p>
          <w:p w14:paraId="014E7585" w14:textId="3E97BD56" w:rsidR="00F8139B" w:rsidRDefault="0030058A" w:rsidP="008E5E00">
            <w:pPr>
              <w:pStyle w:val="Heading1Text"/>
              <w:numPr>
                <w:ilvl w:val="1"/>
                <w:numId w:val="54"/>
              </w:numPr>
              <w:spacing w:before="100" w:after="100"/>
              <w:ind w:left="2212" w:hanging="772"/>
              <w:jc w:val="left"/>
              <w:rPr>
                <w:ins w:id="174" w:author="Author"/>
                <w:rFonts w:ascii="Arial" w:hAnsi="Arial" w:cs="Arial"/>
                <w:szCs w:val="24"/>
              </w:rPr>
            </w:pPr>
            <w:ins w:id="175" w:author="Author">
              <w:r>
                <w:rPr>
                  <w:rFonts w:ascii="Arial" w:hAnsi="Arial" w:cs="Arial"/>
                  <w:szCs w:val="24"/>
                </w:rPr>
                <w:t xml:space="preserve">Oil Generators: </w:t>
              </w:r>
            </w:ins>
            <w:r w:rsidR="00813778">
              <w:rPr>
                <w:rFonts w:ascii="Arial" w:hAnsi="Arial" w:cs="Arial"/>
                <w:szCs w:val="24"/>
              </w:rPr>
              <w:t xml:space="preserve">Do you have plans to retire the ability to burn oil </w:t>
            </w:r>
            <w:del w:id="176" w:author="Author">
              <w:r w:rsidR="00813778" w:rsidDel="0030058A">
                <w:rPr>
                  <w:rFonts w:ascii="Arial" w:hAnsi="Arial" w:cs="Arial"/>
                  <w:szCs w:val="24"/>
                </w:rPr>
                <w:delText xml:space="preserve">or coal </w:delText>
              </w:r>
            </w:del>
            <w:r w:rsidR="00813778">
              <w:rPr>
                <w:rFonts w:ascii="Arial" w:hAnsi="Arial" w:cs="Arial"/>
                <w:szCs w:val="24"/>
              </w:rPr>
              <w:t xml:space="preserve">in the next two months? </w:t>
            </w:r>
          </w:p>
          <w:p w14:paraId="5E477225" w14:textId="2716CEC9" w:rsidR="0030058A" w:rsidRPr="00B008A1" w:rsidRDefault="0030058A" w:rsidP="008E5E00">
            <w:pPr>
              <w:pStyle w:val="Heading1Text"/>
              <w:numPr>
                <w:ilvl w:val="1"/>
                <w:numId w:val="54"/>
              </w:numPr>
              <w:spacing w:before="100" w:after="100"/>
              <w:ind w:left="2212" w:hanging="772"/>
              <w:jc w:val="left"/>
              <w:rPr>
                <w:rFonts w:ascii="Arial" w:hAnsi="Arial" w:cs="Arial"/>
                <w:szCs w:val="24"/>
              </w:rPr>
            </w:pPr>
            <w:ins w:id="177" w:author="Author">
              <w:r>
                <w:rPr>
                  <w:rFonts w:ascii="Arial" w:hAnsi="Arial" w:cs="Arial"/>
                  <w:szCs w:val="24"/>
                </w:rPr>
                <w:t>Oil Generators: How much fuel did this Generator burn since the completion of the previous survey?</w:t>
              </w:r>
            </w:ins>
          </w:p>
          <w:p w14:paraId="79EC2B5F" w14:textId="203FEB73" w:rsidR="00F8139B" w:rsidRPr="00B008A1" w:rsidRDefault="00F8139B" w:rsidP="00C526BE">
            <w:pPr>
              <w:pStyle w:val="Heading1Text"/>
              <w:numPr>
                <w:ilvl w:val="0"/>
                <w:numId w:val="54"/>
              </w:numPr>
              <w:spacing w:before="100" w:after="100"/>
              <w:jc w:val="left"/>
              <w:rPr>
                <w:rFonts w:ascii="Arial" w:hAnsi="Arial" w:cs="Arial"/>
                <w:szCs w:val="24"/>
              </w:rPr>
            </w:pPr>
            <w:del w:id="178" w:author="Author">
              <w:r w:rsidRPr="00B008A1" w:rsidDel="00997629">
                <w:rPr>
                  <w:rFonts w:ascii="Arial" w:hAnsi="Arial" w:cs="Arial"/>
                  <w:szCs w:val="24"/>
                </w:rPr>
                <w:delText>Oil Information</w:delText>
              </w:r>
            </w:del>
            <w:ins w:id="179" w:author="Author">
              <w:r w:rsidR="00997629">
                <w:rPr>
                  <w:rFonts w:ascii="Arial" w:hAnsi="Arial" w:cs="Arial"/>
                  <w:szCs w:val="24"/>
                </w:rPr>
                <w:t xml:space="preserve">Fuel </w:t>
              </w:r>
              <w:r w:rsidR="00C2655C">
                <w:rPr>
                  <w:rFonts w:ascii="Arial" w:hAnsi="Arial" w:cs="Arial"/>
                  <w:szCs w:val="24"/>
                  <w:highlight w:val="yellow"/>
                </w:rPr>
                <w:t>o</w:t>
              </w:r>
              <w:r w:rsidR="00AE0D06" w:rsidRPr="00A228A1">
                <w:rPr>
                  <w:rFonts w:ascii="Arial" w:hAnsi="Arial" w:cs="Arial"/>
                  <w:szCs w:val="24"/>
                  <w:highlight w:val="yellow"/>
                  <w:rPrChange w:id="180" w:author="Author">
                    <w:rPr>
                      <w:rFonts w:ascii="Arial" w:hAnsi="Arial" w:cs="Arial"/>
                      <w:szCs w:val="24"/>
                    </w:rPr>
                  </w:rPrChange>
                </w:rPr>
                <w:t>il</w:t>
              </w:r>
              <w:r w:rsidR="00AE0D06">
                <w:rPr>
                  <w:rFonts w:ascii="Arial" w:hAnsi="Arial" w:cs="Arial"/>
                  <w:szCs w:val="24"/>
                </w:rPr>
                <w:t xml:space="preserve"> I</w:t>
              </w:r>
              <w:del w:id="181" w:author="Author">
                <w:r w:rsidR="00997629" w:rsidDel="00AE0D06">
                  <w:rPr>
                    <w:rFonts w:ascii="Arial" w:hAnsi="Arial" w:cs="Arial"/>
                    <w:szCs w:val="24"/>
                  </w:rPr>
                  <w:delText>i</w:delText>
                </w:r>
              </w:del>
              <w:r w:rsidR="00997629">
                <w:rPr>
                  <w:rFonts w:ascii="Arial" w:hAnsi="Arial" w:cs="Arial"/>
                  <w:szCs w:val="24"/>
                </w:rPr>
                <w:t>nventory</w:t>
              </w:r>
            </w:ins>
          </w:p>
          <w:p w14:paraId="4B99A2CA" w14:textId="19ACA8B4" w:rsidR="00F8139B" w:rsidRPr="00B008A1" w:rsidRDefault="00F8139B" w:rsidP="00F80402">
            <w:pPr>
              <w:pStyle w:val="Heading1Text"/>
              <w:numPr>
                <w:ilvl w:val="1"/>
                <w:numId w:val="54"/>
              </w:numPr>
              <w:spacing w:before="100" w:after="100"/>
              <w:ind w:left="2126" w:hanging="720"/>
              <w:jc w:val="left"/>
              <w:rPr>
                <w:rFonts w:ascii="Arial" w:hAnsi="Arial" w:cs="Arial"/>
                <w:szCs w:val="24"/>
              </w:rPr>
            </w:pPr>
            <w:del w:id="182" w:author="Author">
              <w:r w:rsidRPr="00C526BE" w:rsidDel="00997629">
                <w:rPr>
                  <w:rFonts w:ascii="Arial" w:hAnsi="Arial" w:cs="Arial"/>
                  <w:szCs w:val="24"/>
                </w:rPr>
                <w:delText xml:space="preserve">Station’s </w:delText>
              </w:r>
            </w:del>
            <w:ins w:id="183" w:author="Author">
              <w:r w:rsidR="00997629">
                <w:rPr>
                  <w:rFonts w:ascii="Arial" w:hAnsi="Arial" w:cs="Arial"/>
                  <w:szCs w:val="24"/>
                </w:rPr>
                <w:t>What is the s</w:t>
              </w:r>
              <w:r w:rsidR="00997629" w:rsidRPr="00C526BE">
                <w:rPr>
                  <w:rFonts w:ascii="Arial" w:hAnsi="Arial" w:cs="Arial"/>
                  <w:szCs w:val="24"/>
                </w:rPr>
                <w:t xml:space="preserve">tation’s </w:t>
              </w:r>
            </w:ins>
            <w:r w:rsidRPr="00C526BE">
              <w:rPr>
                <w:rFonts w:ascii="Arial" w:hAnsi="Arial" w:cs="Arial"/>
                <w:szCs w:val="24"/>
              </w:rPr>
              <w:t xml:space="preserve">maximum </w:t>
            </w:r>
            <w:ins w:id="184" w:author="Author">
              <w:r w:rsidR="00186B80">
                <w:rPr>
                  <w:rFonts w:ascii="Arial" w:hAnsi="Arial" w:cs="Arial"/>
                  <w:szCs w:val="24"/>
                </w:rPr>
                <w:t xml:space="preserve">on-site </w:t>
              </w:r>
            </w:ins>
            <w:r w:rsidRPr="00C526BE">
              <w:rPr>
                <w:rFonts w:ascii="Arial" w:hAnsi="Arial" w:cs="Arial"/>
                <w:szCs w:val="24"/>
              </w:rPr>
              <w:t>usable storage capacity</w:t>
            </w:r>
            <w:del w:id="185" w:author="Author">
              <w:r w:rsidRPr="00C526BE" w:rsidDel="00186B80">
                <w:rPr>
                  <w:rFonts w:ascii="Arial" w:hAnsi="Arial" w:cs="Arial"/>
                  <w:szCs w:val="24"/>
                </w:rPr>
                <w:delText xml:space="preserve"> of oil</w:delText>
              </w:r>
            </w:del>
            <w:r w:rsidRPr="00C526BE">
              <w:rPr>
                <w:rFonts w:ascii="Arial" w:hAnsi="Arial" w:cs="Arial"/>
                <w:szCs w:val="24"/>
              </w:rPr>
              <w:t>, in gallons</w:t>
            </w:r>
            <w:r w:rsidR="00B12EBE">
              <w:rPr>
                <w:rFonts w:ascii="Arial" w:hAnsi="Arial" w:cs="Arial"/>
                <w:szCs w:val="24"/>
              </w:rPr>
              <w:t>.</w:t>
            </w:r>
            <w:r w:rsidRPr="00B008A1">
              <w:rPr>
                <w:rFonts w:ascii="Arial" w:hAnsi="Arial" w:cs="Arial"/>
                <w:szCs w:val="24"/>
              </w:rPr>
              <w:t xml:space="preserve"> </w:t>
            </w:r>
          </w:p>
          <w:p w14:paraId="240218A4" w14:textId="27016110" w:rsidR="00F8139B" w:rsidRDefault="00F8139B" w:rsidP="00F80402">
            <w:pPr>
              <w:pStyle w:val="Heading1Text"/>
              <w:numPr>
                <w:ilvl w:val="1"/>
                <w:numId w:val="54"/>
              </w:numPr>
              <w:spacing w:before="100" w:after="100"/>
              <w:ind w:left="2126" w:hanging="720"/>
              <w:jc w:val="left"/>
              <w:rPr>
                <w:ins w:id="186" w:author="Author"/>
                <w:rFonts w:ascii="Arial" w:hAnsi="Arial" w:cs="Arial"/>
                <w:szCs w:val="24"/>
              </w:rPr>
            </w:pPr>
            <w:del w:id="187" w:author="Author">
              <w:r w:rsidRPr="00C526BE" w:rsidDel="00997629">
                <w:rPr>
                  <w:rFonts w:ascii="Arial" w:hAnsi="Arial" w:cs="Arial"/>
                  <w:szCs w:val="24"/>
                </w:rPr>
                <w:delText xml:space="preserve">Station’s </w:delText>
              </w:r>
            </w:del>
            <w:ins w:id="188" w:author="Author">
              <w:r w:rsidR="00997629">
                <w:rPr>
                  <w:rFonts w:ascii="Arial" w:hAnsi="Arial" w:cs="Arial"/>
                  <w:szCs w:val="24"/>
                </w:rPr>
                <w:t>What is the s</w:t>
              </w:r>
              <w:r w:rsidR="00997629" w:rsidRPr="00C526BE">
                <w:rPr>
                  <w:rFonts w:ascii="Arial" w:hAnsi="Arial" w:cs="Arial"/>
                  <w:szCs w:val="24"/>
                </w:rPr>
                <w:t xml:space="preserve">tation’s </w:t>
              </w:r>
            </w:ins>
            <w:r w:rsidRPr="00C526BE">
              <w:rPr>
                <w:rFonts w:ascii="Arial" w:hAnsi="Arial" w:cs="Arial"/>
                <w:szCs w:val="24"/>
              </w:rPr>
              <w:t xml:space="preserve">current </w:t>
            </w:r>
            <w:ins w:id="189" w:author="Author">
              <w:r w:rsidR="00186B80">
                <w:rPr>
                  <w:rFonts w:ascii="Arial" w:hAnsi="Arial" w:cs="Arial"/>
                  <w:szCs w:val="24"/>
                </w:rPr>
                <w:t xml:space="preserve">on-site </w:t>
              </w:r>
            </w:ins>
            <w:r w:rsidRPr="00C526BE">
              <w:rPr>
                <w:rFonts w:ascii="Arial" w:hAnsi="Arial" w:cs="Arial"/>
                <w:szCs w:val="24"/>
              </w:rPr>
              <w:t>usable storage inventory</w:t>
            </w:r>
            <w:del w:id="190" w:author="Author">
              <w:r w:rsidRPr="00C526BE" w:rsidDel="00186B80">
                <w:rPr>
                  <w:rFonts w:ascii="Arial" w:hAnsi="Arial" w:cs="Arial"/>
                  <w:szCs w:val="24"/>
                </w:rPr>
                <w:delText xml:space="preserve"> on site of oil</w:delText>
              </w:r>
            </w:del>
            <w:r w:rsidRPr="00C526BE">
              <w:rPr>
                <w:rFonts w:ascii="Arial" w:hAnsi="Arial" w:cs="Arial"/>
                <w:szCs w:val="24"/>
              </w:rPr>
              <w:t>, in gallons</w:t>
            </w:r>
            <w:r w:rsidR="00B12EBE">
              <w:rPr>
                <w:rFonts w:ascii="Arial" w:hAnsi="Arial" w:cs="Arial"/>
                <w:szCs w:val="24"/>
              </w:rPr>
              <w:t>.</w:t>
            </w:r>
          </w:p>
          <w:p w14:paraId="6A839AF2" w14:textId="6A3D94A2" w:rsidR="00186B80" w:rsidRDefault="00186B80" w:rsidP="00A228A1">
            <w:pPr>
              <w:pStyle w:val="Heading1Text"/>
              <w:spacing w:before="100" w:after="100"/>
              <w:ind w:left="1440"/>
              <w:jc w:val="left"/>
              <w:rPr>
                <w:ins w:id="191" w:author="Author"/>
                <w:rFonts w:ascii="Arial" w:hAnsi="Arial" w:cs="Arial"/>
                <w:szCs w:val="24"/>
              </w:rPr>
              <w:pPrChange w:id="192" w:author="Author">
                <w:pPr>
                  <w:pStyle w:val="Heading1Text"/>
                  <w:numPr>
                    <w:ilvl w:val="1"/>
                    <w:numId w:val="54"/>
                  </w:numPr>
                  <w:spacing w:before="100" w:after="100"/>
                  <w:ind w:left="1800" w:hanging="360"/>
                  <w:jc w:val="left"/>
                </w:pPr>
              </w:pPrChange>
            </w:pPr>
            <w:ins w:id="193" w:author="Author">
              <w:r>
                <w:rPr>
                  <w:rFonts w:ascii="Arial" w:hAnsi="Arial" w:cs="Arial"/>
                  <w:szCs w:val="24"/>
                </w:rPr>
                <w:t xml:space="preserve">For questions 2.1 and 2.2, “usable storage” is the fuel storage amount that is accessible for </w:t>
              </w:r>
              <w:del w:id="194" w:author="Author">
                <w:r w:rsidDel="0065066E">
                  <w:rPr>
                    <w:rFonts w:ascii="Arial" w:hAnsi="Arial" w:cs="Arial"/>
                    <w:szCs w:val="24"/>
                  </w:rPr>
                  <w:delText>consumption</w:delText>
                </w:r>
              </w:del>
              <w:r w:rsidR="0065066E">
                <w:rPr>
                  <w:rFonts w:ascii="Arial" w:hAnsi="Arial" w:cs="Arial"/>
                  <w:szCs w:val="24"/>
                </w:rPr>
                <w:t>power generation</w:t>
              </w:r>
              <w:r>
                <w:rPr>
                  <w:rFonts w:ascii="Arial" w:hAnsi="Arial" w:cs="Arial"/>
                  <w:szCs w:val="24"/>
                </w:rPr>
                <w:t xml:space="preserve"> (e.g., excludes tank heel</w:t>
              </w:r>
              <w:r w:rsidR="0065066E">
                <w:rPr>
                  <w:rFonts w:ascii="Arial" w:hAnsi="Arial" w:cs="Arial"/>
                  <w:szCs w:val="24"/>
                </w:rPr>
                <w:t xml:space="preserve"> and municipal steam production</w:t>
              </w:r>
              <w:r>
                <w:rPr>
                  <w:rFonts w:ascii="Arial" w:hAnsi="Arial" w:cs="Arial"/>
                  <w:szCs w:val="24"/>
                </w:rPr>
                <w:t>), assumin</w:t>
              </w:r>
              <w:r w:rsidR="00F80402">
                <w:rPr>
                  <w:rFonts w:ascii="Arial" w:hAnsi="Arial" w:cs="Arial"/>
                  <w:szCs w:val="24"/>
                </w:rPr>
                <w:t>g</w:t>
              </w:r>
              <w:del w:id="195" w:author="Author">
                <w:r w:rsidDel="00F80402">
                  <w:rPr>
                    <w:rFonts w:ascii="Arial" w:hAnsi="Arial" w:cs="Arial"/>
                    <w:szCs w:val="24"/>
                  </w:rPr>
                  <w:delText>t</w:delText>
                </w:r>
              </w:del>
              <w:r>
                <w:rPr>
                  <w:rFonts w:ascii="Arial" w:hAnsi="Arial" w:cs="Arial"/>
                  <w:szCs w:val="24"/>
                </w:rPr>
                <w:t xml:space="preserve"> that Generators are </w:t>
              </w:r>
              <w:r>
                <w:rPr>
                  <w:rFonts w:ascii="Arial" w:hAnsi="Arial" w:cs="Arial"/>
                  <w:szCs w:val="24"/>
                </w:rPr>
                <w:lastRenderedPageBreak/>
                <w:t>able to operate. Do not reduce the “usable storage” values due to Generator outages, emissions/environmental limitations, or black-start fuel reservation requirements.</w:t>
              </w:r>
              <w:r w:rsidR="00997629">
                <w:rPr>
                  <w:rFonts w:ascii="Arial" w:hAnsi="Arial" w:cs="Arial"/>
                  <w:szCs w:val="24"/>
                </w:rPr>
                <w:br/>
              </w:r>
            </w:ins>
          </w:p>
          <w:p w14:paraId="5D873721" w14:textId="3FA9191E" w:rsidR="00997629" w:rsidRPr="00C526BE" w:rsidRDefault="00997629" w:rsidP="00A228A1">
            <w:pPr>
              <w:pStyle w:val="Heading1Text"/>
              <w:numPr>
                <w:ilvl w:val="0"/>
                <w:numId w:val="54"/>
              </w:numPr>
              <w:spacing w:before="100" w:after="100"/>
              <w:jc w:val="left"/>
              <w:rPr>
                <w:rFonts w:ascii="Arial" w:hAnsi="Arial" w:cs="Arial"/>
                <w:szCs w:val="24"/>
              </w:rPr>
              <w:pPrChange w:id="196" w:author="Author">
                <w:pPr>
                  <w:pStyle w:val="Heading1Text"/>
                  <w:numPr>
                    <w:ilvl w:val="1"/>
                    <w:numId w:val="54"/>
                  </w:numPr>
                  <w:spacing w:before="100" w:after="100"/>
                  <w:ind w:left="1800" w:hanging="360"/>
                  <w:jc w:val="left"/>
                </w:pPr>
              </w:pPrChange>
            </w:pPr>
            <w:ins w:id="197" w:author="Author">
              <w:r>
                <w:rPr>
                  <w:rFonts w:ascii="Arial" w:hAnsi="Arial" w:cs="Arial"/>
                  <w:szCs w:val="24"/>
                </w:rPr>
                <w:t xml:space="preserve">Fuel </w:t>
              </w:r>
              <w:r w:rsidR="00FE2ECA">
                <w:rPr>
                  <w:rFonts w:ascii="Arial" w:hAnsi="Arial" w:cs="Arial"/>
                  <w:szCs w:val="24"/>
                </w:rPr>
                <w:t xml:space="preserve">oil </w:t>
              </w:r>
              <w:r>
                <w:rPr>
                  <w:rFonts w:ascii="Arial" w:hAnsi="Arial" w:cs="Arial"/>
                  <w:szCs w:val="24"/>
                </w:rPr>
                <w:t>procurement</w:t>
              </w:r>
            </w:ins>
          </w:p>
          <w:p w14:paraId="2E9A229F" w14:textId="1716F18B" w:rsidR="00997629" w:rsidRDefault="00997629" w:rsidP="00B12EBE">
            <w:pPr>
              <w:pStyle w:val="Heading1Text"/>
              <w:numPr>
                <w:ilvl w:val="1"/>
                <w:numId w:val="54"/>
              </w:numPr>
              <w:tabs>
                <w:tab w:val="left" w:pos="1429"/>
              </w:tabs>
              <w:spacing w:before="100" w:after="100"/>
              <w:ind w:left="2122" w:hanging="720"/>
              <w:jc w:val="left"/>
              <w:rPr>
                <w:ins w:id="198" w:author="Author"/>
                <w:rFonts w:ascii="Arial" w:hAnsi="Arial" w:cs="Arial"/>
                <w:szCs w:val="24"/>
              </w:rPr>
            </w:pPr>
            <w:ins w:id="199" w:author="Author">
              <w:r>
                <w:rPr>
                  <w:rFonts w:ascii="Arial" w:hAnsi="Arial" w:cs="Arial"/>
                  <w:szCs w:val="24"/>
                </w:rPr>
                <w:t xml:space="preserve">Have any of your fuel </w:t>
              </w:r>
              <w:r w:rsidR="00FE2ECA">
                <w:rPr>
                  <w:rFonts w:ascii="Arial" w:hAnsi="Arial" w:cs="Arial"/>
                  <w:szCs w:val="24"/>
                </w:rPr>
                <w:t xml:space="preserve">oil </w:t>
              </w:r>
              <w:r>
                <w:rPr>
                  <w:rFonts w:ascii="Arial" w:hAnsi="Arial" w:cs="Arial"/>
                  <w:szCs w:val="24"/>
                </w:rPr>
                <w:t>supply procurement processes been compromised for any reason? If yes, please describe.</w:t>
              </w:r>
            </w:ins>
          </w:p>
          <w:p w14:paraId="27ECD9E1" w14:textId="044BFEC9" w:rsidR="00997629" w:rsidRDefault="00997629" w:rsidP="00B12EBE">
            <w:pPr>
              <w:pStyle w:val="Heading1Text"/>
              <w:numPr>
                <w:ilvl w:val="1"/>
                <w:numId w:val="54"/>
              </w:numPr>
              <w:tabs>
                <w:tab w:val="left" w:pos="1429"/>
              </w:tabs>
              <w:spacing w:before="100" w:after="100"/>
              <w:ind w:left="2122" w:hanging="720"/>
              <w:jc w:val="left"/>
              <w:rPr>
                <w:ins w:id="200" w:author="Author"/>
                <w:rFonts w:ascii="Arial" w:hAnsi="Arial" w:cs="Arial"/>
                <w:szCs w:val="24"/>
              </w:rPr>
            </w:pPr>
            <w:ins w:id="201" w:author="Author">
              <w:r>
                <w:rPr>
                  <w:rFonts w:ascii="Arial" w:hAnsi="Arial" w:cs="Arial"/>
                  <w:szCs w:val="24"/>
                </w:rPr>
                <w:t xml:space="preserve">Assuming current seasonal conditions, what is the maximum continuously sustainable fuel </w:t>
              </w:r>
              <w:r w:rsidR="00FE2ECA">
                <w:rPr>
                  <w:rFonts w:ascii="Arial" w:hAnsi="Arial" w:cs="Arial"/>
                  <w:szCs w:val="24"/>
                </w:rPr>
                <w:t xml:space="preserve">oil </w:t>
              </w:r>
              <w:r>
                <w:rPr>
                  <w:rFonts w:ascii="Arial" w:hAnsi="Arial" w:cs="Arial"/>
                  <w:szCs w:val="24"/>
                </w:rPr>
                <w:t>supply rate for this station, in gallons of fuel oil per day?</w:t>
              </w:r>
            </w:ins>
          </w:p>
          <w:p w14:paraId="7FF9CEC2" w14:textId="40F906BA" w:rsidR="00F8139B" w:rsidRPr="00C526BE" w:rsidRDefault="00F8139B" w:rsidP="00B12EBE">
            <w:pPr>
              <w:pStyle w:val="Heading1Text"/>
              <w:numPr>
                <w:ilvl w:val="1"/>
                <w:numId w:val="54"/>
              </w:numPr>
              <w:tabs>
                <w:tab w:val="left" w:pos="1429"/>
              </w:tabs>
              <w:spacing w:before="100" w:after="100"/>
              <w:ind w:left="2122" w:hanging="720"/>
              <w:jc w:val="left"/>
              <w:rPr>
                <w:rFonts w:ascii="Arial" w:hAnsi="Arial" w:cs="Arial"/>
                <w:szCs w:val="24"/>
              </w:rPr>
            </w:pPr>
            <w:r w:rsidRPr="00C526BE">
              <w:rPr>
                <w:rFonts w:ascii="Arial" w:hAnsi="Arial" w:cs="Arial"/>
                <w:szCs w:val="24"/>
              </w:rPr>
              <w:t xml:space="preserve">Do you </w:t>
            </w:r>
            <w:ins w:id="202" w:author="Author">
              <w:r w:rsidR="00997629">
                <w:rPr>
                  <w:rFonts w:ascii="Arial" w:hAnsi="Arial" w:cs="Arial"/>
                  <w:szCs w:val="24"/>
                </w:rPr>
                <w:t xml:space="preserve">currently </w:t>
              </w:r>
            </w:ins>
            <w:r w:rsidRPr="00C526BE">
              <w:rPr>
                <w:rFonts w:ascii="Arial" w:hAnsi="Arial" w:cs="Arial"/>
                <w:szCs w:val="24"/>
              </w:rPr>
              <w:t xml:space="preserve">have </w:t>
            </w:r>
            <w:del w:id="203" w:author="Author">
              <w:r w:rsidRPr="00C526BE" w:rsidDel="00997629">
                <w:rPr>
                  <w:rFonts w:ascii="Arial" w:hAnsi="Arial" w:cs="Arial"/>
                  <w:szCs w:val="24"/>
                </w:rPr>
                <w:delText>plans to</w:delText>
              </w:r>
            </w:del>
            <w:ins w:id="204" w:author="Author">
              <w:r w:rsidR="00997629">
                <w:rPr>
                  <w:rFonts w:ascii="Arial" w:hAnsi="Arial" w:cs="Arial"/>
                  <w:szCs w:val="24"/>
                </w:rPr>
                <w:t>fuel</w:t>
              </w:r>
            </w:ins>
            <w:r w:rsidRPr="00C526BE">
              <w:rPr>
                <w:rFonts w:ascii="Arial" w:hAnsi="Arial" w:cs="Arial"/>
                <w:szCs w:val="24"/>
              </w:rPr>
              <w:t xml:space="preserve"> </w:t>
            </w:r>
            <w:ins w:id="205" w:author="Author">
              <w:r w:rsidR="00FE2ECA">
                <w:rPr>
                  <w:rFonts w:ascii="Arial" w:hAnsi="Arial" w:cs="Arial"/>
                  <w:szCs w:val="24"/>
                </w:rPr>
                <w:t xml:space="preserve">oil </w:t>
              </w:r>
            </w:ins>
            <w:r w:rsidRPr="00C526BE">
              <w:rPr>
                <w:rFonts w:ascii="Arial" w:hAnsi="Arial" w:cs="Arial"/>
                <w:szCs w:val="24"/>
              </w:rPr>
              <w:t>order</w:t>
            </w:r>
            <w:ins w:id="206" w:author="Author">
              <w:r w:rsidR="00997629">
                <w:rPr>
                  <w:rFonts w:ascii="Arial" w:hAnsi="Arial" w:cs="Arial"/>
                  <w:szCs w:val="24"/>
                </w:rPr>
                <w:t xml:space="preserve">ed? If yes, what </w:t>
              </w:r>
              <w:del w:id="207" w:author="Author">
                <w:r w:rsidR="00997629" w:rsidDel="00F80402">
                  <w:rPr>
                    <w:rFonts w:ascii="Arial" w:hAnsi="Arial" w:cs="Arial"/>
                    <w:szCs w:val="24"/>
                  </w:rPr>
                  <w:delText>are</w:delText>
                </w:r>
              </w:del>
              <w:r w:rsidR="00F80402">
                <w:rPr>
                  <w:rFonts w:ascii="Arial" w:hAnsi="Arial" w:cs="Arial"/>
                  <w:szCs w:val="24"/>
                </w:rPr>
                <w:t>is</w:t>
              </w:r>
              <w:r w:rsidR="00997629">
                <w:rPr>
                  <w:rFonts w:ascii="Arial" w:hAnsi="Arial" w:cs="Arial"/>
                  <w:szCs w:val="24"/>
                </w:rPr>
                <w:t xml:space="preserve"> the expected date of delivery and the amount, in gallons?</w:t>
              </w:r>
            </w:ins>
            <w:del w:id="208" w:author="Author">
              <w:r w:rsidRPr="00C526BE" w:rsidDel="00997629">
                <w:rPr>
                  <w:rFonts w:ascii="Arial" w:hAnsi="Arial" w:cs="Arial"/>
                  <w:szCs w:val="24"/>
                </w:rPr>
                <w:delText xml:space="preserve"> more oil within the next two months?</w:delText>
              </w:r>
            </w:del>
          </w:p>
          <w:p w14:paraId="5FBDC02A" w14:textId="0051CB5F" w:rsidR="00997629" w:rsidRDefault="00997629" w:rsidP="00997629">
            <w:pPr>
              <w:pStyle w:val="Heading1Text"/>
              <w:numPr>
                <w:ilvl w:val="1"/>
                <w:numId w:val="54"/>
              </w:numPr>
              <w:tabs>
                <w:tab w:val="left" w:pos="1429"/>
              </w:tabs>
              <w:spacing w:before="100" w:after="100"/>
              <w:ind w:left="2122" w:hanging="720"/>
              <w:jc w:val="left"/>
              <w:rPr>
                <w:ins w:id="209" w:author="Author"/>
                <w:rFonts w:ascii="Arial" w:hAnsi="Arial" w:cs="Arial"/>
                <w:szCs w:val="24"/>
              </w:rPr>
            </w:pPr>
            <w:ins w:id="210" w:author="Author">
              <w:r>
                <w:rPr>
                  <w:rFonts w:ascii="Arial" w:hAnsi="Arial" w:cs="Arial"/>
                  <w:szCs w:val="24"/>
                </w:rPr>
                <w:t xml:space="preserve">What is the maximum quantity of fuel </w:t>
              </w:r>
              <w:r w:rsidR="00FE2ECA">
                <w:rPr>
                  <w:rFonts w:ascii="Arial" w:hAnsi="Arial" w:cs="Arial"/>
                  <w:szCs w:val="24"/>
                </w:rPr>
                <w:t xml:space="preserve">oil </w:t>
              </w:r>
              <w:r>
                <w:rPr>
                  <w:rFonts w:ascii="Arial" w:hAnsi="Arial" w:cs="Arial"/>
                  <w:szCs w:val="24"/>
                </w:rPr>
                <w:t xml:space="preserve">that can be delivered in a single shipment, in gallons? </w:t>
              </w:r>
            </w:ins>
          </w:p>
          <w:p w14:paraId="75FF1DE2" w14:textId="502DB03B" w:rsidR="00FE2ECA" w:rsidRDefault="00FE2ECA" w:rsidP="00997629">
            <w:pPr>
              <w:pStyle w:val="Heading1Text"/>
              <w:numPr>
                <w:ilvl w:val="1"/>
                <w:numId w:val="54"/>
              </w:numPr>
              <w:tabs>
                <w:tab w:val="left" w:pos="1429"/>
              </w:tabs>
              <w:spacing w:before="100" w:after="100"/>
              <w:ind w:left="2122" w:hanging="720"/>
              <w:jc w:val="left"/>
              <w:rPr>
                <w:ins w:id="211" w:author="Author"/>
                <w:rFonts w:ascii="Arial" w:hAnsi="Arial" w:cs="Arial"/>
                <w:szCs w:val="24"/>
              </w:rPr>
            </w:pPr>
            <w:ins w:id="212" w:author="Author">
              <w:r>
                <w:rPr>
                  <w:rFonts w:ascii="Arial" w:hAnsi="Arial" w:cs="Arial"/>
                  <w:szCs w:val="24"/>
                </w:rPr>
                <w:t>Is your fuel oil replenishment on a set schedule? If yes, how many days occur between scheduled replenishments?</w:t>
              </w:r>
            </w:ins>
          </w:p>
          <w:p w14:paraId="1E0754D2" w14:textId="7933FB4C" w:rsidR="00FE2ECA" w:rsidRDefault="00FE2ECA" w:rsidP="00997629">
            <w:pPr>
              <w:pStyle w:val="Heading1Text"/>
              <w:numPr>
                <w:ilvl w:val="1"/>
                <w:numId w:val="54"/>
              </w:numPr>
              <w:tabs>
                <w:tab w:val="left" w:pos="1429"/>
              </w:tabs>
              <w:spacing w:before="100" w:after="100"/>
              <w:ind w:left="2122" w:hanging="720"/>
              <w:jc w:val="left"/>
              <w:rPr>
                <w:ins w:id="213" w:author="Author"/>
                <w:rFonts w:ascii="Arial" w:hAnsi="Arial" w:cs="Arial"/>
                <w:szCs w:val="24"/>
              </w:rPr>
            </w:pPr>
            <w:ins w:id="214" w:author="Author">
              <w:r>
                <w:rPr>
                  <w:rFonts w:ascii="Arial" w:hAnsi="Arial" w:cs="Arial"/>
                  <w:szCs w:val="24"/>
                </w:rPr>
                <w:t>At what fuel oil inventory level is a replenishment typically ordered, in gallons?</w:t>
              </w:r>
            </w:ins>
          </w:p>
          <w:p w14:paraId="5A3C7F08" w14:textId="6DD6E795" w:rsidR="00FE2ECA" w:rsidRDefault="00FE2ECA" w:rsidP="00997629">
            <w:pPr>
              <w:pStyle w:val="Heading1Text"/>
              <w:numPr>
                <w:ilvl w:val="1"/>
                <w:numId w:val="54"/>
              </w:numPr>
              <w:tabs>
                <w:tab w:val="left" w:pos="1429"/>
              </w:tabs>
              <w:spacing w:before="100" w:after="100"/>
              <w:ind w:left="2122" w:hanging="720"/>
              <w:jc w:val="left"/>
              <w:rPr>
                <w:ins w:id="215" w:author="Author"/>
                <w:rFonts w:ascii="Arial" w:hAnsi="Arial" w:cs="Arial"/>
                <w:szCs w:val="24"/>
              </w:rPr>
            </w:pPr>
            <w:ins w:id="216" w:author="Author">
              <w:r>
                <w:rPr>
                  <w:rFonts w:ascii="Arial" w:hAnsi="Arial" w:cs="Arial"/>
                  <w:szCs w:val="24"/>
                </w:rPr>
                <w:t>How long does it typically take for fuel oil to arrive after placing an order, in days?</w:t>
              </w:r>
            </w:ins>
          </w:p>
          <w:p w14:paraId="29977B08" w14:textId="57DD729F" w:rsidR="00F8139B" w:rsidRPr="00C526BE" w:rsidDel="00FE2ECA" w:rsidRDefault="00F8139B" w:rsidP="00A228A1">
            <w:pPr>
              <w:pStyle w:val="Heading1Text"/>
              <w:numPr>
                <w:ilvl w:val="0"/>
                <w:numId w:val="54"/>
              </w:numPr>
              <w:spacing w:before="100" w:after="100"/>
              <w:jc w:val="left"/>
              <w:rPr>
                <w:del w:id="217" w:author="Author"/>
                <w:rFonts w:ascii="Arial" w:hAnsi="Arial" w:cs="Arial"/>
                <w:szCs w:val="24"/>
              </w:rPr>
              <w:pPrChange w:id="218" w:author="Author">
                <w:pPr>
                  <w:pStyle w:val="Heading1Text"/>
                  <w:numPr>
                    <w:ilvl w:val="1"/>
                    <w:numId w:val="54"/>
                  </w:numPr>
                  <w:spacing w:before="100" w:after="100"/>
                  <w:ind w:left="2122" w:hanging="682"/>
                  <w:jc w:val="left"/>
                </w:pPr>
              </w:pPrChange>
            </w:pPr>
            <w:del w:id="219" w:author="Author">
              <w:r w:rsidRPr="00C526BE" w:rsidDel="00FE2ECA">
                <w:rPr>
                  <w:rFonts w:ascii="Arial" w:hAnsi="Arial" w:cs="Arial"/>
                  <w:szCs w:val="24"/>
                </w:rPr>
                <w:delText xml:space="preserve">If you selected “Yes” for Question </w:delText>
              </w:r>
              <w:r w:rsidR="00B008A1" w:rsidDel="00FE2ECA">
                <w:rPr>
                  <w:rFonts w:ascii="Arial" w:hAnsi="Arial" w:cs="Arial"/>
                  <w:szCs w:val="24"/>
                </w:rPr>
                <w:delText>2.3</w:delText>
              </w:r>
              <w:r w:rsidRPr="00C526BE" w:rsidDel="00FE2ECA">
                <w:rPr>
                  <w:rFonts w:ascii="Arial" w:hAnsi="Arial" w:cs="Arial"/>
                  <w:szCs w:val="24"/>
                </w:rPr>
                <w:delText>, what is the expected date of receipt of the oil</w:delText>
              </w:r>
              <w:r w:rsidR="00B12EBE" w:rsidDel="00FE2ECA">
                <w:rPr>
                  <w:rFonts w:ascii="Arial" w:hAnsi="Arial" w:cs="Arial"/>
                  <w:szCs w:val="24"/>
                </w:rPr>
                <w:delText>?</w:delText>
              </w:r>
              <w:r w:rsidRPr="00C526BE" w:rsidDel="00FE2ECA">
                <w:rPr>
                  <w:rFonts w:ascii="Arial" w:hAnsi="Arial" w:cs="Arial"/>
                  <w:szCs w:val="24"/>
                </w:rPr>
                <w:delText xml:space="preserve"> </w:delText>
              </w:r>
              <w:r w:rsidR="00B12EBE" w:rsidRPr="00C526BE" w:rsidDel="00FE2ECA">
                <w:rPr>
                  <w:rFonts w:ascii="Arial" w:hAnsi="Arial" w:cs="Arial"/>
                  <w:szCs w:val="24"/>
                </w:rPr>
                <w:delText>In</w:delText>
              </w:r>
              <w:r w:rsidRPr="00C526BE" w:rsidDel="00FE2ECA">
                <w:rPr>
                  <w:rFonts w:ascii="Arial" w:hAnsi="Arial" w:cs="Arial"/>
                  <w:szCs w:val="24"/>
                </w:rPr>
                <w:delText xml:space="preserve"> MM/DD/YYYY format i.e. 01/01/2019</w:delText>
              </w:r>
              <w:r w:rsidR="00B12EBE" w:rsidDel="00FE2ECA">
                <w:rPr>
                  <w:rFonts w:ascii="Arial" w:hAnsi="Arial" w:cs="Arial"/>
                  <w:szCs w:val="24"/>
                </w:rPr>
                <w:delText>.</w:delText>
              </w:r>
            </w:del>
          </w:p>
          <w:p w14:paraId="319AB0FA" w14:textId="32BFCE73" w:rsidR="00F8139B" w:rsidRPr="00C526BE" w:rsidDel="00FE2ECA" w:rsidRDefault="00F8139B" w:rsidP="008E5E00">
            <w:pPr>
              <w:pStyle w:val="Heading1Text"/>
              <w:numPr>
                <w:ilvl w:val="1"/>
                <w:numId w:val="54"/>
              </w:numPr>
              <w:spacing w:before="100" w:after="100"/>
              <w:ind w:left="2122" w:hanging="682"/>
              <w:jc w:val="left"/>
              <w:rPr>
                <w:del w:id="220" w:author="Author"/>
                <w:rFonts w:ascii="Arial" w:hAnsi="Arial" w:cs="Arial"/>
                <w:szCs w:val="24"/>
              </w:rPr>
            </w:pPr>
            <w:del w:id="221" w:author="Author">
              <w:r w:rsidRPr="00C526BE" w:rsidDel="00FE2ECA">
                <w:rPr>
                  <w:rFonts w:ascii="Arial" w:hAnsi="Arial" w:cs="Arial"/>
                  <w:szCs w:val="24"/>
                </w:rPr>
                <w:delText xml:space="preserve">If you selected “Yes” for Question </w:delText>
              </w:r>
              <w:r w:rsidR="00B008A1" w:rsidDel="00FE2ECA">
                <w:rPr>
                  <w:rFonts w:ascii="Arial" w:hAnsi="Arial" w:cs="Arial"/>
                  <w:szCs w:val="24"/>
                </w:rPr>
                <w:delText>2.3</w:delText>
              </w:r>
              <w:r w:rsidRPr="00C526BE" w:rsidDel="00FE2ECA">
                <w:rPr>
                  <w:rFonts w:ascii="Arial" w:hAnsi="Arial" w:cs="Arial"/>
                  <w:szCs w:val="24"/>
                </w:rPr>
                <w:delText xml:space="preserve">, what quantity of oil, in gallons, has been ordered? If you have continuous replenishment, please explain in Question </w:delText>
              </w:r>
              <w:r w:rsidR="00B008A1" w:rsidDel="00FE2ECA">
                <w:rPr>
                  <w:rFonts w:ascii="Arial" w:hAnsi="Arial" w:cs="Arial"/>
                  <w:szCs w:val="24"/>
                </w:rPr>
                <w:delText>4.2</w:delText>
              </w:r>
              <w:r w:rsidRPr="00C526BE" w:rsidDel="00FE2ECA">
                <w:rPr>
                  <w:rFonts w:ascii="Arial" w:hAnsi="Arial" w:cs="Arial"/>
                  <w:szCs w:val="24"/>
                </w:rPr>
                <w:delText>.</w:delText>
              </w:r>
            </w:del>
          </w:p>
          <w:p w14:paraId="544D6F33" w14:textId="08E59E74" w:rsidR="00F8139B" w:rsidRPr="00C526BE" w:rsidRDefault="00F8139B" w:rsidP="00C526BE">
            <w:pPr>
              <w:pStyle w:val="Heading1Text"/>
              <w:numPr>
                <w:ilvl w:val="1"/>
                <w:numId w:val="54"/>
              </w:numPr>
              <w:spacing w:before="100" w:after="100"/>
              <w:jc w:val="left"/>
              <w:rPr>
                <w:rFonts w:ascii="Arial" w:hAnsi="Arial" w:cs="Arial"/>
                <w:szCs w:val="24"/>
              </w:rPr>
            </w:pPr>
            <w:r w:rsidRPr="00C526BE">
              <w:rPr>
                <w:rFonts w:ascii="Arial" w:hAnsi="Arial" w:cs="Arial"/>
                <w:szCs w:val="24"/>
              </w:rPr>
              <w:t xml:space="preserve">Is </w:t>
            </w:r>
            <w:del w:id="222" w:author="Author">
              <w:r w:rsidRPr="00C526BE" w:rsidDel="00FE2ECA">
                <w:rPr>
                  <w:rFonts w:ascii="Arial" w:hAnsi="Arial" w:cs="Arial"/>
                  <w:szCs w:val="24"/>
                </w:rPr>
                <w:delText xml:space="preserve">the </w:delText>
              </w:r>
            </w:del>
            <w:ins w:id="223" w:author="Author">
              <w:r w:rsidR="00FE2ECA">
                <w:rPr>
                  <w:rFonts w:ascii="Arial" w:hAnsi="Arial" w:cs="Arial"/>
                  <w:szCs w:val="24"/>
                </w:rPr>
                <w:t>your</w:t>
              </w:r>
              <w:r w:rsidR="00FE2ECA" w:rsidRPr="00C526BE">
                <w:rPr>
                  <w:rFonts w:ascii="Arial" w:hAnsi="Arial" w:cs="Arial"/>
                  <w:szCs w:val="24"/>
                </w:rPr>
                <w:t xml:space="preserve"> </w:t>
              </w:r>
              <w:r w:rsidR="00FE2ECA">
                <w:rPr>
                  <w:rFonts w:ascii="Arial" w:hAnsi="Arial" w:cs="Arial"/>
                  <w:szCs w:val="24"/>
                </w:rPr>
                <w:t xml:space="preserve">fuel </w:t>
              </w:r>
            </w:ins>
            <w:r w:rsidRPr="00C526BE">
              <w:rPr>
                <w:rFonts w:ascii="Arial" w:hAnsi="Arial" w:cs="Arial"/>
                <w:szCs w:val="24"/>
              </w:rPr>
              <w:t>oil supplier under contract for guaranteed delivery?</w:t>
            </w:r>
          </w:p>
          <w:p w14:paraId="34C810A2" w14:textId="6235B35F" w:rsidR="00F8139B" w:rsidRPr="00C526BE" w:rsidRDefault="00F8139B" w:rsidP="008E5E00">
            <w:pPr>
              <w:pStyle w:val="Heading1Text"/>
              <w:numPr>
                <w:ilvl w:val="1"/>
                <w:numId w:val="54"/>
              </w:numPr>
              <w:spacing w:before="100" w:after="100"/>
              <w:ind w:left="2122" w:hanging="682"/>
              <w:jc w:val="left"/>
              <w:rPr>
                <w:rFonts w:ascii="Arial" w:hAnsi="Arial" w:cs="Arial"/>
                <w:szCs w:val="24"/>
              </w:rPr>
            </w:pPr>
            <w:r w:rsidRPr="00C526BE">
              <w:rPr>
                <w:rFonts w:ascii="Arial" w:hAnsi="Arial" w:cs="Arial"/>
                <w:szCs w:val="24"/>
              </w:rPr>
              <w:t xml:space="preserve">Has an alternate supplier been identified in case of failure of your primary </w:t>
            </w:r>
            <w:r w:rsidR="000923B6">
              <w:rPr>
                <w:rFonts w:ascii="Arial" w:hAnsi="Arial" w:cs="Arial"/>
                <w:szCs w:val="24"/>
              </w:rPr>
              <w:t>delivery</w:t>
            </w:r>
            <w:r w:rsidRPr="00C526BE">
              <w:rPr>
                <w:rFonts w:ascii="Arial" w:hAnsi="Arial" w:cs="Arial"/>
                <w:szCs w:val="24"/>
              </w:rPr>
              <w:t xml:space="preserve"> source?</w:t>
            </w:r>
          </w:p>
          <w:p w14:paraId="2BEEE40B" w14:textId="4B87CD7D" w:rsidR="00F8139B" w:rsidRPr="00C526BE" w:rsidDel="00FE2ECA" w:rsidRDefault="00B008A1" w:rsidP="008E5E00">
            <w:pPr>
              <w:pStyle w:val="Heading1Text"/>
              <w:numPr>
                <w:ilvl w:val="1"/>
                <w:numId w:val="54"/>
              </w:numPr>
              <w:spacing w:before="100" w:after="100"/>
              <w:ind w:left="2122" w:hanging="682"/>
              <w:jc w:val="left"/>
              <w:rPr>
                <w:del w:id="224" w:author="Author"/>
                <w:rFonts w:ascii="Arial" w:hAnsi="Arial" w:cs="Arial"/>
                <w:szCs w:val="24"/>
              </w:rPr>
            </w:pPr>
            <w:del w:id="225" w:author="Author">
              <w:r w:rsidRPr="00C526BE" w:rsidDel="00FE2ECA">
                <w:rPr>
                  <w:rFonts w:ascii="Arial" w:hAnsi="Arial" w:cs="Arial"/>
                  <w:szCs w:val="24"/>
                </w:rPr>
                <w:delText>Assuming normal replenishment methods, how many MW</w:delText>
              </w:r>
              <w:r w:rsidR="005C7A9C" w:rsidDel="00FE2ECA">
                <w:rPr>
                  <w:rFonts w:ascii="Arial" w:hAnsi="Arial" w:cs="Arial"/>
                  <w:szCs w:val="24"/>
                </w:rPr>
                <w:delText>s</w:delText>
              </w:r>
              <w:r w:rsidRPr="00C526BE" w:rsidDel="00FE2ECA">
                <w:rPr>
                  <w:rFonts w:ascii="Arial" w:hAnsi="Arial" w:cs="Arial"/>
                  <w:szCs w:val="24"/>
                </w:rPr>
                <w:delText xml:space="preserve"> can </w:delText>
              </w:r>
              <w:r w:rsidRPr="00C526BE" w:rsidDel="00FE2ECA">
                <w:rPr>
                  <w:rFonts w:ascii="Arial" w:hAnsi="Arial" w:cs="Arial"/>
                  <w:b/>
                  <w:szCs w:val="24"/>
                  <w:u w:val="single"/>
                </w:rPr>
                <w:delText>this generator</w:delText>
              </w:r>
              <w:r w:rsidRPr="00C526BE" w:rsidDel="00FE2ECA">
                <w:rPr>
                  <w:rFonts w:ascii="Arial" w:hAnsi="Arial" w:cs="Arial"/>
                  <w:szCs w:val="24"/>
                </w:rPr>
                <w:delText xml:space="preserve"> continuously generate without shutting down due to lack of fuel assuming current seasonal conditions? Please assume that any other units sharing this tank are also running simultaneously at a rate where the total consumption rate of all </w:delText>
              </w:r>
              <w:r w:rsidR="000923B6" w:rsidDel="00FE2ECA">
                <w:rPr>
                  <w:rFonts w:ascii="Arial" w:hAnsi="Arial" w:cs="Arial"/>
                  <w:szCs w:val="24"/>
                </w:rPr>
                <w:delText>units</w:delText>
              </w:r>
              <w:r w:rsidRPr="00C526BE" w:rsidDel="00FE2ECA">
                <w:rPr>
                  <w:rFonts w:ascii="Arial" w:hAnsi="Arial" w:cs="Arial"/>
                  <w:szCs w:val="24"/>
                </w:rPr>
                <w:delText xml:space="preserve"> approximately equals the fuel supply rate.</w:delText>
              </w:r>
            </w:del>
          </w:p>
          <w:p w14:paraId="5FCA915F" w14:textId="29671642" w:rsidR="00B008A1" w:rsidRPr="00C526BE" w:rsidDel="00FE2ECA" w:rsidRDefault="00B008A1" w:rsidP="008E5E00">
            <w:pPr>
              <w:pStyle w:val="Heading1Text"/>
              <w:numPr>
                <w:ilvl w:val="1"/>
                <w:numId w:val="54"/>
              </w:numPr>
              <w:spacing w:before="100" w:after="100"/>
              <w:ind w:left="2122" w:hanging="682"/>
              <w:jc w:val="left"/>
              <w:rPr>
                <w:del w:id="226" w:author="Author"/>
                <w:rFonts w:ascii="Arial" w:hAnsi="Arial" w:cs="Arial"/>
                <w:szCs w:val="24"/>
              </w:rPr>
            </w:pPr>
            <w:del w:id="227" w:author="Author">
              <w:r w:rsidRPr="00C526BE" w:rsidDel="00FE2ECA">
                <w:rPr>
                  <w:rFonts w:ascii="Arial" w:hAnsi="Arial" w:cs="Arial"/>
                  <w:szCs w:val="24"/>
                </w:rPr>
                <w:lastRenderedPageBreak/>
                <w:delText>If replenishment is on a set schedule, how many days occur between replenishments? If there is no set schedule please enter 9999 in this space.</w:delText>
              </w:r>
            </w:del>
          </w:p>
          <w:p w14:paraId="7009700E" w14:textId="72CDB3CC" w:rsidR="00B008A1" w:rsidRPr="00C526BE" w:rsidDel="00FE2ECA" w:rsidRDefault="00B008A1" w:rsidP="008E5E00">
            <w:pPr>
              <w:pStyle w:val="Heading1Text"/>
              <w:numPr>
                <w:ilvl w:val="1"/>
                <w:numId w:val="54"/>
              </w:numPr>
              <w:spacing w:before="100" w:after="100"/>
              <w:ind w:left="2122" w:hanging="682"/>
              <w:jc w:val="left"/>
              <w:rPr>
                <w:del w:id="228" w:author="Author"/>
                <w:rFonts w:ascii="Arial" w:hAnsi="Arial" w:cs="Arial"/>
                <w:szCs w:val="24"/>
              </w:rPr>
            </w:pPr>
            <w:del w:id="229" w:author="Author">
              <w:r w:rsidRPr="00C526BE" w:rsidDel="00FE2ECA">
                <w:rPr>
                  <w:rFonts w:ascii="Arial" w:hAnsi="Arial" w:cs="Arial"/>
                  <w:szCs w:val="24"/>
                </w:rPr>
                <w:delText>What is the maximum volume of usable oil, in gallons, that can be delivered to the generator in a single shipment?</w:delText>
              </w:r>
            </w:del>
          </w:p>
          <w:p w14:paraId="7BC2CDC4" w14:textId="7B870EBE" w:rsidR="00B008A1" w:rsidRPr="00C526BE" w:rsidDel="00FE2ECA" w:rsidRDefault="00B008A1" w:rsidP="00C526BE">
            <w:pPr>
              <w:pStyle w:val="Heading1Text"/>
              <w:numPr>
                <w:ilvl w:val="1"/>
                <w:numId w:val="54"/>
              </w:numPr>
              <w:spacing w:before="100" w:after="100"/>
              <w:jc w:val="left"/>
              <w:rPr>
                <w:del w:id="230" w:author="Author"/>
                <w:rFonts w:ascii="Arial" w:hAnsi="Arial" w:cs="Arial"/>
                <w:szCs w:val="24"/>
              </w:rPr>
            </w:pPr>
            <w:del w:id="231" w:author="Author">
              <w:r w:rsidRPr="00C526BE" w:rsidDel="00FE2ECA">
                <w:rPr>
                  <w:rFonts w:ascii="Arial" w:hAnsi="Arial" w:cs="Arial"/>
                  <w:szCs w:val="24"/>
                </w:rPr>
                <w:delText>At what oil level, in gallons, is a replenishment typically ordered?</w:delText>
              </w:r>
            </w:del>
          </w:p>
          <w:p w14:paraId="6BD82692" w14:textId="35626A73" w:rsidR="00B008A1" w:rsidRPr="00B008A1" w:rsidDel="00FE2ECA" w:rsidRDefault="00B008A1" w:rsidP="00C526BE">
            <w:pPr>
              <w:pStyle w:val="Heading1Text"/>
              <w:numPr>
                <w:ilvl w:val="1"/>
                <w:numId w:val="54"/>
              </w:numPr>
              <w:spacing w:before="100" w:after="100"/>
              <w:jc w:val="left"/>
              <w:rPr>
                <w:del w:id="232" w:author="Author"/>
                <w:rFonts w:ascii="Arial" w:hAnsi="Arial" w:cs="Arial"/>
                <w:szCs w:val="24"/>
              </w:rPr>
            </w:pPr>
            <w:del w:id="233" w:author="Author">
              <w:r w:rsidRPr="00C526BE" w:rsidDel="00FE2ECA">
                <w:rPr>
                  <w:rFonts w:ascii="Arial" w:hAnsi="Arial" w:cs="Arial"/>
                  <w:szCs w:val="24"/>
                </w:rPr>
                <w:delText>List all of the generators that share the oil in this tank</w:delText>
              </w:r>
              <w:r w:rsidR="00B12EBE" w:rsidDel="00FE2ECA">
                <w:rPr>
                  <w:rFonts w:ascii="Arial" w:hAnsi="Arial" w:cs="Arial"/>
                  <w:szCs w:val="24"/>
                </w:rPr>
                <w:delText>.</w:delText>
              </w:r>
            </w:del>
          </w:p>
          <w:p w14:paraId="40A9ACA0" w14:textId="06785303" w:rsidR="00F8139B" w:rsidRPr="00B008A1" w:rsidDel="00FE2ECA" w:rsidRDefault="00F8139B" w:rsidP="00C526BE">
            <w:pPr>
              <w:pStyle w:val="Heading1Text"/>
              <w:numPr>
                <w:ilvl w:val="0"/>
                <w:numId w:val="54"/>
              </w:numPr>
              <w:spacing w:before="100" w:after="100"/>
              <w:jc w:val="left"/>
              <w:rPr>
                <w:del w:id="234" w:author="Author"/>
                <w:rFonts w:ascii="Arial" w:hAnsi="Arial" w:cs="Arial"/>
                <w:szCs w:val="24"/>
              </w:rPr>
            </w:pPr>
            <w:del w:id="235" w:author="Author">
              <w:r w:rsidRPr="00B008A1" w:rsidDel="00FE2ECA">
                <w:rPr>
                  <w:rFonts w:ascii="Arial" w:hAnsi="Arial" w:cs="Arial"/>
                  <w:szCs w:val="24"/>
                </w:rPr>
                <w:delText>Coal Information</w:delText>
              </w:r>
            </w:del>
          </w:p>
          <w:p w14:paraId="60AAD46F" w14:textId="07B3FE69" w:rsidR="00B008A1" w:rsidRPr="00C526BE" w:rsidDel="00FE2ECA" w:rsidRDefault="00B008A1" w:rsidP="008E5E00">
            <w:pPr>
              <w:pStyle w:val="Heading1Text"/>
              <w:numPr>
                <w:ilvl w:val="1"/>
                <w:numId w:val="54"/>
              </w:numPr>
              <w:spacing w:before="100" w:after="100"/>
              <w:ind w:left="2122" w:hanging="682"/>
              <w:jc w:val="left"/>
              <w:rPr>
                <w:del w:id="236" w:author="Author"/>
                <w:rFonts w:ascii="Arial" w:hAnsi="Arial" w:cs="Arial"/>
                <w:szCs w:val="24"/>
              </w:rPr>
            </w:pPr>
            <w:del w:id="237" w:author="Author">
              <w:r w:rsidRPr="00C526BE" w:rsidDel="00FE2ECA">
                <w:rPr>
                  <w:rFonts w:ascii="Arial" w:hAnsi="Arial" w:cs="Arial"/>
                  <w:szCs w:val="24"/>
                </w:rPr>
                <w:delText>Station’s maximum usable storage capacity of coal, in short tons</w:delText>
              </w:r>
              <w:r w:rsidR="00B12EBE" w:rsidDel="00FE2ECA">
                <w:rPr>
                  <w:rFonts w:ascii="Arial" w:hAnsi="Arial" w:cs="Arial"/>
                  <w:szCs w:val="24"/>
                </w:rPr>
                <w:delText>.</w:delText>
              </w:r>
            </w:del>
          </w:p>
          <w:p w14:paraId="427DE3F2" w14:textId="67D3A91B" w:rsidR="00B008A1" w:rsidRPr="00C526BE" w:rsidDel="00FE2ECA" w:rsidRDefault="00B008A1" w:rsidP="008E5E00">
            <w:pPr>
              <w:pStyle w:val="Heading1Text"/>
              <w:numPr>
                <w:ilvl w:val="1"/>
                <w:numId w:val="54"/>
              </w:numPr>
              <w:spacing w:before="100" w:after="100"/>
              <w:ind w:left="2122" w:hanging="682"/>
              <w:jc w:val="left"/>
              <w:rPr>
                <w:del w:id="238" w:author="Author"/>
                <w:rFonts w:ascii="Arial" w:hAnsi="Arial" w:cs="Arial"/>
                <w:szCs w:val="24"/>
              </w:rPr>
            </w:pPr>
            <w:del w:id="239" w:author="Author">
              <w:r w:rsidRPr="00C526BE" w:rsidDel="00FE2ECA">
                <w:rPr>
                  <w:rFonts w:ascii="Arial" w:hAnsi="Arial" w:cs="Arial"/>
                  <w:szCs w:val="24"/>
                </w:rPr>
                <w:delText>Station’s current usable storage inventory on site of coal, in short tons</w:delText>
              </w:r>
              <w:r w:rsidR="00B12EBE" w:rsidDel="00FE2ECA">
                <w:rPr>
                  <w:rFonts w:ascii="Arial" w:hAnsi="Arial" w:cs="Arial"/>
                  <w:szCs w:val="24"/>
                </w:rPr>
                <w:delText>.</w:delText>
              </w:r>
            </w:del>
          </w:p>
          <w:p w14:paraId="13E27D39" w14:textId="6DE8C3C1" w:rsidR="00B008A1" w:rsidRPr="00C526BE" w:rsidDel="00FE2ECA" w:rsidRDefault="00B008A1" w:rsidP="008E5E00">
            <w:pPr>
              <w:pStyle w:val="Heading1Text"/>
              <w:numPr>
                <w:ilvl w:val="1"/>
                <w:numId w:val="54"/>
              </w:numPr>
              <w:spacing w:before="100" w:after="100"/>
              <w:ind w:left="2122" w:hanging="682"/>
              <w:jc w:val="left"/>
              <w:rPr>
                <w:del w:id="240" w:author="Author"/>
                <w:rFonts w:ascii="Arial" w:hAnsi="Arial" w:cs="Arial"/>
                <w:szCs w:val="24"/>
              </w:rPr>
            </w:pPr>
            <w:del w:id="241" w:author="Author">
              <w:r w:rsidRPr="00C526BE" w:rsidDel="00FE2ECA">
                <w:rPr>
                  <w:rFonts w:ascii="Arial" w:hAnsi="Arial" w:cs="Arial"/>
                  <w:szCs w:val="24"/>
                </w:rPr>
                <w:delText>Do you have plans to order more coal within the next two</w:delText>
              </w:r>
              <w:r w:rsidR="00A02C20" w:rsidDel="00FE2ECA">
                <w:rPr>
                  <w:rFonts w:ascii="Arial" w:hAnsi="Arial" w:cs="Arial"/>
                  <w:szCs w:val="24"/>
                </w:rPr>
                <w:delText xml:space="preserve"> </w:delText>
              </w:r>
              <w:r w:rsidRPr="00C526BE" w:rsidDel="00FE2ECA">
                <w:rPr>
                  <w:rFonts w:ascii="Arial" w:hAnsi="Arial" w:cs="Arial"/>
                  <w:szCs w:val="24"/>
                </w:rPr>
                <w:delText>months?</w:delText>
              </w:r>
            </w:del>
          </w:p>
          <w:p w14:paraId="10BBBB7F" w14:textId="334FC1C2" w:rsidR="00B008A1" w:rsidRPr="00C526BE" w:rsidDel="00FE2ECA" w:rsidRDefault="00B008A1" w:rsidP="008E5E00">
            <w:pPr>
              <w:pStyle w:val="Heading1Text"/>
              <w:numPr>
                <w:ilvl w:val="1"/>
                <w:numId w:val="54"/>
              </w:numPr>
              <w:spacing w:before="100" w:after="100"/>
              <w:ind w:left="2122" w:hanging="682"/>
              <w:jc w:val="left"/>
              <w:rPr>
                <w:del w:id="242" w:author="Author"/>
                <w:rFonts w:ascii="Arial" w:hAnsi="Arial" w:cs="Arial"/>
                <w:szCs w:val="24"/>
              </w:rPr>
            </w:pPr>
            <w:del w:id="243" w:author="Author">
              <w:r w:rsidRPr="00C526BE" w:rsidDel="00FE2ECA">
                <w:rPr>
                  <w:rFonts w:ascii="Arial" w:hAnsi="Arial" w:cs="Arial"/>
                  <w:szCs w:val="24"/>
                </w:rPr>
                <w:delText xml:space="preserve">If you selected “Yes” for Question </w:delText>
              </w:r>
              <w:r w:rsidDel="00FE2ECA">
                <w:rPr>
                  <w:rFonts w:ascii="Arial" w:hAnsi="Arial" w:cs="Arial"/>
                  <w:szCs w:val="24"/>
                </w:rPr>
                <w:delText>3.3</w:delText>
              </w:r>
              <w:r w:rsidRPr="00C526BE" w:rsidDel="00FE2ECA">
                <w:rPr>
                  <w:rFonts w:ascii="Arial" w:hAnsi="Arial" w:cs="Arial"/>
                  <w:szCs w:val="24"/>
                </w:rPr>
                <w:delText>, what is the expected date of receipt of the coal</w:delText>
              </w:r>
              <w:r w:rsidR="00B12EBE" w:rsidDel="00FE2ECA">
                <w:rPr>
                  <w:rFonts w:ascii="Arial" w:hAnsi="Arial" w:cs="Arial"/>
                  <w:szCs w:val="24"/>
                </w:rPr>
                <w:delText>?</w:delText>
              </w:r>
              <w:r w:rsidRPr="00C526BE" w:rsidDel="00FE2ECA">
                <w:rPr>
                  <w:rFonts w:ascii="Arial" w:hAnsi="Arial" w:cs="Arial"/>
                  <w:szCs w:val="24"/>
                </w:rPr>
                <w:delText xml:space="preserve"> </w:delText>
              </w:r>
              <w:r w:rsidR="00B12EBE" w:rsidRPr="00C526BE" w:rsidDel="00FE2ECA">
                <w:rPr>
                  <w:rFonts w:ascii="Arial" w:hAnsi="Arial" w:cs="Arial"/>
                  <w:szCs w:val="24"/>
                </w:rPr>
                <w:delText>In</w:delText>
              </w:r>
              <w:r w:rsidRPr="00C526BE" w:rsidDel="00FE2ECA">
                <w:rPr>
                  <w:rFonts w:ascii="Arial" w:hAnsi="Arial" w:cs="Arial"/>
                  <w:szCs w:val="24"/>
                </w:rPr>
                <w:delText xml:space="preserve"> MM</w:delText>
              </w:r>
              <w:r w:rsidR="00B12EBE" w:rsidDel="00FE2ECA">
                <w:rPr>
                  <w:rFonts w:ascii="Arial" w:hAnsi="Arial" w:cs="Arial"/>
                  <w:szCs w:val="24"/>
                </w:rPr>
                <w:delText>/DD/YYYY format i.e. 12/31/2019.</w:delText>
              </w:r>
            </w:del>
          </w:p>
          <w:p w14:paraId="3120ECDB" w14:textId="2BD80B88" w:rsidR="00B008A1" w:rsidRPr="00C526BE" w:rsidDel="00FE2ECA" w:rsidRDefault="00B008A1" w:rsidP="008E5E00">
            <w:pPr>
              <w:pStyle w:val="Heading1Text"/>
              <w:numPr>
                <w:ilvl w:val="1"/>
                <w:numId w:val="54"/>
              </w:numPr>
              <w:spacing w:before="100" w:after="100"/>
              <w:ind w:left="2122" w:hanging="682"/>
              <w:jc w:val="left"/>
              <w:rPr>
                <w:del w:id="244" w:author="Author"/>
                <w:rFonts w:ascii="Arial" w:hAnsi="Arial" w:cs="Arial"/>
                <w:szCs w:val="24"/>
              </w:rPr>
            </w:pPr>
            <w:del w:id="245" w:author="Author">
              <w:r w:rsidRPr="00C526BE" w:rsidDel="00FE2ECA">
                <w:rPr>
                  <w:rFonts w:ascii="Arial" w:hAnsi="Arial" w:cs="Arial"/>
                  <w:szCs w:val="24"/>
                </w:rPr>
                <w:delText xml:space="preserve">If you selected “Yes” for Question </w:delText>
              </w:r>
              <w:r w:rsidDel="00FE2ECA">
                <w:rPr>
                  <w:rFonts w:ascii="Arial" w:hAnsi="Arial" w:cs="Arial"/>
                  <w:szCs w:val="24"/>
                </w:rPr>
                <w:delText>3.3</w:delText>
              </w:r>
              <w:r w:rsidRPr="00C526BE" w:rsidDel="00FE2ECA">
                <w:rPr>
                  <w:rFonts w:ascii="Arial" w:hAnsi="Arial" w:cs="Arial"/>
                  <w:szCs w:val="24"/>
                </w:rPr>
                <w:delText xml:space="preserve">, what quantity of coal, in short tons, has been ordered? If you have continuous replenishment, please explain in Question </w:delText>
              </w:r>
              <w:r w:rsidR="00BA6D49" w:rsidDel="00FE2ECA">
                <w:rPr>
                  <w:rFonts w:ascii="Arial" w:hAnsi="Arial" w:cs="Arial"/>
                  <w:szCs w:val="24"/>
                </w:rPr>
                <w:delText>4.2</w:delText>
              </w:r>
              <w:r w:rsidRPr="00C526BE" w:rsidDel="00FE2ECA">
                <w:rPr>
                  <w:rFonts w:ascii="Arial" w:hAnsi="Arial" w:cs="Arial"/>
                  <w:szCs w:val="24"/>
                </w:rPr>
                <w:delText>.</w:delText>
              </w:r>
            </w:del>
          </w:p>
          <w:p w14:paraId="0AF0D7C0" w14:textId="1A3F2C76" w:rsidR="00B008A1" w:rsidRPr="00C526BE" w:rsidDel="00FE2ECA" w:rsidRDefault="00B008A1" w:rsidP="008E5E00">
            <w:pPr>
              <w:pStyle w:val="Heading1Text"/>
              <w:numPr>
                <w:ilvl w:val="1"/>
                <w:numId w:val="54"/>
              </w:numPr>
              <w:spacing w:before="100" w:after="100"/>
              <w:ind w:left="2122" w:hanging="682"/>
              <w:jc w:val="left"/>
              <w:rPr>
                <w:del w:id="246" w:author="Author"/>
                <w:rFonts w:ascii="Arial" w:hAnsi="Arial" w:cs="Arial"/>
                <w:szCs w:val="24"/>
              </w:rPr>
            </w:pPr>
            <w:del w:id="247" w:author="Author">
              <w:r w:rsidRPr="00C526BE" w:rsidDel="00FE2ECA">
                <w:rPr>
                  <w:rFonts w:ascii="Arial" w:hAnsi="Arial" w:cs="Arial"/>
                  <w:szCs w:val="24"/>
                </w:rPr>
                <w:delText>Is the coal supplier under contract for guaranteed delivery?</w:delText>
              </w:r>
            </w:del>
          </w:p>
          <w:p w14:paraId="759F2CFE" w14:textId="55FDF185" w:rsidR="00B008A1" w:rsidRPr="00C526BE" w:rsidDel="00FE2ECA" w:rsidRDefault="00B008A1" w:rsidP="008E5E00">
            <w:pPr>
              <w:pStyle w:val="Heading1Text"/>
              <w:numPr>
                <w:ilvl w:val="1"/>
                <w:numId w:val="54"/>
              </w:numPr>
              <w:spacing w:before="100" w:after="100"/>
              <w:ind w:left="2122" w:hanging="682"/>
              <w:jc w:val="left"/>
              <w:rPr>
                <w:del w:id="248" w:author="Author"/>
                <w:rFonts w:ascii="Arial" w:hAnsi="Arial" w:cs="Arial"/>
                <w:szCs w:val="24"/>
              </w:rPr>
            </w:pPr>
            <w:del w:id="249" w:author="Author">
              <w:r w:rsidRPr="00C526BE" w:rsidDel="00FE2ECA">
                <w:rPr>
                  <w:rFonts w:ascii="Arial" w:hAnsi="Arial" w:cs="Arial"/>
                  <w:szCs w:val="24"/>
                </w:rPr>
                <w:delText xml:space="preserve">Has an alternate supplier been identified in case of failure of your primary </w:delText>
              </w:r>
              <w:r w:rsidR="00BA6D49" w:rsidDel="00FE2ECA">
                <w:rPr>
                  <w:rFonts w:ascii="Arial" w:hAnsi="Arial" w:cs="Arial"/>
                  <w:szCs w:val="24"/>
                </w:rPr>
                <w:delText>delivery</w:delText>
              </w:r>
              <w:r w:rsidRPr="00C526BE" w:rsidDel="00FE2ECA">
                <w:rPr>
                  <w:rFonts w:ascii="Arial" w:hAnsi="Arial" w:cs="Arial"/>
                  <w:szCs w:val="24"/>
                </w:rPr>
                <w:delText xml:space="preserve"> source?</w:delText>
              </w:r>
            </w:del>
          </w:p>
          <w:p w14:paraId="7DAB8A6C" w14:textId="165C028D" w:rsidR="00B008A1" w:rsidRPr="00C526BE" w:rsidDel="00FE2ECA" w:rsidRDefault="00B008A1" w:rsidP="008E5E00">
            <w:pPr>
              <w:pStyle w:val="Heading1Text"/>
              <w:numPr>
                <w:ilvl w:val="1"/>
                <w:numId w:val="54"/>
              </w:numPr>
              <w:spacing w:before="100" w:after="100"/>
              <w:ind w:left="2122" w:hanging="682"/>
              <w:jc w:val="left"/>
              <w:rPr>
                <w:del w:id="250" w:author="Author"/>
                <w:rFonts w:ascii="Arial" w:hAnsi="Arial" w:cs="Arial"/>
                <w:szCs w:val="24"/>
              </w:rPr>
            </w:pPr>
            <w:del w:id="251" w:author="Author">
              <w:r w:rsidRPr="00C526BE" w:rsidDel="00FE2ECA">
                <w:rPr>
                  <w:rFonts w:ascii="Arial" w:hAnsi="Arial" w:cs="Arial"/>
                  <w:szCs w:val="24"/>
                </w:rPr>
                <w:delText>Assuming normal replenishment methods, what is the maximum output, in MW</w:delText>
              </w:r>
              <w:r w:rsidR="005C7A9C" w:rsidDel="00FE2ECA">
                <w:rPr>
                  <w:rFonts w:ascii="Arial" w:hAnsi="Arial" w:cs="Arial"/>
                  <w:szCs w:val="24"/>
                </w:rPr>
                <w:delText>s</w:delText>
              </w:r>
              <w:r w:rsidRPr="00C526BE" w:rsidDel="00FE2ECA">
                <w:rPr>
                  <w:rFonts w:ascii="Arial" w:hAnsi="Arial" w:cs="Arial"/>
                  <w:szCs w:val="24"/>
                </w:rPr>
                <w:delText xml:space="preserve">, this generator can continuously generate without shutting down due to lack of fuel assuming current seasonal conditions? Please assume that any other units sharing this pile are also running simultaneously at a rate where the total consumption rate of all </w:delText>
              </w:r>
              <w:r w:rsidR="00BA6D49" w:rsidDel="00FE2ECA">
                <w:rPr>
                  <w:rFonts w:ascii="Arial" w:hAnsi="Arial" w:cs="Arial"/>
                  <w:szCs w:val="24"/>
                </w:rPr>
                <w:delText>units</w:delText>
              </w:r>
              <w:r w:rsidRPr="00C526BE" w:rsidDel="00FE2ECA">
                <w:rPr>
                  <w:rFonts w:ascii="Arial" w:hAnsi="Arial" w:cs="Arial"/>
                  <w:szCs w:val="24"/>
                </w:rPr>
                <w:delText xml:space="preserve"> approximately equals the fuel supply rate.</w:delText>
              </w:r>
            </w:del>
          </w:p>
          <w:p w14:paraId="20D79240" w14:textId="62DA8927" w:rsidR="00B008A1" w:rsidRPr="00C526BE" w:rsidDel="00FE2ECA" w:rsidRDefault="00B008A1" w:rsidP="008E5E00">
            <w:pPr>
              <w:pStyle w:val="Heading1Text"/>
              <w:numPr>
                <w:ilvl w:val="1"/>
                <w:numId w:val="54"/>
              </w:numPr>
              <w:spacing w:before="100" w:after="100"/>
              <w:ind w:left="2122" w:hanging="682"/>
              <w:jc w:val="left"/>
              <w:rPr>
                <w:del w:id="252" w:author="Author"/>
                <w:rFonts w:ascii="Arial" w:hAnsi="Arial" w:cs="Arial"/>
                <w:szCs w:val="24"/>
              </w:rPr>
            </w:pPr>
            <w:del w:id="253" w:author="Author">
              <w:r w:rsidRPr="00C526BE" w:rsidDel="00FE2ECA">
                <w:rPr>
                  <w:rFonts w:ascii="Arial" w:hAnsi="Arial" w:cs="Arial"/>
                  <w:szCs w:val="24"/>
                </w:rPr>
                <w:delText>How many days does it take for the supplier to deliver the fuel after placing an order?</w:delText>
              </w:r>
            </w:del>
          </w:p>
          <w:p w14:paraId="4CB19AC9" w14:textId="64FB2281" w:rsidR="00B008A1" w:rsidRPr="00C526BE" w:rsidDel="00FE2ECA" w:rsidRDefault="00B008A1" w:rsidP="008E5E00">
            <w:pPr>
              <w:pStyle w:val="Heading1Text"/>
              <w:numPr>
                <w:ilvl w:val="1"/>
                <w:numId w:val="54"/>
              </w:numPr>
              <w:spacing w:before="100" w:after="100"/>
              <w:ind w:left="2122" w:hanging="682"/>
              <w:jc w:val="left"/>
              <w:rPr>
                <w:del w:id="254" w:author="Author"/>
                <w:rFonts w:ascii="Arial" w:hAnsi="Arial" w:cs="Arial"/>
                <w:szCs w:val="24"/>
              </w:rPr>
            </w:pPr>
            <w:del w:id="255" w:author="Author">
              <w:r w:rsidRPr="00C526BE" w:rsidDel="00FE2ECA">
                <w:rPr>
                  <w:rFonts w:ascii="Arial" w:hAnsi="Arial" w:cs="Arial"/>
                  <w:szCs w:val="24"/>
                </w:rPr>
                <w:delText>If replenishment is on a set schedule, how many days occur between replenishments?</w:delText>
              </w:r>
            </w:del>
          </w:p>
          <w:p w14:paraId="1DF56812" w14:textId="1167AE2B" w:rsidR="00B008A1" w:rsidRPr="00C526BE" w:rsidDel="00FE2ECA" w:rsidRDefault="00B008A1" w:rsidP="008E5E00">
            <w:pPr>
              <w:pStyle w:val="Heading1Text"/>
              <w:numPr>
                <w:ilvl w:val="1"/>
                <w:numId w:val="54"/>
              </w:numPr>
              <w:spacing w:before="100" w:after="100"/>
              <w:ind w:left="2122" w:hanging="682"/>
              <w:jc w:val="left"/>
              <w:rPr>
                <w:del w:id="256" w:author="Author"/>
                <w:rFonts w:ascii="Arial" w:hAnsi="Arial" w:cs="Arial"/>
                <w:szCs w:val="24"/>
              </w:rPr>
            </w:pPr>
            <w:del w:id="257" w:author="Author">
              <w:r w:rsidRPr="00C526BE" w:rsidDel="00FE2ECA">
                <w:rPr>
                  <w:rFonts w:ascii="Arial" w:hAnsi="Arial" w:cs="Arial"/>
                  <w:szCs w:val="24"/>
                </w:rPr>
                <w:delText>What is the maximum amount of coal, in short tons, that can be delivered to the generator in a single shipment?</w:delText>
              </w:r>
            </w:del>
          </w:p>
          <w:p w14:paraId="5AE8501C" w14:textId="51917266" w:rsidR="00B008A1" w:rsidRPr="00C526BE" w:rsidDel="00FE2ECA" w:rsidRDefault="00B008A1" w:rsidP="008E5E00">
            <w:pPr>
              <w:pStyle w:val="Heading1Text"/>
              <w:numPr>
                <w:ilvl w:val="1"/>
                <w:numId w:val="54"/>
              </w:numPr>
              <w:spacing w:before="100" w:after="100"/>
              <w:ind w:left="2122" w:hanging="682"/>
              <w:jc w:val="left"/>
              <w:rPr>
                <w:del w:id="258" w:author="Author"/>
                <w:rFonts w:ascii="Arial" w:hAnsi="Arial" w:cs="Arial"/>
                <w:szCs w:val="24"/>
              </w:rPr>
            </w:pPr>
            <w:del w:id="259" w:author="Author">
              <w:r w:rsidRPr="00C526BE" w:rsidDel="00FE2ECA">
                <w:rPr>
                  <w:rFonts w:ascii="Arial" w:hAnsi="Arial" w:cs="Arial"/>
                  <w:szCs w:val="24"/>
                </w:rPr>
                <w:delText>At what coal level, in short tons, is a replenishment typically ordered?</w:delText>
              </w:r>
            </w:del>
          </w:p>
          <w:p w14:paraId="35EC0880" w14:textId="08AC60DF" w:rsidR="00B008A1" w:rsidRPr="00B008A1" w:rsidDel="00FE2ECA" w:rsidRDefault="00B008A1" w:rsidP="008E5E00">
            <w:pPr>
              <w:pStyle w:val="Heading1Text"/>
              <w:numPr>
                <w:ilvl w:val="1"/>
                <w:numId w:val="54"/>
              </w:numPr>
              <w:spacing w:before="100" w:after="100"/>
              <w:ind w:left="2122" w:hanging="682"/>
              <w:jc w:val="left"/>
              <w:rPr>
                <w:del w:id="260" w:author="Author"/>
                <w:rFonts w:ascii="Arial" w:hAnsi="Arial" w:cs="Arial"/>
                <w:szCs w:val="24"/>
              </w:rPr>
            </w:pPr>
            <w:del w:id="261" w:author="Author">
              <w:r w:rsidRPr="00C526BE" w:rsidDel="00FE2ECA">
                <w:rPr>
                  <w:rFonts w:ascii="Arial" w:hAnsi="Arial" w:cs="Arial"/>
                  <w:szCs w:val="24"/>
                </w:rPr>
                <w:lastRenderedPageBreak/>
                <w:delText>List all of the generators that share the coal in this pile</w:delText>
              </w:r>
              <w:r w:rsidR="00B12EBE" w:rsidDel="00FE2ECA">
                <w:rPr>
                  <w:rFonts w:ascii="Arial" w:hAnsi="Arial" w:cs="Arial"/>
                  <w:szCs w:val="24"/>
                </w:rPr>
                <w:delText>.</w:delText>
              </w:r>
            </w:del>
          </w:p>
          <w:p w14:paraId="78A3213D" w14:textId="0FA43FF7" w:rsidR="00B008A1" w:rsidRPr="00B008A1" w:rsidDel="00FE2ECA" w:rsidRDefault="00B008A1" w:rsidP="00C526BE">
            <w:pPr>
              <w:pStyle w:val="Heading1Text"/>
              <w:numPr>
                <w:ilvl w:val="0"/>
                <w:numId w:val="54"/>
              </w:numPr>
              <w:spacing w:before="100" w:after="100"/>
              <w:jc w:val="left"/>
              <w:rPr>
                <w:del w:id="262" w:author="Author"/>
                <w:rFonts w:ascii="Arial" w:hAnsi="Arial" w:cs="Arial"/>
                <w:szCs w:val="24"/>
              </w:rPr>
            </w:pPr>
            <w:del w:id="263" w:author="Author">
              <w:r w:rsidRPr="00B008A1" w:rsidDel="00FE2ECA">
                <w:rPr>
                  <w:rFonts w:ascii="Arial" w:hAnsi="Arial" w:cs="Arial"/>
                  <w:szCs w:val="24"/>
                </w:rPr>
                <w:delText>Additional Information</w:delText>
              </w:r>
            </w:del>
          </w:p>
          <w:p w14:paraId="18FAC7E0" w14:textId="097F3634" w:rsidR="00B008A1" w:rsidRPr="00C526BE" w:rsidDel="00FE2ECA" w:rsidRDefault="00B008A1" w:rsidP="008E5E00">
            <w:pPr>
              <w:pStyle w:val="Heading1Text"/>
              <w:numPr>
                <w:ilvl w:val="1"/>
                <w:numId w:val="54"/>
              </w:numPr>
              <w:spacing w:before="100" w:after="100"/>
              <w:ind w:left="2122" w:hanging="682"/>
              <w:jc w:val="left"/>
              <w:rPr>
                <w:del w:id="264" w:author="Author"/>
                <w:rFonts w:ascii="Arial" w:hAnsi="Arial" w:cs="Arial"/>
                <w:szCs w:val="24"/>
              </w:rPr>
            </w:pPr>
            <w:del w:id="265" w:author="Author">
              <w:r w:rsidRPr="00C526BE" w:rsidDel="00FE2ECA">
                <w:rPr>
                  <w:rFonts w:ascii="Arial" w:hAnsi="Arial" w:cs="Arial"/>
                  <w:szCs w:val="24"/>
                </w:rPr>
                <w:delText>Have any of your fuel supply procurement processes been compromised for any reason?</w:delText>
              </w:r>
            </w:del>
          </w:p>
          <w:p w14:paraId="04E663CC" w14:textId="255C3B32" w:rsidR="00B008A1" w:rsidRPr="00B008A1" w:rsidDel="00FE2ECA" w:rsidRDefault="00B008A1" w:rsidP="008E5E00">
            <w:pPr>
              <w:pStyle w:val="Heading1Text"/>
              <w:numPr>
                <w:ilvl w:val="1"/>
                <w:numId w:val="54"/>
              </w:numPr>
              <w:spacing w:before="100" w:after="100"/>
              <w:ind w:left="2122" w:hanging="682"/>
              <w:jc w:val="left"/>
              <w:rPr>
                <w:del w:id="266" w:author="Author"/>
                <w:rFonts w:ascii="Arial" w:hAnsi="Arial" w:cs="Arial"/>
                <w:szCs w:val="24"/>
              </w:rPr>
            </w:pPr>
            <w:del w:id="267" w:author="Author">
              <w:r w:rsidRPr="00C526BE" w:rsidDel="00FE2ECA">
                <w:rPr>
                  <w:rFonts w:ascii="Arial" w:hAnsi="Arial" w:cs="Arial"/>
                  <w:szCs w:val="24"/>
                </w:rPr>
                <w:delText>Are there any additional comments that you would like to provide ISO New England System Operations at this time?</w:delText>
              </w:r>
            </w:del>
          </w:p>
          <w:p w14:paraId="67EF1F0F" w14:textId="62643F31" w:rsidR="00F8139B" w:rsidRPr="00B008A1" w:rsidRDefault="00F8139B" w:rsidP="00C526BE">
            <w:pPr>
              <w:pStyle w:val="Heading1Text"/>
              <w:numPr>
                <w:ilvl w:val="0"/>
                <w:numId w:val="54"/>
              </w:numPr>
              <w:spacing w:before="100" w:after="100"/>
              <w:jc w:val="left"/>
              <w:rPr>
                <w:rFonts w:ascii="Arial" w:hAnsi="Arial" w:cs="Arial"/>
                <w:szCs w:val="24"/>
              </w:rPr>
            </w:pPr>
            <w:r w:rsidRPr="00B008A1">
              <w:rPr>
                <w:rFonts w:ascii="Arial" w:hAnsi="Arial" w:cs="Arial"/>
                <w:szCs w:val="24"/>
              </w:rPr>
              <w:t>Dual Fuel Information</w:t>
            </w:r>
          </w:p>
          <w:p w14:paraId="3AD935C2" w14:textId="6D188C99" w:rsidR="00B008A1" w:rsidRPr="00C526BE" w:rsidRDefault="00FE2ECA" w:rsidP="008E5E00">
            <w:pPr>
              <w:pStyle w:val="Heading1Text"/>
              <w:numPr>
                <w:ilvl w:val="1"/>
                <w:numId w:val="54"/>
              </w:numPr>
              <w:spacing w:before="100" w:after="100"/>
              <w:ind w:left="2122" w:hanging="682"/>
              <w:jc w:val="left"/>
              <w:rPr>
                <w:rFonts w:ascii="Arial" w:hAnsi="Arial" w:cs="Arial"/>
                <w:szCs w:val="24"/>
              </w:rPr>
            </w:pPr>
            <w:ins w:id="268" w:author="Author">
              <w:r>
                <w:rPr>
                  <w:rFonts w:ascii="Arial" w:hAnsi="Arial" w:cs="Arial"/>
                  <w:szCs w:val="24"/>
                </w:rPr>
                <w:t xml:space="preserve">Does your </w:t>
              </w:r>
            </w:ins>
            <w:del w:id="269" w:author="Author">
              <w:r w:rsidR="00B008A1" w:rsidRPr="00C526BE" w:rsidDel="00FE2ECA">
                <w:rPr>
                  <w:rFonts w:ascii="Arial" w:hAnsi="Arial" w:cs="Arial"/>
                  <w:szCs w:val="24"/>
                </w:rPr>
                <w:delText xml:space="preserve">What are your </w:delText>
              </w:r>
            </w:del>
            <w:r w:rsidR="00B008A1" w:rsidRPr="00C526BE">
              <w:rPr>
                <w:rFonts w:ascii="Arial" w:hAnsi="Arial" w:cs="Arial"/>
                <w:szCs w:val="24"/>
              </w:rPr>
              <w:t>manufacturer</w:t>
            </w:r>
            <w:ins w:id="270" w:author="Author">
              <w:r>
                <w:rPr>
                  <w:rFonts w:ascii="Arial" w:hAnsi="Arial" w:cs="Arial"/>
                  <w:szCs w:val="24"/>
                </w:rPr>
                <w:t xml:space="preserve"> have any requirements for</w:t>
              </w:r>
            </w:ins>
            <w:del w:id="271" w:author="Author">
              <w:r w:rsidR="00B008A1" w:rsidRPr="00C526BE" w:rsidDel="00FE2ECA">
                <w:rPr>
                  <w:rFonts w:ascii="Arial" w:hAnsi="Arial" w:cs="Arial"/>
                  <w:szCs w:val="24"/>
                </w:rPr>
                <w:delText>’s dual</w:delText>
              </w:r>
            </w:del>
            <w:r w:rsidR="00B008A1" w:rsidRPr="00C526BE">
              <w:rPr>
                <w:rFonts w:ascii="Arial" w:hAnsi="Arial" w:cs="Arial"/>
                <w:szCs w:val="24"/>
              </w:rPr>
              <w:t xml:space="preserve"> fuel switch</w:t>
            </w:r>
            <w:del w:id="272" w:author="Author">
              <w:r w:rsidR="00BA6D49" w:rsidDel="00FE2ECA">
                <w:rPr>
                  <w:rFonts w:ascii="Arial" w:hAnsi="Arial" w:cs="Arial"/>
                  <w:szCs w:val="24"/>
                </w:rPr>
                <w:delText>-</w:delText>
              </w:r>
            </w:del>
            <w:ins w:id="273" w:author="Author">
              <w:r>
                <w:rPr>
                  <w:rFonts w:ascii="Arial" w:hAnsi="Arial" w:cs="Arial"/>
                  <w:szCs w:val="24"/>
                </w:rPr>
                <w:t xml:space="preserve"> </w:t>
              </w:r>
            </w:ins>
            <w:r w:rsidR="00B008A1" w:rsidRPr="00C526BE">
              <w:rPr>
                <w:rFonts w:ascii="Arial" w:hAnsi="Arial" w:cs="Arial"/>
                <w:szCs w:val="24"/>
              </w:rPr>
              <w:t>testing requirements?</w:t>
            </w:r>
            <w:ins w:id="274" w:author="Author">
              <w:r>
                <w:rPr>
                  <w:rFonts w:ascii="Arial" w:hAnsi="Arial" w:cs="Arial"/>
                  <w:szCs w:val="24"/>
                </w:rPr>
                <w:t xml:space="preserve"> If yes, please describe.</w:t>
              </w:r>
            </w:ins>
          </w:p>
          <w:p w14:paraId="10450340" w14:textId="1D9473C6" w:rsidR="00B008A1" w:rsidRPr="00C526BE" w:rsidRDefault="00B008A1" w:rsidP="008E5E00">
            <w:pPr>
              <w:pStyle w:val="Heading1Text"/>
              <w:numPr>
                <w:ilvl w:val="1"/>
                <w:numId w:val="54"/>
              </w:numPr>
              <w:spacing w:before="100" w:after="100"/>
              <w:ind w:left="2122" w:hanging="682"/>
              <w:jc w:val="left"/>
              <w:rPr>
                <w:rFonts w:ascii="Arial" w:hAnsi="Arial" w:cs="Arial"/>
                <w:szCs w:val="24"/>
              </w:rPr>
            </w:pPr>
            <w:del w:id="275" w:author="Author">
              <w:r w:rsidRPr="00C526BE" w:rsidDel="00FE2ECA">
                <w:rPr>
                  <w:rFonts w:ascii="Arial" w:hAnsi="Arial" w:cs="Arial"/>
                  <w:szCs w:val="24"/>
                </w:rPr>
                <w:delText>Is the</w:delText>
              </w:r>
            </w:del>
            <w:ins w:id="276" w:author="Author">
              <w:r w:rsidR="00FE2ECA">
                <w:rPr>
                  <w:rFonts w:ascii="Arial" w:hAnsi="Arial" w:cs="Arial"/>
                  <w:szCs w:val="24"/>
                </w:rPr>
                <w:t>Are the</w:t>
              </w:r>
            </w:ins>
            <w:r w:rsidRPr="00C526BE">
              <w:rPr>
                <w:rFonts w:ascii="Arial" w:hAnsi="Arial" w:cs="Arial"/>
                <w:szCs w:val="24"/>
              </w:rPr>
              <w:t xml:space="preserve"> </w:t>
            </w:r>
            <w:del w:id="277" w:author="Author">
              <w:r w:rsidRPr="00C526BE" w:rsidDel="00FE2ECA">
                <w:rPr>
                  <w:rFonts w:ascii="Arial" w:hAnsi="Arial" w:cs="Arial"/>
                  <w:szCs w:val="24"/>
                </w:rPr>
                <w:delText xml:space="preserve">generator </w:delText>
              </w:r>
            </w:del>
            <w:ins w:id="278" w:author="Author">
              <w:r w:rsidR="00FE2ECA">
                <w:rPr>
                  <w:rFonts w:ascii="Arial" w:hAnsi="Arial" w:cs="Arial"/>
                  <w:szCs w:val="24"/>
                </w:rPr>
                <w:t>G</w:t>
              </w:r>
              <w:r w:rsidR="00FE2ECA" w:rsidRPr="00C526BE">
                <w:rPr>
                  <w:rFonts w:ascii="Arial" w:hAnsi="Arial" w:cs="Arial"/>
                  <w:szCs w:val="24"/>
                </w:rPr>
                <w:t>enerator</w:t>
              </w:r>
              <w:r w:rsidR="00FE2ECA">
                <w:rPr>
                  <w:rFonts w:ascii="Arial" w:hAnsi="Arial" w:cs="Arial"/>
                  <w:szCs w:val="24"/>
                </w:rPr>
                <w:t>(s)</w:t>
              </w:r>
              <w:r w:rsidR="00FE2ECA" w:rsidRPr="00C526BE">
                <w:rPr>
                  <w:rFonts w:ascii="Arial" w:hAnsi="Arial" w:cs="Arial"/>
                  <w:szCs w:val="24"/>
                </w:rPr>
                <w:t xml:space="preserve"> </w:t>
              </w:r>
            </w:ins>
            <w:r w:rsidRPr="00C526BE">
              <w:rPr>
                <w:rFonts w:ascii="Arial" w:hAnsi="Arial" w:cs="Arial"/>
                <w:szCs w:val="24"/>
              </w:rPr>
              <w:t>capable of starting up without natural gas?</w:t>
            </w:r>
            <w:ins w:id="279" w:author="Author">
              <w:r w:rsidR="00F32661">
                <w:rPr>
                  <w:rFonts w:ascii="Arial" w:hAnsi="Arial" w:cs="Arial"/>
                  <w:szCs w:val="24"/>
                </w:rPr>
                <w:t xml:space="preserve"> If yes, please describe.</w:t>
              </w:r>
            </w:ins>
          </w:p>
          <w:p w14:paraId="0BC5C509" w14:textId="1A55CD90" w:rsidR="00B008A1" w:rsidRPr="00C526BE" w:rsidRDefault="00F32661" w:rsidP="008E5E00">
            <w:pPr>
              <w:pStyle w:val="Heading1Text"/>
              <w:numPr>
                <w:ilvl w:val="1"/>
                <w:numId w:val="54"/>
              </w:numPr>
              <w:spacing w:before="100" w:after="100"/>
              <w:ind w:left="2122" w:hanging="682"/>
              <w:jc w:val="left"/>
              <w:rPr>
                <w:rFonts w:ascii="Arial" w:hAnsi="Arial" w:cs="Arial"/>
                <w:szCs w:val="24"/>
              </w:rPr>
            </w:pPr>
            <w:ins w:id="280" w:author="Author">
              <w:r>
                <w:rPr>
                  <w:rFonts w:ascii="Arial" w:hAnsi="Arial" w:cs="Arial"/>
                  <w:szCs w:val="24"/>
                </w:rPr>
                <w:t xml:space="preserve">Does this Generator have a daily limit on </w:t>
              </w:r>
            </w:ins>
            <w:del w:id="281" w:author="Author">
              <w:r w:rsidR="00B008A1" w:rsidRPr="00C526BE" w:rsidDel="00F32661">
                <w:rPr>
                  <w:rFonts w:ascii="Arial" w:hAnsi="Arial" w:cs="Arial"/>
                  <w:szCs w:val="24"/>
                </w:rPr>
                <w:delText xml:space="preserve">How many </w:delText>
              </w:r>
            </w:del>
            <w:r w:rsidR="00B008A1" w:rsidRPr="00C526BE">
              <w:rPr>
                <w:rFonts w:ascii="Arial" w:hAnsi="Arial" w:cs="Arial"/>
                <w:szCs w:val="24"/>
              </w:rPr>
              <w:t>startups</w:t>
            </w:r>
            <w:del w:id="282" w:author="Author">
              <w:r w:rsidR="00B008A1" w:rsidRPr="00C526BE" w:rsidDel="00F32661">
                <w:rPr>
                  <w:rFonts w:ascii="Arial" w:hAnsi="Arial" w:cs="Arial"/>
                  <w:szCs w:val="24"/>
                </w:rPr>
                <w:delText xml:space="preserve"> can this generator perform daily</w:delText>
              </w:r>
            </w:del>
            <w:r w:rsidR="00B008A1" w:rsidRPr="00C526BE">
              <w:rPr>
                <w:rFonts w:ascii="Arial" w:hAnsi="Arial" w:cs="Arial"/>
                <w:szCs w:val="24"/>
              </w:rPr>
              <w:t xml:space="preserve"> on the alternate fuel?</w:t>
            </w:r>
            <w:ins w:id="283" w:author="Author">
              <w:r>
                <w:rPr>
                  <w:rFonts w:ascii="Arial" w:hAnsi="Arial" w:cs="Arial"/>
                  <w:szCs w:val="24"/>
                </w:rPr>
                <w:t xml:space="preserve"> If yes, please describe.</w:t>
              </w:r>
            </w:ins>
          </w:p>
          <w:p w14:paraId="245B305D" w14:textId="7D0C0CCD" w:rsidR="00B008A1" w:rsidRPr="00C526BE" w:rsidRDefault="00F32661" w:rsidP="008E5E00">
            <w:pPr>
              <w:pStyle w:val="Heading1Text"/>
              <w:numPr>
                <w:ilvl w:val="1"/>
                <w:numId w:val="54"/>
              </w:numPr>
              <w:spacing w:before="100" w:after="100"/>
              <w:ind w:left="2122" w:hanging="682"/>
              <w:jc w:val="left"/>
              <w:rPr>
                <w:rFonts w:ascii="Arial" w:hAnsi="Arial" w:cs="Arial"/>
                <w:szCs w:val="24"/>
              </w:rPr>
            </w:pPr>
            <w:ins w:id="284" w:author="Author">
              <w:r>
                <w:rPr>
                  <w:rFonts w:ascii="Arial" w:hAnsi="Arial" w:cs="Arial"/>
                  <w:szCs w:val="24"/>
                </w:rPr>
                <w:t xml:space="preserve">Does this Generator have a weekly limit on </w:t>
              </w:r>
            </w:ins>
            <w:del w:id="285" w:author="Author">
              <w:r w:rsidR="00B008A1" w:rsidRPr="00C526BE" w:rsidDel="00F32661">
                <w:rPr>
                  <w:rFonts w:ascii="Arial" w:hAnsi="Arial" w:cs="Arial"/>
                  <w:szCs w:val="24"/>
                </w:rPr>
                <w:delText xml:space="preserve">What is the weekly limit for </w:delText>
              </w:r>
            </w:del>
            <w:r w:rsidR="00B008A1" w:rsidRPr="00C526BE">
              <w:rPr>
                <w:rFonts w:ascii="Arial" w:hAnsi="Arial" w:cs="Arial"/>
                <w:szCs w:val="24"/>
              </w:rPr>
              <w:t>startups on the alternate fuel?</w:t>
            </w:r>
            <w:ins w:id="286" w:author="Author">
              <w:r>
                <w:rPr>
                  <w:rFonts w:ascii="Arial" w:hAnsi="Arial" w:cs="Arial"/>
                  <w:szCs w:val="24"/>
                </w:rPr>
                <w:t xml:space="preserve"> If yes, please describe.</w:t>
              </w:r>
            </w:ins>
          </w:p>
          <w:p w14:paraId="7F27E544" w14:textId="368F20C4" w:rsidR="00B008A1" w:rsidRPr="00C526BE" w:rsidRDefault="00B008A1" w:rsidP="008E5E00">
            <w:pPr>
              <w:pStyle w:val="Heading1Text"/>
              <w:numPr>
                <w:ilvl w:val="1"/>
                <w:numId w:val="54"/>
              </w:numPr>
              <w:spacing w:before="100" w:after="100"/>
              <w:ind w:left="2122" w:hanging="682"/>
              <w:jc w:val="left"/>
              <w:rPr>
                <w:rFonts w:ascii="Arial" w:hAnsi="Arial" w:cs="Arial"/>
                <w:szCs w:val="24"/>
              </w:rPr>
            </w:pPr>
            <w:r w:rsidRPr="00C526BE">
              <w:rPr>
                <w:rFonts w:ascii="Arial" w:hAnsi="Arial" w:cs="Arial"/>
                <w:szCs w:val="24"/>
              </w:rPr>
              <w:t xml:space="preserve">Can the generator operate on </w:t>
            </w:r>
            <w:del w:id="287" w:author="Author">
              <w:r w:rsidRPr="00C526BE" w:rsidDel="00F32661">
                <w:rPr>
                  <w:rFonts w:ascii="Arial" w:hAnsi="Arial" w:cs="Arial"/>
                  <w:szCs w:val="24"/>
                </w:rPr>
                <w:delText xml:space="preserve">both </w:delText>
              </w:r>
            </w:del>
            <w:ins w:id="288" w:author="Author">
              <w:r w:rsidR="00F32661">
                <w:rPr>
                  <w:rFonts w:ascii="Arial" w:hAnsi="Arial" w:cs="Arial"/>
                  <w:szCs w:val="24"/>
                </w:rPr>
                <w:t xml:space="preserve">multiple </w:t>
              </w:r>
            </w:ins>
            <w:r w:rsidRPr="00C526BE">
              <w:rPr>
                <w:rFonts w:ascii="Arial" w:hAnsi="Arial" w:cs="Arial"/>
                <w:szCs w:val="24"/>
              </w:rPr>
              <w:t>fuel</w:t>
            </w:r>
            <w:ins w:id="289" w:author="Author">
              <w:r w:rsidR="00F32661">
                <w:rPr>
                  <w:rFonts w:ascii="Arial" w:hAnsi="Arial" w:cs="Arial"/>
                  <w:szCs w:val="24"/>
                </w:rPr>
                <w:t xml:space="preserve"> type</w:t>
              </w:r>
            </w:ins>
            <w:r w:rsidRPr="00C526BE">
              <w:rPr>
                <w:rFonts w:ascii="Arial" w:hAnsi="Arial" w:cs="Arial"/>
                <w:szCs w:val="24"/>
              </w:rPr>
              <w:t>s simultaneously?</w:t>
            </w:r>
            <w:ins w:id="290" w:author="Author">
              <w:r w:rsidR="00F32661">
                <w:rPr>
                  <w:rFonts w:ascii="Arial" w:hAnsi="Arial" w:cs="Arial"/>
                  <w:szCs w:val="24"/>
                </w:rPr>
                <w:t xml:space="preserve"> If yes, please describe.</w:t>
              </w:r>
            </w:ins>
          </w:p>
          <w:p w14:paraId="51E47539" w14:textId="104ACF94" w:rsidR="00B008A1" w:rsidRPr="00B008A1" w:rsidRDefault="00B008A1" w:rsidP="008E5E00">
            <w:pPr>
              <w:pStyle w:val="Heading1Text"/>
              <w:numPr>
                <w:ilvl w:val="1"/>
                <w:numId w:val="54"/>
              </w:numPr>
              <w:spacing w:before="100" w:after="100"/>
              <w:ind w:left="2122" w:hanging="682"/>
              <w:jc w:val="left"/>
              <w:rPr>
                <w:rFonts w:ascii="Arial" w:hAnsi="Arial" w:cs="Arial"/>
                <w:szCs w:val="24"/>
              </w:rPr>
            </w:pPr>
            <w:r w:rsidRPr="00C526BE">
              <w:rPr>
                <w:rFonts w:ascii="Arial" w:hAnsi="Arial" w:cs="Arial"/>
                <w:szCs w:val="24"/>
              </w:rPr>
              <w:t>Does extended continuous operation on the alternate fuel impose any additional maintenance requirements that would impact the availability of the unit? If yes, please provide details.</w:t>
            </w:r>
          </w:p>
          <w:p w14:paraId="108EEFF9" w14:textId="76CF323A" w:rsidR="00B008A1" w:rsidRPr="00A228A1" w:rsidDel="009C2348" w:rsidRDefault="00C2655C" w:rsidP="00C526BE">
            <w:pPr>
              <w:pStyle w:val="Heading1Text"/>
              <w:numPr>
                <w:ilvl w:val="0"/>
                <w:numId w:val="54"/>
              </w:numPr>
              <w:spacing w:before="100" w:after="100"/>
              <w:jc w:val="left"/>
              <w:rPr>
                <w:del w:id="291" w:author="Author"/>
                <w:rFonts w:ascii="Arial" w:hAnsi="Arial" w:cs="Arial"/>
                <w:szCs w:val="24"/>
                <w:highlight w:val="yellow"/>
                <w:rPrChange w:id="292" w:author="Author">
                  <w:rPr>
                    <w:del w:id="293" w:author="Author"/>
                    <w:rFonts w:ascii="Arial" w:hAnsi="Arial" w:cs="Arial"/>
                    <w:szCs w:val="24"/>
                  </w:rPr>
                </w:rPrChange>
              </w:rPr>
            </w:pPr>
            <w:ins w:id="294" w:author="Author">
              <w:r w:rsidRPr="00A228A1">
                <w:rPr>
                  <w:rFonts w:ascii="Arial" w:hAnsi="Arial" w:cs="Arial"/>
                  <w:szCs w:val="24"/>
                  <w:highlight w:val="yellow"/>
                  <w:rPrChange w:id="295" w:author="Author">
                    <w:rPr>
                      <w:rFonts w:ascii="Arial" w:hAnsi="Arial" w:cs="Arial"/>
                      <w:szCs w:val="24"/>
                    </w:rPr>
                  </w:rPrChange>
                </w:rPr>
                <w:t xml:space="preserve">Coal, Fuel Oil, and Natural Gas Generator </w:t>
              </w:r>
            </w:ins>
            <w:del w:id="296" w:author="Author">
              <w:r w:rsidR="00B008A1" w:rsidRPr="00A228A1" w:rsidDel="009C2348">
                <w:rPr>
                  <w:rFonts w:ascii="Arial" w:hAnsi="Arial" w:cs="Arial"/>
                  <w:szCs w:val="24"/>
                  <w:highlight w:val="yellow"/>
                  <w:rPrChange w:id="297" w:author="Author">
                    <w:rPr>
                      <w:rFonts w:ascii="Arial" w:hAnsi="Arial" w:cs="Arial"/>
                      <w:szCs w:val="24"/>
                    </w:rPr>
                  </w:rPrChange>
                </w:rPr>
                <w:delText>Fuel Burn</w:delText>
              </w:r>
            </w:del>
          </w:p>
          <w:p w14:paraId="779B1D79" w14:textId="42243689" w:rsidR="00B008A1" w:rsidRPr="00C526BE" w:rsidDel="009C2348" w:rsidRDefault="00B008A1" w:rsidP="008E5E00">
            <w:pPr>
              <w:pStyle w:val="Heading1Text"/>
              <w:numPr>
                <w:ilvl w:val="1"/>
                <w:numId w:val="54"/>
              </w:numPr>
              <w:spacing w:before="100" w:after="100"/>
              <w:ind w:left="2122" w:hanging="682"/>
              <w:jc w:val="left"/>
              <w:rPr>
                <w:del w:id="298" w:author="Author"/>
                <w:rFonts w:ascii="Arial" w:hAnsi="Arial" w:cs="Arial"/>
                <w:szCs w:val="24"/>
              </w:rPr>
            </w:pPr>
            <w:del w:id="299" w:author="Author">
              <w:r w:rsidRPr="00C526BE" w:rsidDel="009C2348">
                <w:rPr>
                  <w:rFonts w:ascii="Arial" w:hAnsi="Arial" w:cs="Arial"/>
                  <w:szCs w:val="24"/>
                </w:rPr>
                <w:delText>How much oil, in gallons, did this unit burn since the completion of the previous survey?</w:delText>
              </w:r>
            </w:del>
          </w:p>
          <w:p w14:paraId="2663E393" w14:textId="2FBD4884" w:rsidR="00B008A1" w:rsidRPr="00C526BE" w:rsidRDefault="00B008A1" w:rsidP="00C526BE">
            <w:pPr>
              <w:pStyle w:val="Heading1Text"/>
              <w:numPr>
                <w:ilvl w:val="0"/>
                <w:numId w:val="54"/>
              </w:numPr>
              <w:spacing w:before="100" w:after="100"/>
              <w:jc w:val="left"/>
              <w:rPr>
                <w:rFonts w:ascii="Arial" w:hAnsi="Arial" w:cs="Arial"/>
                <w:szCs w:val="24"/>
              </w:rPr>
            </w:pPr>
            <w:r w:rsidRPr="00C526BE">
              <w:rPr>
                <w:rFonts w:ascii="Arial" w:hAnsi="Arial" w:cs="Arial"/>
                <w:szCs w:val="24"/>
              </w:rPr>
              <w:t xml:space="preserve">Environmental/Emissions </w:t>
            </w:r>
            <w:ins w:id="300" w:author="Author">
              <w:r w:rsidR="00EA0AAE" w:rsidRPr="00A228A1">
                <w:rPr>
                  <w:rFonts w:ascii="Arial" w:hAnsi="Arial" w:cs="Arial"/>
                  <w:szCs w:val="24"/>
                  <w:highlight w:val="yellow"/>
                  <w:rPrChange w:id="301" w:author="Author">
                    <w:rPr>
                      <w:rFonts w:ascii="Arial" w:hAnsi="Arial" w:cs="Arial"/>
                      <w:szCs w:val="24"/>
                    </w:rPr>
                  </w:rPrChange>
                </w:rPr>
                <w:t>Licensing and Permitting</w:t>
              </w:r>
              <w:r w:rsidR="00EA0AAE">
                <w:rPr>
                  <w:rFonts w:ascii="Arial" w:hAnsi="Arial" w:cs="Arial"/>
                  <w:szCs w:val="24"/>
                </w:rPr>
                <w:t xml:space="preserve"> </w:t>
              </w:r>
            </w:ins>
            <w:r w:rsidRPr="00C526BE">
              <w:rPr>
                <w:rFonts w:ascii="Arial" w:hAnsi="Arial" w:cs="Arial"/>
                <w:szCs w:val="24"/>
              </w:rPr>
              <w:t>Information</w:t>
            </w:r>
          </w:p>
          <w:p w14:paraId="184457F4" w14:textId="0B7C6DD5" w:rsidR="00B008A1" w:rsidRDefault="00B008A1" w:rsidP="008E5E00">
            <w:pPr>
              <w:pStyle w:val="Heading1Text"/>
              <w:numPr>
                <w:ilvl w:val="1"/>
                <w:numId w:val="54"/>
              </w:numPr>
              <w:spacing w:before="100" w:after="100"/>
              <w:ind w:left="2122" w:hanging="682"/>
              <w:jc w:val="left"/>
              <w:rPr>
                <w:ins w:id="302" w:author="Author"/>
                <w:rFonts w:ascii="Arial" w:hAnsi="Arial" w:cs="Arial"/>
                <w:szCs w:val="24"/>
              </w:rPr>
            </w:pPr>
            <w:r w:rsidRPr="00C526BE">
              <w:rPr>
                <w:rFonts w:ascii="Arial" w:hAnsi="Arial" w:cs="Arial"/>
                <w:szCs w:val="24"/>
              </w:rPr>
              <w:t xml:space="preserve">Does the station have any environmental or emissions </w:t>
            </w:r>
            <w:ins w:id="303" w:author="Author">
              <w:r w:rsidR="009C2348">
                <w:rPr>
                  <w:rFonts w:ascii="Arial" w:hAnsi="Arial" w:cs="Arial"/>
                  <w:szCs w:val="24"/>
                </w:rPr>
                <w:t xml:space="preserve">constraints or </w:t>
              </w:r>
            </w:ins>
            <w:r w:rsidRPr="00C526BE">
              <w:rPr>
                <w:rFonts w:ascii="Arial" w:hAnsi="Arial" w:cs="Arial"/>
                <w:szCs w:val="24"/>
              </w:rPr>
              <w:t xml:space="preserve">limitations that </w:t>
            </w:r>
            <w:del w:id="304" w:author="Author">
              <w:r w:rsidRPr="00C526BE" w:rsidDel="009C2348">
                <w:rPr>
                  <w:rFonts w:ascii="Arial" w:hAnsi="Arial" w:cs="Arial"/>
                  <w:szCs w:val="24"/>
                </w:rPr>
                <w:delText xml:space="preserve">may </w:delText>
              </w:r>
            </w:del>
            <w:ins w:id="305" w:author="Author">
              <w:r w:rsidR="009C2348">
                <w:rPr>
                  <w:rFonts w:ascii="Arial" w:hAnsi="Arial" w:cs="Arial"/>
                  <w:szCs w:val="24"/>
                </w:rPr>
                <w:t xml:space="preserve">might </w:t>
              </w:r>
            </w:ins>
            <w:r w:rsidRPr="00C526BE">
              <w:rPr>
                <w:rFonts w:ascii="Arial" w:hAnsi="Arial" w:cs="Arial"/>
                <w:szCs w:val="24"/>
              </w:rPr>
              <w:t xml:space="preserve">impact </w:t>
            </w:r>
            <w:ins w:id="306" w:author="Author">
              <w:r w:rsidR="009C2348">
                <w:rPr>
                  <w:rFonts w:ascii="Arial" w:hAnsi="Arial" w:cs="Arial"/>
                  <w:szCs w:val="24"/>
                </w:rPr>
                <w:t>its ability to operate</w:t>
              </w:r>
            </w:ins>
            <w:del w:id="307" w:author="Author">
              <w:r w:rsidRPr="00C526BE" w:rsidDel="009C2348">
                <w:rPr>
                  <w:rFonts w:ascii="Arial" w:hAnsi="Arial" w:cs="Arial"/>
                  <w:szCs w:val="24"/>
                </w:rPr>
                <w:delText>the availability of the units at the station</w:delText>
              </w:r>
            </w:del>
            <w:r w:rsidRPr="00C526BE">
              <w:rPr>
                <w:rFonts w:ascii="Arial" w:hAnsi="Arial" w:cs="Arial"/>
                <w:szCs w:val="24"/>
              </w:rPr>
              <w:t>?</w:t>
            </w:r>
          </w:p>
          <w:p w14:paraId="3F8E48A4" w14:textId="2036754E" w:rsidR="009C2348" w:rsidRDefault="009C2348" w:rsidP="00A228A1">
            <w:pPr>
              <w:pStyle w:val="Heading1Text"/>
              <w:spacing w:before="100" w:after="100"/>
              <w:ind w:left="2122"/>
              <w:jc w:val="left"/>
              <w:rPr>
                <w:ins w:id="308" w:author="Author"/>
                <w:rFonts w:ascii="Arial" w:hAnsi="Arial" w:cs="Arial"/>
                <w:szCs w:val="24"/>
              </w:rPr>
              <w:pPrChange w:id="309" w:author="Author">
                <w:pPr>
                  <w:pStyle w:val="Heading1Text"/>
                  <w:numPr>
                    <w:ilvl w:val="1"/>
                    <w:numId w:val="54"/>
                  </w:numPr>
                  <w:spacing w:before="100" w:after="100"/>
                  <w:ind w:left="2122" w:hanging="682"/>
                  <w:jc w:val="left"/>
                </w:pPr>
              </w:pPrChange>
            </w:pPr>
            <w:ins w:id="310" w:author="Author">
              <w:r>
                <w:rPr>
                  <w:rFonts w:ascii="Arial" w:hAnsi="Arial" w:cs="Arial"/>
                  <w:szCs w:val="24"/>
                </w:rPr>
                <w:t xml:space="preserve">If yes, please answer questions 5.2 through </w:t>
              </w:r>
              <w:proofErr w:type="gramStart"/>
              <w:r>
                <w:rPr>
                  <w:rFonts w:ascii="Arial" w:hAnsi="Arial" w:cs="Arial"/>
                  <w:szCs w:val="24"/>
                </w:rPr>
                <w:t>5.6</w:t>
              </w:r>
              <w:r w:rsidR="000462E6">
                <w:rPr>
                  <w:rFonts w:ascii="Arial" w:hAnsi="Arial" w:cs="Arial"/>
                  <w:szCs w:val="24"/>
                </w:rPr>
                <w:t>;</w:t>
              </w:r>
              <w:proofErr w:type="gramEnd"/>
              <w:r w:rsidR="000462E6">
                <w:rPr>
                  <w:rFonts w:ascii="Arial" w:hAnsi="Arial" w:cs="Arial"/>
                  <w:szCs w:val="24"/>
                </w:rPr>
                <w:t xml:space="preserve"> </w:t>
              </w:r>
            </w:ins>
          </w:p>
          <w:p w14:paraId="643EE8EE" w14:textId="23EDD617" w:rsidR="000462E6" w:rsidRPr="00C526BE" w:rsidRDefault="000462E6" w:rsidP="00A228A1">
            <w:pPr>
              <w:pStyle w:val="Heading1Text"/>
              <w:spacing w:before="100" w:after="100"/>
              <w:ind w:left="2122"/>
              <w:jc w:val="left"/>
              <w:rPr>
                <w:rFonts w:ascii="Arial" w:hAnsi="Arial" w:cs="Arial"/>
                <w:szCs w:val="24"/>
              </w:rPr>
              <w:pPrChange w:id="311" w:author="Author">
                <w:pPr>
                  <w:pStyle w:val="Heading1Text"/>
                  <w:numPr>
                    <w:ilvl w:val="1"/>
                    <w:numId w:val="54"/>
                  </w:numPr>
                  <w:spacing w:before="100" w:after="100"/>
                  <w:ind w:left="2122" w:hanging="682"/>
                  <w:jc w:val="left"/>
                </w:pPr>
              </w:pPrChange>
            </w:pPr>
            <w:ins w:id="312" w:author="Author">
              <w:r>
                <w:rPr>
                  <w:rFonts w:ascii="Arial" w:hAnsi="Arial" w:cs="Arial"/>
                  <w:szCs w:val="24"/>
                </w:rPr>
                <w:t>If no, proceed to 6.</w:t>
              </w:r>
            </w:ins>
          </w:p>
          <w:p w14:paraId="48745AE9" w14:textId="71E6265E" w:rsidR="009C2348" w:rsidRDefault="009C2348" w:rsidP="008E5E00">
            <w:pPr>
              <w:pStyle w:val="Heading1Text"/>
              <w:numPr>
                <w:ilvl w:val="1"/>
                <w:numId w:val="54"/>
              </w:numPr>
              <w:spacing w:before="100" w:after="100"/>
              <w:ind w:left="2122" w:hanging="682"/>
              <w:jc w:val="left"/>
              <w:rPr>
                <w:ins w:id="313" w:author="Author"/>
                <w:rFonts w:ascii="Arial" w:hAnsi="Arial" w:cs="Arial"/>
                <w:szCs w:val="24"/>
              </w:rPr>
            </w:pPr>
            <w:ins w:id="314" w:author="Author">
              <w:r>
                <w:rPr>
                  <w:rFonts w:ascii="Arial" w:hAnsi="Arial" w:cs="Arial"/>
                  <w:szCs w:val="24"/>
                </w:rPr>
                <w:t>Would emission limit exemptions or waivers increase the station’s maximum generation ability, including return from outage?</w:t>
              </w:r>
            </w:ins>
          </w:p>
          <w:p w14:paraId="255AD72A" w14:textId="6CBA0684" w:rsidR="009C2348" w:rsidRDefault="009C2348" w:rsidP="00A228A1">
            <w:pPr>
              <w:pStyle w:val="Heading1Text"/>
              <w:numPr>
                <w:ilvl w:val="2"/>
                <w:numId w:val="54"/>
              </w:numPr>
              <w:spacing w:before="100" w:after="100"/>
              <w:jc w:val="left"/>
              <w:rPr>
                <w:ins w:id="315" w:author="Author"/>
                <w:rFonts w:ascii="Arial" w:hAnsi="Arial" w:cs="Arial"/>
                <w:szCs w:val="24"/>
              </w:rPr>
              <w:pPrChange w:id="316" w:author="Author">
                <w:pPr>
                  <w:pStyle w:val="Heading1Text"/>
                  <w:numPr>
                    <w:ilvl w:val="1"/>
                    <w:numId w:val="54"/>
                  </w:numPr>
                  <w:spacing w:before="100" w:after="100"/>
                  <w:ind w:left="2122" w:hanging="682"/>
                  <w:jc w:val="left"/>
                </w:pPr>
              </w:pPrChange>
            </w:pPr>
            <w:ins w:id="317" w:author="Author">
              <w:r>
                <w:rPr>
                  <w:rFonts w:ascii="Arial" w:hAnsi="Arial" w:cs="Arial"/>
                  <w:szCs w:val="24"/>
                </w:rPr>
                <w:lastRenderedPageBreak/>
                <w:t>Does the station currently require an emissions waiver to operate, or anticipate requiring one within the next 21 days? If yes, please describe the details of the waiver, to the best of your ability.</w:t>
              </w:r>
            </w:ins>
          </w:p>
          <w:p w14:paraId="4D3FA76B" w14:textId="3D3F04E9" w:rsidR="009C2348" w:rsidRDefault="009C2348" w:rsidP="008E5E00">
            <w:pPr>
              <w:pStyle w:val="Heading1Text"/>
              <w:numPr>
                <w:ilvl w:val="1"/>
                <w:numId w:val="54"/>
              </w:numPr>
              <w:spacing w:before="100" w:after="100"/>
              <w:ind w:left="2122" w:hanging="682"/>
              <w:jc w:val="left"/>
              <w:rPr>
                <w:ins w:id="318" w:author="Author"/>
                <w:rFonts w:ascii="Arial" w:hAnsi="Arial" w:cs="Arial"/>
                <w:szCs w:val="24"/>
              </w:rPr>
            </w:pPr>
            <w:ins w:id="319" w:author="Author">
              <w:r>
                <w:rPr>
                  <w:rFonts w:ascii="Arial" w:hAnsi="Arial" w:cs="Arial"/>
                  <w:szCs w:val="24"/>
                </w:rPr>
                <w:t>Does the station have a seasonal limitation that restricts generation during a specific date range, either entirely or for a specific fuel type? If yes, please describe the seasonal limitation.</w:t>
              </w:r>
            </w:ins>
          </w:p>
          <w:p w14:paraId="35AC2E72" w14:textId="6C0704F0" w:rsidR="009C2348" w:rsidRDefault="009C2348" w:rsidP="008E5E00">
            <w:pPr>
              <w:pStyle w:val="Heading1Text"/>
              <w:numPr>
                <w:ilvl w:val="1"/>
                <w:numId w:val="54"/>
              </w:numPr>
              <w:spacing w:before="100" w:after="100"/>
              <w:ind w:left="2122" w:hanging="682"/>
              <w:jc w:val="left"/>
              <w:rPr>
                <w:ins w:id="320" w:author="Author"/>
                <w:rFonts w:ascii="Arial" w:hAnsi="Arial" w:cs="Arial"/>
                <w:szCs w:val="24"/>
              </w:rPr>
            </w:pPr>
            <w:ins w:id="321" w:author="Author">
              <w:r>
                <w:rPr>
                  <w:rFonts w:ascii="Arial" w:hAnsi="Arial" w:cs="Arial"/>
                  <w:szCs w:val="24"/>
                </w:rPr>
                <w:t xml:space="preserve">Does the station have any hourly or continuous limitations, including per-energy limitations (e.g., </w:t>
              </w:r>
              <w:proofErr w:type="spellStart"/>
              <w:r>
                <w:rPr>
                  <w:rFonts w:ascii="Arial" w:hAnsi="Arial" w:cs="Arial"/>
                  <w:szCs w:val="24"/>
                </w:rPr>
                <w:t>lb</w:t>
              </w:r>
              <w:proofErr w:type="spellEnd"/>
              <w:r>
                <w:rPr>
                  <w:rFonts w:ascii="Arial" w:hAnsi="Arial" w:cs="Arial"/>
                  <w:szCs w:val="24"/>
                </w:rPr>
                <w:t>/MMBtu)?</w:t>
              </w:r>
            </w:ins>
          </w:p>
          <w:p w14:paraId="645568FD" w14:textId="6BC820DD" w:rsidR="009C2348" w:rsidRDefault="009C2348" w:rsidP="008E5E00">
            <w:pPr>
              <w:pStyle w:val="Heading1Text"/>
              <w:numPr>
                <w:ilvl w:val="1"/>
                <w:numId w:val="54"/>
              </w:numPr>
              <w:spacing w:before="100" w:after="100"/>
              <w:ind w:left="2122" w:hanging="682"/>
              <w:jc w:val="left"/>
              <w:rPr>
                <w:ins w:id="322" w:author="Author"/>
                <w:rFonts w:ascii="Arial" w:hAnsi="Arial" w:cs="Arial"/>
                <w:szCs w:val="24"/>
              </w:rPr>
            </w:pPr>
            <w:ins w:id="323" w:author="Author">
              <w:r>
                <w:rPr>
                  <w:rFonts w:ascii="Arial" w:hAnsi="Arial" w:cs="Arial"/>
                  <w:szCs w:val="24"/>
                </w:rPr>
                <w:t xml:space="preserve">Does the station have any daily limitations? If </w:t>
              </w:r>
              <w:proofErr w:type="gramStart"/>
              <w:r>
                <w:rPr>
                  <w:rFonts w:ascii="Arial" w:hAnsi="Arial" w:cs="Arial"/>
                  <w:szCs w:val="24"/>
                </w:rPr>
                <w:t>yes</w:t>
              </w:r>
              <w:proofErr w:type="gramEnd"/>
              <w:r>
                <w:rPr>
                  <w:rFonts w:ascii="Arial" w:hAnsi="Arial" w:cs="Arial"/>
                  <w:szCs w:val="24"/>
                </w:rPr>
                <w:t xml:space="preserve"> please answer the following questions for the single most limiting daily limitation (in your best estimation):</w:t>
              </w:r>
            </w:ins>
          </w:p>
          <w:p w14:paraId="77A1A1DD" w14:textId="09C2CC69" w:rsidR="009C2348" w:rsidRDefault="009C2348" w:rsidP="00A228A1">
            <w:pPr>
              <w:pStyle w:val="Heading1Text"/>
              <w:numPr>
                <w:ilvl w:val="2"/>
                <w:numId w:val="54"/>
              </w:numPr>
              <w:spacing w:before="100" w:after="100"/>
              <w:jc w:val="left"/>
              <w:rPr>
                <w:ins w:id="324" w:author="Author"/>
                <w:rFonts w:ascii="Arial" w:hAnsi="Arial" w:cs="Arial"/>
                <w:szCs w:val="24"/>
              </w:rPr>
              <w:pPrChange w:id="325" w:author="Author">
                <w:pPr>
                  <w:pStyle w:val="Heading1Text"/>
                  <w:numPr>
                    <w:ilvl w:val="1"/>
                    <w:numId w:val="54"/>
                  </w:numPr>
                  <w:spacing w:before="100" w:after="100"/>
                  <w:ind w:left="2122" w:hanging="682"/>
                  <w:jc w:val="left"/>
                </w:pPr>
              </w:pPrChange>
            </w:pPr>
            <w:ins w:id="326" w:author="Author">
              <w:r>
                <w:rPr>
                  <w:rFonts w:ascii="Arial" w:hAnsi="Arial" w:cs="Arial"/>
                  <w:szCs w:val="24"/>
                </w:rPr>
                <w:t>Does the limitation apply to each Generator individually, or to the station as a whole? Stations with only one Generator, select “station as a whole”.</w:t>
              </w:r>
            </w:ins>
          </w:p>
          <w:p w14:paraId="11288F38" w14:textId="442AF033" w:rsidR="009C2348" w:rsidRDefault="009C2348" w:rsidP="00A228A1">
            <w:pPr>
              <w:pStyle w:val="Heading1Text"/>
              <w:numPr>
                <w:ilvl w:val="2"/>
                <w:numId w:val="54"/>
              </w:numPr>
              <w:spacing w:before="100" w:after="100"/>
              <w:jc w:val="left"/>
              <w:rPr>
                <w:ins w:id="327" w:author="Author"/>
                <w:rFonts w:ascii="Arial" w:hAnsi="Arial" w:cs="Arial"/>
                <w:szCs w:val="24"/>
              </w:rPr>
              <w:pPrChange w:id="328" w:author="Author">
                <w:pPr>
                  <w:pStyle w:val="Heading1Text"/>
                  <w:numPr>
                    <w:ilvl w:val="1"/>
                    <w:numId w:val="54"/>
                  </w:numPr>
                  <w:spacing w:before="100" w:after="100"/>
                  <w:ind w:left="2122" w:hanging="682"/>
                  <w:jc w:val="left"/>
                </w:pPr>
              </w:pPrChange>
            </w:pPr>
            <w:ins w:id="329" w:author="Author">
              <w:r>
                <w:rPr>
                  <w:rFonts w:ascii="Arial" w:hAnsi="Arial" w:cs="Arial"/>
                  <w:szCs w:val="24"/>
                </w:rPr>
                <w:t xml:space="preserve">Dual fuel stations: Does the limitation apply to a specific fuel type: </w:t>
              </w:r>
              <w:r w:rsidR="00D7134E">
                <w:rPr>
                  <w:rFonts w:ascii="Arial" w:hAnsi="Arial" w:cs="Arial"/>
                  <w:szCs w:val="24"/>
                </w:rPr>
                <w:t xml:space="preserve">fuel </w:t>
              </w:r>
              <w:r>
                <w:rPr>
                  <w:rFonts w:ascii="Arial" w:hAnsi="Arial" w:cs="Arial"/>
                  <w:szCs w:val="24"/>
                </w:rPr>
                <w:t>oil, natural gas, or both?</w:t>
              </w:r>
            </w:ins>
          </w:p>
          <w:p w14:paraId="71878D23" w14:textId="52374A0A" w:rsidR="009C2348" w:rsidRDefault="009C2348" w:rsidP="00A228A1">
            <w:pPr>
              <w:pStyle w:val="Heading1Text"/>
              <w:numPr>
                <w:ilvl w:val="2"/>
                <w:numId w:val="54"/>
              </w:numPr>
              <w:spacing w:before="100" w:after="100"/>
              <w:jc w:val="left"/>
              <w:rPr>
                <w:ins w:id="330" w:author="Author"/>
                <w:rFonts w:ascii="Arial" w:hAnsi="Arial" w:cs="Arial"/>
                <w:szCs w:val="24"/>
              </w:rPr>
              <w:pPrChange w:id="331" w:author="Author">
                <w:pPr>
                  <w:pStyle w:val="Heading1Text"/>
                  <w:numPr>
                    <w:ilvl w:val="1"/>
                    <w:numId w:val="54"/>
                  </w:numPr>
                  <w:spacing w:before="100" w:after="100"/>
                  <w:ind w:left="2122" w:hanging="682"/>
                  <w:jc w:val="left"/>
                </w:pPr>
              </w:pPrChange>
            </w:pPr>
            <w:ins w:id="332" w:author="Author">
              <w:r>
                <w:rPr>
                  <w:rFonts w:ascii="Arial" w:hAnsi="Arial" w:cs="Arial"/>
                  <w:szCs w:val="24"/>
                </w:rPr>
                <w:t>Is the limitation automatically relaxed under specific condi</w:t>
              </w:r>
              <w:r w:rsidR="00D7134E">
                <w:rPr>
                  <w:rFonts w:ascii="Arial" w:hAnsi="Arial" w:cs="Arial"/>
                  <w:szCs w:val="24"/>
                </w:rPr>
                <w:t>tions (e.g., ISO-NE declares an</w:t>
              </w:r>
              <w:r>
                <w:rPr>
                  <w:rFonts w:ascii="Arial" w:hAnsi="Arial" w:cs="Arial"/>
                  <w:szCs w:val="24"/>
                </w:rPr>
                <w:t xml:space="preserve"> Energy Emergency or Energy Alert)? I</w:t>
              </w:r>
              <w:r w:rsidR="007B2ECA">
                <w:rPr>
                  <w:rFonts w:ascii="Arial" w:hAnsi="Arial" w:cs="Arial"/>
                  <w:szCs w:val="24"/>
                </w:rPr>
                <w:t>f yes, please describe the conditions under which limitations are relaxed.</w:t>
              </w:r>
            </w:ins>
          </w:p>
          <w:p w14:paraId="4EF906C5" w14:textId="136547D8" w:rsidR="007B2ECA" w:rsidRDefault="007B2ECA" w:rsidP="00A228A1">
            <w:pPr>
              <w:pStyle w:val="Heading1Text"/>
              <w:numPr>
                <w:ilvl w:val="2"/>
                <w:numId w:val="54"/>
              </w:numPr>
              <w:spacing w:before="100" w:after="100"/>
              <w:jc w:val="left"/>
              <w:rPr>
                <w:ins w:id="333" w:author="Author"/>
                <w:rFonts w:ascii="Arial" w:hAnsi="Arial" w:cs="Arial"/>
                <w:szCs w:val="24"/>
              </w:rPr>
              <w:pPrChange w:id="334" w:author="Author">
                <w:pPr>
                  <w:pStyle w:val="Heading1Text"/>
                  <w:numPr>
                    <w:ilvl w:val="1"/>
                    <w:numId w:val="54"/>
                  </w:numPr>
                  <w:spacing w:before="100" w:after="100"/>
                  <w:ind w:left="2122" w:hanging="682"/>
                  <w:jc w:val="left"/>
                </w:pPr>
              </w:pPrChange>
            </w:pPr>
            <w:ins w:id="335" w:author="Author">
              <w:r>
                <w:rPr>
                  <w:rFonts w:ascii="Arial" w:hAnsi="Arial" w:cs="Arial"/>
                  <w:szCs w:val="24"/>
                </w:rPr>
                <w:t xml:space="preserve">What is the maximum allowed daily amount, in hours of runtime or MWh as </w:t>
              </w:r>
              <w:r w:rsidR="00906FE8">
                <w:rPr>
                  <w:rFonts w:ascii="Arial" w:hAnsi="Arial" w:cs="Arial"/>
                  <w:szCs w:val="24"/>
                </w:rPr>
                <w:t>S</w:t>
              </w:r>
              <w:r>
                <w:rPr>
                  <w:rFonts w:ascii="Arial" w:hAnsi="Arial" w:cs="Arial"/>
                  <w:szCs w:val="24"/>
                </w:rPr>
                <w:t xml:space="preserve">easonal </w:t>
              </w:r>
              <w:r w:rsidR="00906FE8">
                <w:rPr>
                  <w:rFonts w:ascii="Arial" w:hAnsi="Arial" w:cs="Arial"/>
                  <w:szCs w:val="24"/>
                </w:rPr>
                <w:t>C</w:t>
              </w:r>
              <w:r>
                <w:rPr>
                  <w:rFonts w:ascii="Arial" w:hAnsi="Arial" w:cs="Arial"/>
                  <w:szCs w:val="24"/>
                </w:rPr>
                <w:t xml:space="preserve">laimed </w:t>
              </w:r>
              <w:r w:rsidR="00906FE8">
                <w:rPr>
                  <w:rFonts w:ascii="Arial" w:hAnsi="Arial" w:cs="Arial"/>
                  <w:szCs w:val="24"/>
                </w:rPr>
                <w:t>C</w:t>
              </w:r>
              <w:r>
                <w:rPr>
                  <w:rFonts w:ascii="Arial" w:hAnsi="Arial" w:cs="Arial"/>
                  <w:szCs w:val="24"/>
                </w:rPr>
                <w:t xml:space="preserve">apability? Provide hours of runtime only if the limitation directly dictates hours of runtime. Otherwise, please translate to MWh at </w:t>
              </w:r>
              <w:r w:rsidR="00906FE8">
                <w:rPr>
                  <w:rFonts w:ascii="Arial" w:hAnsi="Arial" w:cs="Arial"/>
                  <w:szCs w:val="24"/>
                </w:rPr>
                <w:t>S</w:t>
              </w:r>
              <w:r>
                <w:rPr>
                  <w:rFonts w:ascii="Arial" w:hAnsi="Arial" w:cs="Arial"/>
                  <w:szCs w:val="24"/>
                </w:rPr>
                <w:t xml:space="preserve">easonal </w:t>
              </w:r>
              <w:r w:rsidR="00906FE8">
                <w:rPr>
                  <w:rFonts w:ascii="Arial" w:hAnsi="Arial" w:cs="Arial"/>
                  <w:szCs w:val="24"/>
                </w:rPr>
                <w:t>C</w:t>
              </w:r>
              <w:r>
                <w:rPr>
                  <w:rFonts w:ascii="Arial" w:hAnsi="Arial" w:cs="Arial"/>
                  <w:szCs w:val="24"/>
                </w:rPr>
                <w:t xml:space="preserve">laimed </w:t>
              </w:r>
              <w:r w:rsidR="00906FE8">
                <w:rPr>
                  <w:rFonts w:ascii="Arial" w:hAnsi="Arial" w:cs="Arial"/>
                  <w:szCs w:val="24"/>
                </w:rPr>
                <w:t>C</w:t>
              </w:r>
              <w:r>
                <w:rPr>
                  <w:rFonts w:ascii="Arial" w:hAnsi="Arial" w:cs="Arial"/>
                  <w:szCs w:val="24"/>
                </w:rPr>
                <w:t>apability (in your best estimate).</w:t>
              </w:r>
            </w:ins>
          </w:p>
          <w:p w14:paraId="57F5C436" w14:textId="724B4CBA" w:rsidR="007B2ECA" w:rsidRDefault="00656A72" w:rsidP="00A228A1">
            <w:pPr>
              <w:pStyle w:val="Heading1Text"/>
              <w:numPr>
                <w:ilvl w:val="2"/>
                <w:numId w:val="54"/>
              </w:numPr>
              <w:spacing w:before="100" w:after="100"/>
              <w:jc w:val="left"/>
              <w:rPr>
                <w:ins w:id="336" w:author="Author"/>
                <w:rFonts w:ascii="Arial" w:hAnsi="Arial" w:cs="Arial"/>
                <w:szCs w:val="24"/>
              </w:rPr>
              <w:pPrChange w:id="337" w:author="Author">
                <w:pPr>
                  <w:pStyle w:val="Heading1Text"/>
                  <w:numPr>
                    <w:ilvl w:val="1"/>
                    <w:numId w:val="54"/>
                  </w:numPr>
                  <w:spacing w:before="100" w:after="100"/>
                  <w:ind w:left="2122" w:hanging="682"/>
                  <w:jc w:val="left"/>
                </w:pPr>
              </w:pPrChange>
            </w:pPr>
            <w:ins w:id="338" w:author="Author">
              <w:r>
                <w:rPr>
                  <w:rFonts w:ascii="Arial" w:hAnsi="Arial" w:cs="Arial"/>
                  <w:szCs w:val="24"/>
                </w:rPr>
                <w:t>Please provide any other pertinent details on this limitation not specifically asked</w:t>
              </w:r>
              <w:r w:rsidR="00906FE8">
                <w:rPr>
                  <w:rFonts w:ascii="Arial" w:hAnsi="Arial" w:cs="Arial"/>
                  <w:szCs w:val="24"/>
                </w:rPr>
                <w:t>.</w:t>
              </w:r>
            </w:ins>
          </w:p>
          <w:p w14:paraId="0882E122" w14:textId="15C6427A" w:rsidR="00656A72" w:rsidRDefault="00656A72" w:rsidP="00A228A1">
            <w:pPr>
              <w:pStyle w:val="Heading1Text"/>
              <w:numPr>
                <w:ilvl w:val="1"/>
                <w:numId w:val="54"/>
              </w:numPr>
              <w:spacing w:before="100" w:after="100"/>
              <w:ind w:left="2126" w:hanging="630"/>
              <w:jc w:val="left"/>
              <w:rPr>
                <w:ins w:id="339" w:author="Author"/>
                <w:rFonts w:ascii="Arial" w:hAnsi="Arial" w:cs="Arial"/>
                <w:szCs w:val="24"/>
              </w:rPr>
              <w:pPrChange w:id="340" w:author="Author">
                <w:pPr>
                  <w:pStyle w:val="Heading1Text"/>
                  <w:numPr>
                    <w:ilvl w:val="1"/>
                    <w:numId w:val="54"/>
                  </w:numPr>
                  <w:spacing w:before="100" w:after="100"/>
                  <w:ind w:left="2122" w:hanging="682"/>
                  <w:jc w:val="left"/>
                </w:pPr>
              </w:pPrChange>
            </w:pPr>
            <w:ins w:id="341" w:author="Author">
              <w:r>
                <w:rPr>
                  <w:rFonts w:ascii="Arial" w:hAnsi="Arial" w:cs="Arial"/>
                  <w:szCs w:val="24"/>
                </w:rPr>
                <w:t>Does the limitation have any longer-term (e.g., annual, rolling 12 months, rolling 30 days, seasonal) environmental or emissions constraints or limitations that may affect its ability to operate?</w:t>
              </w:r>
            </w:ins>
          </w:p>
          <w:p w14:paraId="71F0F3D8" w14:textId="4AF12DED" w:rsidR="00D7134E" w:rsidRDefault="00D7134E" w:rsidP="00A228A1">
            <w:pPr>
              <w:pStyle w:val="Heading1Text"/>
              <w:numPr>
                <w:ilvl w:val="2"/>
                <w:numId w:val="54"/>
              </w:numPr>
              <w:spacing w:before="100" w:after="100"/>
              <w:jc w:val="left"/>
              <w:rPr>
                <w:ins w:id="342" w:author="Author"/>
                <w:rFonts w:ascii="Arial" w:hAnsi="Arial" w:cs="Arial"/>
                <w:szCs w:val="24"/>
              </w:rPr>
              <w:pPrChange w:id="343" w:author="Author">
                <w:pPr>
                  <w:pStyle w:val="Heading1Text"/>
                  <w:numPr>
                    <w:ilvl w:val="1"/>
                    <w:numId w:val="54"/>
                  </w:numPr>
                  <w:spacing w:before="100" w:after="100"/>
                  <w:ind w:left="2122" w:hanging="682"/>
                  <w:jc w:val="left"/>
                </w:pPr>
              </w:pPrChange>
            </w:pPr>
            <w:ins w:id="344" w:author="Author">
              <w:r>
                <w:rPr>
                  <w:rFonts w:ascii="Arial" w:hAnsi="Arial" w:cs="Arial"/>
                  <w:szCs w:val="24"/>
                </w:rPr>
                <w:t>Please describe the limitation timeframe: If the limitation is applied on a rolling basis, enter the number of days or months. Otherwise, select the start and end dates of the current/upcoming limitation period.</w:t>
              </w:r>
            </w:ins>
          </w:p>
          <w:p w14:paraId="217BCBEB" w14:textId="48E90D66" w:rsidR="00D7134E" w:rsidRDefault="00D7134E" w:rsidP="00A228A1">
            <w:pPr>
              <w:pStyle w:val="Heading1Text"/>
              <w:numPr>
                <w:ilvl w:val="2"/>
                <w:numId w:val="54"/>
              </w:numPr>
              <w:spacing w:before="100" w:after="100"/>
              <w:jc w:val="left"/>
              <w:rPr>
                <w:ins w:id="345" w:author="Author"/>
                <w:rFonts w:ascii="Arial" w:hAnsi="Arial" w:cs="Arial"/>
                <w:szCs w:val="24"/>
              </w:rPr>
              <w:pPrChange w:id="346" w:author="Author">
                <w:pPr>
                  <w:pStyle w:val="Heading1Text"/>
                  <w:numPr>
                    <w:ilvl w:val="1"/>
                    <w:numId w:val="54"/>
                  </w:numPr>
                  <w:spacing w:before="100" w:after="100"/>
                  <w:ind w:left="2122" w:hanging="682"/>
                  <w:jc w:val="left"/>
                </w:pPr>
              </w:pPrChange>
            </w:pPr>
            <w:ins w:id="347" w:author="Author">
              <w:r>
                <w:rPr>
                  <w:rFonts w:ascii="Arial" w:hAnsi="Arial" w:cs="Arial"/>
                  <w:szCs w:val="24"/>
                </w:rPr>
                <w:t>Does the limitation apply to each Generator individually, or to the station as a whole? Stations with only one Generator, select “station as a whole”.</w:t>
              </w:r>
            </w:ins>
          </w:p>
          <w:p w14:paraId="2FB3EB41" w14:textId="08C3B906" w:rsidR="00D7134E" w:rsidRDefault="00D7134E" w:rsidP="00A228A1">
            <w:pPr>
              <w:pStyle w:val="Heading1Text"/>
              <w:numPr>
                <w:ilvl w:val="2"/>
                <w:numId w:val="54"/>
              </w:numPr>
              <w:spacing w:before="100" w:after="100"/>
              <w:jc w:val="left"/>
              <w:rPr>
                <w:ins w:id="348" w:author="Author"/>
                <w:rFonts w:ascii="Arial" w:hAnsi="Arial" w:cs="Arial"/>
                <w:szCs w:val="24"/>
              </w:rPr>
              <w:pPrChange w:id="349" w:author="Author">
                <w:pPr>
                  <w:pStyle w:val="Heading1Text"/>
                  <w:numPr>
                    <w:ilvl w:val="1"/>
                    <w:numId w:val="54"/>
                  </w:numPr>
                  <w:spacing w:before="100" w:after="100"/>
                  <w:ind w:left="2122" w:hanging="682"/>
                  <w:jc w:val="left"/>
                </w:pPr>
              </w:pPrChange>
            </w:pPr>
            <w:ins w:id="350" w:author="Author">
              <w:r>
                <w:rPr>
                  <w:rFonts w:ascii="Arial" w:hAnsi="Arial" w:cs="Arial"/>
                  <w:szCs w:val="24"/>
                </w:rPr>
                <w:lastRenderedPageBreak/>
                <w:t>Dual fuel stations: Does the limitation apply to a specific fuel type: fuel oil, natural gas, or both?</w:t>
              </w:r>
            </w:ins>
          </w:p>
          <w:p w14:paraId="579DC5D0" w14:textId="4D5F6144" w:rsidR="00D7134E" w:rsidRDefault="00D7134E" w:rsidP="00A228A1">
            <w:pPr>
              <w:pStyle w:val="Heading1Text"/>
              <w:numPr>
                <w:ilvl w:val="2"/>
                <w:numId w:val="54"/>
              </w:numPr>
              <w:spacing w:before="100" w:after="100"/>
              <w:jc w:val="left"/>
              <w:rPr>
                <w:ins w:id="351" w:author="Author"/>
                <w:rFonts w:ascii="Arial" w:hAnsi="Arial" w:cs="Arial"/>
                <w:szCs w:val="24"/>
              </w:rPr>
              <w:pPrChange w:id="352" w:author="Author">
                <w:pPr>
                  <w:pStyle w:val="Heading1Text"/>
                  <w:numPr>
                    <w:ilvl w:val="1"/>
                    <w:numId w:val="54"/>
                  </w:numPr>
                  <w:spacing w:before="100" w:after="100"/>
                  <w:ind w:left="2122" w:hanging="682"/>
                  <w:jc w:val="left"/>
                </w:pPr>
              </w:pPrChange>
            </w:pPr>
            <w:ins w:id="353" w:author="Author">
              <w:r>
                <w:rPr>
                  <w:rFonts w:ascii="Arial" w:hAnsi="Arial" w:cs="Arial"/>
                  <w:szCs w:val="24"/>
                </w:rPr>
                <w:t>Is the limitation automatically relaxed under specific conditions (e.g., ISO-NE declares an Energy Emergency or Energy Alert)? If yes, please describe the conditions under which limitations are relaxed.</w:t>
              </w:r>
            </w:ins>
          </w:p>
          <w:p w14:paraId="5F234D29" w14:textId="15B9CC3A" w:rsidR="00D7134E" w:rsidRDefault="00D7134E" w:rsidP="00A228A1">
            <w:pPr>
              <w:pStyle w:val="Heading1Text"/>
              <w:spacing w:before="100" w:after="100"/>
              <w:ind w:left="2340"/>
              <w:jc w:val="left"/>
              <w:rPr>
                <w:ins w:id="354" w:author="Author"/>
                <w:rFonts w:ascii="Arial" w:hAnsi="Arial" w:cs="Arial"/>
                <w:szCs w:val="24"/>
              </w:rPr>
              <w:pPrChange w:id="355" w:author="Author">
                <w:pPr>
                  <w:pStyle w:val="Heading1Text"/>
                  <w:numPr>
                    <w:ilvl w:val="1"/>
                    <w:numId w:val="54"/>
                  </w:numPr>
                  <w:spacing w:before="100" w:after="100"/>
                  <w:ind w:left="2122" w:hanging="682"/>
                  <w:jc w:val="left"/>
                </w:pPr>
              </w:pPrChange>
            </w:pPr>
            <w:ins w:id="356" w:author="Author">
              <w:r>
                <w:rPr>
                  <w:rFonts w:ascii="Arial" w:hAnsi="Arial" w:cs="Arial"/>
                  <w:szCs w:val="24"/>
                </w:rPr>
                <w:t xml:space="preserve">For the following questions (parts v and vi), please translate limitations to MWh at </w:t>
              </w:r>
              <w:r w:rsidR="00906FE8">
                <w:rPr>
                  <w:rFonts w:ascii="Arial" w:hAnsi="Arial" w:cs="Arial"/>
                  <w:szCs w:val="24"/>
                </w:rPr>
                <w:t>S</w:t>
              </w:r>
              <w:r>
                <w:rPr>
                  <w:rFonts w:ascii="Arial" w:hAnsi="Arial" w:cs="Arial"/>
                  <w:szCs w:val="24"/>
                </w:rPr>
                <w:t xml:space="preserve">easonal </w:t>
              </w:r>
              <w:r w:rsidR="00906FE8">
                <w:rPr>
                  <w:rFonts w:ascii="Arial" w:hAnsi="Arial" w:cs="Arial"/>
                  <w:szCs w:val="24"/>
                </w:rPr>
                <w:t>C</w:t>
              </w:r>
              <w:r>
                <w:rPr>
                  <w:rFonts w:ascii="Arial" w:hAnsi="Arial" w:cs="Arial"/>
                  <w:szCs w:val="24"/>
                </w:rPr>
                <w:t xml:space="preserve">laimed </w:t>
              </w:r>
              <w:r w:rsidR="00906FE8">
                <w:rPr>
                  <w:rFonts w:ascii="Arial" w:hAnsi="Arial" w:cs="Arial"/>
                  <w:szCs w:val="24"/>
                </w:rPr>
                <w:t>C</w:t>
              </w:r>
              <w:r>
                <w:rPr>
                  <w:rFonts w:ascii="Arial" w:hAnsi="Arial" w:cs="Arial"/>
                  <w:szCs w:val="24"/>
                </w:rPr>
                <w:t>apability if the limitation does not directly dictate hours of runtime</w:t>
              </w:r>
            </w:ins>
          </w:p>
          <w:p w14:paraId="26BDEA6B" w14:textId="12E33B02" w:rsidR="00D7134E" w:rsidRDefault="00D7134E" w:rsidP="00A228A1">
            <w:pPr>
              <w:pStyle w:val="Heading1Text"/>
              <w:numPr>
                <w:ilvl w:val="2"/>
                <w:numId w:val="54"/>
              </w:numPr>
              <w:spacing w:before="100" w:after="100"/>
              <w:jc w:val="left"/>
              <w:rPr>
                <w:ins w:id="357" w:author="Author"/>
                <w:rFonts w:ascii="Arial" w:hAnsi="Arial" w:cs="Arial"/>
                <w:szCs w:val="24"/>
              </w:rPr>
              <w:pPrChange w:id="358" w:author="Author">
                <w:pPr>
                  <w:pStyle w:val="Heading1Text"/>
                  <w:numPr>
                    <w:ilvl w:val="1"/>
                    <w:numId w:val="54"/>
                  </w:numPr>
                  <w:spacing w:before="100" w:after="100"/>
                  <w:ind w:left="2122" w:hanging="682"/>
                  <w:jc w:val="left"/>
                </w:pPr>
              </w:pPrChange>
            </w:pPr>
            <w:ins w:id="359" w:author="Author">
              <w:r>
                <w:rPr>
                  <w:rFonts w:ascii="Arial" w:hAnsi="Arial" w:cs="Arial"/>
                  <w:szCs w:val="24"/>
                </w:rPr>
                <w:t>What is the maximum allowed amount during the limitation timeframe, in hours of runtime or MWh a</w:t>
              </w:r>
              <w:r w:rsidR="004D18DE">
                <w:rPr>
                  <w:rFonts w:ascii="Arial" w:hAnsi="Arial" w:cs="Arial"/>
                  <w:szCs w:val="24"/>
                </w:rPr>
                <w:t>t</w:t>
              </w:r>
              <w:r>
                <w:rPr>
                  <w:rFonts w:ascii="Arial" w:hAnsi="Arial" w:cs="Arial"/>
                  <w:szCs w:val="24"/>
                </w:rPr>
                <w:t xml:space="preserve"> Seasonal Claimed Capability?</w:t>
              </w:r>
            </w:ins>
          </w:p>
          <w:p w14:paraId="068A9F63" w14:textId="3EB7700F" w:rsidR="00D7134E" w:rsidRDefault="00D7134E" w:rsidP="00A228A1">
            <w:pPr>
              <w:pStyle w:val="Heading1Text"/>
              <w:numPr>
                <w:ilvl w:val="2"/>
                <w:numId w:val="54"/>
              </w:numPr>
              <w:spacing w:before="100" w:after="100"/>
              <w:jc w:val="left"/>
              <w:rPr>
                <w:ins w:id="360" w:author="Author"/>
                <w:rFonts w:ascii="Arial" w:hAnsi="Arial" w:cs="Arial"/>
                <w:szCs w:val="24"/>
              </w:rPr>
              <w:pPrChange w:id="361" w:author="Author">
                <w:pPr>
                  <w:pStyle w:val="Heading1Text"/>
                  <w:numPr>
                    <w:ilvl w:val="1"/>
                    <w:numId w:val="54"/>
                  </w:numPr>
                  <w:spacing w:before="100" w:after="100"/>
                  <w:ind w:left="2122" w:hanging="682"/>
                  <w:jc w:val="left"/>
                </w:pPr>
              </w:pPrChange>
            </w:pPr>
            <w:ins w:id="362" w:author="Author">
              <w:r>
                <w:rPr>
                  <w:rFonts w:ascii="Arial" w:hAnsi="Arial" w:cs="Arial"/>
                  <w:szCs w:val="24"/>
                </w:rPr>
                <w:t>What is the current accumulated amount during the limitation timeframe, in hours of runtime or MWh a</w:t>
              </w:r>
              <w:r w:rsidR="004D18DE">
                <w:rPr>
                  <w:rFonts w:ascii="Arial" w:hAnsi="Arial" w:cs="Arial"/>
                  <w:szCs w:val="24"/>
                </w:rPr>
                <w:t>t</w:t>
              </w:r>
              <w:r>
                <w:rPr>
                  <w:rFonts w:ascii="Arial" w:hAnsi="Arial" w:cs="Arial"/>
                  <w:szCs w:val="24"/>
                </w:rPr>
                <w:t xml:space="preserve"> Seasonal Claimed C</w:t>
              </w:r>
              <w:r w:rsidR="00906FE8">
                <w:rPr>
                  <w:rFonts w:ascii="Arial" w:hAnsi="Arial" w:cs="Arial"/>
                  <w:szCs w:val="24"/>
                </w:rPr>
                <w:t>apability?</w:t>
              </w:r>
            </w:ins>
          </w:p>
          <w:p w14:paraId="13F2C82A" w14:textId="14DDBCA0" w:rsidR="00906FE8" w:rsidRDefault="00906FE8" w:rsidP="00A228A1">
            <w:pPr>
              <w:pStyle w:val="Heading1Text"/>
              <w:numPr>
                <w:ilvl w:val="2"/>
                <w:numId w:val="54"/>
              </w:numPr>
              <w:spacing w:before="100" w:after="100"/>
              <w:jc w:val="left"/>
              <w:rPr>
                <w:ins w:id="363" w:author="Author"/>
                <w:rFonts w:ascii="Arial" w:hAnsi="Arial" w:cs="Arial"/>
                <w:szCs w:val="24"/>
              </w:rPr>
              <w:pPrChange w:id="364" w:author="Author">
                <w:pPr>
                  <w:pStyle w:val="Heading1Text"/>
                  <w:numPr>
                    <w:ilvl w:val="1"/>
                    <w:numId w:val="54"/>
                  </w:numPr>
                  <w:spacing w:before="100" w:after="100"/>
                  <w:ind w:left="2122" w:hanging="682"/>
                  <w:jc w:val="left"/>
                </w:pPr>
              </w:pPrChange>
            </w:pPr>
            <w:ins w:id="365" w:author="Author">
              <w:r>
                <w:rPr>
                  <w:rFonts w:ascii="Arial" w:hAnsi="Arial" w:cs="Arial"/>
                  <w:szCs w:val="24"/>
                </w:rPr>
                <w:t>Please provide any other pertinent details on this limitation not specifically asked.</w:t>
              </w:r>
            </w:ins>
          </w:p>
          <w:p w14:paraId="25DBDF9E" w14:textId="77777777" w:rsidR="00906FE8" w:rsidRDefault="00B008A1" w:rsidP="00A228A1">
            <w:pPr>
              <w:pStyle w:val="Heading1Text"/>
              <w:numPr>
                <w:ilvl w:val="0"/>
                <w:numId w:val="54"/>
              </w:numPr>
              <w:spacing w:before="100" w:after="100"/>
              <w:jc w:val="left"/>
              <w:rPr>
                <w:ins w:id="366" w:author="Author"/>
                <w:rFonts w:ascii="Arial" w:hAnsi="Arial" w:cs="Arial"/>
                <w:szCs w:val="24"/>
              </w:rPr>
              <w:pPrChange w:id="367" w:author="Author">
                <w:pPr>
                  <w:pStyle w:val="Heading1Text"/>
                  <w:numPr>
                    <w:ilvl w:val="1"/>
                    <w:numId w:val="54"/>
                  </w:numPr>
                  <w:spacing w:before="100" w:after="100"/>
                  <w:ind w:left="2122" w:hanging="682"/>
                  <w:jc w:val="left"/>
                </w:pPr>
              </w:pPrChange>
            </w:pPr>
            <w:del w:id="368" w:author="Author">
              <w:r w:rsidRPr="00C526BE" w:rsidDel="00906FE8">
                <w:rPr>
                  <w:rFonts w:ascii="Arial" w:hAnsi="Arial" w:cs="Arial"/>
                  <w:szCs w:val="24"/>
                </w:rPr>
                <w:delText>What is the pollutant limit that your generator is most likely to violate? For example, if the pollutants that you monitor are SOx and NOx, and the current accumulated SOx amount is closest to its limit, that would be the</w:delText>
              </w:r>
            </w:del>
            <w:r w:rsidRPr="00C526BE">
              <w:rPr>
                <w:rFonts w:ascii="Arial" w:hAnsi="Arial" w:cs="Arial"/>
                <w:szCs w:val="24"/>
              </w:rPr>
              <w:t xml:space="preserve"> </w:t>
            </w:r>
            <w:ins w:id="369" w:author="Author">
              <w:r w:rsidR="00906FE8">
                <w:rPr>
                  <w:rFonts w:ascii="Arial" w:hAnsi="Arial" w:cs="Arial"/>
                  <w:szCs w:val="24"/>
                </w:rPr>
                <w:t>Additional Comments</w:t>
              </w:r>
            </w:ins>
          </w:p>
          <w:p w14:paraId="051BA0FE" w14:textId="0B95C1C4" w:rsidR="00B008A1" w:rsidRPr="00C526BE" w:rsidRDefault="00906FE8" w:rsidP="00A228A1">
            <w:pPr>
              <w:pStyle w:val="Heading1Text"/>
              <w:numPr>
                <w:ilvl w:val="1"/>
                <w:numId w:val="54"/>
              </w:numPr>
              <w:spacing w:before="100" w:after="100"/>
              <w:ind w:left="2126" w:hanging="630"/>
              <w:jc w:val="left"/>
              <w:rPr>
                <w:rFonts w:ascii="Arial" w:hAnsi="Arial" w:cs="Arial"/>
                <w:szCs w:val="24"/>
              </w:rPr>
              <w:pPrChange w:id="370" w:author="Author">
                <w:pPr>
                  <w:pStyle w:val="Heading1Text"/>
                  <w:numPr>
                    <w:ilvl w:val="1"/>
                    <w:numId w:val="54"/>
                  </w:numPr>
                  <w:spacing w:before="100" w:after="100"/>
                  <w:ind w:left="2122" w:hanging="682"/>
                  <w:jc w:val="left"/>
                </w:pPr>
              </w:pPrChange>
            </w:pPr>
            <w:ins w:id="371" w:author="Author">
              <w:r>
                <w:rPr>
                  <w:rFonts w:ascii="Arial" w:hAnsi="Arial" w:cs="Arial"/>
                  <w:szCs w:val="24"/>
                </w:rPr>
                <w:t>Is there any additional information related to fuels and/or emissions limitations that has not been provided in specific survey questions.</w:t>
              </w:r>
              <w:r w:rsidRPr="00C526BE" w:rsidDel="00906FE8">
                <w:rPr>
                  <w:rFonts w:ascii="Arial" w:hAnsi="Arial" w:cs="Arial"/>
                  <w:szCs w:val="24"/>
                </w:rPr>
                <w:t xml:space="preserve"> </w:t>
              </w:r>
            </w:ins>
            <w:del w:id="372" w:author="Author">
              <w:r w:rsidR="00B008A1" w:rsidRPr="00C526BE" w:rsidDel="00906FE8">
                <w:rPr>
                  <w:rFonts w:ascii="Arial" w:hAnsi="Arial" w:cs="Arial"/>
                  <w:szCs w:val="24"/>
                </w:rPr>
                <w:delText>“most limiting emission limit</w:delText>
              </w:r>
              <w:r w:rsidR="00931F44" w:rsidDel="00906FE8">
                <w:rPr>
                  <w:rFonts w:ascii="Arial" w:hAnsi="Arial" w:cs="Arial"/>
                  <w:szCs w:val="24"/>
                </w:rPr>
                <w:delText>”</w:delText>
              </w:r>
              <w:r w:rsidR="00D72577" w:rsidDel="00906FE8">
                <w:rPr>
                  <w:rFonts w:ascii="Arial" w:hAnsi="Arial" w:cs="Arial"/>
                  <w:szCs w:val="24"/>
                </w:rPr>
                <w:delText>.</w:delText>
              </w:r>
            </w:del>
          </w:p>
          <w:p w14:paraId="1A0BFE71" w14:textId="4081633D" w:rsidR="00B008A1" w:rsidRPr="00C526BE" w:rsidDel="00906FE8" w:rsidRDefault="00B008A1" w:rsidP="00A228A1">
            <w:pPr>
              <w:pStyle w:val="Heading1Text"/>
              <w:spacing w:before="100" w:after="100"/>
              <w:ind w:left="1440"/>
              <w:jc w:val="left"/>
              <w:rPr>
                <w:del w:id="373" w:author="Author"/>
                <w:rFonts w:ascii="Arial" w:hAnsi="Arial" w:cs="Arial"/>
                <w:szCs w:val="24"/>
              </w:rPr>
              <w:pPrChange w:id="374" w:author="Author">
                <w:pPr>
                  <w:pStyle w:val="Heading1Text"/>
                  <w:numPr>
                    <w:ilvl w:val="1"/>
                    <w:numId w:val="54"/>
                  </w:numPr>
                  <w:spacing w:before="100" w:after="100"/>
                  <w:ind w:left="2122" w:hanging="682"/>
                  <w:jc w:val="left"/>
                </w:pPr>
              </w:pPrChange>
            </w:pPr>
            <w:del w:id="375" w:author="Author">
              <w:r w:rsidRPr="00C526BE" w:rsidDel="00906FE8">
                <w:rPr>
                  <w:rFonts w:ascii="Arial" w:hAnsi="Arial" w:cs="Arial"/>
                  <w:szCs w:val="24"/>
                </w:rPr>
                <w:delText>For the most limiting emission limit at this time, what is the limit periodicity?</w:delText>
              </w:r>
            </w:del>
          </w:p>
          <w:p w14:paraId="7AE199B5" w14:textId="64E6C844" w:rsidR="00B008A1" w:rsidRPr="00906FE8" w:rsidDel="00906FE8" w:rsidRDefault="00B008A1" w:rsidP="00A228A1">
            <w:pPr>
              <w:pStyle w:val="Heading1Text"/>
              <w:spacing w:before="100" w:after="100"/>
              <w:ind w:left="1440"/>
              <w:jc w:val="left"/>
              <w:rPr>
                <w:del w:id="376" w:author="Author"/>
                <w:rFonts w:ascii="Arial" w:hAnsi="Arial" w:cs="Arial"/>
                <w:szCs w:val="24"/>
              </w:rPr>
              <w:pPrChange w:id="377" w:author="Author">
                <w:pPr>
                  <w:pStyle w:val="Heading1Text"/>
                  <w:numPr>
                    <w:ilvl w:val="1"/>
                    <w:numId w:val="54"/>
                  </w:numPr>
                  <w:spacing w:before="100" w:after="100"/>
                  <w:ind w:left="2122" w:hanging="682"/>
                  <w:jc w:val="left"/>
                </w:pPr>
              </w:pPrChange>
            </w:pPr>
            <w:del w:id="378" w:author="Author">
              <w:r w:rsidRPr="00906FE8" w:rsidDel="00906FE8">
                <w:rPr>
                  <w:rFonts w:ascii="Arial" w:hAnsi="Arial" w:cs="Arial"/>
                  <w:szCs w:val="24"/>
                </w:rPr>
                <w:delText>For the most limiting emission limit at this time, how much of the limit is remaining?</w:delText>
              </w:r>
            </w:del>
          </w:p>
          <w:p w14:paraId="791D62E5" w14:textId="24E97DFF" w:rsidR="00B008A1" w:rsidRPr="00906FE8" w:rsidDel="00906FE8" w:rsidRDefault="00B008A1" w:rsidP="00A228A1">
            <w:pPr>
              <w:pStyle w:val="Heading1Text"/>
              <w:spacing w:before="100" w:after="100"/>
              <w:ind w:left="1440"/>
              <w:jc w:val="left"/>
              <w:rPr>
                <w:del w:id="379" w:author="Author"/>
                <w:rFonts w:ascii="Arial" w:hAnsi="Arial" w:cs="Arial"/>
                <w:szCs w:val="24"/>
              </w:rPr>
              <w:pPrChange w:id="380" w:author="Author">
                <w:pPr>
                  <w:pStyle w:val="Heading1Text"/>
                  <w:numPr>
                    <w:ilvl w:val="1"/>
                    <w:numId w:val="54"/>
                  </w:numPr>
                  <w:spacing w:before="100" w:after="100"/>
                  <w:ind w:left="2122" w:hanging="682"/>
                  <w:jc w:val="left"/>
                </w:pPr>
              </w:pPrChange>
            </w:pPr>
            <w:del w:id="381" w:author="Author">
              <w:r w:rsidRPr="00906FE8" w:rsidDel="00906FE8">
                <w:rPr>
                  <w:rFonts w:ascii="Arial" w:hAnsi="Arial" w:cs="Arial"/>
                  <w:szCs w:val="24"/>
                </w:rPr>
                <w:delText>For the most limiting emission limit at this time, is there any additional information you would like to provide?</w:delText>
              </w:r>
            </w:del>
          </w:p>
          <w:p w14:paraId="0DA8C64A" w14:textId="7E01A2C6" w:rsidR="00B008A1" w:rsidRPr="00906FE8" w:rsidRDefault="00B008A1" w:rsidP="00A228A1">
            <w:pPr>
              <w:pStyle w:val="Heading1Text"/>
              <w:spacing w:before="100" w:after="100"/>
              <w:ind w:left="1440"/>
              <w:jc w:val="left"/>
              <w:rPr>
                <w:rFonts w:ascii="Arial" w:hAnsi="Arial" w:cs="Arial"/>
                <w:szCs w:val="24"/>
              </w:rPr>
              <w:pPrChange w:id="382" w:author="Author">
                <w:pPr>
                  <w:pStyle w:val="Heading1Text"/>
                  <w:numPr>
                    <w:ilvl w:val="1"/>
                    <w:numId w:val="54"/>
                  </w:numPr>
                  <w:spacing w:before="100" w:after="100"/>
                  <w:ind w:left="1800" w:hanging="360"/>
                  <w:jc w:val="left"/>
                </w:pPr>
              </w:pPrChange>
            </w:pPr>
            <w:del w:id="383" w:author="Author">
              <w:r w:rsidRPr="00906FE8" w:rsidDel="00906FE8">
                <w:rPr>
                  <w:rFonts w:ascii="Arial" w:hAnsi="Arial" w:cs="Arial"/>
                  <w:szCs w:val="24"/>
                </w:rPr>
                <w:delText>For the second most limiting emission limit at this time, what is the pollutant?</w:delText>
              </w:r>
            </w:del>
          </w:p>
          <w:p w14:paraId="572AADE5" w14:textId="01A10CE2" w:rsidR="00B008A1" w:rsidRPr="00C526BE" w:rsidDel="00906FE8" w:rsidRDefault="00B008A1" w:rsidP="00A228A1">
            <w:pPr>
              <w:pStyle w:val="Heading1Text"/>
              <w:spacing w:before="100" w:after="100"/>
              <w:ind w:left="2122"/>
              <w:jc w:val="left"/>
              <w:rPr>
                <w:del w:id="384" w:author="Author"/>
                <w:rFonts w:ascii="Arial" w:hAnsi="Arial" w:cs="Arial"/>
                <w:szCs w:val="24"/>
              </w:rPr>
              <w:pPrChange w:id="385" w:author="Author">
                <w:pPr>
                  <w:pStyle w:val="Heading1Text"/>
                  <w:numPr>
                    <w:ilvl w:val="1"/>
                    <w:numId w:val="54"/>
                  </w:numPr>
                  <w:spacing w:before="100" w:after="100"/>
                  <w:ind w:left="2122" w:hanging="682"/>
                  <w:jc w:val="left"/>
                </w:pPr>
              </w:pPrChange>
            </w:pPr>
            <w:del w:id="386" w:author="Author">
              <w:r w:rsidRPr="00C526BE" w:rsidDel="00906FE8">
                <w:rPr>
                  <w:rFonts w:ascii="Arial" w:hAnsi="Arial" w:cs="Arial"/>
                  <w:szCs w:val="24"/>
                </w:rPr>
                <w:delText>For the second most limiting emission limit at this time, what is the limit periodicity?</w:delText>
              </w:r>
            </w:del>
          </w:p>
          <w:p w14:paraId="6F9269B4" w14:textId="33E31096" w:rsidR="00B008A1" w:rsidRPr="00906FE8" w:rsidDel="00906FE8" w:rsidRDefault="00B008A1" w:rsidP="00A228A1">
            <w:pPr>
              <w:pStyle w:val="Heading1Text"/>
              <w:spacing w:before="100" w:after="100"/>
              <w:ind w:left="2122"/>
              <w:jc w:val="left"/>
              <w:rPr>
                <w:del w:id="387" w:author="Author"/>
                <w:rFonts w:ascii="Arial" w:hAnsi="Arial" w:cs="Arial"/>
                <w:szCs w:val="24"/>
              </w:rPr>
              <w:pPrChange w:id="388" w:author="Author">
                <w:pPr>
                  <w:pStyle w:val="Heading1Text"/>
                  <w:numPr>
                    <w:ilvl w:val="1"/>
                    <w:numId w:val="54"/>
                  </w:numPr>
                  <w:spacing w:before="100" w:after="100"/>
                  <w:ind w:left="2122" w:hanging="682"/>
                  <w:jc w:val="left"/>
                </w:pPr>
              </w:pPrChange>
            </w:pPr>
            <w:del w:id="389" w:author="Author">
              <w:r w:rsidRPr="00906FE8" w:rsidDel="00906FE8">
                <w:rPr>
                  <w:rFonts w:ascii="Arial" w:hAnsi="Arial" w:cs="Arial"/>
                  <w:szCs w:val="24"/>
                </w:rPr>
                <w:delText>For the second most limiting emission limit at this time, how much of the limit is remaining?</w:delText>
              </w:r>
            </w:del>
          </w:p>
          <w:p w14:paraId="60333E89" w14:textId="19900576" w:rsidR="00B008A1" w:rsidRPr="00906FE8" w:rsidDel="00906FE8" w:rsidRDefault="00B008A1" w:rsidP="00A228A1">
            <w:pPr>
              <w:pStyle w:val="Heading1Text"/>
              <w:spacing w:before="100" w:after="100"/>
              <w:ind w:left="2122"/>
              <w:jc w:val="left"/>
              <w:rPr>
                <w:del w:id="390" w:author="Author"/>
                <w:rFonts w:ascii="Arial" w:hAnsi="Arial" w:cs="Arial"/>
                <w:szCs w:val="24"/>
              </w:rPr>
              <w:pPrChange w:id="391" w:author="Author">
                <w:pPr>
                  <w:pStyle w:val="Heading1Text"/>
                  <w:numPr>
                    <w:ilvl w:val="1"/>
                    <w:numId w:val="54"/>
                  </w:numPr>
                  <w:spacing w:before="100" w:after="100"/>
                  <w:ind w:left="2122" w:hanging="682"/>
                  <w:jc w:val="left"/>
                </w:pPr>
              </w:pPrChange>
            </w:pPr>
            <w:del w:id="392" w:author="Author">
              <w:r w:rsidRPr="00906FE8" w:rsidDel="00906FE8">
                <w:rPr>
                  <w:rFonts w:ascii="Arial" w:hAnsi="Arial" w:cs="Arial"/>
                  <w:szCs w:val="24"/>
                </w:rPr>
                <w:lastRenderedPageBreak/>
                <w:delText>For the second most limiting emission limit at this time, is there any additional information you would like to provide?</w:delText>
              </w:r>
            </w:del>
          </w:p>
          <w:p w14:paraId="3754160F" w14:textId="2E15483F" w:rsidR="00B008A1" w:rsidRPr="00C526BE" w:rsidRDefault="00B008A1" w:rsidP="00A228A1">
            <w:pPr>
              <w:pStyle w:val="Heading1Text"/>
              <w:spacing w:before="100" w:after="100"/>
              <w:ind w:left="2122"/>
              <w:jc w:val="left"/>
              <w:pPrChange w:id="393" w:author="Author">
                <w:pPr>
                  <w:numPr>
                    <w:ilvl w:val="1"/>
                    <w:numId w:val="54"/>
                  </w:numPr>
                  <w:ind w:left="1800" w:hanging="360"/>
                </w:pPr>
              </w:pPrChange>
            </w:pPr>
            <w:del w:id="394" w:author="Author">
              <w:r w:rsidRPr="00A228A1" w:rsidDel="00906FE8">
                <w:rPr>
                  <w:rFonts w:ascii="Arial" w:hAnsi="Arial" w:cs="Arial"/>
                  <w:szCs w:val="24"/>
                  <w:rPrChange w:id="395" w:author="Author">
                    <w:rPr/>
                  </w:rPrChange>
                </w:rPr>
                <w:delText>Are there any additional environmental limitations at this time?</w:delText>
              </w:r>
            </w:del>
            <w:r w:rsidRPr="00A228A1">
              <w:rPr>
                <w:rFonts w:ascii="Arial" w:hAnsi="Arial" w:cs="Arial"/>
                <w:szCs w:val="24"/>
                <w:rPrChange w:id="396" w:author="Author">
                  <w:rPr/>
                </w:rPrChange>
              </w:rPr>
              <w:t xml:space="preserve"> </w:t>
            </w:r>
            <w:del w:id="397" w:author="Author">
              <w:r w:rsidRPr="00A228A1" w:rsidDel="00906FE8">
                <w:rPr>
                  <w:rFonts w:ascii="Arial" w:hAnsi="Arial" w:cs="Arial"/>
                  <w:szCs w:val="24"/>
                  <w:rPrChange w:id="398" w:author="Author">
                    <w:rPr/>
                  </w:rPrChange>
                </w:rPr>
                <w:delText xml:space="preserve">(seasonal permitting, water restrictions, etc.)  If yes, please provide details </w:delText>
              </w:r>
              <w:r w:rsidR="008E5E00" w:rsidRPr="00A228A1" w:rsidDel="00906FE8">
                <w:rPr>
                  <w:rFonts w:ascii="Arial" w:hAnsi="Arial" w:cs="Arial"/>
                  <w:szCs w:val="24"/>
                  <w:rPrChange w:id="399" w:author="Author">
                    <w:rPr/>
                  </w:rPrChange>
                </w:rPr>
                <w:delText xml:space="preserve">of </w:delText>
              </w:r>
              <w:r w:rsidRPr="00A228A1" w:rsidDel="00906FE8">
                <w:rPr>
                  <w:rFonts w:ascii="Arial" w:hAnsi="Arial" w:cs="Arial"/>
                  <w:szCs w:val="24"/>
                  <w:rPrChange w:id="400" w:author="Author">
                    <w:rPr/>
                  </w:rPrChange>
                </w:rPr>
                <w:delText>the nature of the limitation and any anticipated impacts it may cause.</w:delText>
              </w:r>
            </w:del>
          </w:p>
        </w:tc>
      </w:tr>
    </w:tbl>
    <w:p w14:paraId="32E40BFF" w14:textId="77777777" w:rsidR="00536645" w:rsidRDefault="00536645" w:rsidP="00873C75">
      <w:pPr>
        <w:pStyle w:val="Heading2"/>
        <w:ind w:left="-360"/>
      </w:pPr>
      <w:bookmarkStart w:id="401" w:name="_Toc112401624"/>
      <w:bookmarkStart w:id="402" w:name="_Toc148614354"/>
      <w:r>
        <w:lastRenderedPageBreak/>
        <w:t>DATA RETENTION REQUIREMENTS AND REPORTING</w:t>
      </w:r>
      <w:bookmarkEnd w:id="401"/>
      <w:bookmarkEnd w:id="402"/>
    </w:p>
    <w:tbl>
      <w:tblPr>
        <w:tblW w:w="9900" w:type="dxa"/>
        <w:tblLook w:val="04A0" w:firstRow="1" w:lastRow="0" w:firstColumn="1" w:lastColumn="0" w:noHBand="0" w:noVBand="1"/>
      </w:tblPr>
      <w:tblGrid>
        <w:gridCol w:w="9900"/>
      </w:tblGrid>
      <w:tr w:rsidR="00536645" w:rsidRPr="00C7590D" w14:paraId="157FC0C8" w14:textId="77777777" w:rsidTr="00351D2E">
        <w:tc>
          <w:tcPr>
            <w:tcW w:w="9900" w:type="dxa"/>
          </w:tcPr>
          <w:p w14:paraId="71AD0402" w14:textId="2AE0D426" w:rsidR="00536645" w:rsidRPr="00C7590D" w:rsidRDefault="00536645" w:rsidP="00536645">
            <w:pPr>
              <w:pStyle w:val="Heading1Text"/>
              <w:spacing w:before="100" w:after="100"/>
              <w:ind w:left="450"/>
              <w:jc w:val="left"/>
              <w:rPr>
                <w:rFonts w:ascii="Arial" w:hAnsi="Arial" w:cs="Arial"/>
                <w:szCs w:val="24"/>
              </w:rPr>
            </w:pPr>
            <w:r w:rsidRPr="00C7590D">
              <w:rPr>
                <w:rFonts w:ascii="Arial" w:hAnsi="Arial" w:cs="Arial"/>
                <w:szCs w:val="24"/>
              </w:rPr>
              <w:t xml:space="preserve">ISO shall retain all data submitted in response to Generator </w:t>
            </w:r>
            <w:r>
              <w:rPr>
                <w:rFonts w:ascii="Arial" w:hAnsi="Arial" w:cs="Arial"/>
                <w:szCs w:val="24"/>
              </w:rPr>
              <w:t>Fuel and Emissions</w:t>
            </w:r>
            <w:r w:rsidRPr="00C7590D">
              <w:rPr>
                <w:rFonts w:ascii="Arial" w:hAnsi="Arial" w:cs="Arial"/>
                <w:szCs w:val="24"/>
              </w:rPr>
              <w:t xml:space="preserve"> Surveys for </w:t>
            </w:r>
            <w:r w:rsidRPr="00C7590D">
              <w:rPr>
                <w:rFonts w:ascii="Arial" w:hAnsi="Arial" w:cs="Arial"/>
                <w:b/>
                <w:szCs w:val="24"/>
              </w:rPr>
              <w:t>not</w:t>
            </w:r>
            <w:r w:rsidRPr="00C7590D">
              <w:rPr>
                <w:rFonts w:ascii="Arial" w:hAnsi="Arial" w:cs="Arial"/>
                <w:szCs w:val="24"/>
              </w:rPr>
              <w:t xml:space="preserve"> less than 36 months.</w:t>
            </w:r>
          </w:p>
        </w:tc>
      </w:tr>
      <w:tr w:rsidR="00536645" w:rsidRPr="00C7590D" w14:paraId="243DB9BC" w14:textId="77777777" w:rsidTr="00351D2E">
        <w:tc>
          <w:tcPr>
            <w:tcW w:w="9900" w:type="dxa"/>
          </w:tcPr>
          <w:p w14:paraId="61137C77" w14:textId="77777777" w:rsidR="00536645" w:rsidRPr="00C7590D" w:rsidRDefault="00536645" w:rsidP="00351D2E">
            <w:pPr>
              <w:pStyle w:val="Heading1Text"/>
              <w:spacing w:before="100" w:after="100"/>
              <w:ind w:left="450"/>
              <w:jc w:val="left"/>
              <w:rPr>
                <w:rFonts w:ascii="Arial" w:hAnsi="Arial" w:cs="Arial"/>
                <w:bCs/>
                <w:szCs w:val="24"/>
              </w:rPr>
            </w:pPr>
            <w:r w:rsidRPr="00C7590D">
              <w:rPr>
                <w:rFonts w:ascii="Arial" w:hAnsi="Arial" w:cs="Arial"/>
                <w:bCs/>
                <w:szCs w:val="24"/>
              </w:rPr>
              <w:t>ISO shall treat submitted data as Confidential Information in accordance with the ISO New England Inc. Transmission, Markets, and Services Tariff, Attachment D - ISO New England Information Policy.</w:t>
            </w:r>
          </w:p>
          <w:p w14:paraId="439AC9D5" w14:textId="77777777" w:rsidR="00536645" w:rsidRPr="00C7590D" w:rsidRDefault="00536645" w:rsidP="00351D2E">
            <w:pPr>
              <w:pStyle w:val="Heading1Text"/>
              <w:spacing w:before="100" w:after="100"/>
              <w:ind w:left="450"/>
              <w:jc w:val="left"/>
              <w:rPr>
                <w:rFonts w:ascii="Arial" w:hAnsi="Arial" w:cs="Arial"/>
                <w:szCs w:val="24"/>
              </w:rPr>
            </w:pPr>
            <w:r w:rsidRPr="00C7590D">
              <w:rPr>
                <w:rFonts w:ascii="Arial" w:hAnsi="Arial" w:cs="Arial"/>
                <w:szCs w:val="24"/>
              </w:rPr>
              <w:t xml:space="preserve">ISO </w:t>
            </w:r>
            <w:r w:rsidRPr="00C7590D">
              <w:rPr>
                <w:rFonts w:ascii="Arial" w:hAnsi="Arial" w:cs="Arial"/>
              </w:rPr>
              <w:t xml:space="preserve">may </w:t>
            </w:r>
            <w:r w:rsidRPr="00C7590D">
              <w:rPr>
                <w:rFonts w:ascii="Arial" w:hAnsi="Arial" w:cs="Arial"/>
                <w:szCs w:val="24"/>
              </w:rPr>
              <w:t>report all collected data in aggregation.</w:t>
            </w:r>
          </w:p>
        </w:tc>
      </w:tr>
    </w:tbl>
    <w:p w14:paraId="5CB744A1" w14:textId="4100E3ED" w:rsidR="00F8139B" w:rsidRPr="00F8139B" w:rsidRDefault="00DE333C" w:rsidP="00C526BE">
      <w:r>
        <w:br w:type="page"/>
      </w:r>
    </w:p>
    <w:p w14:paraId="6F521819" w14:textId="6763652E" w:rsidR="009E2237" w:rsidRDefault="0029162E" w:rsidP="00873C75">
      <w:pPr>
        <w:pStyle w:val="Heading1"/>
        <w:ind w:left="-720"/>
        <w:rPr>
          <w:rFonts w:cs="Arial"/>
        </w:rPr>
      </w:pPr>
      <w:bookmarkStart w:id="403" w:name="_Toc112401625"/>
      <w:bookmarkStart w:id="404" w:name="_Toc148614355"/>
      <w:r>
        <w:rPr>
          <w:rFonts w:cs="Arial"/>
        </w:rPr>
        <w:lastRenderedPageBreak/>
        <w:t>GENERATOR WINTER READINESS SURVEY</w:t>
      </w:r>
      <w:bookmarkEnd w:id="403"/>
      <w:bookmarkEnd w:id="404"/>
    </w:p>
    <w:p w14:paraId="6F52181A" w14:textId="77777777" w:rsidR="0029162E" w:rsidRPr="00C7590D" w:rsidRDefault="0029162E" w:rsidP="0029162E">
      <w:pPr>
        <w:rPr>
          <w:rFonts w:ascii="Arial" w:hAnsi="Arial" w:cs="Arial"/>
        </w:rPr>
      </w:pPr>
      <w:r w:rsidRPr="00C7590D">
        <w:rPr>
          <w:rFonts w:ascii="Arial" w:hAnsi="Arial" w:cs="Arial"/>
        </w:rPr>
        <w:t>To facilitate ISO’s situational awareness of generator readiness for operations during the winter months the ISO will annually distribute a Generator Winter Readiness Survey</w:t>
      </w:r>
      <w:r w:rsidRPr="00C7590D">
        <w:rPr>
          <w:rStyle w:val="FootnoteReference"/>
          <w:rFonts w:ascii="Arial" w:hAnsi="Arial" w:cs="Arial"/>
          <w:vertAlign w:val="superscript"/>
        </w:rPr>
        <w:footnoteReference w:id="2"/>
      </w:r>
      <w:r w:rsidRPr="00C7590D">
        <w:rPr>
          <w:rFonts w:ascii="Arial" w:hAnsi="Arial" w:cs="Arial"/>
        </w:rPr>
        <w:t>. Survey responses are for informational purposes only.</w:t>
      </w:r>
    </w:p>
    <w:p w14:paraId="6F52181B" w14:textId="77777777" w:rsidR="0029162E" w:rsidRPr="00C7590D" w:rsidRDefault="0029162E" w:rsidP="0029162E">
      <w:pPr>
        <w:rPr>
          <w:rFonts w:ascii="Arial" w:hAnsi="Arial" w:cs="Arial"/>
        </w:rPr>
      </w:pPr>
    </w:p>
    <w:p w14:paraId="6F52181C" w14:textId="77777777" w:rsidR="0029162E" w:rsidRPr="00C7590D" w:rsidRDefault="0029162E" w:rsidP="0029162E">
      <w:pPr>
        <w:rPr>
          <w:rFonts w:ascii="Arial" w:hAnsi="Arial" w:cs="Arial"/>
        </w:rPr>
      </w:pPr>
      <w:r w:rsidRPr="00C7590D">
        <w:rPr>
          <w:rFonts w:ascii="Arial" w:hAnsi="Arial" w:cs="Arial"/>
        </w:rPr>
        <w:t>The objectives of this survey are to facilitate ISO’s understanding of the following, as it relates to the winter readiness of the region’s Generator Assets:</w:t>
      </w:r>
    </w:p>
    <w:p w14:paraId="6F52181D" w14:textId="77777777" w:rsidR="0029162E" w:rsidRPr="00C7590D" w:rsidRDefault="0029162E" w:rsidP="0029162E">
      <w:pPr>
        <w:rPr>
          <w:rFonts w:ascii="Arial" w:hAnsi="Arial" w:cs="Arial"/>
        </w:rPr>
      </w:pPr>
    </w:p>
    <w:p w14:paraId="6F52181E" w14:textId="77777777" w:rsidR="0029162E" w:rsidRPr="00C7590D" w:rsidRDefault="0029162E" w:rsidP="0029162E">
      <w:pPr>
        <w:pStyle w:val="ListParagraph"/>
        <w:numPr>
          <w:ilvl w:val="0"/>
          <w:numId w:val="40"/>
        </w:numPr>
        <w:rPr>
          <w:rFonts w:ascii="Arial" w:hAnsi="Arial" w:cs="Arial"/>
        </w:rPr>
      </w:pPr>
      <w:r w:rsidRPr="00C7590D">
        <w:rPr>
          <w:rFonts w:ascii="Arial" w:hAnsi="Arial" w:cs="Arial"/>
          <w:sz w:val="24"/>
        </w:rPr>
        <w:t xml:space="preserve">Winter preparation </w:t>
      </w:r>
      <w:proofErr w:type="gramStart"/>
      <w:r w:rsidRPr="00C7590D">
        <w:rPr>
          <w:rFonts w:ascii="Arial" w:hAnsi="Arial" w:cs="Arial"/>
          <w:sz w:val="24"/>
        </w:rPr>
        <w:t>activities;</w:t>
      </w:r>
      <w:proofErr w:type="gramEnd"/>
    </w:p>
    <w:p w14:paraId="6F52181F" w14:textId="77777777" w:rsidR="0029162E" w:rsidRPr="00C7590D" w:rsidRDefault="0029162E" w:rsidP="0029162E">
      <w:pPr>
        <w:pStyle w:val="ListParagraph"/>
        <w:numPr>
          <w:ilvl w:val="0"/>
          <w:numId w:val="40"/>
        </w:numPr>
        <w:rPr>
          <w:rFonts w:ascii="Arial" w:hAnsi="Arial" w:cs="Arial"/>
        </w:rPr>
      </w:pPr>
      <w:r w:rsidRPr="00C7590D">
        <w:rPr>
          <w:rFonts w:ascii="Arial" w:hAnsi="Arial" w:cs="Arial"/>
          <w:sz w:val="24"/>
        </w:rPr>
        <w:t xml:space="preserve">Ambient temperature limitations on Real-Time capabilities or future </w:t>
      </w:r>
      <w:proofErr w:type="gramStart"/>
      <w:r w:rsidRPr="00C7590D">
        <w:rPr>
          <w:rFonts w:ascii="Arial" w:hAnsi="Arial" w:cs="Arial"/>
          <w:sz w:val="24"/>
        </w:rPr>
        <w:t>capabilities;</w:t>
      </w:r>
      <w:proofErr w:type="gramEnd"/>
    </w:p>
    <w:p w14:paraId="6F521820" w14:textId="77777777" w:rsidR="0029162E" w:rsidRPr="00C7590D" w:rsidRDefault="0029162E" w:rsidP="0029162E">
      <w:pPr>
        <w:pStyle w:val="ListParagraph"/>
        <w:numPr>
          <w:ilvl w:val="0"/>
          <w:numId w:val="40"/>
        </w:numPr>
        <w:rPr>
          <w:rFonts w:ascii="Arial" w:hAnsi="Arial" w:cs="Arial"/>
        </w:rPr>
      </w:pPr>
      <w:r w:rsidRPr="00C7590D">
        <w:rPr>
          <w:rFonts w:ascii="Arial" w:hAnsi="Arial" w:cs="Arial"/>
          <w:sz w:val="24"/>
        </w:rPr>
        <w:t xml:space="preserve">Specific protocols followed in the event of extreme cold weather </w:t>
      </w:r>
      <w:proofErr w:type="gramStart"/>
      <w:r w:rsidRPr="00C7590D">
        <w:rPr>
          <w:rFonts w:ascii="Arial" w:hAnsi="Arial" w:cs="Arial"/>
          <w:sz w:val="24"/>
        </w:rPr>
        <w:t>events;</w:t>
      </w:r>
      <w:proofErr w:type="gramEnd"/>
    </w:p>
    <w:p w14:paraId="6F521821" w14:textId="77777777" w:rsidR="0029162E" w:rsidRPr="00C7590D" w:rsidRDefault="0029162E" w:rsidP="0029162E">
      <w:pPr>
        <w:pStyle w:val="ListParagraph"/>
        <w:numPr>
          <w:ilvl w:val="0"/>
          <w:numId w:val="40"/>
        </w:numPr>
        <w:rPr>
          <w:rFonts w:ascii="Arial" w:hAnsi="Arial" w:cs="Arial"/>
        </w:rPr>
      </w:pPr>
      <w:r w:rsidRPr="00C7590D">
        <w:rPr>
          <w:rFonts w:ascii="Arial" w:hAnsi="Arial" w:cs="Arial"/>
          <w:sz w:val="24"/>
        </w:rPr>
        <w:t>Specific training completed prior to cold weather conditions</w:t>
      </w:r>
    </w:p>
    <w:p w14:paraId="6F521822" w14:textId="77777777" w:rsidR="009E2237" w:rsidRDefault="00291344" w:rsidP="00873C75">
      <w:pPr>
        <w:pStyle w:val="Heading2"/>
        <w:ind w:left="-360"/>
      </w:pPr>
      <w:bookmarkStart w:id="405" w:name="_Toc112401626"/>
      <w:bookmarkStart w:id="406" w:name="_Toc148614356"/>
      <w:r>
        <w:t>SURVEY PROCESS</w:t>
      </w:r>
      <w:bookmarkEnd w:id="405"/>
      <w:bookmarkEnd w:id="406"/>
    </w:p>
    <w:tbl>
      <w:tblPr>
        <w:tblW w:w="9900" w:type="dxa"/>
        <w:tblLook w:val="04A0" w:firstRow="1" w:lastRow="0" w:firstColumn="1" w:lastColumn="0" w:noHBand="0" w:noVBand="1"/>
      </w:tblPr>
      <w:tblGrid>
        <w:gridCol w:w="9900"/>
      </w:tblGrid>
      <w:tr w:rsidR="005676FB" w:rsidRPr="00C7590D" w14:paraId="6F521824" w14:textId="77777777" w:rsidTr="006A6F7D">
        <w:tc>
          <w:tcPr>
            <w:tcW w:w="9900" w:type="dxa"/>
          </w:tcPr>
          <w:p w14:paraId="6F521823" w14:textId="493C407B" w:rsidR="005676FB" w:rsidRPr="00C7590D" w:rsidRDefault="005676FB" w:rsidP="006A6F7D">
            <w:pPr>
              <w:pStyle w:val="Heading1Text"/>
              <w:spacing w:before="100" w:after="100"/>
              <w:ind w:left="450"/>
              <w:jc w:val="left"/>
              <w:rPr>
                <w:rFonts w:ascii="Arial" w:hAnsi="Arial" w:cs="Arial"/>
                <w:szCs w:val="24"/>
              </w:rPr>
            </w:pPr>
            <w:r w:rsidRPr="00C7590D">
              <w:rPr>
                <w:rFonts w:ascii="Arial" w:hAnsi="Arial" w:cs="Arial"/>
                <w:bCs/>
              </w:rPr>
              <w:t>Annually, prior to November 1</w:t>
            </w:r>
            <w:r w:rsidR="00D72577" w:rsidRPr="00DE5AEA">
              <w:rPr>
                <w:rFonts w:ascii="Arial" w:hAnsi="Arial" w:cs="Arial"/>
                <w:bCs/>
                <w:vertAlign w:val="superscript"/>
              </w:rPr>
              <w:t>st</w:t>
            </w:r>
            <w:r w:rsidRPr="00C7590D">
              <w:rPr>
                <w:rFonts w:ascii="Arial" w:hAnsi="Arial" w:cs="Arial"/>
                <w:bCs/>
              </w:rPr>
              <w:t>, ISO shall distribute a survey to the Lead MPs of all Generator Assets in New England.</w:t>
            </w:r>
          </w:p>
        </w:tc>
      </w:tr>
      <w:tr w:rsidR="005676FB" w:rsidRPr="00C7590D" w14:paraId="6F521826" w14:textId="77777777" w:rsidTr="006A6F7D">
        <w:tc>
          <w:tcPr>
            <w:tcW w:w="9900" w:type="dxa"/>
          </w:tcPr>
          <w:p w14:paraId="6F521825" w14:textId="7EAE4D2D" w:rsidR="005676FB" w:rsidRPr="00C7590D" w:rsidRDefault="005676FB" w:rsidP="006A6F7D">
            <w:pPr>
              <w:pStyle w:val="Heading1Text"/>
              <w:spacing w:before="100" w:after="100"/>
              <w:ind w:left="450"/>
              <w:jc w:val="left"/>
              <w:rPr>
                <w:rFonts w:ascii="Arial" w:hAnsi="Arial" w:cs="Arial"/>
                <w:bCs/>
              </w:rPr>
            </w:pPr>
            <w:r w:rsidRPr="00C7590D">
              <w:rPr>
                <w:rFonts w:ascii="Arial" w:hAnsi="Arial" w:cs="Arial"/>
                <w:szCs w:val="24"/>
              </w:rPr>
              <w:t xml:space="preserve">Each applicable Lead MP shall annually complete the survey provided by ISO and submit it to ISO as soon as possible, but </w:t>
            </w:r>
            <w:r w:rsidRPr="00C7590D">
              <w:rPr>
                <w:rFonts w:ascii="Arial" w:hAnsi="Arial" w:cs="Arial"/>
                <w:b/>
                <w:szCs w:val="24"/>
              </w:rPr>
              <w:t>no</w:t>
            </w:r>
            <w:r w:rsidRPr="00C7590D">
              <w:rPr>
                <w:rFonts w:ascii="Arial" w:hAnsi="Arial" w:cs="Arial"/>
                <w:szCs w:val="24"/>
              </w:rPr>
              <w:t xml:space="preserve"> later than December 1</w:t>
            </w:r>
            <w:r w:rsidR="00D72577" w:rsidRPr="004424A9">
              <w:rPr>
                <w:rFonts w:ascii="Arial" w:hAnsi="Arial" w:cs="Arial"/>
                <w:bCs/>
                <w:vertAlign w:val="superscript"/>
              </w:rPr>
              <w:t>st</w:t>
            </w:r>
            <w:r w:rsidRPr="00C7590D">
              <w:rPr>
                <w:rFonts w:ascii="Arial" w:hAnsi="Arial" w:cs="Arial"/>
                <w:szCs w:val="24"/>
              </w:rPr>
              <w:t>, unless otherwise specified by ISO.</w:t>
            </w:r>
          </w:p>
        </w:tc>
      </w:tr>
      <w:tr w:rsidR="005676FB" w:rsidRPr="00C7590D" w14:paraId="6F521828" w14:textId="77777777" w:rsidTr="006A6F7D">
        <w:tc>
          <w:tcPr>
            <w:tcW w:w="9900" w:type="dxa"/>
          </w:tcPr>
          <w:p w14:paraId="6F521827" w14:textId="77777777" w:rsidR="005676FB" w:rsidRPr="00C7590D" w:rsidRDefault="005676FB" w:rsidP="005676FB">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The Lead MP shall report accurate information on each submitted survey.</w:t>
            </w:r>
          </w:p>
        </w:tc>
      </w:tr>
      <w:tr w:rsidR="005676FB" w:rsidRPr="00C7590D" w14:paraId="6F52182A" w14:textId="77777777" w:rsidTr="006A6F7D">
        <w:tc>
          <w:tcPr>
            <w:tcW w:w="9900" w:type="dxa"/>
          </w:tcPr>
          <w:p w14:paraId="6F521829" w14:textId="77777777" w:rsidR="005676FB" w:rsidRPr="00C7590D" w:rsidRDefault="005676FB" w:rsidP="005676FB">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ISO may contact the Lead MP to ask clarifying questions on any submitted information.</w:t>
            </w:r>
          </w:p>
        </w:tc>
      </w:tr>
    </w:tbl>
    <w:p w14:paraId="6F52182B" w14:textId="77777777" w:rsidR="005676FB" w:rsidRPr="00441A7E" w:rsidRDefault="005676FB" w:rsidP="00873C75">
      <w:pPr>
        <w:pStyle w:val="Heading2"/>
        <w:ind w:left="-360"/>
      </w:pPr>
      <w:bookmarkStart w:id="407" w:name="_Toc52476058"/>
      <w:bookmarkStart w:id="408" w:name="_Toc112401627"/>
      <w:bookmarkStart w:id="409" w:name="_Toc148614357"/>
      <w:r w:rsidRPr="00441A7E">
        <w:t>SURVEY QUESTIONS</w:t>
      </w:r>
      <w:bookmarkEnd w:id="407"/>
      <w:bookmarkEnd w:id="408"/>
      <w:bookmarkEnd w:id="409"/>
    </w:p>
    <w:p w14:paraId="6F52182C" w14:textId="77777777" w:rsidR="005676FB" w:rsidRPr="00C7590D" w:rsidRDefault="005676FB" w:rsidP="005676FB">
      <w:pPr>
        <w:rPr>
          <w:rFonts w:ascii="Arial" w:hAnsi="Arial" w:cs="Arial"/>
          <w:bCs/>
          <w:szCs w:val="24"/>
        </w:rPr>
      </w:pPr>
      <w:r w:rsidRPr="00C7590D">
        <w:rPr>
          <w:rFonts w:ascii="Arial" w:hAnsi="Arial" w:cs="Arial"/>
          <w:bCs/>
          <w:szCs w:val="24"/>
        </w:rPr>
        <w:t>ISO shall include the following questions on the annual Generator Winter Readiness Survey. ISO may modify the survey questions, as necessary, if it determines that additional information is needed to accomplish the objectives of the Generator Winter Readiness Survey process, as described above.</w:t>
      </w:r>
    </w:p>
    <w:p w14:paraId="7F9DC7D4" w14:textId="1CADFD6E" w:rsidR="00C30BEF" w:rsidRDefault="00AE0D06" w:rsidP="008E5E00">
      <w:pPr>
        <w:pStyle w:val="ListParagraph"/>
        <w:numPr>
          <w:ilvl w:val="0"/>
          <w:numId w:val="41"/>
        </w:numPr>
        <w:spacing w:before="200" w:after="200"/>
        <w:ind w:left="1080" w:hanging="720"/>
        <w:rPr>
          <w:ins w:id="410" w:author="Author"/>
          <w:rFonts w:ascii="Arial" w:hAnsi="Arial" w:cs="Arial"/>
          <w:sz w:val="24"/>
          <w:szCs w:val="24"/>
        </w:rPr>
      </w:pPr>
      <w:ins w:id="411" w:author="Author">
        <w:r w:rsidRPr="00A228A1">
          <w:rPr>
            <w:rFonts w:ascii="Arial" w:hAnsi="Arial" w:cs="Arial"/>
            <w:sz w:val="24"/>
            <w:szCs w:val="24"/>
            <w:highlight w:val="yellow"/>
            <w:rPrChange w:id="412" w:author="Author">
              <w:rPr>
                <w:rFonts w:ascii="Arial" w:hAnsi="Arial" w:cs="Arial"/>
                <w:sz w:val="24"/>
                <w:szCs w:val="24"/>
              </w:rPr>
            </w:rPrChange>
          </w:rPr>
          <w:t>For Generators subject to NERC Reliability Standards</w:t>
        </w:r>
        <w:r>
          <w:rPr>
            <w:rFonts w:ascii="Arial" w:hAnsi="Arial" w:cs="Arial"/>
            <w:sz w:val="24"/>
            <w:szCs w:val="24"/>
          </w:rPr>
          <w:t>, w</w:t>
        </w:r>
        <w:del w:id="413" w:author="Author">
          <w:r w:rsidR="00C30BEF" w:rsidDel="00AE0D06">
            <w:rPr>
              <w:rFonts w:ascii="Arial" w:hAnsi="Arial" w:cs="Arial"/>
              <w:sz w:val="24"/>
              <w:szCs w:val="24"/>
            </w:rPr>
            <w:delText>W</w:delText>
          </w:r>
        </w:del>
        <w:r w:rsidR="00C30BEF">
          <w:rPr>
            <w:rFonts w:ascii="Arial" w:hAnsi="Arial" w:cs="Arial"/>
            <w:sz w:val="24"/>
            <w:szCs w:val="24"/>
          </w:rPr>
          <w:t>hat is the calculated Extreme Cold Weather Temperature (ECWT) for this Generator in accordance with NERC Standard EOP-012?</w:t>
        </w:r>
      </w:ins>
    </w:p>
    <w:p w14:paraId="417BAE50" w14:textId="77777777" w:rsidR="00C30BEF" w:rsidRDefault="00C30BEF" w:rsidP="00A228A1">
      <w:pPr>
        <w:pStyle w:val="ListParagraph"/>
        <w:spacing w:before="200" w:after="200"/>
        <w:ind w:left="1080"/>
        <w:rPr>
          <w:ins w:id="414" w:author="Author"/>
          <w:rFonts w:ascii="Arial" w:hAnsi="Arial" w:cs="Arial"/>
          <w:sz w:val="24"/>
          <w:szCs w:val="24"/>
        </w:rPr>
        <w:pPrChange w:id="415" w:author="Author">
          <w:pPr>
            <w:pStyle w:val="ListParagraph"/>
            <w:numPr>
              <w:numId w:val="41"/>
            </w:numPr>
            <w:spacing w:before="200" w:after="200"/>
            <w:ind w:left="1080" w:hanging="720"/>
          </w:pPr>
        </w:pPrChange>
      </w:pPr>
    </w:p>
    <w:p w14:paraId="6F52182D" w14:textId="7B6F8066" w:rsidR="005676FB" w:rsidRDefault="005676FB" w:rsidP="008E5E00">
      <w:pPr>
        <w:pStyle w:val="ListParagraph"/>
        <w:numPr>
          <w:ilvl w:val="0"/>
          <w:numId w:val="41"/>
        </w:numPr>
        <w:spacing w:before="200" w:after="200"/>
        <w:ind w:left="1080" w:hanging="720"/>
        <w:rPr>
          <w:rFonts w:ascii="Arial" w:hAnsi="Arial" w:cs="Arial"/>
          <w:sz w:val="24"/>
          <w:szCs w:val="24"/>
        </w:rPr>
      </w:pPr>
      <w:r w:rsidRPr="00441A7E">
        <w:rPr>
          <w:rFonts w:ascii="Arial" w:hAnsi="Arial" w:cs="Arial"/>
          <w:sz w:val="24"/>
          <w:szCs w:val="24"/>
        </w:rPr>
        <w:t>Below what ambient temperature (°F) is it expected that this Resource would no longer be able to start?</w:t>
      </w:r>
    </w:p>
    <w:p w14:paraId="086F98F5" w14:textId="77777777" w:rsidR="00CD4F9D" w:rsidRDefault="00CD4F9D" w:rsidP="00604979">
      <w:pPr>
        <w:pStyle w:val="ListParagraph"/>
        <w:spacing w:before="200" w:after="200"/>
        <w:ind w:left="1080" w:hanging="720"/>
        <w:rPr>
          <w:rFonts w:ascii="Arial" w:hAnsi="Arial" w:cs="Arial"/>
          <w:sz w:val="24"/>
          <w:szCs w:val="24"/>
        </w:rPr>
      </w:pPr>
    </w:p>
    <w:p w14:paraId="55558CC6" w14:textId="7BCFB273" w:rsidR="00CD4F9D" w:rsidRDefault="00CD4F9D" w:rsidP="009B1B3B">
      <w:pPr>
        <w:pStyle w:val="ListParagraph"/>
        <w:numPr>
          <w:ilvl w:val="0"/>
          <w:numId w:val="41"/>
        </w:numPr>
        <w:spacing w:before="200" w:after="200"/>
        <w:ind w:left="1080" w:hanging="720"/>
        <w:rPr>
          <w:rFonts w:ascii="Arial" w:hAnsi="Arial" w:cs="Arial"/>
          <w:sz w:val="24"/>
          <w:szCs w:val="24"/>
        </w:rPr>
      </w:pPr>
      <w:r>
        <w:rPr>
          <w:rFonts w:ascii="Arial" w:hAnsi="Arial" w:cs="Arial"/>
          <w:sz w:val="24"/>
          <w:szCs w:val="24"/>
        </w:rPr>
        <w:t>Below what ambient temperature (°F) is it expected that this Resource would no longer be able to continue operating from an online state?</w:t>
      </w:r>
      <w:r w:rsidR="002B729E">
        <w:rPr>
          <w:rFonts w:ascii="Arial" w:hAnsi="Arial" w:cs="Arial"/>
          <w:sz w:val="24"/>
          <w:szCs w:val="24"/>
        </w:rPr>
        <w:t xml:space="preserve"> </w:t>
      </w:r>
      <w:r w:rsidR="002B729E" w:rsidRPr="002B729E">
        <w:rPr>
          <w:rFonts w:ascii="Arial" w:hAnsi="Arial" w:cs="Arial"/>
          <w:sz w:val="24"/>
          <w:szCs w:val="24"/>
        </w:rPr>
        <w:t xml:space="preserve">Please describe </w:t>
      </w:r>
      <w:r w:rsidR="002B729E" w:rsidRPr="002B729E">
        <w:rPr>
          <w:rFonts w:ascii="Arial" w:hAnsi="Arial" w:cs="Arial"/>
          <w:sz w:val="24"/>
          <w:szCs w:val="24"/>
        </w:rPr>
        <w:lastRenderedPageBreak/>
        <w:t>if this is based on a design temperature, a historical operating temperature or current cold weather performance temperature determined by an engineering analysis.</w:t>
      </w:r>
    </w:p>
    <w:p w14:paraId="6F52182E" w14:textId="77777777" w:rsidR="00441A7E" w:rsidRDefault="00441A7E" w:rsidP="008E5E00">
      <w:pPr>
        <w:pStyle w:val="ListParagraph"/>
        <w:spacing w:before="200" w:after="200"/>
        <w:ind w:left="1080" w:hanging="720"/>
        <w:rPr>
          <w:rFonts w:ascii="Arial" w:hAnsi="Arial" w:cs="Arial"/>
          <w:sz w:val="24"/>
          <w:szCs w:val="24"/>
        </w:rPr>
      </w:pPr>
    </w:p>
    <w:p w14:paraId="6F52182F" w14:textId="706DF64A" w:rsidR="005676FB" w:rsidRDefault="005676FB" w:rsidP="008E5E00">
      <w:pPr>
        <w:pStyle w:val="ListParagraph"/>
        <w:numPr>
          <w:ilvl w:val="0"/>
          <w:numId w:val="41"/>
        </w:numPr>
        <w:spacing w:before="200" w:after="200"/>
        <w:ind w:left="1080" w:hanging="720"/>
        <w:rPr>
          <w:rFonts w:ascii="Arial" w:hAnsi="Arial" w:cs="Arial"/>
          <w:sz w:val="24"/>
          <w:szCs w:val="24"/>
        </w:rPr>
      </w:pPr>
      <w:r w:rsidRPr="00441A7E">
        <w:rPr>
          <w:rFonts w:ascii="Arial" w:hAnsi="Arial" w:cs="Arial"/>
          <w:sz w:val="24"/>
          <w:szCs w:val="24"/>
        </w:rPr>
        <w:t>Is there an identified ambient temperature (°F) at which equipment damage may occur that may potentially impact the Resource’s future availability? If yes, please describe the temperature at which damage may occur and the nature of the impact(s).</w:t>
      </w:r>
    </w:p>
    <w:p w14:paraId="6F521830" w14:textId="77777777" w:rsidR="00441A7E" w:rsidRDefault="00441A7E" w:rsidP="008E5E00">
      <w:pPr>
        <w:pStyle w:val="ListParagraph"/>
        <w:ind w:left="1080" w:hanging="720"/>
        <w:rPr>
          <w:rFonts w:ascii="Arial" w:hAnsi="Arial" w:cs="Arial"/>
          <w:sz w:val="24"/>
          <w:szCs w:val="24"/>
        </w:rPr>
      </w:pPr>
    </w:p>
    <w:p w14:paraId="7FEE1E85" w14:textId="70CD4283" w:rsidR="00C30BEF" w:rsidRPr="00C30BEF" w:rsidRDefault="00C30BEF" w:rsidP="008E5E00">
      <w:pPr>
        <w:pStyle w:val="ListParagraph"/>
        <w:numPr>
          <w:ilvl w:val="0"/>
          <w:numId w:val="41"/>
        </w:numPr>
        <w:spacing w:before="200" w:after="200"/>
        <w:ind w:left="1080" w:hanging="720"/>
        <w:rPr>
          <w:ins w:id="416" w:author="Author"/>
          <w:rFonts w:ascii="Arial" w:hAnsi="Arial" w:cs="Arial"/>
          <w:sz w:val="24"/>
          <w:szCs w:val="24"/>
        </w:rPr>
      </w:pPr>
      <w:ins w:id="417" w:author="Author">
        <w:r w:rsidRPr="00A228A1">
          <w:rPr>
            <w:rFonts w:ascii="Arial" w:hAnsi="Arial" w:cs="Arial"/>
            <w:sz w:val="24"/>
            <w:szCs w:val="24"/>
            <w:rPrChange w:id="418" w:author="Author">
              <w:rPr>
                <w:rFonts w:ascii="Arial" w:hAnsi="Arial" w:cs="Arial"/>
                <w:szCs w:val="24"/>
              </w:rPr>
            </w:rPrChange>
          </w:rPr>
          <w:t xml:space="preserve">Is there </w:t>
        </w:r>
        <w:r>
          <w:rPr>
            <w:rFonts w:ascii="Arial" w:hAnsi="Arial" w:cs="Arial"/>
            <w:sz w:val="24"/>
            <w:szCs w:val="24"/>
          </w:rPr>
          <w:t>an identified environmental constraint or limitation on this Generator during periods of cold weather operations? If yes, please provide additional clarifying information to describe the environmental constraint or limitation.</w:t>
        </w:r>
      </w:ins>
    </w:p>
    <w:p w14:paraId="572159AD" w14:textId="77777777" w:rsidR="00C30BEF" w:rsidRPr="00A228A1" w:rsidRDefault="00C30BEF" w:rsidP="00A228A1">
      <w:pPr>
        <w:pStyle w:val="ListParagraph"/>
        <w:rPr>
          <w:ins w:id="419" w:author="Author"/>
          <w:rFonts w:ascii="Arial" w:hAnsi="Arial" w:cs="Arial"/>
          <w:sz w:val="24"/>
          <w:szCs w:val="24"/>
          <w:rPrChange w:id="420" w:author="Author">
            <w:rPr>
              <w:ins w:id="421" w:author="Author"/>
            </w:rPr>
          </w:rPrChange>
        </w:rPr>
        <w:pPrChange w:id="422" w:author="Author">
          <w:pPr>
            <w:pStyle w:val="ListParagraph"/>
            <w:numPr>
              <w:numId w:val="41"/>
            </w:numPr>
            <w:spacing w:before="200" w:after="200"/>
            <w:ind w:left="1080" w:hanging="720"/>
          </w:pPr>
        </w:pPrChange>
      </w:pPr>
    </w:p>
    <w:p w14:paraId="6F521831" w14:textId="33C0A105" w:rsidR="005676FB" w:rsidRPr="00441A7E"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Is the availability of this Resource’s on-site primary or backup fuel supply potentially impacted by extreme cold weather? If yes, please describe the nature of this potential impact on the fuel supply and also describe what measures are in place to limit the impact of the extreme cold weather on fuel availability.</w:t>
      </w:r>
    </w:p>
    <w:p w14:paraId="6F521832" w14:textId="77777777" w:rsidR="00441A7E" w:rsidRPr="00441A7E" w:rsidRDefault="00441A7E" w:rsidP="008E5E00">
      <w:pPr>
        <w:pStyle w:val="ListParagraph"/>
        <w:spacing w:before="200" w:after="200"/>
        <w:ind w:left="1080" w:hanging="720"/>
        <w:rPr>
          <w:rFonts w:ascii="Arial" w:hAnsi="Arial" w:cs="Arial"/>
          <w:szCs w:val="24"/>
        </w:rPr>
      </w:pPr>
    </w:p>
    <w:p w14:paraId="6F521833" w14:textId="460B8106" w:rsidR="005676FB" w:rsidRPr="00441A7E" w:rsidRDefault="005676FB" w:rsidP="008E5E00">
      <w:pPr>
        <w:pStyle w:val="ListParagraph"/>
        <w:numPr>
          <w:ilvl w:val="0"/>
          <w:numId w:val="41"/>
        </w:numPr>
        <w:tabs>
          <w:tab w:val="left" w:pos="90"/>
        </w:tabs>
        <w:spacing w:before="200" w:after="200"/>
        <w:ind w:left="1080" w:hanging="720"/>
        <w:rPr>
          <w:rFonts w:ascii="Arial" w:hAnsi="Arial" w:cs="Arial"/>
          <w:szCs w:val="24"/>
        </w:rPr>
      </w:pPr>
      <w:r w:rsidRPr="00441A7E">
        <w:rPr>
          <w:rFonts w:ascii="Arial" w:hAnsi="Arial" w:cs="Arial"/>
          <w:sz w:val="24"/>
          <w:szCs w:val="24"/>
        </w:rPr>
        <w:t>For natural gas-fired generators, does this Resource hold firm capacity rights on the applicable natural gas pipeline with a path from a supply source to the meter for this Resource? If yes, please provide additional clarifying information as necessary to explain the nature of those rights</w:t>
      </w:r>
      <w:r w:rsidR="00081F27">
        <w:rPr>
          <w:rFonts w:ascii="Arial" w:hAnsi="Arial" w:cs="Arial"/>
          <w:sz w:val="24"/>
          <w:szCs w:val="24"/>
        </w:rPr>
        <w:t>, including</w:t>
      </w:r>
      <w:r w:rsidR="00396359">
        <w:rPr>
          <w:rFonts w:ascii="Arial" w:hAnsi="Arial" w:cs="Arial"/>
          <w:sz w:val="24"/>
          <w:szCs w:val="24"/>
        </w:rPr>
        <w:t xml:space="preserve"> the</w:t>
      </w:r>
      <w:r w:rsidR="00081F27">
        <w:rPr>
          <w:rFonts w:ascii="Arial" w:hAnsi="Arial" w:cs="Arial"/>
          <w:sz w:val="24"/>
          <w:szCs w:val="24"/>
        </w:rPr>
        <w:t xml:space="preserve"> quantity, </w:t>
      </w:r>
      <w:r w:rsidR="00317634">
        <w:rPr>
          <w:rFonts w:ascii="Arial" w:hAnsi="Arial" w:cs="Arial"/>
          <w:sz w:val="24"/>
          <w:szCs w:val="24"/>
        </w:rPr>
        <w:t>location where the gas first enters a pipeline (e.g. PA, TX, Canaport, etc.) and initial point(s) of firm receipt in the transportation path(s) of natural gas (e.g. Lamber</w:t>
      </w:r>
      <w:ins w:id="423" w:author="Author">
        <w:r w:rsidR="00324308">
          <w:rPr>
            <w:rFonts w:ascii="Arial" w:hAnsi="Arial" w:cs="Arial"/>
            <w:sz w:val="24"/>
            <w:szCs w:val="24"/>
          </w:rPr>
          <w:t>t</w:t>
        </w:r>
      </w:ins>
      <w:r w:rsidR="00317634">
        <w:rPr>
          <w:rFonts w:ascii="Arial" w:hAnsi="Arial" w:cs="Arial"/>
          <w:sz w:val="24"/>
          <w:szCs w:val="24"/>
        </w:rPr>
        <w:t>ville NJ, Algonquin G Lateral, Canaport, etc.)</w:t>
      </w:r>
      <w:r w:rsidRPr="00441A7E">
        <w:rPr>
          <w:rFonts w:ascii="Arial" w:hAnsi="Arial" w:cs="Arial"/>
          <w:sz w:val="24"/>
          <w:szCs w:val="24"/>
        </w:rPr>
        <w:t>.</w:t>
      </w:r>
    </w:p>
    <w:p w14:paraId="6F521834" w14:textId="77777777" w:rsidR="00441A7E" w:rsidRPr="00441A7E" w:rsidRDefault="00441A7E" w:rsidP="008E5E00">
      <w:pPr>
        <w:pStyle w:val="ListParagraph"/>
        <w:tabs>
          <w:tab w:val="left" w:pos="90"/>
        </w:tabs>
        <w:spacing w:before="200" w:after="200"/>
        <w:ind w:left="1080" w:hanging="720"/>
        <w:rPr>
          <w:rFonts w:ascii="Arial" w:hAnsi="Arial" w:cs="Arial"/>
          <w:szCs w:val="24"/>
        </w:rPr>
      </w:pPr>
    </w:p>
    <w:p w14:paraId="6F521835" w14:textId="7632DF08" w:rsidR="005676FB" w:rsidRPr="00CD4F9D" w:rsidRDefault="005676FB" w:rsidP="008E5E00">
      <w:pPr>
        <w:pStyle w:val="ListParagraph"/>
        <w:numPr>
          <w:ilvl w:val="0"/>
          <w:numId w:val="41"/>
        </w:numPr>
        <w:tabs>
          <w:tab w:val="left" w:pos="90"/>
        </w:tabs>
        <w:spacing w:before="200" w:after="200"/>
        <w:ind w:left="1080" w:hanging="720"/>
        <w:rPr>
          <w:rFonts w:ascii="Arial" w:hAnsi="Arial" w:cs="Arial"/>
          <w:sz w:val="24"/>
          <w:szCs w:val="24"/>
        </w:rPr>
      </w:pPr>
      <w:r w:rsidRPr="00441A7E">
        <w:rPr>
          <w:rFonts w:ascii="Arial" w:hAnsi="Arial" w:cs="Arial"/>
          <w:sz w:val="24"/>
          <w:szCs w:val="24"/>
        </w:rPr>
        <w:t>For natural gas-fired generators, have arrangements been made, or will they be made, to source gas for this Resource from alternate supply sources (e.g. LNG supply from Distrigas, Canaport, or Excelerate). If yes, please provide additional clarifying information as necessary to explain the nature of arrangements that have been made, or when alternate gas supply arrangements are expected to be made</w:t>
      </w:r>
      <w:r w:rsidR="00081F27">
        <w:rPr>
          <w:rFonts w:ascii="Arial" w:hAnsi="Arial" w:cs="Arial"/>
          <w:sz w:val="24"/>
          <w:szCs w:val="24"/>
        </w:rPr>
        <w:t xml:space="preserve">, including quantity and </w:t>
      </w:r>
      <w:r w:rsidR="00317634">
        <w:rPr>
          <w:rFonts w:ascii="Arial" w:hAnsi="Arial" w:cs="Arial"/>
          <w:sz w:val="24"/>
          <w:szCs w:val="24"/>
        </w:rPr>
        <w:t>location where gas first enters a pipeline</w:t>
      </w:r>
      <w:r w:rsidRPr="00441A7E">
        <w:rPr>
          <w:rFonts w:ascii="Arial" w:hAnsi="Arial" w:cs="Arial"/>
          <w:sz w:val="24"/>
          <w:szCs w:val="24"/>
        </w:rPr>
        <w:t>.</w:t>
      </w:r>
    </w:p>
    <w:p w14:paraId="74318944" w14:textId="77777777" w:rsidR="00CD4F9D" w:rsidRPr="00CD4F9D" w:rsidRDefault="00CD4F9D" w:rsidP="00604979">
      <w:pPr>
        <w:pStyle w:val="ListParagraph"/>
        <w:tabs>
          <w:tab w:val="left" w:pos="90"/>
        </w:tabs>
        <w:spacing w:before="200" w:after="200"/>
        <w:ind w:left="1080" w:hanging="720"/>
      </w:pPr>
    </w:p>
    <w:p w14:paraId="40580857" w14:textId="34153F97" w:rsidR="00CD4F9D" w:rsidRPr="00441A7E" w:rsidRDefault="00CD4F9D" w:rsidP="008E5E00">
      <w:pPr>
        <w:pStyle w:val="ListParagraph"/>
        <w:numPr>
          <w:ilvl w:val="0"/>
          <w:numId w:val="41"/>
        </w:numPr>
        <w:tabs>
          <w:tab w:val="left" w:pos="90"/>
        </w:tabs>
        <w:spacing w:before="200" w:after="200"/>
        <w:ind w:left="1080" w:hanging="720"/>
        <w:rPr>
          <w:rFonts w:ascii="Arial" w:hAnsi="Arial" w:cs="Arial"/>
          <w:caps/>
          <w:sz w:val="24"/>
          <w:szCs w:val="24"/>
        </w:rPr>
      </w:pPr>
      <w:r>
        <w:rPr>
          <w:rFonts w:ascii="Arial" w:hAnsi="Arial" w:cs="Arial"/>
          <w:sz w:val="24"/>
          <w:szCs w:val="24"/>
        </w:rPr>
        <w:t>For dual</w:t>
      </w:r>
      <w:r w:rsidR="00E73856">
        <w:rPr>
          <w:rFonts w:ascii="Arial" w:hAnsi="Arial" w:cs="Arial"/>
          <w:sz w:val="24"/>
          <w:szCs w:val="24"/>
        </w:rPr>
        <w:t>-</w:t>
      </w:r>
      <w:r>
        <w:rPr>
          <w:rFonts w:ascii="Arial" w:hAnsi="Arial" w:cs="Arial"/>
          <w:sz w:val="24"/>
          <w:szCs w:val="24"/>
        </w:rPr>
        <w:t xml:space="preserve">fuel capable </w:t>
      </w:r>
      <w:r w:rsidR="00FA142F">
        <w:rPr>
          <w:rFonts w:ascii="Arial" w:hAnsi="Arial" w:cs="Arial"/>
          <w:sz w:val="24"/>
          <w:szCs w:val="24"/>
        </w:rPr>
        <w:t>R</w:t>
      </w:r>
      <w:r>
        <w:rPr>
          <w:rFonts w:ascii="Arial" w:hAnsi="Arial" w:cs="Arial"/>
          <w:sz w:val="24"/>
          <w:szCs w:val="24"/>
        </w:rPr>
        <w:t xml:space="preserve">esources, </w:t>
      </w:r>
      <w:r w:rsidR="00081F27">
        <w:rPr>
          <w:rFonts w:ascii="Arial" w:hAnsi="Arial" w:cs="Arial"/>
          <w:sz w:val="24"/>
          <w:szCs w:val="24"/>
        </w:rPr>
        <w:t xml:space="preserve">is there a known ambient temperature below which </w:t>
      </w:r>
      <w:r>
        <w:rPr>
          <w:rFonts w:ascii="Arial" w:hAnsi="Arial" w:cs="Arial"/>
          <w:sz w:val="24"/>
          <w:szCs w:val="24"/>
        </w:rPr>
        <w:t>the ability of the Resource to switch fuel sources or operate on its alternate fuel</w:t>
      </w:r>
      <w:r w:rsidR="00081F27">
        <w:rPr>
          <w:rFonts w:ascii="Arial" w:hAnsi="Arial" w:cs="Arial"/>
          <w:sz w:val="24"/>
          <w:szCs w:val="24"/>
        </w:rPr>
        <w:t xml:space="preserve"> is impacted</w:t>
      </w:r>
      <w:r>
        <w:rPr>
          <w:rFonts w:ascii="Arial" w:hAnsi="Arial" w:cs="Arial"/>
          <w:sz w:val="24"/>
          <w:szCs w:val="24"/>
        </w:rPr>
        <w:t xml:space="preserve">? If yes, please </w:t>
      </w:r>
      <w:r w:rsidR="00081F27">
        <w:rPr>
          <w:rFonts w:ascii="Arial" w:hAnsi="Arial" w:cs="Arial"/>
          <w:sz w:val="24"/>
          <w:szCs w:val="24"/>
        </w:rPr>
        <w:t xml:space="preserve">provide the temperature (°F) and </w:t>
      </w:r>
      <w:r>
        <w:rPr>
          <w:rFonts w:ascii="Arial" w:hAnsi="Arial" w:cs="Arial"/>
          <w:sz w:val="24"/>
          <w:szCs w:val="24"/>
        </w:rPr>
        <w:t>describe the nature of the impact(s).</w:t>
      </w:r>
    </w:p>
    <w:p w14:paraId="6F521838" w14:textId="77777777" w:rsidR="00131A63" w:rsidRPr="00441A7E" w:rsidRDefault="00131A63" w:rsidP="008E5E00">
      <w:pPr>
        <w:pStyle w:val="ListParagraph"/>
        <w:tabs>
          <w:tab w:val="left" w:pos="90"/>
        </w:tabs>
        <w:spacing w:before="200" w:after="200"/>
        <w:ind w:left="1080" w:hanging="720"/>
        <w:rPr>
          <w:rFonts w:ascii="Arial" w:hAnsi="Arial" w:cs="Arial"/>
          <w:caps/>
          <w:sz w:val="24"/>
          <w:szCs w:val="24"/>
        </w:rPr>
      </w:pPr>
    </w:p>
    <w:p w14:paraId="4CFED5D2" w14:textId="4D1DCDD4" w:rsidR="002F4429" w:rsidRPr="00604979" w:rsidRDefault="002F4429" w:rsidP="008E5E00">
      <w:pPr>
        <w:pStyle w:val="ListParagraph"/>
        <w:numPr>
          <w:ilvl w:val="0"/>
          <w:numId w:val="41"/>
        </w:numPr>
        <w:spacing w:before="200" w:after="200"/>
        <w:ind w:left="1080" w:hanging="720"/>
        <w:rPr>
          <w:rFonts w:ascii="Arial" w:hAnsi="Arial" w:cs="Arial"/>
          <w:szCs w:val="24"/>
        </w:rPr>
      </w:pPr>
      <w:r>
        <w:rPr>
          <w:rFonts w:ascii="Arial" w:hAnsi="Arial" w:cs="Arial"/>
          <w:sz w:val="24"/>
          <w:szCs w:val="24"/>
        </w:rPr>
        <w:t xml:space="preserve">For solar generators, </w:t>
      </w:r>
      <w:r w:rsidR="00317634">
        <w:rPr>
          <w:rFonts w:ascii="Arial" w:hAnsi="Arial" w:cs="Arial"/>
          <w:sz w:val="24"/>
          <w:szCs w:val="24"/>
        </w:rPr>
        <w:t>what design factors (e.g. high angle of tilt, bi-facial panels, etc.) does this Resource have that would mitigate the level of lost energy due to a snow or frozen precipitation event and what effect are they expected to have? With the understanding that each event is unique, please provide details regarding how and when generation capability is generally expected to be restored to full capability following such an event (e.g. wait for snow/ice to melt by sun, brush panels off the following business day, etc.)</w:t>
      </w:r>
    </w:p>
    <w:p w14:paraId="0B278C45" w14:textId="77777777" w:rsidR="002F4429" w:rsidRPr="00604979" w:rsidRDefault="002F4429" w:rsidP="00604979">
      <w:pPr>
        <w:pStyle w:val="ListParagraph"/>
        <w:ind w:left="1080" w:hanging="720"/>
        <w:rPr>
          <w:rFonts w:ascii="Arial" w:hAnsi="Arial" w:cs="Arial"/>
          <w:szCs w:val="24"/>
        </w:rPr>
      </w:pPr>
    </w:p>
    <w:p w14:paraId="64113BEF" w14:textId="363B0BFC" w:rsidR="002F4429" w:rsidRPr="00604979" w:rsidRDefault="002F4429" w:rsidP="008E5E00">
      <w:pPr>
        <w:pStyle w:val="ListParagraph"/>
        <w:numPr>
          <w:ilvl w:val="0"/>
          <w:numId w:val="41"/>
        </w:numPr>
        <w:spacing w:before="200" w:after="200"/>
        <w:ind w:left="1080" w:hanging="720"/>
        <w:rPr>
          <w:rFonts w:ascii="Arial" w:hAnsi="Arial" w:cs="Arial"/>
          <w:szCs w:val="24"/>
        </w:rPr>
      </w:pPr>
      <w:r>
        <w:rPr>
          <w:rFonts w:ascii="Arial" w:hAnsi="Arial" w:cs="Arial"/>
          <w:sz w:val="24"/>
          <w:szCs w:val="24"/>
        </w:rPr>
        <w:t xml:space="preserve">For wind generators, </w:t>
      </w:r>
      <w:r w:rsidR="00396359">
        <w:rPr>
          <w:rFonts w:ascii="Arial" w:hAnsi="Arial" w:cs="Arial"/>
          <w:sz w:val="24"/>
          <w:szCs w:val="24"/>
        </w:rPr>
        <w:t>does</w:t>
      </w:r>
      <w:r>
        <w:rPr>
          <w:rFonts w:ascii="Arial" w:hAnsi="Arial" w:cs="Arial"/>
          <w:sz w:val="24"/>
          <w:szCs w:val="24"/>
        </w:rPr>
        <w:t xml:space="preserve"> your Resource </w:t>
      </w:r>
      <w:r w:rsidR="00396359">
        <w:rPr>
          <w:rFonts w:ascii="Arial" w:hAnsi="Arial" w:cs="Arial"/>
          <w:sz w:val="24"/>
          <w:szCs w:val="24"/>
        </w:rPr>
        <w:t>employ</w:t>
      </w:r>
      <w:r w:rsidR="00BF40CA">
        <w:rPr>
          <w:rFonts w:ascii="Arial" w:hAnsi="Arial" w:cs="Arial"/>
          <w:sz w:val="24"/>
          <w:szCs w:val="24"/>
        </w:rPr>
        <w:t xml:space="preserve"> any equipment that mitigates the impact of cold weather on the Resource (</w:t>
      </w:r>
      <w:r w:rsidR="00931F44">
        <w:rPr>
          <w:rFonts w:ascii="Arial" w:hAnsi="Arial" w:cs="Arial"/>
          <w:sz w:val="24"/>
          <w:szCs w:val="24"/>
        </w:rPr>
        <w:t>i.e.</w:t>
      </w:r>
      <w:r w:rsidR="00BF40CA">
        <w:rPr>
          <w:rFonts w:ascii="Arial" w:hAnsi="Arial" w:cs="Arial"/>
          <w:sz w:val="24"/>
          <w:szCs w:val="24"/>
        </w:rPr>
        <w:t xml:space="preserve"> a cold weather package)? </w:t>
      </w:r>
      <w:r w:rsidR="00790947">
        <w:rPr>
          <w:rFonts w:ascii="Arial" w:hAnsi="Arial" w:cs="Arial"/>
          <w:sz w:val="24"/>
          <w:szCs w:val="24"/>
        </w:rPr>
        <w:t xml:space="preserve">If yes, please describe the </w:t>
      </w:r>
      <w:r w:rsidR="00630E82">
        <w:rPr>
          <w:rFonts w:ascii="Arial" w:hAnsi="Arial" w:cs="Arial"/>
          <w:sz w:val="24"/>
          <w:szCs w:val="24"/>
        </w:rPr>
        <w:t xml:space="preserve">nature of the </w:t>
      </w:r>
      <w:r w:rsidR="00BF40CA">
        <w:rPr>
          <w:rFonts w:ascii="Arial" w:hAnsi="Arial" w:cs="Arial"/>
          <w:sz w:val="24"/>
          <w:szCs w:val="24"/>
        </w:rPr>
        <w:t>equipment</w:t>
      </w:r>
      <w:r w:rsidR="00630E82">
        <w:rPr>
          <w:rFonts w:ascii="Arial" w:hAnsi="Arial" w:cs="Arial"/>
          <w:sz w:val="24"/>
          <w:szCs w:val="24"/>
        </w:rPr>
        <w:t xml:space="preserve">, including changes to the Resource’s operating capabilities if the </w:t>
      </w:r>
      <w:r w:rsidR="00BF40CA">
        <w:rPr>
          <w:rFonts w:ascii="Arial" w:hAnsi="Arial" w:cs="Arial"/>
          <w:sz w:val="24"/>
          <w:szCs w:val="24"/>
        </w:rPr>
        <w:t>equipment</w:t>
      </w:r>
      <w:r w:rsidR="00630E82">
        <w:rPr>
          <w:rFonts w:ascii="Arial" w:hAnsi="Arial" w:cs="Arial"/>
          <w:sz w:val="24"/>
          <w:szCs w:val="24"/>
        </w:rPr>
        <w:t xml:space="preserve"> were unavailable.</w:t>
      </w:r>
      <w:r>
        <w:rPr>
          <w:rFonts w:ascii="Arial" w:hAnsi="Arial" w:cs="Arial"/>
          <w:sz w:val="24"/>
          <w:szCs w:val="24"/>
        </w:rPr>
        <w:t xml:space="preserve"> If </w:t>
      </w:r>
      <w:r w:rsidR="00BF40CA">
        <w:rPr>
          <w:rFonts w:ascii="Arial" w:hAnsi="Arial" w:cs="Arial"/>
          <w:sz w:val="24"/>
          <w:szCs w:val="24"/>
        </w:rPr>
        <w:t xml:space="preserve">the Resource does </w:t>
      </w:r>
      <w:r>
        <w:rPr>
          <w:rFonts w:ascii="Arial" w:hAnsi="Arial" w:cs="Arial"/>
          <w:sz w:val="24"/>
          <w:szCs w:val="24"/>
        </w:rPr>
        <w:t>not</w:t>
      </w:r>
      <w:r w:rsidR="00BF40CA">
        <w:rPr>
          <w:rFonts w:ascii="Arial" w:hAnsi="Arial" w:cs="Arial"/>
          <w:sz w:val="24"/>
          <w:szCs w:val="24"/>
        </w:rPr>
        <w:t xml:space="preserve"> have any such equipment</w:t>
      </w:r>
      <w:r>
        <w:rPr>
          <w:rFonts w:ascii="Arial" w:hAnsi="Arial" w:cs="Arial"/>
          <w:sz w:val="24"/>
          <w:szCs w:val="24"/>
        </w:rPr>
        <w:t xml:space="preserve">, please describe why </w:t>
      </w:r>
      <w:r w:rsidR="00BF40CA">
        <w:rPr>
          <w:rFonts w:ascii="Arial" w:hAnsi="Arial" w:cs="Arial"/>
          <w:sz w:val="24"/>
          <w:szCs w:val="24"/>
        </w:rPr>
        <w:t>it is not believed to be necessary</w:t>
      </w:r>
      <w:r>
        <w:rPr>
          <w:rFonts w:ascii="Arial" w:hAnsi="Arial" w:cs="Arial"/>
          <w:sz w:val="24"/>
          <w:szCs w:val="24"/>
        </w:rPr>
        <w:t>.</w:t>
      </w:r>
    </w:p>
    <w:p w14:paraId="2EA5C27B" w14:textId="77777777" w:rsidR="002F4429" w:rsidRPr="00604979" w:rsidRDefault="002F4429" w:rsidP="00604979">
      <w:pPr>
        <w:pStyle w:val="ListParagraph"/>
        <w:ind w:left="1080" w:hanging="720"/>
        <w:rPr>
          <w:rFonts w:ascii="Arial" w:hAnsi="Arial" w:cs="Arial"/>
          <w:szCs w:val="24"/>
        </w:rPr>
      </w:pPr>
    </w:p>
    <w:p w14:paraId="6DA84992" w14:textId="7244D454" w:rsidR="002F4429" w:rsidRPr="00604979" w:rsidRDefault="002F4429" w:rsidP="008E5E00">
      <w:pPr>
        <w:pStyle w:val="ListParagraph"/>
        <w:numPr>
          <w:ilvl w:val="0"/>
          <w:numId w:val="41"/>
        </w:numPr>
        <w:spacing w:before="200" w:after="200"/>
        <w:ind w:left="1080" w:hanging="720"/>
        <w:rPr>
          <w:rFonts w:ascii="Arial" w:hAnsi="Arial" w:cs="Arial"/>
          <w:szCs w:val="24"/>
        </w:rPr>
      </w:pPr>
      <w:r>
        <w:rPr>
          <w:rFonts w:ascii="Arial" w:hAnsi="Arial" w:cs="Arial"/>
          <w:sz w:val="24"/>
          <w:szCs w:val="24"/>
        </w:rPr>
        <w:t xml:space="preserve">For wind generators, </w:t>
      </w:r>
      <w:r w:rsidR="00BF40CA">
        <w:rPr>
          <w:rFonts w:ascii="Arial" w:hAnsi="Arial" w:cs="Arial"/>
          <w:sz w:val="24"/>
          <w:szCs w:val="24"/>
        </w:rPr>
        <w:t>does</w:t>
      </w:r>
      <w:r>
        <w:rPr>
          <w:rFonts w:ascii="Arial" w:hAnsi="Arial" w:cs="Arial"/>
          <w:sz w:val="24"/>
          <w:szCs w:val="24"/>
        </w:rPr>
        <w:t xml:space="preserve"> your Resource </w:t>
      </w:r>
      <w:r w:rsidR="00BF40CA">
        <w:rPr>
          <w:rFonts w:ascii="Arial" w:hAnsi="Arial" w:cs="Arial"/>
          <w:sz w:val="24"/>
          <w:szCs w:val="24"/>
        </w:rPr>
        <w:t>have a mechanism</w:t>
      </w:r>
      <w:r w:rsidR="00FF5216">
        <w:rPr>
          <w:rFonts w:ascii="Arial" w:hAnsi="Arial" w:cs="Arial"/>
          <w:sz w:val="24"/>
          <w:szCs w:val="24"/>
        </w:rPr>
        <w:t xml:space="preserve"> for de-icing the turbine</w:t>
      </w:r>
      <w:r w:rsidR="00396359">
        <w:rPr>
          <w:rFonts w:ascii="Arial" w:hAnsi="Arial" w:cs="Arial"/>
          <w:sz w:val="24"/>
          <w:szCs w:val="24"/>
        </w:rPr>
        <w:t>s</w:t>
      </w:r>
      <w:r w:rsidR="00FF5216">
        <w:rPr>
          <w:rFonts w:ascii="Arial" w:hAnsi="Arial" w:cs="Arial"/>
          <w:sz w:val="24"/>
          <w:szCs w:val="24"/>
        </w:rPr>
        <w:t xml:space="preserve"> or </w:t>
      </w:r>
      <w:r w:rsidR="00396359">
        <w:rPr>
          <w:rFonts w:ascii="Arial" w:hAnsi="Arial" w:cs="Arial"/>
          <w:sz w:val="24"/>
          <w:szCs w:val="24"/>
        </w:rPr>
        <w:t>preventing</w:t>
      </w:r>
      <w:r>
        <w:rPr>
          <w:rFonts w:ascii="Arial" w:hAnsi="Arial" w:cs="Arial"/>
          <w:sz w:val="24"/>
          <w:szCs w:val="24"/>
        </w:rPr>
        <w:t xml:space="preserve"> of </w:t>
      </w:r>
      <w:r w:rsidR="00FF5216">
        <w:rPr>
          <w:rFonts w:ascii="Arial" w:hAnsi="Arial" w:cs="Arial"/>
          <w:sz w:val="24"/>
          <w:szCs w:val="24"/>
        </w:rPr>
        <w:t>turbine</w:t>
      </w:r>
      <w:r>
        <w:rPr>
          <w:rFonts w:ascii="Arial" w:hAnsi="Arial" w:cs="Arial"/>
          <w:sz w:val="24"/>
          <w:szCs w:val="24"/>
        </w:rPr>
        <w:t xml:space="preserve"> icing</w:t>
      </w:r>
      <w:r w:rsidR="00FF5216">
        <w:rPr>
          <w:rFonts w:ascii="Arial" w:hAnsi="Arial" w:cs="Arial"/>
          <w:sz w:val="24"/>
          <w:szCs w:val="24"/>
        </w:rPr>
        <w:t xml:space="preserve"> from occurring</w:t>
      </w:r>
      <w:r>
        <w:rPr>
          <w:rFonts w:ascii="Arial" w:hAnsi="Arial" w:cs="Arial"/>
          <w:sz w:val="24"/>
          <w:szCs w:val="24"/>
        </w:rPr>
        <w:t>?</w:t>
      </w:r>
      <w:r w:rsidR="00FF5216">
        <w:rPr>
          <w:rFonts w:ascii="Arial" w:hAnsi="Arial" w:cs="Arial"/>
          <w:sz w:val="24"/>
          <w:szCs w:val="24"/>
        </w:rPr>
        <w:t xml:space="preserve"> If yes, with t</w:t>
      </w:r>
      <w:r w:rsidR="00396359">
        <w:rPr>
          <w:rFonts w:ascii="Arial" w:hAnsi="Arial" w:cs="Arial"/>
          <w:sz w:val="24"/>
          <w:szCs w:val="24"/>
        </w:rPr>
        <w:t>he understanding that each even</w:t>
      </w:r>
      <w:r w:rsidR="00FF5216">
        <w:rPr>
          <w:rFonts w:ascii="Arial" w:hAnsi="Arial" w:cs="Arial"/>
          <w:sz w:val="24"/>
          <w:szCs w:val="24"/>
        </w:rPr>
        <w:t>t</w:t>
      </w:r>
      <w:r w:rsidR="00396359">
        <w:rPr>
          <w:rFonts w:ascii="Arial" w:hAnsi="Arial" w:cs="Arial"/>
          <w:sz w:val="24"/>
          <w:szCs w:val="24"/>
        </w:rPr>
        <w:t xml:space="preserve"> </w:t>
      </w:r>
      <w:r w:rsidR="00FF5216">
        <w:rPr>
          <w:rFonts w:ascii="Arial" w:hAnsi="Arial" w:cs="Arial"/>
          <w:sz w:val="24"/>
          <w:szCs w:val="24"/>
        </w:rPr>
        <w:t>is unique, please describe the nature of the mechanism including how quickly it is anticipated generation capability would typically be restored following the loss of generation capability. If the Resource does not have such</w:t>
      </w:r>
      <w:r w:rsidR="00396359">
        <w:rPr>
          <w:rFonts w:ascii="Arial" w:hAnsi="Arial" w:cs="Arial"/>
          <w:sz w:val="24"/>
          <w:szCs w:val="24"/>
        </w:rPr>
        <w:t xml:space="preserve"> a</w:t>
      </w:r>
      <w:r w:rsidR="00FF5216">
        <w:rPr>
          <w:rFonts w:ascii="Arial" w:hAnsi="Arial" w:cs="Arial"/>
          <w:sz w:val="24"/>
          <w:szCs w:val="24"/>
        </w:rPr>
        <w:t xml:space="preserve"> mechanism, please describe why one is not believed to be necessary.</w:t>
      </w:r>
    </w:p>
    <w:p w14:paraId="15883E4D" w14:textId="77777777" w:rsidR="002F4429" w:rsidRPr="00604979" w:rsidRDefault="002F4429" w:rsidP="00604979">
      <w:pPr>
        <w:pStyle w:val="ListParagraph"/>
        <w:ind w:left="1080" w:hanging="720"/>
        <w:rPr>
          <w:rFonts w:ascii="Arial" w:hAnsi="Arial" w:cs="Arial"/>
          <w:sz w:val="24"/>
          <w:szCs w:val="24"/>
        </w:rPr>
      </w:pPr>
    </w:p>
    <w:p w14:paraId="6F521839" w14:textId="7C2C5D29" w:rsidR="005676FB" w:rsidRPr="00441A7E"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Are there any other specific limitations on operation and/or capability of this Resource that are anticipated due to extreme cold weather? If yes, please describe the nature of the limitation(s).</w:t>
      </w:r>
    </w:p>
    <w:p w14:paraId="6F52183A" w14:textId="77777777" w:rsidR="00441A7E" w:rsidRPr="00131A63" w:rsidRDefault="00441A7E" w:rsidP="008E5E00">
      <w:pPr>
        <w:pStyle w:val="ListParagraph"/>
        <w:spacing w:before="200" w:after="200"/>
        <w:ind w:left="1080" w:hanging="720"/>
        <w:rPr>
          <w:rFonts w:ascii="Arial" w:hAnsi="Arial" w:cs="Arial"/>
          <w:sz w:val="16"/>
          <w:szCs w:val="16"/>
        </w:rPr>
      </w:pPr>
    </w:p>
    <w:p w14:paraId="6F52183B" w14:textId="5DE03A72" w:rsidR="005676FB" w:rsidRPr="00604979"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Did this Resource experience any equipment freeze-related or other cold weather-related issues which limited the availability of the Resource last winter? If yes, please describe the issues experienced and any remedial actions that have been taken to eliminate or minimize the potential of similar issues occurring under future similar conditions.</w:t>
      </w:r>
    </w:p>
    <w:p w14:paraId="7E2F1AA6" w14:textId="77777777" w:rsidR="00E73856" w:rsidRPr="00441A7E" w:rsidRDefault="00E73856" w:rsidP="00604979">
      <w:pPr>
        <w:pStyle w:val="ListParagraph"/>
        <w:spacing w:before="200" w:after="200"/>
        <w:ind w:left="1080" w:hanging="720"/>
        <w:rPr>
          <w:rFonts w:ascii="Arial" w:hAnsi="Arial" w:cs="Arial"/>
          <w:szCs w:val="24"/>
        </w:rPr>
      </w:pPr>
    </w:p>
    <w:p w14:paraId="6F52183C" w14:textId="77777777" w:rsidR="005676FB" w:rsidRPr="00441A7E"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Is there a winter weather preparation procedure in place in order to prepare this Resource for winter operation?</w:t>
      </w:r>
    </w:p>
    <w:p w14:paraId="6F52183D" w14:textId="77777777" w:rsidR="005676FB" w:rsidRPr="00131A63" w:rsidRDefault="005676FB" w:rsidP="008E5E00">
      <w:pPr>
        <w:pStyle w:val="ListParagraph"/>
        <w:spacing w:before="200" w:after="200"/>
        <w:ind w:left="1080" w:hanging="720"/>
        <w:rPr>
          <w:rFonts w:ascii="Arial" w:hAnsi="Arial" w:cs="Arial"/>
          <w:sz w:val="16"/>
          <w:szCs w:val="16"/>
        </w:rPr>
      </w:pPr>
    </w:p>
    <w:p w14:paraId="6F52183E" w14:textId="0BFC37E0" w:rsidR="005676FB" w:rsidRPr="00441A7E"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By what date</w:t>
      </w:r>
      <w:r w:rsidR="00FF5216">
        <w:rPr>
          <w:rFonts w:ascii="Arial" w:hAnsi="Arial" w:cs="Arial"/>
          <w:sz w:val="24"/>
          <w:szCs w:val="24"/>
        </w:rPr>
        <w:t xml:space="preserve"> are</w:t>
      </w:r>
      <w:r w:rsidRPr="00441A7E">
        <w:rPr>
          <w:rFonts w:ascii="Arial" w:hAnsi="Arial" w:cs="Arial"/>
          <w:sz w:val="24"/>
          <w:szCs w:val="24"/>
        </w:rPr>
        <w:t xml:space="preserve"> the actions described in </w:t>
      </w:r>
      <w:r w:rsidR="00FF5216">
        <w:rPr>
          <w:rFonts w:ascii="Arial" w:hAnsi="Arial" w:cs="Arial"/>
          <w:sz w:val="24"/>
          <w:szCs w:val="24"/>
        </w:rPr>
        <w:t xml:space="preserve">such </w:t>
      </w:r>
      <w:r w:rsidRPr="00441A7E">
        <w:rPr>
          <w:rFonts w:ascii="Arial" w:hAnsi="Arial" w:cs="Arial"/>
          <w:sz w:val="24"/>
          <w:szCs w:val="24"/>
        </w:rPr>
        <w:t>winter weather preparation procedure</w:t>
      </w:r>
      <w:r w:rsidR="00FF5216">
        <w:rPr>
          <w:rFonts w:ascii="Arial" w:hAnsi="Arial" w:cs="Arial"/>
          <w:sz w:val="24"/>
          <w:szCs w:val="24"/>
        </w:rPr>
        <w:t xml:space="preserve"> planned to be completed</w:t>
      </w:r>
      <w:r w:rsidRPr="00441A7E">
        <w:rPr>
          <w:rFonts w:ascii="Arial" w:hAnsi="Arial" w:cs="Arial"/>
          <w:sz w:val="24"/>
          <w:szCs w:val="24"/>
        </w:rPr>
        <w:t>?</w:t>
      </w:r>
    </w:p>
    <w:p w14:paraId="6F52183F" w14:textId="77777777" w:rsidR="00441A7E" w:rsidRPr="00131A63" w:rsidRDefault="00441A7E" w:rsidP="008E5E00">
      <w:pPr>
        <w:pStyle w:val="ListParagraph"/>
        <w:spacing w:before="200" w:after="200"/>
        <w:ind w:left="1080" w:hanging="720"/>
        <w:rPr>
          <w:rFonts w:ascii="Arial" w:hAnsi="Arial" w:cs="Arial"/>
          <w:sz w:val="16"/>
          <w:szCs w:val="16"/>
        </w:rPr>
      </w:pPr>
    </w:p>
    <w:p w14:paraId="6F521840" w14:textId="77777777" w:rsidR="005676FB" w:rsidRPr="00441A7E"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Does the winter weather preparation procedure include processes, staffing plans, and timelines that direct all key activities before, during, and after severe winter weather events?</w:t>
      </w:r>
    </w:p>
    <w:p w14:paraId="6F521841" w14:textId="77777777" w:rsidR="00441A7E" w:rsidRPr="00131A63" w:rsidRDefault="00441A7E" w:rsidP="008E5E00">
      <w:pPr>
        <w:pStyle w:val="ListParagraph"/>
        <w:spacing w:before="200" w:after="200"/>
        <w:ind w:left="1080" w:hanging="720"/>
        <w:rPr>
          <w:rFonts w:ascii="Arial" w:hAnsi="Arial" w:cs="Arial"/>
          <w:sz w:val="16"/>
          <w:szCs w:val="16"/>
        </w:rPr>
      </w:pPr>
    </w:p>
    <w:p w14:paraId="6F521842" w14:textId="77777777" w:rsidR="005676FB" w:rsidRPr="00441A7E"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Does the winter weather preparation procedure include winterization of all components (e.g. freeze protection measures and technologies) that are critical for continued operation of this Resource?</w:t>
      </w:r>
    </w:p>
    <w:p w14:paraId="6F521843" w14:textId="77777777" w:rsidR="00441A7E" w:rsidRPr="00131A63" w:rsidRDefault="00441A7E" w:rsidP="008E5E00">
      <w:pPr>
        <w:pStyle w:val="ListParagraph"/>
        <w:spacing w:before="200" w:after="200"/>
        <w:ind w:left="1080" w:hanging="720"/>
        <w:rPr>
          <w:rFonts w:ascii="Arial" w:hAnsi="Arial" w:cs="Arial"/>
          <w:sz w:val="16"/>
          <w:szCs w:val="16"/>
        </w:rPr>
      </w:pPr>
    </w:p>
    <w:p w14:paraId="6F521844" w14:textId="77777777" w:rsidR="005676FB" w:rsidRPr="00441A7E"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Does the winter weather preparation procedure include performance of periodic maintenance on and inspection of freeze protection measures (e.g. inspection of heat tracing equipment and thermal ins</w:t>
      </w:r>
      <w:r w:rsidR="00441A7E">
        <w:rPr>
          <w:rFonts w:ascii="Arial" w:hAnsi="Arial" w:cs="Arial"/>
          <w:sz w:val="24"/>
          <w:szCs w:val="24"/>
        </w:rPr>
        <w:t>ulation on critical components)</w:t>
      </w:r>
    </w:p>
    <w:p w14:paraId="6F521845" w14:textId="77777777" w:rsidR="00441A7E" w:rsidRPr="00131A63" w:rsidRDefault="00441A7E" w:rsidP="008E5E00">
      <w:pPr>
        <w:pStyle w:val="ListParagraph"/>
        <w:spacing w:before="200" w:after="200"/>
        <w:ind w:left="1080" w:hanging="720"/>
        <w:rPr>
          <w:rFonts w:ascii="Arial" w:hAnsi="Arial" w:cs="Arial"/>
          <w:sz w:val="16"/>
          <w:szCs w:val="16"/>
        </w:rPr>
      </w:pPr>
    </w:p>
    <w:p w14:paraId="6F521846" w14:textId="77777777" w:rsidR="005676FB" w:rsidRDefault="005676FB" w:rsidP="008E5E00">
      <w:pPr>
        <w:pStyle w:val="ListParagraph"/>
        <w:numPr>
          <w:ilvl w:val="0"/>
          <w:numId w:val="41"/>
        </w:numPr>
        <w:spacing w:before="200" w:after="200"/>
        <w:ind w:left="1080" w:hanging="720"/>
        <w:rPr>
          <w:rFonts w:ascii="Arial" w:hAnsi="Arial" w:cs="Arial"/>
          <w:sz w:val="24"/>
          <w:szCs w:val="24"/>
        </w:rPr>
      </w:pPr>
      <w:r w:rsidRPr="00441A7E">
        <w:rPr>
          <w:rFonts w:ascii="Arial" w:hAnsi="Arial" w:cs="Arial"/>
          <w:sz w:val="24"/>
          <w:szCs w:val="24"/>
        </w:rPr>
        <w:t>Does the winter weather preparation procedure include a list of critical components (e.g. instruments, transmitters) that require increased surveillance during severe winter we</w:t>
      </w:r>
      <w:r w:rsidR="00441A7E">
        <w:rPr>
          <w:rFonts w:ascii="Arial" w:hAnsi="Arial" w:cs="Arial"/>
          <w:sz w:val="24"/>
          <w:szCs w:val="24"/>
        </w:rPr>
        <w:t>ather events</w:t>
      </w:r>
      <w:r w:rsidR="00FB202C">
        <w:rPr>
          <w:rFonts w:ascii="Arial" w:hAnsi="Arial" w:cs="Arial"/>
          <w:sz w:val="24"/>
          <w:szCs w:val="24"/>
        </w:rPr>
        <w:t>?</w:t>
      </w:r>
    </w:p>
    <w:p w14:paraId="6F521847" w14:textId="77777777" w:rsidR="00FB202C" w:rsidRPr="00131A63" w:rsidRDefault="00FB202C" w:rsidP="008E5E00">
      <w:pPr>
        <w:pStyle w:val="ListParagraph"/>
        <w:spacing w:before="200" w:after="200"/>
        <w:ind w:left="1080" w:hanging="720"/>
        <w:rPr>
          <w:rFonts w:ascii="Arial" w:hAnsi="Arial" w:cs="Arial"/>
          <w:sz w:val="16"/>
          <w:szCs w:val="16"/>
        </w:rPr>
      </w:pPr>
    </w:p>
    <w:p w14:paraId="6F521848" w14:textId="77777777" w:rsidR="005676FB" w:rsidRPr="00FB202C"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lastRenderedPageBreak/>
        <w:t>Please describe any other major components of the winter weather preparation procedure for this Resource and, if necessary, providing clarifying information related to any of the responses above.</w:t>
      </w:r>
    </w:p>
    <w:p w14:paraId="6F521849" w14:textId="77777777" w:rsidR="00FB202C" w:rsidRPr="00441A7E" w:rsidRDefault="00FB202C" w:rsidP="008E5E00">
      <w:pPr>
        <w:pStyle w:val="ListParagraph"/>
        <w:spacing w:before="200" w:after="200"/>
        <w:ind w:left="1080" w:hanging="720"/>
        <w:rPr>
          <w:rFonts w:ascii="Arial" w:hAnsi="Arial" w:cs="Arial"/>
          <w:szCs w:val="24"/>
        </w:rPr>
      </w:pPr>
    </w:p>
    <w:p w14:paraId="6F52184A" w14:textId="7F3225D0" w:rsidR="005676FB" w:rsidRDefault="005676FB" w:rsidP="008E5E00">
      <w:pPr>
        <w:pStyle w:val="ListParagraph"/>
        <w:numPr>
          <w:ilvl w:val="0"/>
          <w:numId w:val="41"/>
        </w:numPr>
        <w:spacing w:before="200" w:after="200"/>
        <w:ind w:left="1080" w:hanging="720"/>
        <w:rPr>
          <w:rFonts w:ascii="Arial" w:hAnsi="Arial" w:cs="Arial"/>
          <w:sz w:val="24"/>
          <w:szCs w:val="24"/>
        </w:rPr>
      </w:pPr>
      <w:r w:rsidRPr="00441A7E">
        <w:rPr>
          <w:rFonts w:ascii="Arial" w:hAnsi="Arial" w:cs="Arial"/>
          <w:sz w:val="24"/>
          <w:szCs w:val="24"/>
        </w:rPr>
        <w:t xml:space="preserve">If the Resource does not have a specific winter weather preparation procedure in place, please describe why </w:t>
      </w:r>
      <w:r w:rsidR="00FF5216">
        <w:rPr>
          <w:rFonts w:ascii="Arial" w:hAnsi="Arial" w:cs="Arial"/>
          <w:sz w:val="24"/>
          <w:szCs w:val="24"/>
        </w:rPr>
        <w:t>it is believed one is not</w:t>
      </w:r>
      <w:r w:rsidRPr="00441A7E">
        <w:rPr>
          <w:rFonts w:ascii="Arial" w:hAnsi="Arial" w:cs="Arial"/>
          <w:sz w:val="24"/>
          <w:szCs w:val="24"/>
        </w:rPr>
        <w:t xml:space="preserve"> necessary.</w:t>
      </w:r>
    </w:p>
    <w:p w14:paraId="6F52184B" w14:textId="77777777" w:rsidR="00FB202C" w:rsidRPr="00131A63" w:rsidRDefault="00FB202C" w:rsidP="008E5E00">
      <w:pPr>
        <w:pStyle w:val="ListParagraph"/>
        <w:spacing w:before="200" w:after="200"/>
        <w:ind w:left="1080" w:hanging="720"/>
        <w:rPr>
          <w:rFonts w:ascii="Arial" w:hAnsi="Arial" w:cs="Arial"/>
          <w:sz w:val="16"/>
          <w:szCs w:val="16"/>
        </w:rPr>
      </w:pPr>
    </w:p>
    <w:p w14:paraId="6F52184C" w14:textId="77777777" w:rsidR="005676FB" w:rsidRPr="00FB202C"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Do staff responsible for operation of this Resource receive annual winter preparation training that highlights necessary preparations and expectations for severe winter weather events?</w:t>
      </w:r>
    </w:p>
    <w:p w14:paraId="6F52184D" w14:textId="77777777" w:rsidR="00FB202C" w:rsidRPr="00131A63" w:rsidRDefault="00FB202C" w:rsidP="008E5E00">
      <w:pPr>
        <w:pStyle w:val="ListParagraph"/>
        <w:spacing w:before="200" w:after="200"/>
        <w:ind w:left="1080" w:hanging="720"/>
        <w:rPr>
          <w:rFonts w:ascii="Arial" w:hAnsi="Arial" w:cs="Arial"/>
          <w:sz w:val="16"/>
          <w:szCs w:val="16"/>
        </w:rPr>
      </w:pPr>
    </w:p>
    <w:p w14:paraId="6F52184E" w14:textId="77777777" w:rsidR="005676FB" w:rsidRDefault="005676FB" w:rsidP="008E5E00">
      <w:pPr>
        <w:pStyle w:val="ListParagraph"/>
        <w:widowControl/>
        <w:numPr>
          <w:ilvl w:val="0"/>
          <w:numId w:val="41"/>
        </w:numPr>
        <w:spacing w:before="200" w:after="200"/>
        <w:ind w:left="1080" w:hanging="720"/>
        <w:rPr>
          <w:rFonts w:ascii="Arial" w:hAnsi="Arial" w:cs="Arial"/>
          <w:color w:val="000000"/>
          <w:sz w:val="24"/>
          <w:szCs w:val="24"/>
        </w:rPr>
      </w:pPr>
      <w:r w:rsidRPr="00441A7E">
        <w:rPr>
          <w:rFonts w:ascii="Arial" w:hAnsi="Arial" w:cs="Arial"/>
          <w:color w:val="000000"/>
          <w:sz w:val="24"/>
          <w:szCs w:val="24"/>
        </w:rPr>
        <w:t>Have any improvements been made to this Resource’s winter weather preparation procedure since last winter? If yes, please describe the improvements.</w:t>
      </w:r>
    </w:p>
    <w:p w14:paraId="6F52184F" w14:textId="77777777" w:rsidR="00FB202C" w:rsidRPr="00131A63" w:rsidRDefault="00FB202C" w:rsidP="008E5E00">
      <w:pPr>
        <w:pStyle w:val="ListParagraph"/>
        <w:widowControl/>
        <w:spacing w:before="200" w:after="200"/>
        <w:ind w:left="1080" w:hanging="720"/>
        <w:rPr>
          <w:rFonts w:ascii="Arial" w:hAnsi="Arial" w:cs="Arial"/>
          <w:color w:val="000000"/>
          <w:sz w:val="16"/>
          <w:szCs w:val="16"/>
        </w:rPr>
      </w:pPr>
    </w:p>
    <w:p w14:paraId="6F521850" w14:textId="5F384CA6" w:rsidR="005676FB" w:rsidRPr="00291344" w:rsidRDefault="005676FB" w:rsidP="008E5E00">
      <w:pPr>
        <w:pStyle w:val="ListParagraph"/>
        <w:numPr>
          <w:ilvl w:val="0"/>
          <w:numId w:val="41"/>
        </w:numPr>
        <w:spacing w:before="200" w:after="200"/>
        <w:ind w:left="1080" w:hanging="720"/>
      </w:pPr>
      <w:r w:rsidRPr="00291344">
        <w:rPr>
          <w:rFonts w:ascii="Arial" w:hAnsi="Arial" w:cs="Arial"/>
          <w:sz w:val="24"/>
          <w:szCs w:val="24"/>
        </w:rPr>
        <w:t>Are there any outstanding preparations or other incomplete work relating to winter readiness that would prevent this Resource from starting, or would increase the potential for this Resource to trip off</w:t>
      </w:r>
      <w:r w:rsidR="003F1FAE">
        <w:rPr>
          <w:rFonts w:ascii="Arial" w:hAnsi="Arial" w:cs="Arial"/>
          <w:sz w:val="24"/>
          <w:szCs w:val="24"/>
        </w:rPr>
        <w:t>-</w:t>
      </w:r>
      <w:r w:rsidRPr="00291344">
        <w:rPr>
          <w:rFonts w:ascii="Arial" w:hAnsi="Arial" w:cs="Arial"/>
          <w:sz w:val="24"/>
          <w:szCs w:val="24"/>
        </w:rPr>
        <w:t>line during an extreme cold weather event?</w:t>
      </w:r>
    </w:p>
    <w:p w14:paraId="6F521851" w14:textId="77777777" w:rsidR="005676FB" w:rsidRDefault="005676FB" w:rsidP="00873C75">
      <w:pPr>
        <w:pStyle w:val="Heading2"/>
        <w:ind w:left="-360"/>
      </w:pPr>
      <w:bookmarkStart w:id="424" w:name="_Toc112401628"/>
      <w:bookmarkStart w:id="425" w:name="_Toc148614358"/>
      <w:r>
        <w:t>DATA RETENTION REQUIREMENTS AND REPORTING</w:t>
      </w:r>
      <w:bookmarkEnd w:id="424"/>
      <w:bookmarkEnd w:id="425"/>
    </w:p>
    <w:tbl>
      <w:tblPr>
        <w:tblW w:w="9900" w:type="dxa"/>
        <w:tblLook w:val="04A0" w:firstRow="1" w:lastRow="0" w:firstColumn="1" w:lastColumn="0" w:noHBand="0" w:noVBand="1"/>
      </w:tblPr>
      <w:tblGrid>
        <w:gridCol w:w="9900"/>
      </w:tblGrid>
      <w:tr w:rsidR="005676FB" w:rsidRPr="00C7590D" w14:paraId="6F521853" w14:textId="77777777" w:rsidTr="006A6F7D">
        <w:tc>
          <w:tcPr>
            <w:tcW w:w="9900" w:type="dxa"/>
          </w:tcPr>
          <w:p w14:paraId="6F521852" w14:textId="4CF2D620" w:rsidR="005676FB" w:rsidRPr="00C7590D" w:rsidRDefault="005676FB" w:rsidP="006A6F7D">
            <w:pPr>
              <w:pStyle w:val="Heading1Text"/>
              <w:spacing w:before="100" w:after="100"/>
              <w:ind w:left="450"/>
              <w:jc w:val="left"/>
              <w:rPr>
                <w:rFonts w:ascii="Arial" w:hAnsi="Arial" w:cs="Arial"/>
                <w:szCs w:val="24"/>
              </w:rPr>
            </w:pPr>
            <w:r w:rsidRPr="00C7590D">
              <w:rPr>
                <w:rFonts w:ascii="Arial" w:hAnsi="Arial" w:cs="Arial"/>
                <w:szCs w:val="24"/>
              </w:rPr>
              <w:t xml:space="preserve">ISO shall retain all data submitted in response to Generator Winter Readiness Surveys for </w:t>
            </w:r>
            <w:r w:rsidRPr="00C7590D">
              <w:rPr>
                <w:rFonts w:ascii="Arial" w:hAnsi="Arial" w:cs="Arial"/>
                <w:b/>
                <w:szCs w:val="24"/>
              </w:rPr>
              <w:t>not</w:t>
            </w:r>
            <w:r w:rsidRPr="00C7590D">
              <w:rPr>
                <w:rFonts w:ascii="Arial" w:hAnsi="Arial" w:cs="Arial"/>
                <w:szCs w:val="24"/>
              </w:rPr>
              <w:t xml:space="preserve"> less than 36 months.</w:t>
            </w:r>
          </w:p>
        </w:tc>
      </w:tr>
      <w:tr w:rsidR="005676FB" w:rsidRPr="00C7590D" w14:paraId="6F521856" w14:textId="77777777" w:rsidTr="006A6F7D">
        <w:tc>
          <w:tcPr>
            <w:tcW w:w="9900" w:type="dxa"/>
          </w:tcPr>
          <w:p w14:paraId="6F521854" w14:textId="77777777" w:rsidR="005676FB" w:rsidRPr="00C7590D" w:rsidRDefault="005676FB" w:rsidP="006A6F7D">
            <w:pPr>
              <w:pStyle w:val="Heading1Text"/>
              <w:spacing w:before="100" w:after="100"/>
              <w:ind w:left="450"/>
              <w:jc w:val="left"/>
              <w:rPr>
                <w:rFonts w:ascii="Arial" w:hAnsi="Arial" w:cs="Arial"/>
                <w:bCs/>
                <w:szCs w:val="24"/>
              </w:rPr>
            </w:pPr>
            <w:r w:rsidRPr="00C7590D">
              <w:rPr>
                <w:rFonts w:ascii="Arial" w:hAnsi="Arial" w:cs="Arial"/>
                <w:bCs/>
                <w:szCs w:val="24"/>
              </w:rPr>
              <w:t>ISO shall treat submitted data as Confidential Information in accordance with the ISO New England Inc. Transmission, Markets, and Services Tariff, Attachment D - ISO New England Information Policy.</w:t>
            </w:r>
          </w:p>
          <w:p w14:paraId="6F521855" w14:textId="77777777" w:rsidR="005676FB" w:rsidRPr="00C7590D" w:rsidRDefault="005676FB" w:rsidP="006A6F7D">
            <w:pPr>
              <w:pStyle w:val="Heading1Text"/>
              <w:spacing w:before="100" w:after="100"/>
              <w:ind w:left="450"/>
              <w:jc w:val="left"/>
              <w:rPr>
                <w:rFonts w:ascii="Arial" w:hAnsi="Arial" w:cs="Arial"/>
                <w:szCs w:val="24"/>
              </w:rPr>
            </w:pPr>
            <w:r w:rsidRPr="00C7590D">
              <w:rPr>
                <w:rFonts w:ascii="Arial" w:hAnsi="Arial" w:cs="Arial"/>
                <w:szCs w:val="24"/>
              </w:rPr>
              <w:t xml:space="preserve">ISO </w:t>
            </w:r>
            <w:r w:rsidRPr="00C7590D">
              <w:rPr>
                <w:rFonts w:ascii="Arial" w:hAnsi="Arial" w:cs="Arial"/>
              </w:rPr>
              <w:t xml:space="preserve">may </w:t>
            </w:r>
            <w:r w:rsidRPr="00C7590D">
              <w:rPr>
                <w:rFonts w:ascii="Arial" w:hAnsi="Arial" w:cs="Arial"/>
                <w:szCs w:val="24"/>
              </w:rPr>
              <w:t>report all collected data in aggregation.</w:t>
            </w:r>
          </w:p>
        </w:tc>
      </w:tr>
    </w:tbl>
    <w:p w14:paraId="5848F8FA" w14:textId="77777777" w:rsidR="00DE333C" w:rsidRDefault="00DE333C">
      <w:r>
        <w:br w:type="page"/>
      </w:r>
    </w:p>
    <w:p w14:paraId="6F521857" w14:textId="77777777" w:rsidR="009E2237" w:rsidRDefault="00166EF9" w:rsidP="00873C75">
      <w:pPr>
        <w:pStyle w:val="Heading1"/>
        <w:ind w:left="-810"/>
        <w:rPr>
          <w:rFonts w:cs="Arial"/>
        </w:rPr>
      </w:pPr>
      <w:bookmarkStart w:id="426" w:name="_Toc112401629"/>
      <w:bookmarkStart w:id="427" w:name="_Toc148614359"/>
      <w:bookmarkEnd w:id="158"/>
      <w:r>
        <w:rPr>
          <w:rFonts w:cs="Arial"/>
        </w:rPr>
        <w:lastRenderedPageBreak/>
        <w:t>NATURAL GAS CRITICAL INFRASTRUCTURE SURVEY</w:t>
      </w:r>
      <w:bookmarkEnd w:id="426"/>
      <w:bookmarkEnd w:id="427"/>
    </w:p>
    <w:p w14:paraId="6F521858" w14:textId="12D5BEE9" w:rsidR="00166EF9" w:rsidRDefault="00166EF9" w:rsidP="00166EF9">
      <w:pPr>
        <w:pStyle w:val="DocumentText"/>
        <w:rPr>
          <w:rFonts w:ascii="Arial" w:hAnsi="Arial" w:cs="Arial"/>
        </w:rPr>
      </w:pPr>
      <w:r w:rsidRPr="00C7590D">
        <w:rPr>
          <w:rFonts w:ascii="Arial" w:hAnsi="Arial" w:cs="Arial"/>
        </w:rPr>
        <w:t xml:space="preserve">To ensure that the critical infrastructure of the interstate natural gas system </w:t>
      </w:r>
      <w:proofErr w:type="gramStart"/>
      <w:r w:rsidRPr="00C7590D">
        <w:rPr>
          <w:rFonts w:ascii="Arial" w:hAnsi="Arial" w:cs="Arial"/>
        </w:rPr>
        <w:t>are</w:t>
      </w:r>
      <w:proofErr w:type="gramEnd"/>
      <w:r w:rsidRPr="00C7590D">
        <w:rPr>
          <w:rFonts w:ascii="Arial" w:hAnsi="Arial" w:cs="Arial"/>
        </w:rPr>
        <w:t xml:space="preserve"> not served by electrical transmission or distribution circuits that may be subject to automatic or manual load</w:t>
      </w:r>
      <w:r w:rsidR="00E73856">
        <w:rPr>
          <w:rFonts w:ascii="Arial" w:hAnsi="Arial" w:cs="Arial"/>
        </w:rPr>
        <w:t>-</w:t>
      </w:r>
      <w:r w:rsidRPr="00C7590D">
        <w:rPr>
          <w:rFonts w:ascii="Arial" w:hAnsi="Arial" w:cs="Arial"/>
        </w:rPr>
        <w:t>shedding schemes, ISO shall annually perform a Natural Gas Critical Infrastructure Survey</w:t>
      </w:r>
      <w:r>
        <w:rPr>
          <w:rFonts w:ascii="Arial" w:hAnsi="Arial" w:cs="Arial"/>
        </w:rPr>
        <w:t>.</w:t>
      </w:r>
    </w:p>
    <w:p w14:paraId="6F521859" w14:textId="77777777" w:rsidR="00166EF9" w:rsidRPr="00FB202C" w:rsidRDefault="00166EF9" w:rsidP="00873C75">
      <w:pPr>
        <w:pStyle w:val="Heading2"/>
        <w:ind w:left="-360"/>
      </w:pPr>
      <w:bookmarkStart w:id="428" w:name="_Toc52476061"/>
      <w:bookmarkStart w:id="429" w:name="_Toc112401630"/>
      <w:bookmarkStart w:id="430" w:name="_Toc148614360"/>
      <w:r w:rsidRPr="00FB202C">
        <w:t>SURVEY PROCESS</w:t>
      </w:r>
      <w:bookmarkEnd w:id="428"/>
      <w:bookmarkEnd w:id="429"/>
      <w:bookmarkEnd w:id="430"/>
    </w:p>
    <w:tbl>
      <w:tblPr>
        <w:tblW w:w="9900" w:type="dxa"/>
        <w:tblLook w:val="04A0" w:firstRow="1" w:lastRow="0" w:firstColumn="1" w:lastColumn="0" w:noHBand="0" w:noVBand="1"/>
      </w:tblPr>
      <w:tblGrid>
        <w:gridCol w:w="9900"/>
      </w:tblGrid>
      <w:tr w:rsidR="00166EF9" w:rsidRPr="00C7590D" w14:paraId="6F52185D" w14:textId="77777777" w:rsidTr="006A6F7D">
        <w:tc>
          <w:tcPr>
            <w:tcW w:w="9900" w:type="dxa"/>
          </w:tcPr>
          <w:p w14:paraId="6F52185A" w14:textId="77777777" w:rsidR="00166EF9" w:rsidRPr="00C7590D" w:rsidRDefault="00166EF9" w:rsidP="006A6F7D">
            <w:pPr>
              <w:pStyle w:val="Heading1Text"/>
              <w:spacing w:before="100" w:after="100"/>
              <w:ind w:left="450"/>
              <w:jc w:val="left"/>
              <w:rPr>
                <w:rFonts w:ascii="Arial" w:hAnsi="Arial" w:cs="Arial"/>
                <w:bCs/>
              </w:rPr>
            </w:pPr>
            <w:r w:rsidRPr="00C7590D">
              <w:rPr>
                <w:rFonts w:ascii="Arial" w:hAnsi="Arial" w:cs="Arial"/>
                <w:bCs/>
              </w:rPr>
              <w:t>Annually, ISO shall distribute a survey to representatives of each interstate natural gas pipeline company operating within New England as well as the Canaport LNG facility located in Saint John, New Brunswick, CA and the Everett LNG facility in Everett, MA.</w:t>
            </w:r>
          </w:p>
          <w:p w14:paraId="6F52185B" w14:textId="77777777" w:rsidR="00166EF9" w:rsidRPr="00C7590D" w:rsidRDefault="00166EF9" w:rsidP="006A6F7D">
            <w:pPr>
              <w:pStyle w:val="Heading1Text"/>
              <w:spacing w:before="100" w:after="100"/>
              <w:ind w:left="450"/>
              <w:jc w:val="left"/>
              <w:rPr>
                <w:rFonts w:ascii="Arial" w:hAnsi="Arial" w:cs="Arial"/>
                <w:bCs/>
              </w:rPr>
            </w:pPr>
            <w:r w:rsidRPr="00C7590D">
              <w:rPr>
                <w:rFonts w:ascii="Arial" w:hAnsi="Arial" w:cs="Arial"/>
                <w:bCs/>
              </w:rPr>
              <w:t>Each applicable representative should complete the survey by compiling a list of its critical facilities. Critical facilities,</w:t>
            </w:r>
            <w:r w:rsidRPr="00C7590D">
              <w:rPr>
                <w:rStyle w:val="FootnoteReference"/>
                <w:rFonts w:ascii="Arial" w:hAnsi="Arial" w:cs="Arial"/>
                <w:bCs/>
                <w:vertAlign w:val="superscript"/>
              </w:rPr>
              <w:footnoteReference w:id="3"/>
            </w:r>
            <w:r w:rsidRPr="00C7590D">
              <w:rPr>
                <w:rFonts w:ascii="Arial" w:hAnsi="Arial" w:cs="Arial"/>
                <w:bCs/>
              </w:rPr>
              <w:t xml:space="preserve"> for the purposes of this survey, include infrastructure that is critical to the reliable flow of natural gas to customers, including natural gas-fired generating facilities and thereby requires a supply from the electrical grid to maintain operations. </w:t>
            </w:r>
          </w:p>
          <w:p w14:paraId="6F52185C" w14:textId="77777777" w:rsidR="00166EF9" w:rsidRPr="00C7590D" w:rsidRDefault="00166EF9" w:rsidP="006A6F7D">
            <w:pPr>
              <w:ind w:left="450"/>
              <w:rPr>
                <w:rFonts w:ascii="Arial" w:hAnsi="Arial" w:cs="Arial"/>
                <w:szCs w:val="24"/>
              </w:rPr>
            </w:pPr>
            <w:r w:rsidRPr="00C7590D">
              <w:rPr>
                <w:rFonts w:ascii="Arial" w:hAnsi="Arial" w:cs="Arial"/>
                <w:bCs/>
                <w:szCs w:val="24"/>
              </w:rPr>
              <w:t>ISO may modify the survey questions, as necessary, if it determines that additional information is needed to accomplish the objectives of the Natural Gas Critical Infrastructure Survey process, as described above.</w:t>
            </w:r>
          </w:p>
        </w:tc>
      </w:tr>
      <w:tr w:rsidR="00166EF9" w:rsidRPr="00C7590D" w14:paraId="6F521863" w14:textId="77777777" w:rsidTr="006A6F7D">
        <w:tc>
          <w:tcPr>
            <w:tcW w:w="9900" w:type="dxa"/>
          </w:tcPr>
          <w:p w14:paraId="6F521862" w14:textId="0727292E" w:rsidR="00131A63" w:rsidRPr="00C7590D" w:rsidRDefault="00166EF9" w:rsidP="007065C2">
            <w:pPr>
              <w:pStyle w:val="Heading1Text"/>
              <w:spacing w:before="100" w:after="100"/>
              <w:ind w:left="450"/>
              <w:jc w:val="left"/>
              <w:rPr>
                <w:rFonts w:ascii="Arial" w:hAnsi="Arial" w:cs="Arial"/>
                <w:bCs/>
              </w:rPr>
            </w:pPr>
            <w:r w:rsidRPr="00C7590D">
              <w:rPr>
                <w:rFonts w:ascii="Arial" w:hAnsi="Arial" w:cs="Arial"/>
                <w:bCs/>
              </w:rPr>
              <w:t xml:space="preserve">ISO shall forward completed surveys to the applicable Local Control Center(s) to facilitate a review of load shedding procedures, schemes, and circuits to verify that natural gas infrastructure deemed to be critical is not connected to or located on any predefined electrical circuits. </w:t>
            </w:r>
          </w:p>
        </w:tc>
      </w:tr>
    </w:tbl>
    <w:p w14:paraId="6F521864" w14:textId="77777777" w:rsidR="00166EF9" w:rsidRPr="00FB202C" w:rsidRDefault="00166EF9" w:rsidP="00873C75">
      <w:pPr>
        <w:pStyle w:val="Heading2"/>
        <w:ind w:left="-360"/>
      </w:pPr>
      <w:bookmarkStart w:id="431" w:name="_Toc52476062"/>
      <w:bookmarkStart w:id="432" w:name="_Toc112401631"/>
      <w:bookmarkStart w:id="433" w:name="_Toc148614361"/>
      <w:r w:rsidRPr="00FB202C">
        <w:t>SURVEY QUESTIONS</w:t>
      </w:r>
      <w:bookmarkEnd w:id="431"/>
      <w:bookmarkEnd w:id="432"/>
      <w:bookmarkEnd w:id="433"/>
    </w:p>
    <w:p w14:paraId="6F521865" w14:textId="77777777" w:rsidR="00166EF9" w:rsidRPr="00C7590D" w:rsidRDefault="00166EF9" w:rsidP="00166EF9">
      <w:pPr>
        <w:ind w:left="360"/>
        <w:rPr>
          <w:rFonts w:ascii="Arial" w:hAnsi="Arial" w:cs="Arial"/>
        </w:rPr>
      </w:pPr>
      <w:r w:rsidRPr="00C7590D">
        <w:rPr>
          <w:rFonts w:ascii="Arial" w:hAnsi="Arial" w:cs="Arial"/>
        </w:rPr>
        <w:t>The following data points are requested for each component identified to be a critical facility:</w:t>
      </w:r>
    </w:p>
    <w:p w14:paraId="6F521866" w14:textId="77777777" w:rsidR="00166EF9" w:rsidRPr="00C7590D" w:rsidRDefault="00166EF9" w:rsidP="00166EF9">
      <w:pPr>
        <w:ind w:left="360"/>
        <w:rPr>
          <w:rFonts w:ascii="Arial" w:hAnsi="Arial" w:cs="Arial"/>
        </w:rPr>
      </w:pPr>
    </w:p>
    <w:p w14:paraId="6F521867" w14:textId="77777777" w:rsidR="00166EF9" w:rsidRPr="00C7590D" w:rsidRDefault="00166EF9" w:rsidP="00166EF9">
      <w:pPr>
        <w:pStyle w:val="ListParagraph"/>
        <w:numPr>
          <w:ilvl w:val="0"/>
          <w:numId w:val="43"/>
        </w:numPr>
        <w:rPr>
          <w:rFonts w:ascii="Arial" w:hAnsi="Arial" w:cs="Arial"/>
          <w:sz w:val="24"/>
        </w:rPr>
      </w:pPr>
      <w:r w:rsidRPr="00C7590D">
        <w:rPr>
          <w:rFonts w:ascii="Arial" w:hAnsi="Arial" w:cs="Arial"/>
          <w:sz w:val="24"/>
        </w:rPr>
        <w:t>Physical address of component</w:t>
      </w:r>
    </w:p>
    <w:p w14:paraId="6F521868" w14:textId="77777777" w:rsidR="00166EF9" w:rsidRPr="00C7590D" w:rsidRDefault="00166EF9" w:rsidP="00166EF9">
      <w:pPr>
        <w:pStyle w:val="ListParagraph"/>
        <w:numPr>
          <w:ilvl w:val="0"/>
          <w:numId w:val="43"/>
        </w:numPr>
        <w:rPr>
          <w:rFonts w:ascii="Arial" w:hAnsi="Arial" w:cs="Arial"/>
          <w:sz w:val="24"/>
        </w:rPr>
      </w:pPr>
      <w:r w:rsidRPr="00C7590D">
        <w:rPr>
          <w:rFonts w:ascii="Arial" w:hAnsi="Arial" w:cs="Arial"/>
          <w:sz w:val="24"/>
        </w:rPr>
        <w:t>Applicable meter number</w:t>
      </w:r>
    </w:p>
    <w:p w14:paraId="6F521869" w14:textId="77777777" w:rsidR="00166EF9" w:rsidRPr="00C7590D" w:rsidRDefault="00166EF9" w:rsidP="00166EF9">
      <w:pPr>
        <w:pStyle w:val="ListParagraph"/>
        <w:numPr>
          <w:ilvl w:val="0"/>
          <w:numId w:val="43"/>
        </w:numPr>
        <w:rPr>
          <w:rFonts w:ascii="Arial" w:hAnsi="Arial" w:cs="Arial"/>
          <w:sz w:val="24"/>
        </w:rPr>
      </w:pPr>
      <w:r w:rsidRPr="00C7590D">
        <w:rPr>
          <w:rFonts w:ascii="Arial" w:hAnsi="Arial" w:cs="Arial"/>
          <w:sz w:val="24"/>
        </w:rPr>
        <w:t>Feeder name/number (if known)</w:t>
      </w:r>
    </w:p>
    <w:p w14:paraId="6F52186A" w14:textId="77777777" w:rsidR="00166EF9" w:rsidRPr="00C7590D" w:rsidRDefault="00166EF9" w:rsidP="00FB202C">
      <w:pPr>
        <w:pStyle w:val="Heading2"/>
        <w:rPr>
          <w:rFonts w:cs="Arial"/>
        </w:rPr>
      </w:pPr>
      <w:bookmarkStart w:id="434" w:name="_Toc112401632"/>
      <w:bookmarkStart w:id="435" w:name="_Toc148614362"/>
      <w:r>
        <w:rPr>
          <w:rFonts w:cs="Arial"/>
        </w:rPr>
        <w:t>DATA RETENTION REQUIREMENTS AND REPORTING</w:t>
      </w:r>
      <w:bookmarkEnd w:id="434"/>
      <w:bookmarkEnd w:id="435"/>
    </w:p>
    <w:tbl>
      <w:tblPr>
        <w:tblW w:w="9900" w:type="dxa"/>
        <w:tblLook w:val="04A0" w:firstRow="1" w:lastRow="0" w:firstColumn="1" w:lastColumn="0" w:noHBand="0" w:noVBand="1"/>
      </w:tblPr>
      <w:tblGrid>
        <w:gridCol w:w="9900"/>
      </w:tblGrid>
      <w:tr w:rsidR="00166EF9" w:rsidRPr="00C7590D" w14:paraId="6F52186C" w14:textId="77777777" w:rsidTr="00B008A1">
        <w:tc>
          <w:tcPr>
            <w:tcW w:w="9900" w:type="dxa"/>
          </w:tcPr>
          <w:p w14:paraId="6F52186B" w14:textId="1C33B504" w:rsidR="0088438B" w:rsidRPr="00C526BE" w:rsidRDefault="00166EF9" w:rsidP="00943D31">
            <w:pPr>
              <w:pStyle w:val="Heading1Text"/>
              <w:spacing w:before="100" w:after="100"/>
              <w:ind w:left="450"/>
              <w:jc w:val="left"/>
              <w:rPr>
                <w:rFonts w:ascii="Arial" w:hAnsi="Arial" w:cs="Arial"/>
                <w:szCs w:val="24"/>
              </w:rPr>
            </w:pPr>
            <w:r w:rsidRPr="00C7590D">
              <w:rPr>
                <w:rFonts w:ascii="Arial" w:hAnsi="Arial" w:cs="Arial"/>
                <w:szCs w:val="24"/>
              </w:rPr>
              <w:t xml:space="preserve">ISO shall retain all data submitted in response to Natural Gas Critical Infrastructure Surveys for </w:t>
            </w:r>
            <w:r w:rsidRPr="00C7590D">
              <w:rPr>
                <w:rFonts w:ascii="Arial" w:hAnsi="Arial" w:cs="Arial"/>
                <w:b/>
                <w:szCs w:val="24"/>
              </w:rPr>
              <w:t>not</w:t>
            </w:r>
            <w:r w:rsidRPr="00C7590D">
              <w:rPr>
                <w:rFonts w:ascii="Arial" w:hAnsi="Arial" w:cs="Arial"/>
                <w:szCs w:val="24"/>
              </w:rPr>
              <w:t xml:space="preserve"> less than 36 months.</w:t>
            </w:r>
          </w:p>
        </w:tc>
      </w:tr>
    </w:tbl>
    <w:p w14:paraId="725E5F1C" w14:textId="77777777" w:rsidR="00943D31" w:rsidRDefault="00943D31">
      <w:r>
        <w:br w:type="page"/>
      </w:r>
    </w:p>
    <w:p w14:paraId="6F52186D" w14:textId="19022259" w:rsidR="005676FB" w:rsidRDefault="00166EF9" w:rsidP="00D95C82">
      <w:pPr>
        <w:pStyle w:val="Heading1"/>
        <w:numPr>
          <w:ilvl w:val="0"/>
          <w:numId w:val="0"/>
        </w:numPr>
        <w:rPr>
          <w:rFonts w:cs="Arial"/>
        </w:rPr>
      </w:pPr>
      <w:bookmarkStart w:id="436" w:name="_Toc112401633"/>
      <w:bookmarkStart w:id="437" w:name="_Toc148614363"/>
      <w:r>
        <w:rPr>
          <w:rFonts w:cs="Arial"/>
        </w:rPr>
        <w:lastRenderedPageBreak/>
        <w:t>OP-21 REVISION HISTORY</w:t>
      </w:r>
      <w:bookmarkEnd w:id="436"/>
      <w:bookmarkEnd w:id="437"/>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
      <w:tblGrid>
        <w:gridCol w:w="1093"/>
        <w:gridCol w:w="990"/>
        <w:gridCol w:w="7599"/>
        <w:tblGridChange w:id="438">
          <w:tblGrid>
            <w:gridCol w:w="10"/>
            <w:gridCol w:w="1083"/>
            <w:gridCol w:w="10"/>
            <w:gridCol w:w="980"/>
            <w:gridCol w:w="10"/>
            <w:gridCol w:w="7589"/>
            <w:gridCol w:w="10"/>
          </w:tblGrid>
        </w:tblGridChange>
      </w:tblGrid>
      <w:tr w:rsidR="00166EF9" w:rsidRPr="00A539C6" w14:paraId="6F521871" w14:textId="77777777" w:rsidTr="006A6F7D">
        <w:trPr>
          <w:cantSplit/>
          <w:jc w:val="center"/>
        </w:trPr>
        <w:tc>
          <w:tcPr>
            <w:tcW w:w="1093" w:type="dxa"/>
            <w:tcBorders>
              <w:top w:val="single" w:sz="12" w:space="0" w:color="auto"/>
              <w:left w:val="single" w:sz="12" w:space="0" w:color="auto"/>
              <w:bottom w:val="single" w:sz="12" w:space="0" w:color="auto"/>
              <w:right w:val="single" w:sz="12" w:space="0" w:color="auto"/>
            </w:tcBorders>
            <w:shd w:val="clear" w:color="auto" w:fill="D9D9D9"/>
            <w:vAlign w:val="center"/>
          </w:tcPr>
          <w:p w14:paraId="6F52186E" w14:textId="77777777" w:rsidR="00166EF9" w:rsidRPr="00A539C6" w:rsidRDefault="00166EF9" w:rsidP="006A6F7D">
            <w:pPr>
              <w:pStyle w:val="TableText"/>
              <w:spacing w:before="60" w:after="60"/>
              <w:rPr>
                <w:rFonts w:ascii="Arial" w:hAnsi="Arial" w:cs="Arial"/>
                <w:b/>
              </w:rPr>
            </w:pPr>
            <w:r w:rsidRPr="00A539C6">
              <w:rPr>
                <w:rFonts w:ascii="Arial" w:hAnsi="Arial" w:cs="Arial"/>
                <w:b/>
              </w:rPr>
              <w:t>Rev. No.</w:t>
            </w:r>
          </w:p>
        </w:tc>
        <w:tc>
          <w:tcPr>
            <w:tcW w:w="990" w:type="dxa"/>
            <w:tcBorders>
              <w:top w:val="single" w:sz="12" w:space="0" w:color="auto"/>
              <w:left w:val="single" w:sz="12" w:space="0" w:color="auto"/>
              <w:bottom w:val="single" w:sz="12" w:space="0" w:color="auto"/>
              <w:right w:val="single" w:sz="12" w:space="0" w:color="auto"/>
            </w:tcBorders>
            <w:shd w:val="clear" w:color="auto" w:fill="D9D9D9"/>
            <w:vAlign w:val="center"/>
          </w:tcPr>
          <w:p w14:paraId="6F52186F" w14:textId="77777777" w:rsidR="00166EF9" w:rsidRPr="00A539C6" w:rsidRDefault="00166EF9" w:rsidP="006A6F7D">
            <w:pPr>
              <w:pStyle w:val="TableText"/>
              <w:spacing w:before="60" w:after="60"/>
              <w:rPr>
                <w:rFonts w:ascii="Arial" w:hAnsi="Arial" w:cs="Arial"/>
                <w:b/>
              </w:rPr>
            </w:pPr>
            <w:r w:rsidRPr="00A539C6">
              <w:rPr>
                <w:rFonts w:ascii="Arial" w:hAnsi="Arial" w:cs="Arial"/>
                <w:b/>
              </w:rPr>
              <w:t>Date</w:t>
            </w:r>
          </w:p>
        </w:tc>
        <w:tc>
          <w:tcPr>
            <w:tcW w:w="7599" w:type="dxa"/>
            <w:tcBorders>
              <w:top w:val="single" w:sz="12" w:space="0" w:color="auto"/>
              <w:left w:val="single" w:sz="12" w:space="0" w:color="auto"/>
              <w:bottom w:val="single" w:sz="12" w:space="0" w:color="auto"/>
              <w:right w:val="single" w:sz="12" w:space="0" w:color="auto"/>
            </w:tcBorders>
            <w:shd w:val="clear" w:color="auto" w:fill="D9D9D9"/>
            <w:vAlign w:val="center"/>
          </w:tcPr>
          <w:p w14:paraId="6F521870" w14:textId="77777777" w:rsidR="00166EF9" w:rsidRPr="00A539C6" w:rsidRDefault="00166EF9" w:rsidP="006A6F7D">
            <w:pPr>
              <w:pStyle w:val="TableText"/>
              <w:spacing w:before="60" w:after="60"/>
              <w:rPr>
                <w:rFonts w:ascii="Arial" w:hAnsi="Arial" w:cs="Arial"/>
                <w:b/>
              </w:rPr>
            </w:pPr>
            <w:r w:rsidRPr="00A539C6">
              <w:rPr>
                <w:rFonts w:ascii="Arial" w:hAnsi="Arial" w:cs="Arial"/>
                <w:b/>
              </w:rPr>
              <w:t>Reason</w:t>
            </w:r>
          </w:p>
        </w:tc>
      </w:tr>
      <w:tr w:rsidR="00166EF9" w:rsidRPr="008D4A65" w14:paraId="6F521875" w14:textId="77777777" w:rsidTr="00A228A1">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439" w:author="Author">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440" w:author="Author">
            <w:trPr>
              <w:gridAfter w:val="0"/>
              <w:cantSplit/>
              <w:jc w:val="center"/>
            </w:trPr>
          </w:trPrChange>
        </w:trPr>
        <w:tc>
          <w:tcPr>
            <w:tcW w:w="1093" w:type="dxa"/>
            <w:tcBorders>
              <w:top w:val="single" w:sz="12" w:space="0" w:color="auto"/>
              <w:bottom w:val="single" w:sz="4" w:space="0" w:color="auto"/>
            </w:tcBorders>
            <w:tcPrChange w:id="441" w:author="Author">
              <w:tcPr>
                <w:tcW w:w="1093" w:type="dxa"/>
                <w:gridSpan w:val="2"/>
                <w:tcBorders>
                  <w:top w:val="single" w:sz="12" w:space="0" w:color="auto"/>
                </w:tcBorders>
              </w:tcPr>
            </w:tcPrChange>
          </w:tcPr>
          <w:p w14:paraId="6F521872" w14:textId="77777777" w:rsidR="00166EF9" w:rsidRPr="008D4A65" w:rsidRDefault="00166EF9" w:rsidP="006A6F7D">
            <w:pPr>
              <w:pStyle w:val="TableText"/>
              <w:rPr>
                <w:rFonts w:ascii="Arial" w:hAnsi="Arial" w:cs="Arial"/>
                <w:sz w:val="18"/>
                <w:szCs w:val="18"/>
              </w:rPr>
            </w:pPr>
            <w:r w:rsidRPr="008D4A65">
              <w:rPr>
                <w:rFonts w:ascii="Arial" w:hAnsi="Arial" w:cs="Arial"/>
                <w:sz w:val="18"/>
                <w:szCs w:val="18"/>
              </w:rPr>
              <w:t>Rev 0</w:t>
            </w:r>
          </w:p>
        </w:tc>
        <w:tc>
          <w:tcPr>
            <w:tcW w:w="990" w:type="dxa"/>
            <w:tcBorders>
              <w:top w:val="single" w:sz="12" w:space="0" w:color="auto"/>
              <w:bottom w:val="single" w:sz="4" w:space="0" w:color="auto"/>
            </w:tcBorders>
            <w:tcPrChange w:id="442" w:author="Author">
              <w:tcPr>
                <w:tcW w:w="990" w:type="dxa"/>
                <w:gridSpan w:val="2"/>
                <w:tcBorders>
                  <w:top w:val="single" w:sz="12" w:space="0" w:color="auto"/>
                </w:tcBorders>
              </w:tcPr>
            </w:tcPrChange>
          </w:tcPr>
          <w:p w14:paraId="6F521873" w14:textId="77777777" w:rsidR="00166EF9" w:rsidRPr="008D4A65" w:rsidRDefault="00166EF9" w:rsidP="006A6F7D">
            <w:pPr>
              <w:pStyle w:val="TableText"/>
              <w:rPr>
                <w:rFonts w:ascii="Arial" w:hAnsi="Arial" w:cs="Arial"/>
                <w:sz w:val="18"/>
                <w:szCs w:val="18"/>
              </w:rPr>
            </w:pPr>
            <w:r w:rsidRPr="008D4A65">
              <w:rPr>
                <w:rFonts w:ascii="Arial" w:hAnsi="Arial" w:cs="Arial"/>
                <w:sz w:val="18"/>
                <w:szCs w:val="18"/>
              </w:rPr>
              <w:t>11/04/05</w:t>
            </w:r>
          </w:p>
        </w:tc>
        <w:tc>
          <w:tcPr>
            <w:tcW w:w="7599" w:type="dxa"/>
            <w:tcBorders>
              <w:top w:val="single" w:sz="12" w:space="0" w:color="auto"/>
              <w:bottom w:val="single" w:sz="4" w:space="0" w:color="auto"/>
            </w:tcBorders>
            <w:tcPrChange w:id="443" w:author="Author">
              <w:tcPr>
                <w:tcW w:w="7599" w:type="dxa"/>
                <w:gridSpan w:val="2"/>
                <w:tcBorders>
                  <w:top w:val="single" w:sz="12" w:space="0" w:color="auto"/>
                </w:tcBorders>
              </w:tcPr>
            </w:tcPrChange>
          </w:tcPr>
          <w:p w14:paraId="6F521874" w14:textId="77777777" w:rsidR="00166EF9" w:rsidRPr="008D4A65" w:rsidRDefault="00166EF9" w:rsidP="006A6F7D">
            <w:pPr>
              <w:pStyle w:val="TableText"/>
              <w:jc w:val="left"/>
              <w:rPr>
                <w:rFonts w:ascii="Arial" w:hAnsi="Arial" w:cs="Arial"/>
                <w:sz w:val="18"/>
                <w:szCs w:val="18"/>
              </w:rPr>
            </w:pPr>
            <w:r w:rsidRPr="008D4A65">
              <w:rPr>
                <w:rFonts w:ascii="Arial" w:hAnsi="Arial" w:cs="Arial"/>
                <w:sz w:val="18"/>
                <w:szCs w:val="18"/>
              </w:rPr>
              <w:t>Original Version for Winter 2005/2006</w:t>
            </w:r>
          </w:p>
        </w:tc>
      </w:tr>
      <w:tr w:rsidR="00166EF9" w:rsidRPr="008D4A65" w14:paraId="6F521879" w14:textId="77777777" w:rsidTr="00A228A1">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444" w:author="Author">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445" w:author="Author">
            <w:trPr>
              <w:gridAfter w:val="0"/>
              <w:cantSplit/>
              <w:jc w:val="center"/>
            </w:trPr>
          </w:trPrChange>
        </w:trPr>
        <w:tc>
          <w:tcPr>
            <w:tcW w:w="1093" w:type="dxa"/>
            <w:tcBorders>
              <w:top w:val="single" w:sz="4" w:space="0" w:color="auto"/>
              <w:bottom w:val="single" w:sz="4" w:space="0" w:color="auto"/>
              <w:right w:val="single" w:sz="4" w:space="0" w:color="auto"/>
            </w:tcBorders>
            <w:tcPrChange w:id="446" w:author="Author">
              <w:tcPr>
                <w:tcW w:w="1093" w:type="dxa"/>
                <w:gridSpan w:val="2"/>
              </w:tcPr>
            </w:tcPrChange>
          </w:tcPr>
          <w:p w14:paraId="6F521876" w14:textId="77777777" w:rsidR="00166EF9" w:rsidRPr="008D4A65" w:rsidRDefault="00166EF9" w:rsidP="006A6F7D">
            <w:pPr>
              <w:pStyle w:val="TableText"/>
              <w:rPr>
                <w:rFonts w:ascii="Arial" w:hAnsi="Arial" w:cs="Arial"/>
                <w:sz w:val="18"/>
                <w:szCs w:val="18"/>
              </w:rPr>
            </w:pPr>
            <w:r w:rsidRPr="008D4A65">
              <w:rPr>
                <w:rFonts w:ascii="Arial" w:hAnsi="Arial" w:cs="Arial"/>
                <w:sz w:val="18"/>
                <w:szCs w:val="18"/>
              </w:rPr>
              <w:t>Rev 1</w:t>
            </w:r>
          </w:p>
        </w:tc>
        <w:tc>
          <w:tcPr>
            <w:tcW w:w="990" w:type="dxa"/>
            <w:tcBorders>
              <w:top w:val="single" w:sz="4" w:space="0" w:color="auto"/>
              <w:left w:val="single" w:sz="4" w:space="0" w:color="auto"/>
              <w:bottom w:val="single" w:sz="4" w:space="0" w:color="auto"/>
              <w:right w:val="single" w:sz="4" w:space="0" w:color="auto"/>
            </w:tcBorders>
            <w:tcPrChange w:id="447" w:author="Author">
              <w:tcPr>
                <w:tcW w:w="990" w:type="dxa"/>
                <w:gridSpan w:val="2"/>
              </w:tcPr>
            </w:tcPrChange>
          </w:tcPr>
          <w:p w14:paraId="6F521877" w14:textId="77777777" w:rsidR="00166EF9" w:rsidRPr="008D4A65" w:rsidRDefault="00166EF9" w:rsidP="006A6F7D">
            <w:pPr>
              <w:pStyle w:val="TableText"/>
              <w:rPr>
                <w:rFonts w:ascii="Arial" w:hAnsi="Arial" w:cs="Arial"/>
                <w:sz w:val="18"/>
                <w:szCs w:val="18"/>
              </w:rPr>
            </w:pPr>
            <w:r w:rsidRPr="008D4A65">
              <w:rPr>
                <w:rFonts w:ascii="Arial" w:hAnsi="Arial" w:cs="Arial"/>
                <w:sz w:val="18"/>
                <w:szCs w:val="18"/>
              </w:rPr>
              <w:t>10/13/06</w:t>
            </w:r>
          </w:p>
        </w:tc>
        <w:tc>
          <w:tcPr>
            <w:tcW w:w="7599" w:type="dxa"/>
            <w:tcBorders>
              <w:top w:val="single" w:sz="4" w:space="0" w:color="auto"/>
              <w:left w:val="single" w:sz="4" w:space="0" w:color="auto"/>
              <w:bottom w:val="single" w:sz="4" w:space="0" w:color="auto"/>
            </w:tcBorders>
            <w:tcPrChange w:id="448" w:author="Author">
              <w:tcPr>
                <w:tcW w:w="7599" w:type="dxa"/>
                <w:gridSpan w:val="2"/>
              </w:tcPr>
            </w:tcPrChange>
          </w:tcPr>
          <w:p w14:paraId="6F521878" w14:textId="77777777" w:rsidR="00166EF9" w:rsidRPr="008D4A65" w:rsidRDefault="00166EF9" w:rsidP="006A6F7D">
            <w:pPr>
              <w:pStyle w:val="TableText"/>
              <w:jc w:val="left"/>
              <w:rPr>
                <w:rFonts w:ascii="Arial" w:hAnsi="Arial" w:cs="Arial"/>
                <w:sz w:val="18"/>
                <w:szCs w:val="18"/>
              </w:rPr>
            </w:pPr>
            <w:r w:rsidRPr="008D4A65">
              <w:rPr>
                <w:rFonts w:ascii="Arial" w:hAnsi="Arial" w:cs="Arial"/>
                <w:sz w:val="18"/>
                <w:szCs w:val="18"/>
              </w:rPr>
              <w:t>Revised OP for permanent use</w:t>
            </w:r>
          </w:p>
        </w:tc>
      </w:tr>
      <w:tr w:rsidR="00166EF9" w:rsidRPr="008D4A65" w14:paraId="6F52187D" w14:textId="77777777" w:rsidTr="00A228A1">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449" w:author="Author">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450" w:author="Author">
            <w:trPr>
              <w:gridAfter w:val="0"/>
              <w:cantSplit/>
              <w:jc w:val="center"/>
            </w:trPr>
          </w:trPrChange>
        </w:trPr>
        <w:tc>
          <w:tcPr>
            <w:tcW w:w="1093" w:type="dxa"/>
            <w:tcBorders>
              <w:top w:val="single" w:sz="4" w:space="0" w:color="auto"/>
              <w:bottom w:val="single" w:sz="4" w:space="0" w:color="auto"/>
              <w:right w:val="single" w:sz="4" w:space="0" w:color="auto"/>
            </w:tcBorders>
            <w:tcPrChange w:id="451" w:author="Author">
              <w:tcPr>
                <w:tcW w:w="1093" w:type="dxa"/>
                <w:gridSpan w:val="2"/>
              </w:tcPr>
            </w:tcPrChange>
          </w:tcPr>
          <w:p w14:paraId="6F52187A" w14:textId="77777777" w:rsidR="00166EF9" w:rsidRPr="008D4A65" w:rsidRDefault="00166EF9" w:rsidP="006A6F7D">
            <w:pPr>
              <w:pStyle w:val="TableText"/>
              <w:rPr>
                <w:rFonts w:ascii="Arial" w:hAnsi="Arial" w:cs="Arial"/>
                <w:sz w:val="18"/>
                <w:szCs w:val="18"/>
              </w:rPr>
            </w:pPr>
            <w:r w:rsidRPr="008D4A65">
              <w:rPr>
                <w:rFonts w:ascii="Arial" w:hAnsi="Arial" w:cs="Arial"/>
                <w:sz w:val="18"/>
                <w:szCs w:val="18"/>
              </w:rPr>
              <w:t>Rev 2</w:t>
            </w:r>
          </w:p>
        </w:tc>
        <w:tc>
          <w:tcPr>
            <w:tcW w:w="990" w:type="dxa"/>
            <w:tcBorders>
              <w:top w:val="single" w:sz="4" w:space="0" w:color="auto"/>
              <w:left w:val="single" w:sz="4" w:space="0" w:color="auto"/>
              <w:bottom w:val="single" w:sz="4" w:space="0" w:color="auto"/>
              <w:right w:val="single" w:sz="4" w:space="0" w:color="auto"/>
            </w:tcBorders>
            <w:tcPrChange w:id="452" w:author="Author">
              <w:tcPr>
                <w:tcW w:w="990" w:type="dxa"/>
                <w:gridSpan w:val="2"/>
              </w:tcPr>
            </w:tcPrChange>
          </w:tcPr>
          <w:p w14:paraId="6F52187B" w14:textId="77777777" w:rsidR="00166EF9" w:rsidRPr="008D4A65" w:rsidRDefault="00166EF9" w:rsidP="006A6F7D">
            <w:pPr>
              <w:pStyle w:val="TableText"/>
              <w:rPr>
                <w:rFonts w:ascii="Arial" w:hAnsi="Arial" w:cs="Arial"/>
                <w:sz w:val="18"/>
                <w:szCs w:val="18"/>
              </w:rPr>
            </w:pPr>
            <w:r w:rsidRPr="008D4A65">
              <w:rPr>
                <w:rFonts w:ascii="Arial" w:hAnsi="Arial" w:cs="Arial"/>
                <w:sz w:val="18"/>
                <w:szCs w:val="18"/>
              </w:rPr>
              <w:t>06/01/10</w:t>
            </w:r>
          </w:p>
        </w:tc>
        <w:tc>
          <w:tcPr>
            <w:tcW w:w="7599" w:type="dxa"/>
            <w:tcBorders>
              <w:top w:val="single" w:sz="4" w:space="0" w:color="auto"/>
              <w:left w:val="single" w:sz="4" w:space="0" w:color="auto"/>
              <w:bottom w:val="single" w:sz="4" w:space="0" w:color="auto"/>
            </w:tcBorders>
            <w:tcPrChange w:id="453" w:author="Author">
              <w:tcPr>
                <w:tcW w:w="7599" w:type="dxa"/>
                <w:gridSpan w:val="2"/>
              </w:tcPr>
            </w:tcPrChange>
          </w:tcPr>
          <w:p w14:paraId="6F52187C" w14:textId="77777777" w:rsidR="00166EF9" w:rsidRPr="008D4A65" w:rsidRDefault="00166EF9" w:rsidP="006A6F7D">
            <w:pPr>
              <w:pStyle w:val="TableText"/>
              <w:jc w:val="left"/>
              <w:rPr>
                <w:rFonts w:ascii="Arial" w:hAnsi="Arial" w:cs="Arial"/>
                <w:sz w:val="18"/>
                <w:szCs w:val="18"/>
              </w:rPr>
            </w:pPr>
            <w:r w:rsidRPr="008D4A65">
              <w:rPr>
                <w:rFonts w:ascii="Arial" w:hAnsi="Arial" w:cs="Arial"/>
                <w:sz w:val="18"/>
                <w:szCs w:val="18"/>
              </w:rPr>
              <w:t>Updated for the changes to OP #4 actions for FCM</w:t>
            </w:r>
          </w:p>
        </w:tc>
      </w:tr>
      <w:tr w:rsidR="00166EF9" w:rsidRPr="008D4A65" w14:paraId="6F521881" w14:textId="77777777" w:rsidTr="00A228A1">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454" w:author="Author">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455" w:author="Author">
            <w:trPr>
              <w:gridAfter w:val="0"/>
              <w:cantSplit/>
              <w:jc w:val="center"/>
            </w:trPr>
          </w:trPrChange>
        </w:trPr>
        <w:tc>
          <w:tcPr>
            <w:tcW w:w="1093" w:type="dxa"/>
            <w:tcBorders>
              <w:top w:val="single" w:sz="4" w:space="0" w:color="auto"/>
              <w:bottom w:val="single" w:sz="4" w:space="0" w:color="auto"/>
              <w:right w:val="single" w:sz="4" w:space="0" w:color="auto"/>
            </w:tcBorders>
            <w:tcPrChange w:id="456" w:author="Author">
              <w:tcPr>
                <w:tcW w:w="1093" w:type="dxa"/>
                <w:gridSpan w:val="2"/>
              </w:tcPr>
            </w:tcPrChange>
          </w:tcPr>
          <w:p w14:paraId="6F52187E" w14:textId="77777777" w:rsidR="00166EF9" w:rsidRPr="008D4A65" w:rsidRDefault="00166EF9" w:rsidP="006A6F7D">
            <w:pPr>
              <w:pStyle w:val="TableText"/>
              <w:rPr>
                <w:rFonts w:ascii="Arial" w:hAnsi="Arial" w:cs="Arial"/>
                <w:sz w:val="18"/>
                <w:szCs w:val="18"/>
              </w:rPr>
            </w:pPr>
            <w:r>
              <w:rPr>
                <w:rFonts w:ascii="Arial" w:hAnsi="Arial" w:cs="Arial"/>
                <w:sz w:val="18"/>
                <w:szCs w:val="18"/>
              </w:rPr>
              <w:t>Rev 3</w:t>
            </w:r>
          </w:p>
        </w:tc>
        <w:tc>
          <w:tcPr>
            <w:tcW w:w="990" w:type="dxa"/>
            <w:tcBorders>
              <w:top w:val="single" w:sz="4" w:space="0" w:color="auto"/>
              <w:left w:val="single" w:sz="4" w:space="0" w:color="auto"/>
              <w:bottom w:val="single" w:sz="4" w:space="0" w:color="auto"/>
              <w:right w:val="single" w:sz="4" w:space="0" w:color="auto"/>
            </w:tcBorders>
            <w:tcPrChange w:id="457" w:author="Author">
              <w:tcPr>
                <w:tcW w:w="990" w:type="dxa"/>
                <w:gridSpan w:val="2"/>
              </w:tcPr>
            </w:tcPrChange>
          </w:tcPr>
          <w:p w14:paraId="6F52187F" w14:textId="77777777" w:rsidR="00166EF9" w:rsidRPr="008D4A65" w:rsidRDefault="00166EF9" w:rsidP="006A6F7D">
            <w:pPr>
              <w:pStyle w:val="TableText"/>
              <w:rPr>
                <w:rFonts w:ascii="Arial" w:hAnsi="Arial" w:cs="Arial"/>
                <w:sz w:val="18"/>
                <w:szCs w:val="18"/>
              </w:rPr>
            </w:pPr>
            <w:r>
              <w:rPr>
                <w:rFonts w:ascii="Arial" w:hAnsi="Arial" w:cs="Arial"/>
                <w:sz w:val="18"/>
                <w:szCs w:val="18"/>
              </w:rPr>
              <w:t>08/28/14</w:t>
            </w:r>
          </w:p>
        </w:tc>
        <w:tc>
          <w:tcPr>
            <w:tcW w:w="7599" w:type="dxa"/>
            <w:tcBorders>
              <w:top w:val="single" w:sz="4" w:space="0" w:color="auto"/>
              <w:left w:val="single" w:sz="4" w:space="0" w:color="auto"/>
              <w:bottom w:val="single" w:sz="4" w:space="0" w:color="auto"/>
            </w:tcBorders>
            <w:tcPrChange w:id="458" w:author="Author">
              <w:tcPr>
                <w:tcW w:w="7599" w:type="dxa"/>
                <w:gridSpan w:val="2"/>
              </w:tcPr>
            </w:tcPrChange>
          </w:tcPr>
          <w:p w14:paraId="6F521880" w14:textId="77777777" w:rsidR="00166EF9" w:rsidRPr="008D4A65" w:rsidRDefault="00166EF9" w:rsidP="006A6F7D">
            <w:pPr>
              <w:pStyle w:val="TableText"/>
              <w:jc w:val="left"/>
              <w:rPr>
                <w:rFonts w:ascii="Arial" w:hAnsi="Arial" w:cs="Arial"/>
                <w:sz w:val="18"/>
                <w:szCs w:val="18"/>
              </w:rPr>
            </w:pPr>
            <w:r>
              <w:rPr>
                <w:rFonts w:ascii="Arial" w:hAnsi="Arial" w:cs="Arial"/>
                <w:sz w:val="18"/>
                <w:szCs w:val="18"/>
              </w:rPr>
              <w:t>Biennial review by procedure owner completed;</w:t>
            </w:r>
            <w:r>
              <w:rPr>
                <w:rFonts w:ascii="Arial" w:hAnsi="Arial" w:cs="Arial"/>
                <w:sz w:val="18"/>
                <w:szCs w:val="18"/>
              </w:rPr>
              <w:br/>
            </w:r>
            <w:r w:rsidRPr="008D4A65">
              <w:rPr>
                <w:rFonts w:ascii="Arial" w:hAnsi="Arial" w:cs="Arial"/>
                <w:sz w:val="18"/>
                <w:szCs w:val="18"/>
              </w:rPr>
              <w:t>Added referenced to support new format</w:t>
            </w:r>
            <w:r>
              <w:rPr>
                <w:rFonts w:ascii="Arial" w:hAnsi="Arial" w:cs="Arial"/>
                <w:sz w:val="18"/>
                <w:szCs w:val="18"/>
              </w:rPr>
              <w:br/>
              <w:t>Globally used BES in place of BPS;</w:t>
            </w:r>
            <w:r>
              <w:rPr>
                <w:rFonts w:ascii="Arial" w:hAnsi="Arial" w:cs="Arial"/>
                <w:sz w:val="18"/>
                <w:szCs w:val="18"/>
              </w:rPr>
              <w:br/>
            </w:r>
            <w:r w:rsidRPr="008D4A65">
              <w:rPr>
                <w:rFonts w:ascii="Arial" w:hAnsi="Arial" w:cs="Arial"/>
                <w:sz w:val="18"/>
                <w:szCs w:val="18"/>
              </w:rPr>
              <w:t>Added sections on actions for Energy Inventory Accounting, Normal Conditions</w:t>
            </w:r>
          </w:p>
        </w:tc>
      </w:tr>
      <w:tr w:rsidR="00166EF9" w:rsidRPr="002D260C" w14:paraId="6F521885" w14:textId="77777777" w:rsidTr="00A228A1">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459" w:author="Author">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460" w:author="Author">
            <w:trPr>
              <w:gridAfter w:val="0"/>
              <w:cantSplit/>
              <w:jc w:val="center"/>
            </w:trPr>
          </w:trPrChange>
        </w:trPr>
        <w:tc>
          <w:tcPr>
            <w:tcW w:w="1093" w:type="dxa"/>
            <w:tcBorders>
              <w:top w:val="single" w:sz="4" w:space="0" w:color="auto"/>
              <w:bottom w:val="single" w:sz="4" w:space="0" w:color="auto"/>
              <w:right w:val="single" w:sz="4" w:space="0" w:color="auto"/>
            </w:tcBorders>
            <w:tcPrChange w:id="461" w:author="Author">
              <w:tcPr>
                <w:tcW w:w="1093" w:type="dxa"/>
                <w:gridSpan w:val="2"/>
              </w:tcPr>
            </w:tcPrChange>
          </w:tcPr>
          <w:p w14:paraId="6F521882" w14:textId="77777777" w:rsidR="00166EF9" w:rsidRPr="002D260C" w:rsidRDefault="00166EF9" w:rsidP="006A6F7D">
            <w:pPr>
              <w:pStyle w:val="TableText"/>
              <w:rPr>
                <w:rFonts w:ascii="Arial" w:hAnsi="Arial" w:cs="Arial"/>
                <w:sz w:val="18"/>
                <w:szCs w:val="18"/>
              </w:rPr>
            </w:pPr>
            <w:r w:rsidRPr="00545A3D">
              <w:rPr>
                <w:rFonts w:ascii="Arial" w:hAnsi="Arial" w:cs="Arial"/>
                <w:sz w:val="18"/>
                <w:szCs w:val="18"/>
              </w:rPr>
              <w:t>Rev 3.1</w:t>
            </w:r>
          </w:p>
        </w:tc>
        <w:tc>
          <w:tcPr>
            <w:tcW w:w="990" w:type="dxa"/>
            <w:tcBorders>
              <w:top w:val="single" w:sz="4" w:space="0" w:color="auto"/>
              <w:left w:val="single" w:sz="4" w:space="0" w:color="auto"/>
              <w:bottom w:val="single" w:sz="4" w:space="0" w:color="auto"/>
              <w:right w:val="single" w:sz="4" w:space="0" w:color="auto"/>
            </w:tcBorders>
            <w:tcPrChange w:id="462" w:author="Author">
              <w:tcPr>
                <w:tcW w:w="990" w:type="dxa"/>
                <w:gridSpan w:val="2"/>
              </w:tcPr>
            </w:tcPrChange>
          </w:tcPr>
          <w:p w14:paraId="6F521883" w14:textId="77777777" w:rsidR="00166EF9" w:rsidRPr="002D260C" w:rsidRDefault="00166EF9" w:rsidP="006A6F7D">
            <w:pPr>
              <w:pStyle w:val="TableText"/>
              <w:rPr>
                <w:rFonts w:ascii="Arial" w:hAnsi="Arial" w:cs="Arial"/>
                <w:sz w:val="18"/>
                <w:szCs w:val="18"/>
              </w:rPr>
            </w:pPr>
            <w:r>
              <w:rPr>
                <w:rFonts w:ascii="Arial" w:hAnsi="Arial" w:cs="Arial"/>
                <w:sz w:val="18"/>
                <w:szCs w:val="18"/>
              </w:rPr>
              <w:t>06/15/16</w:t>
            </w:r>
          </w:p>
        </w:tc>
        <w:tc>
          <w:tcPr>
            <w:tcW w:w="7599" w:type="dxa"/>
            <w:tcBorders>
              <w:top w:val="single" w:sz="4" w:space="0" w:color="auto"/>
              <w:left w:val="single" w:sz="4" w:space="0" w:color="auto"/>
              <w:bottom w:val="single" w:sz="4" w:space="0" w:color="auto"/>
            </w:tcBorders>
            <w:tcPrChange w:id="463" w:author="Author">
              <w:tcPr>
                <w:tcW w:w="7599" w:type="dxa"/>
                <w:gridSpan w:val="2"/>
              </w:tcPr>
            </w:tcPrChange>
          </w:tcPr>
          <w:p w14:paraId="6F521884" w14:textId="77777777" w:rsidR="00166EF9" w:rsidRPr="002D260C" w:rsidRDefault="00166EF9" w:rsidP="006A6F7D">
            <w:pPr>
              <w:pStyle w:val="TableText"/>
              <w:jc w:val="left"/>
              <w:rPr>
                <w:rFonts w:ascii="Arial" w:hAnsi="Arial" w:cs="Arial"/>
                <w:sz w:val="18"/>
                <w:szCs w:val="18"/>
              </w:rPr>
            </w:pPr>
            <w:r>
              <w:rPr>
                <w:rFonts w:ascii="Arial" w:hAnsi="Arial" w:cs="Arial"/>
                <w:sz w:val="18"/>
                <w:szCs w:val="18"/>
              </w:rPr>
              <w:t>Periodic review performed requiring no changes;</w:t>
            </w:r>
            <w:r>
              <w:rPr>
                <w:rFonts w:ascii="Arial" w:hAnsi="Arial" w:cs="Arial"/>
                <w:sz w:val="18"/>
                <w:szCs w:val="18"/>
              </w:rPr>
              <w:br/>
              <w:t>Made administrative changes required to publish a Minor Revision;</w:t>
            </w:r>
          </w:p>
        </w:tc>
      </w:tr>
      <w:tr w:rsidR="00166EF9" w:rsidRPr="002D260C" w14:paraId="6F521889" w14:textId="77777777" w:rsidTr="00A228A1">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464" w:author="Author">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465" w:author="Author">
            <w:trPr>
              <w:gridAfter w:val="0"/>
              <w:cantSplit/>
              <w:jc w:val="center"/>
            </w:trPr>
          </w:trPrChange>
        </w:trPr>
        <w:tc>
          <w:tcPr>
            <w:tcW w:w="1093" w:type="dxa"/>
            <w:tcBorders>
              <w:top w:val="single" w:sz="4" w:space="0" w:color="auto"/>
              <w:bottom w:val="single" w:sz="4" w:space="0" w:color="auto"/>
              <w:right w:val="single" w:sz="4" w:space="0" w:color="auto"/>
            </w:tcBorders>
            <w:tcPrChange w:id="466" w:author="Author">
              <w:tcPr>
                <w:tcW w:w="1093" w:type="dxa"/>
                <w:gridSpan w:val="2"/>
              </w:tcPr>
            </w:tcPrChange>
          </w:tcPr>
          <w:p w14:paraId="6F521886" w14:textId="77777777" w:rsidR="00166EF9" w:rsidRPr="002D260C" w:rsidRDefault="00166EF9" w:rsidP="006A6F7D">
            <w:pPr>
              <w:pStyle w:val="TableText"/>
              <w:rPr>
                <w:rFonts w:ascii="Arial" w:hAnsi="Arial" w:cs="Arial"/>
                <w:sz w:val="18"/>
                <w:szCs w:val="18"/>
              </w:rPr>
            </w:pPr>
            <w:r>
              <w:rPr>
                <w:rFonts w:ascii="Arial" w:hAnsi="Arial" w:cs="Arial"/>
                <w:sz w:val="18"/>
                <w:szCs w:val="18"/>
              </w:rPr>
              <w:t>Rev 4</w:t>
            </w:r>
          </w:p>
        </w:tc>
        <w:tc>
          <w:tcPr>
            <w:tcW w:w="990" w:type="dxa"/>
            <w:tcBorders>
              <w:top w:val="single" w:sz="4" w:space="0" w:color="auto"/>
              <w:left w:val="single" w:sz="4" w:space="0" w:color="auto"/>
              <w:bottom w:val="single" w:sz="4" w:space="0" w:color="auto"/>
              <w:right w:val="single" w:sz="4" w:space="0" w:color="auto"/>
            </w:tcBorders>
            <w:tcPrChange w:id="467" w:author="Author">
              <w:tcPr>
                <w:tcW w:w="990" w:type="dxa"/>
                <w:gridSpan w:val="2"/>
              </w:tcPr>
            </w:tcPrChange>
          </w:tcPr>
          <w:p w14:paraId="6F521887" w14:textId="77777777" w:rsidR="00166EF9" w:rsidRPr="002D260C" w:rsidRDefault="00166EF9" w:rsidP="006A6F7D">
            <w:pPr>
              <w:pStyle w:val="TableText"/>
              <w:rPr>
                <w:rFonts w:ascii="Arial" w:hAnsi="Arial" w:cs="Arial"/>
                <w:sz w:val="18"/>
                <w:szCs w:val="18"/>
              </w:rPr>
            </w:pPr>
            <w:r>
              <w:rPr>
                <w:rFonts w:ascii="Arial" w:hAnsi="Arial" w:cs="Arial"/>
                <w:sz w:val="18"/>
                <w:szCs w:val="18"/>
              </w:rPr>
              <w:t>06/01/18</w:t>
            </w:r>
          </w:p>
        </w:tc>
        <w:tc>
          <w:tcPr>
            <w:tcW w:w="7599" w:type="dxa"/>
            <w:tcBorders>
              <w:top w:val="single" w:sz="4" w:space="0" w:color="auto"/>
              <w:left w:val="single" w:sz="4" w:space="0" w:color="auto"/>
              <w:bottom w:val="single" w:sz="4" w:space="0" w:color="auto"/>
            </w:tcBorders>
            <w:tcPrChange w:id="468" w:author="Author">
              <w:tcPr>
                <w:tcW w:w="7599" w:type="dxa"/>
                <w:gridSpan w:val="2"/>
              </w:tcPr>
            </w:tcPrChange>
          </w:tcPr>
          <w:p w14:paraId="6F521888" w14:textId="77777777" w:rsidR="00166EF9" w:rsidRPr="002D260C" w:rsidRDefault="00166EF9" w:rsidP="006A6F7D">
            <w:pPr>
              <w:pStyle w:val="TableText"/>
              <w:jc w:val="left"/>
              <w:rPr>
                <w:rFonts w:ascii="Arial" w:hAnsi="Arial" w:cs="Arial"/>
                <w:sz w:val="18"/>
                <w:szCs w:val="18"/>
              </w:rPr>
            </w:pPr>
            <w:r>
              <w:rPr>
                <w:rFonts w:ascii="Arial" w:hAnsi="Arial" w:cs="Arial"/>
                <w:sz w:val="18"/>
                <w:szCs w:val="18"/>
              </w:rPr>
              <w:t>Biennial review by procedure owner completed;</w:t>
            </w:r>
            <w:r>
              <w:rPr>
                <w:rFonts w:ascii="Arial" w:hAnsi="Arial" w:cs="Arial"/>
                <w:sz w:val="18"/>
                <w:szCs w:val="18"/>
              </w:rPr>
              <w:br/>
            </w:r>
            <w:r w:rsidRPr="00E13AA7">
              <w:rPr>
                <w:rFonts w:ascii="Arial" w:hAnsi="Arial" w:cs="Arial"/>
                <w:sz w:val="18"/>
                <w:szCs w:val="18"/>
              </w:rPr>
              <w:t xml:space="preserve">Added required corporate document identity to all </w:t>
            </w:r>
            <w:r>
              <w:rPr>
                <w:rFonts w:ascii="Arial" w:hAnsi="Arial" w:cs="Arial"/>
                <w:sz w:val="18"/>
                <w:szCs w:val="18"/>
              </w:rPr>
              <w:t>page f</w:t>
            </w:r>
            <w:r w:rsidRPr="00E13AA7">
              <w:rPr>
                <w:rFonts w:ascii="Arial" w:hAnsi="Arial" w:cs="Arial"/>
                <w:sz w:val="18"/>
                <w:szCs w:val="18"/>
              </w:rPr>
              <w:t>ooters;</w:t>
            </w:r>
            <w:r>
              <w:rPr>
                <w:rFonts w:ascii="Arial" w:hAnsi="Arial" w:cs="Arial"/>
                <w:sz w:val="18"/>
                <w:szCs w:val="18"/>
              </w:rPr>
              <w:br/>
              <w:t>Globally, minor editorial changes and updates to make content consistent with current conditions, business process practices, and management expectations;</w:t>
            </w:r>
            <w:r>
              <w:rPr>
                <w:rFonts w:ascii="Arial" w:hAnsi="Arial" w:cs="Arial"/>
                <w:sz w:val="18"/>
                <w:szCs w:val="18"/>
              </w:rPr>
              <w:br/>
              <w:t>Section I Introduction 2</w:t>
            </w:r>
            <w:r w:rsidRPr="00AE2D34">
              <w:rPr>
                <w:rFonts w:ascii="Arial" w:hAnsi="Arial" w:cs="Arial"/>
                <w:sz w:val="18"/>
                <w:szCs w:val="18"/>
                <w:vertAlign w:val="superscript"/>
              </w:rPr>
              <w:t>nd</w:t>
            </w:r>
            <w:r>
              <w:rPr>
                <w:rFonts w:ascii="Arial" w:hAnsi="Arial" w:cs="Arial"/>
                <w:sz w:val="18"/>
                <w:szCs w:val="18"/>
              </w:rPr>
              <w:t xml:space="preserve"> paragraph, replaced “...Capacity Scarcity Condition...” with “...Capacity Shortage...”</w:t>
            </w:r>
            <w:r>
              <w:rPr>
                <w:rFonts w:ascii="Arial" w:hAnsi="Arial" w:cs="Arial"/>
                <w:sz w:val="18"/>
                <w:szCs w:val="18"/>
              </w:rPr>
              <w:br/>
              <w:t>Section II.IV.B (Energy Emergency Conditions) 1</w:t>
            </w:r>
            <w:r w:rsidRPr="00AE2D34">
              <w:rPr>
                <w:rFonts w:ascii="Arial" w:hAnsi="Arial" w:cs="Arial"/>
                <w:sz w:val="18"/>
                <w:szCs w:val="18"/>
                <w:vertAlign w:val="superscript"/>
              </w:rPr>
              <w:t>st</w:t>
            </w:r>
            <w:r>
              <w:rPr>
                <w:rFonts w:ascii="Arial" w:hAnsi="Arial" w:cs="Arial"/>
                <w:sz w:val="18"/>
                <w:szCs w:val="18"/>
              </w:rPr>
              <w:t xml:space="preserve"> paragraph, replaced “...Capacity Scarcity Condition...” with “...Capacity Shortage...”;</w:t>
            </w:r>
          </w:p>
        </w:tc>
      </w:tr>
      <w:tr w:rsidR="00166EF9" w:rsidRPr="002D260C" w14:paraId="6F52188D" w14:textId="77777777" w:rsidTr="00A228A1">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469" w:author="Author">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470" w:author="Author">
            <w:trPr>
              <w:gridAfter w:val="0"/>
              <w:cantSplit/>
              <w:jc w:val="center"/>
            </w:trPr>
          </w:trPrChange>
        </w:trPr>
        <w:tc>
          <w:tcPr>
            <w:tcW w:w="1093" w:type="dxa"/>
            <w:tcBorders>
              <w:top w:val="single" w:sz="4" w:space="0" w:color="auto"/>
              <w:bottom w:val="single" w:sz="4" w:space="0" w:color="auto"/>
              <w:right w:val="single" w:sz="4" w:space="0" w:color="auto"/>
            </w:tcBorders>
            <w:tcPrChange w:id="471" w:author="Author">
              <w:tcPr>
                <w:tcW w:w="1093" w:type="dxa"/>
                <w:gridSpan w:val="2"/>
              </w:tcPr>
            </w:tcPrChange>
          </w:tcPr>
          <w:p w14:paraId="6F52188A" w14:textId="77777777" w:rsidR="00166EF9" w:rsidRPr="002D260C" w:rsidRDefault="00166EF9" w:rsidP="006A6F7D">
            <w:pPr>
              <w:pStyle w:val="TableText"/>
              <w:rPr>
                <w:rFonts w:ascii="Arial" w:hAnsi="Arial" w:cs="Arial"/>
                <w:sz w:val="18"/>
                <w:szCs w:val="18"/>
              </w:rPr>
            </w:pPr>
            <w:r>
              <w:rPr>
                <w:rFonts w:ascii="Arial" w:hAnsi="Arial" w:cs="Arial"/>
                <w:sz w:val="18"/>
                <w:szCs w:val="18"/>
              </w:rPr>
              <w:t>Rev 5</w:t>
            </w:r>
          </w:p>
        </w:tc>
        <w:tc>
          <w:tcPr>
            <w:tcW w:w="990" w:type="dxa"/>
            <w:tcBorders>
              <w:top w:val="single" w:sz="4" w:space="0" w:color="auto"/>
              <w:left w:val="single" w:sz="4" w:space="0" w:color="auto"/>
              <w:bottom w:val="single" w:sz="4" w:space="0" w:color="auto"/>
              <w:right w:val="single" w:sz="4" w:space="0" w:color="auto"/>
            </w:tcBorders>
            <w:tcPrChange w:id="472" w:author="Author">
              <w:tcPr>
                <w:tcW w:w="990" w:type="dxa"/>
                <w:gridSpan w:val="2"/>
              </w:tcPr>
            </w:tcPrChange>
          </w:tcPr>
          <w:p w14:paraId="6F52188B" w14:textId="77777777" w:rsidR="00166EF9" w:rsidRPr="002D260C" w:rsidRDefault="00166EF9" w:rsidP="006A6F7D">
            <w:pPr>
              <w:pStyle w:val="TableText"/>
              <w:rPr>
                <w:rFonts w:ascii="Arial" w:hAnsi="Arial" w:cs="Arial"/>
                <w:sz w:val="18"/>
                <w:szCs w:val="18"/>
              </w:rPr>
            </w:pPr>
            <w:r>
              <w:rPr>
                <w:rFonts w:ascii="Arial" w:hAnsi="Arial" w:cs="Arial"/>
                <w:sz w:val="18"/>
                <w:szCs w:val="18"/>
              </w:rPr>
              <w:t>10/19/18</w:t>
            </w:r>
          </w:p>
        </w:tc>
        <w:tc>
          <w:tcPr>
            <w:tcW w:w="7599" w:type="dxa"/>
            <w:tcBorders>
              <w:top w:val="single" w:sz="4" w:space="0" w:color="auto"/>
              <w:left w:val="single" w:sz="4" w:space="0" w:color="auto"/>
              <w:bottom w:val="single" w:sz="4" w:space="0" w:color="auto"/>
            </w:tcBorders>
            <w:tcPrChange w:id="473" w:author="Author">
              <w:tcPr>
                <w:tcW w:w="7599" w:type="dxa"/>
                <w:gridSpan w:val="2"/>
              </w:tcPr>
            </w:tcPrChange>
          </w:tcPr>
          <w:p w14:paraId="6F52188C" w14:textId="77777777" w:rsidR="00166EF9" w:rsidRPr="002D260C" w:rsidRDefault="00166EF9" w:rsidP="006A6F7D">
            <w:pPr>
              <w:pStyle w:val="TableText"/>
              <w:jc w:val="left"/>
              <w:rPr>
                <w:rFonts w:ascii="Arial" w:hAnsi="Arial" w:cs="Arial"/>
                <w:sz w:val="18"/>
                <w:szCs w:val="18"/>
              </w:rPr>
            </w:pPr>
            <w:r>
              <w:rPr>
                <w:rFonts w:ascii="Arial" w:hAnsi="Arial" w:cs="Arial"/>
                <w:sz w:val="18"/>
                <w:szCs w:val="18"/>
              </w:rPr>
              <w:t>Major</w:t>
            </w:r>
            <w:r w:rsidRPr="001D4FDE">
              <w:rPr>
                <w:rFonts w:ascii="Arial" w:hAnsi="Arial" w:cs="Arial"/>
                <w:sz w:val="18"/>
                <w:szCs w:val="18"/>
              </w:rPr>
              <w:t xml:space="preserve"> re-write to include modified survey requirements and incorporation of Energy Emergency </w:t>
            </w:r>
            <w:r>
              <w:rPr>
                <w:rFonts w:ascii="Arial" w:hAnsi="Arial" w:cs="Arial"/>
                <w:sz w:val="18"/>
                <w:szCs w:val="18"/>
              </w:rPr>
              <w:t>f</w:t>
            </w:r>
            <w:r w:rsidRPr="001D4FDE">
              <w:rPr>
                <w:rFonts w:ascii="Arial" w:hAnsi="Arial" w:cs="Arial"/>
                <w:sz w:val="18"/>
                <w:szCs w:val="18"/>
              </w:rPr>
              <w:t xml:space="preserve">orecasting and </w:t>
            </w:r>
            <w:r>
              <w:rPr>
                <w:rFonts w:ascii="Arial" w:hAnsi="Arial" w:cs="Arial"/>
                <w:sz w:val="18"/>
                <w:szCs w:val="18"/>
              </w:rPr>
              <w:t>r</w:t>
            </w:r>
            <w:r w:rsidRPr="001D4FDE">
              <w:rPr>
                <w:rFonts w:ascii="Arial" w:hAnsi="Arial" w:cs="Arial"/>
                <w:sz w:val="18"/>
                <w:szCs w:val="18"/>
              </w:rPr>
              <w:t>eporting process.</w:t>
            </w:r>
          </w:p>
        </w:tc>
      </w:tr>
      <w:tr w:rsidR="00166EF9" w:rsidRPr="002D260C" w14:paraId="6F521892" w14:textId="77777777" w:rsidTr="00A228A1">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474" w:author="Author">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475" w:author="Author">
            <w:trPr>
              <w:gridAfter w:val="0"/>
              <w:cantSplit/>
              <w:jc w:val="center"/>
            </w:trPr>
          </w:trPrChange>
        </w:trPr>
        <w:tc>
          <w:tcPr>
            <w:tcW w:w="1093" w:type="dxa"/>
            <w:tcBorders>
              <w:top w:val="single" w:sz="4" w:space="0" w:color="auto"/>
              <w:bottom w:val="single" w:sz="4" w:space="0" w:color="auto"/>
              <w:right w:val="single" w:sz="4" w:space="0" w:color="auto"/>
            </w:tcBorders>
            <w:tcPrChange w:id="476" w:author="Author">
              <w:tcPr>
                <w:tcW w:w="1093" w:type="dxa"/>
                <w:gridSpan w:val="2"/>
              </w:tcPr>
            </w:tcPrChange>
          </w:tcPr>
          <w:p w14:paraId="6F52188E" w14:textId="77777777" w:rsidR="00166EF9" w:rsidRPr="002D260C" w:rsidRDefault="00166EF9" w:rsidP="006A6F7D">
            <w:pPr>
              <w:pStyle w:val="TableText"/>
              <w:rPr>
                <w:rFonts w:ascii="Arial" w:hAnsi="Arial" w:cs="Arial"/>
                <w:sz w:val="18"/>
                <w:szCs w:val="18"/>
              </w:rPr>
            </w:pPr>
            <w:r>
              <w:rPr>
                <w:rFonts w:ascii="Arial" w:hAnsi="Arial" w:cs="Arial"/>
                <w:sz w:val="18"/>
                <w:szCs w:val="18"/>
              </w:rPr>
              <w:t>Rev 6</w:t>
            </w:r>
          </w:p>
        </w:tc>
        <w:tc>
          <w:tcPr>
            <w:tcW w:w="990" w:type="dxa"/>
            <w:tcBorders>
              <w:top w:val="single" w:sz="4" w:space="0" w:color="auto"/>
              <w:left w:val="single" w:sz="4" w:space="0" w:color="auto"/>
              <w:bottom w:val="single" w:sz="4" w:space="0" w:color="auto"/>
              <w:right w:val="single" w:sz="4" w:space="0" w:color="auto"/>
            </w:tcBorders>
            <w:tcPrChange w:id="477" w:author="Author">
              <w:tcPr>
                <w:tcW w:w="990" w:type="dxa"/>
                <w:gridSpan w:val="2"/>
              </w:tcPr>
            </w:tcPrChange>
          </w:tcPr>
          <w:p w14:paraId="6F52188F" w14:textId="77777777" w:rsidR="00166EF9" w:rsidRPr="002D260C" w:rsidRDefault="00166EF9" w:rsidP="006A6F7D">
            <w:pPr>
              <w:pStyle w:val="TableText"/>
              <w:rPr>
                <w:rFonts w:ascii="Arial" w:hAnsi="Arial" w:cs="Arial"/>
                <w:sz w:val="18"/>
                <w:szCs w:val="18"/>
              </w:rPr>
            </w:pPr>
            <w:r>
              <w:rPr>
                <w:rFonts w:ascii="Arial" w:hAnsi="Arial" w:cs="Arial"/>
                <w:sz w:val="18"/>
                <w:szCs w:val="18"/>
              </w:rPr>
              <w:t>10/02/20</w:t>
            </w:r>
          </w:p>
        </w:tc>
        <w:tc>
          <w:tcPr>
            <w:tcW w:w="7599" w:type="dxa"/>
            <w:tcBorders>
              <w:top w:val="single" w:sz="4" w:space="0" w:color="auto"/>
              <w:left w:val="single" w:sz="4" w:space="0" w:color="auto"/>
              <w:bottom w:val="single" w:sz="4" w:space="0" w:color="auto"/>
            </w:tcBorders>
            <w:tcPrChange w:id="478" w:author="Author">
              <w:tcPr>
                <w:tcW w:w="7599" w:type="dxa"/>
                <w:gridSpan w:val="2"/>
              </w:tcPr>
            </w:tcPrChange>
          </w:tcPr>
          <w:p w14:paraId="6F521891" w14:textId="3FEF052B" w:rsidR="00166EF9" w:rsidRPr="002D260C" w:rsidRDefault="00166EF9" w:rsidP="00FB199C">
            <w:pPr>
              <w:pStyle w:val="TableText"/>
              <w:jc w:val="left"/>
              <w:rPr>
                <w:rFonts w:ascii="Arial" w:hAnsi="Arial" w:cs="Arial"/>
                <w:sz w:val="18"/>
                <w:szCs w:val="18"/>
              </w:rPr>
            </w:pPr>
            <w:r>
              <w:rPr>
                <w:rFonts w:ascii="Arial" w:hAnsi="Arial" w:cs="Arial"/>
                <w:sz w:val="18"/>
                <w:szCs w:val="18"/>
              </w:rPr>
              <w:t xml:space="preserve">Biennial review by procedure </w:t>
            </w:r>
            <w:r w:rsidR="00931F44">
              <w:rPr>
                <w:rFonts w:ascii="Arial" w:hAnsi="Arial" w:cs="Arial"/>
                <w:sz w:val="18"/>
                <w:szCs w:val="18"/>
              </w:rPr>
              <w:t xml:space="preserve">owner completed; </w:t>
            </w:r>
            <w:r w:rsidR="00FB199C">
              <w:rPr>
                <w:rFonts w:ascii="Arial" w:hAnsi="Arial" w:cs="Arial"/>
                <w:sz w:val="18"/>
                <w:szCs w:val="18"/>
              </w:rPr>
              <w:br/>
            </w:r>
            <w:r>
              <w:rPr>
                <w:rFonts w:ascii="Arial" w:hAnsi="Arial" w:cs="Arial"/>
                <w:sz w:val="18"/>
                <w:szCs w:val="18"/>
              </w:rPr>
              <w:t>Incorporated Sections IV and V as new sections.</w:t>
            </w:r>
          </w:p>
        </w:tc>
      </w:tr>
      <w:tr w:rsidR="00FB199C" w:rsidRPr="002D260C" w14:paraId="6F521896" w14:textId="77777777" w:rsidTr="00A228A1">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479" w:author="Author">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480" w:author="Author">
            <w:trPr>
              <w:gridAfter w:val="0"/>
              <w:cantSplit/>
              <w:jc w:val="center"/>
            </w:trPr>
          </w:trPrChange>
        </w:trPr>
        <w:tc>
          <w:tcPr>
            <w:tcW w:w="1093" w:type="dxa"/>
            <w:tcBorders>
              <w:top w:val="single" w:sz="4" w:space="0" w:color="auto"/>
              <w:bottom w:val="single" w:sz="4" w:space="0" w:color="auto"/>
              <w:right w:val="single" w:sz="4" w:space="0" w:color="auto"/>
            </w:tcBorders>
            <w:tcPrChange w:id="481" w:author="Author">
              <w:tcPr>
                <w:tcW w:w="1093" w:type="dxa"/>
                <w:gridSpan w:val="2"/>
              </w:tcPr>
            </w:tcPrChange>
          </w:tcPr>
          <w:p w14:paraId="6F521893" w14:textId="77777777" w:rsidR="00FB199C" w:rsidRDefault="00FB199C" w:rsidP="006A6F7D">
            <w:pPr>
              <w:pStyle w:val="TableText"/>
              <w:rPr>
                <w:rFonts w:ascii="Arial" w:hAnsi="Arial" w:cs="Arial"/>
                <w:sz w:val="18"/>
                <w:szCs w:val="18"/>
              </w:rPr>
            </w:pPr>
            <w:r>
              <w:rPr>
                <w:rFonts w:ascii="Arial" w:hAnsi="Arial" w:cs="Arial"/>
                <w:sz w:val="18"/>
                <w:szCs w:val="18"/>
              </w:rPr>
              <w:t>Rev 6.1</w:t>
            </w:r>
          </w:p>
        </w:tc>
        <w:tc>
          <w:tcPr>
            <w:tcW w:w="990" w:type="dxa"/>
            <w:tcBorders>
              <w:top w:val="single" w:sz="4" w:space="0" w:color="auto"/>
              <w:left w:val="single" w:sz="4" w:space="0" w:color="auto"/>
              <w:bottom w:val="single" w:sz="4" w:space="0" w:color="auto"/>
              <w:right w:val="single" w:sz="4" w:space="0" w:color="auto"/>
            </w:tcBorders>
            <w:tcPrChange w:id="482" w:author="Author">
              <w:tcPr>
                <w:tcW w:w="990" w:type="dxa"/>
                <w:gridSpan w:val="2"/>
              </w:tcPr>
            </w:tcPrChange>
          </w:tcPr>
          <w:p w14:paraId="6F521894" w14:textId="0842E824" w:rsidR="00FB199C" w:rsidRDefault="00401FDD" w:rsidP="006A6F7D">
            <w:pPr>
              <w:pStyle w:val="TableText"/>
              <w:rPr>
                <w:rFonts w:ascii="Arial" w:hAnsi="Arial" w:cs="Arial"/>
                <w:sz w:val="18"/>
                <w:szCs w:val="18"/>
              </w:rPr>
            </w:pPr>
            <w:r>
              <w:rPr>
                <w:rFonts w:ascii="Arial" w:hAnsi="Arial" w:cs="Arial"/>
                <w:sz w:val="18"/>
                <w:szCs w:val="18"/>
              </w:rPr>
              <w:t>01/12/21</w:t>
            </w:r>
          </w:p>
        </w:tc>
        <w:tc>
          <w:tcPr>
            <w:tcW w:w="7599" w:type="dxa"/>
            <w:tcBorders>
              <w:top w:val="single" w:sz="4" w:space="0" w:color="auto"/>
              <w:left w:val="single" w:sz="4" w:space="0" w:color="auto"/>
              <w:bottom w:val="single" w:sz="4" w:space="0" w:color="auto"/>
            </w:tcBorders>
            <w:tcPrChange w:id="483" w:author="Author">
              <w:tcPr>
                <w:tcW w:w="7599" w:type="dxa"/>
                <w:gridSpan w:val="2"/>
              </w:tcPr>
            </w:tcPrChange>
          </w:tcPr>
          <w:p w14:paraId="6F521895" w14:textId="5C6850E4" w:rsidR="00FB199C" w:rsidRDefault="00FB199C" w:rsidP="006A6F7D">
            <w:pPr>
              <w:pStyle w:val="TableText"/>
              <w:jc w:val="left"/>
              <w:rPr>
                <w:rFonts w:ascii="Arial" w:hAnsi="Arial" w:cs="Arial"/>
                <w:sz w:val="18"/>
                <w:szCs w:val="18"/>
              </w:rPr>
            </w:pPr>
            <w:r>
              <w:rPr>
                <w:rFonts w:ascii="Arial" w:hAnsi="Arial" w:cs="Arial"/>
                <w:sz w:val="18"/>
                <w:szCs w:val="18"/>
              </w:rPr>
              <w:t>Document replaced to reconcile format issues</w:t>
            </w:r>
            <w:r w:rsidR="00EE0A9C">
              <w:rPr>
                <w:rFonts w:ascii="Arial" w:hAnsi="Arial" w:cs="Arial"/>
                <w:sz w:val="18"/>
                <w:szCs w:val="18"/>
              </w:rPr>
              <w:t>; Revised OE-417 title to reflect new DOE-417.</w:t>
            </w:r>
          </w:p>
        </w:tc>
      </w:tr>
      <w:tr w:rsidR="00FB199C" w:rsidRPr="002D260C" w14:paraId="6F52189A" w14:textId="77777777" w:rsidTr="00A228A1">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484" w:author="Author">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485" w:author="Author">
            <w:trPr>
              <w:gridAfter w:val="0"/>
              <w:cantSplit/>
              <w:jc w:val="center"/>
            </w:trPr>
          </w:trPrChange>
        </w:trPr>
        <w:tc>
          <w:tcPr>
            <w:tcW w:w="1093" w:type="dxa"/>
            <w:tcBorders>
              <w:top w:val="single" w:sz="4" w:space="0" w:color="auto"/>
              <w:bottom w:val="single" w:sz="4" w:space="0" w:color="auto"/>
              <w:right w:val="single" w:sz="4" w:space="0" w:color="auto"/>
            </w:tcBorders>
            <w:tcPrChange w:id="486" w:author="Author">
              <w:tcPr>
                <w:tcW w:w="1093" w:type="dxa"/>
                <w:gridSpan w:val="2"/>
              </w:tcPr>
            </w:tcPrChange>
          </w:tcPr>
          <w:p w14:paraId="6F521897" w14:textId="79D28D07" w:rsidR="00FB199C" w:rsidRDefault="00203E39" w:rsidP="006A6F7D">
            <w:pPr>
              <w:pStyle w:val="TableText"/>
              <w:rPr>
                <w:rFonts w:ascii="Arial" w:hAnsi="Arial" w:cs="Arial"/>
                <w:sz w:val="18"/>
                <w:szCs w:val="18"/>
              </w:rPr>
            </w:pPr>
            <w:r>
              <w:rPr>
                <w:rFonts w:ascii="Arial" w:hAnsi="Arial" w:cs="Arial"/>
                <w:sz w:val="18"/>
                <w:szCs w:val="18"/>
              </w:rPr>
              <w:t>Rev 7</w:t>
            </w:r>
          </w:p>
        </w:tc>
        <w:tc>
          <w:tcPr>
            <w:tcW w:w="990" w:type="dxa"/>
            <w:tcBorders>
              <w:top w:val="single" w:sz="4" w:space="0" w:color="auto"/>
              <w:left w:val="single" w:sz="4" w:space="0" w:color="auto"/>
              <w:bottom w:val="single" w:sz="4" w:space="0" w:color="auto"/>
              <w:right w:val="single" w:sz="4" w:space="0" w:color="auto"/>
            </w:tcBorders>
            <w:tcPrChange w:id="487" w:author="Author">
              <w:tcPr>
                <w:tcW w:w="990" w:type="dxa"/>
                <w:gridSpan w:val="2"/>
              </w:tcPr>
            </w:tcPrChange>
          </w:tcPr>
          <w:p w14:paraId="6F521898" w14:textId="54C9FD61" w:rsidR="00FB199C" w:rsidRDefault="00DE333C" w:rsidP="006A6F7D">
            <w:pPr>
              <w:pStyle w:val="TableText"/>
              <w:rPr>
                <w:rFonts w:ascii="Arial" w:hAnsi="Arial" w:cs="Arial"/>
                <w:sz w:val="18"/>
                <w:szCs w:val="18"/>
              </w:rPr>
            </w:pPr>
            <w:r>
              <w:rPr>
                <w:rFonts w:ascii="Arial" w:hAnsi="Arial" w:cs="Arial"/>
                <w:sz w:val="18"/>
                <w:szCs w:val="18"/>
              </w:rPr>
              <w:t>06/15/21</w:t>
            </w:r>
          </w:p>
        </w:tc>
        <w:tc>
          <w:tcPr>
            <w:tcW w:w="7599" w:type="dxa"/>
            <w:tcBorders>
              <w:top w:val="single" w:sz="4" w:space="0" w:color="auto"/>
              <w:left w:val="single" w:sz="4" w:space="0" w:color="auto"/>
              <w:bottom w:val="single" w:sz="4" w:space="0" w:color="auto"/>
            </w:tcBorders>
            <w:tcPrChange w:id="488" w:author="Author">
              <w:tcPr>
                <w:tcW w:w="7599" w:type="dxa"/>
                <w:gridSpan w:val="2"/>
              </w:tcPr>
            </w:tcPrChange>
          </w:tcPr>
          <w:p w14:paraId="6F521899" w14:textId="7BE4381D" w:rsidR="00FB199C" w:rsidRDefault="00ED67AC" w:rsidP="000C027E">
            <w:pPr>
              <w:pStyle w:val="TableText"/>
              <w:jc w:val="left"/>
              <w:rPr>
                <w:rFonts w:ascii="Arial" w:hAnsi="Arial" w:cs="Arial"/>
                <w:sz w:val="18"/>
                <w:szCs w:val="18"/>
              </w:rPr>
            </w:pPr>
            <w:r>
              <w:rPr>
                <w:rFonts w:ascii="Arial" w:hAnsi="Arial" w:cs="Arial"/>
                <w:sz w:val="18"/>
                <w:szCs w:val="18"/>
              </w:rPr>
              <w:t xml:space="preserve">Revision to incorporate </w:t>
            </w:r>
            <w:r w:rsidR="000C027E">
              <w:rPr>
                <w:rFonts w:ascii="Arial" w:hAnsi="Arial" w:cs="Arial"/>
                <w:sz w:val="18"/>
                <w:szCs w:val="18"/>
              </w:rPr>
              <w:t xml:space="preserve">Generator </w:t>
            </w:r>
            <w:r w:rsidR="00A4018E">
              <w:rPr>
                <w:rFonts w:ascii="Arial" w:hAnsi="Arial" w:cs="Arial"/>
                <w:sz w:val="18"/>
                <w:szCs w:val="18"/>
              </w:rPr>
              <w:t xml:space="preserve">Fuel and Emission </w:t>
            </w:r>
            <w:r w:rsidR="000C027E">
              <w:rPr>
                <w:rFonts w:ascii="Arial" w:hAnsi="Arial" w:cs="Arial"/>
                <w:sz w:val="18"/>
                <w:szCs w:val="18"/>
              </w:rPr>
              <w:t>Survey section directly</w:t>
            </w:r>
            <w:r w:rsidR="00B008A1">
              <w:rPr>
                <w:rFonts w:ascii="Arial" w:hAnsi="Arial" w:cs="Arial"/>
                <w:sz w:val="18"/>
                <w:szCs w:val="18"/>
              </w:rPr>
              <w:t xml:space="preserve"> into the </w:t>
            </w:r>
            <w:r w:rsidR="000C027E">
              <w:rPr>
                <w:rFonts w:ascii="Arial" w:hAnsi="Arial" w:cs="Arial"/>
                <w:sz w:val="18"/>
                <w:szCs w:val="18"/>
              </w:rPr>
              <w:t>main</w:t>
            </w:r>
            <w:r w:rsidR="0023731C">
              <w:rPr>
                <w:rFonts w:ascii="Arial" w:hAnsi="Arial" w:cs="Arial"/>
                <w:sz w:val="18"/>
                <w:szCs w:val="18"/>
              </w:rPr>
              <w:t xml:space="preserve"> </w:t>
            </w:r>
            <w:r w:rsidR="000C027E">
              <w:rPr>
                <w:rFonts w:ascii="Arial" w:hAnsi="Arial" w:cs="Arial"/>
                <w:sz w:val="18"/>
                <w:szCs w:val="18"/>
              </w:rPr>
              <w:t>body and retire Appendix A</w:t>
            </w:r>
          </w:p>
        </w:tc>
      </w:tr>
      <w:tr w:rsidR="00ED67AC" w:rsidRPr="002D260C" w14:paraId="1880347F" w14:textId="77777777" w:rsidTr="00A228A1">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489" w:author="Author">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490" w:author="Author">
            <w:trPr>
              <w:gridAfter w:val="0"/>
              <w:cantSplit/>
              <w:jc w:val="center"/>
            </w:trPr>
          </w:trPrChange>
        </w:trPr>
        <w:tc>
          <w:tcPr>
            <w:tcW w:w="1093" w:type="dxa"/>
            <w:tcBorders>
              <w:top w:val="single" w:sz="4" w:space="0" w:color="auto"/>
              <w:bottom w:val="single" w:sz="4" w:space="0" w:color="auto"/>
              <w:right w:val="single" w:sz="4" w:space="0" w:color="auto"/>
            </w:tcBorders>
            <w:tcPrChange w:id="491" w:author="Author">
              <w:tcPr>
                <w:tcW w:w="1093" w:type="dxa"/>
                <w:gridSpan w:val="2"/>
              </w:tcPr>
            </w:tcPrChange>
          </w:tcPr>
          <w:p w14:paraId="7444892B" w14:textId="45EB22AB" w:rsidR="00ED67AC" w:rsidRDefault="00121E8D" w:rsidP="006A6F7D">
            <w:pPr>
              <w:pStyle w:val="TableText"/>
              <w:rPr>
                <w:rFonts w:ascii="Arial" w:hAnsi="Arial" w:cs="Arial"/>
                <w:sz w:val="18"/>
                <w:szCs w:val="18"/>
              </w:rPr>
            </w:pPr>
            <w:r>
              <w:rPr>
                <w:rFonts w:ascii="Arial" w:hAnsi="Arial" w:cs="Arial"/>
                <w:sz w:val="18"/>
                <w:szCs w:val="18"/>
              </w:rPr>
              <w:t>Rev 8</w:t>
            </w:r>
          </w:p>
        </w:tc>
        <w:tc>
          <w:tcPr>
            <w:tcW w:w="990" w:type="dxa"/>
            <w:tcBorders>
              <w:top w:val="single" w:sz="4" w:space="0" w:color="auto"/>
              <w:left w:val="single" w:sz="4" w:space="0" w:color="auto"/>
              <w:bottom w:val="single" w:sz="4" w:space="0" w:color="auto"/>
              <w:right w:val="single" w:sz="4" w:space="0" w:color="auto"/>
            </w:tcBorders>
            <w:tcPrChange w:id="492" w:author="Author">
              <w:tcPr>
                <w:tcW w:w="990" w:type="dxa"/>
                <w:gridSpan w:val="2"/>
              </w:tcPr>
            </w:tcPrChange>
          </w:tcPr>
          <w:p w14:paraId="044F34CE" w14:textId="2D09B08F" w:rsidR="00ED67AC" w:rsidRDefault="00397BAB" w:rsidP="006A6F7D">
            <w:pPr>
              <w:pStyle w:val="TableText"/>
              <w:rPr>
                <w:rFonts w:ascii="Arial" w:hAnsi="Arial" w:cs="Arial"/>
                <w:sz w:val="18"/>
                <w:szCs w:val="18"/>
              </w:rPr>
            </w:pPr>
            <w:r>
              <w:rPr>
                <w:rFonts w:ascii="Arial" w:hAnsi="Arial" w:cs="Arial"/>
                <w:sz w:val="18"/>
                <w:szCs w:val="18"/>
              </w:rPr>
              <w:t>10/27/21</w:t>
            </w:r>
          </w:p>
        </w:tc>
        <w:tc>
          <w:tcPr>
            <w:tcW w:w="7599" w:type="dxa"/>
            <w:tcBorders>
              <w:top w:val="single" w:sz="4" w:space="0" w:color="auto"/>
              <w:left w:val="single" w:sz="4" w:space="0" w:color="auto"/>
              <w:bottom w:val="single" w:sz="4" w:space="0" w:color="auto"/>
            </w:tcBorders>
            <w:tcPrChange w:id="493" w:author="Author">
              <w:tcPr>
                <w:tcW w:w="7599" w:type="dxa"/>
                <w:gridSpan w:val="2"/>
              </w:tcPr>
            </w:tcPrChange>
          </w:tcPr>
          <w:p w14:paraId="6DA971D0" w14:textId="7A25BAA6" w:rsidR="00ED67AC" w:rsidRDefault="00121E8D" w:rsidP="00121E8D">
            <w:pPr>
              <w:pStyle w:val="TableText"/>
              <w:jc w:val="left"/>
              <w:rPr>
                <w:rFonts w:ascii="Arial" w:hAnsi="Arial" w:cs="Arial"/>
                <w:sz w:val="18"/>
                <w:szCs w:val="18"/>
              </w:rPr>
            </w:pPr>
            <w:r>
              <w:rPr>
                <w:rFonts w:ascii="Arial" w:hAnsi="Arial" w:cs="Arial"/>
                <w:sz w:val="18"/>
                <w:szCs w:val="18"/>
              </w:rPr>
              <w:t>Added and updated Generator Winter Readiness Survey questions</w:t>
            </w:r>
          </w:p>
        </w:tc>
      </w:tr>
      <w:tr w:rsidR="001F59D4" w:rsidRPr="002D260C" w14:paraId="222D3CE4" w14:textId="77777777" w:rsidTr="00A228A1">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494" w:author="Author">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495" w:author="Author">
            <w:trPr>
              <w:gridAfter w:val="0"/>
              <w:cantSplit/>
              <w:jc w:val="center"/>
            </w:trPr>
          </w:trPrChange>
        </w:trPr>
        <w:tc>
          <w:tcPr>
            <w:tcW w:w="1093" w:type="dxa"/>
            <w:tcBorders>
              <w:top w:val="single" w:sz="4" w:space="0" w:color="auto"/>
              <w:bottom w:val="single" w:sz="4" w:space="0" w:color="auto"/>
              <w:right w:val="single" w:sz="4" w:space="0" w:color="auto"/>
            </w:tcBorders>
            <w:tcPrChange w:id="496" w:author="Author">
              <w:tcPr>
                <w:tcW w:w="1093" w:type="dxa"/>
                <w:gridSpan w:val="2"/>
              </w:tcPr>
            </w:tcPrChange>
          </w:tcPr>
          <w:p w14:paraId="2B5FCB5E" w14:textId="646EE96E" w:rsidR="001F59D4" w:rsidRDefault="008558BD" w:rsidP="006A6F7D">
            <w:pPr>
              <w:pStyle w:val="TableText"/>
              <w:rPr>
                <w:rFonts w:ascii="Arial" w:hAnsi="Arial" w:cs="Arial"/>
                <w:sz w:val="18"/>
                <w:szCs w:val="18"/>
              </w:rPr>
            </w:pPr>
            <w:r>
              <w:rPr>
                <w:rFonts w:ascii="Arial" w:hAnsi="Arial" w:cs="Arial"/>
                <w:sz w:val="18"/>
                <w:szCs w:val="18"/>
              </w:rPr>
              <w:t>Rev 8.1</w:t>
            </w:r>
          </w:p>
        </w:tc>
        <w:tc>
          <w:tcPr>
            <w:tcW w:w="990" w:type="dxa"/>
            <w:tcBorders>
              <w:top w:val="single" w:sz="4" w:space="0" w:color="auto"/>
              <w:left w:val="single" w:sz="4" w:space="0" w:color="auto"/>
              <w:bottom w:val="single" w:sz="4" w:space="0" w:color="auto"/>
              <w:right w:val="single" w:sz="4" w:space="0" w:color="auto"/>
            </w:tcBorders>
            <w:tcPrChange w:id="497" w:author="Author">
              <w:tcPr>
                <w:tcW w:w="990" w:type="dxa"/>
                <w:gridSpan w:val="2"/>
              </w:tcPr>
            </w:tcPrChange>
          </w:tcPr>
          <w:p w14:paraId="1509A267" w14:textId="4E914873" w:rsidR="001F59D4" w:rsidRDefault="00363A28" w:rsidP="00363A28">
            <w:pPr>
              <w:pStyle w:val="TableText"/>
              <w:rPr>
                <w:rFonts w:ascii="Arial" w:hAnsi="Arial" w:cs="Arial"/>
                <w:sz w:val="18"/>
                <w:szCs w:val="18"/>
              </w:rPr>
            </w:pPr>
            <w:r>
              <w:rPr>
                <w:rFonts w:ascii="Arial" w:hAnsi="Arial" w:cs="Arial"/>
                <w:sz w:val="18"/>
                <w:szCs w:val="18"/>
              </w:rPr>
              <w:t>09/29/22</w:t>
            </w:r>
          </w:p>
        </w:tc>
        <w:tc>
          <w:tcPr>
            <w:tcW w:w="7599" w:type="dxa"/>
            <w:tcBorders>
              <w:top w:val="single" w:sz="4" w:space="0" w:color="auto"/>
              <w:left w:val="single" w:sz="4" w:space="0" w:color="auto"/>
              <w:bottom w:val="single" w:sz="4" w:space="0" w:color="auto"/>
            </w:tcBorders>
            <w:tcPrChange w:id="498" w:author="Author">
              <w:tcPr>
                <w:tcW w:w="7599" w:type="dxa"/>
                <w:gridSpan w:val="2"/>
              </w:tcPr>
            </w:tcPrChange>
          </w:tcPr>
          <w:p w14:paraId="2DA8074F" w14:textId="4FA62BF8" w:rsidR="001F59D4" w:rsidRDefault="008558BD" w:rsidP="00121E8D">
            <w:pPr>
              <w:pStyle w:val="TableText"/>
              <w:jc w:val="left"/>
              <w:rPr>
                <w:rFonts w:ascii="Arial" w:hAnsi="Arial" w:cs="Arial"/>
                <w:sz w:val="18"/>
                <w:szCs w:val="18"/>
              </w:rPr>
            </w:pPr>
            <w:r>
              <w:rPr>
                <w:rFonts w:ascii="Arial" w:hAnsi="Arial" w:cs="Arial"/>
                <w:sz w:val="18"/>
                <w:szCs w:val="18"/>
              </w:rPr>
              <w:t>Biennial</w:t>
            </w:r>
            <w:r w:rsidR="00D60F26">
              <w:rPr>
                <w:rFonts w:ascii="Arial" w:hAnsi="Arial" w:cs="Arial"/>
                <w:sz w:val="18"/>
                <w:szCs w:val="18"/>
              </w:rPr>
              <w:t xml:space="preserve"> review completed</w:t>
            </w:r>
            <w:r w:rsidRPr="008558BD">
              <w:rPr>
                <w:rFonts w:ascii="Arial" w:hAnsi="Arial" w:cs="Arial"/>
                <w:sz w:val="18"/>
                <w:szCs w:val="18"/>
              </w:rPr>
              <w:t xml:space="preserve"> </w:t>
            </w:r>
            <w:r w:rsidR="008636AF">
              <w:rPr>
                <w:rFonts w:ascii="Arial" w:hAnsi="Arial" w:cs="Arial"/>
                <w:sz w:val="18"/>
                <w:szCs w:val="18"/>
              </w:rPr>
              <w:t xml:space="preserve">by procedure owner </w:t>
            </w:r>
            <w:r w:rsidRPr="008558BD">
              <w:rPr>
                <w:rFonts w:ascii="Arial" w:hAnsi="Arial" w:cs="Arial"/>
                <w:sz w:val="18"/>
                <w:szCs w:val="18"/>
              </w:rPr>
              <w:t>requiring no changes</w:t>
            </w:r>
            <w:r w:rsidR="00931F44">
              <w:rPr>
                <w:rFonts w:ascii="Arial" w:hAnsi="Arial" w:cs="Arial"/>
                <w:sz w:val="18"/>
                <w:szCs w:val="18"/>
              </w:rPr>
              <w:t xml:space="preserve">; </w:t>
            </w:r>
            <w:r w:rsidRPr="008558BD">
              <w:rPr>
                <w:rFonts w:ascii="Arial" w:hAnsi="Arial" w:cs="Arial"/>
                <w:sz w:val="18"/>
                <w:szCs w:val="18"/>
              </w:rPr>
              <w:br/>
              <w:t>Made administrative changes required to publish a Minor Revision</w:t>
            </w:r>
            <w:r w:rsidR="001F749E">
              <w:rPr>
                <w:rFonts w:ascii="Arial" w:hAnsi="Arial" w:cs="Arial"/>
                <w:sz w:val="18"/>
                <w:szCs w:val="18"/>
              </w:rPr>
              <w:t>.</w:t>
            </w:r>
          </w:p>
        </w:tc>
      </w:tr>
      <w:tr w:rsidR="008558BD" w:rsidRPr="002D260C" w14:paraId="37AEBA57" w14:textId="77777777" w:rsidTr="00A228A1">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499" w:author="Author">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500" w:author="Author">
            <w:trPr>
              <w:gridAfter w:val="0"/>
              <w:cantSplit/>
              <w:jc w:val="center"/>
            </w:trPr>
          </w:trPrChange>
        </w:trPr>
        <w:tc>
          <w:tcPr>
            <w:tcW w:w="1093" w:type="dxa"/>
            <w:tcBorders>
              <w:top w:val="single" w:sz="4" w:space="0" w:color="auto"/>
              <w:bottom w:val="single" w:sz="4" w:space="0" w:color="auto"/>
              <w:right w:val="single" w:sz="4" w:space="0" w:color="auto"/>
            </w:tcBorders>
            <w:tcPrChange w:id="501" w:author="Author">
              <w:tcPr>
                <w:tcW w:w="1093" w:type="dxa"/>
                <w:gridSpan w:val="2"/>
              </w:tcPr>
            </w:tcPrChange>
          </w:tcPr>
          <w:p w14:paraId="16D4AE3F" w14:textId="61C7CB2F" w:rsidR="008558BD" w:rsidRDefault="00012079" w:rsidP="006A6F7D">
            <w:pPr>
              <w:pStyle w:val="TableText"/>
              <w:rPr>
                <w:rFonts w:ascii="Arial" w:hAnsi="Arial" w:cs="Arial"/>
                <w:sz w:val="18"/>
                <w:szCs w:val="18"/>
              </w:rPr>
            </w:pPr>
            <w:r>
              <w:rPr>
                <w:rFonts w:ascii="Arial" w:hAnsi="Arial" w:cs="Arial"/>
                <w:sz w:val="18"/>
                <w:szCs w:val="18"/>
              </w:rPr>
              <w:t>Rev</w:t>
            </w:r>
            <w:r w:rsidR="00601CCF">
              <w:rPr>
                <w:rFonts w:ascii="Arial" w:hAnsi="Arial" w:cs="Arial"/>
                <w:sz w:val="18"/>
                <w:szCs w:val="18"/>
              </w:rPr>
              <w:t xml:space="preserve"> </w:t>
            </w:r>
            <w:r w:rsidR="00175017">
              <w:rPr>
                <w:rFonts w:ascii="Arial" w:hAnsi="Arial" w:cs="Arial"/>
                <w:sz w:val="18"/>
                <w:szCs w:val="18"/>
              </w:rPr>
              <w:t>9</w:t>
            </w:r>
          </w:p>
        </w:tc>
        <w:tc>
          <w:tcPr>
            <w:tcW w:w="990" w:type="dxa"/>
            <w:tcBorders>
              <w:top w:val="single" w:sz="4" w:space="0" w:color="auto"/>
              <w:left w:val="single" w:sz="4" w:space="0" w:color="auto"/>
              <w:bottom w:val="single" w:sz="4" w:space="0" w:color="auto"/>
              <w:right w:val="single" w:sz="4" w:space="0" w:color="auto"/>
            </w:tcBorders>
            <w:tcPrChange w:id="502" w:author="Author">
              <w:tcPr>
                <w:tcW w:w="990" w:type="dxa"/>
                <w:gridSpan w:val="2"/>
              </w:tcPr>
            </w:tcPrChange>
          </w:tcPr>
          <w:p w14:paraId="782D7376" w14:textId="3B6119DC" w:rsidR="008558BD" w:rsidRDefault="00080A94" w:rsidP="006A6F7D">
            <w:pPr>
              <w:pStyle w:val="TableText"/>
              <w:rPr>
                <w:rFonts w:ascii="Arial" w:hAnsi="Arial" w:cs="Arial"/>
                <w:sz w:val="18"/>
                <w:szCs w:val="18"/>
              </w:rPr>
            </w:pPr>
            <w:r>
              <w:rPr>
                <w:rFonts w:ascii="Arial" w:hAnsi="Arial" w:cs="Arial"/>
                <w:sz w:val="18"/>
                <w:szCs w:val="18"/>
              </w:rPr>
              <w:t>10/19/23</w:t>
            </w:r>
          </w:p>
        </w:tc>
        <w:tc>
          <w:tcPr>
            <w:tcW w:w="7599" w:type="dxa"/>
            <w:tcBorders>
              <w:top w:val="single" w:sz="4" w:space="0" w:color="auto"/>
              <w:left w:val="single" w:sz="4" w:space="0" w:color="auto"/>
              <w:bottom w:val="single" w:sz="4" w:space="0" w:color="auto"/>
            </w:tcBorders>
            <w:tcPrChange w:id="503" w:author="Author">
              <w:tcPr>
                <w:tcW w:w="7599" w:type="dxa"/>
                <w:gridSpan w:val="2"/>
              </w:tcPr>
            </w:tcPrChange>
          </w:tcPr>
          <w:p w14:paraId="712A0653" w14:textId="78F40CA5" w:rsidR="00BD7010" w:rsidRDefault="000860E8" w:rsidP="009E731D">
            <w:pPr>
              <w:pStyle w:val="TableText"/>
              <w:spacing w:after="0"/>
              <w:jc w:val="left"/>
              <w:rPr>
                <w:rFonts w:ascii="Arial" w:hAnsi="Arial" w:cs="Arial"/>
                <w:sz w:val="18"/>
                <w:szCs w:val="18"/>
              </w:rPr>
            </w:pPr>
            <w:r>
              <w:rPr>
                <w:rFonts w:ascii="Arial" w:hAnsi="Arial" w:cs="Arial"/>
                <w:sz w:val="18"/>
                <w:szCs w:val="18"/>
              </w:rPr>
              <w:t xml:space="preserve">Periodic review completed by procedure </w:t>
            </w:r>
            <w:proofErr w:type="gramStart"/>
            <w:r>
              <w:rPr>
                <w:rFonts w:ascii="Arial" w:hAnsi="Arial" w:cs="Arial"/>
                <w:sz w:val="18"/>
                <w:szCs w:val="18"/>
              </w:rPr>
              <w:t>owner;</w:t>
            </w:r>
            <w:proofErr w:type="gramEnd"/>
          </w:p>
          <w:p w14:paraId="5822A516" w14:textId="64601D79" w:rsidR="00781193" w:rsidRDefault="00B36B60" w:rsidP="000860E8">
            <w:pPr>
              <w:pStyle w:val="TableText"/>
              <w:spacing w:before="0" w:after="0"/>
              <w:jc w:val="left"/>
              <w:rPr>
                <w:rFonts w:ascii="Arial" w:hAnsi="Arial" w:cs="Arial"/>
                <w:sz w:val="18"/>
                <w:szCs w:val="18"/>
              </w:rPr>
            </w:pPr>
            <w:r>
              <w:rPr>
                <w:rFonts w:ascii="Arial" w:hAnsi="Arial" w:cs="Arial"/>
                <w:sz w:val="18"/>
                <w:szCs w:val="18"/>
              </w:rPr>
              <w:t xml:space="preserve">Added </w:t>
            </w:r>
            <w:r w:rsidR="00175017">
              <w:rPr>
                <w:rFonts w:ascii="Arial" w:hAnsi="Arial" w:cs="Arial"/>
                <w:sz w:val="18"/>
                <w:szCs w:val="18"/>
              </w:rPr>
              <w:t xml:space="preserve">references </w:t>
            </w:r>
            <w:r w:rsidR="00DA14FB">
              <w:rPr>
                <w:rFonts w:ascii="Arial" w:hAnsi="Arial" w:cs="Arial"/>
                <w:sz w:val="18"/>
                <w:szCs w:val="18"/>
              </w:rPr>
              <w:t>to NERC</w:t>
            </w:r>
            <w:r w:rsidRPr="00B36B60">
              <w:rPr>
                <w:rFonts w:ascii="Arial" w:hAnsi="Arial" w:cs="Arial"/>
                <w:sz w:val="18"/>
                <w:szCs w:val="18"/>
              </w:rPr>
              <w:t xml:space="preserve"> Standards IRO-010</w:t>
            </w:r>
            <w:r w:rsidR="00761234">
              <w:rPr>
                <w:rFonts w:ascii="Arial" w:hAnsi="Arial" w:cs="Arial"/>
                <w:sz w:val="18"/>
                <w:szCs w:val="18"/>
              </w:rPr>
              <w:t xml:space="preserve"> </w:t>
            </w:r>
            <w:r w:rsidRPr="00B36B60">
              <w:rPr>
                <w:rFonts w:ascii="Arial" w:hAnsi="Arial" w:cs="Arial"/>
                <w:sz w:val="18"/>
                <w:szCs w:val="18"/>
              </w:rPr>
              <w:t>and TOP-</w:t>
            </w:r>
            <w:proofErr w:type="gramStart"/>
            <w:r w:rsidRPr="00B36B60">
              <w:rPr>
                <w:rFonts w:ascii="Arial" w:hAnsi="Arial" w:cs="Arial"/>
                <w:sz w:val="18"/>
                <w:szCs w:val="18"/>
              </w:rPr>
              <w:t>003</w:t>
            </w:r>
            <w:r w:rsidR="00781193">
              <w:rPr>
                <w:rFonts w:ascii="Arial" w:hAnsi="Arial" w:cs="Arial"/>
                <w:sz w:val="18"/>
                <w:szCs w:val="18"/>
              </w:rPr>
              <w:t>;</w:t>
            </w:r>
            <w:proofErr w:type="gramEnd"/>
          </w:p>
          <w:p w14:paraId="02B36823" w14:textId="7BEB5383" w:rsidR="008558BD" w:rsidRDefault="00781193" w:rsidP="000860E8">
            <w:pPr>
              <w:pStyle w:val="TableText"/>
              <w:spacing w:before="0"/>
              <w:jc w:val="left"/>
              <w:rPr>
                <w:rFonts w:ascii="Arial" w:hAnsi="Arial" w:cs="Arial"/>
                <w:sz w:val="18"/>
                <w:szCs w:val="18"/>
              </w:rPr>
            </w:pPr>
            <w:r>
              <w:rPr>
                <w:rFonts w:ascii="Arial" w:hAnsi="Arial" w:cs="Arial"/>
                <w:sz w:val="18"/>
                <w:szCs w:val="18"/>
              </w:rPr>
              <w:t>Clarified question 2 in Section V.B.2</w:t>
            </w:r>
            <w:r w:rsidR="00175017">
              <w:rPr>
                <w:rFonts w:ascii="Arial" w:hAnsi="Arial" w:cs="Arial"/>
                <w:sz w:val="18"/>
                <w:szCs w:val="18"/>
              </w:rPr>
              <w:t>.</w:t>
            </w:r>
          </w:p>
        </w:tc>
      </w:tr>
      <w:tr w:rsidR="000860E8" w:rsidRPr="002D260C" w14:paraId="21A56CD4" w14:textId="77777777" w:rsidTr="00A228A1">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504" w:author="Author">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trPrChange w:id="505" w:author="Author">
            <w:trPr>
              <w:gridAfter w:val="0"/>
              <w:cantSplit/>
              <w:jc w:val="center"/>
            </w:trPr>
          </w:trPrChange>
        </w:trPr>
        <w:tc>
          <w:tcPr>
            <w:tcW w:w="1093" w:type="dxa"/>
            <w:tcBorders>
              <w:top w:val="single" w:sz="4" w:space="0" w:color="auto"/>
              <w:bottom w:val="single" w:sz="4" w:space="0" w:color="auto"/>
              <w:right w:val="single" w:sz="4" w:space="0" w:color="auto"/>
            </w:tcBorders>
            <w:tcPrChange w:id="506" w:author="Author">
              <w:tcPr>
                <w:tcW w:w="1093" w:type="dxa"/>
                <w:gridSpan w:val="2"/>
              </w:tcPr>
            </w:tcPrChange>
          </w:tcPr>
          <w:p w14:paraId="693655CA" w14:textId="1A7A4A4E" w:rsidR="000860E8" w:rsidRDefault="00C30BEF" w:rsidP="006A6F7D">
            <w:pPr>
              <w:pStyle w:val="TableText"/>
              <w:rPr>
                <w:rFonts w:ascii="Arial" w:hAnsi="Arial" w:cs="Arial"/>
                <w:sz w:val="18"/>
                <w:szCs w:val="18"/>
              </w:rPr>
            </w:pPr>
            <w:ins w:id="507" w:author="Author">
              <w:r>
                <w:rPr>
                  <w:rFonts w:ascii="Arial" w:hAnsi="Arial" w:cs="Arial"/>
                  <w:sz w:val="18"/>
                  <w:szCs w:val="18"/>
                </w:rPr>
                <w:t>Rev 10</w:t>
              </w:r>
            </w:ins>
          </w:p>
        </w:tc>
        <w:tc>
          <w:tcPr>
            <w:tcW w:w="990" w:type="dxa"/>
            <w:tcBorders>
              <w:top w:val="single" w:sz="4" w:space="0" w:color="auto"/>
              <w:left w:val="single" w:sz="4" w:space="0" w:color="auto"/>
              <w:bottom w:val="single" w:sz="4" w:space="0" w:color="auto"/>
              <w:right w:val="single" w:sz="4" w:space="0" w:color="auto"/>
            </w:tcBorders>
            <w:tcPrChange w:id="508" w:author="Author">
              <w:tcPr>
                <w:tcW w:w="990" w:type="dxa"/>
                <w:gridSpan w:val="2"/>
              </w:tcPr>
            </w:tcPrChange>
          </w:tcPr>
          <w:p w14:paraId="648611E7" w14:textId="21E63FCB" w:rsidR="000860E8" w:rsidRDefault="001228C6" w:rsidP="006A6F7D">
            <w:pPr>
              <w:pStyle w:val="TableText"/>
              <w:rPr>
                <w:rFonts w:ascii="Arial" w:hAnsi="Arial" w:cs="Arial"/>
                <w:sz w:val="18"/>
                <w:szCs w:val="18"/>
              </w:rPr>
            </w:pPr>
            <w:ins w:id="509" w:author="Author">
              <w:r>
                <w:rPr>
                  <w:rFonts w:ascii="Arial" w:hAnsi="Arial" w:cs="Arial"/>
                  <w:sz w:val="18"/>
                  <w:szCs w:val="18"/>
                </w:rPr>
                <w:t>Draft</w:t>
              </w:r>
            </w:ins>
          </w:p>
        </w:tc>
        <w:tc>
          <w:tcPr>
            <w:tcW w:w="7599" w:type="dxa"/>
            <w:tcBorders>
              <w:top w:val="single" w:sz="4" w:space="0" w:color="auto"/>
              <w:left w:val="single" w:sz="4" w:space="0" w:color="auto"/>
              <w:bottom w:val="single" w:sz="4" w:space="0" w:color="auto"/>
            </w:tcBorders>
            <w:tcPrChange w:id="510" w:author="Author">
              <w:tcPr>
                <w:tcW w:w="7599" w:type="dxa"/>
                <w:gridSpan w:val="2"/>
              </w:tcPr>
            </w:tcPrChange>
          </w:tcPr>
          <w:p w14:paraId="3769FA6C" w14:textId="226F0678" w:rsidR="001228C6" w:rsidRDefault="001228C6" w:rsidP="0065763D">
            <w:pPr>
              <w:pStyle w:val="TableText"/>
              <w:spacing w:after="0"/>
              <w:jc w:val="left"/>
              <w:rPr>
                <w:ins w:id="511" w:author="Author"/>
                <w:rFonts w:ascii="Arial" w:hAnsi="Arial" w:cs="Arial"/>
                <w:sz w:val="18"/>
                <w:szCs w:val="18"/>
              </w:rPr>
            </w:pPr>
            <w:ins w:id="512" w:author="Author">
              <w:r>
                <w:rPr>
                  <w:rFonts w:ascii="Arial" w:hAnsi="Arial" w:cs="Arial"/>
                  <w:sz w:val="18"/>
                  <w:szCs w:val="18"/>
                </w:rPr>
                <w:t xml:space="preserve">Biennial review completed by procedure </w:t>
              </w:r>
              <w:proofErr w:type="gramStart"/>
              <w:r>
                <w:rPr>
                  <w:rFonts w:ascii="Arial" w:hAnsi="Arial" w:cs="Arial"/>
                  <w:sz w:val="18"/>
                  <w:szCs w:val="18"/>
                </w:rPr>
                <w:t>owner;</w:t>
              </w:r>
              <w:proofErr w:type="gramEnd"/>
            </w:ins>
          </w:p>
          <w:p w14:paraId="0684398E" w14:textId="6FDED7FC" w:rsidR="00C30BEF" w:rsidRDefault="00C30BEF" w:rsidP="0065763D">
            <w:pPr>
              <w:pStyle w:val="TableText"/>
              <w:spacing w:before="0" w:after="0"/>
              <w:jc w:val="left"/>
              <w:rPr>
                <w:ins w:id="513" w:author="Author"/>
                <w:rFonts w:ascii="Arial" w:hAnsi="Arial" w:cs="Arial"/>
                <w:sz w:val="18"/>
                <w:szCs w:val="18"/>
              </w:rPr>
            </w:pPr>
            <w:ins w:id="514" w:author="Author">
              <w:r>
                <w:rPr>
                  <w:rFonts w:ascii="Arial" w:hAnsi="Arial" w:cs="Arial"/>
                  <w:sz w:val="18"/>
                  <w:szCs w:val="18"/>
                </w:rPr>
                <w:t xml:space="preserve">Updated Generator Fuel and Emissions Survey to reflect current </w:t>
              </w:r>
              <w:proofErr w:type="gramStart"/>
              <w:r>
                <w:rPr>
                  <w:rFonts w:ascii="Arial" w:hAnsi="Arial" w:cs="Arial"/>
                  <w:sz w:val="18"/>
                  <w:szCs w:val="18"/>
                </w:rPr>
                <w:t>survey</w:t>
              </w:r>
              <w:r w:rsidR="001228C6">
                <w:rPr>
                  <w:rFonts w:ascii="Arial" w:hAnsi="Arial" w:cs="Arial"/>
                  <w:sz w:val="18"/>
                  <w:szCs w:val="18"/>
                </w:rPr>
                <w:t>;</w:t>
              </w:r>
              <w:proofErr w:type="gramEnd"/>
            </w:ins>
          </w:p>
          <w:p w14:paraId="0669BDDD" w14:textId="498136C9" w:rsidR="000860E8" w:rsidRDefault="00C30BEF" w:rsidP="00F713F3">
            <w:pPr>
              <w:pStyle w:val="TableText"/>
              <w:spacing w:before="0"/>
              <w:jc w:val="left"/>
              <w:rPr>
                <w:rFonts w:ascii="Arial" w:hAnsi="Arial" w:cs="Arial"/>
                <w:sz w:val="18"/>
                <w:szCs w:val="18"/>
              </w:rPr>
            </w:pPr>
            <w:ins w:id="515" w:author="Author">
              <w:r>
                <w:rPr>
                  <w:rFonts w:ascii="Arial" w:hAnsi="Arial" w:cs="Arial"/>
                  <w:sz w:val="18"/>
                  <w:szCs w:val="18"/>
                </w:rPr>
                <w:t>Added language for compliance with EOP-012</w:t>
              </w:r>
              <w:del w:id="516" w:author="Author">
                <w:r w:rsidDel="00F713F3">
                  <w:rPr>
                    <w:rFonts w:ascii="Arial" w:hAnsi="Arial" w:cs="Arial"/>
                    <w:sz w:val="18"/>
                    <w:szCs w:val="18"/>
                  </w:rPr>
                  <w:delText>-</w:delText>
                </w:r>
                <w:r w:rsidR="0067489D" w:rsidDel="00F713F3">
                  <w:rPr>
                    <w:rFonts w:ascii="Arial" w:hAnsi="Arial" w:cs="Arial"/>
                    <w:sz w:val="18"/>
                    <w:szCs w:val="18"/>
                  </w:rPr>
                  <w:delText>2</w:delText>
                </w:r>
              </w:del>
              <w:r w:rsidR="001228C6">
                <w:rPr>
                  <w:rFonts w:ascii="Arial" w:hAnsi="Arial" w:cs="Arial"/>
                  <w:sz w:val="18"/>
                  <w:szCs w:val="18"/>
                </w:rPr>
                <w:t>.</w:t>
              </w:r>
            </w:ins>
          </w:p>
        </w:tc>
      </w:tr>
      <w:tr w:rsidR="00583AA6" w:rsidRPr="002D260C" w14:paraId="342D02E9" w14:textId="77777777" w:rsidTr="00A228A1">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Change w:id="517" w:author="Author">
            <w:tblPrEx>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Ex>
          </w:tblPrExChange>
        </w:tblPrEx>
        <w:trPr>
          <w:cantSplit/>
          <w:jc w:val="center"/>
          <w:ins w:id="518" w:author="Author"/>
          <w:trPrChange w:id="519" w:author="Author">
            <w:trPr>
              <w:gridAfter w:val="0"/>
              <w:cantSplit/>
              <w:jc w:val="center"/>
            </w:trPr>
          </w:trPrChange>
        </w:trPr>
        <w:tc>
          <w:tcPr>
            <w:tcW w:w="1093" w:type="dxa"/>
            <w:tcBorders>
              <w:top w:val="single" w:sz="4" w:space="0" w:color="auto"/>
              <w:bottom w:val="single" w:sz="4" w:space="0" w:color="auto"/>
              <w:right w:val="single" w:sz="4" w:space="0" w:color="auto"/>
            </w:tcBorders>
            <w:tcPrChange w:id="520" w:author="Author">
              <w:tcPr>
                <w:tcW w:w="1093" w:type="dxa"/>
                <w:gridSpan w:val="2"/>
              </w:tcPr>
            </w:tcPrChange>
          </w:tcPr>
          <w:p w14:paraId="43DBA014" w14:textId="77777777" w:rsidR="00583AA6" w:rsidRDefault="00583AA6" w:rsidP="006A6F7D">
            <w:pPr>
              <w:pStyle w:val="TableText"/>
              <w:rPr>
                <w:ins w:id="521" w:author="Author"/>
                <w:rFonts w:ascii="Arial" w:hAnsi="Arial" w:cs="Arial"/>
                <w:sz w:val="18"/>
                <w:szCs w:val="18"/>
              </w:rPr>
            </w:pPr>
          </w:p>
        </w:tc>
        <w:tc>
          <w:tcPr>
            <w:tcW w:w="990" w:type="dxa"/>
            <w:tcBorders>
              <w:top w:val="single" w:sz="4" w:space="0" w:color="auto"/>
              <w:left w:val="single" w:sz="4" w:space="0" w:color="auto"/>
              <w:bottom w:val="single" w:sz="4" w:space="0" w:color="auto"/>
              <w:right w:val="single" w:sz="4" w:space="0" w:color="auto"/>
            </w:tcBorders>
            <w:tcPrChange w:id="522" w:author="Author">
              <w:tcPr>
                <w:tcW w:w="990" w:type="dxa"/>
                <w:gridSpan w:val="2"/>
              </w:tcPr>
            </w:tcPrChange>
          </w:tcPr>
          <w:p w14:paraId="5B9904DE" w14:textId="77777777" w:rsidR="00583AA6" w:rsidRDefault="00583AA6" w:rsidP="006A6F7D">
            <w:pPr>
              <w:pStyle w:val="TableText"/>
              <w:rPr>
                <w:ins w:id="523" w:author="Author"/>
                <w:rFonts w:ascii="Arial" w:hAnsi="Arial" w:cs="Arial"/>
                <w:sz w:val="18"/>
                <w:szCs w:val="18"/>
              </w:rPr>
            </w:pPr>
          </w:p>
        </w:tc>
        <w:tc>
          <w:tcPr>
            <w:tcW w:w="7599" w:type="dxa"/>
            <w:tcBorders>
              <w:top w:val="single" w:sz="4" w:space="0" w:color="auto"/>
              <w:left w:val="single" w:sz="4" w:space="0" w:color="auto"/>
              <w:bottom w:val="single" w:sz="4" w:space="0" w:color="auto"/>
            </w:tcBorders>
            <w:tcPrChange w:id="524" w:author="Author">
              <w:tcPr>
                <w:tcW w:w="7599" w:type="dxa"/>
                <w:gridSpan w:val="2"/>
              </w:tcPr>
            </w:tcPrChange>
          </w:tcPr>
          <w:p w14:paraId="185C9E2E" w14:textId="77777777" w:rsidR="00583AA6" w:rsidRDefault="00583AA6" w:rsidP="0065763D">
            <w:pPr>
              <w:pStyle w:val="TableText"/>
              <w:spacing w:after="0"/>
              <w:jc w:val="left"/>
              <w:rPr>
                <w:ins w:id="525" w:author="Author"/>
                <w:rFonts w:ascii="Arial" w:hAnsi="Arial" w:cs="Arial"/>
                <w:sz w:val="18"/>
                <w:szCs w:val="18"/>
              </w:rPr>
            </w:pPr>
          </w:p>
        </w:tc>
      </w:tr>
    </w:tbl>
    <w:p w14:paraId="6F52189B" w14:textId="77777777" w:rsidR="00D812BF" w:rsidRPr="00837B01" w:rsidRDefault="00D812BF" w:rsidP="00E9575F">
      <w:pPr>
        <w:pStyle w:val="DocumentText"/>
        <w:rPr>
          <w:rFonts w:ascii="Arial" w:hAnsi="Arial" w:cs="Arial"/>
          <w:sz w:val="2"/>
          <w:szCs w:val="2"/>
        </w:rPr>
      </w:pPr>
    </w:p>
    <w:sectPr w:rsidR="00D812BF" w:rsidRPr="00837B01" w:rsidSect="00095F77">
      <w:headerReference w:type="default" r:id="rId8"/>
      <w:footerReference w:type="default" r:id="rId9"/>
      <w:headerReference w:type="first" r:id="rId10"/>
      <w:footerReference w:type="first" r:id="rId11"/>
      <w:pgSz w:w="12240" w:h="15840" w:code="1"/>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87592D" w14:textId="77777777" w:rsidR="002C009E" w:rsidRDefault="002C009E">
      <w:r>
        <w:separator/>
      </w:r>
    </w:p>
  </w:endnote>
  <w:endnote w:type="continuationSeparator" w:id="0">
    <w:p w14:paraId="7E389018" w14:textId="77777777" w:rsidR="002C009E" w:rsidRDefault="002C009E">
      <w:r>
        <w:continuationSeparator/>
      </w:r>
    </w:p>
  </w:endnote>
  <w:endnote w:type="continuationNotice" w:id="1">
    <w:p w14:paraId="347D6C1A" w14:textId="77777777" w:rsidR="002C009E" w:rsidRDefault="002C00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218A3" w14:textId="77777777" w:rsidR="0064116A" w:rsidRPr="00ED3E91" w:rsidRDefault="0064116A" w:rsidP="00185A92">
    <w:pPr>
      <w:pStyle w:val="Footer"/>
      <w:jc w:val="right"/>
      <w:rPr>
        <w:sz w:val="18"/>
        <w:szCs w:val="18"/>
      </w:rPr>
    </w:pPr>
    <w:r w:rsidRPr="00ED3E91">
      <w:rPr>
        <w:b/>
        <w:sz w:val="18"/>
        <w:szCs w:val="18"/>
      </w:rPr>
      <w:t>Hard Copy Is Uncontrolled</w:t>
    </w:r>
  </w:p>
  <w:p w14:paraId="6F5218A4" w14:textId="2D3DA5A1" w:rsidR="0064116A" w:rsidRDefault="0064116A" w:rsidP="0015236B">
    <w:pPr>
      <w:pStyle w:val="Footer"/>
      <w:rPr>
        <w:rFonts w:cs="Arial"/>
      </w:rPr>
    </w:pPr>
    <w:r>
      <w:rPr>
        <w:sz w:val="18"/>
        <w:szCs w:val="18"/>
      </w:rPr>
      <w:t xml:space="preserve">Revision </w:t>
    </w:r>
    <w:ins w:id="526" w:author="Author">
      <w:r>
        <w:rPr>
          <w:sz w:val="18"/>
          <w:szCs w:val="18"/>
        </w:rPr>
        <w:t>10</w:t>
      </w:r>
    </w:ins>
    <w:del w:id="527" w:author="Author">
      <w:r w:rsidDel="00FB4E1C">
        <w:rPr>
          <w:sz w:val="18"/>
          <w:szCs w:val="18"/>
        </w:rPr>
        <w:delText>9</w:delText>
      </w:r>
    </w:del>
    <w:r>
      <w:rPr>
        <w:sz w:val="18"/>
        <w:szCs w:val="18"/>
      </w:rPr>
      <w:t xml:space="preserve">, Effective Date: </w:t>
    </w:r>
    <w:ins w:id="528" w:author="Author">
      <w:r>
        <w:rPr>
          <w:sz w:val="18"/>
          <w:szCs w:val="18"/>
        </w:rPr>
        <w:t>Draft</w:t>
      </w:r>
    </w:ins>
    <w:del w:id="529" w:author="Author">
      <w:r w:rsidDel="00FB4E1C">
        <w:rPr>
          <w:sz w:val="18"/>
          <w:szCs w:val="18"/>
        </w:rPr>
        <w:delText>October 19, 2023</w:delText>
      </w:r>
    </w:del>
    <w:r>
      <w:tab/>
    </w:r>
    <w:r>
      <w:tab/>
    </w:r>
    <w:r w:rsidRPr="00ED3E91">
      <w:rPr>
        <w:rFonts w:cs="Arial"/>
        <w:sz w:val="18"/>
        <w:szCs w:val="18"/>
      </w:rPr>
      <w:t xml:space="preserve">Page </w:t>
    </w:r>
    <w:r w:rsidRPr="00ED3E91">
      <w:rPr>
        <w:rFonts w:cs="Arial"/>
        <w:sz w:val="18"/>
        <w:szCs w:val="18"/>
      </w:rPr>
      <w:fldChar w:fldCharType="begin"/>
    </w:r>
    <w:r w:rsidRPr="00ED3E91">
      <w:rPr>
        <w:rFonts w:cs="Arial"/>
        <w:sz w:val="18"/>
        <w:szCs w:val="18"/>
      </w:rPr>
      <w:instrText xml:space="preserve"> PAGE </w:instrText>
    </w:r>
    <w:r w:rsidRPr="00ED3E91">
      <w:rPr>
        <w:rFonts w:cs="Arial"/>
        <w:sz w:val="18"/>
        <w:szCs w:val="18"/>
      </w:rPr>
      <w:fldChar w:fldCharType="separate"/>
    </w:r>
    <w:r w:rsidR="0065066E">
      <w:rPr>
        <w:rFonts w:cs="Arial"/>
        <w:noProof/>
        <w:sz w:val="18"/>
        <w:szCs w:val="18"/>
      </w:rPr>
      <w:t>17</w:t>
    </w:r>
    <w:r w:rsidRPr="00ED3E91">
      <w:rPr>
        <w:rFonts w:cs="Arial"/>
        <w:sz w:val="18"/>
        <w:szCs w:val="18"/>
      </w:rPr>
      <w:fldChar w:fldCharType="end"/>
    </w:r>
    <w:r w:rsidRPr="00ED3E91">
      <w:rPr>
        <w:rFonts w:cs="Arial"/>
        <w:sz w:val="18"/>
        <w:szCs w:val="18"/>
      </w:rPr>
      <w:t xml:space="preserve"> of </w:t>
    </w:r>
    <w:r w:rsidRPr="00ED3E91">
      <w:rPr>
        <w:rFonts w:cs="Arial"/>
        <w:sz w:val="18"/>
        <w:szCs w:val="18"/>
      </w:rPr>
      <w:fldChar w:fldCharType="begin"/>
    </w:r>
    <w:r w:rsidRPr="00ED3E91">
      <w:rPr>
        <w:rFonts w:cs="Arial"/>
        <w:sz w:val="18"/>
        <w:szCs w:val="18"/>
      </w:rPr>
      <w:instrText xml:space="preserve"> NUMPAGES  </w:instrText>
    </w:r>
    <w:r w:rsidRPr="00ED3E91">
      <w:rPr>
        <w:rFonts w:cs="Arial"/>
        <w:sz w:val="18"/>
        <w:szCs w:val="18"/>
      </w:rPr>
      <w:fldChar w:fldCharType="separate"/>
    </w:r>
    <w:r w:rsidR="0065066E">
      <w:rPr>
        <w:rFonts w:cs="Arial"/>
        <w:noProof/>
        <w:sz w:val="18"/>
        <w:szCs w:val="18"/>
      </w:rPr>
      <w:t>26</w:t>
    </w:r>
    <w:r w:rsidRPr="00ED3E91">
      <w:rPr>
        <w:rFonts w:cs="Arial"/>
        <w:sz w:val="18"/>
        <w:szCs w:val="18"/>
      </w:rPr>
      <w:fldChar w:fldCharType="end"/>
    </w:r>
  </w:p>
  <w:p w14:paraId="6F5218A5" w14:textId="77777777" w:rsidR="0064116A" w:rsidRPr="006A6F7D" w:rsidRDefault="0064116A" w:rsidP="0015236B">
    <w:pPr>
      <w:pStyle w:val="Footer"/>
      <w:jc w:val="center"/>
      <w:rPr>
        <w:rFonts w:ascii="Calibri" w:hAnsi="Calibri" w:cs="Calibri"/>
        <w:b/>
      </w:rPr>
    </w:pPr>
    <w:r w:rsidRPr="006A6F7D">
      <w:rPr>
        <w:rFonts w:ascii="Calibri" w:hAnsi="Calibri" w:cs="Calibri"/>
        <w:b/>
      </w:rPr>
      <w:t>ISO-NE 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218A8" w14:textId="26873929" w:rsidR="0064116A" w:rsidRDefault="0064116A" w:rsidP="006A6BF6">
    <w:pPr>
      <w:pStyle w:val="Footer"/>
      <w:rPr>
        <w:i/>
        <w:sz w:val="18"/>
        <w:szCs w:val="18"/>
      </w:rPr>
    </w:pPr>
    <w:r w:rsidRPr="006A259C">
      <w:rPr>
        <w:i/>
        <w:sz w:val="18"/>
        <w:szCs w:val="18"/>
      </w:rPr>
      <w:t xml:space="preserve">This document is controlled when viewed on the ISO New England Internet web site. When downloaded and printed, this document becomes </w:t>
    </w:r>
    <w:r w:rsidRPr="00185A92">
      <w:rPr>
        <w:b/>
        <w:i/>
        <w:sz w:val="18"/>
        <w:szCs w:val="18"/>
      </w:rPr>
      <w:t>UNCONTROLLED</w:t>
    </w:r>
    <w:r>
      <w:rPr>
        <w:i/>
        <w:sz w:val="18"/>
        <w:szCs w:val="18"/>
      </w:rPr>
      <w:t>, and users</w:t>
    </w:r>
    <w:r w:rsidRPr="006A259C">
      <w:rPr>
        <w:i/>
        <w:sz w:val="18"/>
        <w:szCs w:val="18"/>
      </w:rPr>
      <w:t xml:space="preserve"> should check the Internet web site to ensure that they have the latest version.</w:t>
    </w:r>
  </w:p>
  <w:p w14:paraId="6F5218A9" w14:textId="77777777" w:rsidR="0064116A" w:rsidRPr="00ED3E91" w:rsidRDefault="0064116A" w:rsidP="00185A92">
    <w:pPr>
      <w:pStyle w:val="Footer"/>
      <w:jc w:val="right"/>
      <w:rPr>
        <w:sz w:val="18"/>
        <w:szCs w:val="18"/>
      </w:rPr>
    </w:pPr>
    <w:r w:rsidRPr="00ED3E91">
      <w:rPr>
        <w:b/>
        <w:sz w:val="18"/>
        <w:szCs w:val="18"/>
      </w:rPr>
      <w:t>Hard Copy Is Uncontrolled</w:t>
    </w:r>
  </w:p>
  <w:p w14:paraId="6F5218AA" w14:textId="335EE208" w:rsidR="0064116A" w:rsidRDefault="0064116A" w:rsidP="006A259C">
    <w:pPr>
      <w:pStyle w:val="Footer"/>
      <w:rPr>
        <w:rFonts w:cs="Arial"/>
      </w:rPr>
    </w:pPr>
    <w:r>
      <w:rPr>
        <w:sz w:val="18"/>
        <w:szCs w:val="18"/>
      </w:rPr>
      <w:t xml:space="preserve">Revision </w:t>
    </w:r>
    <w:ins w:id="530" w:author="Author">
      <w:r>
        <w:rPr>
          <w:sz w:val="18"/>
          <w:szCs w:val="18"/>
        </w:rPr>
        <w:t>10</w:t>
      </w:r>
    </w:ins>
    <w:del w:id="531" w:author="Author">
      <w:r w:rsidDel="00FB4E1C">
        <w:rPr>
          <w:sz w:val="18"/>
          <w:szCs w:val="18"/>
        </w:rPr>
        <w:delText>9</w:delText>
      </w:r>
    </w:del>
    <w:r>
      <w:rPr>
        <w:sz w:val="18"/>
        <w:szCs w:val="18"/>
      </w:rPr>
      <w:t xml:space="preserve">, Effective Date: </w:t>
    </w:r>
    <w:ins w:id="532" w:author="Author">
      <w:r>
        <w:rPr>
          <w:sz w:val="18"/>
          <w:szCs w:val="18"/>
        </w:rPr>
        <w:t>Draft</w:t>
      </w:r>
    </w:ins>
    <w:del w:id="533" w:author="Author">
      <w:r w:rsidDel="00FB4E1C">
        <w:rPr>
          <w:sz w:val="18"/>
          <w:szCs w:val="18"/>
        </w:rPr>
        <w:delText>October 19, 2023</w:delText>
      </w:r>
    </w:del>
    <w:r>
      <w:tab/>
    </w:r>
    <w:r>
      <w:tab/>
    </w:r>
    <w:r w:rsidRPr="00ED3E91">
      <w:rPr>
        <w:rFonts w:cs="Arial"/>
        <w:sz w:val="18"/>
        <w:szCs w:val="18"/>
      </w:rPr>
      <w:t xml:space="preserve">Page </w:t>
    </w:r>
    <w:r w:rsidRPr="00ED3E91">
      <w:rPr>
        <w:rFonts w:cs="Arial"/>
        <w:sz w:val="18"/>
        <w:szCs w:val="18"/>
      </w:rPr>
      <w:fldChar w:fldCharType="begin"/>
    </w:r>
    <w:r w:rsidRPr="00ED3E91">
      <w:rPr>
        <w:rFonts w:cs="Arial"/>
        <w:sz w:val="18"/>
        <w:szCs w:val="18"/>
      </w:rPr>
      <w:instrText xml:space="preserve"> PAGE </w:instrText>
    </w:r>
    <w:r w:rsidRPr="00ED3E91">
      <w:rPr>
        <w:rFonts w:cs="Arial"/>
        <w:sz w:val="18"/>
        <w:szCs w:val="18"/>
      </w:rPr>
      <w:fldChar w:fldCharType="separate"/>
    </w:r>
    <w:r w:rsidR="0065066E">
      <w:rPr>
        <w:rFonts w:cs="Arial"/>
        <w:noProof/>
        <w:sz w:val="18"/>
        <w:szCs w:val="18"/>
      </w:rPr>
      <w:t>1</w:t>
    </w:r>
    <w:r w:rsidRPr="00ED3E91">
      <w:rPr>
        <w:rFonts w:cs="Arial"/>
        <w:sz w:val="18"/>
        <w:szCs w:val="18"/>
      </w:rPr>
      <w:fldChar w:fldCharType="end"/>
    </w:r>
    <w:r w:rsidRPr="00ED3E91">
      <w:rPr>
        <w:rFonts w:cs="Arial"/>
        <w:sz w:val="18"/>
        <w:szCs w:val="18"/>
      </w:rPr>
      <w:t xml:space="preserve"> of </w:t>
    </w:r>
    <w:r w:rsidRPr="00ED3E91">
      <w:rPr>
        <w:rFonts w:cs="Arial"/>
        <w:sz w:val="18"/>
        <w:szCs w:val="18"/>
      </w:rPr>
      <w:fldChar w:fldCharType="begin"/>
    </w:r>
    <w:r w:rsidRPr="00ED3E91">
      <w:rPr>
        <w:rFonts w:cs="Arial"/>
        <w:sz w:val="18"/>
        <w:szCs w:val="18"/>
      </w:rPr>
      <w:instrText xml:space="preserve"> NUMPAGES  </w:instrText>
    </w:r>
    <w:r w:rsidRPr="00ED3E91">
      <w:rPr>
        <w:rFonts w:cs="Arial"/>
        <w:sz w:val="18"/>
        <w:szCs w:val="18"/>
      </w:rPr>
      <w:fldChar w:fldCharType="separate"/>
    </w:r>
    <w:r w:rsidR="0065066E">
      <w:rPr>
        <w:rFonts w:cs="Arial"/>
        <w:noProof/>
        <w:sz w:val="18"/>
        <w:szCs w:val="18"/>
      </w:rPr>
      <w:t>2</w:t>
    </w:r>
    <w:r w:rsidRPr="00ED3E91">
      <w:rPr>
        <w:rFonts w:cs="Arial"/>
        <w:sz w:val="18"/>
        <w:szCs w:val="18"/>
      </w:rPr>
      <w:fldChar w:fldCharType="end"/>
    </w:r>
  </w:p>
  <w:p w14:paraId="6F5218AB" w14:textId="77777777" w:rsidR="0064116A" w:rsidRPr="006A6F7D" w:rsidRDefault="0064116A" w:rsidP="006A259C">
    <w:pPr>
      <w:pStyle w:val="Footer"/>
      <w:jc w:val="center"/>
      <w:rPr>
        <w:rFonts w:ascii="Calibri" w:hAnsi="Calibri" w:cs="Calibri"/>
        <w:b/>
      </w:rPr>
    </w:pPr>
    <w:r w:rsidRPr="006A6F7D">
      <w:rPr>
        <w:rFonts w:ascii="Calibri" w:hAnsi="Calibri" w:cs="Calibri"/>
        <w:b/>
      </w:rPr>
      <w:t>ISO-NE PUBLIC</w:t>
    </w:r>
  </w:p>
  <w:p w14:paraId="6F5218AC" w14:textId="77777777" w:rsidR="0064116A" w:rsidRPr="006A259C" w:rsidRDefault="0064116A" w:rsidP="006A6BF6">
    <w:pPr>
      <w:pStyle w:val="Footer"/>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BB1137" w14:textId="77777777" w:rsidR="002C009E" w:rsidRDefault="002C009E">
      <w:r>
        <w:separator/>
      </w:r>
    </w:p>
  </w:footnote>
  <w:footnote w:type="continuationSeparator" w:id="0">
    <w:p w14:paraId="5395B370" w14:textId="77777777" w:rsidR="002C009E" w:rsidRDefault="002C009E">
      <w:r>
        <w:continuationSeparator/>
      </w:r>
    </w:p>
  </w:footnote>
  <w:footnote w:type="continuationNotice" w:id="1">
    <w:p w14:paraId="109E0F51" w14:textId="77777777" w:rsidR="002C009E" w:rsidRDefault="002C009E"/>
  </w:footnote>
  <w:footnote w:id="2">
    <w:p w14:paraId="6F5218AD" w14:textId="4D9CF870" w:rsidR="0064116A" w:rsidRPr="008951C8" w:rsidRDefault="0064116A" w:rsidP="0029162E">
      <w:pPr>
        <w:pStyle w:val="FootnoteText"/>
        <w:rPr>
          <w:rFonts w:ascii="Arial" w:hAnsi="Arial" w:cs="Arial"/>
        </w:rPr>
      </w:pPr>
      <w:r w:rsidRPr="008951C8">
        <w:rPr>
          <w:rStyle w:val="FootnoteReference"/>
          <w:rFonts w:ascii="Arial" w:hAnsi="Arial" w:cs="Arial"/>
        </w:rPr>
        <w:footnoteRef/>
      </w:r>
      <w:r w:rsidRPr="008951C8">
        <w:rPr>
          <w:rFonts w:ascii="Arial" w:hAnsi="Arial" w:cs="Arial"/>
        </w:rPr>
        <w:t xml:space="preserve"> Th</w:t>
      </w:r>
      <w:r>
        <w:rPr>
          <w:rFonts w:ascii="Arial" w:hAnsi="Arial" w:cs="Arial"/>
        </w:rPr>
        <w:t>e</w:t>
      </w:r>
      <w:r w:rsidRPr="008951C8">
        <w:rPr>
          <w:rFonts w:ascii="Arial" w:hAnsi="Arial" w:cs="Arial"/>
        </w:rPr>
        <w:t xml:space="preserve"> Generator Winter Readiness Survey was initially completed prior to the winter period of 2019-2020, in part, as a response to the FERC/NERC joint report, </w:t>
      </w:r>
      <w:r>
        <w:rPr>
          <w:rFonts w:ascii="Arial" w:hAnsi="Arial" w:cs="Arial"/>
        </w:rPr>
        <w:t>“</w:t>
      </w:r>
      <w:r w:rsidRPr="008951C8">
        <w:rPr>
          <w:rFonts w:ascii="Arial" w:hAnsi="Arial" w:cs="Arial"/>
        </w:rPr>
        <w:t>The South Central United States Cold Weather Bulk Electric System Event of January 17, 2018</w:t>
      </w:r>
      <w:r w:rsidRPr="00C7590D">
        <w:rPr>
          <w:rFonts w:ascii="Arial" w:hAnsi="Arial" w:cs="Arial"/>
        </w:rPr>
        <w:t>” issued on July18, 201</w:t>
      </w:r>
      <w:r w:rsidRPr="00032DD5">
        <w:rPr>
          <w:rFonts w:ascii="Arial" w:hAnsi="Arial" w:cs="Arial"/>
        </w:rPr>
        <w:t>9</w:t>
      </w:r>
      <w:r w:rsidRPr="007019B4">
        <w:rPr>
          <w:rFonts w:ascii="Arial" w:hAnsi="Arial" w:cs="Arial"/>
        </w:rPr>
        <w:t>.</w:t>
      </w:r>
    </w:p>
  </w:footnote>
  <w:footnote w:id="3">
    <w:p w14:paraId="6F5218AE" w14:textId="77777777" w:rsidR="0064116A" w:rsidRPr="00700BDC" w:rsidRDefault="0064116A" w:rsidP="00166EF9">
      <w:pPr>
        <w:pStyle w:val="FootnoteText"/>
        <w:rPr>
          <w:rFonts w:ascii="Arial" w:hAnsi="Arial" w:cs="Arial"/>
          <w:sz w:val="18"/>
        </w:rPr>
      </w:pPr>
      <w:r>
        <w:rPr>
          <w:rStyle w:val="FootnoteReference"/>
        </w:rPr>
        <w:footnoteRef/>
      </w:r>
      <w:r>
        <w:t xml:space="preserve"> </w:t>
      </w:r>
      <w:r w:rsidRPr="00700BDC">
        <w:rPr>
          <w:rFonts w:ascii="Arial" w:hAnsi="Arial" w:cs="Arial"/>
          <w:sz w:val="18"/>
        </w:rPr>
        <w:t>Examples of c</w:t>
      </w:r>
      <w:r w:rsidRPr="00700BDC">
        <w:rPr>
          <w:rFonts w:ascii="Arial" w:hAnsi="Arial" w:cs="Arial"/>
          <w:bCs/>
          <w:sz w:val="18"/>
        </w:rPr>
        <w:t>ritical facilities, for the purposes of this survey, includes</w:t>
      </w:r>
      <w:r w:rsidRPr="003A3D65">
        <w:rPr>
          <w:rFonts w:ascii="Arial" w:hAnsi="Arial" w:cs="Arial"/>
          <w:bCs/>
          <w:sz w:val="18"/>
        </w:rPr>
        <w:t>, but is</w:t>
      </w:r>
      <w:r w:rsidRPr="00700BDC">
        <w:rPr>
          <w:rFonts w:ascii="Arial" w:hAnsi="Arial" w:cs="Arial"/>
          <w:bCs/>
          <w:sz w:val="18"/>
        </w:rPr>
        <w:t xml:space="preserve"> not limited to; LNG </w:t>
      </w:r>
      <w:r>
        <w:rPr>
          <w:rFonts w:ascii="Arial" w:hAnsi="Arial" w:cs="Arial"/>
          <w:bCs/>
          <w:sz w:val="18"/>
        </w:rPr>
        <w:t>l</w:t>
      </w:r>
      <w:r w:rsidRPr="00700BDC">
        <w:rPr>
          <w:rFonts w:ascii="Arial" w:hAnsi="Arial" w:cs="Arial"/>
          <w:bCs/>
          <w:sz w:val="18"/>
        </w:rPr>
        <w:t>iquefaction/vaporization facilities, control centers, gate stations, pipeline compressor stations, and other components/facilities deemed critical to operations by each pipeline or facility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218A0" w14:textId="77777777" w:rsidR="0064116A" w:rsidRDefault="0064116A" w:rsidP="00AF3D03">
    <w:pPr>
      <w:pStyle w:val="Header"/>
    </w:pPr>
    <w:r>
      <w:t>ISO New England Operating Procedures</w:t>
    </w:r>
    <w:r>
      <w:tab/>
      <w:t xml:space="preserve">                  OP-21 – Operational Surveys, Energy Forecasting &amp; </w:t>
    </w:r>
  </w:p>
  <w:p w14:paraId="6F5218A1" w14:textId="67C73577" w:rsidR="0064116A" w:rsidRPr="006A6BF6" w:rsidRDefault="0064116A" w:rsidP="00AF3D03">
    <w:pPr>
      <w:pStyle w:val="Header"/>
      <w:rPr>
        <w:sz w:val="2"/>
        <w:szCs w:val="2"/>
      </w:rPr>
    </w:pPr>
    <w:r>
      <w:tab/>
      <w:t xml:space="preserve">                                                                                  Reporting and Actions During an Energy Emergency</w:t>
    </w:r>
  </w:p>
  <w:p w14:paraId="6F5218A2" w14:textId="77777777" w:rsidR="0064116A" w:rsidRDefault="006411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218A6" w14:textId="77777777" w:rsidR="0064116A" w:rsidRDefault="0064116A" w:rsidP="00095F77">
    <w:pPr>
      <w:pStyle w:val="Header"/>
    </w:pPr>
    <w:r>
      <w:t>ISO New England Operating Procedures</w:t>
    </w:r>
    <w:r>
      <w:tab/>
      <w:t xml:space="preserve">                  OP-21 – Operational Surveys, Energy Forecasting &amp; </w:t>
    </w:r>
  </w:p>
  <w:p w14:paraId="6F5218A7" w14:textId="02310C2D" w:rsidR="0064116A" w:rsidRPr="006A6BF6" w:rsidRDefault="0064116A" w:rsidP="006A259C">
    <w:pPr>
      <w:pStyle w:val="Header"/>
      <w:rPr>
        <w:sz w:val="2"/>
        <w:szCs w:val="2"/>
      </w:rPr>
    </w:pPr>
    <w:r>
      <w:tab/>
      <w:t xml:space="preserve">                                                                                  Reporting and Actions During an Energy Emergency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14BD8"/>
    <w:multiLevelType w:val="multilevel"/>
    <w:tmpl w:val="1E46C186"/>
    <w:lvl w:ilvl="0">
      <w:start w:val="1"/>
      <w:numFmt w:val="decimal"/>
      <w:pStyle w:val="Step"/>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216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32B2F4F"/>
    <w:multiLevelType w:val="hybridMultilevel"/>
    <w:tmpl w:val="BCC4661E"/>
    <w:lvl w:ilvl="0" w:tplc="8DD6F0A6">
      <w:start w:val="1"/>
      <w:numFmt w:val="upp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15:restartNumberingAfterBreak="0">
    <w:nsid w:val="09F06EFC"/>
    <w:multiLevelType w:val="singleLevel"/>
    <w:tmpl w:val="AA7A8D2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CB4144"/>
    <w:multiLevelType w:val="hybridMultilevel"/>
    <w:tmpl w:val="1D7EB7A2"/>
    <w:lvl w:ilvl="0" w:tplc="E4427F2E">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 w15:restartNumberingAfterBreak="0">
    <w:nsid w:val="153B299C"/>
    <w:multiLevelType w:val="hybridMultilevel"/>
    <w:tmpl w:val="396093A2"/>
    <w:lvl w:ilvl="0" w:tplc="34CAB194">
      <w:start w:val="1"/>
      <w:numFmt w:val="decimal"/>
      <w:lvlText w:val="%1."/>
      <w:lvlJc w:val="left"/>
      <w:pPr>
        <w:ind w:left="1080" w:hanging="360"/>
      </w:pPr>
      <w:rPr>
        <w:rFonts w:ascii="Arial" w:hAnsi="Arial" w:cs="Arial"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7827F5"/>
    <w:multiLevelType w:val="singleLevel"/>
    <w:tmpl w:val="5706F48C"/>
    <w:lvl w:ilvl="0">
      <w:start w:val="1"/>
      <w:numFmt w:val="bullet"/>
      <w:pStyle w:val="bullet2line"/>
      <w:lvlText w:val=""/>
      <w:lvlJc w:val="left"/>
      <w:pPr>
        <w:tabs>
          <w:tab w:val="num" w:pos="720"/>
        </w:tabs>
        <w:ind w:left="720" w:hanging="360"/>
      </w:pPr>
      <w:rPr>
        <w:rFonts w:ascii="Symbol" w:hAnsi="Symbol" w:hint="default"/>
      </w:rPr>
    </w:lvl>
  </w:abstractNum>
  <w:abstractNum w:abstractNumId="6" w15:restartNumberingAfterBreak="0">
    <w:nsid w:val="1C1B7F85"/>
    <w:multiLevelType w:val="hybridMultilevel"/>
    <w:tmpl w:val="9B46782C"/>
    <w:lvl w:ilvl="0" w:tplc="04090015">
      <w:start w:val="1"/>
      <w:numFmt w:val="upperLetter"/>
      <w:lvlText w:val="%1."/>
      <w:lvlJc w:val="left"/>
      <w:pPr>
        <w:ind w:left="810" w:hanging="360"/>
      </w:pPr>
    </w:lvl>
    <w:lvl w:ilvl="1" w:tplc="C8D41D62">
      <w:start w:val="1"/>
      <w:numFmt w:val="upperLetter"/>
      <w:lvlText w:val="%2."/>
      <w:lvlJc w:val="left"/>
      <w:pPr>
        <w:ind w:left="1530" w:hanging="360"/>
      </w:pPr>
      <w:rPr>
        <w:rFonts w:hint="default"/>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2EBA41BF"/>
    <w:multiLevelType w:val="hybridMultilevel"/>
    <w:tmpl w:val="0D5E0CD2"/>
    <w:lvl w:ilvl="0" w:tplc="E4427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6952A68"/>
    <w:multiLevelType w:val="hybridMultilevel"/>
    <w:tmpl w:val="48E4D464"/>
    <w:lvl w:ilvl="0" w:tplc="E4427F2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40554C9E"/>
    <w:multiLevelType w:val="multilevel"/>
    <w:tmpl w:val="37E4AC50"/>
    <w:lvl w:ilvl="0">
      <w:start w:val="1"/>
      <w:numFmt w:val="decimal"/>
      <w:pStyle w:val="Level1text"/>
      <w:lvlText w:val="%1."/>
      <w:lvlJc w:val="left"/>
      <w:pPr>
        <w:tabs>
          <w:tab w:val="num" w:pos="475"/>
        </w:tabs>
        <w:ind w:left="475" w:hanging="475"/>
      </w:pPr>
    </w:lvl>
    <w:lvl w:ilvl="1">
      <w:start w:val="1"/>
      <w:numFmt w:val="upperLetter"/>
      <w:lvlText w:val="%2."/>
      <w:lvlJc w:val="left"/>
      <w:pPr>
        <w:tabs>
          <w:tab w:val="num" w:pos="950"/>
        </w:tabs>
        <w:ind w:left="950" w:hanging="475"/>
      </w:pPr>
    </w:lvl>
    <w:lvl w:ilvl="2">
      <w:start w:val="1"/>
      <w:numFmt w:val="decimal"/>
      <w:lvlText w:val="(%3)"/>
      <w:lvlJc w:val="left"/>
      <w:pPr>
        <w:tabs>
          <w:tab w:val="num" w:pos="1440"/>
        </w:tabs>
        <w:ind w:left="1440" w:hanging="490"/>
      </w:pPr>
    </w:lvl>
    <w:lvl w:ilvl="3">
      <w:start w:val="1"/>
      <w:numFmt w:val="lowerLetter"/>
      <w:lvlText w:val="%4."/>
      <w:lvlJc w:val="left"/>
      <w:pPr>
        <w:tabs>
          <w:tab w:val="num" w:pos="1915"/>
        </w:tabs>
        <w:ind w:left="1915" w:hanging="475"/>
      </w:pPr>
    </w:lvl>
    <w:lvl w:ilvl="4">
      <w:start w:val="1"/>
      <w:numFmt w:val="lowerRoman"/>
      <w:lvlText w:val="(%5)"/>
      <w:lvlJc w:val="left"/>
      <w:pPr>
        <w:tabs>
          <w:tab w:val="num" w:pos="2635"/>
        </w:tabs>
        <w:ind w:left="2390" w:hanging="475"/>
      </w:pPr>
    </w:lvl>
    <w:lvl w:ilvl="5">
      <w:start w:val="1"/>
      <w:numFmt w:val="lowerLetter"/>
      <w:lvlText w:val="(%6)"/>
      <w:lvlJc w:val="left"/>
      <w:pPr>
        <w:tabs>
          <w:tab w:val="num" w:pos="2880"/>
        </w:tabs>
        <w:ind w:left="2880" w:hanging="49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0984654"/>
    <w:multiLevelType w:val="hybridMultilevel"/>
    <w:tmpl w:val="7AAED3BC"/>
    <w:lvl w:ilvl="0" w:tplc="F9D6101C">
      <w:start w:val="6"/>
      <w:numFmt w:val="upperRoman"/>
      <w:lvlText w:val="%1."/>
      <w:lvlJc w:val="righ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430C6102"/>
    <w:multiLevelType w:val="hybridMultilevel"/>
    <w:tmpl w:val="C0169566"/>
    <w:lvl w:ilvl="0" w:tplc="04090013">
      <w:start w:val="1"/>
      <w:numFmt w:val="upperRoman"/>
      <w:lvlText w:val="%1."/>
      <w:lvlJc w:val="righ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450A463C"/>
    <w:multiLevelType w:val="hybridMultilevel"/>
    <w:tmpl w:val="68BC4ED0"/>
    <w:lvl w:ilvl="0" w:tplc="F9D6101C">
      <w:start w:val="6"/>
      <w:numFmt w:val="upperRoman"/>
      <w:lvlText w:val="%1."/>
      <w:lvlJc w:val="right"/>
      <w:pPr>
        <w:ind w:left="153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468E6E8B"/>
    <w:multiLevelType w:val="hybridMultilevel"/>
    <w:tmpl w:val="33FE13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C7861D2"/>
    <w:multiLevelType w:val="multilevel"/>
    <w:tmpl w:val="37FC3230"/>
    <w:lvl w:ilvl="0">
      <w:start w:val="1"/>
      <w:numFmt w:val="upperRoman"/>
      <w:pStyle w:val="Heading1"/>
      <w:lvlText w:val="%1."/>
      <w:lvlJc w:val="left"/>
      <w:pPr>
        <w:ind w:left="1350" w:firstLine="0"/>
      </w:pPr>
    </w:lvl>
    <w:lvl w:ilvl="1">
      <w:start w:val="1"/>
      <w:numFmt w:val="upperLetter"/>
      <w:pStyle w:val="Heading2"/>
      <w:lvlText w:val="%2."/>
      <w:lvlJc w:val="left"/>
      <w:pPr>
        <w:ind w:left="6480" w:firstLine="0"/>
      </w:pPr>
    </w:lvl>
    <w:lvl w:ilvl="2">
      <w:start w:val="1"/>
      <w:numFmt w:val="decimal"/>
      <w:pStyle w:val="Heading3"/>
      <w:lvlText w:val="%3."/>
      <w:lvlJc w:val="left"/>
      <w:pPr>
        <w:ind w:left="1440" w:firstLine="0"/>
      </w:pPr>
      <w:rPr>
        <w:i w:val="0"/>
      </w:r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5" w15:restartNumberingAfterBreak="0">
    <w:nsid w:val="4CE47C8B"/>
    <w:multiLevelType w:val="hybridMultilevel"/>
    <w:tmpl w:val="123016F2"/>
    <w:lvl w:ilvl="0" w:tplc="994EF580">
      <w:start w:val="2001"/>
      <w:numFmt w:val="decimal"/>
      <w:lvlText w:val="%1."/>
      <w:lvlJc w:val="left"/>
      <w:pPr>
        <w:ind w:left="900" w:hanging="360"/>
      </w:pPr>
      <w:rPr>
        <w:rFonts w:hint="default"/>
        <w:b/>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4E39342A"/>
    <w:multiLevelType w:val="hybridMultilevel"/>
    <w:tmpl w:val="E794AE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F8038C6"/>
    <w:multiLevelType w:val="hybridMultilevel"/>
    <w:tmpl w:val="6916E98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59162E5"/>
    <w:multiLevelType w:val="hybridMultilevel"/>
    <w:tmpl w:val="6D7C88B8"/>
    <w:lvl w:ilvl="0" w:tplc="F9D6101C">
      <w:start w:val="6"/>
      <w:numFmt w:val="upperRoman"/>
      <w:lvlText w:val="%1."/>
      <w:lvlJc w:val="righ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BBC7F05"/>
    <w:multiLevelType w:val="multilevel"/>
    <w:tmpl w:val="6FC65E7C"/>
    <w:lvl w:ilvl="0">
      <w:start w:val="1"/>
      <w:numFmt w:val="decimal"/>
      <w:lvlText w:val="%1."/>
      <w:lvlJc w:val="left"/>
      <w:pPr>
        <w:ind w:left="1080" w:hanging="360"/>
      </w:pPr>
      <w:rPr>
        <w:rFonts w:hint="default"/>
      </w:rPr>
    </w:lvl>
    <w:lvl w:ilvl="1">
      <w:start w:val="1"/>
      <w:numFmt w:val="decimal"/>
      <w:lvlText w:val="%1.%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0" w15:restartNumberingAfterBreak="0">
    <w:nsid w:val="5C550078"/>
    <w:multiLevelType w:val="hybridMultilevel"/>
    <w:tmpl w:val="437A3328"/>
    <w:lvl w:ilvl="0" w:tplc="0409000F">
      <w:start w:val="1"/>
      <w:numFmt w:val="decimal"/>
      <w:lvlText w:val="%1."/>
      <w:lvlJc w:val="left"/>
      <w:pPr>
        <w:ind w:left="15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983E3B"/>
    <w:multiLevelType w:val="hybridMultilevel"/>
    <w:tmpl w:val="29AACF7A"/>
    <w:lvl w:ilvl="0" w:tplc="27E27A46">
      <w:start w:val="1"/>
      <w:numFmt w:val="decimal"/>
      <w:lvlText w:val="%1."/>
      <w:lvlJc w:val="left"/>
      <w:pPr>
        <w:ind w:left="720" w:hanging="360"/>
      </w:pPr>
      <w:rPr>
        <w:rFonts w:ascii="Arial" w:hAnsi="Arial" w:cs="Arial"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9E09D1"/>
    <w:multiLevelType w:val="hybridMultilevel"/>
    <w:tmpl w:val="83E446CE"/>
    <w:lvl w:ilvl="0" w:tplc="C16A7FC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13A4A59"/>
    <w:multiLevelType w:val="hybridMultilevel"/>
    <w:tmpl w:val="F0489328"/>
    <w:lvl w:ilvl="0" w:tplc="04090003">
      <w:start w:val="1"/>
      <w:numFmt w:val="bullet"/>
      <w:lvlText w:val="o"/>
      <w:lvlJc w:val="left"/>
      <w:pPr>
        <w:ind w:left="1422" w:hanging="360"/>
      </w:pPr>
      <w:rPr>
        <w:rFonts w:ascii="Courier New" w:hAnsi="Courier New" w:cs="Courier New"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24" w15:restartNumberingAfterBreak="0">
    <w:nsid w:val="632435B2"/>
    <w:multiLevelType w:val="hybridMultilevel"/>
    <w:tmpl w:val="67D6E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F73EB4"/>
    <w:multiLevelType w:val="hybridMultilevel"/>
    <w:tmpl w:val="A91C434A"/>
    <w:lvl w:ilvl="0" w:tplc="E4427F2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85B3B14"/>
    <w:multiLevelType w:val="hybridMultilevel"/>
    <w:tmpl w:val="518CFA18"/>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27" w15:restartNumberingAfterBreak="0">
    <w:nsid w:val="6E590A45"/>
    <w:multiLevelType w:val="hybridMultilevel"/>
    <w:tmpl w:val="586206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164C71"/>
    <w:multiLevelType w:val="hybridMultilevel"/>
    <w:tmpl w:val="B456EC04"/>
    <w:lvl w:ilvl="0" w:tplc="99C6BA20">
      <w:start w:val="1"/>
      <w:numFmt w:val="lowerLetter"/>
      <w:lvlText w:val="%1."/>
      <w:lvlJc w:val="left"/>
      <w:pPr>
        <w:ind w:left="72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9" w15:restartNumberingAfterBreak="0">
    <w:nsid w:val="7C8E332D"/>
    <w:multiLevelType w:val="hybridMultilevel"/>
    <w:tmpl w:val="6916E9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13094949">
    <w:abstractNumId w:val="14"/>
  </w:num>
  <w:num w:numId="2" w16cid:durableId="1776093948">
    <w:abstractNumId w:val="9"/>
  </w:num>
  <w:num w:numId="3" w16cid:durableId="921989254">
    <w:abstractNumId w:val="0"/>
  </w:num>
  <w:num w:numId="4" w16cid:durableId="13688676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6210476">
    <w:abstractNumId w:val="0"/>
  </w:num>
  <w:num w:numId="6" w16cid:durableId="6847467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9051556">
    <w:abstractNumId w:val="0"/>
  </w:num>
  <w:num w:numId="8" w16cid:durableId="17025921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49398281">
    <w:abstractNumId w:val="2"/>
  </w:num>
  <w:num w:numId="10" w16cid:durableId="567495527">
    <w:abstractNumId w:val="5"/>
  </w:num>
  <w:num w:numId="11" w16cid:durableId="13661771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9414905">
    <w:abstractNumId w:val="0"/>
  </w:num>
  <w:num w:numId="13" w16cid:durableId="19059922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697574">
    <w:abstractNumId w:val="0"/>
  </w:num>
  <w:num w:numId="15" w16cid:durableId="1865702230">
    <w:abstractNumId w:val="0"/>
  </w:num>
  <w:num w:numId="16" w16cid:durableId="1722291351">
    <w:abstractNumId w:val="0"/>
  </w:num>
  <w:num w:numId="17" w16cid:durableId="386339502">
    <w:abstractNumId w:val="0"/>
  </w:num>
  <w:num w:numId="18" w16cid:durableId="188690824">
    <w:abstractNumId w:val="0"/>
  </w:num>
  <w:num w:numId="19" w16cid:durableId="292517988">
    <w:abstractNumId w:val="0"/>
  </w:num>
  <w:num w:numId="20" w16cid:durableId="538209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9932788">
    <w:abstractNumId w:val="0"/>
  </w:num>
  <w:num w:numId="22" w16cid:durableId="333386333">
    <w:abstractNumId w:val="0"/>
  </w:num>
  <w:num w:numId="23" w16cid:durableId="2941380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47749943">
    <w:abstractNumId w:val="0"/>
  </w:num>
  <w:num w:numId="25" w16cid:durableId="1003626131">
    <w:abstractNumId w:val="23"/>
  </w:num>
  <w:num w:numId="26" w16cid:durableId="19244107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384731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049600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3962812">
    <w:abstractNumId w:val="14"/>
  </w:num>
  <w:num w:numId="30" w16cid:durableId="12556293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85131099">
    <w:abstractNumId w:val="25"/>
  </w:num>
  <w:num w:numId="32" w16cid:durableId="469792075">
    <w:abstractNumId w:val="7"/>
  </w:num>
  <w:num w:numId="33" w16cid:durableId="1276787839">
    <w:abstractNumId w:val="27"/>
  </w:num>
  <w:num w:numId="34" w16cid:durableId="835194898">
    <w:abstractNumId w:val="26"/>
  </w:num>
  <w:num w:numId="35" w16cid:durableId="254902174">
    <w:abstractNumId w:val="6"/>
  </w:num>
  <w:num w:numId="36" w16cid:durableId="948198082">
    <w:abstractNumId w:val="22"/>
  </w:num>
  <w:num w:numId="37" w16cid:durableId="874195818">
    <w:abstractNumId w:val="3"/>
  </w:num>
  <w:num w:numId="38" w16cid:durableId="1837844547">
    <w:abstractNumId w:val="13"/>
  </w:num>
  <w:num w:numId="39" w16cid:durableId="553855487">
    <w:abstractNumId w:val="8"/>
  </w:num>
  <w:num w:numId="40" w16cid:durableId="1614088998">
    <w:abstractNumId w:val="4"/>
  </w:num>
  <w:num w:numId="41" w16cid:durableId="1031029931">
    <w:abstractNumId w:val="21"/>
  </w:num>
  <w:num w:numId="42" w16cid:durableId="425617396">
    <w:abstractNumId w:val="1"/>
  </w:num>
  <w:num w:numId="43" w16cid:durableId="1359239671">
    <w:abstractNumId w:val="17"/>
  </w:num>
  <w:num w:numId="44" w16cid:durableId="1681814758">
    <w:abstractNumId w:val="16"/>
  </w:num>
  <w:num w:numId="45" w16cid:durableId="392504161">
    <w:abstractNumId w:val="24"/>
  </w:num>
  <w:num w:numId="46" w16cid:durableId="2114663310">
    <w:abstractNumId w:val="29"/>
  </w:num>
  <w:num w:numId="47" w16cid:durableId="2127650503">
    <w:abstractNumId w:val="11"/>
  </w:num>
  <w:num w:numId="48" w16cid:durableId="209651403">
    <w:abstractNumId w:val="10"/>
  </w:num>
  <w:num w:numId="49" w16cid:durableId="1899827128">
    <w:abstractNumId w:val="18"/>
  </w:num>
  <w:num w:numId="50" w16cid:durableId="839659499">
    <w:abstractNumId w:val="14"/>
  </w:num>
  <w:num w:numId="51" w16cid:durableId="1800613572">
    <w:abstractNumId w:val="12"/>
  </w:num>
  <w:num w:numId="52" w16cid:durableId="25563868">
    <w:abstractNumId w:val="20"/>
  </w:num>
  <w:num w:numId="53" w16cid:durableId="991176157">
    <w:abstractNumId w:val="28"/>
  </w:num>
  <w:num w:numId="54" w16cid:durableId="1197238918">
    <w:abstractNumId w:val="19"/>
  </w:num>
  <w:num w:numId="55" w16cid:durableId="207576439">
    <w:abstractNumId w:val="15"/>
  </w:num>
  <w:num w:numId="56" w16cid:durableId="2051299927">
    <w:abstractNumId w:val="1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trackRevisions/>
  <w:defaultTabStop w:val="36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57"/>
    <w:rsid w:val="00002D97"/>
    <w:rsid w:val="000049F7"/>
    <w:rsid w:val="00012079"/>
    <w:rsid w:val="00017515"/>
    <w:rsid w:val="00032DD5"/>
    <w:rsid w:val="000377D3"/>
    <w:rsid w:val="000403BA"/>
    <w:rsid w:val="000462E6"/>
    <w:rsid w:val="000465AC"/>
    <w:rsid w:val="00057BFF"/>
    <w:rsid w:val="000600AC"/>
    <w:rsid w:val="00071438"/>
    <w:rsid w:val="0007740B"/>
    <w:rsid w:val="00080A94"/>
    <w:rsid w:val="00081F27"/>
    <w:rsid w:val="000860E8"/>
    <w:rsid w:val="000923B6"/>
    <w:rsid w:val="00095F77"/>
    <w:rsid w:val="000B723E"/>
    <w:rsid w:val="000C027E"/>
    <w:rsid w:val="000C2D89"/>
    <w:rsid w:val="000C38E2"/>
    <w:rsid w:val="000D5A2E"/>
    <w:rsid w:val="000F7C27"/>
    <w:rsid w:val="001030D3"/>
    <w:rsid w:val="00105190"/>
    <w:rsid w:val="001212A8"/>
    <w:rsid w:val="00121E8D"/>
    <w:rsid w:val="001228C6"/>
    <w:rsid w:val="00127E93"/>
    <w:rsid w:val="001314CD"/>
    <w:rsid w:val="001317D2"/>
    <w:rsid w:val="00131A63"/>
    <w:rsid w:val="0015236B"/>
    <w:rsid w:val="0015503E"/>
    <w:rsid w:val="00166EF9"/>
    <w:rsid w:val="00172E70"/>
    <w:rsid w:val="00175017"/>
    <w:rsid w:val="00185A92"/>
    <w:rsid w:val="00186B80"/>
    <w:rsid w:val="00194649"/>
    <w:rsid w:val="001A6362"/>
    <w:rsid w:val="001C33AE"/>
    <w:rsid w:val="001D6E7F"/>
    <w:rsid w:val="001E09EF"/>
    <w:rsid w:val="001E495C"/>
    <w:rsid w:val="001F59D4"/>
    <w:rsid w:val="001F749E"/>
    <w:rsid w:val="00203E39"/>
    <w:rsid w:val="00207091"/>
    <w:rsid w:val="00212B4C"/>
    <w:rsid w:val="0022738C"/>
    <w:rsid w:val="00230C98"/>
    <w:rsid w:val="0023731C"/>
    <w:rsid w:val="0026205A"/>
    <w:rsid w:val="00291344"/>
    <w:rsid w:val="0029162E"/>
    <w:rsid w:val="00295B91"/>
    <w:rsid w:val="002A172B"/>
    <w:rsid w:val="002B36F4"/>
    <w:rsid w:val="002B727A"/>
    <w:rsid w:val="002B729E"/>
    <w:rsid w:val="002C009E"/>
    <w:rsid w:val="002C4EA4"/>
    <w:rsid w:val="002D32A1"/>
    <w:rsid w:val="002D7F92"/>
    <w:rsid w:val="002E5A5E"/>
    <w:rsid w:val="002F4429"/>
    <w:rsid w:val="0030058A"/>
    <w:rsid w:val="003043B7"/>
    <w:rsid w:val="00307B6E"/>
    <w:rsid w:val="00315D23"/>
    <w:rsid w:val="00317634"/>
    <w:rsid w:val="00320447"/>
    <w:rsid w:val="00324308"/>
    <w:rsid w:val="00331A94"/>
    <w:rsid w:val="00333770"/>
    <w:rsid w:val="00337C7A"/>
    <w:rsid w:val="003459A7"/>
    <w:rsid w:val="00351D2E"/>
    <w:rsid w:val="00363A28"/>
    <w:rsid w:val="00372A35"/>
    <w:rsid w:val="00396359"/>
    <w:rsid w:val="00397BAB"/>
    <w:rsid w:val="003A56B7"/>
    <w:rsid w:val="003A7DB7"/>
    <w:rsid w:val="003C082E"/>
    <w:rsid w:val="003C482B"/>
    <w:rsid w:val="003C74D2"/>
    <w:rsid w:val="003E4D9C"/>
    <w:rsid w:val="003F0DE7"/>
    <w:rsid w:val="003F1FAE"/>
    <w:rsid w:val="003F46F4"/>
    <w:rsid w:val="00401FDD"/>
    <w:rsid w:val="00416596"/>
    <w:rsid w:val="004207D4"/>
    <w:rsid w:val="00441A7E"/>
    <w:rsid w:val="004763AC"/>
    <w:rsid w:val="0049567A"/>
    <w:rsid w:val="00495B6B"/>
    <w:rsid w:val="00497089"/>
    <w:rsid w:val="004A272E"/>
    <w:rsid w:val="004A4A46"/>
    <w:rsid w:val="004B10D4"/>
    <w:rsid w:val="004D18DE"/>
    <w:rsid w:val="004D59B2"/>
    <w:rsid w:val="004E353A"/>
    <w:rsid w:val="004E7D2B"/>
    <w:rsid w:val="004F40BE"/>
    <w:rsid w:val="0050267E"/>
    <w:rsid w:val="00511BD6"/>
    <w:rsid w:val="00536645"/>
    <w:rsid w:val="00544312"/>
    <w:rsid w:val="005546A6"/>
    <w:rsid w:val="00557BEF"/>
    <w:rsid w:val="005676FB"/>
    <w:rsid w:val="00583AA6"/>
    <w:rsid w:val="005A6E81"/>
    <w:rsid w:val="005C40DD"/>
    <w:rsid w:val="005C7A9C"/>
    <w:rsid w:val="005D4750"/>
    <w:rsid w:val="005E3714"/>
    <w:rsid w:val="005E6393"/>
    <w:rsid w:val="005E7AF7"/>
    <w:rsid w:val="006019E1"/>
    <w:rsid w:val="00601CCF"/>
    <w:rsid w:val="00604979"/>
    <w:rsid w:val="00614691"/>
    <w:rsid w:val="00620C16"/>
    <w:rsid w:val="00630E82"/>
    <w:rsid w:val="0064116A"/>
    <w:rsid w:val="00642734"/>
    <w:rsid w:val="00645C79"/>
    <w:rsid w:val="0065066E"/>
    <w:rsid w:val="00655ABD"/>
    <w:rsid w:val="00656A72"/>
    <w:rsid w:val="0065763D"/>
    <w:rsid w:val="0067489D"/>
    <w:rsid w:val="00685DE8"/>
    <w:rsid w:val="006A259C"/>
    <w:rsid w:val="006A6BF6"/>
    <w:rsid w:val="006A6F7D"/>
    <w:rsid w:val="006D0E29"/>
    <w:rsid w:val="006E007A"/>
    <w:rsid w:val="006F2543"/>
    <w:rsid w:val="007019B4"/>
    <w:rsid w:val="00702A9D"/>
    <w:rsid w:val="007065C2"/>
    <w:rsid w:val="00707998"/>
    <w:rsid w:val="00731977"/>
    <w:rsid w:val="007328B5"/>
    <w:rsid w:val="0073704D"/>
    <w:rsid w:val="00740EB6"/>
    <w:rsid w:val="007416D2"/>
    <w:rsid w:val="0075739A"/>
    <w:rsid w:val="00761234"/>
    <w:rsid w:val="0077038B"/>
    <w:rsid w:val="00777537"/>
    <w:rsid w:val="00781193"/>
    <w:rsid w:val="00783E1D"/>
    <w:rsid w:val="00790947"/>
    <w:rsid w:val="007A4261"/>
    <w:rsid w:val="007B2ECA"/>
    <w:rsid w:val="007B3FB1"/>
    <w:rsid w:val="007B61C1"/>
    <w:rsid w:val="007C17F5"/>
    <w:rsid w:val="007C5C22"/>
    <w:rsid w:val="007D042F"/>
    <w:rsid w:val="007E1F57"/>
    <w:rsid w:val="00803B62"/>
    <w:rsid w:val="008079A7"/>
    <w:rsid w:val="00807DD1"/>
    <w:rsid w:val="00813778"/>
    <w:rsid w:val="00827D3F"/>
    <w:rsid w:val="008310CB"/>
    <w:rsid w:val="008356EE"/>
    <w:rsid w:val="00837B01"/>
    <w:rsid w:val="008523EA"/>
    <w:rsid w:val="008558BD"/>
    <w:rsid w:val="00856D25"/>
    <w:rsid w:val="00862A03"/>
    <w:rsid w:val="008636AF"/>
    <w:rsid w:val="0087203F"/>
    <w:rsid w:val="0087328D"/>
    <w:rsid w:val="00873C75"/>
    <w:rsid w:val="0088438B"/>
    <w:rsid w:val="00884640"/>
    <w:rsid w:val="00897848"/>
    <w:rsid w:val="008A3128"/>
    <w:rsid w:val="008A4BAA"/>
    <w:rsid w:val="008E5E00"/>
    <w:rsid w:val="008E7837"/>
    <w:rsid w:val="008F3D80"/>
    <w:rsid w:val="008F6ED1"/>
    <w:rsid w:val="00906D3F"/>
    <w:rsid w:val="00906FE8"/>
    <w:rsid w:val="00931F44"/>
    <w:rsid w:val="0093681F"/>
    <w:rsid w:val="00941C39"/>
    <w:rsid w:val="00943D31"/>
    <w:rsid w:val="009640BC"/>
    <w:rsid w:val="0096426C"/>
    <w:rsid w:val="0097551B"/>
    <w:rsid w:val="0097656B"/>
    <w:rsid w:val="009765D0"/>
    <w:rsid w:val="00994646"/>
    <w:rsid w:val="00995E83"/>
    <w:rsid w:val="00997629"/>
    <w:rsid w:val="009A0C15"/>
    <w:rsid w:val="009A0EE0"/>
    <w:rsid w:val="009A63BF"/>
    <w:rsid w:val="009B1B3B"/>
    <w:rsid w:val="009B2C2E"/>
    <w:rsid w:val="009C2348"/>
    <w:rsid w:val="009D58A4"/>
    <w:rsid w:val="009E02EF"/>
    <w:rsid w:val="009E2237"/>
    <w:rsid w:val="009E58F2"/>
    <w:rsid w:val="009E731D"/>
    <w:rsid w:val="009E754A"/>
    <w:rsid w:val="009F07D7"/>
    <w:rsid w:val="009F469F"/>
    <w:rsid w:val="009F747B"/>
    <w:rsid w:val="00A02C20"/>
    <w:rsid w:val="00A05B17"/>
    <w:rsid w:val="00A12F9C"/>
    <w:rsid w:val="00A138CE"/>
    <w:rsid w:val="00A228A1"/>
    <w:rsid w:val="00A4018E"/>
    <w:rsid w:val="00A55B24"/>
    <w:rsid w:val="00A576C0"/>
    <w:rsid w:val="00A7725A"/>
    <w:rsid w:val="00A82652"/>
    <w:rsid w:val="00A8431B"/>
    <w:rsid w:val="00A84D8A"/>
    <w:rsid w:val="00AB7482"/>
    <w:rsid w:val="00AC09F4"/>
    <w:rsid w:val="00AD4370"/>
    <w:rsid w:val="00AE0D06"/>
    <w:rsid w:val="00AF053B"/>
    <w:rsid w:val="00AF3D03"/>
    <w:rsid w:val="00B008A1"/>
    <w:rsid w:val="00B077A6"/>
    <w:rsid w:val="00B12EBE"/>
    <w:rsid w:val="00B2151E"/>
    <w:rsid w:val="00B3541D"/>
    <w:rsid w:val="00B35DCE"/>
    <w:rsid w:val="00B36B60"/>
    <w:rsid w:val="00B40A53"/>
    <w:rsid w:val="00B54433"/>
    <w:rsid w:val="00B60E22"/>
    <w:rsid w:val="00B73D04"/>
    <w:rsid w:val="00B776EC"/>
    <w:rsid w:val="00B91D28"/>
    <w:rsid w:val="00BA6D49"/>
    <w:rsid w:val="00BB0C4F"/>
    <w:rsid w:val="00BC3732"/>
    <w:rsid w:val="00BC41B0"/>
    <w:rsid w:val="00BC4BD1"/>
    <w:rsid w:val="00BD6EBB"/>
    <w:rsid w:val="00BD7010"/>
    <w:rsid w:val="00BD7C23"/>
    <w:rsid w:val="00BF40CA"/>
    <w:rsid w:val="00C1118C"/>
    <w:rsid w:val="00C14405"/>
    <w:rsid w:val="00C251E5"/>
    <w:rsid w:val="00C2655C"/>
    <w:rsid w:val="00C30BEF"/>
    <w:rsid w:val="00C334CE"/>
    <w:rsid w:val="00C526BE"/>
    <w:rsid w:val="00C6443B"/>
    <w:rsid w:val="00C75F3C"/>
    <w:rsid w:val="00C808F2"/>
    <w:rsid w:val="00C95196"/>
    <w:rsid w:val="00CA419C"/>
    <w:rsid w:val="00CB4206"/>
    <w:rsid w:val="00CB6975"/>
    <w:rsid w:val="00CD4F9D"/>
    <w:rsid w:val="00D04C8B"/>
    <w:rsid w:val="00D0728B"/>
    <w:rsid w:val="00D156BB"/>
    <w:rsid w:val="00D22B76"/>
    <w:rsid w:val="00D30986"/>
    <w:rsid w:val="00D4249F"/>
    <w:rsid w:val="00D538D2"/>
    <w:rsid w:val="00D60F26"/>
    <w:rsid w:val="00D61737"/>
    <w:rsid w:val="00D67486"/>
    <w:rsid w:val="00D7134E"/>
    <w:rsid w:val="00D72577"/>
    <w:rsid w:val="00D752DD"/>
    <w:rsid w:val="00D812BF"/>
    <w:rsid w:val="00D827F5"/>
    <w:rsid w:val="00D95C82"/>
    <w:rsid w:val="00DA004B"/>
    <w:rsid w:val="00DA14FB"/>
    <w:rsid w:val="00DA7B48"/>
    <w:rsid w:val="00DC37AA"/>
    <w:rsid w:val="00DC7A11"/>
    <w:rsid w:val="00DD30E4"/>
    <w:rsid w:val="00DD4CBB"/>
    <w:rsid w:val="00DE333C"/>
    <w:rsid w:val="00DE5AEA"/>
    <w:rsid w:val="00DF25A0"/>
    <w:rsid w:val="00E01D9D"/>
    <w:rsid w:val="00E040DE"/>
    <w:rsid w:val="00E053BF"/>
    <w:rsid w:val="00E24995"/>
    <w:rsid w:val="00E31476"/>
    <w:rsid w:val="00E355E1"/>
    <w:rsid w:val="00E40260"/>
    <w:rsid w:val="00E45AB9"/>
    <w:rsid w:val="00E5440C"/>
    <w:rsid w:val="00E66CE3"/>
    <w:rsid w:val="00E73856"/>
    <w:rsid w:val="00E84A7C"/>
    <w:rsid w:val="00E85E60"/>
    <w:rsid w:val="00E9575F"/>
    <w:rsid w:val="00EA0AAE"/>
    <w:rsid w:val="00EB4258"/>
    <w:rsid w:val="00ED3E91"/>
    <w:rsid w:val="00ED67AC"/>
    <w:rsid w:val="00EE0A9C"/>
    <w:rsid w:val="00EE40B9"/>
    <w:rsid w:val="00EF093D"/>
    <w:rsid w:val="00EF7DAA"/>
    <w:rsid w:val="00F05879"/>
    <w:rsid w:val="00F30AE8"/>
    <w:rsid w:val="00F32661"/>
    <w:rsid w:val="00F51B7F"/>
    <w:rsid w:val="00F650FB"/>
    <w:rsid w:val="00F70FC3"/>
    <w:rsid w:val="00F713F3"/>
    <w:rsid w:val="00F72F2C"/>
    <w:rsid w:val="00F747A8"/>
    <w:rsid w:val="00F80402"/>
    <w:rsid w:val="00F8139B"/>
    <w:rsid w:val="00F90013"/>
    <w:rsid w:val="00F91653"/>
    <w:rsid w:val="00F92471"/>
    <w:rsid w:val="00F925BF"/>
    <w:rsid w:val="00F94E93"/>
    <w:rsid w:val="00F9537A"/>
    <w:rsid w:val="00FA142F"/>
    <w:rsid w:val="00FA7323"/>
    <w:rsid w:val="00FB199C"/>
    <w:rsid w:val="00FB202C"/>
    <w:rsid w:val="00FB4E1C"/>
    <w:rsid w:val="00FB7012"/>
    <w:rsid w:val="00FC5532"/>
    <w:rsid w:val="00FC720D"/>
    <w:rsid w:val="00FD1828"/>
    <w:rsid w:val="00FE2ECA"/>
    <w:rsid w:val="00FE4ED7"/>
    <w:rsid w:val="00FF4DB8"/>
    <w:rsid w:val="00FF5216"/>
    <w:rsid w:val="00FF5EBD"/>
    <w:rsid w:val="00FF6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5216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DocumentText"/>
    <w:next w:val="DocumentText"/>
    <w:qFormat/>
    <w:pPr>
      <w:numPr>
        <w:numId w:val="1"/>
      </w:numPr>
      <w:spacing w:before="240"/>
      <w:outlineLvl w:val="0"/>
    </w:pPr>
    <w:rPr>
      <w:rFonts w:ascii="Arial" w:hAnsi="Arial"/>
      <w:b/>
      <w:kern w:val="28"/>
      <w:sz w:val="28"/>
    </w:rPr>
  </w:style>
  <w:style w:type="paragraph" w:styleId="Heading2">
    <w:name w:val="heading 2"/>
    <w:basedOn w:val="Heading1"/>
    <w:next w:val="DocumentText"/>
    <w:qFormat/>
    <w:pPr>
      <w:numPr>
        <w:ilvl w:val="1"/>
      </w:numPr>
      <w:ind w:left="720"/>
      <w:outlineLvl w:val="1"/>
    </w:pPr>
    <w:rPr>
      <w:sz w:val="24"/>
    </w:rPr>
  </w:style>
  <w:style w:type="paragraph" w:styleId="Heading3">
    <w:name w:val="heading 3"/>
    <w:basedOn w:val="Heading1"/>
    <w:next w:val="DocumentText"/>
    <w:qFormat/>
    <w:pPr>
      <w:numPr>
        <w:ilvl w:val="2"/>
      </w:numPr>
      <w:spacing w:before="100"/>
      <w:outlineLvl w:val="2"/>
    </w:pPr>
    <w:rPr>
      <w:b w:val="0"/>
      <w:i/>
      <w:sz w:val="24"/>
    </w:rPr>
  </w:style>
  <w:style w:type="paragraph" w:styleId="Heading4">
    <w:name w:val="heading 4"/>
    <w:basedOn w:val="Normal"/>
    <w:next w:val="Normal"/>
    <w:qFormat/>
    <w:pPr>
      <w:numPr>
        <w:ilvl w:val="3"/>
        <w:numId w:val="1"/>
      </w:numPr>
      <w:tabs>
        <w:tab w:val="center" w:pos="4680"/>
      </w:tabs>
      <w:outlineLvl w:val="3"/>
    </w:pPr>
    <w:rPr>
      <w:rFonts w:ascii="Arial" w:hAnsi="Arial"/>
    </w:rPr>
  </w:style>
  <w:style w:type="paragraph" w:styleId="Heading5">
    <w:name w:val="heading 5"/>
    <w:basedOn w:val="Normal"/>
    <w:next w:val="Normal"/>
    <w:qFormat/>
    <w:pPr>
      <w:keepNext/>
      <w:numPr>
        <w:ilvl w:val="4"/>
        <w:numId w:val="1"/>
      </w:numPr>
      <w:spacing w:before="20" w:after="20"/>
      <w:outlineLvl w:val="4"/>
    </w:pPr>
    <w:rPr>
      <w:rFonts w:ascii="Arial" w:hAnsi="Arial"/>
      <w:b/>
      <w:sz w:val="22"/>
    </w:rPr>
  </w:style>
  <w:style w:type="paragraph" w:styleId="Heading6">
    <w:name w:val="heading 6"/>
    <w:basedOn w:val="Normal"/>
    <w:next w:val="Normal"/>
    <w:qFormat/>
    <w:pPr>
      <w:keepNext/>
      <w:numPr>
        <w:ilvl w:val="5"/>
        <w:numId w:val="1"/>
      </w:numPr>
      <w:outlineLvl w:val="5"/>
    </w:pPr>
    <w:rPr>
      <w:rFonts w:ascii="Arial" w:hAnsi="Arial"/>
      <w:b/>
    </w:rPr>
  </w:style>
  <w:style w:type="paragraph" w:styleId="Heading7">
    <w:name w:val="heading 7"/>
    <w:basedOn w:val="Normal"/>
    <w:next w:val="Normal"/>
    <w:link w:val="Heading7Char"/>
    <w:uiPriority w:val="9"/>
    <w:semiHidden/>
    <w:unhideWhenUsed/>
    <w:qFormat/>
    <w:rsid w:val="005C40DD"/>
    <w:pPr>
      <w:numPr>
        <w:ilvl w:val="6"/>
        <w:numId w:val="1"/>
      </w:numPr>
      <w:spacing w:before="240" w:after="60"/>
      <w:outlineLvl w:val="6"/>
    </w:pPr>
    <w:rPr>
      <w:rFonts w:ascii="Calibri" w:hAnsi="Calibri"/>
      <w:szCs w:val="24"/>
    </w:rPr>
  </w:style>
  <w:style w:type="paragraph" w:styleId="Heading8">
    <w:name w:val="heading 8"/>
    <w:basedOn w:val="Normal"/>
    <w:next w:val="Normal"/>
    <w:qFormat/>
    <w:pPr>
      <w:keepNext/>
      <w:numPr>
        <w:ilvl w:val="7"/>
        <w:numId w:val="1"/>
      </w:numPr>
      <w:jc w:val="both"/>
      <w:outlineLvl w:val="7"/>
    </w:pPr>
    <w:rPr>
      <w:b/>
      <w:i/>
      <w:snapToGrid w:val="0"/>
    </w:rPr>
  </w:style>
  <w:style w:type="paragraph" w:styleId="Heading9">
    <w:name w:val="heading 9"/>
    <w:basedOn w:val="Normal"/>
    <w:next w:val="Normal"/>
    <w:link w:val="Heading9Char"/>
    <w:uiPriority w:val="9"/>
    <w:semiHidden/>
    <w:unhideWhenUsed/>
    <w:qFormat/>
    <w:rsid w:val="005C40DD"/>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ext">
    <w:name w:val="Document Text"/>
    <w:link w:val="DocumentTextChar"/>
    <w:pPr>
      <w:spacing w:before="100" w:after="100"/>
    </w:pPr>
    <w:rPr>
      <w:sz w:val="24"/>
    </w:rPr>
  </w:style>
  <w:style w:type="paragraph" w:customStyle="1" w:styleId="Step">
    <w:name w:val="Step"/>
    <w:basedOn w:val="DocumentText"/>
    <w:pPr>
      <w:numPr>
        <w:numId w:val="5"/>
      </w:numPr>
      <w:tabs>
        <w:tab w:val="left" w:pos="475"/>
        <w:tab w:val="left" w:pos="950"/>
        <w:tab w:val="left" w:pos="1440"/>
        <w:tab w:val="left" w:pos="1915"/>
        <w:tab w:val="left" w:pos="2390"/>
      </w:tabs>
    </w:pPr>
  </w:style>
  <w:style w:type="paragraph" w:styleId="Header">
    <w:name w:val="header"/>
    <w:basedOn w:val="DocumentText"/>
    <w:link w:val="HeaderChar"/>
    <w:uiPriority w:val="99"/>
    <w:pPr>
      <w:tabs>
        <w:tab w:val="center" w:pos="4680"/>
        <w:tab w:val="right" w:pos="9360"/>
      </w:tabs>
      <w:spacing w:before="0" w:after="0"/>
    </w:pPr>
    <w:rPr>
      <w:rFonts w:ascii="Arial" w:hAnsi="Arial"/>
      <w:sz w:val="20"/>
    </w:rPr>
  </w:style>
  <w:style w:type="paragraph" w:styleId="Footer">
    <w:name w:val="footer"/>
    <w:basedOn w:val="Header"/>
    <w:link w:val="FooterChar"/>
    <w:uiPriority w:val="99"/>
  </w:style>
  <w:style w:type="character" w:styleId="PageNumber">
    <w:name w:val="page number"/>
    <w:basedOn w:val="DefaultParagraphFont"/>
    <w:semiHidden/>
  </w:style>
  <w:style w:type="paragraph" w:styleId="Title">
    <w:name w:val="Title"/>
    <w:basedOn w:val="DocumentText"/>
    <w:next w:val="DocumentText"/>
    <w:qFormat/>
    <w:pPr>
      <w:spacing w:before="480"/>
      <w:jc w:val="center"/>
    </w:pPr>
    <w:rPr>
      <w:rFonts w:ascii="Arial" w:hAnsi="Arial"/>
      <w:b/>
      <w:kern w:val="28"/>
      <w:sz w:val="36"/>
    </w:rPr>
  </w:style>
  <w:style w:type="paragraph" w:styleId="TOC4">
    <w:name w:val="toc 4"/>
    <w:basedOn w:val="Normal"/>
    <w:next w:val="Normal"/>
    <w:autoRedefine/>
    <w:semiHidden/>
    <w:pPr>
      <w:ind w:left="720"/>
    </w:pPr>
  </w:style>
  <w:style w:type="paragraph" w:styleId="TOC1">
    <w:name w:val="toc 1"/>
    <w:basedOn w:val="DocumentText"/>
    <w:next w:val="TOC2"/>
    <w:uiPriority w:val="39"/>
    <w:pPr>
      <w:tabs>
        <w:tab w:val="right" w:leader="dot" w:pos="9360"/>
      </w:tabs>
      <w:spacing w:before="240"/>
    </w:pPr>
    <w:rPr>
      <w:rFonts w:ascii="Arial" w:hAnsi="Arial"/>
      <w:b/>
    </w:rPr>
  </w:style>
  <w:style w:type="paragraph" w:styleId="TOC2">
    <w:name w:val="toc 2"/>
    <w:basedOn w:val="TOC1"/>
    <w:uiPriority w:val="39"/>
    <w:pPr>
      <w:spacing w:before="0" w:after="0"/>
      <w:ind w:left="475"/>
    </w:pPr>
    <w:rPr>
      <w:b w:val="0"/>
    </w:rPr>
  </w:style>
  <w:style w:type="paragraph" w:customStyle="1" w:styleId="bullet2line">
    <w:name w:val="bullet2line"/>
    <w:basedOn w:val="DocumentText"/>
    <w:pPr>
      <w:numPr>
        <w:numId w:val="10"/>
      </w:numPr>
      <w:tabs>
        <w:tab w:val="left" w:pos="1080"/>
        <w:tab w:val="left" w:pos="1440"/>
      </w:tabs>
    </w:pPr>
  </w:style>
  <w:style w:type="paragraph" w:styleId="Caption">
    <w:name w:val="caption"/>
    <w:basedOn w:val="DocumentText"/>
    <w:next w:val="DocumentText"/>
    <w:qFormat/>
    <w:pPr>
      <w:jc w:val="center"/>
    </w:pPr>
    <w:rPr>
      <w:b/>
    </w:rPr>
  </w:style>
  <w:style w:type="paragraph" w:customStyle="1" w:styleId="bulletlast">
    <w:name w:val="bulletlast"/>
    <w:basedOn w:val="bulletmiddle"/>
    <w:next w:val="Step"/>
    <w:pPr>
      <w:spacing w:after="100"/>
    </w:pPr>
  </w:style>
  <w:style w:type="paragraph" w:customStyle="1" w:styleId="bullet1st">
    <w:name w:val="bullet1st"/>
    <w:basedOn w:val="bulletmiddle"/>
    <w:next w:val="bulletmiddle"/>
    <w:pPr>
      <w:spacing w:before="100"/>
    </w:pPr>
  </w:style>
  <w:style w:type="paragraph" w:styleId="TOC3">
    <w:name w:val="toc 3"/>
    <w:basedOn w:val="TOC2"/>
    <w:uiPriority w:val="39"/>
    <w:pPr>
      <w:tabs>
        <w:tab w:val="left" w:pos="1627"/>
      </w:tabs>
      <w:ind w:left="95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style>
  <w:style w:type="paragraph" w:styleId="TOC9">
    <w:name w:val="toc 9"/>
    <w:basedOn w:val="Normal"/>
    <w:next w:val="Normal"/>
    <w:autoRedefine/>
    <w:semiHidden/>
    <w:pPr>
      <w:ind w:left="1920"/>
    </w:pPr>
  </w:style>
  <w:style w:type="paragraph" w:customStyle="1" w:styleId="Attpageno">
    <w:name w:val="Attpageno"/>
    <w:basedOn w:val="DocumentText"/>
    <w:next w:val="DocumentText"/>
    <w:pPr>
      <w:spacing w:before="0"/>
      <w:jc w:val="center"/>
    </w:pPr>
    <w:rPr>
      <w:sz w:val="20"/>
    </w:rPr>
  </w:style>
  <w:style w:type="paragraph" w:styleId="BalloonText">
    <w:name w:val="Balloon Text"/>
    <w:basedOn w:val="Normal"/>
    <w:link w:val="BalloonTextChar"/>
    <w:uiPriority w:val="99"/>
    <w:semiHidden/>
    <w:unhideWhenUsed/>
    <w:rsid w:val="00D752DD"/>
    <w:rPr>
      <w:rFonts w:ascii="Tahoma" w:hAnsi="Tahoma" w:cs="Tahoma"/>
      <w:sz w:val="16"/>
      <w:szCs w:val="16"/>
    </w:rPr>
  </w:style>
  <w:style w:type="paragraph" w:customStyle="1" w:styleId="TitleBoxText">
    <w:name w:val="TitleBoxText"/>
    <w:basedOn w:val="DocumentText"/>
    <w:pPr>
      <w:spacing w:before="40" w:after="40"/>
    </w:pPr>
    <w:rPr>
      <w:rFonts w:ascii="Arial" w:hAnsi="Arial"/>
      <w:b/>
    </w:rPr>
  </w:style>
  <w:style w:type="paragraph" w:customStyle="1" w:styleId="ISONETitle">
    <w:name w:val="ISONETitle"/>
    <w:basedOn w:val="Title"/>
    <w:pPr>
      <w:spacing w:before="240"/>
    </w:pPr>
    <w:rPr>
      <w:sz w:val="32"/>
    </w:rPr>
  </w:style>
  <w:style w:type="paragraph" w:customStyle="1" w:styleId="Intranet">
    <w:name w:val="Intranet"/>
    <w:basedOn w:val="DocumentText"/>
    <w:pPr>
      <w:spacing w:before="0" w:after="0"/>
    </w:pPr>
    <w:rPr>
      <w:i/>
    </w:rPr>
  </w:style>
  <w:style w:type="paragraph" w:customStyle="1" w:styleId="TableText">
    <w:name w:val="TableText"/>
    <w:basedOn w:val="DocumentText"/>
    <w:pPr>
      <w:tabs>
        <w:tab w:val="center" w:pos="579"/>
      </w:tabs>
      <w:spacing w:before="40" w:after="40"/>
      <w:jc w:val="center"/>
    </w:pPr>
    <w:rPr>
      <w:sz w:val="20"/>
    </w:rPr>
  </w:style>
  <w:style w:type="paragraph" w:customStyle="1" w:styleId="NOTE">
    <w:name w:val="NOTE"/>
    <w:basedOn w:val="DocumentText"/>
    <w:next w:val="DocumentText"/>
    <w:pPr>
      <w:jc w:val="center"/>
    </w:pPr>
    <w:rPr>
      <w:b/>
    </w:rPr>
  </w:style>
  <w:style w:type="paragraph" w:customStyle="1" w:styleId="Level1text">
    <w:name w:val="Level 1 text"/>
    <w:basedOn w:val="Normal"/>
    <w:pPr>
      <w:numPr>
        <w:numId w:val="2"/>
      </w:numPr>
    </w:pPr>
  </w:style>
  <w:style w:type="paragraph" w:customStyle="1" w:styleId="NoteText">
    <w:name w:val="NoteText"/>
    <w:basedOn w:val="DocumentText"/>
    <w:next w:val="Step"/>
    <w:pPr>
      <w:ind w:left="360"/>
    </w:pPr>
  </w:style>
  <w:style w:type="paragraph" w:customStyle="1" w:styleId="bulletmiddle">
    <w:name w:val="bulletmiddle"/>
    <w:basedOn w:val="bullet2line"/>
    <w:pPr>
      <w:spacing w:before="0" w:after="0"/>
    </w:pPr>
  </w:style>
  <w:style w:type="paragraph" w:customStyle="1" w:styleId="Sidebar">
    <w:name w:val="Sidebar"/>
    <w:basedOn w:val="DocumentText"/>
    <w:rPr>
      <w:b/>
      <w:i/>
    </w:rPr>
  </w:style>
  <w:style w:type="character" w:customStyle="1" w:styleId="BalloonTextChar">
    <w:name w:val="Balloon Text Char"/>
    <w:link w:val="BalloonText"/>
    <w:uiPriority w:val="99"/>
    <w:semiHidden/>
    <w:rsid w:val="00D752DD"/>
    <w:rPr>
      <w:rFonts w:ascii="Tahoma" w:hAnsi="Tahoma" w:cs="Tahoma"/>
      <w:sz w:val="16"/>
      <w:szCs w:val="16"/>
    </w:rPr>
  </w:style>
  <w:style w:type="character" w:customStyle="1" w:styleId="HeaderChar">
    <w:name w:val="Header Char"/>
    <w:link w:val="Header"/>
    <w:uiPriority w:val="99"/>
    <w:rsid w:val="00D812BF"/>
    <w:rPr>
      <w:rFonts w:ascii="Arial" w:hAnsi="Arial"/>
    </w:rPr>
  </w:style>
  <w:style w:type="table" w:styleId="TableGrid">
    <w:name w:val="Table Grid"/>
    <w:basedOn w:val="TableNormal"/>
    <w:uiPriority w:val="59"/>
    <w:rsid w:val="001D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5A6E81"/>
    <w:rPr>
      <w:b w:val="0"/>
      <w:bCs w:val="0"/>
      <w:i/>
      <w:iCs/>
    </w:rPr>
  </w:style>
  <w:style w:type="character" w:customStyle="1" w:styleId="Heading7Char">
    <w:name w:val="Heading 7 Char"/>
    <w:link w:val="Heading7"/>
    <w:uiPriority w:val="9"/>
    <w:semiHidden/>
    <w:rsid w:val="005C40DD"/>
    <w:rPr>
      <w:rFonts w:ascii="Calibri" w:eastAsia="Times New Roman" w:hAnsi="Calibri" w:cs="Times New Roman"/>
      <w:sz w:val="24"/>
      <w:szCs w:val="24"/>
    </w:rPr>
  </w:style>
  <w:style w:type="character" w:customStyle="1" w:styleId="Heading9Char">
    <w:name w:val="Heading 9 Char"/>
    <w:link w:val="Heading9"/>
    <w:uiPriority w:val="9"/>
    <w:semiHidden/>
    <w:rsid w:val="005C40DD"/>
    <w:rPr>
      <w:rFonts w:ascii="Calibri Light" w:eastAsia="Times New Roman" w:hAnsi="Calibri Light" w:cs="Times New Roman"/>
      <w:sz w:val="22"/>
      <w:szCs w:val="22"/>
    </w:rPr>
  </w:style>
  <w:style w:type="character" w:styleId="FootnoteReference">
    <w:name w:val="footnote reference"/>
    <w:semiHidden/>
    <w:rsid w:val="005C40DD"/>
    <w:rPr>
      <w:sz w:val="20"/>
    </w:rPr>
  </w:style>
  <w:style w:type="paragraph" w:styleId="BodyText3">
    <w:name w:val="Body Text 3"/>
    <w:basedOn w:val="Normal"/>
    <w:link w:val="BodyText3Char"/>
    <w:rsid w:val="005C40DD"/>
    <w:pPr>
      <w:widowControl w:val="0"/>
      <w:jc w:val="both"/>
    </w:pPr>
  </w:style>
  <w:style w:type="character" w:customStyle="1" w:styleId="BodyText3Char">
    <w:name w:val="Body Text 3 Char"/>
    <w:link w:val="BodyText3"/>
    <w:rsid w:val="005C40DD"/>
    <w:rPr>
      <w:sz w:val="24"/>
    </w:rPr>
  </w:style>
  <w:style w:type="character" w:customStyle="1" w:styleId="FooterChar">
    <w:name w:val="Footer Char"/>
    <w:link w:val="Footer"/>
    <w:uiPriority w:val="99"/>
    <w:rsid w:val="00FF66CE"/>
    <w:rPr>
      <w:rFonts w:ascii="Arial" w:hAnsi="Arial"/>
    </w:rPr>
  </w:style>
  <w:style w:type="paragraph" w:customStyle="1" w:styleId="Heading1Text">
    <w:name w:val="Heading 1 Text"/>
    <w:basedOn w:val="Normal"/>
    <w:rsid w:val="000377D3"/>
    <w:pPr>
      <w:ind w:left="720"/>
      <w:jc w:val="both"/>
    </w:pPr>
  </w:style>
  <w:style w:type="character" w:customStyle="1" w:styleId="DocumentTextChar">
    <w:name w:val="Document Text Char"/>
    <w:link w:val="DocumentText"/>
    <w:rsid w:val="000377D3"/>
    <w:rPr>
      <w:sz w:val="24"/>
    </w:rPr>
  </w:style>
  <w:style w:type="paragraph" w:styleId="FootnoteText">
    <w:name w:val="footnote text"/>
    <w:basedOn w:val="Normal"/>
    <w:link w:val="FootnoteTextChar"/>
    <w:semiHidden/>
    <w:rsid w:val="0029162E"/>
    <w:pPr>
      <w:widowControl w:val="0"/>
    </w:pPr>
    <w:rPr>
      <w:sz w:val="20"/>
    </w:rPr>
  </w:style>
  <w:style w:type="character" w:customStyle="1" w:styleId="FootnoteTextChar">
    <w:name w:val="Footnote Text Char"/>
    <w:basedOn w:val="DefaultParagraphFont"/>
    <w:link w:val="FootnoteText"/>
    <w:semiHidden/>
    <w:rsid w:val="0029162E"/>
  </w:style>
  <w:style w:type="paragraph" w:styleId="ListParagraph">
    <w:name w:val="List Paragraph"/>
    <w:basedOn w:val="Normal"/>
    <w:uiPriority w:val="34"/>
    <w:qFormat/>
    <w:rsid w:val="0029162E"/>
    <w:pPr>
      <w:widowControl w:val="0"/>
      <w:ind w:left="720"/>
      <w:contextualSpacing/>
    </w:pPr>
    <w:rPr>
      <w:sz w:val="20"/>
    </w:rPr>
  </w:style>
  <w:style w:type="paragraph" w:styleId="TOCHeading">
    <w:name w:val="TOC Heading"/>
    <w:basedOn w:val="Heading1"/>
    <w:next w:val="Normal"/>
    <w:uiPriority w:val="39"/>
    <w:unhideWhenUsed/>
    <w:qFormat/>
    <w:rsid w:val="006A6F7D"/>
    <w:pPr>
      <w:keepNext/>
      <w:keepLines/>
      <w:numPr>
        <w:numId w:val="0"/>
      </w:numPr>
      <w:spacing w:after="0" w:line="259" w:lineRule="auto"/>
      <w:outlineLvl w:val="9"/>
    </w:pPr>
    <w:rPr>
      <w:rFonts w:ascii="Calibri Light" w:hAnsi="Calibri Light"/>
      <w:b w:val="0"/>
      <w:color w:val="2E74B5"/>
      <w:kern w:val="0"/>
      <w:sz w:val="32"/>
      <w:szCs w:val="32"/>
    </w:rPr>
  </w:style>
  <w:style w:type="character" w:styleId="Hyperlink">
    <w:name w:val="Hyperlink"/>
    <w:uiPriority w:val="99"/>
    <w:unhideWhenUsed/>
    <w:rsid w:val="006A6F7D"/>
    <w:rPr>
      <w:color w:val="0563C1"/>
      <w:u w:val="single"/>
    </w:rPr>
  </w:style>
  <w:style w:type="paragraph" w:styleId="Revision">
    <w:name w:val="Revision"/>
    <w:hidden/>
    <w:uiPriority w:val="99"/>
    <w:semiHidden/>
    <w:rsid w:val="004A272E"/>
    <w:rPr>
      <w:sz w:val="24"/>
    </w:rPr>
  </w:style>
  <w:style w:type="character" w:styleId="CommentReference">
    <w:name w:val="annotation reference"/>
    <w:basedOn w:val="DefaultParagraphFont"/>
    <w:uiPriority w:val="99"/>
    <w:semiHidden/>
    <w:unhideWhenUsed/>
    <w:rsid w:val="009F469F"/>
    <w:rPr>
      <w:sz w:val="16"/>
      <w:szCs w:val="16"/>
    </w:rPr>
  </w:style>
  <w:style w:type="paragraph" w:styleId="CommentText">
    <w:name w:val="annotation text"/>
    <w:basedOn w:val="Normal"/>
    <w:link w:val="CommentTextChar"/>
    <w:uiPriority w:val="99"/>
    <w:unhideWhenUsed/>
    <w:rsid w:val="009F469F"/>
    <w:rPr>
      <w:sz w:val="20"/>
    </w:rPr>
  </w:style>
  <w:style w:type="character" w:customStyle="1" w:styleId="CommentTextChar">
    <w:name w:val="Comment Text Char"/>
    <w:basedOn w:val="DefaultParagraphFont"/>
    <w:link w:val="CommentText"/>
    <w:uiPriority w:val="99"/>
    <w:rsid w:val="009F469F"/>
  </w:style>
  <w:style w:type="paragraph" w:styleId="CommentSubject">
    <w:name w:val="annotation subject"/>
    <w:basedOn w:val="CommentText"/>
    <w:next w:val="CommentText"/>
    <w:link w:val="CommentSubjectChar"/>
    <w:uiPriority w:val="99"/>
    <w:semiHidden/>
    <w:unhideWhenUsed/>
    <w:rsid w:val="009F469F"/>
    <w:rPr>
      <w:b/>
      <w:bCs/>
    </w:rPr>
  </w:style>
  <w:style w:type="character" w:customStyle="1" w:styleId="CommentSubjectChar">
    <w:name w:val="Comment Subject Char"/>
    <w:basedOn w:val="CommentTextChar"/>
    <w:link w:val="CommentSubject"/>
    <w:uiPriority w:val="99"/>
    <w:semiHidden/>
    <w:rsid w:val="009F46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9B2BF-27F0-40BD-93D3-98667DF36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7695</Words>
  <Characters>43864</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2025-01-15T13:54:00Z</dcterms:created>
  <dcterms:modified xsi:type="dcterms:W3CDTF">2025-01-15T13:54:00Z</dcterms:modified>
</cp:coreProperties>
</file>