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C81" w:rsidRPr="00716539" w:rsidRDefault="00B630EF" w:rsidP="00716539">
      <w:pPr>
        <w:pStyle w:val="body"/>
        <w:spacing w:before="0" w:after="120" w:line="192" w:lineRule="auto"/>
        <w:rPr>
          <w:rFonts w:ascii="Calibri" w:hAnsi="Calibri" w:cs="OpenSans-Bold"/>
          <w:b/>
          <w:bCs/>
          <w:color w:val="3D484C"/>
          <w:sz w:val="80"/>
          <w:szCs w:val="80"/>
        </w:rPr>
        <w:sectPr w:rsidR="00D02C81" w:rsidRPr="00716539" w:rsidSect="00F637C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900" w:right="1440" w:bottom="1440" w:left="1440" w:header="720" w:footer="720" w:gutter="0"/>
          <w:pgNumType w:fmt="lowerRoman" w:start="2"/>
          <w:cols w:space="720"/>
          <w:titlePg/>
          <w:docGrid w:linePitch="360"/>
        </w:sectPr>
      </w:pPr>
      <w:bookmarkStart w:id="0" w:name="_GoBack"/>
      <w:bookmarkEnd w:id="0"/>
      <w:r>
        <w:rPr>
          <w:rFonts w:ascii="Calibri" w:hAnsi="Calibri" w:cs="OpenSans-Bold"/>
          <w:b/>
          <w:bCs/>
          <w:noProof/>
          <w:color w:val="3D484C"/>
          <w:sz w:val="80"/>
          <w:szCs w:val="80"/>
        </w:rPr>
        <mc:AlternateContent>
          <mc:Choice Requires="wps">
            <w:drawing>
              <wp:anchor distT="0" distB="0" distL="114300" distR="114300" simplePos="0" relativeHeight="251663360" behindDoc="0" locked="0" layoutInCell="1" allowOverlap="1" wp14:anchorId="309FBDD3" wp14:editId="7B4213ED">
                <wp:simplePos x="0" y="0"/>
                <wp:positionH relativeFrom="column">
                  <wp:posOffset>131617</wp:posOffset>
                </wp:positionH>
                <wp:positionV relativeFrom="paragraph">
                  <wp:posOffset>2260715</wp:posOffset>
                </wp:positionV>
                <wp:extent cx="6317673" cy="2926080"/>
                <wp:effectExtent l="0" t="0" r="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292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ABC" w:rsidRDefault="00714ABC"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Transmission Planning Technical Guide</w:t>
                            </w:r>
                          </w:p>
                          <w:p w:rsidR="00714ABC" w:rsidRDefault="00714ABC"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Appendix I</w:t>
                            </w:r>
                            <w:r w:rsidR="0088769C">
                              <w:rPr>
                                <w:rFonts w:ascii="Calibri" w:hAnsi="Calibri" w:cs="OpenSans-Bold"/>
                                <w:b/>
                                <w:bCs/>
                                <w:color w:val="62777F"/>
                                <w:sz w:val="80"/>
                                <w:szCs w:val="80"/>
                              </w:rPr>
                              <w:t>:</w:t>
                            </w:r>
                          </w:p>
                          <w:p w:rsidR="00714ABC" w:rsidRDefault="00714ABC"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Transfer Capability Methodology</w:t>
                            </w:r>
                          </w:p>
                          <w:p w:rsidR="00714ABC" w:rsidRPr="002C41FA" w:rsidRDefault="00714ABC" w:rsidP="00716539">
                            <w:pPr>
                              <w:pStyle w:val="body"/>
                              <w:spacing w:before="0" w:after="120" w:line="192" w:lineRule="auto"/>
                              <w:rPr>
                                <w:rFonts w:ascii="Calibri" w:hAnsi="Calibri" w:cs="OpenSans-Bold"/>
                                <w:b/>
                                <w:bCs/>
                                <w:color w:val="FF0000"/>
                                <w:sz w:val="80"/>
                                <w:szCs w:val="80"/>
                              </w:rPr>
                            </w:pPr>
                            <w:r w:rsidRPr="002C41FA">
                              <w:rPr>
                                <w:rFonts w:ascii="Calibri" w:hAnsi="Calibri" w:cs="OpenSans-Bold"/>
                                <w:b/>
                                <w:bCs/>
                                <w:color w:val="FF0000"/>
                                <w:sz w:val="80"/>
                                <w:szCs w:val="80"/>
                              </w:rPr>
                              <w:t>DRAFT</w:t>
                            </w:r>
                          </w:p>
                          <w:p w:rsidR="00714ABC" w:rsidRDefault="00714ABC" w:rsidP="00716539">
                            <w:pPr>
                              <w:pStyle w:val="body"/>
                              <w:spacing w:before="0" w:after="240" w:line="192" w:lineRule="auto"/>
                              <w:ind w:left="90"/>
                              <w:rPr>
                                <w:rFonts w:ascii="Calibri" w:hAnsi="Calibri" w:cs="OpenSans-Bold"/>
                                <w:b/>
                                <w:bCs/>
                                <w:color w:val="62777F"/>
                                <w:spacing w:val="-2"/>
                                <w:sz w:val="32"/>
                                <w:szCs w:val="32"/>
                              </w:rPr>
                            </w:pPr>
                            <w:r w:rsidRPr="00716539">
                              <w:rPr>
                                <w:rFonts w:ascii="Calibri" w:hAnsi="Calibri" w:cs="OpenSans-Bold"/>
                                <w:b/>
                                <w:bCs/>
                                <w:color w:val="62777F"/>
                                <w:spacing w:val="-2"/>
                                <w:sz w:val="32"/>
                                <w:szCs w:val="32"/>
                              </w:rPr>
                              <w:t>© ISO New England Inc.</w:t>
                            </w:r>
                            <w:r w:rsidRPr="00716539">
                              <w:rPr>
                                <w:rFonts w:ascii="Calibri" w:hAnsi="Calibri" w:cs="OpenSans-Bold"/>
                                <w:b/>
                                <w:bCs/>
                                <w:color w:val="62777F"/>
                                <w:spacing w:val="-2"/>
                                <w:sz w:val="32"/>
                                <w:szCs w:val="32"/>
                              </w:rPr>
                              <w:br/>
                            </w:r>
                            <w:r>
                              <w:rPr>
                                <w:rFonts w:ascii="Calibri" w:hAnsi="Calibri" w:cs="OpenSans-Bold"/>
                                <w:b/>
                                <w:bCs/>
                                <w:color w:val="62777F"/>
                                <w:spacing w:val="-2"/>
                                <w:sz w:val="32"/>
                                <w:szCs w:val="32"/>
                              </w:rPr>
                              <w:t>System Planning</w:t>
                            </w:r>
                          </w:p>
                          <w:customXmlDelRangeStart w:id="1" w:author="Author"/>
                          <w:sdt>
                            <w:sdtPr>
                              <w:rPr>
                                <w:rFonts w:ascii="Calibri" w:hAnsi="Calibri" w:cs="OpenSans-Bold"/>
                                <w:b/>
                                <w:bCs/>
                                <w:caps/>
                                <w:color w:val="62777F"/>
                                <w:sz w:val="24"/>
                                <w:szCs w:val="24"/>
                              </w:rPr>
                              <w:alias w:val="Status"/>
                              <w:tag w:val=""/>
                              <w:id w:val="344526278"/>
                              <w:placeholder>
                                <w:docPart w:val="06FF93F4CAEF4B2F8EE66BF8B4F3E152"/>
                              </w:placeholder>
                              <w:dataBinding w:prefixMappings="xmlns:ns0='http://purl.org/dc/elements/1.1/' xmlns:ns1='http://schemas.openxmlformats.org/package/2006/metadata/core-properties' " w:xpath="/ns1:coreProperties[1]/ns1:contentStatus[1]" w:storeItemID="{6C3C8BC8-F283-45AE-878A-BAB7291924A1}"/>
                              <w:text/>
                            </w:sdtPr>
                            <w:sdtEndPr/>
                            <w:sdtContent>
                              <w:customXmlDelRangeEnd w:id="1"/>
                              <w:p w:rsidR="00714ABC" w:rsidRDefault="003C3196" w:rsidP="00987C19">
                                <w:pPr>
                                  <w:spacing w:after="0" w:line="192" w:lineRule="auto"/>
                                  <w:ind w:left="90"/>
                                  <w:rPr>
                                    <w:rFonts w:ascii="Calibri" w:hAnsi="Calibri" w:cs="OpenSans-Bold"/>
                                    <w:b/>
                                    <w:bCs/>
                                    <w:caps/>
                                    <w:color w:val="62777F"/>
                                    <w:sz w:val="24"/>
                                    <w:szCs w:val="24"/>
                                  </w:rPr>
                                </w:pPr>
                                <w:r>
                                  <w:rPr>
                                    <w:rFonts w:ascii="Calibri" w:hAnsi="Calibri" w:cs="OpenSans-Bold"/>
                                    <w:b/>
                                    <w:bCs/>
                                    <w:caps/>
                                    <w:color w:val="62777F"/>
                                    <w:sz w:val="24"/>
                                    <w:szCs w:val="24"/>
                                  </w:rPr>
                                  <w:t>Revision: 2.0</w:t>
                                </w:r>
                              </w:p>
                              <w:customXmlDelRangeStart w:id="2" w:author="Author"/>
                            </w:sdtContent>
                          </w:sdt>
                          <w:customXmlDelRangeEnd w:id="2"/>
                          <w:p w:rsidR="00714ABC" w:rsidRPr="00987C19" w:rsidRDefault="00714ABC" w:rsidP="00987C19">
                            <w:pPr>
                              <w:spacing w:after="120" w:line="192" w:lineRule="auto"/>
                              <w:ind w:left="90"/>
                              <w:rPr>
                                <w:rFonts w:ascii="Calibri" w:hAnsi="Calibri" w:cs="OpenSans-Bold"/>
                                <w:b/>
                                <w:bCs/>
                                <w:caps/>
                                <w:color w:val="62777F"/>
                                <w:sz w:val="24"/>
                                <w:szCs w:val="24"/>
                              </w:rPr>
                            </w:pPr>
                            <w:r>
                              <w:rPr>
                                <w:rFonts w:ascii="Calibri" w:hAnsi="Calibri" w:cs="OpenSans-Bold"/>
                                <w:b/>
                                <w:bCs/>
                                <w:caps/>
                                <w:color w:val="62777F"/>
                                <w:sz w:val="24"/>
                                <w:szCs w:val="24"/>
                              </w:rPr>
                              <w:t xml:space="preserve">EFFECTIVE DATE: </w:t>
                            </w:r>
                            <w:customXmlDelRangeStart w:id="3" w:author="Author"/>
                            <w:sdt>
                              <w:sdtPr>
                                <w:rPr>
                                  <w:rFonts w:ascii="Calibri" w:hAnsi="Calibri" w:cs="OpenSans-Bold"/>
                                  <w:b/>
                                  <w:bCs/>
                                  <w:caps/>
                                  <w:color w:val="62777F"/>
                                  <w:sz w:val="24"/>
                                  <w:szCs w:val="24"/>
                                </w:rPr>
                                <w:alias w:val="Publish Date"/>
                                <w:tag w:val=""/>
                                <w:id w:val="2088799190"/>
                                <w:placeholder>
                                  <w:docPart w:val="23A5F5CAF7E54384B9A6554CBA4F4CAA"/>
                                </w:placeholde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customXmlDelRangeEnd w:id="3"/>
                                <w:r w:rsidR="003C3196">
                                  <w:rPr>
                                    <w:rFonts w:ascii="Calibri" w:hAnsi="Calibri" w:cs="OpenSans-Bold"/>
                                    <w:b/>
                                    <w:bCs/>
                                    <w:caps/>
                                    <w:color w:val="62777F"/>
                                    <w:sz w:val="24"/>
                                    <w:szCs w:val="24"/>
                                  </w:rPr>
                                  <w:t>TBD</w:t>
                                </w:r>
                                <w:customXmlDelRangeStart w:id="4" w:author="Author"/>
                              </w:sdtContent>
                            </w:sdt>
                            <w:customXmlDelRangeEnd w:id="4"/>
                            <w:r>
                              <w:rPr>
                                <w:rFonts w:ascii="Calibri" w:hAnsi="Calibri" w:cs="OpenSans-Bold"/>
                                <w:b/>
                                <w:bCs/>
                                <w:caps/>
                                <w:color w:val="62777F"/>
                                <w:sz w:val="24"/>
                                <w:szCs w:val="24"/>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0.35pt;margin-top:178pt;width:497.45pt;height:230.4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" filled="f" stroked="f">
                <v:textbox style="mso-fit-shape-to-text:t">
                  <w:txbxContent>
                    <w:p w:rsidR="00714ABC" w:rsidRDefault="00714ABC"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Transmission Planning Technical Guide</w:t>
                      </w:r>
                    </w:p>
                    <w:p w:rsidR="00714ABC" w:rsidRDefault="00714ABC"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Appendix I</w:t>
                      </w:r>
                      <w:r w:rsidR="0088769C">
                        <w:rPr>
                          <w:rFonts w:ascii="Calibri" w:hAnsi="Calibri" w:cs="OpenSans-Bold"/>
                          <w:b/>
                          <w:bCs/>
                          <w:color w:val="62777F"/>
                          <w:sz w:val="80"/>
                          <w:szCs w:val="80"/>
                        </w:rPr>
                        <w:t>:</w:t>
                      </w:r>
                    </w:p>
                    <w:p w:rsidR="00714ABC" w:rsidRDefault="00714ABC" w:rsidP="00716539">
                      <w:pPr>
                        <w:pStyle w:val="body"/>
                        <w:spacing w:before="0" w:after="120" w:line="192" w:lineRule="auto"/>
                        <w:rPr>
                          <w:rFonts w:ascii="Calibri" w:hAnsi="Calibri" w:cs="OpenSans-Bold"/>
                          <w:b/>
                          <w:bCs/>
                          <w:color w:val="62777F"/>
                          <w:sz w:val="80"/>
                          <w:szCs w:val="80"/>
                        </w:rPr>
                      </w:pPr>
                      <w:r>
                        <w:rPr>
                          <w:rFonts w:ascii="Calibri" w:hAnsi="Calibri" w:cs="OpenSans-Bold"/>
                          <w:b/>
                          <w:bCs/>
                          <w:color w:val="62777F"/>
                          <w:sz w:val="80"/>
                          <w:szCs w:val="80"/>
                        </w:rPr>
                        <w:t>Transfer Capability Methodology</w:t>
                      </w:r>
                    </w:p>
                    <w:p w:rsidR="00714ABC" w:rsidRPr="002C41FA" w:rsidRDefault="00714ABC" w:rsidP="00716539">
                      <w:pPr>
                        <w:pStyle w:val="body"/>
                        <w:spacing w:before="0" w:after="120" w:line="192" w:lineRule="auto"/>
                        <w:rPr>
                          <w:rFonts w:ascii="Calibri" w:hAnsi="Calibri" w:cs="OpenSans-Bold"/>
                          <w:b/>
                          <w:bCs/>
                          <w:color w:val="FF0000"/>
                          <w:sz w:val="80"/>
                          <w:szCs w:val="80"/>
                        </w:rPr>
                      </w:pPr>
                      <w:r w:rsidRPr="002C41FA">
                        <w:rPr>
                          <w:rFonts w:ascii="Calibri" w:hAnsi="Calibri" w:cs="OpenSans-Bold"/>
                          <w:b/>
                          <w:bCs/>
                          <w:color w:val="FF0000"/>
                          <w:sz w:val="80"/>
                          <w:szCs w:val="80"/>
                        </w:rPr>
                        <w:t>DRAFT</w:t>
                      </w:r>
                    </w:p>
                    <w:p w:rsidR="00714ABC" w:rsidRDefault="00714ABC" w:rsidP="00716539">
                      <w:pPr>
                        <w:pStyle w:val="body"/>
                        <w:spacing w:before="0" w:after="240" w:line="192" w:lineRule="auto"/>
                        <w:ind w:left="90"/>
                        <w:rPr>
                          <w:rFonts w:ascii="Calibri" w:hAnsi="Calibri" w:cs="OpenSans-Bold"/>
                          <w:b/>
                          <w:bCs/>
                          <w:color w:val="62777F"/>
                          <w:spacing w:val="-2"/>
                          <w:sz w:val="32"/>
                          <w:szCs w:val="32"/>
                        </w:rPr>
                      </w:pPr>
                      <w:r w:rsidRPr="00716539">
                        <w:rPr>
                          <w:rFonts w:ascii="Calibri" w:hAnsi="Calibri" w:cs="OpenSans-Bold"/>
                          <w:b/>
                          <w:bCs/>
                          <w:color w:val="62777F"/>
                          <w:spacing w:val="-2"/>
                          <w:sz w:val="32"/>
                          <w:szCs w:val="32"/>
                        </w:rPr>
                        <w:t>© ISO New England Inc.</w:t>
                      </w:r>
                      <w:r w:rsidRPr="00716539">
                        <w:rPr>
                          <w:rFonts w:ascii="Calibri" w:hAnsi="Calibri" w:cs="OpenSans-Bold"/>
                          <w:b/>
                          <w:bCs/>
                          <w:color w:val="62777F"/>
                          <w:spacing w:val="-2"/>
                          <w:sz w:val="32"/>
                          <w:szCs w:val="32"/>
                        </w:rPr>
                        <w:br/>
                      </w:r>
                      <w:r>
                        <w:rPr>
                          <w:rFonts w:ascii="Calibri" w:hAnsi="Calibri" w:cs="OpenSans-Bold"/>
                          <w:b/>
                          <w:bCs/>
                          <w:color w:val="62777F"/>
                          <w:spacing w:val="-2"/>
                          <w:sz w:val="32"/>
                          <w:szCs w:val="32"/>
                        </w:rPr>
                        <w:t>System Planning</w:t>
                      </w:r>
                    </w:p>
                    <w:customXmlDelRangeStart w:id="5" w:author="Author"/>
                    <w:sdt>
                      <w:sdtPr>
                        <w:rPr>
                          <w:rFonts w:ascii="Calibri" w:hAnsi="Calibri" w:cs="OpenSans-Bold"/>
                          <w:b/>
                          <w:bCs/>
                          <w:caps/>
                          <w:color w:val="62777F"/>
                          <w:sz w:val="24"/>
                          <w:szCs w:val="24"/>
                        </w:rPr>
                        <w:alias w:val="Status"/>
                        <w:tag w:val=""/>
                        <w:id w:val="344526278"/>
                        <w:placeholder>
                          <w:docPart w:val="06FF93F4CAEF4B2F8EE66BF8B4F3E152"/>
                        </w:placeholder>
                        <w:dataBinding w:prefixMappings="xmlns:ns0='http://purl.org/dc/elements/1.1/' xmlns:ns1='http://schemas.openxmlformats.org/package/2006/metadata/core-properties' " w:xpath="/ns1:coreProperties[1]/ns1:contentStatus[1]" w:storeItemID="{6C3C8BC8-F283-45AE-878A-BAB7291924A1}"/>
                        <w:text/>
                      </w:sdtPr>
                      <w:sdtEndPr/>
                      <w:sdtContent>
                        <w:customXmlDelRangeEnd w:id="5"/>
                        <w:p w:rsidR="00714ABC" w:rsidRDefault="003C3196" w:rsidP="00987C19">
                          <w:pPr>
                            <w:spacing w:after="0" w:line="192" w:lineRule="auto"/>
                            <w:ind w:left="90"/>
                            <w:rPr>
                              <w:rFonts w:ascii="Calibri" w:hAnsi="Calibri" w:cs="OpenSans-Bold"/>
                              <w:b/>
                              <w:bCs/>
                              <w:caps/>
                              <w:color w:val="62777F"/>
                              <w:sz w:val="24"/>
                              <w:szCs w:val="24"/>
                            </w:rPr>
                          </w:pPr>
                          <w:r>
                            <w:rPr>
                              <w:rFonts w:ascii="Calibri" w:hAnsi="Calibri" w:cs="OpenSans-Bold"/>
                              <w:b/>
                              <w:bCs/>
                              <w:caps/>
                              <w:color w:val="62777F"/>
                              <w:sz w:val="24"/>
                              <w:szCs w:val="24"/>
                            </w:rPr>
                            <w:t>Revision: 2.0</w:t>
                          </w:r>
                        </w:p>
                        <w:customXmlDelRangeStart w:id="6" w:author="Author"/>
                      </w:sdtContent>
                    </w:sdt>
                    <w:customXmlDelRangeEnd w:id="6"/>
                    <w:p w:rsidR="00714ABC" w:rsidRPr="00987C19" w:rsidRDefault="00714ABC" w:rsidP="00987C19">
                      <w:pPr>
                        <w:spacing w:after="120" w:line="192" w:lineRule="auto"/>
                        <w:ind w:left="90"/>
                        <w:rPr>
                          <w:rFonts w:ascii="Calibri" w:hAnsi="Calibri" w:cs="OpenSans-Bold"/>
                          <w:b/>
                          <w:bCs/>
                          <w:caps/>
                          <w:color w:val="62777F"/>
                          <w:sz w:val="24"/>
                          <w:szCs w:val="24"/>
                        </w:rPr>
                      </w:pPr>
                      <w:r>
                        <w:rPr>
                          <w:rFonts w:ascii="Calibri" w:hAnsi="Calibri" w:cs="OpenSans-Bold"/>
                          <w:b/>
                          <w:bCs/>
                          <w:caps/>
                          <w:color w:val="62777F"/>
                          <w:sz w:val="24"/>
                          <w:szCs w:val="24"/>
                        </w:rPr>
                        <w:t xml:space="preserve">EFFECTIVE DATE: </w:t>
                      </w:r>
                      <w:customXmlDelRangeStart w:id="7" w:author="Author"/>
                      <w:sdt>
                        <w:sdtPr>
                          <w:rPr>
                            <w:rFonts w:ascii="Calibri" w:hAnsi="Calibri" w:cs="OpenSans-Bold"/>
                            <w:b/>
                            <w:bCs/>
                            <w:caps/>
                            <w:color w:val="62777F"/>
                            <w:sz w:val="24"/>
                            <w:szCs w:val="24"/>
                          </w:rPr>
                          <w:alias w:val="Publish Date"/>
                          <w:tag w:val=""/>
                          <w:id w:val="2088799190"/>
                          <w:placeholder>
                            <w:docPart w:val="23A5F5CAF7E54384B9A6554CBA4F4CAA"/>
                          </w:placeholde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customXmlDelRangeEnd w:id="7"/>
                          <w:r w:rsidR="003C3196">
                            <w:rPr>
                              <w:rFonts w:ascii="Calibri" w:hAnsi="Calibri" w:cs="OpenSans-Bold"/>
                              <w:b/>
                              <w:bCs/>
                              <w:caps/>
                              <w:color w:val="62777F"/>
                              <w:sz w:val="24"/>
                              <w:szCs w:val="24"/>
                            </w:rPr>
                            <w:t>TBD</w:t>
                          </w:r>
                          <w:customXmlDelRangeStart w:id="8" w:author="Author"/>
                        </w:sdtContent>
                      </w:sdt>
                      <w:customXmlDelRangeEnd w:id="8"/>
                      <w:r>
                        <w:rPr>
                          <w:rFonts w:ascii="Calibri" w:hAnsi="Calibri" w:cs="OpenSans-Bold"/>
                          <w:b/>
                          <w:bCs/>
                          <w:caps/>
                          <w:color w:val="62777F"/>
                          <w:sz w:val="24"/>
                          <w:szCs w:val="24"/>
                        </w:rPr>
                        <w:t xml:space="preserve"> </w:t>
                      </w:r>
                    </w:p>
                  </w:txbxContent>
                </v:textbox>
              </v:shape>
            </w:pict>
          </mc:Fallback>
        </mc:AlternateContent>
      </w:r>
      <w:r>
        <w:rPr>
          <w:rFonts w:ascii="Calibri" w:hAnsi="Calibri" w:cs="OpenSans-Bold"/>
          <w:b/>
          <w:bCs/>
          <w:noProof/>
          <w:color w:val="3D484C"/>
          <w:sz w:val="80"/>
          <w:szCs w:val="80"/>
        </w:rPr>
        <mc:AlternateContent>
          <mc:Choice Requires="wps">
            <w:drawing>
              <wp:anchor distT="0" distB="0" distL="114300" distR="114300" simplePos="0" relativeHeight="251662336" behindDoc="0" locked="0" layoutInCell="1" allowOverlap="1" wp14:anchorId="310367DB" wp14:editId="6AB400AB">
                <wp:simplePos x="0" y="0"/>
                <wp:positionH relativeFrom="column">
                  <wp:posOffset>-753745</wp:posOffset>
                </wp:positionH>
                <wp:positionV relativeFrom="paragraph">
                  <wp:posOffset>6433185</wp:posOffset>
                </wp:positionV>
                <wp:extent cx="7315200" cy="3429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5200" cy="3429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714ABC" w:rsidRPr="00716539" w:rsidRDefault="00714ABC" w:rsidP="003055AD">
                            <w:pPr>
                              <w:widowControl w:val="0"/>
                              <w:suppressAutoHyphens/>
                              <w:autoSpaceDE w:val="0"/>
                              <w:autoSpaceDN w:val="0"/>
                              <w:adjustRightInd w:val="0"/>
                              <w:jc w:val="center"/>
                              <w:textAlignment w:val="center"/>
                              <w:rPr>
                                <w:rFonts w:ascii="Calibri" w:hAnsi="Calibri" w:cs="OpenSans-Bold"/>
                                <w:b/>
                                <w:bCs/>
                                <w:caps/>
                                <w:color w:val="62777F"/>
                                <w:sz w:val="14"/>
                                <w:szCs w:val="14"/>
                              </w:rPr>
                            </w:pPr>
                            <w:r w:rsidRPr="00716539">
                              <w:rPr>
                                <w:rFonts w:ascii="Calibri" w:hAnsi="Calibri" w:cs="OpenSans-Bold"/>
                                <w:b/>
                                <w:bCs/>
                                <w:caps/>
                                <w:color w:val="62777F"/>
                                <w:sz w:val="14"/>
                                <w:szCs w:val="14"/>
                              </w:rPr>
                              <w:t xml:space="preserve">ISO-NE </w:t>
                            </w:r>
                            <w:r>
                              <w:rPr>
                                <w:rFonts w:ascii="Calibri" w:hAnsi="Calibri" w:cs="OpenSans-Bold"/>
                                <w:b/>
                                <w:bCs/>
                                <w:caps/>
                                <w:color w:val="62777F"/>
                                <w:sz w:val="14"/>
                                <w:szCs w:val="14"/>
                              </w:rPr>
                              <w:t>PUBLIC</w:t>
                            </w:r>
                          </w:p>
                          <w:p w:rsidR="00714ABC" w:rsidRPr="004759C4" w:rsidRDefault="00714ABC" w:rsidP="003055AD">
                            <w:pPr>
                              <w:rPr>
                                <w:rFonts w:ascii="Calibri" w:hAnsi="Calibri"/>
                                <w:color w:val="787B7F"/>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27" type="#_x0000_t202" style="position:absolute;margin-left:-59.35pt;margin-top:506.55pt;width:8in;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" filled="f" stroked="f">
                <v:path arrowok="t"/>
                <v:textbox>
                  <w:txbxContent>
                    <w:p w:rsidR="00714ABC" w:rsidRPr="00716539" w:rsidRDefault="00714ABC" w:rsidP="003055AD">
                      <w:pPr>
                        <w:widowControl w:val="0"/>
                        <w:suppressAutoHyphens/>
                        <w:autoSpaceDE w:val="0"/>
                        <w:autoSpaceDN w:val="0"/>
                        <w:adjustRightInd w:val="0"/>
                        <w:jc w:val="center"/>
                        <w:textAlignment w:val="center"/>
                        <w:rPr>
                          <w:rFonts w:ascii="Calibri" w:hAnsi="Calibri" w:cs="OpenSans-Bold"/>
                          <w:b/>
                          <w:bCs/>
                          <w:caps/>
                          <w:color w:val="62777F"/>
                          <w:sz w:val="14"/>
                          <w:szCs w:val="14"/>
                        </w:rPr>
                      </w:pPr>
                      <w:r w:rsidRPr="00716539">
                        <w:rPr>
                          <w:rFonts w:ascii="Calibri" w:hAnsi="Calibri" w:cs="OpenSans-Bold"/>
                          <w:b/>
                          <w:bCs/>
                          <w:caps/>
                          <w:color w:val="62777F"/>
                          <w:sz w:val="14"/>
                          <w:szCs w:val="14"/>
                        </w:rPr>
                        <w:t xml:space="preserve">ISO-NE </w:t>
                      </w:r>
                      <w:r>
                        <w:rPr>
                          <w:rFonts w:ascii="Calibri" w:hAnsi="Calibri" w:cs="OpenSans-Bold"/>
                          <w:b/>
                          <w:bCs/>
                          <w:caps/>
                          <w:color w:val="62777F"/>
                          <w:sz w:val="14"/>
                          <w:szCs w:val="14"/>
                        </w:rPr>
                        <w:t>PUBLIC</w:t>
                      </w:r>
                    </w:p>
                    <w:p w:rsidR="00714ABC" w:rsidRPr="004759C4" w:rsidRDefault="00714ABC" w:rsidP="003055AD">
                      <w:pPr>
                        <w:rPr>
                          <w:rFonts w:ascii="Calibri" w:hAnsi="Calibri"/>
                          <w:color w:val="787B7F"/>
                          <w:sz w:val="14"/>
                          <w:szCs w:val="14"/>
                        </w:rPr>
                      </w:pPr>
                    </w:p>
                  </w:txbxContent>
                </v:textbox>
                <w10:wrap type="square"/>
              </v:shape>
            </w:pict>
          </mc:Fallback>
        </mc:AlternateContent>
      </w:r>
      <w:r w:rsidR="003055AD">
        <w:rPr>
          <w:rFonts w:ascii="Calibri" w:hAnsi="Calibri" w:cs="OpenSans-Bold"/>
          <w:b/>
          <w:bCs/>
          <w:noProof/>
          <w:color w:val="3D484C"/>
          <w:sz w:val="80"/>
          <w:szCs w:val="80"/>
        </w:rPr>
        <w:drawing>
          <wp:anchor distT="0" distB="0" distL="114300" distR="114300" simplePos="0" relativeHeight="251659263" behindDoc="1" locked="0" layoutInCell="1" allowOverlap="1" wp14:anchorId="168A7E3C" wp14:editId="5A197CAB">
            <wp:simplePos x="0" y="0"/>
            <wp:positionH relativeFrom="page">
              <wp:posOffset>0</wp:posOffset>
            </wp:positionH>
            <wp:positionV relativeFrom="page">
              <wp:posOffset>0</wp:posOffset>
            </wp:positionV>
            <wp:extent cx="7772400" cy="10058400"/>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meshindle:Dropbox (TAF):CURRENT CLIENTS (2):  ISO_ISO New England: OPEN:ISO049 2015 Templates:Cover Backgrounds:ISO049-report-covers-d2.pn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7772400" cy="10058400"/>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3055AD" w:rsidRPr="00F64872" w:rsidRDefault="003055AD" w:rsidP="00F64872">
      <w:pPr>
        <w:pStyle w:val="NoSpacing"/>
      </w:pPr>
    </w:p>
    <w:p w:rsidR="003055AD" w:rsidRDefault="003055AD">
      <w:pPr>
        <w:spacing w:after="200" w:line="276" w:lineRule="auto"/>
        <w:rPr>
          <w:rFonts w:asciiTheme="minorHAnsi" w:hAnsiTheme="minorHAnsi" w:cs="Times New Roman"/>
          <w:b/>
          <w:color w:val="0070C0"/>
          <w:sz w:val="36"/>
          <w:szCs w:val="36"/>
        </w:rPr>
      </w:pPr>
      <w:r>
        <w:rPr>
          <w:rFonts w:cs="Times New Roman"/>
          <w:b/>
          <w:color w:val="0070C0"/>
          <w:sz w:val="36"/>
          <w:szCs w:val="36"/>
        </w:rPr>
        <w:br w:type="page"/>
      </w:r>
    </w:p>
    <w:p w:rsidR="006C0F08" w:rsidRDefault="00A8253E" w:rsidP="00E44F72">
      <w:pPr>
        <w:pStyle w:val="Heading1"/>
        <w:numPr>
          <w:ilvl w:val="0"/>
          <w:numId w:val="0"/>
        </w:numPr>
      </w:pPr>
      <w:bookmarkStart w:id="9" w:name="_Toc508958157"/>
      <w:r w:rsidRPr="00E44F72">
        <w:rPr>
          <w:szCs w:val="36"/>
        </w:rPr>
        <w:lastRenderedPageBreak/>
        <w:t>Contents</w:t>
      </w:r>
      <w:bookmarkEnd w:id="9"/>
    </w:p>
    <w:p w:rsidR="004F4D44" w:rsidRDefault="00F33520">
      <w:pPr>
        <w:pStyle w:val="TOC1"/>
        <w:rPr>
          <w:rFonts w:eastAsiaTheme="minorEastAsia" w:cstheme="minorBidi"/>
          <w:b w:val="0"/>
          <w:bCs w:val="0"/>
          <w:color w:val="auto"/>
          <w:sz w:val="22"/>
          <w:szCs w:val="22"/>
        </w:rPr>
      </w:pPr>
      <w:r w:rsidRPr="00D7488D">
        <w:rPr>
          <w:color w:val="0070C0"/>
          <w:szCs w:val="20"/>
        </w:rPr>
        <w:fldChar w:fldCharType="begin"/>
      </w:r>
      <w:r w:rsidR="00F94C9D" w:rsidRPr="00D7488D">
        <w:rPr>
          <w:color w:val="0070C0"/>
          <w:szCs w:val="20"/>
        </w:rPr>
        <w:instrText xml:space="preserve"> TOC \o "1-3" \h \z \u </w:instrText>
      </w:r>
      <w:r w:rsidRPr="00D7488D">
        <w:rPr>
          <w:color w:val="0070C0"/>
          <w:szCs w:val="20"/>
        </w:rPr>
        <w:fldChar w:fldCharType="separate"/>
      </w:r>
      <w:hyperlink w:anchor="_Toc508958157" w:history="1">
        <w:r w:rsidR="004F4D44" w:rsidRPr="00E5365A">
          <w:rPr>
            <w:rStyle w:val="Hyperlink"/>
          </w:rPr>
          <w:t>Contents</w:t>
        </w:r>
        <w:r w:rsidR="004F4D44">
          <w:rPr>
            <w:webHidden/>
          </w:rPr>
          <w:tab/>
        </w:r>
        <w:r w:rsidR="004F4D44">
          <w:rPr>
            <w:webHidden/>
          </w:rPr>
          <w:fldChar w:fldCharType="begin"/>
        </w:r>
        <w:r w:rsidR="004F4D44">
          <w:rPr>
            <w:webHidden/>
          </w:rPr>
          <w:instrText xml:space="preserve"> PAGEREF _Toc508958157 \h </w:instrText>
        </w:r>
        <w:r w:rsidR="004F4D44">
          <w:rPr>
            <w:webHidden/>
          </w:rPr>
        </w:r>
        <w:r w:rsidR="004F4D44">
          <w:rPr>
            <w:webHidden/>
          </w:rPr>
          <w:fldChar w:fldCharType="separate"/>
        </w:r>
        <w:r w:rsidR="004F4D44">
          <w:rPr>
            <w:webHidden/>
          </w:rPr>
          <w:t>iii</w:t>
        </w:r>
        <w:r w:rsidR="004F4D44">
          <w:rPr>
            <w:webHidden/>
          </w:rPr>
          <w:fldChar w:fldCharType="end"/>
        </w:r>
      </w:hyperlink>
    </w:p>
    <w:p w:rsidR="004F4D44" w:rsidRDefault="006F4648">
      <w:pPr>
        <w:pStyle w:val="TOC1"/>
        <w:rPr>
          <w:rFonts w:eastAsiaTheme="minorEastAsia" w:cstheme="minorBidi"/>
          <w:b w:val="0"/>
          <w:bCs w:val="0"/>
          <w:color w:val="auto"/>
          <w:sz w:val="22"/>
          <w:szCs w:val="22"/>
        </w:rPr>
      </w:pPr>
      <w:hyperlink w:anchor="_Toc508958158" w:history="1">
        <w:r w:rsidR="004F4D44" w:rsidRPr="00E5365A">
          <w:rPr>
            <w:rStyle w:val="Hyperlink"/>
          </w:rPr>
          <w:t>Section 1 Introduction and Background</w:t>
        </w:r>
        <w:r w:rsidR="004F4D44">
          <w:rPr>
            <w:webHidden/>
          </w:rPr>
          <w:tab/>
        </w:r>
        <w:r w:rsidR="004F4D44">
          <w:rPr>
            <w:webHidden/>
          </w:rPr>
          <w:fldChar w:fldCharType="begin"/>
        </w:r>
        <w:r w:rsidR="004F4D44">
          <w:rPr>
            <w:webHidden/>
          </w:rPr>
          <w:instrText xml:space="preserve"> PAGEREF _Toc508958158 \h </w:instrText>
        </w:r>
        <w:r w:rsidR="004F4D44">
          <w:rPr>
            <w:webHidden/>
          </w:rPr>
        </w:r>
        <w:r w:rsidR="004F4D44">
          <w:rPr>
            <w:webHidden/>
          </w:rPr>
          <w:fldChar w:fldCharType="separate"/>
        </w:r>
        <w:r w:rsidR="004F4D44">
          <w:rPr>
            <w:webHidden/>
          </w:rPr>
          <w:t>4</w:t>
        </w:r>
        <w:r w:rsidR="004F4D44">
          <w:rPr>
            <w:webHidden/>
          </w:rPr>
          <w:fldChar w:fldCharType="end"/>
        </w:r>
      </w:hyperlink>
    </w:p>
    <w:p w:rsidR="004F4D44" w:rsidRDefault="006F4648">
      <w:pPr>
        <w:pStyle w:val="TOC2"/>
        <w:rPr>
          <w:rFonts w:eastAsiaTheme="minorEastAsia"/>
          <w:sz w:val="22"/>
          <w:szCs w:val="22"/>
        </w:rPr>
      </w:pPr>
      <w:hyperlink w:anchor="_Toc508958159" w:history="1">
        <w:r w:rsidR="004F4D44" w:rsidRPr="00E5365A">
          <w:rPr>
            <w:rStyle w:val="Hyperlink"/>
          </w:rPr>
          <w:t>1.1 Objective</w:t>
        </w:r>
        <w:r w:rsidR="004F4D44">
          <w:rPr>
            <w:webHidden/>
          </w:rPr>
          <w:tab/>
        </w:r>
        <w:r w:rsidR="004F4D44">
          <w:rPr>
            <w:webHidden/>
          </w:rPr>
          <w:fldChar w:fldCharType="begin"/>
        </w:r>
        <w:r w:rsidR="004F4D44">
          <w:rPr>
            <w:webHidden/>
          </w:rPr>
          <w:instrText xml:space="preserve"> PAGEREF _Toc508958159 \h </w:instrText>
        </w:r>
        <w:r w:rsidR="004F4D44">
          <w:rPr>
            <w:webHidden/>
          </w:rPr>
        </w:r>
        <w:r w:rsidR="004F4D44">
          <w:rPr>
            <w:webHidden/>
          </w:rPr>
          <w:fldChar w:fldCharType="separate"/>
        </w:r>
        <w:r w:rsidR="004F4D44">
          <w:rPr>
            <w:webHidden/>
          </w:rPr>
          <w:t>4</w:t>
        </w:r>
        <w:r w:rsidR="004F4D44">
          <w:rPr>
            <w:webHidden/>
          </w:rPr>
          <w:fldChar w:fldCharType="end"/>
        </w:r>
      </w:hyperlink>
    </w:p>
    <w:p w:rsidR="004F4D44" w:rsidRDefault="006F4648">
      <w:pPr>
        <w:pStyle w:val="TOC2"/>
        <w:rPr>
          <w:rFonts w:eastAsiaTheme="minorEastAsia"/>
          <w:sz w:val="22"/>
          <w:szCs w:val="22"/>
        </w:rPr>
      </w:pPr>
      <w:hyperlink w:anchor="_Toc508958160" w:history="1">
        <w:r w:rsidR="004F4D44" w:rsidRPr="00E5365A">
          <w:rPr>
            <w:rStyle w:val="Hyperlink"/>
          </w:rPr>
          <w:t>1.2 Background (History of FAC-013)</w:t>
        </w:r>
        <w:r w:rsidR="004F4D44">
          <w:rPr>
            <w:webHidden/>
          </w:rPr>
          <w:tab/>
        </w:r>
        <w:r w:rsidR="004F4D44">
          <w:rPr>
            <w:webHidden/>
          </w:rPr>
          <w:fldChar w:fldCharType="begin"/>
        </w:r>
        <w:r w:rsidR="004F4D44">
          <w:rPr>
            <w:webHidden/>
          </w:rPr>
          <w:instrText xml:space="preserve"> PAGEREF _Toc508958160 \h </w:instrText>
        </w:r>
        <w:r w:rsidR="004F4D44">
          <w:rPr>
            <w:webHidden/>
          </w:rPr>
        </w:r>
        <w:r w:rsidR="004F4D44">
          <w:rPr>
            <w:webHidden/>
          </w:rPr>
          <w:fldChar w:fldCharType="separate"/>
        </w:r>
        <w:r w:rsidR="004F4D44">
          <w:rPr>
            <w:webHidden/>
          </w:rPr>
          <w:t>4</w:t>
        </w:r>
        <w:r w:rsidR="004F4D44">
          <w:rPr>
            <w:webHidden/>
          </w:rPr>
          <w:fldChar w:fldCharType="end"/>
        </w:r>
      </w:hyperlink>
    </w:p>
    <w:p w:rsidR="004F4D44" w:rsidRDefault="006F4648">
      <w:pPr>
        <w:pStyle w:val="TOC1"/>
        <w:rPr>
          <w:rFonts w:eastAsiaTheme="minorEastAsia" w:cstheme="minorBidi"/>
          <w:b w:val="0"/>
          <w:bCs w:val="0"/>
          <w:color w:val="auto"/>
          <w:sz w:val="22"/>
          <w:szCs w:val="22"/>
        </w:rPr>
      </w:pPr>
      <w:hyperlink w:anchor="_Toc508958161" w:history="1">
        <w:r w:rsidR="004F4D44" w:rsidRPr="00E5365A">
          <w:rPr>
            <w:rStyle w:val="Hyperlink"/>
          </w:rPr>
          <w:t>Section 2 Assessment Information</w:t>
        </w:r>
        <w:r w:rsidR="004F4D44">
          <w:rPr>
            <w:webHidden/>
          </w:rPr>
          <w:tab/>
        </w:r>
        <w:r w:rsidR="004F4D44">
          <w:rPr>
            <w:webHidden/>
          </w:rPr>
          <w:fldChar w:fldCharType="begin"/>
        </w:r>
        <w:r w:rsidR="004F4D44">
          <w:rPr>
            <w:webHidden/>
          </w:rPr>
          <w:instrText xml:space="preserve"> PAGEREF _Toc508958161 \h </w:instrText>
        </w:r>
        <w:r w:rsidR="004F4D44">
          <w:rPr>
            <w:webHidden/>
          </w:rPr>
        </w:r>
        <w:r w:rsidR="004F4D44">
          <w:rPr>
            <w:webHidden/>
          </w:rPr>
          <w:fldChar w:fldCharType="separate"/>
        </w:r>
        <w:r w:rsidR="004F4D44">
          <w:rPr>
            <w:webHidden/>
          </w:rPr>
          <w:t>5</w:t>
        </w:r>
        <w:r w:rsidR="004F4D44">
          <w:rPr>
            <w:webHidden/>
          </w:rPr>
          <w:fldChar w:fldCharType="end"/>
        </w:r>
      </w:hyperlink>
    </w:p>
    <w:p w:rsidR="004F4D44" w:rsidRDefault="006F4648">
      <w:pPr>
        <w:pStyle w:val="TOC2"/>
        <w:rPr>
          <w:rFonts w:eastAsiaTheme="minorEastAsia"/>
          <w:sz w:val="22"/>
          <w:szCs w:val="22"/>
        </w:rPr>
      </w:pPr>
      <w:hyperlink w:anchor="_Toc508958162" w:history="1">
        <w:r w:rsidR="004F4D44" w:rsidRPr="00E5365A">
          <w:rPr>
            <w:rStyle w:val="Hyperlink"/>
          </w:rPr>
          <w:t>2.1 Use of Transfer Capability Produced by this Methodology</w:t>
        </w:r>
        <w:r w:rsidR="004F4D44">
          <w:rPr>
            <w:webHidden/>
          </w:rPr>
          <w:tab/>
        </w:r>
        <w:r w:rsidR="004F4D44">
          <w:rPr>
            <w:webHidden/>
          </w:rPr>
          <w:fldChar w:fldCharType="begin"/>
        </w:r>
        <w:r w:rsidR="004F4D44">
          <w:rPr>
            <w:webHidden/>
          </w:rPr>
          <w:instrText xml:space="preserve"> PAGEREF _Toc508958162 \h </w:instrText>
        </w:r>
        <w:r w:rsidR="004F4D44">
          <w:rPr>
            <w:webHidden/>
          </w:rPr>
        </w:r>
        <w:r w:rsidR="004F4D44">
          <w:rPr>
            <w:webHidden/>
          </w:rPr>
          <w:fldChar w:fldCharType="separate"/>
        </w:r>
        <w:r w:rsidR="004F4D44">
          <w:rPr>
            <w:webHidden/>
          </w:rPr>
          <w:t>5</w:t>
        </w:r>
        <w:r w:rsidR="004F4D44">
          <w:rPr>
            <w:webHidden/>
          </w:rPr>
          <w:fldChar w:fldCharType="end"/>
        </w:r>
      </w:hyperlink>
    </w:p>
    <w:p w:rsidR="004F4D44" w:rsidRDefault="006F4648">
      <w:pPr>
        <w:pStyle w:val="TOC2"/>
        <w:rPr>
          <w:rFonts w:eastAsiaTheme="minorEastAsia"/>
          <w:sz w:val="22"/>
          <w:szCs w:val="22"/>
        </w:rPr>
      </w:pPr>
      <w:hyperlink w:anchor="_Toc508958163" w:history="1">
        <w:r w:rsidR="004F4D44" w:rsidRPr="00E5365A">
          <w:rPr>
            <w:rStyle w:val="Hyperlink"/>
          </w:rPr>
          <w:t>2.2 Frequency of Assessment</w:t>
        </w:r>
        <w:r w:rsidR="004F4D44">
          <w:rPr>
            <w:webHidden/>
          </w:rPr>
          <w:tab/>
        </w:r>
        <w:r w:rsidR="004F4D44">
          <w:rPr>
            <w:webHidden/>
          </w:rPr>
          <w:fldChar w:fldCharType="begin"/>
        </w:r>
        <w:r w:rsidR="004F4D44">
          <w:rPr>
            <w:webHidden/>
          </w:rPr>
          <w:instrText xml:space="preserve"> PAGEREF _Toc508958163 \h </w:instrText>
        </w:r>
        <w:r w:rsidR="004F4D44">
          <w:rPr>
            <w:webHidden/>
          </w:rPr>
        </w:r>
        <w:r w:rsidR="004F4D44">
          <w:rPr>
            <w:webHidden/>
          </w:rPr>
          <w:fldChar w:fldCharType="separate"/>
        </w:r>
        <w:r w:rsidR="004F4D44">
          <w:rPr>
            <w:webHidden/>
          </w:rPr>
          <w:t>5</w:t>
        </w:r>
        <w:r w:rsidR="004F4D44">
          <w:rPr>
            <w:webHidden/>
          </w:rPr>
          <w:fldChar w:fldCharType="end"/>
        </w:r>
      </w:hyperlink>
    </w:p>
    <w:p w:rsidR="004F4D44" w:rsidRDefault="006F4648">
      <w:pPr>
        <w:pStyle w:val="TOC2"/>
        <w:rPr>
          <w:rFonts w:eastAsiaTheme="minorEastAsia"/>
          <w:sz w:val="22"/>
          <w:szCs w:val="22"/>
        </w:rPr>
      </w:pPr>
      <w:hyperlink w:anchor="_Toc508958164" w:history="1">
        <w:r w:rsidR="004F4D44" w:rsidRPr="00E5365A">
          <w:rPr>
            <w:rStyle w:val="Hyperlink"/>
          </w:rPr>
          <w:t>2.3 Interfaces Studied</w:t>
        </w:r>
        <w:r w:rsidR="004F4D44">
          <w:rPr>
            <w:webHidden/>
          </w:rPr>
          <w:tab/>
        </w:r>
        <w:r w:rsidR="004F4D44">
          <w:rPr>
            <w:webHidden/>
          </w:rPr>
          <w:fldChar w:fldCharType="begin"/>
        </w:r>
        <w:r w:rsidR="004F4D44">
          <w:rPr>
            <w:webHidden/>
          </w:rPr>
          <w:instrText xml:space="preserve"> PAGEREF _Toc508958164 \h </w:instrText>
        </w:r>
        <w:r w:rsidR="004F4D44">
          <w:rPr>
            <w:webHidden/>
          </w:rPr>
        </w:r>
        <w:r w:rsidR="004F4D44">
          <w:rPr>
            <w:webHidden/>
          </w:rPr>
          <w:fldChar w:fldCharType="separate"/>
        </w:r>
        <w:r w:rsidR="004F4D44">
          <w:rPr>
            <w:webHidden/>
          </w:rPr>
          <w:t>5</w:t>
        </w:r>
        <w:r w:rsidR="004F4D44">
          <w:rPr>
            <w:webHidden/>
          </w:rPr>
          <w:fldChar w:fldCharType="end"/>
        </w:r>
      </w:hyperlink>
    </w:p>
    <w:p w:rsidR="004F4D44" w:rsidRDefault="006F4648">
      <w:pPr>
        <w:pStyle w:val="TOC1"/>
        <w:rPr>
          <w:rFonts w:eastAsiaTheme="minorEastAsia" w:cstheme="minorBidi"/>
          <w:b w:val="0"/>
          <w:bCs w:val="0"/>
          <w:color w:val="auto"/>
          <w:sz w:val="22"/>
          <w:szCs w:val="22"/>
        </w:rPr>
      </w:pPr>
      <w:hyperlink w:anchor="_Toc508958165" w:history="1">
        <w:r w:rsidR="004F4D44" w:rsidRPr="00E5365A">
          <w:rPr>
            <w:rStyle w:val="Hyperlink"/>
          </w:rPr>
          <w:t>Section 3 Assumptions</w:t>
        </w:r>
        <w:r w:rsidR="004F4D44">
          <w:rPr>
            <w:webHidden/>
          </w:rPr>
          <w:tab/>
        </w:r>
        <w:r w:rsidR="004F4D44">
          <w:rPr>
            <w:webHidden/>
          </w:rPr>
          <w:fldChar w:fldCharType="begin"/>
        </w:r>
        <w:r w:rsidR="004F4D44">
          <w:rPr>
            <w:webHidden/>
          </w:rPr>
          <w:instrText xml:space="preserve"> PAGEREF _Toc508958165 \h </w:instrText>
        </w:r>
        <w:r w:rsidR="004F4D44">
          <w:rPr>
            <w:webHidden/>
          </w:rPr>
        </w:r>
        <w:r w:rsidR="004F4D44">
          <w:rPr>
            <w:webHidden/>
          </w:rPr>
          <w:fldChar w:fldCharType="separate"/>
        </w:r>
        <w:r w:rsidR="004F4D44">
          <w:rPr>
            <w:webHidden/>
          </w:rPr>
          <w:t>7</w:t>
        </w:r>
        <w:r w:rsidR="004F4D44">
          <w:rPr>
            <w:webHidden/>
          </w:rPr>
          <w:fldChar w:fldCharType="end"/>
        </w:r>
      </w:hyperlink>
    </w:p>
    <w:p w:rsidR="004F4D44" w:rsidRDefault="006F4648">
      <w:pPr>
        <w:pStyle w:val="TOC2"/>
        <w:rPr>
          <w:rFonts w:eastAsiaTheme="minorEastAsia"/>
          <w:sz w:val="22"/>
          <w:szCs w:val="22"/>
        </w:rPr>
      </w:pPr>
      <w:hyperlink w:anchor="_Toc508958166" w:history="1">
        <w:r w:rsidR="004F4D44" w:rsidRPr="00E5365A">
          <w:rPr>
            <w:rStyle w:val="Hyperlink"/>
          </w:rPr>
          <w:t>3.1 Generation Dispatch Assumptions</w:t>
        </w:r>
        <w:r w:rsidR="004F4D44">
          <w:rPr>
            <w:webHidden/>
          </w:rPr>
          <w:tab/>
        </w:r>
        <w:r w:rsidR="004F4D44">
          <w:rPr>
            <w:webHidden/>
          </w:rPr>
          <w:fldChar w:fldCharType="begin"/>
        </w:r>
        <w:r w:rsidR="004F4D44">
          <w:rPr>
            <w:webHidden/>
          </w:rPr>
          <w:instrText xml:space="preserve"> PAGEREF _Toc508958166 \h </w:instrText>
        </w:r>
        <w:r w:rsidR="004F4D44">
          <w:rPr>
            <w:webHidden/>
          </w:rPr>
        </w:r>
        <w:r w:rsidR="004F4D44">
          <w:rPr>
            <w:webHidden/>
          </w:rPr>
          <w:fldChar w:fldCharType="separate"/>
        </w:r>
        <w:r w:rsidR="004F4D44">
          <w:rPr>
            <w:webHidden/>
          </w:rPr>
          <w:t>7</w:t>
        </w:r>
        <w:r w:rsidR="004F4D44">
          <w:rPr>
            <w:webHidden/>
          </w:rPr>
          <w:fldChar w:fldCharType="end"/>
        </w:r>
      </w:hyperlink>
    </w:p>
    <w:p w:rsidR="004F4D44" w:rsidRDefault="006F4648">
      <w:pPr>
        <w:pStyle w:val="TOC2"/>
        <w:rPr>
          <w:rFonts w:eastAsiaTheme="minorEastAsia"/>
          <w:sz w:val="22"/>
          <w:szCs w:val="22"/>
        </w:rPr>
      </w:pPr>
      <w:hyperlink w:anchor="_Toc508958167" w:history="1">
        <w:r w:rsidR="004F4D44" w:rsidRPr="00E5365A">
          <w:rPr>
            <w:rStyle w:val="Hyperlink"/>
          </w:rPr>
          <w:t>3.2 Transmission Topology Assumptions</w:t>
        </w:r>
        <w:r w:rsidR="004F4D44">
          <w:rPr>
            <w:webHidden/>
          </w:rPr>
          <w:tab/>
        </w:r>
        <w:r w:rsidR="004F4D44">
          <w:rPr>
            <w:webHidden/>
          </w:rPr>
          <w:fldChar w:fldCharType="begin"/>
        </w:r>
        <w:r w:rsidR="004F4D44">
          <w:rPr>
            <w:webHidden/>
          </w:rPr>
          <w:instrText xml:space="preserve"> PAGEREF _Toc508958167 \h </w:instrText>
        </w:r>
        <w:r w:rsidR="004F4D44">
          <w:rPr>
            <w:webHidden/>
          </w:rPr>
        </w:r>
        <w:r w:rsidR="004F4D44">
          <w:rPr>
            <w:webHidden/>
          </w:rPr>
          <w:fldChar w:fldCharType="separate"/>
        </w:r>
        <w:r w:rsidR="004F4D44">
          <w:rPr>
            <w:webHidden/>
          </w:rPr>
          <w:t>7</w:t>
        </w:r>
        <w:r w:rsidR="004F4D44">
          <w:rPr>
            <w:webHidden/>
          </w:rPr>
          <w:fldChar w:fldCharType="end"/>
        </w:r>
      </w:hyperlink>
    </w:p>
    <w:p w:rsidR="004F4D44" w:rsidRDefault="006F4648">
      <w:pPr>
        <w:pStyle w:val="TOC2"/>
        <w:rPr>
          <w:rFonts w:eastAsiaTheme="minorEastAsia"/>
          <w:sz w:val="22"/>
          <w:szCs w:val="22"/>
        </w:rPr>
      </w:pPr>
      <w:hyperlink w:anchor="_Toc508958168" w:history="1">
        <w:r w:rsidR="004F4D44" w:rsidRPr="00E5365A">
          <w:rPr>
            <w:rStyle w:val="Hyperlink"/>
          </w:rPr>
          <w:t>3.3 Load &amp; Demand Resource Assumptions</w:t>
        </w:r>
        <w:r w:rsidR="004F4D44">
          <w:rPr>
            <w:webHidden/>
          </w:rPr>
          <w:tab/>
        </w:r>
        <w:r w:rsidR="004F4D44">
          <w:rPr>
            <w:webHidden/>
          </w:rPr>
          <w:fldChar w:fldCharType="begin"/>
        </w:r>
        <w:r w:rsidR="004F4D44">
          <w:rPr>
            <w:webHidden/>
          </w:rPr>
          <w:instrText xml:space="preserve"> PAGEREF _Toc508958168 \h </w:instrText>
        </w:r>
        <w:r w:rsidR="004F4D44">
          <w:rPr>
            <w:webHidden/>
          </w:rPr>
        </w:r>
        <w:r w:rsidR="004F4D44">
          <w:rPr>
            <w:webHidden/>
          </w:rPr>
          <w:fldChar w:fldCharType="separate"/>
        </w:r>
        <w:r w:rsidR="004F4D44">
          <w:rPr>
            <w:webHidden/>
          </w:rPr>
          <w:t>7</w:t>
        </w:r>
        <w:r w:rsidR="004F4D44">
          <w:rPr>
            <w:webHidden/>
          </w:rPr>
          <w:fldChar w:fldCharType="end"/>
        </w:r>
      </w:hyperlink>
    </w:p>
    <w:p w:rsidR="004F4D44" w:rsidRDefault="006F4648">
      <w:pPr>
        <w:pStyle w:val="TOC2"/>
        <w:rPr>
          <w:rFonts w:eastAsiaTheme="minorEastAsia"/>
          <w:sz w:val="22"/>
          <w:szCs w:val="22"/>
        </w:rPr>
      </w:pPr>
      <w:hyperlink w:anchor="_Toc508958169" w:history="1">
        <w:r w:rsidR="004F4D44" w:rsidRPr="00E5365A">
          <w:rPr>
            <w:rStyle w:val="Hyperlink"/>
          </w:rPr>
          <w:t>3.4 Transmission Use Assumptions</w:t>
        </w:r>
        <w:r w:rsidR="004F4D44">
          <w:rPr>
            <w:webHidden/>
          </w:rPr>
          <w:tab/>
        </w:r>
        <w:r w:rsidR="004F4D44">
          <w:rPr>
            <w:webHidden/>
          </w:rPr>
          <w:fldChar w:fldCharType="begin"/>
        </w:r>
        <w:r w:rsidR="004F4D44">
          <w:rPr>
            <w:webHidden/>
          </w:rPr>
          <w:instrText xml:space="preserve"> PAGEREF _Toc508958169 \h </w:instrText>
        </w:r>
        <w:r w:rsidR="004F4D44">
          <w:rPr>
            <w:webHidden/>
          </w:rPr>
        </w:r>
        <w:r w:rsidR="004F4D44">
          <w:rPr>
            <w:webHidden/>
          </w:rPr>
          <w:fldChar w:fldCharType="separate"/>
        </w:r>
        <w:r w:rsidR="004F4D44">
          <w:rPr>
            <w:webHidden/>
          </w:rPr>
          <w:t>8</w:t>
        </w:r>
        <w:r w:rsidR="004F4D44">
          <w:rPr>
            <w:webHidden/>
          </w:rPr>
          <w:fldChar w:fldCharType="end"/>
        </w:r>
      </w:hyperlink>
    </w:p>
    <w:p w:rsidR="004F4D44" w:rsidRDefault="006F4648">
      <w:pPr>
        <w:pStyle w:val="TOC2"/>
        <w:rPr>
          <w:rFonts w:eastAsiaTheme="minorEastAsia"/>
          <w:sz w:val="22"/>
          <w:szCs w:val="22"/>
        </w:rPr>
      </w:pPr>
      <w:hyperlink w:anchor="_Toc508958170" w:history="1">
        <w:r w:rsidR="004F4D44" w:rsidRPr="00E5365A">
          <w:rPr>
            <w:rStyle w:val="Hyperlink"/>
          </w:rPr>
          <w:t>3.5 Loop Flow Assumptions</w:t>
        </w:r>
        <w:r w:rsidR="004F4D44">
          <w:rPr>
            <w:webHidden/>
          </w:rPr>
          <w:tab/>
        </w:r>
        <w:r w:rsidR="004F4D44">
          <w:rPr>
            <w:webHidden/>
          </w:rPr>
          <w:fldChar w:fldCharType="begin"/>
        </w:r>
        <w:r w:rsidR="004F4D44">
          <w:rPr>
            <w:webHidden/>
          </w:rPr>
          <w:instrText xml:space="preserve"> PAGEREF _Toc508958170 \h </w:instrText>
        </w:r>
        <w:r w:rsidR="004F4D44">
          <w:rPr>
            <w:webHidden/>
          </w:rPr>
        </w:r>
        <w:r w:rsidR="004F4D44">
          <w:rPr>
            <w:webHidden/>
          </w:rPr>
          <w:fldChar w:fldCharType="separate"/>
        </w:r>
        <w:r w:rsidR="004F4D44">
          <w:rPr>
            <w:webHidden/>
          </w:rPr>
          <w:t>8</w:t>
        </w:r>
        <w:r w:rsidR="004F4D44">
          <w:rPr>
            <w:webHidden/>
          </w:rPr>
          <w:fldChar w:fldCharType="end"/>
        </w:r>
      </w:hyperlink>
    </w:p>
    <w:p w:rsidR="004F4D44" w:rsidRDefault="006F4648">
      <w:pPr>
        <w:pStyle w:val="TOC2"/>
        <w:rPr>
          <w:rFonts w:eastAsiaTheme="minorEastAsia"/>
          <w:sz w:val="22"/>
          <w:szCs w:val="22"/>
        </w:rPr>
      </w:pPr>
      <w:hyperlink w:anchor="_Toc508958171" w:history="1">
        <w:r w:rsidR="004F4D44" w:rsidRPr="00E5365A">
          <w:rPr>
            <w:rStyle w:val="Hyperlink"/>
          </w:rPr>
          <w:t>3.6 Other Modeling Assumptions</w:t>
        </w:r>
        <w:r w:rsidR="004F4D44">
          <w:rPr>
            <w:webHidden/>
          </w:rPr>
          <w:tab/>
        </w:r>
        <w:r w:rsidR="004F4D44">
          <w:rPr>
            <w:webHidden/>
          </w:rPr>
          <w:fldChar w:fldCharType="begin"/>
        </w:r>
        <w:r w:rsidR="004F4D44">
          <w:rPr>
            <w:webHidden/>
          </w:rPr>
          <w:instrText xml:space="preserve"> PAGEREF _Toc508958171 \h </w:instrText>
        </w:r>
        <w:r w:rsidR="004F4D44">
          <w:rPr>
            <w:webHidden/>
          </w:rPr>
        </w:r>
        <w:r w:rsidR="004F4D44">
          <w:rPr>
            <w:webHidden/>
          </w:rPr>
          <w:fldChar w:fldCharType="separate"/>
        </w:r>
        <w:r w:rsidR="004F4D44">
          <w:rPr>
            <w:webHidden/>
          </w:rPr>
          <w:t>8</w:t>
        </w:r>
        <w:r w:rsidR="004F4D44">
          <w:rPr>
            <w:webHidden/>
          </w:rPr>
          <w:fldChar w:fldCharType="end"/>
        </w:r>
      </w:hyperlink>
    </w:p>
    <w:p w:rsidR="004F4D44" w:rsidRDefault="006F4648">
      <w:pPr>
        <w:pStyle w:val="TOC1"/>
        <w:rPr>
          <w:rFonts w:eastAsiaTheme="minorEastAsia" w:cstheme="minorBidi"/>
          <w:b w:val="0"/>
          <w:bCs w:val="0"/>
          <w:color w:val="auto"/>
          <w:sz w:val="22"/>
          <w:szCs w:val="22"/>
        </w:rPr>
      </w:pPr>
      <w:hyperlink w:anchor="_Toc508958172" w:history="1">
        <w:r w:rsidR="004F4D44" w:rsidRPr="00E5365A">
          <w:rPr>
            <w:rStyle w:val="Hyperlink"/>
          </w:rPr>
          <w:t>Section 4 Criteria</w:t>
        </w:r>
        <w:r w:rsidR="004F4D44">
          <w:rPr>
            <w:webHidden/>
          </w:rPr>
          <w:tab/>
        </w:r>
        <w:r w:rsidR="004F4D44">
          <w:rPr>
            <w:webHidden/>
          </w:rPr>
          <w:fldChar w:fldCharType="begin"/>
        </w:r>
        <w:r w:rsidR="004F4D44">
          <w:rPr>
            <w:webHidden/>
          </w:rPr>
          <w:instrText xml:space="preserve"> PAGEREF _Toc508958172 \h </w:instrText>
        </w:r>
        <w:r w:rsidR="004F4D44">
          <w:rPr>
            <w:webHidden/>
          </w:rPr>
        </w:r>
        <w:r w:rsidR="004F4D44">
          <w:rPr>
            <w:webHidden/>
          </w:rPr>
          <w:fldChar w:fldCharType="separate"/>
        </w:r>
        <w:r w:rsidR="004F4D44">
          <w:rPr>
            <w:webHidden/>
          </w:rPr>
          <w:t>9</w:t>
        </w:r>
        <w:r w:rsidR="004F4D44">
          <w:rPr>
            <w:webHidden/>
          </w:rPr>
          <w:fldChar w:fldCharType="end"/>
        </w:r>
      </w:hyperlink>
    </w:p>
    <w:p w:rsidR="004F4D44" w:rsidRDefault="006F4648">
      <w:pPr>
        <w:pStyle w:val="TOC2"/>
        <w:rPr>
          <w:rFonts w:eastAsiaTheme="minorEastAsia"/>
          <w:sz w:val="22"/>
          <w:szCs w:val="22"/>
        </w:rPr>
      </w:pPr>
      <w:hyperlink w:anchor="_Toc508958173" w:history="1">
        <w:r w:rsidR="004F4D44" w:rsidRPr="00E5365A">
          <w:rPr>
            <w:rStyle w:val="Hyperlink"/>
          </w:rPr>
          <w:t>4.1 Steady State Thermal Limits</w:t>
        </w:r>
        <w:r w:rsidR="004F4D44">
          <w:rPr>
            <w:webHidden/>
          </w:rPr>
          <w:tab/>
        </w:r>
        <w:r w:rsidR="004F4D44">
          <w:rPr>
            <w:webHidden/>
          </w:rPr>
          <w:fldChar w:fldCharType="begin"/>
        </w:r>
        <w:r w:rsidR="004F4D44">
          <w:rPr>
            <w:webHidden/>
          </w:rPr>
          <w:instrText xml:space="preserve"> PAGEREF _Toc508958173 \h </w:instrText>
        </w:r>
        <w:r w:rsidR="004F4D44">
          <w:rPr>
            <w:webHidden/>
          </w:rPr>
        </w:r>
        <w:r w:rsidR="004F4D44">
          <w:rPr>
            <w:webHidden/>
          </w:rPr>
          <w:fldChar w:fldCharType="separate"/>
        </w:r>
        <w:r w:rsidR="004F4D44">
          <w:rPr>
            <w:webHidden/>
          </w:rPr>
          <w:t>9</w:t>
        </w:r>
        <w:r w:rsidR="004F4D44">
          <w:rPr>
            <w:webHidden/>
          </w:rPr>
          <w:fldChar w:fldCharType="end"/>
        </w:r>
      </w:hyperlink>
    </w:p>
    <w:p w:rsidR="004F4D44" w:rsidRDefault="006F4648">
      <w:pPr>
        <w:pStyle w:val="TOC2"/>
        <w:rPr>
          <w:rFonts w:eastAsiaTheme="minorEastAsia"/>
          <w:sz w:val="22"/>
          <w:szCs w:val="22"/>
        </w:rPr>
      </w:pPr>
      <w:hyperlink w:anchor="_Toc508958174" w:history="1">
        <w:r w:rsidR="004F4D44" w:rsidRPr="00E5365A">
          <w:rPr>
            <w:rStyle w:val="Hyperlink"/>
          </w:rPr>
          <w:t>4.2 Steady State Voltage Limits</w:t>
        </w:r>
        <w:r w:rsidR="004F4D44">
          <w:rPr>
            <w:webHidden/>
          </w:rPr>
          <w:tab/>
        </w:r>
        <w:r w:rsidR="004F4D44">
          <w:rPr>
            <w:webHidden/>
          </w:rPr>
          <w:fldChar w:fldCharType="begin"/>
        </w:r>
        <w:r w:rsidR="004F4D44">
          <w:rPr>
            <w:webHidden/>
          </w:rPr>
          <w:instrText xml:space="preserve"> PAGEREF _Toc508958174 \h </w:instrText>
        </w:r>
        <w:r w:rsidR="004F4D44">
          <w:rPr>
            <w:webHidden/>
          </w:rPr>
        </w:r>
        <w:r w:rsidR="004F4D44">
          <w:rPr>
            <w:webHidden/>
          </w:rPr>
          <w:fldChar w:fldCharType="separate"/>
        </w:r>
        <w:r w:rsidR="004F4D44">
          <w:rPr>
            <w:webHidden/>
          </w:rPr>
          <w:t>9</w:t>
        </w:r>
        <w:r w:rsidR="004F4D44">
          <w:rPr>
            <w:webHidden/>
          </w:rPr>
          <w:fldChar w:fldCharType="end"/>
        </w:r>
      </w:hyperlink>
    </w:p>
    <w:p w:rsidR="004F4D44" w:rsidRDefault="006F4648">
      <w:pPr>
        <w:pStyle w:val="TOC2"/>
        <w:rPr>
          <w:rFonts w:eastAsiaTheme="minorEastAsia"/>
          <w:sz w:val="22"/>
          <w:szCs w:val="22"/>
        </w:rPr>
      </w:pPr>
      <w:hyperlink w:anchor="_Toc508958175" w:history="1">
        <w:r w:rsidR="004F4D44" w:rsidRPr="00E5365A">
          <w:rPr>
            <w:rStyle w:val="Hyperlink"/>
          </w:rPr>
          <w:t>4.3 Stability Performance Requirements</w:t>
        </w:r>
        <w:r w:rsidR="004F4D44">
          <w:rPr>
            <w:webHidden/>
          </w:rPr>
          <w:tab/>
        </w:r>
        <w:r w:rsidR="004F4D44">
          <w:rPr>
            <w:webHidden/>
          </w:rPr>
          <w:fldChar w:fldCharType="begin"/>
        </w:r>
        <w:r w:rsidR="004F4D44">
          <w:rPr>
            <w:webHidden/>
          </w:rPr>
          <w:instrText xml:space="preserve"> PAGEREF _Toc508958175 \h </w:instrText>
        </w:r>
        <w:r w:rsidR="004F4D44">
          <w:rPr>
            <w:webHidden/>
          </w:rPr>
        </w:r>
        <w:r w:rsidR="004F4D44">
          <w:rPr>
            <w:webHidden/>
          </w:rPr>
          <w:fldChar w:fldCharType="separate"/>
        </w:r>
        <w:r w:rsidR="004F4D44">
          <w:rPr>
            <w:webHidden/>
          </w:rPr>
          <w:t>9</w:t>
        </w:r>
        <w:r w:rsidR="004F4D44">
          <w:rPr>
            <w:webHidden/>
          </w:rPr>
          <w:fldChar w:fldCharType="end"/>
        </w:r>
      </w:hyperlink>
    </w:p>
    <w:p w:rsidR="004F4D44" w:rsidRDefault="006F4648">
      <w:pPr>
        <w:pStyle w:val="TOC1"/>
        <w:rPr>
          <w:rFonts w:eastAsiaTheme="minorEastAsia" w:cstheme="minorBidi"/>
          <w:b w:val="0"/>
          <w:bCs w:val="0"/>
          <w:color w:val="auto"/>
          <w:sz w:val="22"/>
          <w:szCs w:val="22"/>
        </w:rPr>
      </w:pPr>
      <w:hyperlink w:anchor="_Toc508958176" w:history="1">
        <w:r w:rsidR="004F4D44" w:rsidRPr="00E5365A">
          <w:rPr>
            <w:rStyle w:val="Hyperlink"/>
          </w:rPr>
          <w:t>Section 5 Methodology</w:t>
        </w:r>
        <w:r w:rsidR="004F4D44">
          <w:rPr>
            <w:webHidden/>
          </w:rPr>
          <w:tab/>
        </w:r>
        <w:r w:rsidR="004F4D44">
          <w:rPr>
            <w:webHidden/>
          </w:rPr>
          <w:fldChar w:fldCharType="begin"/>
        </w:r>
        <w:r w:rsidR="004F4D44">
          <w:rPr>
            <w:webHidden/>
          </w:rPr>
          <w:instrText xml:space="preserve"> PAGEREF _Toc508958176 \h </w:instrText>
        </w:r>
        <w:r w:rsidR="004F4D44">
          <w:rPr>
            <w:webHidden/>
          </w:rPr>
        </w:r>
        <w:r w:rsidR="004F4D44">
          <w:rPr>
            <w:webHidden/>
          </w:rPr>
          <w:fldChar w:fldCharType="separate"/>
        </w:r>
        <w:r w:rsidR="004F4D44">
          <w:rPr>
            <w:webHidden/>
          </w:rPr>
          <w:t>10</w:t>
        </w:r>
        <w:r w:rsidR="004F4D44">
          <w:rPr>
            <w:webHidden/>
          </w:rPr>
          <w:fldChar w:fldCharType="end"/>
        </w:r>
      </w:hyperlink>
    </w:p>
    <w:p w:rsidR="004F4D44" w:rsidRDefault="006F4648">
      <w:pPr>
        <w:pStyle w:val="TOC2"/>
        <w:rPr>
          <w:rFonts w:eastAsiaTheme="minorEastAsia"/>
          <w:sz w:val="22"/>
          <w:szCs w:val="22"/>
        </w:rPr>
      </w:pPr>
      <w:hyperlink w:anchor="_Toc508958177" w:history="1">
        <w:r w:rsidR="004F4D44" w:rsidRPr="00E5365A">
          <w:rPr>
            <w:rStyle w:val="Hyperlink"/>
          </w:rPr>
          <w:t>5.1 System Models</w:t>
        </w:r>
        <w:r w:rsidR="004F4D44">
          <w:rPr>
            <w:webHidden/>
          </w:rPr>
          <w:tab/>
        </w:r>
        <w:r w:rsidR="004F4D44">
          <w:rPr>
            <w:webHidden/>
          </w:rPr>
          <w:fldChar w:fldCharType="begin"/>
        </w:r>
        <w:r w:rsidR="004F4D44">
          <w:rPr>
            <w:webHidden/>
          </w:rPr>
          <w:instrText xml:space="preserve"> PAGEREF _Toc508958177 \h </w:instrText>
        </w:r>
        <w:r w:rsidR="004F4D44">
          <w:rPr>
            <w:webHidden/>
          </w:rPr>
        </w:r>
        <w:r w:rsidR="004F4D44">
          <w:rPr>
            <w:webHidden/>
          </w:rPr>
          <w:fldChar w:fldCharType="separate"/>
        </w:r>
        <w:r w:rsidR="004F4D44">
          <w:rPr>
            <w:webHidden/>
          </w:rPr>
          <w:t>10</w:t>
        </w:r>
        <w:r w:rsidR="004F4D44">
          <w:rPr>
            <w:webHidden/>
          </w:rPr>
          <w:fldChar w:fldCharType="end"/>
        </w:r>
      </w:hyperlink>
    </w:p>
    <w:p w:rsidR="004F4D44" w:rsidRDefault="006F4648">
      <w:pPr>
        <w:pStyle w:val="TOC2"/>
        <w:rPr>
          <w:rFonts w:eastAsiaTheme="minorEastAsia"/>
          <w:sz w:val="22"/>
          <w:szCs w:val="22"/>
        </w:rPr>
      </w:pPr>
      <w:hyperlink w:anchor="_Toc508958178" w:history="1">
        <w:r w:rsidR="004F4D44" w:rsidRPr="00E5365A">
          <w:rPr>
            <w:rStyle w:val="Hyperlink"/>
          </w:rPr>
          <w:t>5.2 Software Tools</w:t>
        </w:r>
        <w:r w:rsidR="004F4D44">
          <w:rPr>
            <w:webHidden/>
          </w:rPr>
          <w:tab/>
        </w:r>
        <w:r w:rsidR="004F4D44">
          <w:rPr>
            <w:webHidden/>
          </w:rPr>
          <w:fldChar w:fldCharType="begin"/>
        </w:r>
        <w:r w:rsidR="004F4D44">
          <w:rPr>
            <w:webHidden/>
          </w:rPr>
          <w:instrText xml:space="preserve"> PAGEREF _Toc508958178 \h </w:instrText>
        </w:r>
        <w:r w:rsidR="004F4D44">
          <w:rPr>
            <w:webHidden/>
          </w:rPr>
        </w:r>
        <w:r w:rsidR="004F4D44">
          <w:rPr>
            <w:webHidden/>
          </w:rPr>
          <w:fldChar w:fldCharType="separate"/>
        </w:r>
        <w:r w:rsidR="004F4D44">
          <w:rPr>
            <w:webHidden/>
          </w:rPr>
          <w:t>10</w:t>
        </w:r>
        <w:r w:rsidR="004F4D44">
          <w:rPr>
            <w:webHidden/>
          </w:rPr>
          <w:fldChar w:fldCharType="end"/>
        </w:r>
      </w:hyperlink>
    </w:p>
    <w:p w:rsidR="004F4D44" w:rsidRDefault="006F4648">
      <w:pPr>
        <w:pStyle w:val="TOC2"/>
        <w:rPr>
          <w:rFonts w:eastAsiaTheme="minorEastAsia"/>
          <w:sz w:val="22"/>
          <w:szCs w:val="22"/>
        </w:rPr>
      </w:pPr>
      <w:hyperlink w:anchor="_Toc508958179" w:history="1">
        <w:r w:rsidR="004F4D44" w:rsidRPr="00E5365A">
          <w:rPr>
            <w:rStyle w:val="Hyperlink"/>
          </w:rPr>
          <w:t>5.3 Contingency Selection</w:t>
        </w:r>
        <w:r w:rsidR="004F4D44">
          <w:rPr>
            <w:webHidden/>
          </w:rPr>
          <w:tab/>
        </w:r>
        <w:r w:rsidR="004F4D44">
          <w:rPr>
            <w:webHidden/>
          </w:rPr>
          <w:fldChar w:fldCharType="begin"/>
        </w:r>
        <w:r w:rsidR="004F4D44">
          <w:rPr>
            <w:webHidden/>
          </w:rPr>
          <w:instrText xml:space="preserve"> PAGEREF _Toc508958179 \h </w:instrText>
        </w:r>
        <w:r w:rsidR="004F4D44">
          <w:rPr>
            <w:webHidden/>
          </w:rPr>
        </w:r>
        <w:r w:rsidR="004F4D44">
          <w:rPr>
            <w:webHidden/>
          </w:rPr>
          <w:fldChar w:fldCharType="separate"/>
        </w:r>
        <w:r w:rsidR="004F4D44">
          <w:rPr>
            <w:webHidden/>
          </w:rPr>
          <w:t>10</w:t>
        </w:r>
        <w:r w:rsidR="004F4D44">
          <w:rPr>
            <w:webHidden/>
          </w:rPr>
          <w:fldChar w:fldCharType="end"/>
        </w:r>
      </w:hyperlink>
    </w:p>
    <w:p w:rsidR="004F4D44" w:rsidRDefault="006F4648">
      <w:pPr>
        <w:pStyle w:val="TOC2"/>
        <w:rPr>
          <w:rFonts w:eastAsiaTheme="minorEastAsia"/>
          <w:sz w:val="22"/>
          <w:szCs w:val="22"/>
        </w:rPr>
      </w:pPr>
      <w:hyperlink w:anchor="_Toc508958180" w:history="1">
        <w:r w:rsidR="004F4D44" w:rsidRPr="00E5365A">
          <w:rPr>
            <w:rStyle w:val="Hyperlink"/>
          </w:rPr>
          <w:t>5.4 Monitored Facilities</w:t>
        </w:r>
        <w:r w:rsidR="004F4D44">
          <w:rPr>
            <w:webHidden/>
          </w:rPr>
          <w:tab/>
        </w:r>
        <w:r w:rsidR="004F4D44">
          <w:rPr>
            <w:webHidden/>
          </w:rPr>
          <w:fldChar w:fldCharType="begin"/>
        </w:r>
        <w:r w:rsidR="004F4D44">
          <w:rPr>
            <w:webHidden/>
          </w:rPr>
          <w:instrText xml:space="preserve"> PAGEREF _Toc508958180 \h </w:instrText>
        </w:r>
        <w:r w:rsidR="004F4D44">
          <w:rPr>
            <w:webHidden/>
          </w:rPr>
        </w:r>
        <w:r w:rsidR="004F4D44">
          <w:rPr>
            <w:webHidden/>
          </w:rPr>
          <w:fldChar w:fldCharType="separate"/>
        </w:r>
        <w:r w:rsidR="004F4D44">
          <w:rPr>
            <w:webHidden/>
          </w:rPr>
          <w:t>11</w:t>
        </w:r>
        <w:r w:rsidR="004F4D44">
          <w:rPr>
            <w:webHidden/>
          </w:rPr>
          <w:fldChar w:fldCharType="end"/>
        </w:r>
      </w:hyperlink>
    </w:p>
    <w:p w:rsidR="004F4D44" w:rsidRDefault="006F4648">
      <w:pPr>
        <w:pStyle w:val="TOC2"/>
        <w:rPr>
          <w:rFonts w:eastAsiaTheme="minorEastAsia"/>
          <w:sz w:val="22"/>
          <w:szCs w:val="22"/>
        </w:rPr>
      </w:pPr>
      <w:hyperlink w:anchor="_Toc508958181" w:history="1">
        <w:r w:rsidR="004F4D44" w:rsidRPr="00E5365A">
          <w:rPr>
            <w:rStyle w:val="Hyperlink"/>
          </w:rPr>
          <w:t>5.5 Types of Analysis</w:t>
        </w:r>
        <w:r w:rsidR="004F4D44">
          <w:rPr>
            <w:webHidden/>
          </w:rPr>
          <w:tab/>
        </w:r>
        <w:r w:rsidR="004F4D44">
          <w:rPr>
            <w:webHidden/>
          </w:rPr>
          <w:fldChar w:fldCharType="begin"/>
        </w:r>
        <w:r w:rsidR="004F4D44">
          <w:rPr>
            <w:webHidden/>
          </w:rPr>
          <w:instrText xml:space="preserve"> PAGEREF _Toc508958181 \h </w:instrText>
        </w:r>
        <w:r w:rsidR="004F4D44">
          <w:rPr>
            <w:webHidden/>
          </w:rPr>
        </w:r>
        <w:r w:rsidR="004F4D44">
          <w:rPr>
            <w:webHidden/>
          </w:rPr>
          <w:fldChar w:fldCharType="separate"/>
        </w:r>
        <w:r w:rsidR="004F4D44">
          <w:rPr>
            <w:webHidden/>
          </w:rPr>
          <w:t>11</w:t>
        </w:r>
        <w:r w:rsidR="004F4D44">
          <w:rPr>
            <w:webHidden/>
          </w:rPr>
          <w:fldChar w:fldCharType="end"/>
        </w:r>
      </w:hyperlink>
    </w:p>
    <w:p w:rsidR="004F4D44" w:rsidRDefault="006F4648">
      <w:pPr>
        <w:pStyle w:val="TOC2"/>
        <w:rPr>
          <w:rFonts w:eastAsiaTheme="minorEastAsia"/>
          <w:sz w:val="22"/>
          <w:szCs w:val="22"/>
        </w:rPr>
      </w:pPr>
      <w:hyperlink w:anchor="_Toc508958182" w:history="1">
        <w:r w:rsidR="004F4D44" w:rsidRPr="00E5365A">
          <w:rPr>
            <w:rStyle w:val="Hyperlink"/>
          </w:rPr>
          <w:t>5.6 Testing Approach</w:t>
        </w:r>
        <w:r w:rsidR="004F4D44">
          <w:rPr>
            <w:webHidden/>
          </w:rPr>
          <w:tab/>
        </w:r>
        <w:r w:rsidR="004F4D44">
          <w:rPr>
            <w:webHidden/>
          </w:rPr>
          <w:fldChar w:fldCharType="begin"/>
        </w:r>
        <w:r w:rsidR="004F4D44">
          <w:rPr>
            <w:webHidden/>
          </w:rPr>
          <w:instrText xml:space="preserve"> PAGEREF _Toc508958182 \h </w:instrText>
        </w:r>
        <w:r w:rsidR="004F4D44">
          <w:rPr>
            <w:webHidden/>
          </w:rPr>
        </w:r>
        <w:r w:rsidR="004F4D44">
          <w:rPr>
            <w:webHidden/>
          </w:rPr>
          <w:fldChar w:fldCharType="separate"/>
        </w:r>
        <w:r w:rsidR="004F4D44">
          <w:rPr>
            <w:webHidden/>
          </w:rPr>
          <w:t>12</w:t>
        </w:r>
        <w:r w:rsidR="004F4D44">
          <w:rPr>
            <w:webHidden/>
          </w:rPr>
          <w:fldChar w:fldCharType="end"/>
        </w:r>
      </w:hyperlink>
    </w:p>
    <w:p w:rsidR="004F4D44" w:rsidRDefault="006F4648">
      <w:pPr>
        <w:pStyle w:val="TOC1"/>
        <w:rPr>
          <w:rFonts w:eastAsiaTheme="minorEastAsia" w:cstheme="minorBidi"/>
          <w:b w:val="0"/>
          <w:bCs w:val="0"/>
          <w:color w:val="auto"/>
          <w:sz w:val="22"/>
          <w:szCs w:val="22"/>
        </w:rPr>
      </w:pPr>
      <w:hyperlink w:anchor="_Toc508958183" w:history="1">
        <w:r w:rsidR="004F4D44" w:rsidRPr="00E5365A">
          <w:rPr>
            <w:rStyle w:val="Hyperlink"/>
          </w:rPr>
          <w:t>Section 6 Appendix A – Revision History</w:t>
        </w:r>
        <w:r w:rsidR="004F4D44">
          <w:rPr>
            <w:webHidden/>
          </w:rPr>
          <w:tab/>
        </w:r>
        <w:r w:rsidR="004F4D44">
          <w:rPr>
            <w:webHidden/>
          </w:rPr>
          <w:fldChar w:fldCharType="begin"/>
        </w:r>
        <w:r w:rsidR="004F4D44">
          <w:rPr>
            <w:webHidden/>
          </w:rPr>
          <w:instrText xml:space="preserve"> PAGEREF _Toc508958183 \h </w:instrText>
        </w:r>
        <w:r w:rsidR="004F4D44">
          <w:rPr>
            <w:webHidden/>
          </w:rPr>
        </w:r>
        <w:r w:rsidR="004F4D44">
          <w:rPr>
            <w:webHidden/>
          </w:rPr>
          <w:fldChar w:fldCharType="separate"/>
        </w:r>
        <w:r w:rsidR="004F4D44">
          <w:rPr>
            <w:webHidden/>
          </w:rPr>
          <w:t>13</w:t>
        </w:r>
        <w:r w:rsidR="004F4D44">
          <w:rPr>
            <w:webHidden/>
          </w:rPr>
          <w:fldChar w:fldCharType="end"/>
        </w:r>
      </w:hyperlink>
    </w:p>
    <w:p w:rsidR="0059352A" w:rsidRPr="00E44F72" w:rsidRDefault="00F33520" w:rsidP="00221707">
      <w:pPr>
        <w:tabs>
          <w:tab w:val="right" w:leader="dot" w:pos="9360"/>
        </w:tabs>
        <w:spacing w:after="120" w:line="240" w:lineRule="auto"/>
        <w:rPr>
          <w:rFonts w:asciiTheme="minorHAnsi" w:hAnsiTheme="minorHAnsi"/>
          <w:b/>
          <w:color w:val="1795D2"/>
          <w:sz w:val="20"/>
          <w:szCs w:val="20"/>
          <w:specVanish/>
        </w:rPr>
      </w:pPr>
      <w:r w:rsidRPr="00D7488D">
        <w:rPr>
          <w:rFonts w:asciiTheme="minorHAnsi" w:hAnsiTheme="minorHAnsi"/>
          <w:b/>
          <w:color w:val="0070C0"/>
          <w:sz w:val="20"/>
          <w:szCs w:val="20"/>
        </w:rPr>
        <w:fldChar w:fldCharType="end"/>
      </w:r>
    </w:p>
    <w:p w:rsidR="000C790C" w:rsidRDefault="000C790C">
      <w:pPr>
        <w:spacing w:after="200" w:line="276" w:lineRule="auto"/>
        <w:rPr>
          <w:rFonts w:asciiTheme="minorHAnsi" w:hAnsiTheme="minorHAnsi"/>
          <w:b/>
          <w:color w:val="1393D1"/>
          <w:sz w:val="20"/>
          <w:szCs w:val="20"/>
        </w:rPr>
      </w:pPr>
      <w:r>
        <w:rPr>
          <w:rFonts w:asciiTheme="minorHAnsi" w:hAnsiTheme="minorHAnsi"/>
          <w:b/>
          <w:color w:val="1393D1"/>
          <w:sz w:val="20"/>
          <w:szCs w:val="20"/>
        </w:rPr>
        <w:br w:type="page"/>
      </w:r>
    </w:p>
    <w:p w:rsidR="00F94C9D" w:rsidRDefault="00F94C9D" w:rsidP="00D802AF">
      <w:pPr>
        <w:spacing w:after="120" w:line="240" w:lineRule="auto"/>
        <w:ind w:left="1080" w:hanging="1080"/>
        <w:rPr>
          <w:rFonts w:asciiTheme="minorHAnsi" w:hAnsiTheme="minorHAnsi"/>
          <w:b/>
          <w:color w:val="62777F" w:themeColor="text1"/>
          <w:sz w:val="20"/>
          <w:szCs w:val="20"/>
        </w:rPr>
        <w:sectPr w:rsidR="00F94C9D" w:rsidSect="000C790C">
          <w:headerReference w:type="even" r:id="rId17"/>
          <w:headerReference w:type="default" r:id="rId18"/>
          <w:footerReference w:type="default" r:id="rId19"/>
          <w:headerReference w:type="first" r:id="rId20"/>
          <w:footerReference w:type="first" r:id="rId21"/>
          <w:pgSz w:w="12240" w:h="15840"/>
          <w:pgMar w:top="1440" w:right="1440" w:bottom="1440" w:left="1440" w:header="720" w:footer="720" w:gutter="0"/>
          <w:pgNumType w:fmt="lowerRoman" w:start="2"/>
          <w:cols w:space="720"/>
          <w:titlePg/>
          <w:docGrid w:linePitch="360"/>
        </w:sectPr>
      </w:pPr>
    </w:p>
    <w:p w:rsidR="00F026D0" w:rsidRDefault="00924625" w:rsidP="00F072E2">
      <w:pPr>
        <w:pStyle w:val="Heading1"/>
      </w:pPr>
      <w:r w:rsidRPr="00EC07AD">
        <w:lastRenderedPageBreak/>
        <w:br/>
      </w:r>
      <w:bookmarkStart w:id="14" w:name="_Toc508958158"/>
      <w:r w:rsidR="00ED24CB">
        <w:t>Introduction</w:t>
      </w:r>
      <w:r w:rsidR="00CC6B59">
        <w:t xml:space="preserve"> and Background</w:t>
      </w:r>
      <w:bookmarkEnd w:id="14"/>
    </w:p>
    <w:p w:rsidR="00CC6B59" w:rsidRDefault="00CC6B59" w:rsidP="00CC6B59">
      <w:pPr>
        <w:pStyle w:val="Heading2"/>
      </w:pPr>
      <w:bookmarkStart w:id="15" w:name="_Toc508958159"/>
      <w:r>
        <w:t>Objective</w:t>
      </w:r>
      <w:bookmarkEnd w:id="15"/>
    </w:p>
    <w:p w:rsidR="00CC6B59" w:rsidRPr="007B5503" w:rsidRDefault="00CC6B59" w:rsidP="0078216C">
      <w:r w:rsidRPr="007B5503">
        <w:t>In accordance with FAC-013</w:t>
      </w:r>
      <w:del w:id="16" w:author="Author">
        <w:r w:rsidRPr="007B5503" w:rsidDel="0055625F">
          <w:delText>-2</w:delText>
        </w:r>
      </w:del>
      <w:r w:rsidRPr="007B5503">
        <w:t xml:space="preserve"> Requirement R1, this document, </w:t>
      </w:r>
      <w:ins w:id="17" w:author="Author">
        <w:r w:rsidR="00A84F73">
          <w:t xml:space="preserve">the </w:t>
        </w:r>
      </w:ins>
      <w:del w:id="18" w:author="Author">
        <w:r w:rsidRPr="007B5503" w:rsidDel="00A84F73">
          <w:delText>P</w:delText>
        </w:r>
      </w:del>
      <w:ins w:id="19" w:author="Author">
        <w:r w:rsidR="00A84F73">
          <w:t>p</w:t>
        </w:r>
      </w:ins>
      <w:r w:rsidRPr="007B5503">
        <w:t xml:space="preserve">ower </w:t>
      </w:r>
      <w:del w:id="20" w:author="Author">
        <w:r w:rsidRPr="007B5503" w:rsidDel="00A84F73">
          <w:delText>T</w:delText>
        </w:r>
      </w:del>
      <w:ins w:id="21" w:author="Author">
        <w:r w:rsidR="00A84F73">
          <w:t>t</w:t>
        </w:r>
      </w:ins>
      <w:r w:rsidRPr="007B5503">
        <w:t xml:space="preserve">ransfer </w:t>
      </w:r>
      <w:del w:id="22" w:author="Author">
        <w:r w:rsidRPr="007B5503" w:rsidDel="00A84F73">
          <w:delText>C</w:delText>
        </w:r>
      </w:del>
      <w:ins w:id="23" w:author="Author">
        <w:r w:rsidR="00A84F73">
          <w:t>c</w:t>
        </w:r>
      </w:ins>
      <w:r w:rsidRPr="007B5503">
        <w:t xml:space="preserve">apability </w:t>
      </w:r>
      <w:del w:id="24" w:author="Author">
        <w:r w:rsidRPr="007B5503" w:rsidDel="00A84F73">
          <w:delText>M</w:delText>
        </w:r>
      </w:del>
      <w:ins w:id="25" w:author="Author">
        <w:r w:rsidR="00A84F73">
          <w:t>m</w:t>
        </w:r>
      </w:ins>
      <w:r w:rsidRPr="007B5503">
        <w:t xml:space="preserve">ethodology </w:t>
      </w:r>
      <w:del w:id="26" w:author="Author">
        <w:r w:rsidRPr="007B5503" w:rsidDel="00A84F73">
          <w:delText>D</w:delText>
        </w:r>
      </w:del>
      <w:ins w:id="27" w:author="Author">
        <w:r w:rsidR="00A84F73">
          <w:t>d</w:t>
        </w:r>
      </w:ins>
      <w:r w:rsidRPr="007B5503">
        <w:t xml:space="preserve">ocument (PTCMD), describes the methodology used to evaluate the </w:t>
      </w:r>
      <w:del w:id="28" w:author="Author">
        <w:r w:rsidRPr="007B5503" w:rsidDel="001616E4">
          <w:delText>P</w:delText>
        </w:r>
      </w:del>
      <w:ins w:id="29" w:author="Author">
        <w:r w:rsidR="001616E4">
          <w:t>p</w:t>
        </w:r>
      </w:ins>
      <w:r w:rsidRPr="007B5503">
        <w:t>lanning Transfer Capability (PTC) of the ISO</w:t>
      </w:r>
      <w:del w:id="30" w:author="Author">
        <w:r w:rsidRPr="007B5503" w:rsidDel="00A84F73">
          <w:delText>-</w:delText>
        </w:r>
      </w:del>
      <w:ins w:id="31" w:author="Author">
        <w:r w:rsidR="00A84F73">
          <w:t xml:space="preserve"> </w:t>
        </w:r>
      </w:ins>
      <w:r w:rsidRPr="007B5503">
        <w:t>New England (ISO</w:t>
      </w:r>
      <w:del w:id="32" w:author="Author">
        <w:r w:rsidRPr="007B5503" w:rsidDel="00A84F73">
          <w:delText>-NE</w:delText>
        </w:r>
      </w:del>
      <w:r w:rsidRPr="007B5503">
        <w:t>) interfaces for the Near-Term Transmission Planning Horizon</w:t>
      </w:r>
      <w:del w:id="33" w:author="Author">
        <w:r w:rsidDel="00A84F73">
          <w:delText>.</w:delText>
        </w:r>
      </w:del>
      <w:r w:rsidRPr="00140953">
        <w:rPr>
          <w:vertAlign w:val="superscript"/>
        </w:rPr>
        <w:footnoteReference w:id="1"/>
      </w:r>
      <w:ins w:id="34" w:author="Author">
        <w:r w:rsidR="00A84F73">
          <w:t>.</w:t>
        </w:r>
      </w:ins>
      <w:r>
        <w:t xml:space="preserve"> T</w:t>
      </w:r>
      <w:r w:rsidRPr="007B5503">
        <w:t>he PTCs are determined, for a period beyond 13 months in the future, in accordance with NERC Standard FAC-013</w:t>
      </w:r>
      <w:del w:id="35" w:author="Author">
        <w:r w:rsidRPr="007B5503" w:rsidDel="0055625F">
          <w:delText>-2</w:delText>
        </w:r>
      </w:del>
      <w:r w:rsidRPr="00140953">
        <w:rPr>
          <w:vertAlign w:val="superscript"/>
        </w:rPr>
        <w:footnoteReference w:id="2"/>
      </w:r>
      <w:r w:rsidRPr="007B5503">
        <w:t xml:space="preserve"> and are not directly related to calculations of Total Transfer Capability (TTC) and Available Transfer Capability (ATC).</w:t>
      </w:r>
    </w:p>
    <w:p w:rsidR="00987C19" w:rsidRDefault="00845FD6" w:rsidP="00CC6B59">
      <w:pPr>
        <w:pStyle w:val="Heading2"/>
      </w:pPr>
      <w:bookmarkStart w:id="44" w:name="_Toc508958160"/>
      <w:r>
        <w:t>B</w:t>
      </w:r>
      <w:r w:rsidR="003C3196">
        <w:t xml:space="preserve">ackground – </w:t>
      </w:r>
      <w:r>
        <w:t>History of FAC-013</w:t>
      </w:r>
      <w:bookmarkEnd w:id="44"/>
    </w:p>
    <w:p w:rsidR="00CC6B59" w:rsidRPr="007B5503" w:rsidRDefault="00CC6B59" w:rsidP="0078216C">
      <w:r w:rsidRPr="007B5503">
        <w:t xml:space="preserve">The Federal Energy Regulatory Commission (FERC) certified North American Electric Reliability Corporation (NERC) as the Electric Reliability Organization (ERO), as defined in </w:t>
      </w:r>
      <w:ins w:id="45" w:author="Author">
        <w:r w:rsidR="00A84F73">
          <w:t>S</w:t>
        </w:r>
      </w:ins>
      <w:del w:id="46" w:author="Author">
        <w:r w:rsidRPr="007B5503" w:rsidDel="00A84F73">
          <w:delText>s</w:delText>
        </w:r>
      </w:del>
      <w:r w:rsidRPr="007B5503">
        <w:t>ection 215 of the Federal Power Act, in July 2006. In Order No. 693, FERC reviewed an initial set of Reliability Standards as developed and submitted for review by NERC, accepting 83 standards as mandatory and enforceable. In Order No. 693, FERC accepted Reliability Standard FAC-013-1, which sets out requirements for communication of transfer capability calculations.</w:t>
      </w:r>
    </w:p>
    <w:p w:rsidR="00CC6B59" w:rsidRPr="007B5503" w:rsidRDefault="00CC6B59" w:rsidP="0078216C">
      <w:r w:rsidRPr="007B5503">
        <w:t>In Order No. 693</w:t>
      </w:r>
      <w:ins w:id="47" w:author="Author">
        <w:r w:rsidR="00A84F73">
          <w:t>,</w:t>
        </w:r>
      </w:ins>
      <w:r w:rsidRPr="007B5503">
        <w:t xml:space="preserve"> FERC did not act on Reliability Standard FAC-012-1, which set out proposed requirements for documenting the methodologies used by Reliability Coordinators and Planning Authorities in determining transfer capability.</w:t>
      </w:r>
    </w:p>
    <w:p w:rsidR="00CC6B59" w:rsidRPr="007B5503" w:rsidRDefault="00CC6B59" w:rsidP="0078216C">
      <w:r w:rsidRPr="007B5503">
        <w:t xml:space="preserve">Subsequently, as part of its submission of revised </w:t>
      </w:r>
      <w:del w:id="48" w:author="Author">
        <w:r w:rsidRPr="007B5503" w:rsidDel="00A84F73">
          <w:delText>M</w:delText>
        </w:r>
      </w:del>
      <w:ins w:id="49" w:author="Author">
        <w:r w:rsidR="00A84F73">
          <w:t>m</w:t>
        </w:r>
      </w:ins>
      <w:r w:rsidRPr="007B5503">
        <w:t xml:space="preserve">odeling, </w:t>
      </w:r>
      <w:del w:id="50" w:author="Author">
        <w:r w:rsidRPr="007B5503" w:rsidDel="00A84F73">
          <w:delText>D</w:delText>
        </w:r>
      </w:del>
      <w:ins w:id="51" w:author="Author">
        <w:r w:rsidR="00A84F73">
          <w:t>d</w:t>
        </w:r>
      </w:ins>
      <w:r w:rsidRPr="007B5503">
        <w:t xml:space="preserve">ata, and </w:t>
      </w:r>
      <w:del w:id="52" w:author="Author">
        <w:r w:rsidRPr="007B5503" w:rsidDel="00A84F73">
          <w:delText>A</w:delText>
        </w:r>
      </w:del>
      <w:ins w:id="53" w:author="Author">
        <w:r w:rsidR="00A84F73">
          <w:t>a</w:t>
        </w:r>
      </w:ins>
      <w:r w:rsidRPr="007B5503">
        <w:t>nalysis (MOD) Reliability Standards, which govern the calculation of ATC, NERC requested that it be permitted to withdraw FAC</w:t>
      </w:r>
      <w:r>
        <w:noBreakHyphen/>
      </w:r>
      <w:r w:rsidRPr="007B5503">
        <w:t>012-1 and retire FAC-013-1. In Order No. 729, the FERC found that FAC-012-1 and FAC-013-1 had not been wholly superseded by the revised MOD Reliability Standards because the</w:t>
      </w:r>
      <w:del w:id="54" w:author="Author">
        <w:r w:rsidRPr="007B5503" w:rsidDel="00A84F73">
          <w:delText xml:space="preserve"> revised MOD Reliability Standards </w:delText>
        </w:r>
      </w:del>
      <w:ins w:id="55" w:author="Author">
        <w:r w:rsidR="00A84F73">
          <w:t xml:space="preserve">y </w:t>
        </w:r>
      </w:ins>
      <w:r w:rsidRPr="007B5503">
        <w:t>did not address the calculation of transfer capabilities in the planning horizon. Moreover, the FERC found that the existing versions of FAC-012-1 (as adopted by NERC) and FAC-013-1 (as approved by FERC) were insufficient to address the FERC’s concerns, and ordered NERC to develop specific modifications to comply with those outstanding directives.</w:t>
      </w:r>
    </w:p>
    <w:p w:rsidR="00CC6B59" w:rsidRPr="007B5503" w:rsidRDefault="00CC6B59" w:rsidP="0078216C">
      <w:r w:rsidRPr="007B5503">
        <w:t xml:space="preserve">In its </w:t>
      </w:r>
      <w:del w:id="56" w:author="Author">
        <w:r w:rsidRPr="007B5503" w:rsidDel="00A84F73">
          <w:delText>P</w:delText>
        </w:r>
      </w:del>
      <w:ins w:id="57" w:author="Author">
        <w:r w:rsidR="00A84F73">
          <w:t>p</w:t>
        </w:r>
      </w:ins>
      <w:r w:rsidRPr="007B5503">
        <w:t>etition, NERC explained that FAC-013-2 was developed in response to FERC directives in Order Nos. 693 and 729 to require appropriate entities to perform an annual assessment of transfer capability in the planning horizon and to do so using data inputs and modeling assumptions that are consistent with other planning uses.</w:t>
      </w:r>
    </w:p>
    <w:p w:rsidR="00CC6B59" w:rsidRDefault="00CC6B59" w:rsidP="0078216C">
      <w:r w:rsidRPr="007B5503">
        <w:t xml:space="preserve">On November 17, 2011, FERC approved FAC-013-2 and the proposed implementation plan for Reliability Standard FAC-013-2, which </w:t>
      </w:r>
      <w:del w:id="58" w:author="Author">
        <w:r w:rsidRPr="007B5503" w:rsidDel="0055625F">
          <w:delText xml:space="preserve">would </w:delText>
        </w:r>
      </w:del>
      <w:r w:rsidRPr="007B5503">
        <w:t>retire</w:t>
      </w:r>
      <w:ins w:id="59" w:author="Author">
        <w:r w:rsidR="0055625F">
          <w:t>d</w:t>
        </w:r>
      </w:ins>
      <w:r w:rsidRPr="007B5503">
        <w:t xml:space="preserve"> Reliability Standards FAC-012-1 and FAC-013-1 when FAC</w:t>
      </w:r>
      <w:r>
        <w:noBreakHyphen/>
      </w:r>
      <w:r w:rsidRPr="007B5503">
        <w:t>013</w:t>
      </w:r>
      <w:r>
        <w:noBreakHyphen/>
      </w:r>
      <w:r w:rsidRPr="007B5503">
        <w:t xml:space="preserve">2 </w:t>
      </w:r>
      <w:ins w:id="60" w:author="Author">
        <w:r w:rsidR="0055625F">
          <w:t>became</w:t>
        </w:r>
      </w:ins>
      <w:del w:id="61" w:author="Author">
        <w:r w:rsidRPr="007B5503" w:rsidDel="0055625F">
          <w:delText>becomes</w:delText>
        </w:r>
      </w:del>
      <w:r w:rsidRPr="007B5503">
        <w:t xml:space="preserve"> effective. The effective date of FAC-013-2 </w:t>
      </w:r>
      <w:ins w:id="62" w:author="Author">
        <w:r w:rsidR="0055625F">
          <w:t>was</w:t>
        </w:r>
      </w:ins>
      <w:del w:id="63" w:author="Author">
        <w:r w:rsidRPr="007B5503" w:rsidDel="0055625F">
          <w:delText>is</w:delText>
        </w:r>
      </w:del>
      <w:r w:rsidRPr="007B5503">
        <w:t xml:space="preserve"> April 1, 2013.</w:t>
      </w:r>
    </w:p>
    <w:p w:rsidR="00CC6B59" w:rsidRPr="00CC6B59" w:rsidRDefault="00CC6B59" w:rsidP="00CC6B59"/>
    <w:p w:rsidR="009F429C" w:rsidRDefault="009F429C" w:rsidP="00F64872">
      <w:pPr>
        <w:sectPr w:rsidR="009F429C" w:rsidSect="00987C19">
          <w:headerReference w:type="even" r:id="rId22"/>
          <w:headerReference w:type="default" r:id="rId23"/>
          <w:footerReference w:type="default" r:id="rId24"/>
          <w:headerReference w:type="first" r:id="rId25"/>
          <w:footerReference w:type="first" r:id="rId26"/>
          <w:pgSz w:w="12240" w:h="15840"/>
          <w:pgMar w:top="1440" w:right="1440" w:bottom="1440" w:left="1440" w:header="720" w:footer="720" w:gutter="0"/>
          <w:cols w:space="720"/>
          <w:titlePg/>
          <w:docGrid w:linePitch="360"/>
        </w:sectPr>
      </w:pPr>
    </w:p>
    <w:p w:rsidR="00687ABD" w:rsidRDefault="00880A4C">
      <w:pPr>
        <w:pStyle w:val="Heading1"/>
      </w:pPr>
      <w:r w:rsidRPr="00880A4C">
        <w:lastRenderedPageBreak/>
        <w:br/>
      </w:r>
      <w:bookmarkStart w:id="72" w:name="_Toc460422636"/>
      <w:bookmarkStart w:id="73" w:name="_Toc508958161"/>
      <w:r w:rsidR="00CC6B59">
        <w:t>Assessment Information</w:t>
      </w:r>
      <w:bookmarkEnd w:id="72"/>
      <w:bookmarkEnd w:id="73"/>
    </w:p>
    <w:p w:rsidR="00CC6B59" w:rsidRPr="00EB7DF2" w:rsidRDefault="00CC6B59" w:rsidP="00CC6B59">
      <w:pPr>
        <w:pStyle w:val="Heading2"/>
      </w:pPr>
      <w:bookmarkStart w:id="74" w:name="_Toc460422637"/>
      <w:bookmarkStart w:id="75" w:name="_Toc508958162"/>
      <w:r>
        <w:t>Use of Transfer Capability Produced by this Methodology</w:t>
      </w:r>
      <w:bookmarkEnd w:id="74"/>
      <w:bookmarkEnd w:id="75"/>
    </w:p>
    <w:p w:rsidR="00CC6B59" w:rsidRPr="007B5503" w:rsidRDefault="00CC6B59" w:rsidP="0078216C">
      <w:r w:rsidRPr="007B5503">
        <w:t xml:space="preserve">The </w:t>
      </w:r>
      <w:ins w:id="76" w:author="Author">
        <w:r w:rsidR="003C3196">
          <w:t>planning Transfer Capability (</w:t>
        </w:r>
      </w:ins>
      <w:r w:rsidRPr="007B5503">
        <w:t>PTC</w:t>
      </w:r>
      <w:ins w:id="77" w:author="Author">
        <w:r w:rsidR="003C3196">
          <w:t>)</w:t>
        </w:r>
      </w:ins>
      <w:r w:rsidRPr="007B5503">
        <w:t xml:space="preserve"> limits produced by this methodology may be used for the following purposes:</w:t>
      </w:r>
    </w:p>
    <w:p w:rsidR="00CC6B59" w:rsidRPr="007B5503" w:rsidRDefault="00CC6B59" w:rsidP="00CC6B59">
      <w:pPr>
        <w:pStyle w:val="Bullet-Solid"/>
      </w:pPr>
      <w:r w:rsidRPr="007B5503">
        <w:t>Creation of base cases to be used for, among others, Needs Assessments and Solutions Studies, System Impact Studies (SIS), Proposed Plan Application (PPA) studies, and various Forward Capacity Market (FCM) analyses</w:t>
      </w:r>
    </w:p>
    <w:p w:rsidR="00CC6B59" w:rsidRPr="007B5503" w:rsidRDefault="00CC6B59" w:rsidP="00CC6B59">
      <w:pPr>
        <w:pStyle w:val="Bullet-Solid"/>
      </w:pPr>
      <w:r w:rsidRPr="007B5503">
        <w:t>Transmission Security Assessment calculations</w:t>
      </w:r>
    </w:p>
    <w:p w:rsidR="00CC6B59" w:rsidRPr="007B5503" w:rsidRDefault="00CC6B59" w:rsidP="00CC6B59">
      <w:pPr>
        <w:pStyle w:val="Bullet-Solid"/>
      </w:pPr>
      <w:r w:rsidRPr="007B5503">
        <w:t>Performance of Loss-Of-Load-Expectation analyses</w:t>
      </w:r>
    </w:p>
    <w:p w:rsidR="00CC6B59" w:rsidRPr="007B5503" w:rsidRDefault="00CC6B59" w:rsidP="00CC6B59">
      <w:pPr>
        <w:pStyle w:val="Bullet-Solid"/>
      </w:pPr>
      <w:r w:rsidRPr="007B5503">
        <w:t>Determination of Installed Capacity and Reserve requirements</w:t>
      </w:r>
    </w:p>
    <w:p w:rsidR="00CC6B59" w:rsidRPr="007B5503" w:rsidRDefault="00CC6B59" w:rsidP="00CC6B59">
      <w:pPr>
        <w:pStyle w:val="Bullet-Solid"/>
      </w:pPr>
      <w:r w:rsidRPr="007B5503">
        <w:t>Reporting of PTC limits in reports and filings such as the FERC715</w:t>
      </w:r>
    </w:p>
    <w:p w:rsidR="00CC6B59" w:rsidRDefault="00CC6B59" w:rsidP="00CC6B59">
      <w:pPr>
        <w:autoSpaceDE w:val="0"/>
        <w:autoSpaceDN w:val="0"/>
        <w:adjustRightInd w:val="0"/>
        <w:spacing w:line="240" w:lineRule="auto"/>
      </w:pPr>
      <w:r w:rsidRPr="007B5503">
        <w:t>Note: for some uses, a margin may be applied to PTC limits</w:t>
      </w:r>
    </w:p>
    <w:p w:rsidR="00CC6B59" w:rsidRPr="007B5503" w:rsidRDefault="00CC6B59" w:rsidP="0078216C">
      <w:r w:rsidRPr="007B5503">
        <w:t>The calculation of PTCs for the Near</w:t>
      </w:r>
      <w:ins w:id="78" w:author="Author">
        <w:r w:rsidR="004742A9">
          <w:t>-</w:t>
        </w:r>
      </w:ins>
      <w:del w:id="79" w:author="Author">
        <w:r w:rsidRPr="007B5503" w:rsidDel="000017C6">
          <w:delText xml:space="preserve"> </w:delText>
        </w:r>
      </w:del>
      <w:r w:rsidRPr="007B5503">
        <w:t xml:space="preserve">Term </w:t>
      </w:r>
      <w:ins w:id="80" w:author="Author">
        <w:r w:rsidR="000017C6">
          <w:t xml:space="preserve">Transmission </w:t>
        </w:r>
      </w:ins>
      <w:r w:rsidRPr="007B5503">
        <w:t>Planning Horizon is not intended to be appropriate to support the real-time operation and scheduling of the ISO</w:t>
      </w:r>
      <w:del w:id="81" w:author="Author">
        <w:r w:rsidRPr="007B5503" w:rsidDel="004742A9">
          <w:delText>-NE</w:delText>
        </w:r>
      </w:del>
      <w:r w:rsidRPr="007B5503">
        <w:t xml:space="preserve"> transmission system.</w:t>
      </w:r>
    </w:p>
    <w:p w:rsidR="00CC6B59" w:rsidRDefault="00CC6B59" w:rsidP="00CC6B59">
      <w:pPr>
        <w:pStyle w:val="Heading2"/>
      </w:pPr>
      <w:bookmarkStart w:id="82" w:name="_Toc460422638"/>
      <w:bookmarkStart w:id="83" w:name="_Toc508958163"/>
      <w:r>
        <w:t>Frequency of Assessment</w:t>
      </w:r>
      <w:bookmarkEnd w:id="82"/>
      <w:bookmarkEnd w:id="83"/>
    </w:p>
    <w:p w:rsidR="00CC6B59" w:rsidRPr="007B5503" w:rsidRDefault="00CC6B59" w:rsidP="0078216C">
      <w:r w:rsidRPr="007B5503">
        <w:t>In accordance with FAC-013</w:t>
      </w:r>
      <w:del w:id="84" w:author="Author">
        <w:r w:rsidRPr="007B5503" w:rsidDel="0055625F">
          <w:delText>-2</w:delText>
        </w:r>
      </w:del>
      <w:r w:rsidRPr="007B5503">
        <w:t xml:space="preserve"> Requirement R4 and Section </w:t>
      </w:r>
      <w:r>
        <w:t>2.3</w:t>
      </w:r>
      <w:r w:rsidRPr="007B5503">
        <w:t xml:space="preserve"> below, </w:t>
      </w:r>
      <w:ins w:id="85" w:author="Author">
        <w:r w:rsidR="004742A9">
          <w:t xml:space="preserve">the </w:t>
        </w:r>
      </w:ins>
      <w:r w:rsidRPr="007B5503">
        <w:t>ISO</w:t>
      </w:r>
      <w:del w:id="86" w:author="Author">
        <w:r w:rsidRPr="007B5503" w:rsidDel="004742A9">
          <w:delText>-NE</w:delText>
        </w:r>
      </w:del>
      <w:r w:rsidRPr="007B5503">
        <w:t xml:space="preserve"> will conduct simulations and document an assessment, during each calendar year, on the </w:t>
      </w:r>
      <w:del w:id="87" w:author="Author">
        <w:r w:rsidRPr="007B5503" w:rsidDel="00651B2D">
          <w:delText>P</w:delText>
        </w:r>
      </w:del>
      <w:ins w:id="88" w:author="Author">
        <w:r w:rsidR="00651B2D">
          <w:t>p</w:t>
        </w:r>
      </w:ins>
      <w:r w:rsidRPr="007B5503">
        <w:t xml:space="preserve">lanning Transfer Capability across its internal and external interfaces for at least one year in the Near-Term Transmission Planning Horizon. The PTCs may all be evaluated for a single case year, individually for different years, or a combination of both, as appropriate. </w:t>
      </w:r>
    </w:p>
    <w:p w:rsidR="00CC6B59" w:rsidRPr="007B5503" w:rsidRDefault="00CC6B59" w:rsidP="0078216C">
      <w:r w:rsidRPr="007B5503">
        <w:t>The PTCs will be available each year, typically in the first quarter, for inclusion into the FERC</w:t>
      </w:r>
      <w:ins w:id="89" w:author="Author">
        <w:r w:rsidR="004742A9">
          <w:t xml:space="preserve"> </w:t>
        </w:r>
      </w:ins>
      <w:r w:rsidRPr="007B5503">
        <w:t>715 filing and during which preparations are done for the upcoming Forward Capacity Auction (FCA).</w:t>
      </w:r>
      <w:del w:id="90" w:author="Author">
        <w:r w:rsidRPr="007B5503" w:rsidDel="003D67B5">
          <w:delText xml:space="preserve">  </w:delText>
        </w:r>
      </w:del>
      <w:ins w:id="91" w:author="Author">
        <w:r w:rsidR="003D67B5">
          <w:t xml:space="preserve"> </w:t>
        </w:r>
      </w:ins>
      <w:r w:rsidRPr="007B5503">
        <w:t xml:space="preserve">The FCA, performed each February, procures resources three years and four months into the future. </w:t>
      </w:r>
    </w:p>
    <w:p w:rsidR="00CC6B59" w:rsidRDefault="00CC6B59" w:rsidP="00CC6B59">
      <w:pPr>
        <w:pStyle w:val="Heading2"/>
      </w:pPr>
      <w:bookmarkStart w:id="92" w:name="_Toc460422639"/>
      <w:bookmarkStart w:id="93" w:name="_Toc508958164"/>
      <w:r>
        <w:t>Interfaces Studied</w:t>
      </w:r>
      <w:bookmarkEnd w:id="92"/>
      <w:bookmarkEnd w:id="93"/>
    </w:p>
    <w:p w:rsidR="00CC6B59" w:rsidRDefault="004742A9" w:rsidP="0078216C">
      <w:ins w:id="94" w:author="Author">
        <w:r>
          <w:t xml:space="preserve">The </w:t>
        </w:r>
      </w:ins>
      <w:r w:rsidR="00CC6B59" w:rsidRPr="00AE48ED">
        <w:t>ISO</w:t>
      </w:r>
      <w:del w:id="95" w:author="Author">
        <w:r w:rsidR="00CC6B59" w:rsidRPr="00AE48ED" w:rsidDel="004742A9">
          <w:delText>-NE</w:delText>
        </w:r>
      </w:del>
      <w:r w:rsidR="00CC6B59" w:rsidRPr="00AE48ED">
        <w:t xml:space="preserve"> calculates PTCs for interfaces that both have significance in the real-time operation of the system and are critical stress points when performing planning or Tariff studies. The selection of interfaces to analyze each year will be based on those listed in the FERC</w:t>
      </w:r>
      <w:ins w:id="96" w:author="Author">
        <w:r>
          <w:t xml:space="preserve"> </w:t>
        </w:r>
      </w:ins>
      <w:r w:rsidR="00CC6B59" w:rsidRPr="00AE48ED">
        <w:t xml:space="preserve">715 filing. PTCs for interfaces known to be needed to support FCM related activities will be given the highest priority. Next, focus and attention will be given to interfaces that will be impacted by forthcoming significant transmission and/or generation changes. </w:t>
      </w:r>
    </w:p>
    <w:p w:rsidR="00CC6B59" w:rsidRPr="00AE48ED" w:rsidRDefault="00CC6B59" w:rsidP="0078216C">
      <w:r w:rsidRPr="00AE48ED">
        <w:t xml:space="preserve">It’s unlikely that the PTC of all New England interfaces will need to be fully assessed, using the approach outlined in Section </w:t>
      </w:r>
      <w:ins w:id="97" w:author="Author">
        <w:r w:rsidR="004742A9">
          <w:fldChar w:fldCharType="begin"/>
        </w:r>
        <w:r w:rsidR="004742A9">
          <w:instrText xml:space="preserve"> REF _Ref484181728 \r \h </w:instrText>
        </w:r>
      </w:ins>
      <w:r w:rsidR="0078216C">
        <w:instrText xml:space="preserve"> \* MERGEFORMAT </w:instrText>
      </w:r>
      <w:r w:rsidR="004742A9">
        <w:fldChar w:fldCharType="separate"/>
      </w:r>
      <w:r w:rsidR="004F4D44">
        <w:t>5.6</w:t>
      </w:r>
      <w:ins w:id="98" w:author="Author">
        <w:r w:rsidR="004742A9">
          <w:fldChar w:fldCharType="end"/>
        </w:r>
      </w:ins>
      <w:del w:id="99" w:author="Author">
        <w:r w:rsidRPr="00AE48ED" w:rsidDel="004742A9">
          <w:delText>2.6.6</w:delText>
        </w:r>
      </w:del>
      <w:r w:rsidRPr="00AE48ED">
        <w:t>, each year. Interfaces for which PTCs have been recently evaluated will not be assessed unless significant transmission and/or generation changes are newly planned. If necessary, these valid PTCs may be re-evaluated for confirmation.</w:t>
      </w:r>
      <w:del w:id="100" w:author="Author">
        <w:r w:rsidRPr="00AE48ED" w:rsidDel="003D67B5">
          <w:delText xml:space="preserve">  </w:delText>
        </w:r>
      </w:del>
      <w:ins w:id="101" w:author="Author">
        <w:r w:rsidR="003D67B5">
          <w:t xml:space="preserve"> </w:t>
        </w:r>
      </w:ins>
      <w:r w:rsidRPr="00AE48ED">
        <w:t>Interfaces that are re-assessed will be based on the most limiting conditions unless significant changes are planned which will trigger complete evaluation of the interface(s).</w:t>
      </w:r>
    </w:p>
    <w:p w:rsidR="00CC6B59" w:rsidRPr="00AE48ED" w:rsidDel="00845FD6" w:rsidRDefault="00CC6B59" w:rsidP="00846A9A">
      <w:pPr>
        <w:rPr>
          <w:del w:id="102" w:author="Author"/>
        </w:rPr>
      </w:pPr>
      <w:r w:rsidRPr="00AE48ED">
        <w:lastRenderedPageBreak/>
        <w:t xml:space="preserve">The assessment of </w:t>
      </w:r>
      <w:ins w:id="103" w:author="Author">
        <w:r w:rsidR="004742A9">
          <w:t xml:space="preserve">the </w:t>
        </w:r>
      </w:ins>
      <w:r w:rsidRPr="00AE48ED">
        <w:t>PTC for interfaces internal to the N</w:t>
      </w:r>
      <w:ins w:id="104" w:author="Author">
        <w:r w:rsidR="004742A9">
          <w:t xml:space="preserve">ew </w:t>
        </w:r>
      </w:ins>
      <w:r w:rsidRPr="00AE48ED">
        <w:t>E</w:t>
      </w:r>
      <w:ins w:id="105" w:author="Author">
        <w:r w:rsidR="004742A9">
          <w:t>ngland transmission</w:t>
        </w:r>
      </w:ins>
      <w:r w:rsidRPr="00AE48ED">
        <w:t xml:space="preserve"> system will follow the methodology contained in this document. Where possible, </w:t>
      </w:r>
      <w:ins w:id="106" w:author="Author">
        <w:r w:rsidR="004742A9">
          <w:t xml:space="preserve">the </w:t>
        </w:r>
      </w:ins>
      <w:r w:rsidRPr="00AE48ED">
        <w:t>ISO</w:t>
      </w:r>
      <w:del w:id="107" w:author="Author">
        <w:r w:rsidRPr="00AE48ED" w:rsidDel="004742A9">
          <w:delText>-NE</w:delText>
        </w:r>
      </w:del>
      <w:r w:rsidRPr="00AE48ED">
        <w:t xml:space="preserve"> will work with adjacent </w:t>
      </w:r>
      <w:ins w:id="108" w:author="Author">
        <w:r w:rsidR="004742A9">
          <w:t>Planning Coordinators (</w:t>
        </w:r>
      </w:ins>
      <w:r w:rsidRPr="00AE48ED">
        <w:t>PC</w:t>
      </w:r>
      <w:del w:id="109" w:author="Author">
        <w:r w:rsidRPr="00AE48ED" w:rsidDel="004742A9">
          <w:delText>s</w:delText>
        </w:r>
      </w:del>
      <w:ins w:id="110" w:author="Author">
        <w:r w:rsidR="004742A9">
          <w:t>)</w:t>
        </w:r>
      </w:ins>
      <w:r w:rsidRPr="00AE48ED">
        <w:t xml:space="preserve"> when assessing PTC across interfaces between N</w:t>
      </w:r>
      <w:ins w:id="111" w:author="Author">
        <w:r w:rsidR="004742A9">
          <w:t xml:space="preserve">ew </w:t>
        </w:r>
      </w:ins>
      <w:r w:rsidRPr="00AE48ED">
        <w:t>E</w:t>
      </w:r>
      <w:ins w:id="112" w:author="Author">
        <w:r w:rsidR="004742A9">
          <w:t>ngland</w:t>
        </w:r>
      </w:ins>
      <w:r w:rsidRPr="00AE48ED">
        <w:t xml:space="preserve"> and its neighboring systems.</w:t>
      </w:r>
    </w:p>
    <w:p w:rsidR="00845FD6" w:rsidRDefault="00845FD6">
      <w:pPr>
        <w:rPr>
          <w:ins w:id="113" w:author="Author"/>
        </w:rPr>
        <w:pPrChange w:id="114" w:author="Author">
          <w:pPr>
            <w:pStyle w:val="Heading2"/>
          </w:pPr>
        </w:pPrChange>
      </w:pPr>
      <w:bookmarkStart w:id="115" w:name="_Toc460422640"/>
    </w:p>
    <w:p w:rsidR="00845FD6" w:rsidRDefault="00845FD6" w:rsidP="00845FD6">
      <w:pPr>
        <w:pStyle w:val="Heading2"/>
        <w:sectPr w:rsidR="00845FD6" w:rsidSect="00845FD6">
          <w:headerReference w:type="even" r:id="rId27"/>
          <w:headerReference w:type="default" r:id="rId28"/>
          <w:headerReference w:type="first" r:id="rId29"/>
          <w:type w:val="continuous"/>
          <w:pgSz w:w="12240" w:h="15840"/>
          <w:pgMar w:top="1440" w:right="1440" w:bottom="1440" w:left="1440" w:header="720" w:footer="720" w:gutter="0"/>
          <w:cols w:space="720"/>
          <w:titlePg/>
          <w:docGrid w:linePitch="360"/>
        </w:sectPr>
      </w:pPr>
    </w:p>
    <w:p w:rsidR="00845FD6" w:rsidRDefault="00845FD6" w:rsidP="00845FD6">
      <w:pPr>
        <w:pStyle w:val="Heading1"/>
      </w:pPr>
      <w:del w:id="116" w:author="Author">
        <w:r w:rsidRPr="000626D3" w:rsidDel="0029513C">
          <w:lastRenderedPageBreak/>
          <w:delText>)</w:delText>
        </w:r>
      </w:del>
      <w:bookmarkStart w:id="117" w:name="_Toc460422644"/>
      <w:r>
        <w:br/>
      </w:r>
      <w:bookmarkStart w:id="118" w:name="_Toc508958165"/>
      <w:r>
        <w:t>Assumptions</w:t>
      </w:r>
      <w:bookmarkEnd w:id="117"/>
      <w:bookmarkEnd w:id="118"/>
    </w:p>
    <w:p w:rsidR="00845FD6" w:rsidRPr="00AE133B" w:rsidRDefault="00845FD6" w:rsidP="00845FD6">
      <w:r w:rsidRPr="00AE133B">
        <w:t xml:space="preserve">The assumptions listed in this methodology and used for the assessment of interface Planning Transfer Capabilities are consistent with </w:t>
      </w:r>
      <w:ins w:id="119" w:author="Author">
        <w:r>
          <w:t xml:space="preserve">the </w:t>
        </w:r>
      </w:ins>
      <w:r w:rsidRPr="00AE133B">
        <w:t>ISO</w:t>
      </w:r>
      <w:del w:id="120" w:author="Author">
        <w:r w:rsidRPr="00AE133B" w:rsidDel="0078216C">
          <w:delText>-NE</w:delText>
        </w:r>
      </w:del>
      <w:r w:rsidRPr="00AE133B">
        <w:t xml:space="preserve">’s planning </w:t>
      </w:r>
      <w:del w:id="121" w:author="Author">
        <w:r w:rsidRPr="00AE133B" w:rsidDel="0078216C">
          <w:delText>practices</w:delText>
        </w:r>
      </w:del>
      <w:ins w:id="122" w:author="Author">
        <w:r>
          <w:t>procedures</w:t>
        </w:r>
      </w:ins>
      <w:r w:rsidRPr="00AE133B">
        <w:t>.</w:t>
      </w:r>
    </w:p>
    <w:p w:rsidR="00845FD6" w:rsidRPr="000626D3" w:rsidRDefault="00845FD6" w:rsidP="00845FD6">
      <w:pPr>
        <w:pStyle w:val="Heading2"/>
      </w:pPr>
      <w:bookmarkStart w:id="123" w:name="_Toc460422645"/>
      <w:bookmarkStart w:id="124" w:name="_Toc508958166"/>
      <w:r>
        <w:t>Generation Dispatch Assumptions</w:t>
      </w:r>
      <w:bookmarkEnd w:id="123"/>
      <w:bookmarkEnd w:id="124"/>
    </w:p>
    <w:p w:rsidR="00845FD6" w:rsidRPr="00AE133B" w:rsidRDefault="00845FD6" w:rsidP="00845FD6">
      <w:r w:rsidRPr="00AE133B">
        <w:t xml:space="preserve">All existing generating units and those that have received Section I.3.9 approval will be included for assessments of interface </w:t>
      </w:r>
      <w:del w:id="125" w:author="Author">
        <w:r w:rsidRPr="00AE133B" w:rsidDel="00651B2D">
          <w:delText>P</w:delText>
        </w:r>
      </w:del>
      <w:ins w:id="126" w:author="Author">
        <w:r w:rsidR="00651B2D">
          <w:t>p</w:t>
        </w:r>
      </w:ins>
      <w:r w:rsidRPr="00AE133B">
        <w:t>lanning Transfer Capability. Retired generators will be excluded starting from the year they are to be retired.</w:t>
      </w:r>
    </w:p>
    <w:p w:rsidR="00845FD6" w:rsidRPr="00AE133B" w:rsidRDefault="00845FD6" w:rsidP="00845FD6">
      <w:r w:rsidRPr="00AE133B">
        <w:t xml:space="preserve">Known generator outages with a duration that meets or exceeds 12 months, and coincide with a </w:t>
      </w:r>
      <w:del w:id="127" w:author="Author">
        <w:r w:rsidRPr="00AE133B" w:rsidDel="00651B2D">
          <w:delText>P</w:delText>
        </w:r>
      </w:del>
      <w:ins w:id="128" w:author="Author">
        <w:r w:rsidR="00651B2D">
          <w:t>p</w:t>
        </w:r>
      </w:ins>
      <w:r w:rsidRPr="00AE133B">
        <w:t>lanning Transfer Capability assessment year and season of study shall be considered.</w:t>
      </w:r>
    </w:p>
    <w:p w:rsidR="00845FD6" w:rsidRPr="00AE133B" w:rsidRDefault="00845FD6" w:rsidP="00845FD6">
      <w:r w:rsidRPr="00AE133B">
        <w:t>The following ratings shall be used for all generators:</w:t>
      </w:r>
    </w:p>
    <w:p w:rsidR="00845FD6" w:rsidRPr="00AE133B" w:rsidRDefault="00845FD6" w:rsidP="00845FD6">
      <w:pPr>
        <w:pStyle w:val="Bullet-Solid"/>
      </w:pPr>
      <w:r w:rsidRPr="00AE133B">
        <w:t>Maximum rating at 0</w:t>
      </w:r>
      <w:ins w:id="129" w:author="Author">
        <w:r>
          <w:t>°</w:t>
        </w:r>
      </w:ins>
      <w:del w:id="130" w:author="Author">
        <w:r w:rsidRPr="00AE133B" w:rsidDel="0078216C">
          <w:delText>º</w:delText>
        </w:r>
      </w:del>
      <w:r w:rsidRPr="00AE133B">
        <w:t>F or higher shall be used for light load system conditions</w:t>
      </w:r>
      <w:del w:id="131" w:author="Author">
        <w:r w:rsidRPr="00AE133B" w:rsidDel="0078216C">
          <w:delText>.</w:delText>
        </w:r>
      </w:del>
    </w:p>
    <w:p w:rsidR="00845FD6" w:rsidRPr="00AE133B" w:rsidRDefault="00845FD6" w:rsidP="00845FD6">
      <w:pPr>
        <w:pStyle w:val="Bullet-Solid"/>
      </w:pPr>
      <w:r w:rsidRPr="00AE133B">
        <w:t>Maximum rating at 50</w:t>
      </w:r>
      <w:ins w:id="132" w:author="Author">
        <w:r>
          <w:t>°</w:t>
        </w:r>
      </w:ins>
      <w:del w:id="133" w:author="Author">
        <w:r w:rsidRPr="00AE133B" w:rsidDel="0078216C">
          <w:delText>º</w:delText>
        </w:r>
      </w:del>
      <w:r w:rsidRPr="00AE133B">
        <w:t>F or higher shall be used for summer peak system conditions</w:t>
      </w:r>
      <w:del w:id="134" w:author="Author">
        <w:r w:rsidRPr="00AE133B" w:rsidDel="0078216C">
          <w:delText>.</w:delText>
        </w:r>
      </w:del>
    </w:p>
    <w:p w:rsidR="00845FD6" w:rsidRPr="00AE133B" w:rsidRDefault="00845FD6" w:rsidP="00845FD6">
      <w:r w:rsidRPr="00AE133B">
        <w:t xml:space="preserve">The maximum and minimum reactive power limits for all generators shall be based on </w:t>
      </w:r>
      <w:r w:rsidRPr="00AE133B">
        <w:br/>
        <w:t>ISO</w:t>
      </w:r>
      <w:del w:id="135" w:author="Author">
        <w:r w:rsidRPr="00AE133B" w:rsidDel="0078216C">
          <w:delText>-</w:delText>
        </w:r>
      </w:del>
      <w:ins w:id="136" w:author="Author">
        <w:r>
          <w:t xml:space="preserve"> </w:t>
        </w:r>
      </w:ins>
      <w:r w:rsidRPr="00AE133B">
        <w:t>N</w:t>
      </w:r>
      <w:ins w:id="137" w:author="Author">
        <w:r>
          <w:t xml:space="preserve">ew </w:t>
        </w:r>
      </w:ins>
      <w:r w:rsidRPr="00AE133B">
        <w:t>E</w:t>
      </w:r>
      <w:ins w:id="138" w:author="Author">
        <w:r>
          <w:t>ngl</w:t>
        </w:r>
        <w:r w:rsidR="00714ABC">
          <w:t>a</w:t>
        </w:r>
        <w:r>
          <w:t>nd</w:t>
        </w:r>
      </w:ins>
      <w:r w:rsidRPr="00AE133B">
        <w:t xml:space="preserve"> Operating Procedure</w:t>
      </w:r>
      <w:del w:id="139" w:author="Author">
        <w:r w:rsidRPr="00AE133B" w:rsidDel="0078216C">
          <w:delText>-</w:delText>
        </w:r>
      </w:del>
      <w:ins w:id="140" w:author="Author">
        <w:r>
          <w:t xml:space="preserve"> No. </w:t>
        </w:r>
      </w:ins>
      <w:r w:rsidRPr="00AE133B">
        <w:t>12</w:t>
      </w:r>
      <w:ins w:id="141" w:author="Author">
        <w:r>
          <w:t xml:space="preserve"> (OP 12), </w:t>
        </w:r>
        <w:r>
          <w:rPr>
            <w:i/>
          </w:rPr>
          <w:t>Voltage and Reactive Control</w:t>
        </w:r>
        <w:r>
          <w:t>,</w:t>
        </w:r>
      </w:ins>
      <w:r w:rsidRPr="00AE133B">
        <w:t xml:space="preserve"> Appendix B.</w:t>
      </w:r>
    </w:p>
    <w:p w:rsidR="00845FD6" w:rsidRPr="000626D3" w:rsidRDefault="00845FD6" w:rsidP="00845FD6">
      <w:pPr>
        <w:pStyle w:val="Heading2"/>
      </w:pPr>
      <w:bookmarkStart w:id="142" w:name="_Toc460422646"/>
      <w:bookmarkStart w:id="143" w:name="_Toc508958167"/>
      <w:r>
        <w:t>Transmission Topology Assumptions</w:t>
      </w:r>
      <w:bookmarkEnd w:id="142"/>
      <w:bookmarkEnd w:id="143"/>
    </w:p>
    <w:p w:rsidR="00845FD6" w:rsidRPr="00A70AF2" w:rsidRDefault="00845FD6" w:rsidP="00845FD6">
      <w:r w:rsidRPr="00A70AF2">
        <w:t>All existing transmission elements shall be initially modeled as in</w:t>
      </w:r>
      <w:del w:id="144" w:author="Author">
        <w:r w:rsidRPr="00A70AF2" w:rsidDel="0078216C">
          <w:delText>-</w:delText>
        </w:r>
      </w:del>
      <w:ins w:id="145" w:author="Author">
        <w:r>
          <w:t xml:space="preserve"> </w:t>
        </w:r>
      </w:ins>
      <w:r w:rsidRPr="00A70AF2">
        <w:t xml:space="preserve">service or available when assessing </w:t>
      </w:r>
      <w:del w:id="146" w:author="Author">
        <w:r w:rsidRPr="00A70AF2" w:rsidDel="00651B2D">
          <w:delText>P</w:delText>
        </w:r>
      </w:del>
      <w:ins w:id="147" w:author="Author">
        <w:r w:rsidR="00651B2D">
          <w:t>p</w:t>
        </w:r>
      </w:ins>
      <w:r w:rsidRPr="00A70AF2">
        <w:t xml:space="preserve">lanning Transfer Capability. Transmission projects with Proposed Plan Application (PPA) approval, in accordance with Section I.3.9 of the </w:t>
      </w:r>
      <w:del w:id="148" w:author="Author">
        <w:r w:rsidRPr="00A70AF2" w:rsidDel="0078216C">
          <w:delText xml:space="preserve">ISO-NE </w:delText>
        </w:r>
      </w:del>
      <w:r w:rsidRPr="00A70AF2">
        <w:t>Tariff, shall be included in the base cases dependent on their in</w:t>
      </w:r>
      <w:del w:id="149" w:author="Author">
        <w:r w:rsidRPr="00A70AF2" w:rsidDel="0078216C">
          <w:delText>-</w:delText>
        </w:r>
      </w:del>
      <w:ins w:id="150" w:author="Author">
        <w:r>
          <w:t xml:space="preserve"> </w:t>
        </w:r>
      </w:ins>
      <w:r w:rsidRPr="00A70AF2">
        <w:t>service dates. Retired transmission elements will be excluded starting from the year they are to be retired. Transmission projects that do not have a PPA approval but have been certified under the Forward Capacity Market (FCM) process will be included in the calculation of transfer limits used in the FCM process.</w:t>
      </w:r>
    </w:p>
    <w:p w:rsidR="00845FD6" w:rsidRPr="00A70AF2" w:rsidRDefault="00845FD6" w:rsidP="00845FD6">
      <w:r w:rsidRPr="00A70AF2">
        <w:t xml:space="preserve">Known transmission system outages with a duration that meets or exceeds 12 months and coincide with a </w:t>
      </w:r>
      <w:del w:id="151" w:author="Author">
        <w:r w:rsidRPr="00A70AF2" w:rsidDel="00651B2D">
          <w:delText>P</w:delText>
        </w:r>
      </w:del>
      <w:ins w:id="152" w:author="Author">
        <w:r w:rsidR="00651B2D">
          <w:t>p</w:t>
        </w:r>
      </w:ins>
      <w:r w:rsidRPr="00A70AF2">
        <w:t>lanning Transfer Capability assessment year and season of study shall be considered.</w:t>
      </w:r>
    </w:p>
    <w:p w:rsidR="00845FD6" w:rsidRPr="000626D3" w:rsidRDefault="00845FD6" w:rsidP="00845FD6">
      <w:pPr>
        <w:pStyle w:val="Heading2"/>
      </w:pPr>
      <w:bookmarkStart w:id="153" w:name="_Toc460422647"/>
      <w:bookmarkStart w:id="154" w:name="_Toc508958168"/>
      <w:r>
        <w:t>Load &amp; Demand Resource Assumptions</w:t>
      </w:r>
      <w:bookmarkEnd w:id="153"/>
      <w:bookmarkEnd w:id="154"/>
    </w:p>
    <w:p w:rsidR="00845FD6" w:rsidRPr="00A70AF2" w:rsidRDefault="00845FD6" w:rsidP="00845FD6">
      <w:r w:rsidRPr="00A70AF2">
        <w:t xml:space="preserve">Assessments of </w:t>
      </w:r>
      <w:del w:id="155" w:author="Author">
        <w:r w:rsidRPr="00A70AF2" w:rsidDel="00651B2D">
          <w:delText>P</w:delText>
        </w:r>
      </w:del>
      <w:ins w:id="156" w:author="Author">
        <w:r w:rsidR="00651B2D">
          <w:t>p</w:t>
        </w:r>
      </w:ins>
      <w:r w:rsidRPr="00A70AF2">
        <w:t xml:space="preserve">lanning Transfer Capability shall utilize the forecasted load as published in the most current </w:t>
      </w:r>
      <w:ins w:id="157" w:author="Author">
        <w:r>
          <w:t xml:space="preserve">ISO New England’s Forecast Report of Capacity, Energy, Loads, and Transmission (the </w:t>
        </w:r>
      </w:ins>
      <w:r w:rsidRPr="00A70AF2">
        <w:t xml:space="preserve">CELT </w:t>
      </w:r>
      <w:del w:id="158" w:author="Author">
        <w:r w:rsidRPr="00A70AF2" w:rsidDel="0078216C">
          <w:delText>r</w:delText>
        </w:r>
      </w:del>
      <w:ins w:id="159" w:author="Author">
        <w:r>
          <w:t>R</w:t>
        </w:r>
      </w:ins>
      <w:r w:rsidRPr="00A70AF2">
        <w:t>eport</w:t>
      </w:r>
      <w:ins w:id="160" w:author="Author">
        <w:r>
          <w:t>)</w:t>
        </w:r>
      </w:ins>
      <w:r w:rsidRPr="00A70AF2">
        <w:t xml:space="preserve">. Base cases used shall be set up with appropriate loads for the year of study. Station service loads will be explicitly modeled for major generating stations. </w:t>
      </w:r>
    </w:p>
    <w:p w:rsidR="00845FD6" w:rsidRPr="00A70AF2" w:rsidRDefault="00845FD6" w:rsidP="00845FD6">
      <w:r w:rsidRPr="00A70AF2">
        <w:t>Two different load levels are typically used to determine interface transfer limits:</w:t>
      </w:r>
    </w:p>
    <w:p w:rsidR="00845FD6" w:rsidRPr="00A70AF2" w:rsidRDefault="00845FD6" w:rsidP="00845FD6">
      <w:pPr>
        <w:pStyle w:val="Bullet-Solid"/>
      </w:pPr>
      <w:r w:rsidRPr="00A70AF2">
        <w:t xml:space="preserve">Light load </w:t>
      </w:r>
    </w:p>
    <w:p w:rsidR="00845FD6" w:rsidRPr="00A70AF2" w:rsidRDefault="00845FD6" w:rsidP="004F4D44">
      <w:pPr>
        <w:pStyle w:val="Bullet-Solid"/>
        <w:spacing w:after="240"/>
      </w:pPr>
      <w:r w:rsidRPr="00A70AF2">
        <w:t>Peak load (defined as 90/10 load)</w:t>
      </w:r>
    </w:p>
    <w:p w:rsidR="00845FD6" w:rsidRPr="00A70AF2" w:rsidRDefault="00845FD6" w:rsidP="00845FD6">
      <w:r w:rsidRPr="00A70AF2">
        <w:lastRenderedPageBreak/>
        <w:t>The load levels and the associated power factors are defined in Section</w:t>
      </w:r>
      <w:del w:id="161" w:author="Author">
        <w:r w:rsidRPr="00A70AF2" w:rsidDel="007579FF">
          <w:delText>s</w:delText>
        </w:r>
      </w:del>
      <w:r w:rsidRPr="00A70AF2">
        <w:t xml:space="preserve"> </w:t>
      </w:r>
      <w:del w:id="162" w:author="Author">
        <w:r w:rsidRPr="00A70AF2" w:rsidDel="007579FF">
          <w:delText>5 and 6</w:delText>
        </w:r>
      </w:del>
      <w:ins w:id="163" w:author="Author">
        <w:r>
          <w:t>2.2</w:t>
        </w:r>
      </w:ins>
      <w:r w:rsidRPr="00A70AF2">
        <w:t xml:space="preserve"> of the </w:t>
      </w:r>
      <w:del w:id="164" w:author="Author">
        <w:r w:rsidRPr="00A70AF2" w:rsidDel="007579FF">
          <w:delText>ISO New England</w:delText>
        </w:r>
      </w:del>
      <w:ins w:id="165" w:author="Author">
        <w:r>
          <w:t>Transmission</w:t>
        </w:r>
      </w:ins>
      <w:r w:rsidRPr="00A70AF2">
        <w:t xml:space="preserve"> Planning Technical Guide.</w:t>
      </w:r>
      <w:r w:rsidRPr="00A70AF2" w:rsidDel="000C2E58">
        <w:t xml:space="preserve"> </w:t>
      </w:r>
    </w:p>
    <w:p w:rsidR="00845FD6" w:rsidRPr="00A70AF2" w:rsidRDefault="00845FD6" w:rsidP="00845FD6">
      <w:r w:rsidRPr="00A70AF2">
        <w:t xml:space="preserve">Active </w:t>
      </w:r>
      <w:del w:id="166" w:author="Author">
        <w:r w:rsidRPr="00A70AF2" w:rsidDel="00714ABC">
          <w:delText>and Passive Demand Resources</w:delText>
        </w:r>
      </w:del>
      <w:ins w:id="167" w:author="Author">
        <w:r w:rsidR="00714ABC">
          <w:t xml:space="preserve">Demand Capacity </w:t>
        </w:r>
        <w:r w:rsidR="003C3196">
          <w:t>Resources</w:t>
        </w:r>
        <w:r w:rsidR="00714ABC">
          <w:t xml:space="preserve"> (ADCR), On-Peak Demand Resources and Seasonal Peak Demand Resources (collectively referred to as passive Demand Capacity Resources)</w:t>
        </w:r>
      </w:ins>
      <w:r w:rsidRPr="00A70AF2">
        <w:t xml:space="preserve"> available for a given study year will be utilized for assessments of </w:t>
      </w:r>
      <w:del w:id="168" w:author="Author">
        <w:r w:rsidRPr="00A70AF2" w:rsidDel="00651B2D">
          <w:delText>P</w:delText>
        </w:r>
      </w:del>
      <w:ins w:id="169" w:author="Author">
        <w:r w:rsidR="00651B2D">
          <w:t>p</w:t>
        </w:r>
      </w:ins>
      <w:r w:rsidRPr="00A70AF2">
        <w:t xml:space="preserve">lanning Transfer Capability. Section </w:t>
      </w:r>
      <w:del w:id="170" w:author="Author">
        <w:r w:rsidRPr="00A70AF2" w:rsidDel="00BB73D2">
          <w:delText>11.8</w:delText>
        </w:r>
      </w:del>
      <w:ins w:id="171" w:author="Author">
        <w:r>
          <w:t>2.3.11</w:t>
        </w:r>
      </w:ins>
      <w:r w:rsidRPr="00A70AF2">
        <w:t xml:space="preserve"> of the </w:t>
      </w:r>
      <w:del w:id="172" w:author="Author">
        <w:r w:rsidRPr="00A70AF2" w:rsidDel="00BB73D2">
          <w:delText>ISO New England</w:delText>
        </w:r>
      </w:del>
      <w:ins w:id="173" w:author="Author">
        <w:r>
          <w:t>Transmission</w:t>
        </w:r>
      </w:ins>
      <w:r w:rsidRPr="00A70AF2">
        <w:t xml:space="preserve"> Planning Technical Guide lists how </w:t>
      </w:r>
      <w:del w:id="174" w:author="Author">
        <w:r w:rsidRPr="00A70AF2" w:rsidDel="00714ABC">
          <w:delText>D</w:delText>
        </w:r>
      </w:del>
      <w:ins w:id="175" w:author="Author">
        <w:r w:rsidR="00714ABC">
          <w:t>d</w:t>
        </w:r>
      </w:ins>
      <w:r w:rsidRPr="00A70AF2">
        <w:t xml:space="preserve">emand </w:t>
      </w:r>
      <w:del w:id="176" w:author="Author">
        <w:r w:rsidRPr="00A70AF2" w:rsidDel="00714ABC">
          <w:delText>R</w:delText>
        </w:r>
      </w:del>
      <w:ins w:id="177" w:author="Author">
        <w:r w:rsidR="00714ABC">
          <w:t>r</w:t>
        </w:r>
      </w:ins>
      <w:r w:rsidRPr="00A70AF2">
        <w:t>esources</w:t>
      </w:r>
      <w:ins w:id="178" w:author="Author">
        <w:r w:rsidR="00714ABC">
          <w:rPr>
            <w:rStyle w:val="FootnoteReference"/>
          </w:rPr>
          <w:footnoteReference w:id="3"/>
        </w:r>
      </w:ins>
      <w:r w:rsidRPr="00A70AF2">
        <w:t xml:space="preserve"> are modeled in base cases.</w:t>
      </w:r>
    </w:p>
    <w:p w:rsidR="00845FD6" w:rsidRPr="000626D3" w:rsidRDefault="00845FD6" w:rsidP="00845FD6">
      <w:pPr>
        <w:pStyle w:val="Heading2"/>
      </w:pPr>
      <w:bookmarkStart w:id="180" w:name="_Toc460422648"/>
      <w:bookmarkStart w:id="181" w:name="_Toc508958169"/>
      <w:r>
        <w:t>Transmission Use Assumptions</w:t>
      </w:r>
      <w:bookmarkEnd w:id="180"/>
      <w:bookmarkEnd w:id="181"/>
    </w:p>
    <w:p w:rsidR="00845FD6" w:rsidRPr="009912B5" w:rsidRDefault="00845FD6" w:rsidP="00845FD6">
      <w:r w:rsidRPr="009912B5">
        <w:t xml:space="preserve">The </w:t>
      </w:r>
      <w:del w:id="182" w:author="Author">
        <w:r w:rsidRPr="009912B5" w:rsidDel="00BB73D2">
          <w:delText>ISO-NE t</w:delText>
        </w:r>
      </w:del>
      <w:ins w:id="183" w:author="Author">
        <w:r>
          <w:t>T</w:t>
        </w:r>
      </w:ins>
      <w:r w:rsidRPr="009912B5">
        <w:t xml:space="preserve">ariff does not provide </w:t>
      </w:r>
      <w:ins w:id="184" w:author="Author">
        <w:r>
          <w:t xml:space="preserve">a </w:t>
        </w:r>
      </w:ins>
      <w:r w:rsidRPr="009912B5">
        <w:t>means for long-term transmission service reservations of its Pool Transmission Facilities (PTF</w:t>
      </w:r>
      <w:del w:id="185" w:author="Author">
        <w:r w:rsidRPr="009912B5" w:rsidDel="00BB73D2">
          <w:delText>s</w:delText>
        </w:r>
      </w:del>
      <w:r w:rsidRPr="009912B5">
        <w:t>). Therefore, no firm or non-firm transmission reservations are modeled.</w:t>
      </w:r>
    </w:p>
    <w:p w:rsidR="00845FD6" w:rsidRPr="000626D3" w:rsidRDefault="00845FD6" w:rsidP="00845FD6">
      <w:pPr>
        <w:pStyle w:val="Heading2"/>
      </w:pPr>
      <w:bookmarkStart w:id="186" w:name="_Toc460422649"/>
      <w:bookmarkStart w:id="187" w:name="_Toc508958170"/>
      <w:r>
        <w:t>Loop Flow Assumptions</w:t>
      </w:r>
      <w:bookmarkEnd w:id="186"/>
      <w:bookmarkEnd w:id="187"/>
    </w:p>
    <w:p w:rsidR="00845FD6" w:rsidRPr="009912B5" w:rsidRDefault="00845FD6" w:rsidP="00845FD6">
      <w:r w:rsidRPr="009912B5">
        <w:t>Generation dispatches in New York have a significant impact on loop flow through New England, particularly in Massachusetts and Connecticut. The network models explicitly model the tie-lines between the New York and N</w:t>
      </w:r>
      <w:ins w:id="188" w:author="Author">
        <w:r>
          <w:t xml:space="preserve">ew </w:t>
        </w:r>
      </w:ins>
      <w:r w:rsidRPr="009912B5">
        <w:t>E</w:t>
      </w:r>
      <w:ins w:id="189" w:author="Author">
        <w:r>
          <w:t>ngland</w:t>
        </w:r>
      </w:ins>
      <w:r w:rsidRPr="009912B5">
        <w:t xml:space="preserve"> </w:t>
      </w:r>
      <w:del w:id="190" w:author="Author">
        <w:r w:rsidRPr="009912B5" w:rsidDel="00BB73D2">
          <w:delText>c</w:delText>
        </w:r>
      </w:del>
      <w:ins w:id="191" w:author="Author">
        <w:r>
          <w:t>C</w:t>
        </w:r>
      </w:ins>
      <w:r w:rsidRPr="009912B5">
        <w:t xml:space="preserve">ontrol </w:t>
      </w:r>
      <w:del w:id="192" w:author="Author">
        <w:r w:rsidRPr="009912B5" w:rsidDel="00BB73D2">
          <w:delText>a</w:delText>
        </w:r>
      </w:del>
      <w:ins w:id="193" w:author="Author">
        <w:r>
          <w:t>A</w:t>
        </w:r>
      </w:ins>
      <w:r w:rsidRPr="009912B5">
        <w:t xml:space="preserve">reas. Therefore, there are no loop flow adjustments required for assessments of </w:t>
      </w:r>
      <w:ins w:id="194" w:author="Author">
        <w:r>
          <w:t xml:space="preserve">the </w:t>
        </w:r>
      </w:ins>
      <w:r w:rsidRPr="009912B5">
        <w:t>ISO</w:t>
      </w:r>
      <w:del w:id="195" w:author="Author">
        <w:r w:rsidRPr="009912B5" w:rsidDel="00BB73D2">
          <w:delText>-NE</w:delText>
        </w:r>
      </w:del>
      <w:r w:rsidRPr="009912B5">
        <w:t xml:space="preserve"> interface </w:t>
      </w:r>
      <w:del w:id="196" w:author="Author">
        <w:r w:rsidRPr="009912B5" w:rsidDel="00651B2D">
          <w:delText>P</w:delText>
        </w:r>
      </w:del>
      <w:ins w:id="197" w:author="Author">
        <w:r w:rsidR="00651B2D">
          <w:t>p</w:t>
        </w:r>
      </w:ins>
      <w:r w:rsidRPr="009912B5">
        <w:t>lanning Transfer Capability. Any parallel path impacts on inter- and intra-regional interfaces are captured in the simulation results.</w:t>
      </w:r>
    </w:p>
    <w:p w:rsidR="00845FD6" w:rsidRPr="000626D3" w:rsidRDefault="00845FD6" w:rsidP="00845FD6">
      <w:pPr>
        <w:pStyle w:val="Heading2"/>
      </w:pPr>
      <w:bookmarkStart w:id="198" w:name="_Toc460422650"/>
      <w:bookmarkStart w:id="199" w:name="_Toc508958171"/>
      <w:r>
        <w:t>Other Modeling Assumptions</w:t>
      </w:r>
      <w:bookmarkEnd w:id="198"/>
      <w:bookmarkEnd w:id="199"/>
    </w:p>
    <w:p w:rsidR="00845FD6" w:rsidRPr="008C3ECA" w:rsidRDefault="00845FD6" w:rsidP="00845FD6">
      <w:r w:rsidRPr="008C3ECA">
        <w:t>All existing and planned reactive power resources will be assumed available and dispatched as conditions require.</w:t>
      </w:r>
    </w:p>
    <w:p w:rsidR="00845FD6" w:rsidRPr="008C3ECA" w:rsidRDefault="00845FD6" w:rsidP="00845FD6">
      <w:r w:rsidRPr="008C3ECA">
        <w:t>All existing and planned protection and control devices, such as Special Protection Systems (SPS</w:t>
      </w:r>
      <w:del w:id="200" w:author="Author">
        <w:r w:rsidRPr="008C3ECA" w:rsidDel="00714ABC">
          <w:delText>s</w:delText>
        </w:r>
      </w:del>
      <w:r w:rsidRPr="008C3ECA">
        <w:t>)</w:t>
      </w:r>
      <w:ins w:id="201" w:author="Author">
        <w:r w:rsidR="00714ABC">
          <w:t xml:space="preserve">, also known as </w:t>
        </w:r>
        <w:r w:rsidR="000017C6">
          <w:t>R</w:t>
        </w:r>
        <w:r w:rsidR="00714ABC">
          <w:t xml:space="preserve">emedial </w:t>
        </w:r>
        <w:r w:rsidR="000017C6">
          <w:t>A</w:t>
        </w:r>
        <w:r w:rsidR="00714ABC">
          <w:t xml:space="preserve">ction </w:t>
        </w:r>
        <w:r w:rsidR="000017C6">
          <w:t>S</w:t>
        </w:r>
        <w:r w:rsidR="00714ABC">
          <w:t>chemes (RAS),</w:t>
        </w:r>
      </w:ins>
      <w:r w:rsidRPr="008C3ECA">
        <w:t xml:space="preserve"> and </w:t>
      </w:r>
      <w:del w:id="202" w:author="Author">
        <w:r w:rsidRPr="008C3ECA" w:rsidDel="00E54651">
          <w:delText>P</w:delText>
        </w:r>
      </w:del>
      <w:ins w:id="203" w:author="Author">
        <w:r>
          <w:t>p</w:t>
        </w:r>
      </w:ins>
      <w:r w:rsidRPr="008C3ECA">
        <w:t xml:space="preserve">hase </w:t>
      </w:r>
      <w:del w:id="204" w:author="Author">
        <w:r w:rsidRPr="008C3ECA" w:rsidDel="00E54651">
          <w:delText>A</w:delText>
        </w:r>
      </w:del>
      <w:ins w:id="205" w:author="Author">
        <w:r>
          <w:t>a</w:t>
        </w:r>
      </w:ins>
      <w:r w:rsidRPr="008C3ECA">
        <w:t xml:space="preserve">ngle </w:t>
      </w:r>
      <w:del w:id="206" w:author="Author">
        <w:r w:rsidRPr="008C3ECA" w:rsidDel="00E54651">
          <w:delText>R</w:delText>
        </w:r>
      </w:del>
      <w:ins w:id="207" w:author="Author">
        <w:r>
          <w:t>r</w:t>
        </w:r>
      </w:ins>
      <w:r w:rsidRPr="008C3ECA">
        <w:t>egulators (PAR</w:t>
      </w:r>
      <w:del w:id="208" w:author="Author">
        <w:r w:rsidRPr="008C3ECA" w:rsidDel="00714ABC">
          <w:delText>s</w:delText>
        </w:r>
      </w:del>
      <w:r w:rsidRPr="008C3ECA">
        <w:t xml:space="preserve">), will be modeled in the study. </w:t>
      </w:r>
    </w:p>
    <w:p w:rsidR="00845FD6" w:rsidRDefault="00845FD6" w:rsidP="00845FD6">
      <w:pPr>
        <w:sectPr w:rsidR="00845FD6" w:rsidSect="00845FD6">
          <w:pgSz w:w="12240" w:h="15840"/>
          <w:pgMar w:top="1440" w:right="1440" w:bottom="1440" w:left="1440" w:header="720" w:footer="720" w:gutter="0"/>
          <w:cols w:space="720"/>
          <w:titlePg/>
          <w:docGrid w:linePitch="360"/>
        </w:sectPr>
      </w:pPr>
      <w:r w:rsidRPr="008C3ECA">
        <w:t xml:space="preserve">Relevant operating practices will be assumed for the study, such as typical settings for PARs, series compensation, and HVDC control settings. </w:t>
      </w:r>
      <w:del w:id="209" w:author="Author">
        <w:r w:rsidRPr="008C3ECA" w:rsidDel="00845FD6">
          <w:delText xml:space="preserve">Appendix </w:delText>
        </w:r>
        <w:r w:rsidRPr="008C3ECA" w:rsidDel="00E54651">
          <w:delText xml:space="preserve">G </w:delText>
        </w:r>
      </w:del>
      <w:ins w:id="210" w:author="Author">
        <w:r>
          <w:t>Section 2</w:t>
        </w:r>
        <w:r w:rsidRPr="008C3ECA">
          <w:t xml:space="preserve"> </w:t>
        </w:r>
      </w:ins>
      <w:r w:rsidRPr="008C3ECA">
        <w:t xml:space="preserve">of the </w:t>
      </w:r>
      <w:del w:id="211" w:author="Author">
        <w:r w:rsidRPr="008C3ECA" w:rsidDel="00E54651">
          <w:delText>ISO New England</w:delText>
        </w:r>
      </w:del>
      <w:ins w:id="212" w:author="Author">
        <w:r>
          <w:t>Transmission</w:t>
        </w:r>
      </w:ins>
      <w:r w:rsidRPr="008C3ECA">
        <w:t xml:space="preserve"> Planning Technical Guide</w:t>
      </w:r>
      <w:del w:id="213" w:author="Author">
        <w:r w:rsidRPr="008C3ECA" w:rsidDel="00E54651">
          <w:delText xml:space="preserve">, The </w:delText>
        </w:r>
        <w:r w:rsidRPr="00990435" w:rsidDel="00E54651">
          <w:rPr>
            <w:i/>
          </w:rPr>
          <w:delText xml:space="preserve">Reference Document for </w:delText>
        </w:r>
        <w:r w:rsidDel="00E54651">
          <w:rPr>
            <w:i/>
          </w:rPr>
          <w:delText xml:space="preserve">Base </w:delText>
        </w:r>
        <w:r w:rsidRPr="00990435" w:rsidDel="00E54651">
          <w:rPr>
            <w:i/>
          </w:rPr>
          <w:delText>Modeling Transmission System Elements in New England</w:delText>
        </w:r>
      </w:del>
      <w:r w:rsidRPr="008C3ECA">
        <w:t xml:space="preserve"> provides information on the operating characteristics of </w:t>
      </w:r>
      <w:del w:id="214" w:author="Author">
        <w:r w:rsidRPr="008C3ECA" w:rsidDel="00E54651">
          <w:delText>transmission system elements, such as</w:delText>
        </w:r>
      </w:del>
      <w:ins w:id="215" w:author="Author">
        <w:r>
          <w:t>these devices</w:t>
        </w:r>
      </w:ins>
      <w:del w:id="216" w:author="Author">
        <w:r w:rsidRPr="008C3ECA" w:rsidDel="00845FD6">
          <w:delText xml:space="preserve"> </w:delText>
        </w:r>
        <w:r w:rsidRPr="008C3ECA" w:rsidDel="00E54651">
          <w:delText>P</w:delText>
        </w:r>
        <w:r w:rsidRPr="008C3ECA" w:rsidDel="00845FD6">
          <w:delText xml:space="preserve">hase </w:delText>
        </w:r>
        <w:r w:rsidRPr="008C3ECA" w:rsidDel="00E54651">
          <w:delText>S</w:delText>
        </w:r>
        <w:r w:rsidRPr="008C3ECA" w:rsidDel="00845FD6">
          <w:delText xml:space="preserve">hifting </w:delText>
        </w:r>
        <w:r w:rsidRPr="008C3ECA" w:rsidDel="00E54651">
          <w:delText>T</w:delText>
        </w:r>
        <w:r w:rsidRPr="008C3ECA" w:rsidDel="00845FD6">
          <w:delText>ransformers</w:delText>
        </w:r>
        <w:r w:rsidRPr="008C3ECA" w:rsidDel="00E54651">
          <w:delText xml:space="preserve"> (PST)</w:delText>
        </w:r>
        <w:r w:rsidRPr="008C3ECA" w:rsidDel="00845FD6">
          <w:delText>,</w:delText>
        </w:r>
      </w:del>
      <w:r w:rsidRPr="008C3ECA">
        <w:t xml:space="preserve"> located throughout the </w:t>
      </w:r>
      <w:del w:id="217" w:author="Author">
        <w:r w:rsidRPr="008C3ECA" w:rsidDel="00E54651">
          <w:delText xml:space="preserve">ISO </w:delText>
        </w:r>
      </w:del>
      <w:r w:rsidRPr="008C3ECA">
        <w:t xml:space="preserve">New England </w:t>
      </w:r>
      <w:del w:id="218" w:author="Author">
        <w:r w:rsidRPr="008C3ECA" w:rsidDel="00E54651">
          <w:delText>c</w:delText>
        </w:r>
      </w:del>
      <w:ins w:id="219" w:author="Author">
        <w:r>
          <w:t>C</w:t>
        </w:r>
      </w:ins>
      <w:r w:rsidRPr="008C3ECA">
        <w:t xml:space="preserve">ontrol </w:t>
      </w:r>
      <w:del w:id="220" w:author="Author">
        <w:r w:rsidRPr="008C3ECA" w:rsidDel="00E54651">
          <w:delText>a</w:delText>
        </w:r>
      </w:del>
      <w:ins w:id="221" w:author="Author">
        <w:r>
          <w:t>A</w:t>
        </w:r>
      </w:ins>
      <w:r w:rsidRPr="008C3ECA">
        <w:t>rea.</w:t>
      </w:r>
    </w:p>
    <w:p w:rsidR="00CC6B59" w:rsidRDefault="00845FD6" w:rsidP="00845FD6">
      <w:pPr>
        <w:pStyle w:val="Heading1"/>
      </w:pPr>
      <w:r>
        <w:lastRenderedPageBreak/>
        <w:br/>
      </w:r>
      <w:bookmarkStart w:id="222" w:name="_Ref484505213"/>
      <w:bookmarkStart w:id="223" w:name="_Toc508958172"/>
      <w:r w:rsidR="00CC6B59" w:rsidRPr="00845FD6">
        <w:t>Criteria</w:t>
      </w:r>
      <w:bookmarkEnd w:id="115"/>
      <w:bookmarkEnd w:id="222"/>
      <w:bookmarkEnd w:id="223"/>
    </w:p>
    <w:p w:rsidR="00CC6B59" w:rsidRPr="003D7C5E" w:rsidRDefault="00CC6B59" w:rsidP="00CC6B59">
      <w:pPr>
        <w:autoSpaceDE w:val="0"/>
        <w:autoSpaceDN w:val="0"/>
        <w:adjustRightInd w:val="0"/>
        <w:spacing w:line="240" w:lineRule="auto"/>
        <w:jc w:val="both"/>
      </w:pPr>
      <w:r w:rsidRPr="003D7C5E">
        <w:t>The criteria listed in this methodology and used for the assessment of interface P</w:t>
      </w:r>
      <w:del w:id="224" w:author="Author">
        <w:r w:rsidRPr="003D7C5E" w:rsidDel="004742A9">
          <w:delText xml:space="preserve">lanning </w:delText>
        </w:r>
      </w:del>
      <w:r w:rsidRPr="003D7C5E">
        <w:t>T</w:t>
      </w:r>
      <w:del w:id="225" w:author="Author">
        <w:r w:rsidRPr="003D7C5E" w:rsidDel="004742A9">
          <w:delText xml:space="preserve">ransfer </w:delText>
        </w:r>
      </w:del>
      <w:r w:rsidRPr="003D7C5E">
        <w:t>C</w:t>
      </w:r>
      <w:del w:id="226" w:author="Author">
        <w:r w:rsidRPr="003D7C5E" w:rsidDel="004742A9">
          <w:delText>apabilitie</w:delText>
        </w:r>
      </w:del>
      <w:r w:rsidRPr="003D7C5E">
        <w:t>s are consistent with</w:t>
      </w:r>
      <w:ins w:id="227" w:author="Author">
        <w:r w:rsidR="004742A9">
          <w:t xml:space="preserve"> the</w:t>
        </w:r>
      </w:ins>
      <w:r w:rsidRPr="003D7C5E">
        <w:t xml:space="preserve"> ISO</w:t>
      </w:r>
      <w:del w:id="228" w:author="Author">
        <w:r w:rsidRPr="003D7C5E" w:rsidDel="004742A9">
          <w:delText>-NE</w:delText>
        </w:r>
      </w:del>
      <w:r w:rsidRPr="003D7C5E">
        <w:t>’s planning pr</w:t>
      </w:r>
      <w:del w:id="229" w:author="Author">
        <w:r w:rsidRPr="003D7C5E" w:rsidDel="004742A9">
          <w:delText>actices</w:delText>
        </w:r>
      </w:del>
      <w:ins w:id="230" w:author="Author">
        <w:r w:rsidR="004742A9">
          <w:t>ocedures and guidelines</w:t>
        </w:r>
      </w:ins>
      <w:r w:rsidRPr="003D7C5E">
        <w:t>.</w:t>
      </w:r>
    </w:p>
    <w:p w:rsidR="00CC6B59" w:rsidRPr="003D7C5E" w:rsidRDefault="00CC6B59" w:rsidP="00CC6B59">
      <w:pPr>
        <w:autoSpaceDE w:val="0"/>
        <w:autoSpaceDN w:val="0"/>
        <w:adjustRightInd w:val="0"/>
        <w:spacing w:line="240" w:lineRule="auto"/>
        <w:jc w:val="both"/>
      </w:pPr>
      <w:r w:rsidRPr="003D7C5E">
        <w:t>The following criteria and standards are used when assessing interface P</w:t>
      </w:r>
      <w:del w:id="231" w:author="Author">
        <w:r w:rsidRPr="003D7C5E" w:rsidDel="004742A9">
          <w:delText xml:space="preserve">lanning </w:delText>
        </w:r>
      </w:del>
      <w:r w:rsidRPr="003D7C5E">
        <w:t>T</w:t>
      </w:r>
      <w:del w:id="232" w:author="Author">
        <w:r w:rsidRPr="003D7C5E" w:rsidDel="004742A9">
          <w:delText xml:space="preserve">ransfer </w:delText>
        </w:r>
      </w:del>
      <w:r w:rsidRPr="003D7C5E">
        <w:t>C</w:t>
      </w:r>
      <w:del w:id="233" w:author="Author">
        <w:r w:rsidRPr="003D7C5E" w:rsidDel="004742A9">
          <w:delText>apability</w:delText>
        </w:r>
      </w:del>
      <w:ins w:id="234" w:author="Author">
        <w:r w:rsidR="004742A9">
          <w:t>s</w:t>
        </w:r>
      </w:ins>
      <w:r w:rsidRPr="003D7C5E">
        <w:t>:</w:t>
      </w:r>
    </w:p>
    <w:p w:rsidR="00CC6B59" w:rsidRPr="003D7C5E" w:rsidRDefault="00CC6B59" w:rsidP="004F4D44">
      <w:pPr>
        <w:pStyle w:val="Bullet-Solid"/>
      </w:pPr>
      <w:r w:rsidRPr="003D7C5E">
        <w:t>NERC</w:t>
      </w:r>
      <w:r>
        <w:t xml:space="preserve"> </w:t>
      </w:r>
      <w:ins w:id="235" w:author="Author">
        <w:r w:rsidR="004742A9">
          <w:t xml:space="preserve">Standard </w:t>
        </w:r>
      </w:ins>
      <w:r>
        <w:t>TPL-001</w:t>
      </w:r>
      <w:del w:id="236" w:author="Author">
        <w:r w:rsidDel="0055625F">
          <w:delText>-4</w:delText>
        </w:r>
      </w:del>
      <w:ins w:id="237" w:author="Author">
        <w:r w:rsidR="004742A9">
          <w:t xml:space="preserve">, </w:t>
        </w:r>
        <w:r w:rsidR="004742A9">
          <w:rPr>
            <w:i/>
          </w:rPr>
          <w:t>Transmission System Planning Performance Requirements</w:t>
        </w:r>
      </w:ins>
    </w:p>
    <w:p w:rsidR="00CC6B59" w:rsidRPr="003D7C5E" w:rsidDel="004742A9" w:rsidRDefault="00CC6B59" w:rsidP="004F4D44">
      <w:pPr>
        <w:pStyle w:val="Bullet-Solid"/>
        <w:rPr>
          <w:del w:id="238" w:author="Author"/>
        </w:rPr>
      </w:pPr>
      <w:del w:id="239" w:author="Author">
        <w:r w:rsidRPr="003D7C5E" w:rsidDel="004742A9">
          <w:delText>Northeast Power Coordinating Council (NPCC):</w:delText>
        </w:r>
      </w:del>
    </w:p>
    <w:p w:rsidR="00CC6B59" w:rsidRPr="003D7C5E" w:rsidRDefault="004742A9" w:rsidP="004F4D44">
      <w:pPr>
        <w:pStyle w:val="Bullet-Solid"/>
      </w:pPr>
      <w:ins w:id="240" w:author="Author">
        <w:r>
          <w:t xml:space="preserve">NPCC </w:t>
        </w:r>
      </w:ins>
      <w:r w:rsidR="00CC6B59" w:rsidRPr="003D7C5E">
        <w:t>Directory</w:t>
      </w:r>
      <w:ins w:id="241" w:author="Author">
        <w:r>
          <w:t xml:space="preserve"> #</w:t>
        </w:r>
      </w:ins>
      <w:del w:id="242" w:author="Author">
        <w:r w:rsidR="00CC6B59" w:rsidRPr="003D7C5E" w:rsidDel="004742A9">
          <w:delText>-</w:delText>
        </w:r>
      </w:del>
      <w:r w:rsidR="00CC6B59" w:rsidRPr="003D7C5E">
        <w:t xml:space="preserve">1 - </w:t>
      </w:r>
      <w:r w:rsidR="00CC6B59" w:rsidRPr="004F4D44">
        <w:rPr>
          <w:i/>
        </w:rPr>
        <w:t>Design and Operation of the Bulk Power System</w:t>
      </w:r>
    </w:p>
    <w:p w:rsidR="00CC6B59" w:rsidRPr="003D7C5E" w:rsidRDefault="004742A9" w:rsidP="004F4D44">
      <w:pPr>
        <w:pStyle w:val="Bullet-Solid"/>
      </w:pPr>
      <w:ins w:id="243" w:author="Author">
        <w:r>
          <w:t xml:space="preserve">NPCC Document </w:t>
        </w:r>
      </w:ins>
      <w:r w:rsidR="00CC6B59" w:rsidRPr="003D7C5E">
        <w:t>A-10</w:t>
      </w:r>
      <w:ins w:id="244" w:author="Author">
        <w:r>
          <w:t>,</w:t>
        </w:r>
      </w:ins>
      <w:del w:id="245" w:author="Author">
        <w:r w:rsidR="00CC6B59" w:rsidRPr="003D7C5E" w:rsidDel="004742A9">
          <w:delText xml:space="preserve"> -</w:delText>
        </w:r>
      </w:del>
      <w:r w:rsidR="00CC6B59" w:rsidRPr="003D7C5E">
        <w:t xml:space="preserve"> </w:t>
      </w:r>
      <w:r w:rsidR="00CC6B59" w:rsidRPr="004F4D44">
        <w:rPr>
          <w:i/>
        </w:rPr>
        <w:t>Classification of Bulk Power System Elements</w:t>
      </w:r>
    </w:p>
    <w:p w:rsidR="00CC6B59" w:rsidRPr="003D7C5E" w:rsidDel="004742A9" w:rsidRDefault="00CC6B59" w:rsidP="004F4D44">
      <w:pPr>
        <w:pStyle w:val="Bullet-Solid"/>
        <w:rPr>
          <w:del w:id="246" w:author="Author"/>
        </w:rPr>
      </w:pPr>
      <w:r w:rsidRPr="003D7C5E">
        <w:t>ISO</w:t>
      </w:r>
      <w:ins w:id="247" w:author="Author">
        <w:r w:rsidR="004742A9">
          <w:t xml:space="preserve"> </w:t>
        </w:r>
      </w:ins>
      <w:del w:id="248" w:author="Author">
        <w:r w:rsidRPr="003D7C5E" w:rsidDel="004742A9">
          <w:delText>-</w:delText>
        </w:r>
      </w:del>
      <w:r w:rsidRPr="003D7C5E">
        <w:t>N</w:t>
      </w:r>
      <w:ins w:id="249" w:author="Author">
        <w:r w:rsidR="004742A9">
          <w:t xml:space="preserve">ew </w:t>
        </w:r>
      </w:ins>
      <w:r w:rsidRPr="003D7C5E">
        <w:t>E</w:t>
      </w:r>
      <w:ins w:id="250" w:author="Author">
        <w:r w:rsidR="004742A9">
          <w:t>ngland</w:t>
        </w:r>
      </w:ins>
      <w:r w:rsidRPr="003D7C5E">
        <w:t xml:space="preserve"> Planning Procedure</w:t>
      </w:r>
      <w:ins w:id="251" w:author="Author">
        <w:r w:rsidR="004742A9">
          <w:t xml:space="preserve"> No. 3 (</w:t>
        </w:r>
      </w:ins>
      <w:del w:id="252" w:author="Author">
        <w:r w:rsidRPr="003D7C5E" w:rsidDel="004742A9">
          <w:delText>s:</w:delText>
        </w:r>
      </w:del>
    </w:p>
    <w:p w:rsidR="00CC6B59" w:rsidRPr="003D7C5E" w:rsidRDefault="00CC6B59" w:rsidP="004F4D44">
      <w:pPr>
        <w:pStyle w:val="Bullet-Solid"/>
      </w:pPr>
      <w:r w:rsidRPr="003D7C5E">
        <w:t>PP</w:t>
      </w:r>
      <w:ins w:id="253" w:author="Author">
        <w:r w:rsidR="004742A9">
          <w:t xml:space="preserve"> </w:t>
        </w:r>
      </w:ins>
      <w:r w:rsidRPr="003D7C5E">
        <w:t>3</w:t>
      </w:r>
      <w:ins w:id="254" w:author="Author">
        <w:r w:rsidR="004742A9">
          <w:t>)</w:t>
        </w:r>
      </w:ins>
      <w:del w:id="255" w:author="Author">
        <w:r w:rsidRPr="003D7C5E" w:rsidDel="004742A9">
          <w:delText xml:space="preserve"> –</w:delText>
        </w:r>
      </w:del>
      <w:ins w:id="256" w:author="Author">
        <w:r w:rsidR="004742A9">
          <w:t>,</w:t>
        </w:r>
      </w:ins>
      <w:r w:rsidRPr="003D7C5E">
        <w:t xml:space="preserve"> </w:t>
      </w:r>
      <w:r w:rsidRPr="004F4D44">
        <w:rPr>
          <w:i/>
        </w:rPr>
        <w:t xml:space="preserve">Reliability Standards for the New England Area </w:t>
      </w:r>
      <w:del w:id="257" w:author="Author">
        <w:r w:rsidRPr="004F4D44" w:rsidDel="00714ABC">
          <w:rPr>
            <w:i/>
          </w:rPr>
          <w:delText>Bulk Power Supply System</w:delText>
        </w:r>
      </w:del>
      <w:ins w:id="258" w:author="Author">
        <w:r w:rsidR="00714ABC">
          <w:rPr>
            <w:i/>
          </w:rPr>
          <w:t>Pool Transmission Facilities</w:t>
        </w:r>
      </w:ins>
    </w:p>
    <w:p w:rsidR="00CC6B59" w:rsidRPr="000E4CCA" w:rsidRDefault="00CC6B59" w:rsidP="0078216C">
      <w:pPr>
        <w:rPr>
          <w:sz w:val="24"/>
          <w:szCs w:val="24"/>
        </w:rPr>
      </w:pPr>
      <w:r w:rsidRPr="003D7C5E">
        <w:t>All assessments of interface P</w:t>
      </w:r>
      <w:del w:id="259" w:author="Author">
        <w:r w:rsidRPr="003D7C5E" w:rsidDel="0029513C">
          <w:delText xml:space="preserve">lanning </w:delText>
        </w:r>
      </w:del>
      <w:r w:rsidRPr="003D7C5E">
        <w:t>T</w:t>
      </w:r>
      <w:del w:id="260" w:author="Author">
        <w:r w:rsidRPr="003D7C5E" w:rsidDel="0029513C">
          <w:delText xml:space="preserve">ransfer </w:delText>
        </w:r>
      </w:del>
      <w:r w:rsidRPr="003D7C5E">
        <w:t>C</w:t>
      </w:r>
      <w:del w:id="261" w:author="Author">
        <w:r w:rsidRPr="003D7C5E" w:rsidDel="0029513C">
          <w:delText>apability</w:delText>
        </w:r>
      </w:del>
      <w:r w:rsidRPr="003D7C5E">
        <w:t xml:space="preserve"> shall respect all known System Operating Limits (SOL</w:t>
      </w:r>
      <w:del w:id="262" w:author="Author">
        <w:r w:rsidRPr="003D7C5E" w:rsidDel="0029513C">
          <w:delText>s</w:delText>
        </w:r>
      </w:del>
      <w:r w:rsidRPr="003D7C5E">
        <w:t>)</w:t>
      </w:r>
      <w:r>
        <w:t xml:space="preserve">, identified per </w:t>
      </w:r>
      <w:r w:rsidRPr="007B5503">
        <w:t>NERC Standard FAC-01</w:t>
      </w:r>
      <w:r>
        <w:t>0</w:t>
      </w:r>
      <w:del w:id="263" w:author="Author">
        <w:r w:rsidRPr="007B5503" w:rsidDel="0055625F">
          <w:delText>-</w:delText>
        </w:r>
      </w:del>
      <w:ins w:id="264" w:author="Author">
        <w:r w:rsidR="0029513C">
          <w:t xml:space="preserve">, </w:t>
        </w:r>
        <w:r w:rsidR="0029513C">
          <w:rPr>
            <w:i/>
          </w:rPr>
          <w:t>System Operating Limits Methodology for the Planning Horizon</w:t>
        </w:r>
      </w:ins>
      <w:del w:id="265" w:author="Author">
        <w:r w:rsidRPr="007B5503" w:rsidDel="0029513C">
          <w:delText>2</w:delText>
        </w:r>
      </w:del>
      <w:r>
        <w:t>,</w:t>
      </w:r>
      <w:r w:rsidRPr="003D7C5E">
        <w:t xml:space="preserve"> for New England and its neighboring systems. These SOLs are respected by applying the thermal, voltage, and stability criteria in this document, which are as stringent as those used in System Operations.</w:t>
      </w:r>
      <w:r>
        <w:t xml:space="preserve"> SOLs shall not exceed associated pre-contingency and post-contingency facility ratings.</w:t>
      </w:r>
      <w:r w:rsidRPr="003D7C5E">
        <w:t xml:space="preserve"> </w:t>
      </w:r>
      <w:r>
        <w:t>A SOL may be classified as an Interconnection Reliability Operating Limit (IROL).</w:t>
      </w:r>
      <w:del w:id="266" w:author="Author">
        <w:r w:rsidDel="003D67B5">
          <w:delText xml:space="preserve">  </w:delText>
        </w:r>
      </w:del>
      <w:ins w:id="267" w:author="Author">
        <w:r w:rsidR="003D67B5">
          <w:t xml:space="preserve"> </w:t>
        </w:r>
      </w:ins>
      <w:r>
        <w:t>At this time within the ISO</w:t>
      </w:r>
      <w:del w:id="268" w:author="Author">
        <w:r w:rsidDel="0029513C">
          <w:delText>-NE</w:delText>
        </w:r>
      </w:del>
      <w:r>
        <w:t xml:space="preserve"> Control Area, SOLs and IROLs are not differentiated in the planning horizon because all SOLs are respected independent of the consequence to the transmission system performance. </w:t>
      </w:r>
      <w:r w:rsidRPr="003D7C5E">
        <w:t>Interfaces that are shared with adjacent PCs will be evaluated using the adjacent PC’s criteria on its portion of the system.</w:t>
      </w:r>
      <w:del w:id="269" w:author="Author">
        <w:r w:rsidRPr="003D7C5E" w:rsidDel="003D67B5">
          <w:delText xml:space="preserve">  </w:delText>
        </w:r>
      </w:del>
      <w:ins w:id="270" w:author="Author">
        <w:r w:rsidR="003D67B5">
          <w:t xml:space="preserve"> </w:t>
        </w:r>
      </w:ins>
      <w:r w:rsidRPr="003D7C5E">
        <w:t>The criteria listed here will be used for the portion of the system within the ISO</w:t>
      </w:r>
      <w:del w:id="271" w:author="Author">
        <w:r w:rsidRPr="003D7C5E" w:rsidDel="0029513C">
          <w:delText>-NE</w:delText>
        </w:r>
      </w:del>
      <w:r w:rsidRPr="003D7C5E">
        <w:t xml:space="preserve"> Control Area.</w:t>
      </w:r>
    </w:p>
    <w:p w:rsidR="00CC6B59" w:rsidRPr="000626D3" w:rsidRDefault="00CC6B59" w:rsidP="00845FD6">
      <w:pPr>
        <w:pStyle w:val="Heading2"/>
      </w:pPr>
      <w:bookmarkStart w:id="272" w:name="_Toc460422641"/>
      <w:bookmarkStart w:id="273" w:name="_Toc508958173"/>
      <w:r>
        <w:t>Steady State Thermal Limits</w:t>
      </w:r>
      <w:bookmarkEnd w:id="272"/>
      <w:bookmarkEnd w:id="273"/>
    </w:p>
    <w:p w:rsidR="00CC6B59" w:rsidRPr="004F589E" w:rsidRDefault="00CC6B59" w:rsidP="0078216C">
      <w:r w:rsidRPr="000626D3">
        <w:t>Line and equipment loading shall be applied as described in Section 3</w:t>
      </w:r>
      <w:ins w:id="274" w:author="Author">
        <w:r w:rsidR="0029513C">
          <w:t>.1.1</w:t>
        </w:r>
      </w:ins>
      <w:r w:rsidRPr="000626D3">
        <w:t xml:space="preserve"> of the </w:t>
      </w:r>
      <w:ins w:id="275" w:author="Author">
        <w:r w:rsidR="0029513C">
          <w:t xml:space="preserve">Transmission </w:t>
        </w:r>
      </w:ins>
      <w:r w:rsidRPr="000626D3">
        <w:t>Planning Technical Guide.</w:t>
      </w:r>
      <w:r w:rsidRPr="000626D3" w:rsidDel="0052016C">
        <w:t xml:space="preserve"> </w:t>
      </w:r>
    </w:p>
    <w:p w:rsidR="00CC6B59" w:rsidRPr="000626D3" w:rsidRDefault="00CC6B59" w:rsidP="00845FD6">
      <w:pPr>
        <w:pStyle w:val="Heading2"/>
      </w:pPr>
      <w:bookmarkStart w:id="276" w:name="_Toc460422642"/>
      <w:bookmarkStart w:id="277" w:name="_Toc508958174"/>
      <w:r>
        <w:t>Steady State Voltage Limits</w:t>
      </w:r>
      <w:bookmarkEnd w:id="276"/>
      <w:bookmarkEnd w:id="277"/>
    </w:p>
    <w:p w:rsidR="00CC6B59" w:rsidRPr="000626D3" w:rsidRDefault="00CC6B59" w:rsidP="0078216C">
      <w:r w:rsidRPr="000626D3">
        <w:t xml:space="preserve">Steady state voltage limits shall be applied as described in Section </w:t>
      </w:r>
      <w:del w:id="278" w:author="Author">
        <w:r w:rsidRPr="000626D3" w:rsidDel="0029513C">
          <w:delText xml:space="preserve">4 </w:delText>
        </w:r>
      </w:del>
      <w:ins w:id="279" w:author="Author">
        <w:r w:rsidR="0029513C">
          <w:t>3.1.2</w:t>
        </w:r>
        <w:r w:rsidR="0029513C" w:rsidRPr="000626D3">
          <w:t xml:space="preserve"> </w:t>
        </w:r>
      </w:ins>
      <w:r w:rsidRPr="000626D3">
        <w:t xml:space="preserve">of the </w:t>
      </w:r>
      <w:ins w:id="280" w:author="Author">
        <w:r w:rsidR="0029513C">
          <w:t xml:space="preserve">Transmission </w:t>
        </w:r>
      </w:ins>
      <w:r w:rsidRPr="000626D3">
        <w:t>Planning Technical Guide.</w:t>
      </w:r>
      <w:del w:id="281" w:author="Author">
        <w:r w:rsidRPr="000626D3" w:rsidDel="003D67B5">
          <w:delText xml:space="preserve">  </w:delText>
        </w:r>
      </w:del>
      <w:ins w:id="282" w:author="Author">
        <w:r w:rsidR="003D67B5">
          <w:t xml:space="preserve"> </w:t>
        </w:r>
      </w:ins>
    </w:p>
    <w:p w:rsidR="00CC6B59" w:rsidRPr="000626D3" w:rsidRDefault="00CC6B59" w:rsidP="00845FD6">
      <w:pPr>
        <w:pStyle w:val="Heading2"/>
      </w:pPr>
      <w:bookmarkStart w:id="283" w:name="_Toc460422643"/>
      <w:bookmarkStart w:id="284" w:name="_Toc508958175"/>
      <w:r>
        <w:t>Stability Performance Requirements</w:t>
      </w:r>
      <w:bookmarkEnd w:id="283"/>
      <w:bookmarkEnd w:id="284"/>
    </w:p>
    <w:p w:rsidR="00845FD6" w:rsidRDefault="00CC6B59" w:rsidP="00845FD6">
      <w:pPr>
        <w:sectPr w:rsidR="00845FD6" w:rsidSect="00845FD6">
          <w:pgSz w:w="12240" w:h="15840"/>
          <w:pgMar w:top="1440" w:right="1440" w:bottom="1440" w:left="1440" w:header="720" w:footer="720" w:gutter="0"/>
          <w:cols w:space="720"/>
          <w:titlePg/>
          <w:docGrid w:linePitch="360"/>
        </w:sectPr>
      </w:pPr>
      <w:r w:rsidRPr="000626D3">
        <w:t>Interface P</w:t>
      </w:r>
      <w:del w:id="285" w:author="Author">
        <w:r w:rsidRPr="000626D3" w:rsidDel="0029513C">
          <w:delText xml:space="preserve">lanning </w:delText>
        </w:r>
      </w:del>
      <w:r w:rsidRPr="000626D3">
        <w:t>T</w:t>
      </w:r>
      <w:del w:id="286" w:author="Author">
        <w:r w:rsidRPr="000626D3" w:rsidDel="0029513C">
          <w:delText xml:space="preserve">ransfer </w:delText>
        </w:r>
      </w:del>
      <w:r w:rsidRPr="000626D3">
        <w:t>C</w:t>
      </w:r>
      <w:del w:id="287" w:author="Author">
        <w:r w:rsidRPr="000626D3" w:rsidDel="0029513C">
          <w:delText>apabilitie</w:delText>
        </w:r>
      </w:del>
      <w:r w:rsidRPr="000626D3">
        <w:t xml:space="preserve">s shall adhere to stability performance requirements as listed in </w:t>
      </w:r>
      <w:ins w:id="288" w:author="Author">
        <w:r w:rsidR="0029513C">
          <w:t xml:space="preserve">Section 3.3 of </w:t>
        </w:r>
      </w:ins>
      <w:r w:rsidRPr="000626D3">
        <w:t xml:space="preserve">the </w:t>
      </w:r>
      <w:ins w:id="289" w:author="Author">
        <w:r w:rsidR="0029513C">
          <w:t xml:space="preserve">Transmission </w:t>
        </w:r>
      </w:ins>
      <w:r w:rsidRPr="000626D3">
        <w:t>Planning Technical Guide</w:t>
      </w:r>
      <w:del w:id="290" w:author="Author">
        <w:r w:rsidRPr="000626D3" w:rsidDel="0029513C">
          <w:delText xml:space="preserve">, including Appendices D, E and F, </w:delText>
        </w:r>
      </w:del>
      <w:ins w:id="291" w:author="Author">
        <w:r w:rsidR="0029513C">
          <w:t xml:space="preserve"> </w:t>
        </w:r>
      </w:ins>
      <w:r w:rsidRPr="000626D3">
        <w:t xml:space="preserve">and </w:t>
      </w:r>
      <w:del w:id="292" w:author="Author">
        <w:r w:rsidRPr="000626D3" w:rsidDel="0029513C">
          <w:delText>ISO-NE Planning Procedure 3 (</w:delText>
        </w:r>
      </w:del>
      <w:r w:rsidRPr="000626D3">
        <w:t>PP</w:t>
      </w:r>
      <w:ins w:id="293" w:author="Author">
        <w:r w:rsidR="0029513C">
          <w:t xml:space="preserve"> </w:t>
        </w:r>
      </w:ins>
      <w:r w:rsidRPr="000626D3">
        <w:t>3</w:t>
      </w:r>
    </w:p>
    <w:p w:rsidR="00CC6B59" w:rsidRDefault="00845FD6" w:rsidP="00845FD6">
      <w:pPr>
        <w:pStyle w:val="Heading1"/>
      </w:pPr>
      <w:bookmarkStart w:id="294" w:name="_Toc460422651"/>
      <w:r>
        <w:lastRenderedPageBreak/>
        <w:br/>
      </w:r>
      <w:bookmarkStart w:id="295" w:name="_Toc508958176"/>
      <w:r w:rsidR="00CC6B59">
        <w:t>Methodology</w:t>
      </w:r>
      <w:bookmarkEnd w:id="294"/>
      <w:bookmarkEnd w:id="295"/>
    </w:p>
    <w:p w:rsidR="00CC6B59" w:rsidRPr="00E7364E" w:rsidRDefault="00CC6B59" w:rsidP="0078216C">
      <w:r w:rsidRPr="00E7364E">
        <w:t>Planning Transfer Capability is determined by finding the point where an increase in power transfers causes a limit violation under pre</w:t>
      </w:r>
      <w:ins w:id="296" w:author="Author">
        <w:r w:rsidR="003D67B5">
          <w:t>-</w:t>
        </w:r>
      </w:ins>
      <w:r w:rsidRPr="00E7364E">
        <w:t xml:space="preserve"> or post-contingency conditions. The limits governing such power transfers are either based on thermal, voltage</w:t>
      </w:r>
      <w:ins w:id="297" w:author="Author">
        <w:r w:rsidR="003D67B5">
          <w:t>,</w:t>
        </w:r>
      </w:ins>
      <w:r w:rsidRPr="00E7364E">
        <w:t xml:space="preserve"> or stability constraints. Various study area dispatch scenarios and system conditions shall be studied to fully assess </w:t>
      </w:r>
      <w:del w:id="298" w:author="Author">
        <w:r w:rsidRPr="00E7364E" w:rsidDel="00651B2D">
          <w:delText>P</w:delText>
        </w:r>
      </w:del>
      <w:ins w:id="299" w:author="Author">
        <w:r w:rsidR="00651B2D">
          <w:t>p</w:t>
        </w:r>
      </w:ins>
      <w:r w:rsidRPr="00E7364E">
        <w:t>lanning Transfer Capability under all reasonably foreseeable stressed conditions.</w:t>
      </w:r>
    </w:p>
    <w:p w:rsidR="00CC6B59" w:rsidRPr="000626D3" w:rsidRDefault="00CC6B59" w:rsidP="00845FD6">
      <w:pPr>
        <w:pStyle w:val="Heading2"/>
      </w:pPr>
      <w:bookmarkStart w:id="300" w:name="_Toc460422652"/>
      <w:bookmarkStart w:id="301" w:name="_Toc508958177"/>
      <w:r>
        <w:t>System Models</w:t>
      </w:r>
      <w:bookmarkEnd w:id="300"/>
      <w:bookmarkEnd w:id="301"/>
    </w:p>
    <w:p w:rsidR="00CC6B59" w:rsidRPr="00DD50B8" w:rsidRDefault="00CC6B59" w:rsidP="0078216C">
      <w:r w:rsidRPr="00DD50B8">
        <w:t xml:space="preserve">Power flow cases used in </w:t>
      </w:r>
      <w:del w:id="302" w:author="Author">
        <w:r w:rsidRPr="00DD50B8" w:rsidDel="00651B2D">
          <w:delText>P</w:delText>
        </w:r>
      </w:del>
      <w:ins w:id="303" w:author="Author">
        <w:r w:rsidR="00651B2D">
          <w:t>p</w:t>
        </w:r>
      </w:ins>
      <w:r w:rsidRPr="00DD50B8">
        <w:t xml:space="preserve">lanning Transfer Capability assessments are obtained from </w:t>
      </w:r>
      <w:ins w:id="304" w:author="Author">
        <w:r w:rsidR="003D67B5">
          <w:t xml:space="preserve">the </w:t>
        </w:r>
      </w:ins>
      <w:r w:rsidRPr="00DD50B8">
        <w:t>ISO</w:t>
      </w:r>
      <w:del w:id="305" w:author="Author">
        <w:r w:rsidRPr="00DD50B8" w:rsidDel="003D67B5">
          <w:delText>-NE</w:delText>
        </w:r>
      </w:del>
      <w:r w:rsidRPr="00DD50B8">
        <w:t>’s Model On Demand (MOD) database and supporting applications. The MOD system facilitates the control and organization of the base case and associated data (e</w:t>
      </w:r>
      <w:ins w:id="306" w:author="Author">
        <w:r w:rsidR="003D67B5">
          <w:t>.</w:t>
        </w:r>
      </w:ins>
      <w:del w:id="307" w:author="Author">
        <w:r w:rsidRPr="00DD50B8" w:rsidDel="003D67B5">
          <w:delText>x</w:delText>
        </w:r>
      </w:del>
      <w:ins w:id="308" w:author="Author">
        <w:r w:rsidR="003D67B5">
          <w:t>g</w:t>
        </w:r>
      </w:ins>
      <w:r w:rsidRPr="00DD50B8">
        <w:t xml:space="preserve">. </w:t>
      </w:r>
      <w:del w:id="309" w:author="Author">
        <w:r w:rsidRPr="00DD50B8" w:rsidDel="003D67B5">
          <w:delText>P</w:delText>
        </w:r>
      </w:del>
      <w:ins w:id="310" w:author="Author">
        <w:r w:rsidR="003D67B5">
          <w:t>p</w:t>
        </w:r>
      </w:ins>
      <w:r w:rsidRPr="00DD50B8">
        <w:t xml:space="preserve">rojects, </w:t>
      </w:r>
      <w:del w:id="311" w:author="Author">
        <w:r w:rsidRPr="00DD50B8" w:rsidDel="003D67B5">
          <w:delText>L</w:delText>
        </w:r>
      </w:del>
      <w:ins w:id="312" w:author="Author">
        <w:r w:rsidR="003D67B5">
          <w:t>l</w:t>
        </w:r>
      </w:ins>
      <w:r w:rsidRPr="00DD50B8">
        <w:t xml:space="preserve">oads, etc.). Cases produced by MOD shall reflect system conditions for the year of study. The MOD cases are based on data from the </w:t>
      </w:r>
      <w:del w:id="313" w:author="Author">
        <w:r w:rsidRPr="00DD50B8" w:rsidDel="003D67B5">
          <w:delText>E</w:delText>
        </w:r>
      </w:del>
      <w:ins w:id="314" w:author="Author">
        <w:r w:rsidR="003D67B5">
          <w:t>e</w:t>
        </w:r>
      </w:ins>
      <w:r w:rsidRPr="00DD50B8">
        <w:t xml:space="preserve">nergy </w:t>
      </w:r>
      <w:del w:id="315" w:author="Author">
        <w:r w:rsidRPr="00DD50B8" w:rsidDel="003D67B5">
          <w:delText>M</w:delText>
        </w:r>
      </w:del>
      <w:ins w:id="316" w:author="Author">
        <w:r w:rsidR="003D67B5">
          <w:t>m</w:t>
        </w:r>
      </w:ins>
      <w:r w:rsidRPr="00DD50B8">
        <w:t xml:space="preserve">anagement </w:t>
      </w:r>
      <w:del w:id="317" w:author="Author">
        <w:r w:rsidRPr="00DD50B8" w:rsidDel="003D67B5">
          <w:delText>S</w:delText>
        </w:r>
      </w:del>
      <w:ins w:id="318" w:author="Author">
        <w:r w:rsidR="003D67B5">
          <w:t>s</w:t>
        </w:r>
      </w:ins>
      <w:r w:rsidRPr="00DD50B8">
        <w:t xml:space="preserve">ystem (EMS) and future system upgrades. </w:t>
      </w:r>
      <w:ins w:id="319" w:author="Author">
        <w:r w:rsidR="003D67B5">
          <w:t xml:space="preserve">The </w:t>
        </w:r>
      </w:ins>
      <w:r w:rsidRPr="00DD50B8">
        <w:t>ISO</w:t>
      </w:r>
      <w:del w:id="320" w:author="Author">
        <w:r w:rsidRPr="00DD50B8" w:rsidDel="003D67B5">
          <w:delText>-NE</w:delText>
        </w:r>
      </w:del>
      <w:r w:rsidRPr="00DD50B8">
        <w:t xml:space="preserve"> also maintains the stability models for the New England </w:t>
      </w:r>
      <w:ins w:id="321" w:author="Author">
        <w:r w:rsidR="003D67B5">
          <w:t xml:space="preserve">transmission </w:t>
        </w:r>
      </w:ins>
      <w:r w:rsidRPr="00DD50B8">
        <w:t>system.</w:t>
      </w:r>
    </w:p>
    <w:p w:rsidR="00CC6B59" w:rsidRPr="00DD50B8" w:rsidRDefault="00CC6B59" w:rsidP="0078216C">
      <w:r w:rsidRPr="00DD50B8">
        <w:t xml:space="preserve">Power flow and stability models for systems external to </w:t>
      </w:r>
      <w:ins w:id="322" w:author="Author">
        <w:r w:rsidR="003D67B5">
          <w:t xml:space="preserve">the </w:t>
        </w:r>
      </w:ins>
      <w:r w:rsidRPr="00DD50B8">
        <w:t>ISO</w:t>
      </w:r>
      <w:del w:id="323" w:author="Author">
        <w:r w:rsidRPr="00DD50B8" w:rsidDel="003D67B5">
          <w:delText>-NE</w:delText>
        </w:r>
      </w:del>
      <w:r w:rsidRPr="00DD50B8">
        <w:t xml:space="preserve"> originate from the NERC Multi-Regional Modeling Working Group (MMWG).</w:t>
      </w:r>
    </w:p>
    <w:p w:rsidR="00CC6B59" w:rsidRPr="000626D3" w:rsidRDefault="00CC6B59" w:rsidP="00845FD6">
      <w:pPr>
        <w:pStyle w:val="Heading2"/>
      </w:pPr>
      <w:bookmarkStart w:id="324" w:name="_Toc460422653"/>
      <w:bookmarkStart w:id="325" w:name="_Toc508958178"/>
      <w:r>
        <w:t>Software Tools</w:t>
      </w:r>
      <w:bookmarkEnd w:id="324"/>
      <w:bookmarkEnd w:id="325"/>
    </w:p>
    <w:p w:rsidR="00CC6B59" w:rsidRPr="00DD50B8" w:rsidRDefault="00CC6B59" w:rsidP="0078216C">
      <w:r w:rsidRPr="00DD50B8">
        <w:t xml:space="preserve">Software tools that may be used when assessing </w:t>
      </w:r>
      <w:del w:id="326" w:author="Author">
        <w:r w:rsidRPr="00DD50B8" w:rsidDel="00651B2D">
          <w:delText>P</w:delText>
        </w:r>
      </w:del>
      <w:ins w:id="327" w:author="Author">
        <w:r w:rsidR="00651B2D">
          <w:t>p</w:t>
        </w:r>
      </w:ins>
      <w:r w:rsidRPr="00DD50B8">
        <w:t>lanning Transfer Capability include:</w:t>
      </w:r>
    </w:p>
    <w:p w:rsidR="00CC6B59" w:rsidRPr="00DD50B8" w:rsidRDefault="003D67B5" w:rsidP="0078216C">
      <w:pPr>
        <w:pStyle w:val="Bullet-Solid"/>
        <w:numPr>
          <w:ilvl w:val="0"/>
          <w:numId w:val="62"/>
        </w:numPr>
      </w:pPr>
      <w:ins w:id="328" w:author="Author">
        <w:r>
          <w:t xml:space="preserve">Siemens </w:t>
        </w:r>
      </w:ins>
      <w:r w:rsidR="00CC6B59" w:rsidRPr="00DD50B8">
        <w:t>Power System Simulation for Engineers (PSS</w:t>
      </w:r>
      <w:r w:rsidR="00CC6B59" w:rsidRPr="00DD50B8">
        <w:rPr>
          <w:vertAlign w:val="superscript"/>
        </w:rPr>
        <w:t>®</w:t>
      </w:r>
      <w:r w:rsidR="00CC6B59" w:rsidRPr="00DD50B8">
        <w:t>E)</w:t>
      </w:r>
    </w:p>
    <w:p w:rsidR="00CC6B59" w:rsidRPr="00DD50B8" w:rsidRDefault="003D67B5" w:rsidP="0078216C">
      <w:pPr>
        <w:pStyle w:val="Bullet-Solid"/>
        <w:numPr>
          <w:ilvl w:val="0"/>
          <w:numId w:val="62"/>
        </w:numPr>
      </w:pPr>
      <w:ins w:id="329" w:author="Author">
        <w:r>
          <w:t xml:space="preserve">Siemens </w:t>
        </w:r>
      </w:ins>
      <w:r w:rsidR="00CC6B59" w:rsidRPr="00DD50B8">
        <w:t>Managing and Utilizing System Transmission (PSS</w:t>
      </w:r>
      <w:r w:rsidR="00CC6B59" w:rsidRPr="00DD50B8">
        <w:rPr>
          <w:vertAlign w:val="superscript"/>
        </w:rPr>
        <w:t>®</w:t>
      </w:r>
      <w:r w:rsidR="00CC6B59" w:rsidRPr="00DD50B8">
        <w:t>MUST)</w:t>
      </w:r>
    </w:p>
    <w:p w:rsidR="00CC6B59" w:rsidRPr="00DD50B8" w:rsidRDefault="003D67B5" w:rsidP="0078216C">
      <w:pPr>
        <w:pStyle w:val="Bullet-Solid"/>
        <w:numPr>
          <w:ilvl w:val="0"/>
          <w:numId w:val="62"/>
        </w:numPr>
      </w:pPr>
      <w:ins w:id="330" w:author="Author">
        <w:r>
          <w:t xml:space="preserve">Powertech </w:t>
        </w:r>
      </w:ins>
      <w:r w:rsidR="00CC6B59" w:rsidRPr="00DD50B8">
        <w:t>Dynamic Security Assessment Tools (DSA Tools)</w:t>
      </w:r>
    </w:p>
    <w:p w:rsidR="00CC6B59" w:rsidRPr="00DD50B8" w:rsidRDefault="003D67B5" w:rsidP="0078216C">
      <w:pPr>
        <w:pStyle w:val="Bullet-Solid"/>
        <w:numPr>
          <w:ilvl w:val="0"/>
          <w:numId w:val="62"/>
        </w:numPr>
      </w:pPr>
      <w:ins w:id="331" w:author="Author">
        <w:r>
          <w:t xml:space="preserve">PowerGEM </w:t>
        </w:r>
      </w:ins>
      <w:r w:rsidR="00CC6B59" w:rsidRPr="00DD50B8">
        <w:t>Transmission Adequacy and Reliability Assessment (TARA)</w:t>
      </w:r>
    </w:p>
    <w:p w:rsidR="00CC6B59" w:rsidRPr="00DD50B8" w:rsidRDefault="00CC6B59" w:rsidP="00CC6B59">
      <w:pPr>
        <w:spacing w:line="240" w:lineRule="auto"/>
        <w:jc w:val="both"/>
        <w:rPr>
          <w:szCs w:val="24"/>
        </w:rPr>
      </w:pPr>
      <w:r w:rsidRPr="00DD50B8">
        <w:rPr>
          <w:szCs w:val="24"/>
        </w:rPr>
        <w:t>Other software tools may be used as required.</w:t>
      </w:r>
    </w:p>
    <w:p w:rsidR="00CC6B59" w:rsidRPr="000626D3" w:rsidRDefault="00CC6B59" w:rsidP="00845FD6">
      <w:pPr>
        <w:pStyle w:val="Heading2"/>
      </w:pPr>
      <w:bookmarkStart w:id="332" w:name="_Toc460422654"/>
      <w:bookmarkStart w:id="333" w:name="_Toc508958179"/>
      <w:r>
        <w:t>Contingency Selection</w:t>
      </w:r>
      <w:bookmarkEnd w:id="332"/>
      <w:bookmarkEnd w:id="333"/>
    </w:p>
    <w:p w:rsidR="00CC6B59" w:rsidRPr="0067468E" w:rsidRDefault="00CC6B59" w:rsidP="0078216C">
      <w:r w:rsidRPr="0067468E">
        <w:t xml:space="preserve">The contingencies considered for assessments of </w:t>
      </w:r>
      <w:del w:id="334" w:author="Author">
        <w:r w:rsidRPr="0067468E" w:rsidDel="00651B2D">
          <w:delText>P</w:delText>
        </w:r>
      </w:del>
      <w:ins w:id="335" w:author="Author">
        <w:r w:rsidR="00651B2D">
          <w:t>p</w:t>
        </w:r>
      </w:ins>
      <w:r w:rsidRPr="0067468E">
        <w:t xml:space="preserve">lanning Transfer Capability are provided in the NERC TPL </w:t>
      </w:r>
      <w:del w:id="336" w:author="Author">
        <w:r w:rsidRPr="0067468E" w:rsidDel="003D67B5">
          <w:delText>s</w:delText>
        </w:r>
      </w:del>
      <w:ins w:id="337" w:author="Author">
        <w:r w:rsidR="003D67B5">
          <w:t>S</w:t>
        </w:r>
      </w:ins>
      <w:r w:rsidRPr="0067468E">
        <w:t xml:space="preserve">tandards, NPCC Directory </w:t>
      </w:r>
      <w:ins w:id="338" w:author="Author">
        <w:r w:rsidR="003D67B5">
          <w:t>#</w:t>
        </w:r>
      </w:ins>
      <w:r w:rsidRPr="0067468E">
        <w:t>1, and ISO</w:t>
      </w:r>
      <w:del w:id="339" w:author="Author">
        <w:r w:rsidRPr="0067468E" w:rsidDel="003D67B5">
          <w:delText>-NE</w:delText>
        </w:r>
      </w:del>
      <w:r w:rsidRPr="0067468E">
        <w:t xml:space="preserve"> PP</w:t>
      </w:r>
      <w:ins w:id="340" w:author="Author">
        <w:r w:rsidR="003D67B5">
          <w:t xml:space="preserve"> </w:t>
        </w:r>
      </w:ins>
      <w:r w:rsidRPr="0067468E">
        <w:t>3</w:t>
      </w:r>
      <w:del w:id="341" w:author="Author">
        <w:r w:rsidRPr="0067468E" w:rsidDel="00714ABC">
          <w:delText xml:space="preserve"> (see </w:delText>
        </w:r>
        <w:r w:rsidRPr="0067468E" w:rsidDel="003D67B5">
          <w:delText>Section 2.4</w:delText>
        </w:r>
        <w:r w:rsidRPr="0067468E" w:rsidDel="00714ABC">
          <w:delText>)</w:delText>
        </w:r>
      </w:del>
      <w:r w:rsidRPr="0067468E">
        <w:t>.</w:t>
      </w:r>
    </w:p>
    <w:p w:rsidR="00CC6B59" w:rsidRPr="0067468E" w:rsidRDefault="00CC6B59" w:rsidP="0078216C">
      <w:r w:rsidRPr="0067468E">
        <w:t xml:space="preserve">Interfaces will be evaluated under all contingencies noted </w:t>
      </w:r>
      <w:del w:id="342" w:author="Author">
        <w:r w:rsidRPr="0067468E" w:rsidDel="003D67B5">
          <w:delText>above</w:delText>
        </w:r>
      </w:del>
      <w:ins w:id="343" w:author="Author">
        <w:r w:rsidR="003D67B5">
          <w:t>in those documents</w:t>
        </w:r>
      </w:ins>
      <w:r w:rsidRPr="0067468E">
        <w:t xml:space="preserve">. Additionally, certain interfaces will be evaluated with a facility initially out of service (N-1-1). Generation re-dispatch in New England, </w:t>
      </w:r>
      <w:r w:rsidRPr="0067468E">
        <w:rPr>
          <w:color w:val="000000"/>
        </w:rPr>
        <w:t>system adjustments such as phase-angle regulator adjustment, or HVDC adjustments between the first and second contingency event</w:t>
      </w:r>
      <w:r w:rsidRPr="0067468E">
        <w:t xml:space="preserve"> will also be applied to avoid thermal and voltage violations. Some of the key interfaces that may be evaluated under N-1-1 are:</w:t>
      </w:r>
    </w:p>
    <w:p w:rsidR="00CC6B59" w:rsidRPr="0067468E" w:rsidRDefault="00CC6B59" w:rsidP="0078216C">
      <w:pPr>
        <w:pStyle w:val="Bullet-Solid"/>
      </w:pPr>
      <w:r w:rsidRPr="0067468E">
        <w:t>Boston Import</w:t>
      </w:r>
    </w:p>
    <w:p w:rsidR="00CC6B59" w:rsidRPr="0067468E" w:rsidRDefault="00CC6B59" w:rsidP="0078216C">
      <w:pPr>
        <w:pStyle w:val="Bullet-Solid"/>
      </w:pPr>
      <w:r w:rsidRPr="0067468E">
        <w:t>Connecticut Import</w:t>
      </w:r>
    </w:p>
    <w:p w:rsidR="00CC6B59" w:rsidRPr="0067468E" w:rsidRDefault="00CC6B59" w:rsidP="0078216C">
      <w:pPr>
        <w:pStyle w:val="Bullet-Solid"/>
      </w:pPr>
      <w:r w:rsidRPr="0067468E">
        <w:t>Southwest Connecticut Import</w:t>
      </w:r>
    </w:p>
    <w:p w:rsidR="00CC6B59" w:rsidRPr="0067468E" w:rsidRDefault="00CC6B59" w:rsidP="0078216C">
      <w:r w:rsidRPr="0067468E">
        <w:lastRenderedPageBreak/>
        <w:t>For those areas that require N-1-1 testing, each interface element may be tested as the initial facility-out condition. Other significant transmission elements may include:</w:t>
      </w:r>
    </w:p>
    <w:p w:rsidR="00CC6B59" w:rsidRPr="0067468E" w:rsidRDefault="00CC6B59" w:rsidP="0078216C">
      <w:pPr>
        <w:pStyle w:val="Bullet-Solid"/>
      </w:pPr>
      <w:del w:id="344" w:author="Author">
        <w:r w:rsidRPr="0067468E" w:rsidDel="003D67B5">
          <w:delText xml:space="preserve">Key </w:delText>
        </w:r>
      </w:del>
      <w:r w:rsidRPr="0067468E">
        <w:t>345/115 kV transformers surrounding the interface being tested</w:t>
      </w:r>
      <w:del w:id="345" w:author="Author">
        <w:r w:rsidRPr="0067468E" w:rsidDel="003D67B5">
          <w:delText>.</w:delText>
        </w:r>
      </w:del>
    </w:p>
    <w:p w:rsidR="00CC6B59" w:rsidRPr="0067468E" w:rsidRDefault="00CC6B59" w:rsidP="0078216C">
      <w:pPr>
        <w:pStyle w:val="Bullet-Solid"/>
      </w:pPr>
      <w:del w:id="346" w:author="Author">
        <w:r w:rsidRPr="0067468E" w:rsidDel="003D67B5">
          <w:delText xml:space="preserve">Key </w:delText>
        </w:r>
      </w:del>
      <w:r w:rsidRPr="0067468E">
        <w:t>345 kV lines supplying single or multiple transmission lines of the interface being tested</w:t>
      </w:r>
      <w:del w:id="347" w:author="Author">
        <w:r w:rsidRPr="0067468E" w:rsidDel="003D67B5">
          <w:delText>.</w:delText>
        </w:r>
      </w:del>
    </w:p>
    <w:p w:rsidR="00CC6B59" w:rsidRPr="0067468E" w:rsidRDefault="00CC6B59" w:rsidP="0078216C">
      <w:pPr>
        <w:pStyle w:val="Bullet-Solid"/>
      </w:pPr>
      <w:r w:rsidRPr="0067468E">
        <w:t>115 kV lines that are anticipated to have a significant effect on transfer capability</w:t>
      </w:r>
      <w:del w:id="348" w:author="Author">
        <w:r w:rsidRPr="0067468E" w:rsidDel="003D67B5">
          <w:delText>.</w:delText>
        </w:r>
      </w:del>
    </w:p>
    <w:p w:rsidR="00CC6B59" w:rsidRPr="0067468E" w:rsidRDefault="00CC6B59" w:rsidP="0078216C">
      <w:pPr>
        <w:pStyle w:val="Bullet-Solid"/>
      </w:pPr>
      <w:del w:id="349" w:author="Author">
        <w:r w:rsidRPr="0067468E" w:rsidDel="003D67B5">
          <w:delText>Key g</w:delText>
        </w:r>
      </w:del>
      <w:ins w:id="350" w:author="Author">
        <w:r w:rsidR="003D67B5">
          <w:t>G</w:t>
        </w:r>
      </w:ins>
      <w:r w:rsidRPr="0067468E">
        <w:t>enerating stations relevant to the interface being tested</w:t>
      </w:r>
      <w:del w:id="351" w:author="Author">
        <w:r w:rsidRPr="0067468E" w:rsidDel="003D67B5">
          <w:delText>.</w:delText>
        </w:r>
      </w:del>
    </w:p>
    <w:p w:rsidR="00CC6B59" w:rsidRPr="0067468E" w:rsidRDefault="00CC6B59" w:rsidP="0078216C">
      <w:del w:id="352" w:author="Author">
        <w:r w:rsidRPr="0067468E" w:rsidDel="003D67B5">
          <w:delText>Normal Contingencies (NCs)</w:delText>
        </w:r>
      </w:del>
      <w:ins w:id="353" w:author="Author">
        <w:r w:rsidR="004D6477">
          <w:t>Planning events and design criteria in the NERC TPL Standards, NPCC Directory #1, and ISO-NE PP 3</w:t>
        </w:r>
      </w:ins>
      <w:r w:rsidRPr="0067468E">
        <w:t xml:space="preserve"> will be primarily considered in determining interface </w:t>
      </w:r>
      <w:del w:id="354" w:author="Author">
        <w:r w:rsidRPr="0067468E" w:rsidDel="00651B2D">
          <w:delText>P</w:delText>
        </w:r>
      </w:del>
      <w:ins w:id="355" w:author="Author">
        <w:r w:rsidR="00651B2D">
          <w:t>p</w:t>
        </w:r>
      </w:ins>
      <w:r w:rsidRPr="0067468E">
        <w:t>lanning Transfer Capability. Due to unique New England system characteristics and to be consistent with ISO</w:t>
      </w:r>
      <w:del w:id="356" w:author="Author">
        <w:r w:rsidRPr="0067468E" w:rsidDel="003D67B5">
          <w:delText>-NE Transmission</w:delText>
        </w:r>
      </w:del>
      <w:r w:rsidRPr="0067468E">
        <w:t xml:space="preserve"> </w:t>
      </w:r>
      <w:del w:id="357" w:author="Author">
        <w:r w:rsidRPr="0067468E" w:rsidDel="003D67B5">
          <w:delText>O</w:delText>
        </w:r>
      </w:del>
      <w:ins w:id="358" w:author="Author">
        <w:r w:rsidR="003D67B5">
          <w:t>o</w:t>
        </w:r>
      </w:ins>
      <w:r w:rsidRPr="0067468E">
        <w:t xml:space="preserve">perating practices, the three-phase fault with delayed clearing </w:t>
      </w:r>
      <w:del w:id="359" w:author="Author">
        <w:r w:rsidRPr="0067468E" w:rsidDel="00115F7F">
          <w:delText>E</w:delText>
        </w:r>
      </w:del>
      <w:ins w:id="360" w:author="Author">
        <w:r w:rsidR="00115F7F">
          <w:t>e</w:t>
        </w:r>
      </w:ins>
      <w:r w:rsidRPr="0067468E">
        <w:t xml:space="preserve">xtreme </w:t>
      </w:r>
      <w:del w:id="361" w:author="Author">
        <w:r w:rsidRPr="0067468E" w:rsidDel="003D67B5">
          <w:delText xml:space="preserve">Contingency </w:delText>
        </w:r>
      </w:del>
      <w:ins w:id="362" w:author="Author">
        <w:r w:rsidR="00115F7F">
          <w:t>e</w:t>
        </w:r>
        <w:r w:rsidR="003D67B5">
          <w:t>vent</w:t>
        </w:r>
        <w:r w:rsidR="003D67B5" w:rsidRPr="0067468E">
          <w:t xml:space="preserve"> </w:t>
        </w:r>
      </w:ins>
      <w:del w:id="363" w:author="Author">
        <w:r w:rsidRPr="0067468E" w:rsidDel="003D67B5">
          <w:delText xml:space="preserve">(EC) </w:delText>
        </w:r>
      </w:del>
      <w:r w:rsidRPr="0067468E">
        <w:t xml:space="preserve">may be evaluated to measure system strength and determine the extent of a widespread system disturbance. Depending on the system performance as a result of an </w:t>
      </w:r>
      <w:del w:id="364" w:author="Author">
        <w:r w:rsidRPr="0067468E" w:rsidDel="00115F7F">
          <w:delText>E</w:delText>
        </w:r>
      </w:del>
      <w:ins w:id="365" w:author="Author">
        <w:r w:rsidR="00115F7F">
          <w:t>e</w:t>
        </w:r>
        <w:r w:rsidR="003D67B5">
          <w:t xml:space="preserve">xtreme </w:t>
        </w:r>
      </w:ins>
      <w:del w:id="366" w:author="Author">
        <w:r w:rsidRPr="0067468E" w:rsidDel="003D67B5">
          <w:delText>C</w:delText>
        </w:r>
      </w:del>
      <w:ins w:id="367" w:author="Author">
        <w:r w:rsidR="00115F7F">
          <w:t>e</w:t>
        </w:r>
        <w:r w:rsidR="003D67B5">
          <w:t>vent</w:t>
        </w:r>
      </w:ins>
      <w:r w:rsidRPr="0067468E">
        <w:t>, an additional reduction in an interface</w:t>
      </w:r>
      <w:ins w:id="368" w:author="Author">
        <w:r w:rsidR="005E2674">
          <w:t xml:space="preserve"> </w:t>
        </w:r>
        <w:r w:rsidR="00651B2D">
          <w:t>p</w:t>
        </w:r>
        <w:r w:rsidR="005E2674">
          <w:t>lanning</w:t>
        </w:r>
      </w:ins>
      <w:r w:rsidRPr="0067468E">
        <w:t xml:space="preserve"> Transfer Capability may be imposed.</w:t>
      </w:r>
      <w:del w:id="369" w:author="Author">
        <w:r w:rsidRPr="0067468E" w:rsidDel="003D67B5">
          <w:delText xml:space="preserve">  </w:delText>
        </w:r>
      </w:del>
      <w:ins w:id="370" w:author="Author">
        <w:r w:rsidR="003D67B5">
          <w:t xml:space="preserve"> </w:t>
        </w:r>
      </w:ins>
      <w:r w:rsidRPr="0067468E">
        <w:t xml:space="preserve">Also, the limit to the </w:t>
      </w:r>
      <w:del w:id="371" w:author="Author">
        <w:r w:rsidRPr="0067468E" w:rsidDel="00651B2D">
          <w:delText>P</w:delText>
        </w:r>
      </w:del>
      <w:ins w:id="372" w:author="Author">
        <w:r w:rsidR="00651B2D">
          <w:t>p</w:t>
        </w:r>
      </w:ins>
      <w:r w:rsidRPr="0067468E">
        <w:t xml:space="preserve">lanning Transfer Capability of an interface may be based on </w:t>
      </w:r>
      <w:ins w:id="373" w:author="Author">
        <w:r w:rsidR="0099370F">
          <w:t>B</w:t>
        </w:r>
        <w:r w:rsidR="00714ABC">
          <w:t xml:space="preserve">ulk </w:t>
        </w:r>
        <w:r w:rsidR="0099370F">
          <w:t>P</w:t>
        </w:r>
        <w:r w:rsidR="00714ABC">
          <w:t xml:space="preserve">ower </w:t>
        </w:r>
        <w:r w:rsidR="0099370F">
          <w:t>S</w:t>
        </w:r>
        <w:r w:rsidR="00714ABC">
          <w:t>ystem (</w:t>
        </w:r>
      </w:ins>
      <w:r w:rsidRPr="0067468E">
        <w:t>BPS</w:t>
      </w:r>
      <w:ins w:id="374" w:author="Author">
        <w:r w:rsidR="00714ABC">
          <w:t>)</w:t>
        </w:r>
      </w:ins>
      <w:r w:rsidRPr="0067468E">
        <w:t xml:space="preserve"> testing performance.</w:t>
      </w:r>
    </w:p>
    <w:p w:rsidR="00CC6B59" w:rsidRPr="000626D3" w:rsidRDefault="00CC6B59" w:rsidP="00845FD6">
      <w:pPr>
        <w:pStyle w:val="Heading2"/>
      </w:pPr>
      <w:bookmarkStart w:id="375" w:name="_Toc460422655"/>
      <w:bookmarkStart w:id="376" w:name="_Toc508958180"/>
      <w:r>
        <w:t>Monitored Facilities</w:t>
      </w:r>
      <w:bookmarkEnd w:id="375"/>
      <w:bookmarkEnd w:id="376"/>
    </w:p>
    <w:p w:rsidR="00CC6B59" w:rsidRPr="007D28BF" w:rsidRDefault="00CC6B59" w:rsidP="0078216C">
      <w:r w:rsidRPr="007D28BF">
        <w:t xml:space="preserve">Elements 69 kV and above in the following areas will be monitored, as required, when conducting assessments of </w:t>
      </w:r>
      <w:del w:id="377" w:author="Author">
        <w:r w:rsidRPr="007D28BF" w:rsidDel="00651B2D">
          <w:delText>P</w:delText>
        </w:r>
      </w:del>
      <w:ins w:id="378" w:author="Author">
        <w:r w:rsidR="00651B2D">
          <w:t>p</w:t>
        </w:r>
      </w:ins>
      <w:r w:rsidRPr="007D28BF">
        <w:t>lanning Transfer Capability:</w:t>
      </w:r>
    </w:p>
    <w:p w:rsidR="00CC6B59" w:rsidRPr="007D28BF" w:rsidRDefault="00CC6B59" w:rsidP="0078216C">
      <w:pPr>
        <w:pStyle w:val="Bullet-Solid"/>
      </w:pPr>
      <w:r w:rsidRPr="007D28BF">
        <w:t>New England</w:t>
      </w:r>
    </w:p>
    <w:p w:rsidR="00CC6B59" w:rsidRPr="007D28BF" w:rsidRDefault="00CC6B59" w:rsidP="0078216C">
      <w:pPr>
        <w:pStyle w:val="Bullet-Solid"/>
      </w:pPr>
      <w:r w:rsidRPr="007D28BF">
        <w:t>Maritimes</w:t>
      </w:r>
    </w:p>
    <w:p w:rsidR="00CC6B59" w:rsidRPr="007D28BF" w:rsidRDefault="00CC6B59" w:rsidP="0078216C">
      <w:pPr>
        <w:pStyle w:val="Bullet-Solid"/>
      </w:pPr>
      <w:r w:rsidRPr="007D28BF">
        <w:t>New York</w:t>
      </w:r>
    </w:p>
    <w:p w:rsidR="00CC6B59" w:rsidRPr="007D28BF" w:rsidRDefault="00CC6B59" w:rsidP="0078216C">
      <w:pPr>
        <w:pStyle w:val="Bullet-Solid"/>
      </w:pPr>
      <w:r w:rsidRPr="007D28BF">
        <w:t>Hydro Quebec</w:t>
      </w:r>
    </w:p>
    <w:p w:rsidR="00CC6B59" w:rsidRPr="007D28BF" w:rsidRDefault="00CC6B59" w:rsidP="0078216C">
      <w:r w:rsidRPr="007D28BF">
        <w:t>Additional network facilities may be monitored as required.</w:t>
      </w:r>
    </w:p>
    <w:p w:rsidR="00CC6B59" w:rsidRPr="000626D3" w:rsidRDefault="00CC6B59" w:rsidP="00845FD6">
      <w:pPr>
        <w:pStyle w:val="Heading2"/>
      </w:pPr>
      <w:bookmarkStart w:id="379" w:name="_Toc460422656"/>
      <w:bookmarkStart w:id="380" w:name="_Toc508958181"/>
      <w:r>
        <w:t>Types of Analysis</w:t>
      </w:r>
      <w:bookmarkEnd w:id="379"/>
      <w:bookmarkEnd w:id="380"/>
    </w:p>
    <w:p w:rsidR="00CC6B59" w:rsidRPr="007D28BF" w:rsidRDefault="00CC6B59" w:rsidP="0078216C">
      <w:r w:rsidRPr="007D28BF">
        <w:t xml:space="preserve">The following types of analyses may be used when assessing </w:t>
      </w:r>
      <w:del w:id="381" w:author="Author">
        <w:r w:rsidRPr="007D28BF" w:rsidDel="00651B2D">
          <w:delText>P</w:delText>
        </w:r>
      </w:del>
      <w:ins w:id="382" w:author="Author">
        <w:r w:rsidR="00651B2D">
          <w:t>p</w:t>
        </w:r>
      </w:ins>
      <w:r w:rsidRPr="007D28BF">
        <w:t>lanning Transfer Capability:</w:t>
      </w:r>
    </w:p>
    <w:p w:rsidR="00CC6B59" w:rsidRPr="007D28BF" w:rsidRDefault="00CC6B59" w:rsidP="0078216C">
      <w:pPr>
        <w:pStyle w:val="Bullet-Solid"/>
      </w:pPr>
      <w:r w:rsidRPr="007D28BF">
        <w:t xml:space="preserve">Thermal Analysis </w:t>
      </w:r>
    </w:p>
    <w:p w:rsidR="00CC6B59" w:rsidRPr="007D28BF" w:rsidRDefault="00CC6B59" w:rsidP="0078216C">
      <w:pPr>
        <w:pStyle w:val="Bullet-Solid"/>
        <w:numPr>
          <w:ilvl w:val="1"/>
          <w:numId w:val="2"/>
        </w:numPr>
      </w:pPr>
      <w:r w:rsidRPr="007D28BF">
        <w:t xml:space="preserve">DC </w:t>
      </w:r>
      <w:del w:id="383" w:author="Author">
        <w:r w:rsidRPr="007D28BF" w:rsidDel="003D67B5">
          <w:delText xml:space="preserve">load </w:delText>
        </w:r>
      </w:del>
      <w:ins w:id="384" w:author="Author">
        <w:r w:rsidR="003D67B5">
          <w:t>power</w:t>
        </w:r>
        <w:r w:rsidR="003D67B5" w:rsidRPr="007D28BF">
          <w:t xml:space="preserve"> </w:t>
        </w:r>
      </w:ins>
      <w:r w:rsidRPr="007D28BF">
        <w:t>flow analysis to determine thermally constrained transfer limits</w:t>
      </w:r>
      <w:del w:id="385" w:author="Author">
        <w:r w:rsidRPr="007D28BF" w:rsidDel="003D67B5">
          <w:delText>.</w:delText>
        </w:r>
      </w:del>
    </w:p>
    <w:p w:rsidR="00CC6B59" w:rsidRPr="007D28BF" w:rsidRDefault="00CC6B59" w:rsidP="0078216C">
      <w:pPr>
        <w:pStyle w:val="Bullet-Solid"/>
        <w:numPr>
          <w:ilvl w:val="1"/>
          <w:numId w:val="2"/>
        </w:numPr>
      </w:pPr>
      <w:r w:rsidRPr="007D28BF">
        <w:t xml:space="preserve">AC </w:t>
      </w:r>
      <w:ins w:id="386" w:author="Author">
        <w:r w:rsidR="003D67B5">
          <w:t>power</w:t>
        </w:r>
      </w:ins>
      <w:del w:id="387" w:author="Author">
        <w:r w:rsidRPr="007D28BF" w:rsidDel="003D67B5">
          <w:delText>load</w:delText>
        </w:r>
      </w:del>
      <w:r w:rsidRPr="007D28BF">
        <w:t xml:space="preserve"> flow analysis to determine or verify thermally constrained transfer limits</w:t>
      </w:r>
      <w:del w:id="388" w:author="Author">
        <w:r w:rsidRPr="007D28BF" w:rsidDel="003D67B5">
          <w:delText>.</w:delText>
        </w:r>
      </w:del>
    </w:p>
    <w:p w:rsidR="00CC6B59" w:rsidRPr="007D28BF" w:rsidRDefault="00CC6B59" w:rsidP="0078216C">
      <w:pPr>
        <w:pStyle w:val="Bullet-Solid"/>
      </w:pPr>
      <w:r w:rsidRPr="007D28BF">
        <w:t xml:space="preserve">Voltage Analysis </w:t>
      </w:r>
    </w:p>
    <w:p w:rsidR="00CC6B59" w:rsidRPr="007D28BF" w:rsidRDefault="00CC6B59" w:rsidP="0078216C">
      <w:pPr>
        <w:pStyle w:val="Bullet-Solid"/>
        <w:numPr>
          <w:ilvl w:val="1"/>
          <w:numId w:val="2"/>
        </w:numPr>
      </w:pPr>
      <w:r w:rsidRPr="007D28BF">
        <w:t>PV analysis to determine or verify voltage constrained transfer limits</w:t>
      </w:r>
      <w:del w:id="389" w:author="Author">
        <w:r w:rsidRPr="007D28BF" w:rsidDel="005E2674">
          <w:delText>.</w:delText>
        </w:r>
      </w:del>
    </w:p>
    <w:p w:rsidR="00CC6B59" w:rsidRPr="007D28BF" w:rsidRDefault="00CC6B59" w:rsidP="0078216C">
      <w:pPr>
        <w:pStyle w:val="Bullet-Solid"/>
      </w:pPr>
      <w:r w:rsidRPr="007D28BF">
        <w:t>Stability Analysis</w:t>
      </w:r>
    </w:p>
    <w:p w:rsidR="00CC6B59" w:rsidRPr="007D28BF" w:rsidRDefault="00CC6B59" w:rsidP="0078216C">
      <w:pPr>
        <w:pStyle w:val="Bullet-Solid"/>
        <w:numPr>
          <w:ilvl w:val="1"/>
          <w:numId w:val="2"/>
        </w:numPr>
      </w:pPr>
      <w:r w:rsidRPr="007D28BF">
        <w:t xml:space="preserve">Transient stability </w:t>
      </w:r>
      <w:del w:id="390" w:author="Author">
        <w:r w:rsidRPr="007D28BF" w:rsidDel="00714ABC">
          <w:delText xml:space="preserve">studies </w:delText>
        </w:r>
      </w:del>
      <w:ins w:id="391" w:author="Author">
        <w:r w:rsidR="00714ABC">
          <w:t>analysis</w:t>
        </w:r>
        <w:r w:rsidR="00714ABC" w:rsidRPr="007D28BF">
          <w:t xml:space="preserve"> </w:t>
        </w:r>
      </w:ins>
      <w:r w:rsidRPr="007D28BF">
        <w:t>to determine stability constrained transfer limits. The NPCC A-10 BPS classification test is included in this category.</w:t>
      </w:r>
    </w:p>
    <w:p w:rsidR="00CC6B59" w:rsidRPr="007D28BF" w:rsidRDefault="00CC6B59" w:rsidP="0078216C">
      <w:r w:rsidRPr="007D28BF">
        <w:t>Other types of analysis may be used as required.</w:t>
      </w:r>
    </w:p>
    <w:p w:rsidR="00CC6B59" w:rsidRPr="000626D3" w:rsidRDefault="00CC6B59" w:rsidP="00845FD6">
      <w:pPr>
        <w:pStyle w:val="Heading2"/>
      </w:pPr>
      <w:bookmarkStart w:id="392" w:name="_Toc460422657"/>
      <w:bookmarkStart w:id="393" w:name="_Ref484181728"/>
      <w:bookmarkStart w:id="394" w:name="_Toc508958182"/>
      <w:r>
        <w:lastRenderedPageBreak/>
        <w:t>Testing Approach</w:t>
      </w:r>
      <w:bookmarkEnd w:id="392"/>
      <w:bookmarkEnd w:id="393"/>
      <w:bookmarkEnd w:id="394"/>
    </w:p>
    <w:p w:rsidR="00CC6B59" w:rsidRPr="007D28BF" w:rsidRDefault="00CC6B59" w:rsidP="0078216C">
      <w:r w:rsidRPr="007D28BF">
        <w:t xml:space="preserve">Planning Transfer Capability assessments require that a source and a sink be defined in order to adjust transfers of power across the interface of interest, from a source(s) to a sink(s). This is done by increasing generation in the source while decreasing generation in the sink. As required, various dispatch scenarios will be studied to determine the impact that specific units may have on an interface’s </w:t>
      </w:r>
      <w:ins w:id="395" w:author="Author">
        <w:r w:rsidR="00651B2D">
          <w:t>p</w:t>
        </w:r>
        <w:r w:rsidR="005E2674">
          <w:t xml:space="preserve">lanning </w:t>
        </w:r>
      </w:ins>
      <w:r w:rsidRPr="007D28BF">
        <w:t>Transfer Capability. Therefore, a range of PTCs may be determined and documented for certain interfaces.</w:t>
      </w:r>
    </w:p>
    <w:p w:rsidR="00CC6B59" w:rsidRPr="002547DF" w:rsidRDefault="00CC6B59" w:rsidP="0078216C">
      <w:r w:rsidRPr="002547DF">
        <w:t xml:space="preserve">Typically, complete assessments of </w:t>
      </w:r>
      <w:ins w:id="396" w:author="Author">
        <w:r w:rsidR="005E2674">
          <w:t xml:space="preserve">a </w:t>
        </w:r>
      </w:ins>
      <w:del w:id="397" w:author="Author">
        <w:r w:rsidRPr="002547DF" w:rsidDel="00651B2D">
          <w:delText>P</w:delText>
        </w:r>
      </w:del>
      <w:ins w:id="398" w:author="Author">
        <w:r w:rsidR="00651B2D">
          <w:t>p</w:t>
        </w:r>
      </w:ins>
      <w:r w:rsidRPr="002547DF">
        <w:t>lanning Transfer Capability adhere to the following steps:</w:t>
      </w:r>
    </w:p>
    <w:p w:rsidR="00CC6B59" w:rsidRPr="002547DF" w:rsidRDefault="00CC6B59" w:rsidP="0078216C">
      <w:pPr>
        <w:pStyle w:val="Bullet-Solid"/>
        <w:numPr>
          <w:ilvl w:val="0"/>
          <w:numId w:val="61"/>
        </w:numPr>
      </w:pPr>
      <w:r w:rsidRPr="002547DF">
        <w:t>Thermal analysis is first conducted on the interface under study. Pre</w:t>
      </w:r>
      <w:ins w:id="399" w:author="Author">
        <w:r w:rsidR="005E2674">
          <w:t>-</w:t>
        </w:r>
      </w:ins>
      <w:r w:rsidRPr="002547DF">
        <w:t xml:space="preserve"> and post-contingency system conditions are analyzed for thermal violations as power transfers across the studied interface are increased. The initial </w:t>
      </w:r>
      <w:del w:id="400" w:author="Author">
        <w:r w:rsidRPr="002547DF" w:rsidDel="00651B2D">
          <w:delText>P</w:delText>
        </w:r>
      </w:del>
      <w:ins w:id="401" w:author="Author">
        <w:r w:rsidR="00651B2D">
          <w:t>p</w:t>
        </w:r>
      </w:ins>
      <w:r w:rsidRPr="002547DF">
        <w:t>lanning Transfer Capability limit is established as a result of thermal limitations under reasonable system conditions. Other limiting thermal limits may be recorded.</w:t>
      </w:r>
    </w:p>
    <w:p w:rsidR="00CC6B59" w:rsidRPr="002547DF" w:rsidRDefault="00CC6B59" w:rsidP="0078216C">
      <w:pPr>
        <w:pStyle w:val="Bullet-Solid"/>
        <w:numPr>
          <w:ilvl w:val="0"/>
          <w:numId w:val="61"/>
        </w:numPr>
      </w:pPr>
      <w:r w:rsidRPr="002547DF">
        <w:t xml:space="preserve">Voltage analysis is conducted to determine if the </w:t>
      </w:r>
      <w:del w:id="402" w:author="Author">
        <w:r w:rsidRPr="002547DF" w:rsidDel="00651B2D">
          <w:delText>P</w:delText>
        </w:r>
      </w:del>
      <w:ins w:id="403" w:author="Author">
        <w:r w:rsidR="00651B2D">
          <w:t>p</w:t>
        </w:r>
      </w:ins>
      <w:r w:rsidRPr="002547DF">
        <w:t xml:space="preserve">lanning Transfer Capability limit(s) found in Step 1 meets all applicable voltage limits for all tested system conditions and contingencies. The </w:t>
      </w:r>
      <w:del w:id="404" w:author="Author">
        <w:r w:rsidRPr="002547DF" w:rsidDel="00651B2D">
          <w:delText>P</w:delText>
        </w:r>
      </w:del>
      <w:ins w:id="405" w:author="Author">
        <w:r w:rsidR="00651B2D">
          <w:t>p</w:t>
        </w:r>
      </w:ins>
      <w:r w:rsidRPr="002547DF">
        <w:t xml:space="preserve">lanning Transfer Capability limit(s) remains unchanged if no voltage violations are found. Other limiting system conditions may be evaluated to identify a range of voltage limits. If voltage violations are found, additional analysis is conducted in order to determine the range of power transfer at voltage limited system conditions and contingencies. The most restrictive power transfer level then becomes the </w:t>
      </w:r>
      <w:del w:id="406" w:author="Author">
        <w:r w:rsidRPr="002547DF" w:rsidDel="00651B2D">
          <w:delText>P</w:delText>
        </w:r>
      </w:del>
      <w:ins w:id="407" w:author="Author">
        <w:r w:rsidR="00651B2D">
          <w:t>p</w:t>
        </w:r>
      </w:ins>
      <w:r w:rsidRPr="002547DF">
        <w:t>lanning Transfer Capability limit of the studied interface based on reasonably stressed conditions.</w:t>
      </w:r>
    </w:p>
    <w:p w:rsidR="00CC6B59" w:rsidRPr="002547DF" w:rsidRDefault="00CC6B59" w:rsidP="0078216C">
      <w:pPr>
        <w:pStyle w:val="Bullet-Solid"/>
        <w:numPr>
          <w:ilvl w:val="0"/>
          <w:numId w:val="61"/>
        </w:numPr>
      </w:pPr>
      <w:r w:rsidRPr="002547DF">
        <w:t xml:space="preserve">Stability analysis is conducted to determine if the </w:t>
      </w:r>
      <w:del w:id="408" w:author="Author">
        <w:r w:rsidRPr="002547DF" w:rsidDel="00651B2D">
          <w:delText>P</w:delText>
        </w:r>
      </w:del>
      <w:ins w:id="409" w:author="Author">
        <w:r w:rsidR="00651B2D">
          <w:t>p</w:t>
        </w:r>
      </w:ins>
      <w:r w:rsidRPr="002547DF">
        <w:t xml:space="preserve">lanning Transfer Capability limit(s) found in Step 2 meets all applicable stability performance requirements. The </w:t>
      </w:r>
      <w:del w:id="410" w:author="Author">
        <w:r w:rsidRPr="002547DF" w:rsidDel="00651B2D">
          <w:delText>P</w:delText>
        </w:r>
      </w:del>
      <w:ins w:id="411" w:author="Author">
        <w:r w:rsidR="00651B2D">
          <w:t>p</w:t>
        </w:r>
      </w:ins>
      <w:r w:rsidRPr="002547DF">
        <w:t xml:space="preserve">lanning Transfer Capability limit(s) remains unchanged if no violations of stability criteria are found. Other limiting system conditions may be evaluated to identify a range of stability limits. If violations of stability criteria are found, additional analysis is conducted in order to determine the range of power transfer at stability limited system conditions and contingencies. The most restrictive power transfer level then becomes the </w:t>
      </w:r>
      <w:del w:id="412" w:author="Author">
        <w:r w:rsidRPr="002547DF" w:rsidDel="00651B2D">
          <w:delText>P</w:delText>
        </w:r>
      </w:del>
      <w:ins w:id="413" w:author="Author">
        <w:r w:rsidR="00651B2D">
          <w:t>p</w:t>
        </w:r>
      </w:ins>
      <w:r w:rsidRPr="002547DF">
        <w:t>lanning Transfer Capability limit of the studied interface based on reasonably stressed conditions. Note: stability analysis to determine the PTC of interfaces that define importing areas will not be performed.</w:t>
      </w:r>
    </w:p>
    <w:p w:rsidR="00CC6B59" w:rsidRPr="002547DF" w:rsidRDefault="00CC6B59" w:rsidP="00CC6B59">
      <w:pPr>
        <w:spacing w:after="0"/>
        <w:ind w:left="720"/>
        <w:jc w:val="both"/>
      </w:pPr>
      <w:del w:id="414" w:author="Author">
        <w:r w:rsidRPr="002547DF" w:rsidDel="003D67B5">
          <w:delText xml:space="preserve">  </w:delText>
        </w:r>
      </w:del>
      <w:ins w:id="415" w:author="Author">
        <w:r w:rsidR="003D67B5">
          <w:t xml:space="preserve"> </w:t>
        </w:r>
      </w:ins>
    </w:p>
    <w:p w:rsidR="00CC6B59" w:rsidRPr="007D28BF" w:rsidRDefault="00CC6B59" w:rsidP="0078216C">
      <w:r w:rsidRPr="002547DF">
        <w:t>Re-evaluation of PTCs will normally analyze the most limiting conditions unless there are planned</w:t>
      </w:r>
      <w:r w:rsidRPr="007D28BF">
        <w:t xml:space="preserve"> significant transmission and/or generation changes.</w:t>
      </w:r>
      <w:del w:id="416" w:author="Author">
        <w:r w:rsidRPr="007D28BF" w:rsidDel="003D67B5">
          <w:delText xml:space="preserve">  </w:delText>
        </w:r>
      </w:del>
      <w:ins w:id="417" w:author="Author">
        <w:r w:rsidR="003D67B5">
          <w:t xml:space="preserve"> </w:t>
        </w:r>
      </w:ins>
      <w:r w:rsidRPr="007D28BF">
        <w:t>Therefore, this re-evaluation may only perform one or two of the three types of analysis noted above.</w:t>
      </w:r>
    </w:p>
    <w:p w:rsidR="005810FA" w:rsidRDefault="00CC6B59" w:rsidP="0078216C">
      <w:pPr>
        <w:sectPr w:rsidR="005810FA" w:rsidSect="00845FD6">
          <w:type w:val="continuous"/>
          <w:pgSz w:w="12240" w:h="15840"/>
          <w:pgMar w:top="1440" w:right="1440" w:bottom="1440" w:left="1440" w:header="720" w:footer="720" w:gutter="0"/>
          <w:cols w:space="720"/>
          <w:titlePg/>
          <w:docGrid w:linePitch="360"/>
        </w:sectPr>
      </w:pPr>
      <w:r w:rsidRPr="007D28BF">
        <w:t xml:space="preserve">In cases where New England interface transfers are interdependent on other interface transfers, analyses will be conducted to obtain a region of operation that shows the interdependency of one interface </w:t>
      </w:r>
      <w:del w:id="418" w:author="Author">
        <w:r w:rsidRPr="007D28BF" w:rsidDel="00651B2D">
          <w:delText>P</w:delText>
        </w:r>
      </w:del>
      <w:ins w:id="419" w:author="Author">
        <w:r w:rsidR="00651B2D">
          <w:t>p</w:t>
        </w:r>
      </w:ins>
      <w:r w:rsidRPr="007D28BF">
        <w:t>lanning Transfer Capability on the other. This region of operation can be translated into a range of possible Planning Transfer Capabilities.</w:t>
      </w:r>
    </w:p>
    <w:p w:rsidR="00703BF0" w:rsidRDefault="00703BF0" w:rsidP="00703BF0">
      <w:pPr>
        <w:pStyle w:val="Heading1"/>
      </w:pPr>
      <w:r>
        <w:lastRenderedPageBreak/>
        <w:br/>
      </w:r>
      <w:bookmarkStart w:id="420" w:name="_Toc508958183"/>
      <w:r>
        <w:t xml:space="preserve">Appendix </w:t>
      </w:r>
      <w:r w:rsidR="005810FA">
        <w:t>A</w:t>
      </w:r>
      <w:r>
        <w:t xml:space="preserve"> – Revision History</w:t>
      </w:r>
      <w:bookmarkEnd w:id="420"/>
    </w:p>
    <w:tbl>
      <w:tblPr>
        <w:tblStyle w:val="MediumShading1-Accent1"/>
        <w:tblW w:w="0" w:type="auto"/>
        <w:tblLook w:val="04A0" w:firstRow="1" w:lastRow="0" w:firstColumn="1" w:lastColumn="0" w:noHBand="0" w:noVBand="1"/>
      </w:tblPr>
      <w:tblGrid>
        <w:gridCol w:w="798"/>
        <w:gridCol w:w="1085"/>
        <w:gridCol w:w="7688"/>
      </w:tblGrid>
      <w:tr w:rsidR="00703BF0" w:rsidRPr="00703BF0" w:rsidTr="00703BF0">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703BF0" w:rsidRPr="00703BF0" w:rsidRDefault="00703BF0" w:rsidP="00703BF0">
            <w:pPr>
              <w:spacing w:after="0" w:line="240" w:lineRule="auto"/>
              <w:jc w:val="center"/>
              <w:rPr>
                <w:rFonts w:asciiTheme="minorHAnsi" w:hAnsiTheme="minorHAnsi"/>
                <w:bCs w:val="0"/>
                <w:sz w:val="18"/>
                <w:szCs w:val="18"/>
              </w:rPr>
            </w:pPr>
            <w:r w:rsidRPr="00703BF0">
              <w:rPr>
                <w:rFonts w:asciiTheme="minorHAnsi" w:hAnsiTheme="minorHAnsi"/>
                <w:bCs w:val="0"/>
                <w:sz w:val="18"/>
                <w:szCs w:val="18"/>
              </w:rPr>
              <w:t>Rev No.</w:t>
            </w:r>
          </w:p>
        </w:tc>
        <w:tc>
          <w:tcPr>
            <w:tcW w:w="0" w:type="auto"/>
            <w:vAlign w:val="center"/>
          </w:tcPr>
          <w:p w:rsidR="00703BF0" w:rsidRPr="00703BF0" w:rsidRDefault="00703BF0" w:rsidP="00703BF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sz w:val="18"/>
                <w:szCs w:val="18"/>
              </w:rPr>
            </w:pPr>
            <w:r w:rsidRPr="00703BF0">
              <w:rPr>
                <w:rFonts w:asciiTheme="minorHAnsi" w:hAnsiTheme="minorHAnsi"/>
                <w:bCs w:val="0"/>
                <w:sz w:val="18"/>
                <w:szCs w:val="18"/>
              </w:rPr>
              <w:t>Date</w:t>
            </w:r>
          </w:p>
        </w:tc>
        <w:tc>
          <w:tcPr>
            <w:tcW w:w="0" w:type="auto"/>
          </w:tcPr>
          <w:p w:rsidR="00703BF0" w:rsidRPr="00703BF0" w:rsidRDefault="00703BF0" w:rsidP="00703BF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sz w:val="18"/>
                <w:szCs w:val="18"/>
              </w:rPr>
            </w:pPr>
            <w:r w:rsidRPr="00703BF0">
              <w:rPr>
                <w:rFonts w:asciiTheme="minorHAnsi" w:hAnsiTheme="minorHAnsi"/>
                <w:bCs w:val="0"/>
                <w:sz w:val="18"/>
                <w:szCs w:val="18"/>
              </w:rPr>
              <w:t>Reason</w:t>
            </w:r>
          </w:p>
        </w:tc>
      </w:tr>
      <w:tr w:rsidR="00703BF0" w:rsidRPr="00703BF0" w:rsidTr="00703BF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703BF0" w:rsidRPr="00703BF0" w:rsidRDefault="00703BF0" w:rsidP="00703BF0">
            <w:pPr>
              <w:spacing w:after="0" w:line="240" w:lineRule="auto"/>
              <w:jc w:val="center"/>
              <w:rPr>
                <w:rFonts w:asciiTheme="minorHAnsi" w:hAnsiTheme="minorHAnsi" w:cs="Arial"/>
                <w:bCs w:val="0"/>
                <w:sz w:val="18"/>
                <w:szCs w:val="18"/>
              </w:rPr>
            </w:pPr>
            <w:r w:rsidRPr="00703BF0">
              <w:rPr>
                <w:rFonts w:asciiTheme="minorHAnsi" w:hAnsiTheme="minorHAnsi" w:cs="Arial"/>
                <w:bCs w:val="0"/>
                <w:sz w:val="18"/>
                <w:szCs w:val="18"/>
              </w:rPr>
              <w:t>2.0</w:t>
            </w:r>
          </w:p>
        </w:tc>
        <w:tc>
          <w:tcPr>
            <w:tcW w:w="0" w:type="auto"/>
            <w:vAlign w:val="center"/>
          </w:tcPr>
          <w:p w:rsidR="00703BF0" w:rsidRPr="00703BF0" w:rsidRDefault="00714ABC" w:rsidP="00703BF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Pr>
                <w:rFonts w:asciiTheme="minorHAnsi" w:hAnsiTheme="minorHAnsi" w:cs="Arial"/>
                <w:sz w:val="18"/>
                <w:szCs w:val="18"/>
              </w:rPr>
              <w:t>TBD</w:t>
            </w:r>
          </w:p>
        </w:tc>
        <w:tc>
          <w:tcPr>
            <w:tcW w:w="0" w:type="auto"/>
          </w:tcPr>
          <w:p w:rsidR="00703BF0" w:rsidRDefault="00703BF0" w:rsidP="0055625F">
            <w:pPr>
              <w:pStyle w:val="ListParagraph"/>
              <w:numPr>
                <w:ilvl w:val="0"/>
                <w:numId w:val="35"/>
              </w:num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703BF0">
              <w:rPr>
                <w:rFonts w:asciiTheme="minorHAnsi" w:hAnsiTheme="minorHAnsi" w:cs="Times New Roman"/>
                <w:color w:val="000000"/>
                <w:sz w:val="20"/>
                <w:szCs w:val="20"/>
              </w:rPr>
              <w:t>Converted document to new ISO report template</w:t>
            </w:r>
          </w:p>
          <w:p w:rsidR="00703BF0" w:rsidRDefault="00E549E9" w:rsidP="0055625F">
            <w:pPr>
              <w:pStyle w:val="ListParagraph"/>
              <w:numPr>
                <w:ilvl w:val="0"/>
                <w:numId w:val="35"/>
              </w:num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Pr>
                <w:rFonts w:asciiTheme="minorHAnsi" w:hAnsiTheme="minorHAnsi" w:cs="Times New Roman"/>
                <w:color w:val="000000"/>
                <w:sz w:val="20"/>
                <w:szCs w:val="20"/>
              </w:rPr>
              <w:t>Updated document to conform with ISO style guide</w:t>
            </w:r>
          </w:p>
          <w:p w:rsidR="00E549E9" w:rsidRDefault="005E2674" w:rsidP="0055625F">
            <w:pPr>
              <w:pStyle w:val="ListParagraph"/>
              <w:numPr>
                <w:ilvl w:val="0"/>
                <w:numId w:val="35"/>
              </w:num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Pr>
                <w:rFonts w:asciiTheme="minorHAnsi" w:hAnsiTheme="minorHAnsi" w:cs="Times New Roman"/>
                <w:color w:val="000000"/>
                <w:sz w:val="20"/>
                <w:szCs w:val="20"/>
              </w:rPr>
              <w:t>Re-organized document structure to align with Technical Guide structure</w:t>
            </w:r>
          </w:p>
          <w:p w:rsidR="0055625F" w:rsidRDefault="0055625F" w:rsidP="0055625F">
            <w:pPr>
              <w:pStyle w:val="Bullet-Solid"/>
              <w:numPr>
                <w:ilvl w:val="0"/>
                <w:numId w:val="35"/>
              </w:num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Pr>
                <w:rFonts w:asciiTheme="minorHAnsi" w:hAnsiTheme="minorHAnsi"/>
                <w:sz w:val="18"/>
                <w:szCs w:val="18"/>
              </w:rPr>
              <w:t>Updated guide to reflect changes to terminology associated with Price Responsive Demand (PRD)</w:t>
            </w:r>
          </w:p>
          <w:p w:rsidR="00714ABC" w:rsidRPr="00703BF0" w:rsidRDefault="00714ABC" w:rsidP="0055625F">
            <w:pPr>
              <w:pStyle w:val="ListParagraph"/>
              <w:numPr>
                <w:ilvl w:val="0"/>
                <w:numId w:val="35"/>
              </w:num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Pr>
                <w:rFonts w:asciiTheme="minorHAnsi" w:hAnsiTheme="minorHAnsi" w:cs="Times New Roman"/>
                <w:color w:val="000000"/>
                <w:sz w:val="20"/>
                <w:szCs w:val="20"/>
              </w:rPr>
              <w:t>Content reviewed and updated for current practices/processes</w:t>
            </w:r>
          </w:p>
        </w:tc>
      </w:tr>
      <w:tr w:rsidR="00714ABC" w:rsidRPr="00703BF0" w:rsidTr="00703BF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714ABC" w:rsidRPr="00703BF0" w:rsidRDefault="00714ABC" w:rsidP="00714ABC">
            <w:pPr>
              <w:spacing w:after="0" w:line="240" w:lineRule="auto"/>
              <w:jc w:val="center"/>
              <w:rPr>
                <w:rFonts w:asciiTheme="minorHAnsi" w:hAnsiTheme="minorHAnsi" w:cs="Arial"/>
                <w:bCs w:val="0"/>
                <w:sz w:val="18"/>
                <w:szCs w:val="18"/>
              </w:rPr>
            </w:pPr>
            <w:r w:rsidRPr="00703BF0">
              <w:rPr>
                <w:rFonts w:asciiTheme="minorHAnsi" w:hAnsiTheme="minorHAnsi" w:cs="Arial"/>
                <w:bCs w:val="0"/>
                <w:sz w:val="18"/>
                <w:szCs w:val="18"/>
              </w:rPr>
              <w:t>1.0</w:t>
            </w:r>
          </w:p>
        </w:tc>
        <w:tc>
          <w:tcPr>
            <w:tcW w:w="0" w:type="auto"/>
            <w:vAlign w:val="center"/>
          </w:tcPr>
          <w:p w:rsidR="00714ABC" w:rsidRPr="00703BF0" w:rsidRDefault="00714ABC" w:rsidP="00714ABC">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sz w:val="18"/>
                <w:szCs w:val="18"/>
              </w:rPr>
            </w:pPr>
            <w:r>
              <w:rPr>
                <w:rFonts w:asciiTheme="minorHAnsi" w:hAnsiTheme="minorHAnsi" w:cs="Arial"/>
                <w:sz w:val="18"/>
                <w:szCs w:val="18"/>
              </w:rPr>
              <w:t>09/01/2016</w:t>
            </w:r>
          </w:p>
        </w:tc>
        <w:tc>
          <w:tcPr>
            <w:tcW w:w="0" w:type="auto"/>
          </w:tcPr>
          <w:p w:rsidR="00714ABC" w:rsidRPr="00703BF0" w:rsidRDefault="00714ABC" w:rsidP="00714ABC">
            <w:pPr>
              <w:pStyle w:val="ListParagraph"/>
              <w:numPr>
                <w:ilvl w:val="0"/>
                <w:numId w:val="36"/>
              </w:numPr>
              <w:spacing w:after="0"/>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color w:val="000000"/>
                <w:sz w:val="18"/>
                <w:szCs w:val="18"/>
              </w:rPr>
            </w:pPr>
            <w:r>
              <w:rPr>
                <w:rFonts w:asciiTheme="minorHAnsi" w:hAnsiTheme="minorHAnsi" w:cs="Times New Roman"/>
                <w:color w:val="000000"/>
                <w:sz w:val="18"/>
                <w:szCs w:val="18"/>
              </w:rPr>
              <w:t xml:space="preserve">Latest revision of </w:t>
            </w:r>
            <w:r w:rsidRPr="00703BF0">
              <w:rPr>
                <w:rFonts w:asciiTheme="minorHAnsi" w:hAnsiTheme="minorHAnsi" w:cs="Times New Roman"/>
                <w:color w:val="000000"/>
                <w:sz w:val="18"/>
                <w:szCs w:val="18"/>
              </w:rPr>
              <w:t xml:space="preserve">Appendix </w:t>
            </w:r>
            <w:r>
              <w:rPr>
                <w:rFonts w:asciiTheme="minorHAnsi" w:hAnsiTheme="minorHAnsi" w:cs="Times New Roman"/>
                <w:color w:val="000000"/>
                <w:sz w:val="18"/>
                <w:szCs w:val="18"/>
              </w:rPr>
              <w:t>I</w:t>
            </w:r>
            <w:r w:rsidRPr="00703BF0">
              <w:rPr>
                <w:rFonts w:asciiTheme="minorHAnsi" w:hAnsiTheme="minorHAnsi" w:cs="Times New Roman"/>
                <w:color w:val="000000"/>
                <w:sz w:val="18"/>
                <w:szCs w:val="18"/>
              </w:rPr>
              <w:t xml:space="preserve"> of Technical Guide</w:t>
            </w:r>
          </w:p>
        </w:tc>
      </w:tr>
      <w:tr w:rsidR="00714ABC" w:rsidRPr="00703BF0" w:rsidTr="00703BF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rsidR="00714ABC" w:rsidRPr="00703BF0" w:rsidRDefault="00714ABC" w:rsidP="00703BF0">
            <w:pPr>
              <w:spacing w:after="0" w:line="240" w:lineRule="auto"/>
              <w:jc w:val="center"/>
              <w:rPr>
                <w:rFonts w:asciiTheme="minorHAnsi" w:hAnsiTheme="minorHAnsi" w:cs="Arial"/>
                <w:sz w:val="18"/>
                <w:szCs w:val="18"/>
              </w:rPr>
            </w:pPr>
            <w:r>
              <w:rPr>
                <w:rFonts w:asciiTheme="minorHAnsi" w:hAnsiTheme="minorHAnsi" w:cs="Arial"/>
                <w:sz w:val="18"/>
                <w:szCs w:val="18"/>
              </w:rPr>
              <w:t>0.0</w:t>
            </w:r>
          </w:p>
        </w:tc>
        <w:tc>
          <w:tcPr>
            <w:tcW w:w="0" w:type="auto"/>
            <w:vAlign w:val="center"/>
          </w:tcPr>
          <w:p w:rsidR="00714ABC" w:rsidRPr="00703BF0" w:rsidRDefault="00714ABC" w:rsidP="00703BF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rPr>
            </w:pPr>
            <w:r>
              <w:rPr>
                <w:rFonts w:asciiTheme="minorHAnsi" w:hAnsiTheme="minorHAnsi" w:cs="Arial"/>
                <w:sz w:val="18"/>
                <w:szCs w:val="18"/>
              </w:rPr>
              <w:t>02/20/2013</w:t>
            </w:r>
          </w:p>
        </w:tc>
        <w:tc>
          <w:tcPr>
            <w:tcW w:w="0" w:type="auto"/>
          </w:tcPr>
          <w:p w:rsidR="00714ABC" w:rsidRPr="00703BF0" w:rsidRDefault="00714ABC" w:rsidP="00703BF0">
            <w:pPr>
              <w:pStyle w:val="ListParagraph"/>
              <w:numPr>
                <w:ilvl w:val="0"/>
                <w:numId w:val="35"/>
              </w:num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Pr>
                <w:rFonts w:asciiTheme="minorHAnsi" w:hAnsiTheme="minorHAnsi" w:cs="Times New Roman"/>
                <w:color w:val="000000"/>
                <w:sz w:val="20"/>
                <w:szCs w:val="20"/>
              </w:rPr>
              <w:t>Original Methodology</w:t>
            </w:r>
          </w:p>
        </w:tc>
      </w:tr>
    </w:tbl>
    <w:p w:rsidR="00703BF0" w:rsidRPr="00703BF0" w:rsidRDefault="00703BF0" w:rsidP="00703BF0"/>
    <w:p w:rsidR="00221707" w:rsidRPr="00221707" w:rsidRDefault="00221707" w:rsidP="00221707"/>
    <w:p w:rsidR="00221707" w:rsidRPr="00221707" w:rsidRDefault="00221707" w:rsidP="00221707"/>
    <w:sectPr w:rsidR="00221707" w:rsidRPr="00221707" w:rsidSect="00987C19">
      <w:headerReference w:type="even" r:id="rId30"/>
      <w:headerReference w:type="default" r:id="rId31"/>
      <w:headerReference w:type="first" r:id="rId3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648" w:rsidRDefault="006F4648" w:rsidP="00C65AF6">
      <w:pPr>
        <w:spacing w:after="0" w:line="240" w:lineRule="auto"/>
      </w:pPr>
      <w:r>
        <w:separator/>
      </w:r>
    </w:p>
    <w:p w:rsidR="006F4648" w:rsidRDefault="006F4648"/>
  </w:endnote>
  <w:endnote w:type="continuationSeparator" w:id="0">
    <w:p w:rsidR="006F4648" w:rsidRDefault="006F4648" w:rsidP="00C65AF6">
      <w:pPr>
        <w:spacing w:after="0" w:line="240" w:lineRule="auto"/>
      </w:pPr>
      <w:r>
        <w:continuationSeparator/>
      </w:r>
    </w:p>
    <w:p w:rsidR="006F4648" w:rsidRDefault="006F4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hitney-Book">
    <w:altName w:val="Whitney Book"/>
    <w:panose1 w:val="00000000000000000000"/>
    <w:charset w:val="4D"/>
    <w:family w:val="auto"/>
    <w:notTrueType/>
    <w:pitch w:val="default"/>
    <w:sig w:usb0="00000003" w:usb1="00000000" w:usb2="00000000" w:usb3="00000000" w:csb0="00000001" w:csb1="00000000"/>
  </w:font>
  <w:font w:name="OpenSans-Bold">
    <w:altName w:val="Open Sans"/>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838" w:rsidRDefault="009818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838" w:rsidRDefault="009818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714ABC" w:rsidP="00CB0B4C">
    <w:pPr>
      <w:tabs>
        <w:tab w:val="center" w:pos="4680"/>
        <w:tab w:val="right" w:pos="9360"/>
      </w:tabs>
      <w:spacing w:after="0" w:line="240"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Pr="00BC4B12" w:rsidRDefault="006F4648" w:rsidP="00F64872">
    <w:pPr>
      <w:tabs>
        <w:tab w:val="center" w:pos="4680"/>
        <w:tab w:val="right" w:pos="9360"/>
      </w:tabs>
      <w:spacing w:after="0" w:line="240" w:lineRule="auto"/>
      <w:rPr>
        <w:noProof/>
        <w:sz w:val="16"/>
        <w:szCs w:val="16"/>
      </w:rPr>
    </w:pPr>
    <w:customXmlDelRangeStart w:id="10" w:author="Author"/>
    <w:sdt>
      <w:sdtPr>
        <w:rPr>
          <w:i/>
          <w:sz w:val="16"/>
          <w:szCs w:val="16"/>
        </w:rPr>
        <w:alias w:val="Status"/>
        <w:tag w:val=""/>
        <w:id w:val="-109891224"/>
        <w:placeholder>
          <w:docPart w:val="57974C1B2083455B984D6142ECA7D0F5"/>
        </w:placeholder>
        <w:dataBinding w:prefixMappings="xmlns:ns0='http://purl.org/dc/elements/1.1/' xmlns:ns1='http://schemas.openxmlformats.org/package/2006/metadata/core-properties' " w:xpath="/ns1:coreProperties[1]/ns1:contentStatus[1]" w:storeItemID="{6C3C8BC8-F283-45AE-878A-BAB7291924A1}"/>
        <w:text/>
      </w:sdtPr>
      <w:sdtEndPr/>
      <w:sdtContent>
        <w:customXmlDelRangeEnd w:id="10"/>
        <w:r w:rsidR="003C3196">
          <w:rPr>
            <w:i/>
            <w:sz w:val="16"/>
            <w:szCs w:val="16"/>
          </w:rPr>
          <w:t>Revision: 2.0</w:t>
        </w:r>
        <w:customXmlDelRangeStart w:id="11" w:author="Author"/>
      </w:sdtContent>
    </w:sdt>
    <w:customXmlDelRangeEnd w:id="11"/>
    <w:r w:rsidR="00714ABC">
      <w:rPr>
        <w:i/>
        <w:sz w:val="16"/>
        <w:szCs w:val="16"/>
      </w:rPr>
      <w:t xml:space="preserve"> – Effective Date: </w:t>
    </w:r>
    <w:customXmlDelRangeStart w:id="12" w:author="Author"/>
    <w:sdt>
      <w:sdtPr>
        <w:rPr>
          <w:i/>
          <w:sz w:val="16"/>
          <w:szCs w:val="16"/>
        </w:rPr>
        <w:alias w:val="Publish Date"/>
        <w:tag w:val=""/>
        <w:id w:val="-1884710753"/>
        <w:placeholder>
          <w:docPart w:val="29B2BFE2F2D644F7A44279C518A244DD"/>
        </w:placeholde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customXmlDelRangeEnd w:id="12"/>
        <w:r w:rsidR="003C3196">
          <w:rPr>
            <w:i/>
            <w:sz w:val="16"/>
            <w:szCs w:val="16"/>
          </w:rPr>
          <w:t>TBD</w:t>
        </w:r>
        <w:customXmlDelRangeStart w:id="13" w:author="Author"/>
      </w:sdtContent>
    </w:sdt>
    <w:customXmlDelRangeEnd w:id="13"/>
    <w:r w:rsidR="00714ABC">
      <w:rPr>
        <w:i/>
        <w:sz w:val="16"/>
        <w:szCs w:val="16"/>
      </w:rPr>
      <w:t xml:space="preserve"> </w:t>
    </w:r>
    <w:r w:rsidR="00714ABC" w:rsidRPr="00BC4B12">
      <w:rPr>
        <w:i/>
        <w:sz w:val="16"/>
        <w:szCs w:val="16"/>
      </w:rPr>
      <w:tab/>
    </w:r>
    <w:r w:rsidR="00714ABC" w:rsidRPr="00BC4B12">
      <w:rPr>
        <w:i/>
        <w:sz w:val="16"/>
        <w:szCs w:val="16"/>
      </w:rPr>
      <w:tab/>
    </w:r>
    <w:r w:rsidR="00714ABC" w:rsidRPr="00BC4B12">
      <w:rPr>
        <w:sz w:val="16"/>
        <w:szCs w:val="16"/>
      </w:rPr>
      <w:t xml:space="preserve">page </w:t>
    </w:r>
    <w:r w:rsidR="00714ABC" w:rsidRPr="00BC4B12">
      <w:rPr>
        <w:sz w:val="16"/>
        <w:szCs w:val="16"/>
      </w:rPr>
      <w:fldChar w:fldCharType="begin"/>
    </w:r>
    <w:r w:rsidR="00714ABC" w:rsidRPr="00BC4B12">
      <w:rPr>
        <w:sz w:val="16"/>
        <w:szCs w:val="16"/>
      </w:rPr>
      <w:instrText xml:space="preserve"> PAGE   \* MERGEFORMAT </w:instrText>
    </w:r>
    <w:r w:rsidR="00714ABC" w:rsidRPr="00BC4B12">
      <w:rPr>
        <w:sz w:val="16"/>
        <w:szCs w:val="16"/>
      </w:rPr>
      <w:fldChar w:fldCharType="separate"/>
    </w:r>
    <w:r w:rsidR="004A4CC6">
      <w:rPr>
        <w:noProof/>
        <w:sz w:val="16"/>
        <w:szCs w:val="16"/>
      </w:rPr>
      <w:t>iii</w:t>
    </w:r>
    <w:r w:rsidR="00714ABC" w:rsidRPr="00BC4B12">
      <w:rPr>
        <w:noProof/>
        <w:sz w:val="16"/>
        <w:szCs w:val="16"/>
      </w:rPr>
      <w:fldChar w:fldCharType="end"/>
    </w:r>
  </w:p>
  <w:p w:rsidR="00714ABC" w:rsidRPr="00F64872" w:rsidRDefault="00714ABC" w:rsidP="00F64872">
    <w:pPr>
      <w:pStyle w:val="Footer"/>
      <w:rPr>
        <w:sz w:val="16"/>
        <w:szCs w:val="16"/>
      </w:rPr>
    </w:pPr>
    <w:r w:rsidRPr="00BC4B12">
      <w:rPr>
        <w:sz w:val="16"/>
        <w:szCs w:val="16"/>
      </w:rPr>
      <w:tab/>
      <w:t>ISO-NE 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Pr="000C790C" w:rsidRDefault="00714ABC" w:rsidP="000C790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Pr="00BC4B12" w:rsidRDefault="006F4648" w:rsidP="00987C19">
    <w:pPr>
      <w:tabs>
        <w:tab w:val="center" w:pos="4680"/>
        <w:tab w:val="right" w:pos="9360"/>
      </w:tabs>
      <w:spacing w:after="0" w:line="240" w:lineRule="auto"/>
      <w:rPr>
        <w:noProof/>
        <w:sz w:val="16"/>
        <w:szCs w:val="16"/>
      </w:rPr>
    </w:pPr>
    <w:customXmlDelRangeStart w:id="64" w:author="Author"/>
    <w:sdt>
      <w:sdtPr>
        <w:rPr>
          <w:i/>
          <w:sz w:val="16"/>
          <w:szCs w:val="16"/>
        </w:rPr>
        <w:alias w:val="Status"/>
        <w:tag w:val=""/>
        <w:id w:val="-1297911092"/>
        <w:placeholder>
          <w:docPart w:val="EEC253A9ADEB43FCAEB4BDE8E3E3CB1B"/>
        </w:placeholder>
        <w:dataBinding w:prefixMappings="xmlns:ns0='http://purl.org/dc/elements/1.1/' xmlns:ns1='http://schemas.openxmlformats.org/package/2006/metadata/core-properties' " w:xpath="/ns1:coreProperties[1]/ns1:contentStatus[1]" w:storeItemID="{6C3C8BC8-F283-45AE-878A-BAB7291924A1}"/>
        <w:text/>
      </w:sdtPr>
      <w:sdtEndPr/>
      <w:sdtContent>
        <w:customXmlDelRangeEnd w:id="64"/>
        <w:r w:rsidR="003C3196">
          <w:rPr>
            <w:i/>
            <w:sz w:val="16"/>
            <w:szCs w:val="16"/>
          </w:rPr>
          <w:t>Revision: 2.0</w:t>
        </w:r>
        <w:customXmlDelRangeStart w:id="65" w:author="Author"/>
      </w:sdtContent>
    </w:sdt>
    <w:customXmlDelRangeEnd w:id="65"/>
    <w:r w:rsidR="00714ABC">
      <w:rPr>
        <w:i/>
        <w:sz w:val="16"/>
        <w:szCs w:val="16"/>
      </w:rPr>
      <w:t xml:space="preserve"> – Effective Date: </w:t>
    </w:r>
    <w:customXmlDelRangeStart w:id="66" w:author="Author"/>
    <w:sdt>
      <w:sdtPr>
        <w:rPr>
          <w:i/>
          <w:sz w:val="16"/>
          <w:szCs w:val="16"/>
        </w:rPr>
        <w:alias w:val="Publish Date"/>
        <w:tag w:val=""/>
        <w:id w:val="-1665620108"/>
        <w:placeholder>
          <w:docPart w:val="1AD9D8388F5749818F84B692D7D17418"/>
        </w:placeholde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customXmlDelRangeEnd w:id="66"/>
        <w:r w:rsidR="003C3196">
          <w:rPr>
            <w:i/>
            <w:sz w:val="16"/>
            <w:szCs w:val="16"/>
          </w:rPr>
          <w:t>TBD</w:t>
        </w:r>
        <w:customXmlDelRangeStart w:id="67" w:author="Author"/>
      </w:sdtContent>
    </w:sdt>
    <w:customXmlDelRangeEnd w:id="67"/>
    <w:r w:rsidR="00714ABC">
      <w:rPr>
        <w:i/>
        <w:sz w:val="16"/>
        <w:szCs w:val="16"/>
      </w:rPr>
      <w:t xml:space="preserve"> </w:t>
    </w:r>
    <w:r w:rsidR="00714ABC" w:rsidRPr="00BC4B12">
      <w:rPr>
        <w:i/>
        <w:sz w:val="16"/>
        <w:szCs w:val="16"/>
      </w:rPr>
      <w:tab/>
    </w:r>
    <w:r w:rsidR="00714ABC" w:rsidRPr="00BC4B12">
      <w:rPr>
        <w:i/>
        <w:sz w:val="16"/>
        <w:szCs w:val="16"/>
      </w:rPr>
      <w:tab/>
    </w:r>
    <w:r w:rsidR="00714ABC" w:rsidRPr="00BC4B12">
      <w:rPr>
        <w:sz w:val="16"/>
        <w:szCs w:val="16"/>
      </w:rPr>
      <w:t xml:space="preserve">page </w:t>
    </w:r>
    <w:r w:rsidR="00714ABC" w:rsidRPr="00BC4B12">
      <w:rPr>
        <w:sz w:val="16"/>
        <w:szCs w:val="16"/>
      </w:rPr>
      <w:fldChar w:fldCharType="begin"/>
    </w:r>
    <w:r w:rsidR="00714ABC" w:rsidRPr="00BC4B12">
      <w:rPr>
        <w:sz w:val="16"/>
        <w:szCs w:val="16"/>
      </w:rPr>
      <w:instrText xml:space="preserve"> PAGE   \* MERGEFORMAT </w:instrText>
    </w:r>
    <w:r w:rsidR="00714ABC" w:rsidRPr="00BC4B12">
      <w:rPr>
        <w:sz w:val="16"/>
        <w:szCs w:val="16"/>
      </w:rPr>
      <w:fldChar w:fldCharType="separate"/>
    </w:r>
    <w:r w:rsidR="004A4CC6">
      <w:rPr>
        <w:noProof/>
        <w:sz w:val="16"/>
        <w:szCs w:val="16"/>
      </w:rPr>
      <w:t>12</w:t>
    </w:r>
    <w:r w:rsidR="00714ABC" w:rsidRPr="00BC4B12">
      <w:rPr>
        <w:noProof/>
        <w:sz w:val="16"/>
        <w:szCs w:val="16"/>
      </w:rPr>
      <w:fldChar w:fldCharType="end"/>
    </w:r>
  </w:p>
  <w:p w:rsidR="00714ABC" w:rsidRPr="00987C19" w:rsidRDefault="00714ABC" w:rsidP="00987C19">
    <w:pPr>
      <w:pStyle w:val="Footer"/>
      <w:rPr>
        <w:sz w:val="16"/>
        <w:szCs w:val="16"/>
      </w:rPr>
    </w:pPr>
    <w:r w:rsidRPr="00BC4B12">
      <w:rPr>
        <w:sz w:val="16"/>
        <w:szCs w:val="16"/>
      </w:rPr>
      <w:tab/>
      <w:t>ISO-NE PUBLIC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Pr="00BC4B12" w:rsidRDefault="006F4648" w:rsidP="00987C19">
    <w:pPr>
      <w:tabs>
        <w:tab w:val="center" w:pos="4680"/>
        <w:tab w:val="right" w:pos="9360"/>
      </w:tabs>
      <w:spacing w:after="0" w:line="240" w:lineRule="auto"/>
      <w:rPr>
        <w:noProof/>
        <w:sz w:val="16"/>
        <w:szCs w:val="16"/>
      </w:rPr>
    </w:pPr>
    <w:customXmlDelRangeStart w:id="68" w:author="Author"/>
    <w:sdt>
      <w:sdtPr>
        <w:rPr>
          <w:i/>
          <w:sz w:val="16"/>
          <w:szCs w:val="16"/>
        </w:rPr>
        <w:alias w:val="Status"/>
        <w:tag w:val=""/>
        <w:id w:val="-310407402"/>
        <w:placeholder>
          <w:docPart w:val="9B3FE5AC62AA40E39E0A9B6F56103584"/>
        </w:placeholder>
        <w:dataBinding w:prefixMappings="xmlns:ns0='http://purl.org/dc/elements/1.1/' xmlns:ns1='http://schemas.openxmlformats.org/package/2006/metadata/core-properties' " w:xpath="/ns1:coreProperties[1]/ns1:contentStatus[1]" w:storeItemID="{6C3C8BC8-F283-45AE-878A-BAB7291924A1}"/>
        <w:text/>
      </w:sdtPr>
      <w:sdtEndPr/>
      <w:sdtContent>
        <w:customXmlDelRangeEnd w:id="68"/>
        <w:r w:rsidR="003C3196">
          <w:rPr>
            <w:i/>
            <w:sz w:val="16"/>
            <w:szCs w:val="16"/>
          </w:rPr>
          <w:t>Revision: 2.0</w:t>
        </w:r>
        <w:customXmlDelRangeStart w:id="69" w:author="Author"/>
      </w:sdtContent>
    </w:sdt>
    <w:customXmlDelRangeEnd w:id="69"/>
    <w:r w:rsidR="00714ABC">
      <w:rPr>
        <w:i/>
        <w:sz w:val="16"/>
        <w:szCs w:val="16"/>
      </w:rPr>
      <w:t xml:space="preserve"> – Effective Date: </w:t>
    </w:r>
    <w:customXmlDelRangeStart w:id="70" w:author="Author"/>
    <w:sdt>
      <w:sdtPr>
        <w:rPr>
          <w:i/>
          <w:sz w:val="16"/>
          <w:szCs w:val="16"/>
        </w:rPr>
        <w:alias w:val="Publish Date"/>
        <w:tag w:val=""/>
        <w:id w:val="-264996835"/>
        <w:placeholder>
          <w:docPart w:val="056434F1A3284911AC78A0686CF671F3"/>
        </w:placeholde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customXmlDelRangeEnd w:id="70"/>
        <w:r w:rsidR="003C3196">
          <w:rPr>
            <w:i/>
            <w:sz w:val="16"/>
            <w:szCs w:val="16"/>
          </w:rPr>
          <w:t>TBD</w:t>
        </w:r>
        <w:customXmlDelRangeStart w:id="71" w:author="Author"/>
      </w:sdtContent>
    </w:sdt>
    <w:customXmlDelRangeEnd w:id="71"/>
    <w:r w:rsidR="00714ABC">
      <w:rPr>
        <w:i/>
        <w:sz w:val="16"/>
        <w:szCs w:val="16"/>
      </w:rPr>
      <w:t xml:space="preserve"> </w:t>
    </w:r>
    <w:r w:rsidR="00714ABC" w:rsidRPr="00BC4B12">
      <w:rPr>
        <w:i/>
        <w:sz w:val="16"/>
        <w:szCs w:val="16"/>
      </w:rPr>
      <w:tab/>
    </w:r>
    <w:r w:rsidR="00714ABC" w:rsidRPr="00BC4B12">
      <w:rPr>
        <w:i/>
        <w:sz w:val="16"/>
        <w:szCs w:val="16"/>
      </w:rPr>
      <w:tab/>
    </w:r>
    <w:r w:rsidR="00714ABC" w:rsidRPr="00BC4B12">
      <w:rPr>
        <w:sz w:val="16"/>
        <w:szCs w:val="16"/>
      </w:rPr>
      <w:t xml:space="preserve">page </w:t>
    </w:r>
    <w:r w:rsidR="00714ABC" w:rsidRPr="00BC4B12">
      <w:rPr>
        <w:sz w:val="16"/>
        <w:szCs w:val="16"/>
      </w:rPr>
      <w:fldChar w:fldCharType="begin"/>
    </w:r>
    <w:r w:rsidR="00714ABC" w:rsidRPr="00BC4B12">
      <w:rPr>
        <w:sz w:val="16"/>
        <w:szCs w:val="16"/>
      </w:rPr>
      <w:instrText xml:space="preserve"> PAGE   \* MERGEFORMAT </w:instrText>
    </w:r>
    <w:r w:rsidR="00714ABC" w:rsidRPr="00BC4B12">
      <w:rPr>
        <w:sz w:val="16"/>
        <w:szCs w:val="16"/>
      </w:rPr>
      <w:fldChar w:fldCharType="separate"/>
    </w:r>
    <w:r w:rsidR="004A4CC6">
      <w:rPr>
        <w:noProof/>
        <w:sz w:val="16"/>
        <w:szCs w:val="16"/>
      </w:rPr>
      <w:t>13</w:t>
    </w:r>
    <w:r w:rsidR="00714ABC" w:rsidRPr="00BC4B12">
      <w:rPr>
        <w:noProof/>
        <w:sz w:val="16"/>
        <w:szCs w:val="16"/>
      </w:rPr>
      <w:fldChar w:fldCharType="end"/>
    </w:r>
  </w:p>
  <w:p w:rsidR="00714ABC" w:rsidRPr="00987C19" w:rsidRDefault="00714ABC" w:rsidP="00987C19">
    <w:pPr>
      <w:pStyle w:val="Footer"/>
      <w:rPr>
        <w:sz w:val="16"/>
        <w:szCs w:val="16"/>
      </w:rPr>
    </w:pPr>
    <w:r w:rsidRPr="00BC4B12">
      <w:rPr>
        <w:sz w:val="16"/>
        <w:szCs w:val="16"/>
      </w:rPr>
      <w:tab/>
      <w:t>ISO-NE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648" w:rsidRDefault="006F4648" w:rsidP="00C65AF6">
      <w:pPr>
        <w:spacing w:after="0" w:line="240" w:lineRule="auto"/>
      </w:pPr>
      <w:r>
        <w:separator/>
      </w:r>
    </w:p>
    <w:p w:rsidR="006F4648" w:rsidRDefault="006F4648"/>
  </w:footnote>
  <w:footnote w:type="continuationSeparator" w:id="0">
    <w:p w:rsidR="006F4648" w:rsidRDefault="006F4648" w:rsidP="00C65AF6">
      <w:pPr>
        <w:spacing w:after="0" w:line="240" w:lineRule="auto"/>
      </w:pPr>
      <w:r>
        <w:continuationSeparator/>
      </w:r>
    </w:p>
    <w:p w:rsidR="006F4648" w:rsidRDefault="006F4648"/>
  </w:footnote>
  <w:footnote w:id="1">
    <w:p w:rsidR="00714ABC" w:rsidRDefault="00714ABC" w:rsidP="004F4D44">
      <w:pPr>
        <w:pStyle w:val="FoonoteText"/>
      </w:pPr>
      <w:r>
        <w:rPr>
          <w:rStyle w:val="FootnoteReference"/>
        </w:rPr>
        <w:footnoteRef/>
      </w:r>
      <w:r>
        <w:t xml:space="preserve"> T</w:t>
      </w:r>
      <w:r w:rsidRPr="009F00BA">
        <w:t>he transmission planning period that covers years one through five.</w:t>
      </w:r>
    </w:p>
  </w:footnote>
  <w:footnote w:id="2">
    <w:p w:rsidR="00714ABC" w:rsidRDefault="00714ABC" w:rsidP="004F4D44">
      <w:pPr>
        <w:pStyle w:val="FoonoteText"/>
      </w:pPr>
      <w:r>
        <w:rPr>
          <w:rStyle w:val="FootnoteReference"/>
        </w:rPr>
        <w:footnoteRef/>
      </w:r>
      <w:r>
        <w:t xml:space="preserve"> FAC standards cover </w:t>
      </w:r>
      <w:del w:id="36" w:author="Author">
        <w:r w:rsidDel="00A84F73">
          <w:delText>F</w:delText>
        </w:r>
      </w:del>
      <w:ins w:id="37" w:author="Author">
        <w:r>
          <w:t>f</w:t>
        </w:r>
      </w:ins>
      <w:r>
        <w:t xml:space="preserve">acilities </w:t>
      </w:r>
      <w:del w:id="38" w:author="Author">
        <w:r w:rsidDel="00A84F73">
          <w:delText>D</w:delText>
        </w:r>
      </w:del>
      <w:ins w:id="39" w:author="Author">
        <w:r>
          <w:t>d</w:t>
        </w:r>
      </w:ins>
      <w:r>
        <w:t xml:space="preserve">esign, </w:t>
      </w:r>
      <w:del w:id="40" w:author="Author">
        <w:r w:rsidDel="00A84F73">
          <w:delText>C</w:delText>
        </w:r>
      </w:del>
      <w:ins w:id="41" w:author="Author">
        <w:r>
          <w:t>c</w:t>
        </w:r>
      </w:ins>
      <w:r>
        <w:t xml:space="preserve">onnections, and </w:t>
      </w:r>
      <w:del w:id="42" w:author="Author">
        <w:r w:rsidDel="00A84F73">
          <w:delText>M</w:delText>
        </w:r>
      </w:del>
      <w:ins w:id="43" w:author="Author">
        <w:r>
          <w:t>m</w:t>
        </w:r>
      </w:ins>
      <w:r>
        <w:t>aintenance of the Bulk Electric System.</w:t>
      </w:r>
    </w:p>
  </w:footnote>
  <w:footnote w:id="3">
    <w:p w:rsidR="00714ABC" w:rsidRDefault="00714ABC">
      <w:pPr>
        <w:pStyle w:val="FootnoteText"/>
      </w:pPr>
      <w:ins w:id="179" w:author="Author">
        <w:r>
          <w:rPr>
            <w:rStyle w:val="FootnoteReference"/>
          </w:rPr>
          <w:footnoteRef/>
        </w:r>
        <w:r>
          <w:t xml:space="preserve"> </w:t>
        </w:r>
        <w:r w:rsidRPr="00714ABC">
          <w:t>The generic term demand resource (DR) may include forecasted EE and PV</w:t>
        </w:r>
        <w: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2"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91" o:spid="_x0000_s2059" type="#_x0000_t136" style="position:absolute;margin-left:0;margin-top:0;width:471.3pt;height:188.5pt;rotation:315;z-index:-25163673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p w:rsidR="00714ABC" w:rsidRDefault="00714AB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88769C" w:rsidP="009F429C">
    <w:pPr>
      <w:pStyle w:val="Header"/>
      <w:jc w:val="right"/>
    </w:pPr>
    <w:r>
      <w:rPr>
        <w:sz w:val="16"/>
        <w:szCs w:val="18"/>
      </w:rPr>
      <w:t xml:space="preserve">TPTG App. </w:t>
    </w:r>
    <w:r w:rsidR="006F464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471.3pt;height:188.5pt;rotation:315;z-index:-25162649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r>
      <w:rPr>
        <w:sz w:val="16"/>
        <w:szCs w:val="18"/>
      </w:rPr>
      <w:t>I:</w:t>
    </w:r>
    <w:r w:rsidR="006F4648">
      <w:rPr>
        <w:noProof/>
      </w:rPr>
      <w:pict>
        <v:shape id="PowerPlusWaterMarkObject12009092" o:spid="_x0000_s2060" type="#_x0000_t136" style="position:absolute;left:0;text-align:left;margin-left:0;margin-top:0;width:471.3pt;height:188.5pt;rotation:315;z-index:-25163468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r>
      <w:rPr>
        <w:sz w:val="16"/>
        <w:szCs w:val="18"/>
      </w:rPr>
      <w:t xml:space="preserve"> </w:t>
    </w:r>
    <w:r w:rsidR="00714ABC">
      <w:rPr>
        <w:sz w:val="16"/>
        <w:szCs w:val="18"/>
      </w:rPr>
      <w:t>Transfer Methodology</w:t>
    </w:r>
    <w:r w:rsidR="00714ABC" w:rsidRPr="004564D9">
      <w:rPr>
        <w:sz w:val="16"/>
        <w:szCs w:val="18"/>
      </w:rPr>
      <w:tab/>
    </w:r>
    <w:r w:rsidR="00714ABC" w:rsidRPr="004564D9">
      <w:rPr>
        <w:sz w:val="16"/>
        <w:szCs w:val="18"/>
      </w:rPr>
      <w:tab/>
    </w:r>
    <w:r w:rsidR="00714ABC">
      <w:rPr>
        <w:sz w:val="16"/>
        <w:szCs w:val="18"/>
      </w:rPr>
      <w:fldChar w:fldCharType="begin"/>
    </w:r>
    <w:r w:rsidR="00714ABC">
      <w:rPr>
        <w:sz w:val="16"/>
        <w:szCs w:val="18"/>
      </w:rPr>
      <w:instrText xml:space="preserve"> STYLEREF  "Heading 1" \n  \* MERGEFORMAT </w:instrText>
    </w:r>
    <w:r w:rsidR="00714ABC">
      <w:rPr>
        <w:sz w:val="16"/>
        <w:szCs w:val="18"/>
      </w:rPr>
      <w:fldChar w:fldCharType="separate"/>
    </w:r>
    <w:r w:rsidR="004A4CC6">
      <w:rPr>
        <w:noProof/>
        <w:sz w:val="16"/>
        <w:szCs w:val="18"/>
      </w:rPr>
      <w:t>Section 5</w:t>
    </w:r>
    <w:r w:rsidR="00714ABC">
      <w:rPr>
        <w:sz w:val="16"/>
        <w:szCs w:val="18"/>
      </w:rPr>
      <w:fldChar w:fldCharType="end"/>
    </w:r>
    <w:r w:rsidR="00714ABC">
      <w:rPr>
        <w:sz w:val="16"/>
        <w:szCs w:val="18"/>
      </w:rPr>
      <w:fldChar w:fldCharType="begin"/>
    </w:r>
    <w:r w:rsidR="00714ABC">
      <w:rPr>
        <w:sz w:val="16"/>
        <w:szCs w:val="18"/>
      </w:rPr>
      <w:instrText xml:space="preserve"> STYLEREF  "Heading 1"  \* MERGEFORMAT </w:instrText>
    </w:r>
    <w:r w:rsidR="00714ABC">
      <w:rPr>
        <w:sz w:val="16"/>
        <w:szCs w:val="18"/>
      </w:rPr>
      <w:fldChar w:fldCharType="separate"/>
    </w:r>
    <w:r w:rsidR="004A4CC6">
      <w:rPr>
        <w:noProof/>
        <w:sz w:val="16"/>
        <w:szCs w:val="18"/>
      </w:rPr>
      <w:br/>
      <w:t>Methodology</w:t>
    </w:r>
    <w:r w:rsidR="00714ABC">
      <w:rPr>
        <w:sz w:val="16"/>
        <w:szCs w:val="18"/>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rsidP="002F2DA0">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90" o:spid="_x0000_s2058" type="#_x0000_t136" style="position:absolute;left:0;text-align:left;margin-left:0;margin-top:0;width:471.3pt;height:188.5pt;rotation:315;z-index:-25163878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94" o:spid="_x0000_s2062" type="#_x0000_t136" style="position:absolute;margin-left:0;margin-top:0;width:471.3pt;height:188.5pt;rotation:315;z-index:-251630592;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p w:rsidR="00714ABC" w:rsidRDefault="00714AB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rsidP="00254BC1">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95" o:spid="_x0000_s2063" type="#_x0000_t136" style="position:absolute;left:0;text-align:left;margin-left:0;margin-top:0;width:471.3pt;height:188.5pt;rotation:315;z-index:-25162854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r w:rsidR="00714ABC">
      <w:rPr>
        <w:sz w:val="16"/>
        <w:szCs w:val="18"/>
      </w:rPr>
      <w:t>DR Modeling Guide</w:t>
    </w:r>
    <w:r w:rsidR="00714ABC" w:rsidRPr="004564D9">
      <w:rPr>
        <w:sz w:val="16"/>
        <w:szCs w:val="18"/>
      </w:rPr>
      <w:tab/>
    </w:r>
    <w:r w:rsidR="00714ABC" w:rsidRPr="004564D9">
      <w:rPr>
        <w:sz w:val="16"/>
        <w:szCs w:val="18"/>
      </w:rPr>
      <w:tab/>
    </w:r>
    <w:r w:rsidR="00714ABC">
      <w:rPr>
        <w:sz w:val="16"/>
        <w:szCs w:val="18"/>
      </w:rPr>
      <w:fldChar w:fldCharType="begin"/>
    </w:r>
    <w:r w:rsidR="00714ABC">
      <w:rPr>
        <w:sz w:val="16"/>
        <w:szCs w:val="18"/>
      </w:rPr>
      <w:instrText xml:space="preserve"> STYLEREF  "Heading 1" \n  \* MERGEFORMAT </w:instrText>
    </w:r>
    <w:r w:rsidR="00714ABC">
      <w:rPr>
        <w:sz w:val="16"/>
        <w:szCs w:val="18"/>
      </w:rPr>
      <w:fldChar w:fldCharType="separate"/>
    </w:r>
    <w:r w:rsidR="00714ABC">
      <w:rPr>
        <w:noProof/>
        <w:sz w:val="16"/>
        <w:szCs w:val="18"/>
      </w:rPr>
      <w:t>Section 3</w:t>
    </w:r>
    <w:r w:rsidR="00714ABC">
      <w:rPr>
        <w:sz w:val="16"/>
        <w:szCs w:val="18"/>
      </w:rPr>
      <w:fldChar w:fldCharType="end"/>
    </w:r>
    <w:r w:rsidR="00714ABC">
      <w:rPr>
        <w:sz w:val="16"/>
        <w:szCs w:val="18"/>
      </w:rPr>
      <w:fldChar w:fldCharType="begin"/>
    </w:r>
    <w:r w:rsidR="00714ABC">
      <w:rPr>
        <w:sz w:val="16"/>
        <w:szCs w:val="18"/>
      </w:rPr>
      <w:instrText xml:space="preserve"> STYLEREF  "Heading 1"  \* MERGEFORMAT </w:instrText>
    </w:r>
    <w:r w:rsidR="00714ABC">
      <w:rPr>
        <w:sz w:val="16"/>
        <w:szCs w:val="18"/>
      </w:rPr>
      <w:fldChar w:fldCharType="separate"/>
    </w:r>
    <w:r w:rsidR="00714ABC">
      <w:rPr>
        <w:noProof/>
        <w:sz w:val="16"/>
        <w:szCs w:val="18"/>
      </w:rPr>
      <w:t>In cases where New England interface transfers are interdependent on other interface transfers, analyses will be conducted to obtain a region of operation that shows the interdependency of one interface Planning Transfer Capability on the other. This regio</w:t>
    </w:r>
    <w:r w:rsidR="00714ABC">
      <w:rPr>
        <w:sz w:val="16"/>
        <w:szCs w:val="18"/>
      </w:rPr>
      <w:fldChar w:fldCharType="end"/>
    </w:r>
  </w:p>
  <w:p w:rsidR="00714ABC" w:rsidRDefault="00714ABC" w:rsidP="009F429C">
    <w:pPr>
      <w:pStyle w:val="Header"/>
      <w:jc w:val="right"/>
    </w:pPr>
  </w:p>
  <w:p w:rsidR="00714ABC" w:rsidRDefault="00714ABC"/>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93" o:spid="_x0000_s2061" type="#_x0000_t136" style="position:absolute;margin-left:0;margin-top:0;width:471.3pt;height:188.5pt;rotation:315;z-index:-25163264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rsidP="009F429C">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3" o:spid="_x0000_s2051" type="#_x0000_t136" style="position:absolute;left:0;text-align:left;margin-left:0;margin-top:0;width:471.3pt;height:188.5pt;rotation:315;z-index:-25165312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r w:rsidR="00714ABC">
      <w:rPr>
        <w:sz w:val="16"/>
        <w:szCs w:val="18"/>
      </w:rPr>
      <w:t>Voltage Sag Guideline</w:t>
    </w:r>
    <w:r w:rsidR="00714ABC" w:rsidRPr="004564D9">
      <w:rPr>
        <w:sz w:val="16"/>
        <w:szCs w:val="18"/>
      </w:rPr>
      <w:tab/>
    </w:r>
    <w:r w:rsidR="00714ABC" w:rsidRPr="004564D9">
      <w:rPr>
        <w:sz w:val="16"/>
        <w:szCs w:val="18"/>
      </w:rPr>
      <w:tab/>
    </w:r>
    <w:r w:rsidR="00714ABC">
      <w:rPr>
        <w:sz w:val="16"/>
        <w:szCs w:val="18"/>
      </w:rPr>
      <w:fldChar w:fldCharType="begin"/>
    </w:r>
    <w:r w:rsidR="00714ABC">
      <w:rPr>
        <w:sz w:val="16"/>
        <w:szCs w:val="18"/>
      </w:rPr>
      <w:instrText xml:space="preserve"> STYLEREF  "Heading 1" \n  \* MERGEFORMAT </w:instrText>
    </w:r>
    <w:r w:rsidR="00714ABC">
      <w:rPr>
        <w:sz w:val="16"/>
        <w:szCs w:val="18"/>
      </w:rPr>
      <w:fldChar w:fldCharType="separate"/>
    </w:r>
    <w:r w:rsidR="00714ABC">
      <w:rPr>
        <w:noProof/>
        <w:sz w:val="16"/>
        <w:szCs w:val="18"/>
      </w:rPr>
      <w:t>0</w:t>
    </w:r>
    <w:r w:rsidR="00714ABC">
      <w:rPr>
        <w:sz w:val="16"/>
        <w:szCs w:val="18"/>
      </w:rPr>
      <w:fldChar w:fldCharType="end"/>
    </w:r>
    <w:r w:rsidR="00714ABC">
      <w:rPr>
        <w:sz w:val="16"/>
        <w:szCs w:val="18"/>
      </w:rPr>
      <w:t xml:space="preserve"> </w:t>
    </w:r>
    <w:r w:rsidR="00714ABC">
      <w:rPr>
        <w:sz w:val="16"/>
        <w:szCs w:val="18"/>
      </w:rPr>
      <w:fldChar w:fldCharType="begin"/>
    </w:r>
    <w:r w:rsidR="00714ABC">
      <w:rPr>
        <w:sz w:val="16"/>
        <w:szCs w:val="18"/>
      </w:rPr>
      <w:instrText xml:space="preserve"> STYLEREF  "Heading 1"  \* MERGEFORMAT </w:instrText>
    </w:r>
    <w:r w:rsidR="00714ABC">
      <w:rPr>
        <w:sz w:val="16"/>
        <w:szCs w:val="18"/>
      </w:rPr>
      <w:fldChar w:fldCharType="separate"/>
    </w:r>
    <w:r w:rsidR="00714ABC">
      <w:rPr>
        <w:noProof/>
        <w:sz w:val="16"/>
        <w:szCs w:val="18"/>
      </w:rPr>
      <w:t>Contents</w:t>
    </w:r>
    <w:r w:rsidR="00714ABC">
      <w:rPr>
        <w:sz w:val="16"/>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1"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5" o:spid="_x0000_s2053" type="#_x0000_t136" style="position:absolute;margin-left:0;margin-top:0;width:471.3pt;height:188.5pt;rotation:315;z-index:-25164902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88769C" w:rsidP="009F429C">
    <w:pPr>
      <w:pStyle w:val="Header"/>
      <w:jc w:val="right"/>
    </w:pPr>
    <w:r>
      <w:rPr>
        <w:sz w:val="16"/>
        <w:szCs w:val="18"/>
      </w:rPr>
      <w:t xml:space="preserve">TPTG App. </w:t>
    </w:r>
    <w:r w:rsidR="006F464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6" o:spid="_x0000_s2054" type="#_x0000_t136" style="position:absolute;left:0;text-align:left;margin-left:0;margin-top:0;width:471.3pt;height:188.5pt;rotation:315;z-index:-25164697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r>
      <w:rPr>
        <w:sz w:val="16"/>
        <w:szCs w:val="18"/>
      </w:rPr>
      <w:t xml:space="preserve">I: </w:t>
    </w:r>
    <w:r w:rsidR="00714ABC">
      <w:rPr>
        <w:sz w:val="16"/>
        <w:szCs w:val="18"/>
      </w:rPr>
      <w:t>Transfer Methodology</w:t>
    </w:r>
    <w:r w:rsidR="00714ABC" w:rsidRPr="004564D9">
      <w:rPr>
        <w:sz w:val="16"/>
        <w:szCs w:val="18"/>
      </w:rPr>
      <w:tab/>
    </w:r>
    <w:r w:rsidR="00714ABC" w:rsidRPr="004564D9">
      <w:rPr>
        <w:sz w:val="16"/>
        <w:szCs w:val="18"/>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4" o:spid="_x0000_s2052" type="#_x0000_t136" style="position:absolute;margin-left:0;margin-top:0;width:471.3pt;height:188.5pt;rotation:315;z-index:-251651072;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8" o:spid="_x0000_s2056" type="#_x0000_t136" style="position:absolute;margin-left:0;margin-top:0;width:471.3pt;height:188.5pt;rotation:315;z-index:-25164288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9" o:spid="_x0000_s2057" type="#_x0000_t136" style="position:absolute;margin-left:0;margin-top:0;width:471.3pt;height:188.5pt;rotation:315;z-index:-251640832;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ABC" w:rsidRDefault="006F4648">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9087" o:spid="_x0000_s2055" type="#_x0000_t136" style="position:absolute;left:0;text-align:left;margin-left:0;margin-top:0;width:471.3pt;height:188.5pt;rotation:315;z-index:-25164492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2D3FDB"/>
    <w:multiLevelType w:val="hybridMultilevel"/>
    <w:tmpl w:val="AB464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7631B6"/>
    <w:multiLevelType w:val="multilevel"/>
    <w:tmpl w:val="758011F8"/>
    <w:lvl w:ilvl="0">
      <w:start w:val="1"/>
      <w:numFmt w:val="decimal"/>
      <w:lvlText w:val="%1."/>
      <w:lvlJc w:val="left"/>
      <w:pPr>
        <w:ind w:left="720" w:hanging="360"/>
      </w:pPr>
      <w:rPr>
        <w:rFonts w:hint="default"/>
      </w:rPr>
    </w:lvl>
    <w:lvl w:ilv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04B26055"/>
    <w:multiLevelType w:val="hybridMultilevel"/>
    <w:tmpl w:val="91F4EA00"/>
    <w:lvl w:ilvl="0" w:tplc="C4B6F320">
      <w:start w:val="1"/>
      <w:numFmt w:val="bullet"/>
      <w:pStyle w:val="Bullet-Solid"/>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7E46E1D"/>
    <w:multiLevelType w:val="hybridMultilevel"/>
    <w:tmpl w:val="59D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F865F8"/>
    <w:multiLevelType w:val="hybridMultilevel"/>
    <w:tmpl w:val="52227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CDB5C78"/>
    <w:multiLevelType w:val="hybridMultilevel"/>
    <w:tmpl w:val="58D667F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0D2904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5B3B90"/>
    <w:multiLevelType w:val="hybridMultilevel"/>
    <w:tmpl w:val="AA66AB30"/>
    <w:lvl w:ilvl="0" w:tplc="EC96FB2E">
      <w:start w:val="1"/>
      <w:numFmt w:val="bullet"/>
      <w:lvlText w:val="•"/>
      <w:lvlJc w:val="left"/>
      <w:pPr>
        <w:tabs>
          <w:tab w:val="num" w:pos="720"/>
        </w:tabs>
        <w:ind w:left="720" w:hanging="360"/>
      </w:pPr>
      <w:rPr>
        <w:rFonts w:ascii="Arial" w:hAnsi="Arial" w:hint="default"/>
      </w:rPr>
    </w:lvl>
    <w:lvl w:ilvl="1" w:tplc="D6263132" w:tentative="1">
      <w:start w:val="1"/>
      <w:numFmt w:val="bullet"/>
      <w:lvlText w:val="•"/>
      <w:lvlJc w:val="left"/>
      <w:pPr>
        <w:tabs>
          <w:tab w:val="num" w:pos="1440"/>
        </w:tabs>
        <w:ind w:left="1440" w:hanging="360"/>
      </w:pPr>
      <w:rPr>
        <w:rFonts w:ascii="Arial" w:hAnsi="Arial" w:hint="default"/>
      </w:rPr>
    </w:lvl>
    <w:lvl w:ilvl="2" w:tplc="A1EED8E6" w:tentative="1">
      <w:start w:val="1"/>
      <w:numFmt w:val="bullet"/>
      <w:lvlText w:val="•"/>
      <w:lvlJc w:val="left"/>
      <w:pPr>
        <w:tabs>
          <w:tab w:val="num" w:pos="2160"/>
        </w:tabs>
        <w:ind w:left="2160" w:hanging="360"/>
      </w:pPr>
      <w:rPr>
        <w:rFonts w:ascii="Arial" w:hAnsi="Arial" w:hint="default"/>
      </w:rPr>
    </w:lvl>
    <w:lvl w:ilvl="3" w:tplc="9508F8CE" w:tentative="1">
      <w:start w:val="1"/>
      <w:numFmt w:val="bullet"/>
      <w:lvlText w:val="•"/>
      <w:lvlJc w:val="left"/>
      <w:pPr>
        <w:tabs>
          <w:tab w:val="num" w:pos="2880"/>
        </w:tabs>
        <w:ind w:left="2880" w:hanging="360"/>
      </w:pPr>
      <w:rPr>
        <w:rFonts w:ascii="Arial" w:hAnsi="Arial" w:hint="default"/>
      </w:rPr>
    </w:lvl>
    <w:lvl w:ilvl="4" w:tplc="7FE61814" w:tentative="1">
      <w:start w:val="1"/>
      <w:numFmt w:val="bullet"/>
      <w:lvlText w:val="•"/>
      <w:lvlJc w:val="left"/>
      <w:pPr>
        <w:tabs>
          <w:tab w:val="num" w:pos="3600"/>
        </w:tabs>
        <w:ind w:left="3600" w:hanging="360"/>
      </w:pPr>
      <w:rPr>
        <w:rFonts w:ascii="Arial" w:hAnsi="Arial" w:hint="default"/>
      </w:rPr>
    </w:lvl>
    <w:lvl w:ilvl="5" w:tplc="168EAC90" w:tentative="1">
      <w:start w:val="1"/>
      <w:numFmt w:val="bullet"/>
      <w:lvlText w:val="•"/>
      <w:lvlJc w:val="left"/>
      <w:pPr>
        <w:tabs>
          <w:tab w:val="num" w:pos="4320"/>
        </w:tabs>
        <w:ind w:left="4320" w:hanging="360"/>
      </w:pPr>
      <w:rPr>
        <w:rFonts w:ascii="Arial" w:hAnsi="Arial" w:hint="default"/>
      </w:rPr>
    </w:lvl>
    <w:lvl w:ilvl="6" w:tplc="7B6C7B6A" w:tentative="1">
      <w:start w:val="1"/>
      <w:numFmt w:val="bullet"/>
      <w:lvlText w:val="•"/>
      <w:lvlJc w:val="left"/>
      <w:pPr>
        <w:tabs>
          <w:tab w:val="num" w:pos="5040"/>
        </w:tabs>
        <w:ind w:left="5040" w:hanging="360"/>
      </w:pPr>
      <w:rPr>
        <w:rFonts w:ascii="Arial" w:hAnsi="Arial" w:hint="default"/>
      </w:rPr>
    </w:lvl>
    <w:lvl w:ilvl="7" w:tplc="044671A2" w:tentative="1">
      <w:start w:val="1"/>
      <w:numFmt w:val="bullet"/>
      <w:lvlText w:val="•"/>
      <w:lvlJc w:val="left"/>
      <w:pPr>
        <w:tabs>
          <w:tab w:val="num" w:pos="5760"/>
        </w:tabs>
        <w:ind w:left="5760" w:hanging="360"/>
      </w:pPr>
      <w:rPr>
        <w:rFonts w:ascii="Arial" w:hAnsi="Arial" w:hint="default"/>
      </w:rPr>
    </w:lvl>
    <w:lvl w:ilvl="8" w:tplc="C0F897D6" w:tentative="1">
      <w:start w:val="1"/>
      <w:numFmt w:val="bullet"/>
      <w:lvlText w:val="•"/>
      <w:lvlJc w:val="left"/>
      <w:pPr>
        <w:tabs>
          <w:tab w:val="num" w:pos="6480"/>
        </w:tabs>
        <w:ind w:left="6480" w:hanging="360"/>
      </w:pPr>
      <w:rPr>
        <w:rFonts w:ascii="Arial" w:hAnsi="Arial" w:hint="default"/>
      </w:rPr>
    </w:lvl>
  </w:abstractNum>
  <w:abstractNum w:abstractNumId="9">
    <w:nsid w:val="16E57BD9"/>
    <w:multiLevelType w:val="hybridMultilevel"/>
    <w:tmpl w:val="227A20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8576D22"/>
    <w:multiLevelType w:val="hybridMultilevel"/>
    <w:tmpl w:val="04E6261A"/>
    <w:lvl w:ilvl="0" w:tplc="2DF8F15E">
      <w:start w:val="1"/>
      <w:numFmt w:val="bullet"/>
      <w:lvlText w:val="•"/>
      <w:lvlJc w:val="left"/>
      <w:pPr>
        <w:tabs>
          <w:tab w:val="num" w:pos="720"/>
        </w:tabs>
        <w:ind w:left="720" w:hanging="360"/>
      </w:pPr>
      <w:rPr>
        <w:rFonts w:ascii="Arial" w:hAnsi="Arial" w:hint="default"/>
      </w:rPr>
    </w:lvl>
    <w:lvl w:ilvl="1" w:tplc="4FEEECAE" w:tentative="1">
      <w:start w:val="1"/>
      <w:numFmt w:val="bullet"/>
      <w:lvlText w:val="•"/>
      <w:lvlJc w:val="left"/>
      <w:pPr>
        <w:tabs>
          <w:tab w:val="num" w:pos="1440"/>
        </w:tabs>
        <w:ind w:left="1440" w:hanging="360"/>
      </w:pPr>
      <w:rPr>
        <w:rFonts w:ascii="Arial" w:hAnsi="Arial" w:hint="default"/>
      </w:rPr>
    </w:lvl>
    <w:lvl w:ilvl="2" w:tplc="663EC872" w:tentative="1">
      <w:start w:val="1"/>
      <w:numFmt w:val="bullet"/>
      <w:lvlText w:val="•"/>
      <w:lvlJc w:val="left"/>
      <w:pPr>
        <w:tabs>
          <w:tab w:val="num" w:pos="2160"/>
        </w:tabs>
        <w:ind w:left="2160" w:hanging="360"/>
      </w:pPr>
      <w:rPr>
        <w:rFonts w:ascii="Arial" w:hAnsi="Arial" w:hint="default"/>
      </w:rPr>
    </w:lvl>
    <w:lvl w:ilvl="3" w:tplc="546C29E4" w:tentative="1">
      <w:start w:val="1"/>
      <w:numFmt w:val="bullet"/>
      <w:lvlText w:val="•"/>
      <w:lvlJc w:val="left"/>
      <w:pPr>
        <w:tabs>
          <w:tab w:val="num" w:pos="2880"/>
        </w:tabs>
        <w:ind w:left="2880" w:hanging="360"/>
      </w:pPr>
      <w:rPr>
        <w:rFonts w:ascii="Arial" w:hAnsi="Arial" w:hint="default"/>
      </w:rPr>
    </w:lvl>
    <w:lvl w:ilvl="4" w:tplc="95B010BE" w:tentative="1">
      <w:start w:val="1"/>
      <w:numFmt w:val="bullet"/>
      <w:lvlText w:val="•"/>
      <w:lvlJc w:val="left"/>
      <w:pPr>
        <w:tabs>
          <w:tab w:val="num" w:pos="3600"/>
        </w:tabs>
        <w:ind w:left="3600" w:hanging="360"/>
      </w:pPr>
      <w:rPr>
        <w:rFonts w:ascii="Arial" w:hAnsi="Arial" w:hint="default"/>
      </w:rPr>
    </w:lvl>
    <w:lvl w:ilvl="5" w:tplc="BB3ED9A8" w:tentative="1">
      <w:start w:val="1"/>
      <w:numFmt w:val="bullet"/>
      <w:lvlText w:val="•"/>
      <w:lvlJc w:val="left"/>
      <w:pPr>
        <w:tabs>
          <w:tab w:val="num" w:pos="4320"/>
        </w:tabs>
        <w:ind w:left="4320" w:hanging="360"/>
      </w:pPr>
      <w:rPr>
        <w:rFonts w:ascii="Arial" w:hAnsi="Arial" w:hint="default"/>
      </w:rPr>
    </w:lvl>
    <w:lvl w:ilvl="6" w:tplc="9D4A9966" w:tentative="1">
      <w:start w:val="1"/>
      <w:numFmt w:val="bullet"/>
      <w:lvlText w:val="•"/>
      <w:lvlJc w:val="left"/>
      <w:pPr>
        <w:tabs>
          <w:tab w:val="num" w:pos="5040"/>
        </w:tabs>
        <w:ind w:left="5040" w:hanging="360"/>
      </w:pPr>
      <w:rPr>
        <w:rFonts w:ascii="Arial" w:hAnsi="Arial" w:hint="default"/>
      </w:rPr>
    </w:lvl>
    <w:lvl w:ilvl="7" w:tplc="76A656E0" w:tentative="1">
      <w:start w:val="1"/>
      <w:numFmt w:val="bullet"/>
      <w:lvlText w:val="•"/>
      <w:lvlJc w:val="left"/>
      <w:pPr>
        <w:tabs>
          <w:tab w:val="num" w:pos="5760"/>
        </w:tabs>
        <w:ind w:left="5760" w:hanging="360"/>
      </w:pPr>
      <w:rPr>
        <w:rFonts w:ascii="Arial" w:hAnsi="Arial" w:hint="default"/>
      </w:rPr>
    </w:lvl>
    <w:lvl w:ilvl="8" w:tplc="4A8088F8" w:tentative="1">
      <w:start w:val="1"/>
      <w:numFmt w:val="bullet"/>
      <w:lvlText w:val="•"/>
      <w:lvlJc w:val="left"/>
      <w:pPr>
        <w:tabs>
          <w:tab w:val="num" w:pos="6480"/>
        </w:tabs>
        <w:ind w:left="6480" w:hanging="360"/>
      </w:pPr>
      <w:rPr>
        <w:rFonts w:ascii="Arial" w:hAnsi="Arial" w:hint="default"/>
      </w:rPr>
    </w:lvl>
  </w:abstractNum>
  <w:abstractNum w:abstractNumId="11">
    <w:nsid w:val="1C966ACE"/>
    <w:multiLevelType w:val="hybridMultilevel"/>
    <w:tmpl w:val="53766140"/>
    <w:lvl w:ilvl="0" w:tplc="6D2E211C">
      <w:start w:val="1"/>
      <w:numFmt w:val="bullet"/>
      <w:lvlText w:val="•"/>
      <w:lvlJc w:val="left"/>
      <w:pPr>
        <w:tabs>
          <w:tab w:val="num" w:pos="720"/>
        </w:tabs>
        <w:ind w:left="720" w:hanging="360"/>
      </w:pPr>
      <w:rPr>
        <w:rFonts w:ascii="Arial" w:hAnsi="Arial" w:hint="default"/>
      </w:rPr>
    </w:lvl>
    <w:lvl w:ilvl="1" w:tplc="AD424516" w:tentative="1">
      <w:start w:val="1"/>
      <w:numFmt w:val="bullet"/>
      <w:lvlText w:val="•"/>
      <w:lvlJc w:val="left"/>
      <w:pPr>
        <w:tabs>
          <w:tab w:val="num" w:pos="1440"/>
        </w:tabs>
        <w:ind w:left="1440" w:hanging="360"/>
      </w:pPr>
      <w:rPr>
        <w:rFonts w:ascii="Arial" w:hAnsi="Arial" w:hint="default"/>
      </w:rPr>
    </w:lvl>
    <w:lvl w:ilvl="2" w:tplc="D22A1208" w:tentative="1">
      <w:start w:val="1"/>
      <w:numFmt w:val="bullet"/>
      <w:lvlText w:val="•"/>
      <w:lvlJc w:val="left"/>
      <w:pPr>
        <w:tabs>
          <w:tab w:val="num" w:pos="2160"/>
        </w:tabs>
        <w:ind w:left="2160" w:hanging="360"/>
      </w:pPr>
      <w:rPr>
        <w:rFonts w:ascii="Arial" w:hAnsi="Arial" w:hint="default"/>
      </w:rPr>
    </w:lvl>
    <w:lvl w:ilvl="3" w:tplc="016CD084" w:tentative="1">
      <w:start w:val="1"/>
      <w:numFmt w:val="bullet"/>
      <w:lvlText w:val="•"/>
      <w:lvlJc w:val="left"/>
      <w:pPr>
        <w:tabs>
          <w:tab w:val="num" w:pos="2880"/>
        </w:tabs>
        <w:ind w:left="2880" w:hanging="360"/>
      </w:pPr>
      <w:rPr>
        <w:rFonts w:ascii="Arial" w:hAnsi="Arial" w:hint="default"/>
      </w:rPr>
    </w:lvl>
    <w:lvl w:ilvl="4" w:tplc="110A2E48" w:tentative="1">
      <w:start w:val="1"/>
      <w:numFmt w:val="bullet"/>
      <w:lvlText w:val="•"/>
      <w:lvlJc w:val="left"/>
      <w:pPr>
        <w:tabs>
          <w:tab w:val="num" w:pos="3600"/>
        </w:tabs>
        <w:ind w:left="3600" w:hanging="360"/>
      </w:pPr>
      <w:rPr>
        <w:rFonts w:ascii="Arial" w:hAnsi="Arial" w:hint="default"/>
      </w:rPr>
    </w:lvl>
    <w:lvl w:ilvl="5" w:tplc="E01E5BB0" w:tentative="1">
      <w:start w:val="1"/>
      <w:numFmt w:val="bullet"/>
      <w:lvlText w:val="•"/>
      <w:lvlJc w:val="left"/>
      <w:pPr>
        <w:tabs>
          <w:tab w:val="num" w:pos="4320"/>
        </w:tabs>
        <w:ind w:left="4320" w:hanging="360"/>
      </w:pPr>
      <w:rPr>
        <w:rFonts w:ascii="Arial" w:hAnsi="Arial" w:hint="default"/>
      </w:rPr>
    </w:lvl>
    <w:lvl w:ilvl="6" w:tplc="E94A7052" w:tentative="1">
      <w:start w:val="1"/>
      <w:numFmt w:val="bullet"/>
      <w:lvlText w:val="•"/>
      <w:lvlJc w:val="left"/>
      <w:pPr>
        <w:tabs>
          <w:tab w:val="num" w:pos="5040"/>
        </w:tabs>
        <w:ind w:left="5040" w:hanging="360"/>
      </w:pPr>
      <w:rPr>
        <w:rFonts w:ascii="Arial" w:hAnsi="Arial" w:hint="default"/>
      </w:rPr>
    </w:lvl>
    <w:lvl w:ilvl="7" w:tplc="7ABE4CA2" w:tentative="1">
      <w:start w:val="1"/>
      <w:numFmt w:val="bullet"/>
      <w:lvlText w:val="•"/>
      <w:lvlJc w:val="left"/>
      <w:pPr>
        <w:tabs>
          <w:tab w:val="num" w:pos="5760"/>
        </w:tabs>
        <w:ind w:left="5760" w:hanging="360"/>
      </w:pPr>
      <w:rPr>
        <w:rFonts w:ascii="Arial" w:hAnsi="Arial" w:hint="default"/>
      </w:rPr>
    </w:lvl>
    <w:lvl w:ilvl="8" w:tplc="716A4C34" w:tentative="1">
      <w:start w:val="1"/>
      <w:numFmt w:val="bullet"/>
      <w:lvlText w:val="•"/>
      <w:lvlJc w:val="left"/>
      <w:pPr>
        <w:tabs>
          <w:tab w:val="num" w:pos="6480"/>
        </w:tabs>
        <w:ind w:left="6480" w:hanging="360"/>
      </w:pPr>
      <w:rPr>
        <w:rFonts w:ascii="Arial" w:hAnsi="Arial" w:hint="default"/>
      </w:rPr>
    </w:lvl>
  </w:abstractNum>
  <w:abstractNum w:abstractNumId="12">
    <w:nsid w:val="1ECC1E4A"/>
    <w:multiLevelType w:val="hybridMultilevel"/>
    <w:tmpl w:val="7EF034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F1D536F"/>
    <w:multiLevelType w:val="hybridMultilevel"/>
    <w:tmpl w:val="12F23188"/>
    <w:lvl w:ilvl="0" w:tplc="B5EEEED8">
      <w:start w:val="1"/>
      <w:numFmt w:val="bullet"/>
      <w:lvlText w:val="•"/>
      <w:lvlJc w:val="left"/>
      <w:pPr>
        <w:tabs>
          <w:tab w:val="num" w:pos="720"/>
        </w:tabs>
        <w:ind w:left="720" w:hanging="360"/>
      </w:pPr>
      <w:rPr>
        <w:rFonts w:ascii="Arial" w:hAnsi="Arial" w:hint="default"/>
      </w:rPr>
    </w:lvl>
    <w:lvl w:ilvl="1" w:tplc="8190F54E" w:tentative="1">
      <w:start w:val="1"/>
      <w:numFmt w:val="bullet"/>
      <w:lvlText w:val="•"/>
      <w:lvlJc w:val="left"/>
      <w:pPr>
        <w:tabs>
          <w:tab w:val="num" w:pos="1440"/>
        </w:tabs>
        <w:ind w:left="1440" w:hanging="360"/>
      </w:pPr>
      <w:rPr>
        <w:rFonts w:ascii="Arial" w:hAnsi="Arial" w:hint="default"/>
      </w:rPr>
    </w:lvl>
    <w:lvl w:ilvl="2" w:tplc="325443B4" w:tentative="1">
      <w:start w:val="1"/>
      <w:numFmt w:val="bullet"/>
      <w:lvlText w:val="•"/>
      <w:lvlJc w:val="left"/>
      <w:pPr>
        <w:tabs>
          <w:tab w:val="num" w:pos="2160"/>
        </w:tabs>
        <w:ind w:left="2160" w:hanging="360"/>
      </w:pPr>
      <w:rPr>
        <w:rFonts w:ascii="Arial" w:hAnsi="Arial" w:hint="default"/>
      </w:rPr>
    </w:lvl>
    <w:lvl w:ilvl="3" w:tplc="A24E3A84" w:tentative="1">
      <w:start w:val="1"/>
      <w:numFmt w:val="bullet"/>
      <w:lvlText w:val="•"/>
      <w:lvlJc w:val="left"/>
      <w:pPr>
        <w:tabs>
          <w:tab w:val="num" w:pos="2880"/>
        </w:tabs>
        <w:ind w:left="2880" w:hanging="360"/>
      </w:pPr>
      <w:rPr>
        <w:rFonts w:ascii="Arial" w:hAnsi="Arial" w:hint="default"/>
      </w:rPr>
    </w:lvl>
    <w:lvl w:ilvl="4" w:tplc="58CC25C0" w:tentative="1">
      <w:start w:val="1"/>
      <w:numFmt w:val="bullet"/>
      <w:lvlText w:val="•"/>
      <w:lvlJc w:val="left"/>
      <w:pPr>
        <w:tabs>
          <w:tab w:val="num" w:pos="3600"/>
        </w:tabs>
        <w:ind w:left="3600" w:hanging="360"/>
      </w:pPr>
      <w:rPr>
        <w:rFonts w:ascii="Arial" w:hAnsi="Arial" w:hint="default"/>
      </w:rPr>
    </w:lvl>
    <w:lvl w:ilvl="5" w:tplc="B6965078" w:tentative="1">
      <w:start w:val="1"/>
      <w:numFmt w:val="bullet"/>
      <w:lvlText w:val="•"/>
      <w:lvlJc w:val="left"/>
      <w:pPr>
        <w:tabs>
          <w:tab w:val="num" w:pos="4320"/>
        </w:tabs>
        <w:ind w:left="4320" w:hanging="360"/>
      </w:pPr>
      <w:rPr>
        <w:rFonts w:ascii="Arial" w:hAnsi="Arial" w:hint="default"/>
      </w:rPr>
    </w:lvl>
    <w:lvl w:ilvl="6" w:tplc="849E43C2" w:tentative="1">
      <w:start w:val="1"/>
      <w:numFmt w:val="bullet"/>
      <w:lvlText w:val="•"/>
      <w:lvlJc w:val="left"/>
      <w:pPr>
        <w:tabs>
          <w:tab w:val="num" w:pos="5040"/>
        </w:tabs>
        <w:ind w:left="5040" w:hanging="360"/>
      </w:pPr>
      <w:rPr>
        <w:rFonts w:ascii="Arial" w:hAnsi="Arial" w:hint="default"/>
      </w:rPr>
    </w:lvl>
    <w:lvl w:ilvl="7" w:tplc="F9D62D42" w:tentative="1">
      <w:start w:val="1"/>
      <w:numFmt w:val="bullet"/>
      <w:lvlText w:val="•"/>
      <w:lvlJc w:val="left"/>
      <w:pPr>
        <w:tabs>
          <w:tab w:val="num" w:pos="5760"/>
        </w:tabs>
        <w:ind w:left="5760" w:hanging="360"/>
      </w:pPr>
      <w:rPr>
        <w:rFonts w:ascii="Arial" w:hAnsi="Arial" w:hint="default"/>
      </w:rPr>
    </w:lvl>
    <w:lvl w:ilvl="8" w:tplc="88F256F8" w:tentative="1">
      <w:start w:val="1"/>
      <w:numFmt w:val="bullet"/>
      <w:lvlText w:val="•"/>
      <w:lvlJc w:val="left"/>
      <w:pPr>
        <w:tabs>
          <w:tab w:val="num" w:pos="6480"/>
        </w:tabs>
        <w:ind w:left="6480" w:hanging="360"/>
      </w:pPr>
      <w:rPr>
        <w:rFonts w:ascii="Arial" w:hAnsi="Arial" w:hint="default"/>
      </w:rPr>
    </w:lvl>
  </w:abstractNum>
  <w:abstractNum w:abstractNumId="14">
    <w:nsid w:val="20E111C3"/>
    <w:multiLevelType w:val="hybridMultilevel"/>
    <w:tmpl w:val="28525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5B196E"/>
    <w:multiLevelType w:val="hybridMultilevel"/>
    <w:tmpl w:val="6D0248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4F6511"/>
    <w:multiLevelType w:val="multilevel"/>
    <w:tmpl w:val="2A6012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B6D1D52"/>
    <w:multiLevelType w:val="hybridMultilevel"/>
    <w:tmpl w:val="F530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923EA9"/>
    <w:multiLevelType w:val="hybridMultilevel"/>
    <w:tmpl w:val="1A327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B852F9"/>
    <w:multiLevelType w:val="hybridMultilevel"/>
    <w:tmpl w:val="DE7CF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AE5E88"/>
    <w:multiLevelType w:val="multilevel"/>
    <w:tmpl w:val="9CA62C5E"/>
    <w:lvl w:ilvl="0">
      <w:start w:val="1"/>
      <w:numFmt w:val="bullet"/>
      <w:lvlText w:val=""/>
      <w:lvlJc w:val="left"/>
      <w:pPr>
        <w:tabs>
          <w:tab w:val="num" w:pos="360"/>
        </w:tabs>
        <w:ind w:left="230" w:hanging="23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306E1E2A"/>
    <w:multiLevelType w:val="singleLevel"/>
    <w:tmpl w:val="902C7616"/>
    <w:lvl w:ilvl="0">
      <w:start w:val="1"/>
      <w:numFmt w:val="bullet"/>
      <w:lvlText w:val=""/>
      <w:lvlJc w:val="left"/>
      <w:pPr>
        <w:tabs>
          <w:tab w:val="num" w:pos="360"/>
        </w:tabs>
        <w:ind w:left="360" w:hanging="360"/>
      </w:pPr>
      <w:rPr>
        <w:rFonts w:ascii="Symbol" w:hAnsi="Symbol" w:hint="default"/>
      </w:rPr>
    </w:lvl>
  </w:abstractNum>
  <w:abstractNum w:abstractNumId="22">
    <w:nsid w:val="32EE18C1"/>
    <w:multiLevelType w:val="hybridMultilevel"/>
    <w:tmpl w:val="BCB0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B46A38"/>
    <w:multiLevelType w:val="hybridMultilevel"/>
    <w:tmpl w:val="89980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5B1A10"/>
    <w:multiLevelType w:val="hybridMultilevel"/>
    <w:tmpl w:val="80EEC9CE"/>
    <w:lvl w:ilvl="0" w:tplc="26E6D0F2">
      <w:start w:val="1"/>
      <w:numFmt w:val="decimal"/>
      <w:lvlText w:val="%1."/>
      <w:lvlJc w:val="left"/>
      <w:pPr>
        <w:ind w:left="720" w:hanging="360"/>
      </w:pPr>
      <w:rPr>
        <w:rFonts w:hint="default"/>
        <w:sz w:val="20"/>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C80C40"/>
    <w:multiLevelType w:val="hybridMultilevel"/>
    <w:tmpl w:val="2EE0B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701026"/>
    <w:multiLevelType w:val="hybridMultilevel"/>
    <w:tmpl w:val="8A766328"/>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4652AC5"/>
    <w:multiLevelType w:val="hybridMultilevel"/>
    <w:tmpl w:val="F6B4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540092"/>
    <w:multiLevelType w:val="hybridMultilevel"/>
    <w:tmpl w:val="89C0012E"/>
    <w:lvl w:ilvl="0" w:tplc="D188ED0C">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E3C1BE4"/>
    <w:multiLevelType w:val="hybridMultilevel"/>
    <w:tmpl w:val="75E2C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010E66"/>
    <w:multiLevelType w:val="hybridMultilevel"/>
    <w:tmpl w:val="1E58608A"/>
    <w:lvl w:ilvl="0" w:tplc="0F885826">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31">
    <w:nsid w:val="51F60FC2"/>
    <w:multiLevelType w:val="multilevel"/>
    <w:tmpl w:val="07965C18"/>
    <w:lvl w:ilvl="0">
      <w:start w:val="1"/>
      <w:numFmt w:val="decimal"/>
      <w:pStyle w:val="Heading1"/>
      <w:suff w:val="nothing"/>
      <w:lvlText w:val="Section %1"/>
      <w:lvlJc w:val="left"/>
      <w:pPr>
        <w:ind w:left="1080" w:firstLine="0"/>
      </w:pPr>
      <w:rPr>
        <w:rFonts w:ascii="Calibri" w:hAnsi="Calibri" w:hint="default"/>
        <w:b/>
        <w:i w:val="0"/>
        <w:color w:val="1795D2"/>
        <w:sz w:val="36"/>
        <w:u w:val="none"/>
      </w:rPr>
    </w:lvl>
    <w:lvl w:ilvl="1">
      <w:start w:val="1"/>
      <w:numFmt w:val="decimal"/>
      <w:pStyle w:val="Heading2"/>
      <w:suff w:val="space"/>
      <w:lvlText w:val="%1.%2"/>
      <w:lvlJc w:val="left"/>
      <w:pPr>
        <w:ind w:left="0" w:firstLine="0"/>
      </w:pPr>
      <w:rPr>
        <w:rFonts w:ascii="Calibri" w:hAnsi="Calibri" w:hint="default"/>
        <w:b/>
        <w:i w:val="0"/>
        <w:color w:val="auto"/>
        <w:sz w:val="24"/>
        <w:u w:val="none"/>
      </w:rPr>
    </w:lvl>
    <w:lvl w:ilvl="2">
      <w:start w:val="1"/>
      <w:numFmt w:val="decimal"/>
      <w:pStyle w:val="Heading3"/>
      <w:suff w:val="space"/>
      <w:lvlText w:val="%1.%2.%3"/>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32">
    <w:nsid w:val="532B67EC"/>
    <w:multiLevelType w:val="hybridMultilevel"/>
    <w:tmpl w:val="2D8EEC30"/>
    <w:lvl w:ilvl="0" w:tplc="6F3481C2">
      <w:start w:val="1"/>
      <w:numFmt w:val="bullet"/>
      <w:lvlText w:val="•"/>
      <w:lvlJc w:val="left"/>
      <w:pPr>
        <w:tabs>
          <w:tab w:val="num" w:pos="720"/>
        </w:tabs>
        <w:ind w:left="720" w:hanging="360"/>
      </w:pPr>
      <w:rPr>
        <w:rFonts w:ascii="Arial" w:hAnsi="Arial" w:hint="default"/>
      </w:rPr>
    </w:lvl>
    <w:lvl w:ilvl="1" w:tplc="7794F622" w:tentative="1">
      <w:start w:val="1"/>
      <w:numFmt w:val="bullet"/>
      <w:lvlText w:val="•"/>
      <w:lvlJc w:val="left"/>
      <w:pPr>
        <w:tabs>
          <w:tab w:val="num" w:pos="1440"/>
        </w:tabs>
        <w:ind w:left="1440" w:hanging="360"/>
      </w:pPr>
      <w:rPr>
        <w:rFonts w:ascii="Arial" w:hAnsi="Arial" w:hint="default"/>
      </w:rPr>
    </w:lvl>
    <w:lvl w:ilvl="2" w:tplc="1DD4B968" w:tentative="1">
      <w:start w:val="1"/>
      <w:numFmt w:val="bullet"/>
      <w:lvlText w:val="•"/>
      <w:lvlJc w:val="left"/>
      <w:pPr>
        <w:tabs>
          <w:tab w:val="num" w:pos="2160"/>
        </w:tabs>
        <w:ind w:left="2160" w:hanging="360"/>
      </w:pPr>
      <w:rPr>
        <w:rFonts w:ascii="Arial" w:hAnsi="Arial" w:hint="default"/>
      </w:rPr>
    </w:lvl>
    <w:lvl w:ilvl="3" w:tplc="6BF28DF8" w:tentative="1">
      <w:start w:val="1"/>
      <w:numFmt w:val="bullet"/>
      <w:lvlText w:val="•"/>
      <w:lvlJc w:val="left"/>
      <w:pPr>
        <w:tabs>
          <w:tab w:val="num" w:pos="2880"/>
        </w:tabs>
        <w:ind w:left="2880" w:hanging="360"/>
      </w:pPr>
      <w:rPr>
        <w:rFonts w:ascii="Arial" w:hAnsi="Arial" w:hint="default"/>
      </w:rPr>
    </w:lvl>
    <w:lvl w:ilvl="4" w:tplc="0CCAFB3E" w:tentative="1">
      <w:start w:val="1"/>
      <w:numFmt w:val="bullet"/>
      <w:lvlText w:val="•"/>
      <w:lvlJc w:val="left"/>
      <w:pPr>
        <w:tabs>
          <w:tab w:val="num" w:pos="3600"/>
        </w:tabs>
        <w:ind w:left="3600" w:hanging="360"/>
      </w:pPr>
      <w:rPr>
        <w:rFonts w:ascii="Arial" w:hAnsi="Arial" w:hint="default"/>
      </w:rPr>
    </w:lvl>
    <w:lvl w:ilvl="5" w:tplc="3E104A6C" w:tentative="1">
      <w:start w:val="1"/>
      <w:numFmt w:val="bullet"/>
      <w:lvlText w:val="•"/>
      <w:lvlJc w:val="left"/>
      <w:pPr>
        <w:tabs>
          <w:tab w:val="num" w:pos="4320"/>
        </w:tabs>
        <w:ind w:left="4320" w:hanging="360"/>
      </w:pPr>
      <w:rPr>
        <w:rFonts w:ascii="Arial" w:hAnsi="Arial" w:hint="default"/>
      </w:rPr>
    </w:lvl>
    <w:lvl w:ilvl="6" w:tplc="928EDEC2" w:tentative="1">
      <w:start w:val="1"/>
      <w:numFmt w:val="bullet"/>
      <w:lvlText w:val="•"/>
      <w:lvlJc w:val="left"/>
      <w:pPr>
        <w:tabs>
          <w:tab w:val="num" w:pos="5040"/>
        </w:tabs>
        <w:ind w:left="5040" w:hanging="360"/>
      </w:pPr>
      <w:rPr>
        <w:rFonts w:ascii="Arial" w:hAnsi="Arial" w:hint="default"/>
      </w:rPr>
    </w:lvl>
    <w:lvl w:ilvl="7" w:tplc="3354A7E2" w:tentative="1">
      <w:start w:val="1"/>
      <w:numFmt w:val="bullet"/>
      <w:lvlText w:val="•"/>
      <w:lvlJc w:val="left"/>
      <w:pPr>
        <w:tabs>
          <w:tab w:val="num" w:pos="5760"/>
        </w:tabs>
        <w:ind w:left="5760" w:hanging="360"/>
      </w:pPr>
      <w:rPr>
        <w:rFonts w:ascii="Arial" w:hAnsi="Arial" w:hint="default"/>
      </w:rPr>
    </w:lvl>
    <w:lvl w:ilvl="8" w:tplc="FF226B5E" w:tentative="1">
      <w:start w:val="1"/>
      <w:numFmt w:val="bullet"/>
      <w:lvlText w:val="•"/>
      <w:lvlJc w:val="left"/>
      <w:pPr>
        <w:tabs>
          <w:tab w:val="num" w:pos="6480"/>
        </w:tabs>
        <w:ind w:left="6480" w:hanging="360"/>
      </w:pPr>
      <w:rPr>
        <w:rFonts w:ascii="Arial" w:hAnsi="Arial" w:hint="default"/>
      </w:rPr>
    </w:lvl>
  </w:abstractNum>
  <w:abstractNum w:abstractNumId="33">
    <w:nsid w:val="53437E9E"/>
    <w:multiLevelType w:val="hybridMultilevel"/>
    <w:tmpl w:val="6F52F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615279B"/>
    <w:multiLevelType w:val="hybridMultilevel"/>
    <w:tmpl w:val="4E3CA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994A2B"/>
    <w:multiLevelType w:val="hybridMultilevel"/>
    <w:tmpl w:val="1AFEC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86E2B25"/>
    <w:multiLevelType w:val="hybridMultilevel"/>
    <w:tmpl w:val="C86A32BC"/>
    <w:lvl w:ilvl="0" w:tplc="04090001">
      <w:start w:val="1"/>
      <w:numFmt w:val="bullet"/>
      <w:lvlText w:val=""/>
      <w:lvlJc w:val="left"/>
      <w:pPr>
        <w:tabs>
          <w:tab w:val="num" w:pos="720"/>
        </w:tabs>
        <w:ind w:left="720" w:hanging="360"/>
      </w:pPr>
      <w:rPr>
        <w:rFonts w:ascii="Symbol" w:hAnsi="Symbol" w:hint="default"/>
      </w:rPr>
    </w:lvl>
    <w:lvl w:ilvl="1" w:tplc="03E0DFAE" w:tentative="1">
      <w:start w:val="1"/>
      <w:numFmt w:val="bullet"/>
      <w:lvlText w:val="•"/>
      <w:lvlJc w:val="left"/>
      <w:pPr>
        <w:tabs>
          <w:tab w:val="num" w:pos="1440"/>
        </w:tabs>
        <w:ind w:left="1440" w:hanging="360"/>
      </w:pPr>
      <w:rPr>
        <w:rFonts w:ascii="Arial" w:hAnsi="Arial" w:hint="default"/>
      </w:rPr>
    </w:lvl>
    <w:lvl w:ilvl="2" w:tplc="A7981246" w:tentative="1">
      <w:start w:val="1"/>
      <w:numFmt w:val="bullet"/>
      <w:lvlText w:val="•"/>
      <w:lvlJc w:val="left"/>
      <w:pPr>
        <w:tabs>
          <w:tab w:val="num" w:pos="2160"/>
        </w:tabs>
        <w:ind w:left="2160" w:hanging="360"/>
      </w:pPr>
      <w:rPr>
        <w:rFonts w:ascii="Arial" w:hAnsi="Arial" w:hint="default"/>
      </w:rPr>
    </w:lvl>
    <w:lvl w:ilvl="3" w:tplc="66F40CF0" w:tentative="1">
      <w:start w:val="1"/>
      <w:numFmt w:val="bullet"/>
      <w:lvlText w:val="•"/>
      <w:lvlJc w:val="left"/>
      <w:pPr>
        <w:tabs>
          <w:tab w:val="num" w:pos="2880"/>
        </w:tabs>
        <w:ind w:left="2880" w:hanging="360"/>
      </w:pPr>
      <w:rPr>
        <w:rFonts w:ascii="Arial" w:hAnsi="Arial" w:hint="default"/>
      </w:rPr>
    </w:lvl>
    <w:lvl w:ilvl="4" w:tplc="C28E43A8" w:tentative="1">
      <w:start w:val="1"/>
      <w:numFmt w:val="bullet"/>
      <w:lvlText w:val="•"/>
      <w:lvlJc w:val="left"/>
      <w:pPr>
        <w:tabs>
          <w:tab w:val="num" w:pos="3600"/>
        </w:tabs>
        <w:ind w:left="3600" w:hanging="360"/>
      </w:pPr>
      <w:rPr>
        <w:rFonts w:ascii="Arial" w:hAnsi="Arial" w:hint="default"/>
      </w:rPr>
    </w:lvl>
    <w:lvl w:ilvl="5" w:tplc="F260E456" w:tentative="1">
      <w:start w:val="1"/>
      <w:numFmt w:val="bullet"/>
      <w:lvlText w:val="•"/>
      <w:lvlJc w:val="left"/>
      <w:pPr>
        <w:tabs>
          <w:tab w:val="num" w:pos="4320"/>
        </w:tabs>
        <w:ind w:left="4320" w:hanging="360"/>
      </w:pPr>
      <w:rPr>
        <w:rFonts w:ascii="Arial" w:hAnsi="Arial" w:hint="default"/>
      </w:rPr>
    </w:lvl>
    <w:lvl w:ilvl="6" w:tplc="424CC19E" w:tentative="1">
      <w:start w:val="1"/>
      <w:numFmt w:val="bullet"/>
      <w:lvlText w:val="•"/>
      <w:lvlJc w:val="left"/>
      <w:pPr>
        <w:tabs>
          <w:tab w:val="num" w:pos="5040"/>
        </w:tabs>
        <w:ind w:left="5040" w:hanging="360"/>
      </w:pPr>
      <w:rPr>
        <w:rFonts w:ascii="Arial" w:hAnsi="Arial" w:hint="default"/>
      </w:rPr>
    </w:lvl>
    <w:lvl w:ilvl="7" w:tplc="4246CEE0" w:tentative="1">
      <w:start w:val="1"/>
      <w:numFmt w:val="bullet"/>
      <w:lvlText w:val="•"/>
      <w:lvlJc w:val="left"/>
      <w:pPr>
        <w:tabs>
          <w:tab w:val="num" w:pos="5760"/>
        </w:tabs>
        <w:ind w:left="5760" w:hanging="360"/>
      </w:pPr>
      <w:rPr>
        <w:rFonts w:ascii="Arial" w:hAnsi="Arial" w:hint="default"/>
      </w:rPr>
    </w:lvl>
    <w:lvl w:ilvl="8" w:tplc="16EEF814" w:tentative="1">
      <w:start w:val="1"/>
      <w:numFmt w:val="bullet"/>
      <w:lvlText w:val="•"/>
      <w:lvlJc w:val="left"/>
      <w:pPr>
        <w:tabs>
          <w:tab w:val="num" w:pos="6480"/>
        </w:tabs>
        <w:ind w:left="6480" w:hanging="360"/>
      </w:pPr>
      <w:rPr>
        <w:rFonts w:ascii="Arial" w:hAnsi="Arial" w:hint="default"/>
      </w:rPr>
    </w:lvl>
  </w:abstractNum>
  <w:abstractNum w:abstractNumId="37">
    <w:nsid w:val="5E2E64D2"/>
    <w:multiLevelType w:val="hybridMultilevel"/>
    <w:tmpl w:val="47F86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FE0540B"/>
    <w:multiLevelType w:val="hybridMultilevel"/>
    <w:tmpl w:val="5822A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2316A5"/>
    <w:multiLevelType w:val="hybridMultilevel"/>
    <w:tmpl w:val="40EAD32E"/>
    <w:lvl w:ilvl="0" w:tplc="DDCEE2B2">
      <w:start w:val="3"/>
      <w:numFmt w:val="decimal"/>
      <w:lvlText w:val="%1)"/>
      <w:lvlJc w:val="left"/>
      <w:pPr>
        <w:ind w:left="3690" w:hanging="360"/>
      </w:pPr>
      <w:rPr>
        <w:rFonts w:hint="default"/>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40">
    <w:nsid w:val="628431ED"/>
    <w:multiLevelType w:val="hybridMultilevel"/>
    <w:tmpl w:val="8DBA7C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395201D"/>
    <w:multiLevelType w:val="hybridMultilevel"/>
    <w:tmpl w:val="EC204566"/>
    <w:lvl w:ilvl="0" w:tplc="04090001">
      <w:start w:val="1"/>
      <w:numFmt w:val="bullet"/>
      <w:pStyle w:val="ISOBullets2"/>
      <w:lvlText w:val="o"/>
      <w:lvlJc w:val="left"/>
      <w:pPr>
        <w:tabs>
          <w:tab w:val="num" w:pos="360"/>
        </w:tabs>
        <w:ind w:left="360" w:hanging="360"/>
      </w:pPr>
      <w:rPr>
        <w:rFonts w:ascii="Courier New" w:hAnsi="Courier New" w:hint="default"/>
        <w:sz w:val="16"/>
      </w:rPr>
    </w:lvl>
    <w:lvl w:ilvl="1" w:tplc="04090003">
      <w:start w:val="1"/>
      <w:numFmt w:val="bullet"/>
      <w:lvlText w:val="o"/>
      <w:lvlJc w:val="left"/>
      <w:pPr>
        <w:tabs>
          <w:tab w:val="num" w:pos="1080"/>
        </w:tabs>
        <w:ind w:left="1080" w:hanging="360"/>
      </w:pPr>
      <w:rPr>
        <w:rFonts w:ascii="Times New Roman Bold" w:hAnsi="Times New Roman Bold" w:hint="default"/>
        <w:b/>
        <w:i w:val="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5790F72"/>
    <w:multiLevelType w:val="hybridMultilevel"/>
    <w:tmpl w:val="299E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64F3D73"/>
    <w:multiLevelType w:val="multilevel"/>
    <w:tmpl w:val="3F0C42BA"/>
    <w:lvl w:ilvl="0">
      <w:start w:val="1"/>
      <w:numFmt w:val="bullet"/>
      <w:lvlText w:val=""/>
      <w:lvlJc w:val="left"/>
      <w:pPr>
        <w:tabs>
          <w:tab w:val="num" w:pos="420"/>
        </w:tabs>
        <w:ind w:left="290" w:hanging="23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44">
    <w:nsid w:val="667C0177"/>
    <w:multiLevelType w:val="multilevel"/>
    <w:tmpl w:val="BB74ED96"/>
    <w:styleLink w:val="CurrentList1"/>
    <w:lvl w:ilvl="0">
      <w:start w:val="1"/>
      <w:numFmt w:val="decimal"/>
      <w:suff w:val="space"/>
      <w:lvlText w:val="Section %1"/>
      <w:lvlJc w:val="left"/>
      <w:pPr>
        <w:ind w:left="0" w:firstLine="0"/>
      </w:pPr>
      <w:rPr>
        <w:rFonts w:ascii="Arial" w:hAnsi="Arial" w:cs="Times New Roman"/>
        <w:b/>
        <w:sz w:val="36"/>
      </w:rPr>
    </w:lvl>
    <w:lvl w:ilvl="1">
      <w:start w:val="1"/>
      <w:numFmt w:val="decimal"/>
      <w:suff w:val="space"/>
      <w:lvlText w:val="%1.%2"/>
      <w:lvlJc w:val="left"/>
      <w:pPr>
        <w:ind w:left="0" w:firstLine="0"/>
      </w:pPr>
      <w:rPr>
        <w:rFonts w:ascii="Arial" w:hAnsi="Arial" w:cs="Times New Roman"/>
        <w:b/>
        <w:sz w:val="24"/>
      </w:rPr>
    </w:lvl>
    <w:lvl w:ilvl="2">
      <w:start w:val="1"/>
      <w:numFmt w:val="decimal"/>
      <w:suff w:val="space"/>
      <w:lvlText w:val="%2.%1.%3"/>
      <w:lvlJc w:val="left"/>
      <w:pPr>
        <w:ind w:left="0" w:firstLine="0"/>
      </w:pPr>
      <w:rPr>
        <w:rFonts w:ascii="Arial" w:hAnsi="Arial" w:cs="Times New Roman" w:hint="default"/>
        <w:b/>
        <w:i w:val="0"/>
        <w:sz w:val="20"/>
        <w:szCs w:val="20"/>
      </w:rPr>
    </w:lvl>
    <w:lvl w:ilvl="3">
      <w:start w:val="1"/>
      <w:numFmt w:val="decimal"/>
      <w:suff w:val="space"/>
      <w:lvlText w:val="%1.%2.%3.%4"/>
      <w:lvlJc w:val="left"/>
      <w:pPr>
        <w:ind w:left="0" w:firstLine="0"/>
      </w:pPr>
      <w:rPr>
        <w:rFonts w:ascii="Arial" w:hAnsi="Arial" w:cs="Times New Roman" w:hint="default"/>
        <w:b w:val="0"/>
        <w:i/>
        <w:sz w:val="20"/>
        <w:szCs w:val="20"/>
      </w:rPr>
    </w:lvl>
    <w:lvl w:ilvl="4">
      <w:start w:val="1"/>
      <w:numFmt w:val="decimal"/>
      <w:lvlRestart w:val="0"/>
      <w:suff w:val="space"/>
      <w:lvlText w:val="%1.%2.%3.%4.%5"/>
      <w:lvlJc w:val="left"/>
      <w:pPr>
        <w:ind w:left="0" w:firstLine="0"/>
      </w:pPr>
      <w:rPr>
        <w:rFonts w:cs="Times New Roman" w:hint="default"/>
      </w:rPr>
    </w:lvl>
    <w:lvl w:ilvl="5">
      <w:start w:val="1"/>
      <w:numFmt w:val="decimal"/>
      <w:lvlRestart w:val="0"/>
      <w:lvlText w:val="%1.%2.%3.%4.%5.%6"/>
      <w:lvlJc w:val="left"/>
      <w:pPr>
        <w:tabs>
          <w:tab w:val="num" w:pos="1800"/>
        </w:tabs>
        <w:ind w:left="0" w:firstLine="0"/>
      </w:pPr>
      <w:rPr>
        <w:rFonts w:cs="Times New Roman" w:hint="default"/>
      </w:rPr>
    </w:lvl>
    <w:lvl w:ilvl="6">
      <w:start w:val="1"/>
      <w:numFmt w:val="decimal"/>
      <w:lvlRestart w:val="0"/>
      <w:lvlText w:val="%1.%2.%3.%4.%5.%6.%7"/>
      <w:lvlJc w:val="left"/>
      <w:pPr>
        <w:tabs>
          <w:tab w:val="num" w:pos="2160"/>
        </w:tabs>
        <w:ind w:left="0" w:firstLine="0"/>
      </w:pPr>
      <w:rPr>
        <w:rFonts w:cs="Times New Roman" w:hint="default"/>
      </w:rPr>
    </w:lvl>
    <w:lvl w:ilvl="7">
      <w:start w:val="1"/>
      <w:numFmt w:val="decimal"/>
      <w:lvlRestart w:val="0"/>
      <w:lvlText w:val="%1.%2.%3.%4.%5.%6.%7.%8"/>
      <w:lvlJc w:val="left"/>
      <w:pPr>
        <w:tabs>
          <w:tab w:val="num" w:pos="2520"/>
        </w:tabs>
        <w:ind w:left="0" w:firstLine="0"/>
      </w:pPr>
      <w:rPr>
        <w:rFonts w:cs="Times New Roman" w:hint="default"/>
      </w:rPr>
    </w:lvl>
    <w:lvl w:ilvl="8">
      <w:start w:val="1"/>
      <w:numFmt w:val="decimal"/>
      <w:lvlRestart w:val="0"/>
      <w:lvlText w:val="%1.%2.%3.%4.%5.%6.%7.%8.%9"/>
      <w:lvlJc w:val="left"/>
      <w:pPr>
        <w:tabs>
          <w:tab w:val="num" w:pos="2880"/>
        </w:tabs>
        <w:ind w:left="0" w:firstLine="0"/>
      </w:pPr>
      <w:rPr>
        <w:rFonts w:cs="Times New Roman" w:hint="default"/>
      </w:rPr>
    </w:lvl>
  </w:abstractNum>
  <w:abstractNum w:abstractNumId="45">
    <w:nsid w:val="68BB0BB7"/>
    <w:multiLevelType w:val="hybridMultilevel"/>
    <w:tmpl w:val="4D947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C361861"/>
    <w:multiLevelType w:val="hybridMultilevel"/>
    <w:tmpl w:val="DD886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6FDA4BF6"/>
    <w:multiLevelType w:val="hybridMultilevel"/>
    <w:tmpl w:val="CE460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1964AA0"/>
    <w:multiLevelType w:val="hybridMultilevel"/>
    <w:tmpl w:val="5B346478"/>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735C4F6F"/>
    <w:multiLevelType w:val="hybridMultilevel"/>
    <w:tmpl w:val="1F4E7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3B9502F"/>
    <w:multiLevelType w:val="hybridMultilevel"/>
    <w:tmpl w:val="B21EB7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77F8373E"/>
    <w:multiLevelType w:val="hybridMultilevel"/>
    <w:tmpl w:val="21842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B017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nsid w:val="7AD80C57"/>
    <w:multiLevelType w:val="hybridMultilevel"/>
    <w:tmpl w:val="FA0C2C5C"/>
    <w:lvl w:ilvl="0" w:tplc="1FA8C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7BB63B62"/>
    <w:multiLevelType w:val="hybridMultilevel"/>
    <w:tmpl w:val="AD983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BBF263C"/>
    <w:multiLevelType w:val="hybridMultilevel"/>
    <w:tmpl w:val="F1CA9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CBE46D8"/>
    <w:multiLevelType w:val="hybridMultilevel"/>
    <w:tmpl w:val="39D2A346"/>
    <w:lvl w:ilvl="0" w:tplc="4C189744">
      <w:start w:val="1"/>
      <w:numFmt w:val="bullet"/>
      <w:lvlText w:val="•"/>
      <w:lvlJc w:val="left"/>
      <w:pPr>
        <w:tabs>
          <w:tab w:val="num" w:pos="720"/>
        </w:tabs>
        <w:ind w:left="720" w:hanging="360"/>
      </w:pPr>
      <w:rPr>
        <w:rFonts w:ascii="Arial" w:hAnsi="Arial" w:hint="default"/>
      </w:rPr>
    </w:lvl>
    <w:lvl w:ilvl="1" w:tplc="98C2C15A" w:tentative="1">
      <w:start w:val="1"/>
      <w:numFmt w:val="bullet"/>
      <w:lvlText w:val="•"/>
      <w:lvlJc w:val="left"/>
      <w:pPr>
        <w:tabs>
          <w:tab w:val="num" w:pos="1440"/>
        </w:tabs>
        <w:ind w:left="1440" w:hanging="360"/>
      </w:pPr>
      <w:rPr>
        <w:rFonts w:ascii="Arial" w:hAnsi="Arial" w:hint="default"/>
      </w:rPr>
    </w:lvl>
    <w:lvl w:ilvl="2" w:tplc="35AA01AC" w:tentative="1">
      <w:start w:val="1"/>
      <w:numFmt w:val="bullet"/>
      <w:lvlText w:val="•"/>
      <w:lvlJc w:val="left"/>
      <w:pPr>
        <w:tabs>
          <w:tab w:val="num" w:pos="2160"/>
        </w:tabs>
        <w:ind w:left="2160" w:hanging="360"/>
      </w:pPr>
      <w:rPr>
        <w:rFonts w:ascii="Arial" w:hAnsi="Arial" w:hint="default"/>
      </w:rPr>
    </w:lvl>
    <w:lvl w:ilvl="3" w:tplc="6B5C17C2" w:tentative="1">
      <w:start w:val="1"/>
      <w:numFmt w:val="bullet"/>
      <w:lvlText w:val="•"/>
      <w:lvlJc w:val="left"/>
      <w:pPr>
        <w:tabs>
          <w:tab w:val="num" w:pos="2880"/>
        </w:tabs>
        <w:ind w:left="2880" w:hanging="360"/>
      </w:pPr>
      <w:rPr>
        <w:rFonts w:ascii="Arial" w:hAnsi="Arial" w:hint="default"/>
      </w:rPr>
    </w:lvl>
    <w:lvl w:ilvl="4" w:tplc="D8329C0E" w:tentative="1">
      <w:start w:val="1"/>
      <w:numFmt w:val="bullet"/>
      <w:lvlText w:val="•"/>
      <w:lvlJc w:val="left"/>
      <w:pPr>
        <w:tabs>
          <w:tab w:val="num" w:pos="3600"/>
        </w:tabs>
        <w:ind w:left="3600" w:hanging="360"/>
      </w:pPr>
      <w:rPr>
        <w:rFonts w:ascii="Arial" w:hAnsi="Arial" w:hint="default"/>
      </w:rPr>
    </w:lvl>
    <w:lvl w:ilvl="5" w:tplc="52FE665E" w:tentative="1">
      <w:start w:val="1"/>
      <w:numFmt w:val="bullet"/>
      <w:lvlText w:val="•"/>
      <w:lvlJc w:val="left"/>
      <w:pPr>
        <w:tabs>
          <w:tab w:val="num" w:pos="4320"/>
        </w:tabs>
        <w:ind w:left="4320" w:hanging="360"/>
      </w:pPr>
      <w:rPr>
        <w:rFonts w:ascii="Arial" w:hAnsi="Arial" w:hint="default"/>
      </w:rPr>
    </w:lvl>
    <w:lvl w:ilvl="6" w:tplc="7E142D56" w:tentative="1">
      <w:start w:val="1"/>
      <w:numFmt w:val="bullet"/>
      <w:lvlText w:val="•"/>
      <w:lvlJc w:val="left"/>
      <w:pPr>
        <w:tabs>
          <w:tab w:val="num" w:pos="5040"/>
        </w:tabs>
        <w:ind w:left="5040" w:hanging="360"/>
      </w:pPr>
      <w:rPr>
        <w:rFonts w:ascii="Arial" w:hAnsi="Arial" w:hint="default"/>
      </w:rPr>
    </w:lvl>
    <w:lvl w:ilvl="7" w:tplc="C4C07646" w:tentative="1">
      <w:start w:val="1"/>
      <w:numFmt w:val="bullet"/>
      <w:lvlText w:val="•"/>
      <w:lvlJc w:val="left"/>
      <w:pPr>
        <w:tabs>
          <w:tab w:val="num" w:pos="5760"/>
        </w:tabs>
        <w:ind w:left="5760" w:hanging="360"/>
      </w:pPr>
      <w:rPr>
        <w:rFonts w:ascii="Arial" w:hAnsi="Arial" w:hint="default"/>
      </w:rPr>
    </w:lvl>
    <w:lvl w:ilvl="8" w:tplc="DCB6C258" w:tentative="1">
      <w:start w:val="1"/>
      <w:numFmt w:val="bullet"/>
      <w:lvlText w:val="•"/>
      <w:lvlJc w:val="left"/>
      <w:pPr>
        <w:tabs>
          <w:tab w:val="num" w:pos="6480"/>
        </w:tabs>
        <w:ind w:left="6480" w:hanging="360"/>
      </w:pPr>
      <w:rPr>
        <w:rFonts w:ascii="Arial" w:hAnsi="Arial" w:hint="default"/>
      </w:rPr>
    </w:lvl>
  </w:abstractNum>
  <w:abstractNum w:abstractNumId="57">
    <w:nsid w:val="7EE3290F"/>
    <w:multiLevelType w:val="hybridMultilevel"/>
    <w:tmpl w:val="DBBC7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1"/>
  </w:num>
  <w:num w:numId="2">
    <w:abstractNumId w:val="3"/>
  </w:num>
  <w:num w:numId="3">
    <w:abstractNumId w:val="41"/>
  </w:num>
  <w:num w:numId="4">
    <w:abstractNumId w:val="27"/>
  </w:num>
  <w:num w:numId="5">
    <w:abstractNumId w:val="13"/>
  </w:num>
  <w:num w:numId="6">
    <w:abstractNumId w:val="32"/>
  </w:num>
  <w:num w:numId="7">
    <w:abstractNumId w:val="11"/>
  </w:num>
  <w:num w:numId="8">
    <w:abstractNumId w:val="10"/>
  </w:num>
  <w:num w:numId="9">
    <w:abstractNumId w:val="8"/>
  </w:num>
  <w:num w:numId="10">
    <w:abstractNumId w:val="56"/>
  </w:num>
  <w:num w:numId="11">
    <w:abstractNumId w:val="39"/>
  </w:num>
  <w:num w:numId="12">
    <w:abstractNumId w:val="53"/>
  </w:num>
  <w:num w:numId="13">
    <w:abstractNumId w:val="12"/>
  </w:num>
  <w:num w:numId="14">
    <w:abstractNumId w:val="9"/>
  </w:num>
  <w:num w:numId="15">
    <w:abstractNumId w:val="33"/>
  </w:num>
  <w:num w:numId="16">
    <w:abstractNumId w:val="50"/>
  </w:num>
  <w:num w:numId="17">
    <w:abstractNumId w:val="35"/>
  </w:num>
  <w:num w:numId="18">
    <w:abstractNumId w:val="49"/>
  </w:num>
  <w:num w:numId="19">
    <w:abstractNumId w:val="5"/>
  </w:num>
  <w:num w:numId="20">
    <w:abstractNumId w:val="15"/>
  </w:num>
  <w:num w:numId="21">
    <w:abstractNumId w:val="5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14"/>
  </w:num>
  <w:num w:numId="25">
    <w:abstractNumId w:val="18"/>
  </w:num>
  <w:num w:numId="26">
    <w:abstractNumId w:val="30"/>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7"/>
  </w:num>
  <w:num w:numId="33">
    <w:abstractNumId w:val="52"/>
  </w:num>
  <w:num w:numId="34">
    <w:abstractNumId w:val="28"/>
  </w:num>
  <w:num w:numId="35">
    <w:abstractNumId w:val="37"/>
  </w:num>
  <w:num w:numId="36">
    <w:abstractNumId w:val="46"/>
  </w:num>
  <w:num w:numId="37">
    <w:abstractNumId w:val="47"/>
  </w:num>
  <w:num w:numId="38">
    <w:abstractNumId w:val="29"/>
  </w:num>
  <w:num w:numId="39">
    <w:abstractNumId w:val="4"/>
  </w:num>
  <w:num w:numId="40">
    <w:abstractNumId w:val="38"/>
  </w:num>
  <w:num w:numId="41">
    <w:abstractNumId w:val="51"/>
  </w:num>
  <w:num w:numId="42">
    <w:abstractNumId w:val="55"/>
  </w:num>
  <w:num w:numId="43">
    <w:abstractNumId w:val="40"/>
  </w:num>
  <w:num w:numId="44">
    <w:abstractNumId w:val="17"/>
  </w:num>
  <w:num w:numId="45">
    <w:abstractNumId w:val="25"/>
  </w:num>
  <w:num w:numId="46">
    <w:abstractNumId w:val="0"/>
    <w:lvlOverride w:ilvl="0">
      <w:lvl w:ilvl="0">
        <w:start w:val="1"/>
        <w:numFmt w:val="bullet"/>
        <w:lvlText w:val=""/>
        <w:legacy w:legacy="1" w:legacySpace="0" w:legacyIndent="230"/>
        <w:lvlJc w:val="left"/>
        <w:pPr>
          <w:ind w:left="1180" w:hanging="230"/>
        </w:pPr>
        <w:rPr>
          <w:rFonts w:ascii="Symbol" w:hAnsi="Symbol" w:hint="default"/>
        </w:rPr>
      </w:lvl>
    </w:lvlOverride>
  </w:num>
  <w:num w:numId="47">
    <w:abstractNumId w:val="21"/>
  </w:num>
  <w:num w:numId="48">
    <w:abstractNumId w:val="43"/>
  </w:num>
  <w:num w:numId="49">
    <w:abstractNumId w:val="20"/>
  </w:num>
  <w:num w:numId="50">
    <w:abstractNumId w:val="44"/>
  </w:num>
  <w:num w:numId="51">
    <w:abstractNumId w:val="1"/>
  </w:num>
  <w:num w:numId="52">
    <w:abstractNumId w:val="22"/>
  </w:num>
  <w:num w:numId="53">
    <w:abstractNumId w:val="54"/>
  </w:num>
  <w:num w:numId="54">
    <w:abstractNumId w:val="19"/>
  </w:num>
  <w:num w:numId="55">
    <w:abstractNumId w:val="2"/>
  </w:num>
  <w:num w:numId="56">
    <w:abstractNumId w:val="23"/>
  </w:num>
  <w:num w:numId="57">
    <w:abstractNumId w:val="6"/>
  </w:num>
  <w:num w:numId="58">
    <w:abstractNumId w:val="45"/>
  </w:num>
  <w:num w:numId="59">
    <w:abstractNumId w:val="34"/>
  </w:num>
  <w:num w:numId="60">
    <w:abstractNumId w:val="24"/>
  </w:num>
  <w:num w:numId="61">
    <w:abstractNumId w:val="48"/>
  </w:num>
  <w:num w:numId="62">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trackRevisions/>
  <w:defaultTabStop w:val="720"/>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872"/>
    <w:rsid w:val="00000FF1"/>
    <w:rsid w:val="000017C6"/>
    <w:rsid w:val="00002361"/>
    <w:rsid w:val="000050DB"/>
    <w:rsid w:val="000078E8"/>
    <w:rsid w:val="000114BF"/>
    <w:rsid w:val="0001446F"/>
    <w:rsid w:val="00015351"/>
    <w:rsid w:val="00015A93"/>
    <w:rsid w:val="0001628C"/>
    <w:rsid w:val="0002026F"/>
    <w:rsid w:val="00024107"/>
    <w:rsid w:val="00024B93"/>
    <w:rsid w:val="00025098"/>
    <w:rsid w:val="00025120"/>
    <w:rsid w:val="00027943"/>
    <w:rsid w:val="00027A2B"/>
    <w:rsid w:val="00027BBD"/>
    <w:rsid w:val="00030C7B"/>
    <w:rsid w:val="000377CC"/>
    <w:rsid w:val="00037AD6"/>
    <w:rsid w:val="0004173F"/>
    <w:rsid w:val="000422A4"/>
    <w:rsid w:val="00045E73"/>
    <w:rsid w:val="000470EE"/>
    <w:rsid w:val="000508CC"/>
    <w:rsid w:val="00052BDA"/>
    <w:rsid w:val="000542DF"/>
    <w:rsid w:val="00054D50"/>
    <w:rsid w:val="000559F1"/>
    <w:rsid w:val="00055A1A"/>
    <w:rsid w:val="00055A46"/>
    <w:rsid w:val="00061195"/>
    <w:rsid w:val="00061489"/>
    <w:rsid w:val="00065884"/>
    <w:rsid w:val="00066338"/>
    <w:rsid w:val="000705B2"/>
    <w:rsid w:val="00072B71"/>
    <w:rsid w:val="0007687E"/>
    <w:rsid w:val="00077B17"/>
    <w:rsid w:val="00077C06"/>
    <w:rsid w:val="00080655"/>
    <w:rsid w:val="00080D67"/>
    <w:rsid w:val="0008640D"/>
    <w:rsid w:val="000876E9"/>
    <w:rsid w:val="00090D00"/>
    <w:rsid w:val="00090D47"/>
    <w:rsid w:val="000948C9"/>
    <w:rsid w:val="00095F22"/>
    <w:rsid w:val="0009630D"/>
    <w:rsid w:val="00097713"/>
    <w:rsid w:val="00097EFD"/>
    <w:rsid w:val="000A1399"/>
    <w:rsid w:val="000A2E2B"/>
    <w:rsid w:val="000A30CE"/>
    <w:rsid w:val="000A4793"/>
    <w:rsid w:val="000B000C"/>
    <w:rsid w:val="000B0750"/>
    <w:rsid w:val="000B41F6"/>
    <w:rsid w:val="000B4D37"/>
    <w:rsid w:val="000B6C8E"/>
    <w:rsid w:val="000B7248"/>
    <w:rsid w:val="000C2F80"/>
    <w:rsid w:val="000C3B9D"/>
    <w:rsid w:val="000C790C"/>
    <w:rsid w:val="000C7C8A"/>
    <w:rsid w:val="000D16D6"/>
    <w:rsid w:val="000D316D"/>
    <w:rsid w:val="000D4215"/>
    <w:rsid w:val="000D6AC6"/>
    <w:rsid w:val="000D7E88"/>
    <w:rsid w:val="000E0592"/>
    <w:rsid w:val="000E1608"/>
    <w:rsid w:val="000E59ED"/>
    <w:rsid w:val="000E6E1E"/>
    <w:rsid w:val="000E7F20"/>
    <w:rsid w:val="000F0C87"/>
    <w:rsid w:val="000F2321"/>
    <w:rsid w:val="000F6BC3"/>
    <w:rsid w:val="001056B0"/>
    <w:rsid w:val="00105A20"/>
    <w:rsid w:val="0010705C"/>
    <w:rsid w:val="001070DD"/>
    <w:rsid w:val="00110A37"/>
    <w:rsid w:val="001119F5"/>
    <w:rsid w:val="0011259E"/>
    <w:rsid w:val="001154A1"/>
    <w:rsid w:val="00115F7F"/>
    <w:rsid w:val="00116B43"/>
    <w:rsid w:val="0011776B"/>
    <w:rsid w:val="0012171A"/>
    <w:rsid w:val="001224D6"/>
    <w:rsid w:val="001229D2"/>
    <w:rsid w:val="00124E02"/>
    <w:rsid w:val="001262C3"/>
    <w:rsid w:val="00126B06"/>
    <w:rsid w:val="00127495"/>
    <w:rsid w:val="001274E2"/>
    <w:rsid w:val="00130C69"/>
    <w:rsid w:val="00131830"/>
    <w:rsid w:val="00131A2D"/>
    <w:rsid w:val="001320ED"/>
    <w:rsid w:val="0013358D"/>
    <w:rsid w:val="00134643"/>
    <w:rsid w:val="00135355"/>
    <w:rsid w:val="001357D0"/>
    <w:rsid w:val="001400DB"/>
    <w:rsid w:val="00141D4E"/>
    <w:rsid w:val="00142CC6"/>
    <w:rsid w:val="00142E7E"/>
    <w:rsid w:val="00143407"/>
    <w:rsid w:val="0014559B"/>
    <w:rsid w:val="00154701"/>
    <w:rsid w:val="001554A1"/>
    <w:rsid w:val="00156255"/>
    <w:rsid w:val="00156EDD"/>
    <w:rsid w:val="001600B7"/>
    <w:rsid w:val="00160BE1"/>
    <w:rsid w:val="00161464"/>
    <w:rsid w:val="001616E4"/>
    <w:rsid w:val="00161AF7"/>
    <w:rsid w:val="001665B3"/>
    <w:rsid w:val="00166C30"/>
    <w:rsid w:val="0017020F"/>
    <w:rsid w:val="00173636"/>
    <w:rsid w:val="00175063"/>
    <w:rsid w:val="00176DC4"/>
    <w:rsid w:val="00180E3F"/>
    <w:rsid w:val="00181530"/>
    <w:rsid w:val="00181901"/>
    <w:rsid w:val="001825DB"/>
    <w:rsid w:val="00183025"/>
    <w:rsid w:val="00183566"/>
    <w:rsid w:val="00184148"/>
    <w:rsid w:val="00184473"/>
    <w:rsid w:val="00184E00"/>
    <w:rsid w:val="00185318"/>
    <w:rsid w:val="0018565B"/>
    <w:rsid w:val="00186151"/>
    <w:rsid w:val="00186195"/>
    <w:rsid w:val="00190933"/>
    <w:rsid w:val="001921FC"/>
    <w:rsid w:val="0019389F"/>
    <w:rsid w:val="0019500A"/>
    <w:rsid w:val="001A0BFD"/>
    <w:rsid w:val="001A13F5"/>
    <w:rsid w:val="001A3D3C"/>
    <w:rsid w:val="001A4245"/>
    <w:rsid w:val="001A50F1"/>
    <w:rsid w:val="001A6099"/>
    <w:rsid w:val="001A6292"/>
    <w:rsid w:val="001B03A5"/>
    <w:rsid w:val="001B0A8A"/>
    <w:rsid w:val="001B0B4C"/>
    <w:rsid w:val="001B2C2F"/>
    <w:rsid w:val="001B33E7"/>
    <w:rsid w:val="001B38FF"/>
    <w:rsid w:val="001B5A5A"/>
    <w:rsid w:val="001C037E"/>
    <w:rsid w:val="001C21CF"/>
    <w:rsid w:val="001C3C69"/>
    <w:rsid w:val="001C46FF"/>
    <w:rsid w:val="001C495C"/>
    <w:rsid w:val="001C4E07"/>
    <w:rsid w:val="001C53A2"/>
    <w:rsid w:val="001C62AC"/>
    <w:rsid w:val="001C6708"/>
    <w:rsid w:val="001C6BD5"/>
    <w:rsid w:val="001C77DE"/>
    <w:rsid w:val="001D1F41"/>
    <w:rsid w:val="001D56F3"/>
    <w:rsid w:val="001E127F"/>
    <w:rsid w:val="001E144B"/>
    <w:rsid w:val="001E23A5"/>
    <w:rsid w:val="001E4F42"/>
    <w:rsid w:val="001E794B"/>
    <w:rsid w:val="001F1DA5"/>
    <w:rsid w:val="001F3268"/>
    <w:rsid w:val="001F6280"/>
    <w:rsid w:val="001F7379"/>
    <w:rsid w:val="00200D26"/>
    <w:rsid w:val="002034BA"/>
    <w:rsid w:val="00205668"/>
    <w:rsid w:val="00205D05"/>
    <w:rsid w:val="0020676F"/>
    <w:rsid w:val="0020690D"/>
    <w:rsid w:val="00207BAF"/>
    <w:rsid w:val="002106ED"/>
    <w:rsid w:val="00211147"/>
    <w:rsid w:val="00211AF2"/>
    <w:rsid w:val="00212428"/>
    <w:rsid w:val="0021505C"/>
    <w:rsid w:val="00215FD1"/>
    <w:rsid w:val="002166E5"/>
    <w:rsid w:val="00216A78"/>
    <w:rsid w:val="00216D21"/>
    <w:rsid w:val="00216DAE"/>
    <w:rsid w:val="002171C3"/>
    <w:rsid w:val="0021759E"/>
    <w:rsid w:val="0021772D"/>
    <w:rsid w:val="002179CD"/>
    <w:rsid w:val="00217AA1"/>
    <w:rsid w:val="0022044E"/>
    <w:rsid w:val="00220877"/>
    <w:rsid w:val="002208A1"/>
    <w:rsid w:val="00221176"/>
    <w:rsid w:val="0022163C"/>
    <w:rsid w:val="00221707"/>
    <w:rsid w:val="00222F08"/>
    <w:rsid w:val="0022326E"/>
    <w:rsid w:val="0022512D"/>
    <w:rsid w:val="00225BE5"/>
    <w:rsid w:val="002260B5"/>
    <w:rsid w:val="002264B0"/>
    <w:rsid w:val="002268F4"/>
    <w:rsid w:val="00227CEB"/>
    <w:rsid w:val="0023076C"/>
    <w:rsid w:val="00233493"/>
    <w:rsid w:val="0023695F"/>
    <w:rsid w:val="00241354"/>
    <w:rsid w:val="00242A29"/>
    <w:rsid w:val="00244552"/>
    <w:rsid w:val="002453BF"/>
    <w:rsid w:val="00251E87"/>
    <w:rsid w:val="002536CA"/>
    <w:rsid w:val="00253704"/>
    <w:rsid w:val="002540BB"/>
    <w:rsid w:val="0025452D"/>
    <w:rsid w:val="002549D2"/>
    <w:rsid w:val="00254BC1"/>
    <w:rsid w:val="00257E27"/>
    <w:rsid w:val="0026009B"/>
    <w:rsid w:val="00260B6B"/>
    <w:rsid w:val="00261524"/>
    <w:rsid w:val="002617DB"/>
    <w:rsid w:val="00264CD4"/>
    <w:rsid w:val="00267ADE"/>
    <w:rsid w:val="00271034"/>
    <w:rsid w:val="0027343D"/>
    <w:rsid w:val="002737EE"/>
    <w:rsid w:val="002804B8"/>
    <w:rsid w:val="00281380"/>
    <w:rsid w:val="0028363D"/>
    <w:rsid w:val="002858DB"/>
    <w:rsid w:val="00286202"/>
    <w:rsid w:val="00287576"/>
    <w:rsid w:val="0029184B"/>
    <w:rsid w:val="00294611"/>
    <w:rsid w:val="0029513C"/>
    <w:rsid w:val="002960E4"/>
    <w:rsid w:val="002A081E"/>
    <w:rsid w:val="002A0D34"/>
    <w:rsid w:val="002A11C0"/>
    <w:rsid w:val="002A36D0"/>
    <w:rsid w:val="002A679E"/>
    <w:rsid w:val="002A6D8C"/>
    <w:rsid w:val="002A7215"/>
    <w:rsid w:val="002A7576"/>
    <w:rsid w:val="002A7B83"/>
    <w:rsid w:val="002A7EE0"/>
    <w:rsid w:val="002B0073"/>
    <w:rsid w:val="002B1359"/>
    <w:rsid w:val="002B1F52"/>
    <w:rsid w:val="002B25D2"/>
    <w:rsid w:val="002B33A0"/>
    <w:rsid w:val="002B4687"/>
    <w:rsid w:val="002B5865"/>
    <w:rsid w:val="002B6D01"/>
    <w:rsid w:val="002B7AB7"/>
    <w:rsid w:val="002C19A5"/>
    <w:rsid w:val="002C231B"/>
    <w:rsid w:val="002C2E63"/>
    <w:rsid w:val="002C41FA"/>
    <w:rsid w:val="002C5B4F"/>
    <w:rsid w:val="002D020B"/>
    <w:rsid w:val="002D2327"/>
    <w:rsid w:val="002D3777"/>
    <w:rsid w:val="002D39E7"/>
    <w:rsid w:val="002D6161"/>
    <w:rsid w:val="002D621B"/>
    <w:rsid w:val="002D6565"/>
    <w:rsid w:val="002E093A"/>
    <w:rsid w:val="002E19B4"/>
    <w:rsid w:val="002E2BAA"/>
    <w:rsid w:val="002E51D8"/>
    <w:rsid w:val="002F0154"/>
    <w:rsid w:val="002F1373"/>
    <w:rsid w:val="002F2DA0"/>
    <w:rsid w:val="002F3938"/>
    <w:rsid w:val="002F4047"/>
    <w:rsid w:val="002F6BD2"/>
    <w:rsid w:val="002F6F27"/>
    <w:rsid w:val="00303563"/>
    <w:rsid w:val="00304FA1"/>
    <w:rsid w:val="003055AD"/>
    <w:rsid w:val="003060F2"/>
    <w:rsid w:val="00307F37"/>
    <w:rsid w:val="00310057"/>
    <w:rsid w:val="003113F1"/>
    <w:rsid w:val="00312A4D"/>
    <w:rsid w:val="00313313"/>
    <w:rsid w:val="00314618"/>
    <w:rsid w:val="00322BF3"/>
    <w:rsid w:val="00323658"/>
    <w:rsid w:val="00323D90"/>
    <w:rsid w:val="0032551A"/>
    <w:rsid w:val="00326931"/>
    <w:rsid w:val="00332097"/>
    <w:rsid w:val="00333825"/>
    <w:rsid w:val="003342BA"/>
    <w:rsid w:val="00337B7F"/>
    <w:rsid w:val="003413A7"/>
    <w:rsid w:val="0034369E"/>
    <w:rsid w:val="003444EA"/>
    <w:rsid w:val="00344FCC"/>
    <w:rsid w:val="00345578"/>
    <w:rsid w:val="00345DA9"/>
    <w:rsid w:val="0034608B"/>
    <w:rsid w:val="003466C3"/>
    <w:rsid w:val="003468AE"/>
    <w:rsid w:val="00347317"/>
    <w:rsid w:val="00350075"/>
    <w:rsid w:val="003504E3"/>
    <w:rsid w:val="00351B0F"/>
    <w:rsid w:val="0035223A"/>
    <w:rsid w:val="0035226C"/>
    <w:rsid w:val="00353380"/>
    <w:rsid w:val="00353CEF"/>
    <w:rsid w:val="00353F32"/>
    <w:rsid w:val="003540CF"/>
    <w:rsid w:val="00355448"/>
    <w:rsid w:val="00355937"/>
    <w:rsid w:val="00356372"/>
    <w:rsid w:val="0035697C"/>
    <w:rsid w:val="0036048D"/>
    <w:rsid w:val="0036381B"/>
    <w:rsid w:val="00365E2F"/>
    <w:rsid w:val="00367898"/>
    <w:rsid w:val="00371267"/>
    <w:rsid w:val="003734B8"/>
    <w:rsid w:val="003741C0"/>
    <w:rsid w:val="0037475B"/>
    <w:rsid w:val="00380215"/>
    <w:rsid w:val="0038321F"/>
    <w:rsid w:val="00384179"/>
    <w:rsid w:val="00385AE3"/>
    <w:rsid w:val="00386616"/>
    <w:rsid w:val="00386E5F"/>
    <w:rsid w:val="00387AC3"/>
    <w:rsid w:val="003907F0"/>
    <w:rsid w:val="00393A29"/>
    <w:rsid w:val="00393D02"/>
    <w:rsid w:val="00393E98"/>
    <w:rsid w:val="00395C03"/>
    <w:rsid w:val="003962D6"/>
    <w:rsid w:val="003968CC"/>
    <w:rsid w:val="003A0AF8"/>
    <w:rsid w:val="003A19D7"/>
    <w:rsid w:val="003A228A"/>
    <w:rsid w:val="003A3200"/>
    <w:rsid w:val="003A4FA7"/>
    <w:rsid w:val="003A5CD3"/>
    <w:rsid w:val="003A6C58"/>
    <w:rsid w:val="003A72E2"/>
    <w:rsid w:val="003A745A"/>
    <w:rsid w:val="003A7A7D"/>
    <w:rsid w:val="003B1054"/>
    <w:rsid w:val="003B1B29"/>
    <w:rsid w:val="003B30AC"/>
    <w:rsid w:val="003B33E4"/>
    <w:rsid w:val="003B39DF"/>
    <w:rsid w:val="003B452B"/>
    <w:rsid w:val="003B550D"/>
    <w:rsid w:val="003B6410"/>
    <w:rsid w:val="003B7053"/>
    <w:rsid w:val="003C10D9"/>
    <w:rsid w:val="003C3196"/>
    <w:rsid w:val="003C3691"/>
    <w:rsid w:val="003C4E2B"/>
    <w:rsid w:val="003C77BE"/>
    <w:rsid w:val="003C7F4E"/>
    <w:rsid w:val="003D48D0"/>
    <w:rsid w:val="003D498B"/>
    <w:rsid w:val="003D67B5"/>
    <w:rsid w:val="003D6BF0"/>
    <w:rsid w:val="003D6C2D"/>
    <w:rsid w:val="003E00A2"/>
    <w:rsid w:val="003E0A76"/>
    <w:rsid w:val="003E0CC6"/>
    <w:rsid w:val="003E128E"/>
    <w:rsid w:val="003E2ABD"/>
    <w:rsid w:val="003E3972"/>
    <w:rsid w:val="003E4B82"/>
    <w:rsid w:val="003E53C9"/>
    <w:rsid w:val="003E5D61"/>
    <w:rsid w:val="003F026B"/>
    <w:rsid w:val="003F1165"/>
    <w:rsid w:val="003F35B6"/>
    <w:rsid w:val="004025C1"/>
    <w:rsid w:val="00402665"/>
    <w:rsid w:val="004029E4"/>
    <w:rsid w:val="00403158"/>
    <w:rsid w:val="004034FE"/>
    <w:rsid w:val="0040386E"/>
    <w:rsid w:val="00403A43"/>
    <w:rsid w:val="004109BB"/>
    <w:rsid w:val="00412965"/>
    <w:rsid w:val="00413FB3"/>
    <w:rsid w:val="00417E53"/>
    <w:rsid w:val="00421275"/>
    <w:rsid w:val="00421C2A"/>
    <w:rsid w:val="0042415D"/>
    <w:rsid w:val="00426E19"/>
    <w:rsid w:val="00427B0D"/>
    <w:rsid w:val="00427F8E"/>
    <w:rsid w:val="0043123A"/>
    <w:rsid w:val="0043139D"/>
    <w:rsid w:val="00431516"/>
    <w:rsid w:val="00434852"/>
    <w:rsid w:val="00435162"/>
    <w:rsid w:val="00435EC8"/>
    <w:rsid w:val="00436A71"/>
    <w:rsid w:val="00436B73"/>
    <w:rsid w:val="004378A0"/>
    <w:rsid w:val="00440664"/>
    <w:rsid w:val="00442F4B"/>
    <w:rsid w:val="0044311D"/>
    <w:rsid w:val="00443A03"/>
    <w:rsid w:val="00444E94"/>
    <w:rsid w:val="00445A58"/>
    <w:rsid w:val="00446708"/>
    <w:rsid w:val="00450BB3"/>
    <w:rsid w:val="004545C2"/>
    <w:rsid w:val="00457C59"/>
    <w:rsid w:val="0046379A"/>
    <w:rsid w:val="00464088"/>
    <w:rsid w:val="00464ED7"/>
    <w:rsid w:val="00464F62"/>
    <w:rsid w:val="00465586"/>
    <w:rsid w:val="00465758"/>
    <w:rsid w:val="00465783"/>
    <w:rsid w:val="0046657C"/>
    <w:rsid w:val="0046679D"/>
    <w:rsid w:val="004669F4"/>
    <w:rsid w:val="00467718"/>
    <w:rsid w:val="00470E54"/>
    <w:rsid w:val="0047121D"/>
    <w:rsid w:val="00471C06"/>
    <w:rsid w:val="004742A9"/>
    <w:rsid w:val="00474E45"/>
    <w:rsid w:val="004752A5"/>
    <w:rsid w:val="004762E9"/>
    <w:rsid w:val="00476AA7"/>
    <w:rsid w:val="00476F82"/>
    <w:rsid w:val="00477D17"/>
    <w:rsid w:val="0048144E"/>
    <w:rsid w:val="004839A4"/>
    <w:rsid w:val="004846A9"/>
    <w:rsid w:val="004847D7"/>
    <w:rsid w:val="00485F64"/>
    <w:rsid w:val="00486146"/>
    <w:rsid w:val="00486996"/>
    <w:rsid w:val="00493C55"/>
    <w:rsid w:val="00494E03"/>
    <w:rsid w:val="00497456"/>
    <w:rsid w:val="004A4CC6"/>
    <w:rsid w:val="004A640D"/>
    <w:rsid w:val="004A69EE"/>
    <w:rsid w:val="004A767F"/>
    <w:rsid w:val="004B031D"/>
    <w:rsid w:val="004B07E0"/>
    <w:rsid w:val="004B0AFE"/>
    <w:rsid w:val="004B17B5"/>
    <w:rsid w:val="004B4833"/>
    <w:rsid w:val="004B5A88"/>
    <w:rsid w:val="004B5B68"/>
    <w:rsid w:val="004B6AC4"/>
    <w:rsid w:val="004B7587"/>
    <w:rsid w:val="004C155B"/>
    <w:rsid w:val="004C1A4F"/>
    <w:rsid w:val="004C32CD"/>
    <w:rsid w:val="004C41CC"/>
    <w:rsid w:val="004C587F"/>
    <w:rsid w:val="004D056B"/>
    <w:rsid w:val="004D0B11"/>
    <w:rsid w:val="004D222D"/>
    <w:rsid w:val="004D416C"/>
    <w:rsid w:val="004D6477"/>
    <w:rsid w:val="004D6BFB"/>
    <w:rsid w:val="004D7AF9"/>
    <w:rsid w:val="004E038F"/>
    <w:rsid w:val="004E0500"/>
    <w:rsid w:val="004E14D0"/>
    <w:rsid w:val="004E23EF"/>
    <w:rsid w:val="004E3125"/>
    <w:rsid w:val="004E4339"/>
    <w:rsid w:val="004E6942"/>
    <w:rsid w:val="004E6E66"/>
    <w:rsid w:val="004E73E0"/>
    <w:rsid w:val="004F0292"/>
    <w:rsid w:val="004F1C90"/>
    <w:rsid w:val="004F2868"/>
    <w:rsid w:val="004F2B9E"/>
    <w:rsid w:val="004F2E9C"/>
    <w:rsid w:val="004F4025"/>
    <w:rsid w:val="004F4BEE"/>
    <w:rsid w:val="004F4D44"/>
    <w:rsid w:val="004F78D8"/>
    <w:rsid w:val="00500269"/>
    <w:rsid w:val="00500342"/>
    <w:rsid w:val="00501033"/>
    <w:rsid w:val="0050341C"/>
    <w:rsid w:val="00505095"/>
    <w:rsid w:val="00505E76"/>
    <w:rsid w:val="00506FC2"/>
    <w:rsid w:val="00510201"/>
    <w:rsid w:val="00510CD0"/>
    <w:rsid w:val="00512228"/>
    <w:rsid w:val="0051410A"/>
    <w:rsid w:val="00514281"/>
    <w:rsid w:val="00517045"/>
    <w:rsid w:val="00524E74"/>
    <w:rsid w:val="005250E0"/>
    <w:rsid w:val="00525572"/>
    <w:rsid w:val="0052679B"/>
    <w:rsid w:val="005270B1"/>
    <w:rsid w:val="00527665"/>
    <w:rsid w:val="00527A74"/>
    <w:rsid w:val="00530363"/>
    <w:rsid w:val="00531EE6"/>
    <w:rsid w:val="005330E0"/>
    <w:rsid w:val="00533224"/>
    <w:rsid w:val="005337E6"/>
    <w:rsid w:val="00533ED9"/>
    <w:rsid w:val="00535B84"/>
    <w:rsid w:val="00536A99"/>
    <w:rsid w:val="00537B96"/>
    <w:rsid w:val="00537CC3"/>
    <w:rsid w:val="00541EC4"/>
    <w:rsid w:val="00543D34"/>
    <w:rsid w:val="005448C2"/>
    <w:rsid w:val="00546036"/>
    <w:rsid w:val="00547B2E"/>
    <w:rsid w:val="00550254"/>
    <w:rsid w:val="005521E2"/>
    <w:rsid w:val="0055268B"/>
    <w:rsid w:val="005528DC"/>
    <w:rsid w:val="005544CC"/>
    <w:rsid w:val="0055625F"/>
    <w:rsid w:val="00557D3C"/>
    <w:rsid w:val="00557EA2"/>
    <w:rsid w:val="00562A36"/>
    <w:rsid w:val="00563FC5"/>
    <w:rsid w:val="00564244"/>
    <w:rsid w:val="0056517C"/>
    <w:rsid w:val="00565C54"/>
    <w:rsid w:val="00570D34"/>
    <w:rsid w:val="005729BF"/>
    <w:rsid w:val="00572C27"/>
    <w:rsid w:val="005746B5"/>
    <w:rsid w:val="00574800"/>
    <w:rsid w:val="005763B4"/>
    <w:rsid w:val="00576C0A"/>
    <w:rsid w:val="00577B53"/>
    <w:rsid w:val="0058109B"/>
    <w:rsid w:val="005810FA"/>
    <w:rsid w:val="00583C65"/>
    <w:rsid w:val="0058609B"/>
    <w:rsid w:val="0058799A"/>
    <w:rsid w:val="00590739"/>
    <w:rsid w:val="00590DB9"/>
    <w:rsid w:val="00592149"/>
    <w:rsid w:val="00592430"/>
    <w:rsid w:val="00592F5C"/>
    <w:rsid w:val="00593016"/>
    <w:rsid w:val="0059352A"/>
    <w:rsid w:val="005A0AFB"/>
    <w:rsid w:val="005A22DA"/>
    <w:rsid w:val="005A39B6"/>
    <w:rsid w:val="005A45E7"/>
    <w:rsid w:val="005A4FC5"/>
    <w:rsid w:val="005A5E09"/>
    <w:rsid w:val="005A7570"/>
    <w:rsid w:val="005B1CB2"/>
    <w:rsid w:val="005B2887"/>
    <w:rsid w:val="005B2F22"/>
    <w:rsid w:val="005B65FD"/>
    <w:rsid w:val="005B791F"/>
    <w:rsid w:val="005C1C50"/>
    <w:rsid w:val="005C1C58"/>
    <w:rsid w:val="005C3A20"/>
    <w:rsid w:val="005C3C44"/>
    <w:rsid w:val="005C5A73"/>
    <w:rsid w:val="005C6A2E"/>
    <w:rsid w:val="005D0A54"/>
    <w:rsid w:val="005D3F50"/>
    <w:rsid w:val="005D3F7C"/>
    <w:rsid w:val="005D6DD5"/>
    <w:rsid w:val="005E0FF9"/>
    <w:rsid w:val="005E2674"/>
    <w:rsid w:val="005E3A67"/>
    <w:rsid w:val="005E43A5"/>
    <w:rsid w:val="005E4A4B"/>
    <w:rsid w:val="005E59CA"/>
    <w:rsid w:val="005E6F20"/>
    <w:rsid w:val="005F15F1"/>
    <w:rsid w:val="005F35A5"/>
    <w:rsid w:val="005F5591"/>
    <w:rsid w:val="005F6292"/>
    <w:rsid w:val="005F638D"/>
    <w:rsid w:val="006004C0"/>
    <w:rsid w:val="006036F2"/>
    <w:rsid w:val="006050A5"/>
    <w:rsid w:val="0060637C"/>
    <w:rsid w:val="00607684"/>
    <w:rsid w:val="00607BD6"/>
    <w:rsid w:val="00611620"/>
    <w:rsid w:val="00611715"/>
    <w:rsid w:val="00614AD7"/>
    <w:rsid w:val="00617BAE"/>
    <w:rsid w:val="00620F83"/>
    <w:rsid w:val="00620FD0"/>
    <w:rsid w:val="00621101"/>
    <w:rsid w:val="0062158E"/>
    <w:rsid w:val="00626797"/>
    <w:rsid w:val="00626B53"/>
    <w:rsid w:val="006276FA"/>
    <w:rsid w:val="006300C0"/>
    <w:rsid w:val="0063431C"/>
    <w:rsid w:val="00634BB8"/>
    <w:rsid w:val="00635F39"/>
    <w:rsid w:val="00637E2D"/>
    <w:rsid w:val="00642B6B"/>
    <w:rsid w:val="0064399F"/>
    <w:rsid w:val="00646868"/>
    <w:rsid w:val="00651B2D"/>
    <w:rsid w:val="00653F4A"/>
    <w:rsid w:val="006542DD"/>
    <w:rsid w:val="006564F7"/>
    <w:rsid w:val="00656A89"/>
    <w:rsid w:val="00657595"/>
    <w:rsid w:val="00657BCD"/>
    <w:rsid w:val="00657E59"/>
    <w:rsid w:val="00661B91"/>
    <w:rsid w:val="006639FF"/>
    <w:rsid w:val="00665970"/>
    <w:rsid w:val="006665F9"/>
    <w:rsid w:val="00666E54"/>
    <w:rsid w:val="00670FC1"/>
    <w:rsid w:val="00671547"/>
    <w:rsid w:val="00671C17"/>
    <w:rsid w:val="006734F0"/>
    <w:rsid w:val="00673C28"/>
    <w:rsid w:val="006751D9"/>
    <w:rsid w:val="006758F1"/>
    <w:rsid w:val="00675FE5"/>
    <w:rsid w:val="006775EE"/>
    <w:rsid w:val="00677C28"/>
    <w:rsid w:val="00682CA7"/>
    <w:rsid w:val="00683A41"/>
    <w:rsid w:val="0068470D"/>
    <w:rsid w:val="006852E2"/>
    <w:rsid w:val="00687ABD"/>
    <w:rsid w:val="00690230"/>
    <w:rsid w:val="00690304"/>
    <w:rsid w:val="00690BAC"/>
    <w:rsid w:val="00693793"/>
    <w:rsid w:val="006938BC"/>
    <w:rsid w:val="006943A8"/>
    <w:rsid w:val="00694770"/>
    <w:rsid w:val="006975F1"/>
    <w:rsid w:val="006A386C"/>
    <w:rsid w:val="006A57FC"/>
    <w:rsid w:val="006A7365"/>
    <w:rsid w:val="006B052A"/>
    <w:rsid w:val="006B16D9"/>
    <w:rsid w:val="006B433B"/>
    <w:rsid w:val="006B5BFA"/>
    <w:rsid w:val="006B6351"/>
    <w:rsid w:val="006C0F08"/>
    <w:rsid w:val="006C187B"/>
    <w:rsid w:val="006C1F43"/>
    <w:rsid w:val="006C347D"/>
    <w:rsid w:val="006C414F"/>
    <w:rsid w:val="006C60E6"/>
    <w:rsid w:val="006C676A"/>
    <w:rsid w:val="006D0784"/>
    <w:rsid w:val="006D0F2D"/>
    <w:rsid w:val="006D1198"/>
    <w:rsid w:val="006D134E"/>
    <w:rsid w:val="006D25F6"/>
    <w:rsid w:val="006D25F7"/>
    <w:rsid w:val="006D41CA"/>
    <w:rsid w:val="006D43F5"/>
    <w:rsid w:val="006D5078"/>
    <w:rsid w:val="006D5281"/>
    <w:rsid w:val="006D6C35"/>
    <w:rsid w:val="006D770B"/>
    <w:rsid w:val="006E17F0"/>
    <w:rsid w:val="006E23CB"/>
    <w:rsid w:val="006E242D"/>
    <w:rsid w:val="006E7108"/>
    <w:rsid w:val="006F1E08"/>
    <w:rsid w:val="006F26D9"/>
    <w:rsid w:val="006F27F9"/>
    <w:rsid w:val="006F4648"/>
    <w:rsid w:val="006F67B0"/>
    <w:rsid w:val="006F6871"/>
    <w:rsid w:val="006F6F28"/>
    <w:rsid w:val="006F7843"/>
    <w:rsid w:val="006F7B99"/>
    <w:rsid w:val="0070319E"/>
    <w:rsid w:val="00703BF0"/>
    <w:rsid w:val="007044F9"/>
    <w:rsid w:val="00704C6E"/>
    <w:rsid w:val="00706708"/>
    <w:rsid w:val="00707CDB"/>
    <w:rsid w:val="00710591"/>
    <w:rsid w:val="00712BB5"/>
    <w:rsid w:val="00712C95"/>
    <w:rsid w:val="00713398"/>
    <w:rsid w:val="00713747"/>
    <w:rsid w:val="00714ABC"/>
    <w:rsid w:val="00716376"/>
    <w:rsid w:val="00716539"/>
    <w:rsid w:val="00716B31"/>
    <w:rsid w:val="00716CA6"/>
    <w:rsid w:val="00716EA4"/>
    <w:rsid w:val="00717CF6"/>
    <w:rsid w:val="00721FAC"/>
    <w:rsid w:val="00722AA3"/>
    <w:rsid w:val="00722F22"/>
    <w:rsid w:val="00723ED1"/>
    <w:rsid w:val="00725446"/>
    <w:rsid w:val="007259EF"/>
    <w:rsid w:val="00725A65"/>
    <w:rsid w:val="00734F73"/>
    <w:rsid w:val="00735302"/>
    <w:rsid w:val="00735A8C"/>
    <w:rsid w:val="00735A97"/>
    <w:rsid w:val="00736633"/>
    <w:rsid w:val="0074054D"/>
    <w:rsid w:val="00740D1F"/>
    <w:rsid w:val="0074222F"/>
    <w:rsid w:val="00744331"/>
    <w:rsid w:val="00744C20"/>
    <w:rsid w:val="00745510"/>
    <w:rsid w:val="0075411A"/>
    <w:rsid w:val="007545FE"/>
    <w:rsid w:val="0075512F"/>
    <w:rsid w:val="007579FF"/>
    <w:rsid w:val="00760305"/>
    <w:rsid w:val="007623AF"/>
    <w:rsid w:val="007627D1"/>
    <w:rsid w:val="007634D6"/>
    <w:rsid w:val="007651CA"/>
    <w:rsid w:val="0076565D"/>
    <w:rsid w:val="00766D86"/>
    <w:rsid w:val="0077111B"/>
    <w:rsid w:val="00771BF0"/>
    <w:rsid w:val="00772398"/>
    <w:rsid w:val="007744A4"/>
    <w:rsid w:val="00775889"/>
    <w:rsid w:val="007762F3"/>
    <w:rsid w:val="0077684E"/>
    <w:rsid w:val="007775AB"/>
    <w:rsid w:val="00777DB5"/>
    <w:rsid w:val="00780DD7"/>
    <w:rsid w:val="0078216C"/>
    <w:rsid w:val="00782C15"/>
    <w:rsid w:val="00783201"/>
    <w:rsid w:val="00783545"/>
    <w:rsid w:val="0078494E"/>
    <w:rsid w:val="007857E1"/>
    <w:rsid w:val="00790F51"/>
    <w:rsid w:val="00793317"/>
    <w:rsid w:val="00794D61"/>
    <w:rsid w:val="00797103"/>
    <w:rsid w:val="0079761A"/>
    <w:rsid w:val="007A1675"/>
    <w:rsid w:val="007A1C37"/>
    <w:rsid w:val="007A3DC6"/>
    <w:rsid w:val="007A4422"/>
    <w:rsid w:val="007A482A"/>
    <w:rsid w:val="007A4AF9"/>
    <w:rsid w:val="007B054D"/>
    <w:rsid w:val="007B0EDB"/>
    <w:rsid w:val="007B23BC"/>
    <w:rsid w:val="007B39CB"/>
    <w:rsid w:val="007B39EE"/>
    <w:rsid w:val="007B6B94"/>
    <w:rsid w:val="007B7139"/>
    <w:rsid w:val="007B7B10"/>
    <w:rsid w:val="007C018F"/>
    <w:rsid w:val="007C02F6"/>
    <w:rsid w:val="007C18AF"/>
    <w:rsid w:val="007C2975"/>
    <w:rsid w:val="007C3E73"/>
    <w:rsid w:val="007C5D2C"/>
    <w:rsid w:val="007D1F3F"/>
    <w:rsid w:val="007D291D"/>
    <w:rsid w:val="007D3F19"/>
    <w:rsid w:val="007D628C"/>
    <w:rsid w:val="007D6F06"/>
    <w:rsid w:val="007D742D"/>
    <w:rsid w:val="007E1C1F"/>
    <w:rsid w:val="007E756B"/>
    <w:rsid w:val="007E7FE4"/>
    <w:rsid w:val="007F05C3"/>
    <w:rsid w:val="007F1621"/>
    <w:rsid w:val="007F2C65"/>
    <w:rsid w:val="007F4D74"/>
    <w:rsid w:val="007F6739"/>
    <w:rsid w:val="007F68A8"/>
    <w:rsid w:val="00802052"/>
    <w:rsid w:val="008024EC"/>
    <w:rsid w:val="00802DBC"/>
    <w:rsid w:val="00807135"/>
    <w:rsid w:val="008111EC"/>
    <w:rsid w:val="0081247C"/>
    <w:rsid w:val="008125E9"/>
    <w:rsid w:val="00812954"/>
    <w:rsid w:val="0081410F"/>
    <w:rsid w:val="00816CB8"/>
    <w:rsid w:val="008172CE"/>
    <w:rsid w:val="00817F25"/>
    <w:rsid w:val="00821097"/>
    <w:rsid w:val="0082374E"/>
    <w:rsid w:val="00824717"/>
    <w:rsid w:val="00826FC4"/>
    <w:rsid w:val="008300A2"/>
    <w:rsid w:val="0083165A"/>
    <w:rsid w:val="008316D6"/>
    <w:rsid w:val="00834B82"/>
    <w:rsid w:val="008367F3"/>
    <w:rsid w:val="00837465"/>
    <w:rsid w:val="00837F28"/>
    <w:rsid w:val="00840DC6"/>
    <w:rsid w:val="00843B97"/>
    <w:rsid w:val="0084500F"/>
    <w:rsid w:val="00845C91"/>
    <w:rsid w:val="00845FD6"/>
    <w:rsid w:val="00846A9A"/>
    <w:rsid w:val="008477F4"/>
    <w:rsid w:val="00847D3C"/>
    <w:rsid w:val="00847F1F"/>
    <w:rsid w:val="00852E4B"/>
    <w:rsid w:val="00853EB3"/>
    <w:rsid w:val="00854F59"/>
    <w:rsid w:val="00855DE7"/>
    <w:rsid w:val="008571CE"/>
    <w:rsid w:val="00860856"/>
    <w:rsid w:val="008608C8"/>
    <w:rsid w:val="00862D15"/>
    <w:rsid w:val="00865C42"/>
    <w:rsid w:val="00865E6E"/>
    <w:rsid w:val="00870DDA"/>
    <w:rsid w:val="00872371"/>
    <w:rsid w:val="00872712"/>
    <w:rsid w:val="00880A4C"/>
    <w:rsid w:val="00884755"/>
    <w:rsid w:val="0088769C"/>
    <w:rsid w:val="0089271D"/>
    <w:rsid w:val="00892E10"/>
    <w:rsid w:val="00893155"/>
    <w:rsid w:val="0089667A"/>
    <w:rsid w:val="008A62A3"/>
    <w:rsid w:val="008A6320"/>
    <w:rsid w:val="008A67CF"/>
    <w:rsid w:val="008B08BF"/>
    <w:rsid w:val="008B26E1"/>
    <w:rsid w:val="008B3A8F"/>
    <w:rsid w:val="008B48D5"/>
    <w:rsid w:val="008B5500"/>
    <w:rsid w:val="008C0231"/>
    <w:rsid w:val="008C05B3"/>
    <w:rsid w:val="008C25B7"/>
    <w:rsid w:val="008C4017"/>
    <w:rsid w:val="008C5BFA"/>
    <w:rsid w:val="008C6E4F"/>
    <w:rsid w:val="008D053E"/>
    <w:rsid w:val="008D0926"/>
    <w:rsid w:val="008D18AA"/>
    <w:rsid w:val="008D27C7"/>
    <w:rsid w:val="008D4D3B"/>
    <w:rsid w:val="008E1DCB"/>
    <w:rsid w:val="008E3692"/>
    <w:rsid w:val="008E3916"/>
    <w:rsid w:val="008E3BAC"/>
    <w:rsid w:val="008E3E9E"/>
    <w:rsid w:val="008E42AD"/>
    <w:rsid w:val="008E54B0"/>
    <w:rsid w:val="008E6ED3"/>
    <w:rsid w:val="008F30EF"/>
    <w:rsid w:val="008F3D22"/>
    <w:rsid w:val="008F7CB0"/>
    <w:rsid w:val="00900667"/>
    <w:rsid w:val="00900EF2"/>
    <w:rsid w:val="009011DE"/>
    <w:rsid w:val="00902674"/>
    <w:rsid w:val="0090390E"/>
    <w:rsid w:val="00903B5C"/>
    <w:rsid w:val="009050FC"/>
    <w:rsid w:val="0090516F"/>
    <w:rsid w:val="009054C1"/>
    <w:rsid w:val="0090564F"/>
    <w:rsid w:val="00910A63"/>
    <w:rsid w:val="00910A90"/>
    <w:rsid w:val="00911023"/>
    <w:rsid w:val="0091229F"/>
    <w:rsid w:val="00912AF1"/>
    <w:rsid w:val="00913904"/>
    <w:rsid w:val="00913B68"/>
    <w:rsid w:val="00915209"/>
    <w:rsid w:val="00924300"/>
    <w:rsid w:val="00924625"/>
    <w:rsid w:val="009270B8"/>
    <w:rsid w:val="009309A9"/>
    <w:rsid w:val="00931622"/>
    <w:rsid w:val="00932922"/>
    <w:rsid w:val="00933649"/>
    <w:rsid w:val="009370A7"/>
    <w:rsid w:val="00940013"/>
    <w:rsid w:val="00940108"/>
    <w:rsid w:val="0094103D"/>
    <w:rsid w:val="009429F4"/>
    <w:rsid w:val="0094338F"/>
    <w:rsid w:val="00944B4A"/>
    <w:rsid w:val="009451FD"/>
    <w:rsid w:val="00946245"/>
    <w:rsid w:val="00946CB9"/>
    <w:rsid w:val="0094738A"/>
    <w:rsid w:val="00947B31"/>
    <w:rsid w:val="00951A7A"/>
    <w:rsid w:val="00951FFA"/>
    <w:rsid w:val="009521C3"/>
    <w:rsid w:val="00952B1C"/>
    <w:rsid w:val="00953724"/>
    <w:rsid w:val="009542B4"/>
    <w:rsid w:val="00954BC5"/>
    <w:rsid w:val="009551BA"/>
    <w:rsid w:val="00957065"/>
    <w:rsid w:val="00961478"/>
    <w:rsid w:val="009640C5"/>
    <w:rsid w:val="009643D6"/>
    <w:rsid w:val="00964473"/>
    <w:rsid w:val="00966239"/>
    <w:rsid w:val="0096636B"/>
    <w:rsid w:val="00966BF2"/>
    <w:rsid w:val="0097122E"/>
    <w:rsid w:val="009716EF"/>
    <w:rsid w:val="00971B03"/>
    <w:rsid w:val="00972E3F"/>
    <w:rsid w:val="00974EAA"/>
    <w:rsid w:val="0097683B"/>
    <w:rsid w:val="00981838"/>
    <w:rsid w:val="00981BA7"/>
    <w:rsid w:val="00981BCE"/>
    <w:rsid w:val="00984218"/>
    <w:rsid w:val="00984F50"/>
    <w:rsid w:val="00985E56"/>
    <w:rsid w:val="00987748"/>
    <w:rsid w:val="00987C19"/>
    <w:rsid w:val="009935DA"/>
    <w:rsid w:val="0099370F"/>
    <w:rsid w:val="00995CF4"/>
    <w:rsid w:val="009970F3"/>
    <w:rsid w:val="009A036C"/>
    <w:rsid w:val="009A046F"/>
    <w:rsid w:val="009A1801"/>
    <w:rsid w:val="009A1A08"/>
    <w:rsid w:val="009B1444"/>
    <w:rsid w:val="009B2FB1"/>
    <w:rsid w:val="009B378C"/>
    <w:rsid w:val="009B3D63"/>
    <w:rsid w:val="009C32E4"/>
    <w:rsid w:val="009C749A"/>
    <w:rsid w:val="009D0D60"/>
    <w:rsid w:val="009D31A4"/>
    <w:rsid w:val="009D3777"/>
    <w:rsid w:val="009D3FC9"/>
    <w:rsid w:val="009D76CE"/>
    <w:rsid w:val="009E03E7"/>
    <w:rsid w:val="009E1D26"/>
    <w:rsid w:val="009E1DC1"/>
    <w:rsid w:val="009E4813"/>
    <w:rsid w:val="009E58D4"/>
    <w:rsid w:val="009E5EC4"/>
    <w:rsid w:val="009F3DF8"/>
    <w:rsid w:val="009F429C"/>
    <w:rsid w:val="009F514A"/>
    <w:rsid w:val="009F63AF"/>
    <w:rsid w:val="009F790F"/>
    <w:rsid w:val="00A0090D"/>
    <w:rsid w:val="00A01C84"/>
    <w:rsid w:val="00A027C6"/>
    <w:rsid w:val="00A03267"/>
    <w:rsid w:val="00A039C8"/>
    <w:rsid w:val="00A04A61"/>
    <w:rsid w:val="00A051C2"/>
    <w:rsid w:val="00A078E5"/>
    <w:rsid w:val="00A079C2"/>
    <w:rsid w:val="00A1084C"/>
    <w:rsid w:val="00A10CC9"/>
    <w:rsid w:val="00A111F1"/>
    <w:rsid w:val="00A12F63"/>
    <w:rsid w:val="00A17969"/>
    <w:rsid w:val="00A22DDC"/>
    <w:rsid w:val="00A3122C"/>
    <w:rsid w:val="00A3436D"/>
    <w:rsid w:val="00A34742"/>
    <w:rsid w:val="00A4234E"/>
    <w:rsid w:val="00A42796"/>
    <w:rsid w:val="00A43480"/>
    <w:rsid w:val="00A43860"/>
    <w:rsid w:val="00A44642"/>
    <w:rsid w:val="00A44FFB"/>
    <w:rsid w:val="00A46E87"/>
    <w:rsid w:val="00A50FF3"/>
    <w:rsid w:val="00A556A8"/>
    <w:rsid w:val="00A55D46"/>
    <w:rsid w:val="00A56EEE"/>
    <w:rsid w:val="00A57300"/>
    <w:rsid w:val="00A613D7"/>
    <w:rsid w:val="00A62EB9"/>
    <w:rsid w:val="00A64265"/>
    <w:rsid w:val="00A66942"/>
    <w:rsid w:val="00A66B1C"/>
    <w:rsid w:val="00A67CBD"/>
    <w:rsid w:val="00A71F94"/>
    <w:rsid w:val="00A730A1"/>
    <w:rsid w:val="00A74047"/>
    <w:rsid w:val="00A7538E"/>
    <w:rsid w:val="00A75556"/>
    <w:rsid w:val="00A77BA4"/>
    <w:rsid w:val="00A77BEF"/>
    <w:rsid w:val="00A8253E"/>
    <w:rsid w:val="00A84F73"/>
    <w:rsid w:val="00A85C94"/>
    <w:rsid w:val="00A90402"/>
    <w:rsid w:val="00A92E46"/>
    <w:rsid w:val="00A941B7"/>
    <w:rsid w:val="00A960CC"/>
    <w:rsid w:val="00AA1E2A"/>
    <w:rsid w:val="00AA22D3"/>
    <w:rsid w:val="00AA61E0"/>
    <w:rsid w:val="00AA6A86"/>
    <w:rsid w:val="00AA74AF"/>
    <w:rsid w:val="00AB1098"/>
    <w:rsid w:val="00AB269A"/>
    <w:rsid w:val="00AB6816"/>
    <w:rsid w:val="00AB7825"/>
    <w:rsid w:val="00AC02BB"/>
    <w:rsid w:val="00AC27A4"/>
    <w:rsid w:val="00AC2DD7"/>
    <w:rsid w:val="00AC426B"/>
    <w:rsid w:val="00AC49DB"/>
    <w:rsid w:val="00AC5A79"/>
    <w:rsid w:val="00AC740A"/>
    <w:rsid w:val="00AD0D09"/>
    <w:rsid w:val="00AD2B99"/>
    <w:rsid w:val="00AD3139"/>
    <w:rsid w:val="00AE10F2"/>
    <w:rsid w:val="00AE1901"/>
    <w:rsid w:val="00AE5CF7"/>
    <w:rsid w:val="00AE6583"/>
    <w:rsid w:val="00AF124F"/>
    <w:rsid w:val="00AF1345"/>
    <w:rsid w:val="00AF2DD1"/>
    <w:rsid w:val="00AF43A3"/>
    <w:rsid w:val="00AF5898"/>
    <w:rsid w:val="00AF5BAF"/>
    <w:rsid w:val="00AF754D"/>
    <w:rsid w:val="00AF7B74"/>
    <w:rsid w:val="00B00817"/>
    <w:rsid w:val="00B0140F"/>
    <w:rsid w:val="00B016A8"/>
    <w:rsid w:val="00B028C0"/>
    <w:rsid w:val="00B0370C"/>
    <w:rsid w:val="00B042C7"/>
    <w:rsid w:val="00B04CB2"/>
    <w:rsid w:val="00B0712F"/>
    <w:rsid w:val="00B1073E"/>
    <w:rsid w:val="00B116A1"/>
    <w:rsid w:val="00B12FCD"/>
    <w:rsid w:val="00B14EB0"/>
    <w:rsid w:val="00B15460"/>
    <w:rsid w:val="00B20A0E"/>
    <w:rsid w:val="00B2120E"/>
    <w:rsid w:val="00B22D90"/>
    <w:rsid w:val="00B23650"/>
    <w:rsid w:val="00B2401A"/>
    <w:rsid w:val="00B25864"/>
    <w:rsid w:val="00B25C45"/>
    <w:rsid w:val="00B269DC"/>
    <w:rsid w:val="00B26F1E"/>
    <w:rsid w:val="00B27AE6"/>
    <w:rsid w:val="00B27D9C"/>
    <w:rsid w:val="00B30DF5"/>
    <w:rsid w:val="00B3105A"/>
    <w:rsid w:val="00B34A82"/>
    <w:rsid w:val="00B370AE"/>
    <w:rsid w:val="00B37A84"/>
    <w:rsid w:val="00B425AF"/>
    <w:rsid w:val="00B429AC"/>
    <w:rsid w:val="00B4363D"/>
    <w:rsid w:val="00B43F0E"/>
    <w:rsid w:val="00B54016"/>
    <w:rsid w:val="00B6138B"/>
    <w:rsid w:val="00B61A6A"/>
    <w:rsid w:val="00B630EF"/>
    <w:rsid w:val="00B641C8"/>
    <w:rsid w:val="00B64E65"/>
    <w:rsid w:val="00B6591D"/>
    <w:rsid w:val="00B6645A"/>
    <w:rsid w:val="00B672B8"/>
    <w:rsid w:val="00B70917"/>
    <w:rsid w:val="00B710EC"/>
    <w:rsid w:val="00B72F40"/>
    <w:rsid w:val="00B74836"/>
    <w:rsid w:val="00B76B8C"/>
    <w:rsid w:val="00B80247"/>
    <w:rsid w:val="00B809F6"/>
    <w:rsid w:val="00B80ADF"/>
    <w:rsid w:val="00B8211E"/>
    <w:rsid w:val="00B82747"/>
    <w:rsid w:val="00B85378"/>
    <w:rsid w:val="00B85B31"/>
    <w:rsid w:val="00B87C1F"/>
    <w:rsid w:val="00B93220"/>
    <w:rsid w:val="00B93589"/>
    <w:rsid w:val="00B94BAE"/>
    <w:rsid w:val="00BA05A1"/>
    <w:rsid w:val="00BA0660"/>
    <w:rsid w:val="00BA142E"/>
    <w:rsid w:val="00BA2E05"/>
    <w:rsid w:val="00BA2EB3"/>
    <w:rsid w:val="00BA33C1"/>
    <w:rsid w:val="00BA4DDA"/>
    <w:rsid w:val="00BA7077"/>
    <w:rsid w:val="00BB05D3"/>
    <w:rsid w:val="00BB1882"/>
    <w:rsid w:val="00BB23A8"/>
    <w:rsid w:val="00BB2FEA"/>
    <w:rsid w:val="00BB3750"/>
    <w:rsid w:val="00BB543F"/>
    <w:rsid w:val="00BB7121"/>
    <w:rsid w:val="00BB7382"/>
    <w:rsid w:val="00BB73D2"/>
    <w:rsid w:val="00BC15EE"/>
    <w:rsid w:val="00BC4AC1"/>
    <w:rsid w:val="00BC4B12"/>
    <w:rsid w:val="00BC5805"/>
    <w:rsid w:val="00BC6C52"/>
    <w:rsid w:val="00BD1745"/>
    <w:rsid w:val="00BD36A5"/>
    <w:rsid w:val="00BD4370"/>
    <w:rsid w:val="00BD49EF"/>
    <w:rsid w:val="00BD53F7"/>
    <w:rsid w:val="00BE02D3"/>
    <w:rsid w:val="00BE3197"/>
    <w:rsid w:val="00BE46AC"/>
    <w:rsid w:val="00BE4A8F"/>
    <w:rsid w:val="00BE4E25"/>
    <w:rsid w:val="00BE5D85"/>
    <w:rsid w:val="00BE6501"/>
    <w:rsid w:val="00BE6D96"/>
    <w:rsid w:val="00BE6F04"/>
    <w:rsid w:val="00BE7768"/>
    <w:rsid w:val="00BE7CD5"/>
    <w:rsid w:val="00BF0F31"/>
    <w:rsid w:val="00BF28F2"/>
    <w:rsid w:val="00BF32F8"/>
    <w:rsid w:val="00BF3FAD"/>
    <w:rsid w:val="00BF50DE"/>
    <w:rsid w:val="00BF6107"/>
    <w:rsid w:val="00BF6E02"/>
    <w:rsid w:val="00C001B4"/>
    <w:rsid w:val="00C017F7"/>
    <w:rsid w:val="00C01B5B"/>
    <w:rsid w:val="00C046D7"/>
    <w:rsid w:val="00C04F46"/>
    <w:rsid w:val="00C052B7"/>
    <w:rsid w:val="00C05793"/>
    <w:rsid w:val="00C0636C"/>
    <w:rsid w:val="00C10F4E"/>
    <w:rsid w:val="00C14398"/>
    <w:rsid w:val="00C1697B"/>
    <w:rsid w:val="00C2107B"/>
    <w:rsid w:val="00C2284C"/>
    <w:rsid w:val="00C22B1F"/>
    <w:rsid w:val="00C23023"/>
    <w:rsid w:val="00C2544B"/>
    <w:rsid w:val="00C34344"/>
    <w:rsid w:val="00C37E52"/>
    <w:rsid w:val="00C42940"/>
    <w:rsid w:val="00C44D12"/>
    <w:rsid w:val="00C44FBE"/>
    <w:rsid w:val="00C46F31"/>
    <w:rsid w:val="00C474B0"/>
    <w:rsid w:val="00C51DAF"/>
    <w:rsid w:val="00C5248C"/>
    <w:rsid w:val="00C53382"/>
    <w:rsid w:val="00C54261"/>
    <w:rsid w:val="00C5468B"/>
    <w:rsid w:val="00C6068F"/>
    <w:rsid w:val="00C65AF6"/>
    <w:rsid w:val="00C66D5D"/>
    <w:rsid w:val="00C734F0"/>
    <w:rsid w:val="00C77D1A"/>
    <w:rsid w:val="00C77F18"/>
    <w:rsid w:val="00C8297B"/>
    <w:rsid w:val="00C83581"/>
    <w:rsid w:val="00C84368"/>
    <w:rsid w:val="00C84410"/>
    <w:rsid w:val="00C863D3"/>
    <w:rsid w:val="00C87B72"/>
    <w:rsid w:val="00C945F2"/>
    <w:rsid w:val="00C94782"/>
    <w:rsid w:val="00C957A0"/>
    <w:rsid w:val="00CA40BF"/>
    <w:rsid w:val="00CA4665"/>
    <w:rsid w:val="00CA5AB9"/>
    <w:rsid w:val="00CB0B4C"/>
    <w:rsid w:val="00CB1E78"/>
    <w:rsid w:val="00CB1FCF"/>
    <w:rsid w:val="00CB612F"/>
    <w:rsid w:val="00CB7306"/>
    <w:rsid w:val="00CB7510"/>
    <w:rsid w:val="00CC0244"/>
    <w:rsid w:val="00CC12B8"/>
    <w:rsid w:val="00CC1714"/>
    <w:rsid w:val="00CC40D2"/>
    <w:rsid w:val="00CC53E7"/>
    <w:rsid w:val="00CC6B59"/>
    <w:rsid w:val="00CD043A"/>
    <w:rsid w:val="00CD3A9B"/>
    <w:rsid w:val="00CD7CC4"/>
    <w:rsid w:val="00CE4264"/>
    <w:rsid w:val="00CE75CD"/>
    <w:rsid w:val="00CF04A9"/>
    <w:rsid w:val="00CF0DC9"/>
    <w:rsid w:val="00CF5248"/>
    <w:rsid w:val="00CF72F2"/>
    <w:rsid w:val="00CF75E3"/>
    <w:rsid w:val="00D02C81"/>
    <w:rsid w:val="00D04654"/>
    <w:rsid w:val="00D04670"/>
    <w:rsid w:val="00D04B99"/>
    <w:rsid w:val="00D04D37"/>
    <w:rsid w:val="00D05166"/>
    <w:rsid w:val="00D05B67"/>
    <w:rsid w:val="00D065D2"/>
    <w:rsid w:val="00D0739C"/>
    <w:rsid w:val="00D101D7"/>
    <w:rsid w:val="00D1256C"/>
    <w:rsid w:val="00D1321F"/>
    <w:rsid w:val="00D136B5"/>
    <w:rsid w:val="00D14FE9"/>
    <w:rsid w:val="00D156CA"/>
    <w:rsid w:val="00D15BD3"/>
    <w:rsid w:val="00D16F77"/>
    <w:rsid w:val="00D1743C"/>
    <w:rsid w:val="00D1787E"/>
    <w:rsid w:val="00D17E2D"/>
    <w:rsid w:val="00D20FD1"/>
    <w:rsid w:val="00D22C70"/>
    <w:rsid w:val="00D238A6"/>
    <w:rsid w:val="00D24074"/>
    <w:rsid w:val="00D242A1"/>
    <w:rsid w:val="00D24498"/>
    <w:rsid w:val="00D2542B"/>
    <w:rsid w:val="00D258E8"/>
    <w:rsid w:val="00D274CE"/>
    <w:rsid w:val="00D27B24"/>
    <w:rsid w:val="00D33B9A"/>
    <w:rsid w:val="00D355FE"/>
    <w:rsid w:val="00D356CA"/>
    <w:rsid w:val="00D37553"/>
    <w:rsid w:val="00D4061A"/>
    <w:rsid w:val="00D41520"/>
    <w:rsid w:val="00D4327A"/>
    <w:rsid w:val="00D448BC"/>
    <w:rsid w:val="00D44BAF"/>
    <w:rsid w:val="00D4541C"/>
    <w:rsid w:val="00D4617F"/>
    <w:rsid w:val="00D46F78"/>
    <w:rsid w:val="00D51B57"/>
    <w:rsid w:val="00D54D2C"/>
    <w:rsid w:val="00D573D8"/>
    <w:rsid w:val="00D61790"/>
    <w:rsid w:val="00D635C1"/>
    <w:rsid w:val="00D66B2B"/>
    <w:rsid w:val="00D676BA"/>
    <w:rsid w:val="00D70166"/>
    <w:rsid w:val="00D7488D"/>
    <w:rsid w:val="00D74930"/>
    <w:rsid w:val="00D802AF"/>
    <w:rsid w:val="00D80F1D"/>
    <w:rsid w:val="00D853AA"/>
    <w:rsid w:val="00D867F3"/>
    <w:rsid w:val="00D90F71"/>
    <w:rsid w:val="00D92D43"/>
    <w:rsid w:val="00D93C5E"/>
    <w:rsid w:val="00D94D9F"/>
    <w:rsid w:val="00D967F6"/>
    <w:rsid w:val="00D96CE9"/>
    <w:rsid w:val="00D978FF"/>
    <w:rsid w:val="00DA0BB7"/>
    <w:rsid w:val="00DA0CA9"/>
    <w:rsid w:val="00DA0D83"/>
    <w:rsid w:val="00DA4161"/>
    <w:rsid w:val="00DA5B57"/>
    <w:rsid w:val="00DB1DF3"/>
    <w:rsid w:val="00DB28B8"/>
    <w:rsid w:val="00DB296C"/>
    <w:rsid w:val="00DB4FE4"/>
    <w:rsid w:val="00DB5856"/>
    <w:rsid w:val="00DC2E0E"/>
    <w:rsid w:val="00DC37C4"/>
    <w:rsid w:val="00DC487D"/>
    <w:rsid w:val="00DC4BAF"/>
    <w:rsid w:val="00DC7378"/>
    <w:rsid w:val="00DC7618"/>
    <w:rsid w:val="00DC7BAF"/>
    <w:rsid w:val="00DD187E"/>
    <w:rsid w:val="00DD1D57"/>
    <w:rsid w:val="00DD3F09"/>
    <w:rsid w:val="00DD7DFD"/>
    <w:rsid w:val="00DE080C"/>
    <w:rsid w:val="00DE1678"/>
    <w:rsid w:val="00DE1841"/>
    <w:rsid w:val="00DE2967"/>
    <w:rsid w:val="00DE317F"/>
    <w:rsid w:val="00DE3D56"/>
    <w:rsid w:val="00DE7544"/>
    <w:rsid w:val="00DF021B"/>
    <w:rsid w:val="00DF03F0"/>
    <w:rsid w:val="00DF74B3"/>
    <w:rsid w:val="00DF775D"/>
    <w:rsid w:val="00DF7E7D"/>
    <w:rsid w:val="00E009F0"/>
    <w:rsid w:val="00E058A6"/>
    <w:rsid w:val="00E07852"/>
    <w:rsid w:val="00E131F0"/>
    <w:rsid w:val="00E13AC9"/>
    <w:rsid w:val="00E146F1"/>
    <w:rsid w:val="00E14AFB"/>
    <w:rsid w:val="00E15336"/>
    <w:rsid w:val="00E2044B"/>
    <w:rsid w:val="00E2050D"/>
    <w:rsid w:val="00E237A8"/>
    <w:rsid w:val="00E23DE4"/>
    <w:rsid w:val="00E278A3"/>
    <w:rsid w:val="00E33832"/>
    <w:rsid w:val="00E34301"/>
    <w:rsid w:val="00E36F47"/>
    <w:rsid w:val="00E41B84"/>
    <w:rsid w:val="00E43A3E"/>
    <w:rsid w:val="00E44EEC"/>
    <w:rsid w:val="00E44F72"/>
    <w:rsid w:val="00E45A2A"/>
    <w:rsid w:val="00E45A44"/>
    <w:rsid w:val="00E46B06"/>
    <w:rsid w:val="00E46D97"/>
    <w:rsid w:val="00E47439"/>
    <w:rsid w:val="00E510F9"/>
    <w:rsid w:val="00E51452"/>
    <w:rsid w:val="00E54091"/>
    <w:rsid w:val="00E54651"/>
    <w:rsid w:val="00E549E9"/>
    <w:rsid w:val="00E54DDC"/>
    <w:rsid w:val="00E6250A"/>
    <w:rsid w:val="00E62ED4"/>
    <w:rsid w:val="00E6514E"/>
    <w:rsid w:val="00E6750C"/>
    <w:rsid w:val="00E67A78"/>
    <w:rsid w:val="00E70444"/>
    <w:rsid w:val="00E7051F"/>
    <w:rsid w:val="00E70A72"/>
    <w:rsid w:val="00E725A6"/>
    <w:rsid w:val="00E74295"/>
    <w:rsid w:val="00E74B45"/>
    <w:rsid w:val="00E7552D"/>
    <w:rsid w:val="00E75C30"/>
    <w:rsid w:val="00E77B41"/>
    <w:rsid w:val="00E77DD9"/>
    <w:rsid w:val="00E800EA"/>
    <w:rsid w:val="00E8092B"/>
    <w:rsid w:val="00E8240C"/>
    <w:rsid w:val="00E827EF"/>
    <w:rsid w:val="00E82E1E"/>
    <w:rsid w:val="00E92D77"/>
    <w:rsid w:val="00E971FD"/>
    <w:rsid w:val="00E97AF4"/>
    <w:rsid w:val="00EA1601"/>
    <w:rsid w:val="00EA2197"/>
    <w:rsid w:val="00EA232B"/>
    <w:rsid w:val="00EA30A0"/>
    <w:rsid w:val="00EA5041"/>
    <w:rsid w:val="00EA5FEB"/>
    <w:rsid w:val="00EA70CF"/>
    <w:rsid w:val="00EA7377"/>
    <w:rsid w:val="00EA773B"/>
    <w:rsid w:val="00EB21E5"/>
    <w:rsid w:val="00EB31B0"/>
    <w:rsid w:val="00EB4C7E"/>
    <w:rsid w:val="00EC07AD"/>
    <w:rsid w:val="00EC2CEC"/>
    <w:rsid w:val="00EC5A50"/>
    <w:rsid w:val="00EC7C5B"/>
    <w:rsid w:val="00ED1ADE"/>
    <w:rsid w:val="00ED1B0B"/>
    <w:rsid w:val="00ED24CB"/>
    <w:rsid w:val="00ED3AF6"/>
    <w:rsid w:val="00ED7E05"/>
    <w:rsid w:val="00EE0C5D"/>
    <w:rsid w:val="00EE1A6E"/>
    <w:rsid w:val="00EE20E8"/>
    <w:rsid w:val="00EE3039"/>
    <w:rsid w:val="00EE38B5"/>
    <w:rsid w:val="00EE3F12"/>
    <w:rsid w:val="00EE5261"/>
    <w:rsid w:val="00EE5EBE"/>
    <w:rsid w:val="00EF0A99"/>
    <w:rsid w:val="00EF14E6"/>
    <w:rsid w:val="00EF1C1E"/>
    <w:rsid w:val="00EF4BDE"/>
    <w:rsid w:val="00EF56DB"/>
    <w:rsid w:val="00EF5F69"/>
    <w:rsid w:val="00EF73FF"/>
    <w:rsid w:val="00F00E76"/>
    <w:rsid w:val="00F02149"/>
    <w:rsid w:val="00F026D0"/>
    <w:rsid w:val="00F048A7"/>
    <w:rsid w:val="00F04949"/>
    <w:rsid w:val="00F06232"/>
    <w:rsid w:val="00F072E2"/>
    <w:rsid w:val="00F07AA7"/>
    <w:rsid w:val="00F103F9"/>
    <w:rsid w:val="00F10666"/>
    <w:rsid w:val="00F12220"/>
    <w:rsid w:val="00F13B14"/>
    <w:rsid w:val="00F14856"/>
    <w:rsid w:val="00F15150"/>
    <w:rsid w:val="00F1651F"/>
    <w:rsid w:val="00F237B0"/>
    <w:rsid w:val="00F2528C"/>
    <w:rsid w:val="00F25B49"/>
    <w:rsid w:val="00F31794"/>
    <w:rsid w:val="00F31F6A"/>
    <w:rsid w:val="00F33118"/>
    <w:rsid w:val="00F33520"/>
    <w:rsid w:val="00F3375B"/>
    <w:rsid w:val="00F34E5E"/>
    <w:rsid w:val="00F35CF9"/>
    <w:rsid w:val="00F407B5"/>
    <w:rsid w:val="00F40A8F"/>
    <w:rsid w:val="00F40D5A"/>
    <w:rsid w:val="00F42858"/>
    <w:rsid w:val="00F43A43"/>
    <w:rsid w:val="00F44397"/>
    <w:rsid w:val="00F46C20"/>
    <w:rsid w:val="00F507A6"/>
    <w:rsid w:val="00F532B2"/>
    <w:rsid w:val="00F56A14"/>
    <w:rsid w:val="00F609EB"/>
    <w:rsid w:val="00F60BBD"/>
    <w:rsid w:val="00F61B55"/>
    <w:rsid w:val="00F637C1"/>
    <w:rsid w:val="00F64872"/>
    <w:rsid w:val="00F659D5"/>
    <w:rsid w:val="00F7004A"/>
    <w:rsid w:val="00F71DE3"/>
    <w:rsid w:val="00F721EF"/>
    <w:rsid w:val="00F7355B"/>
    <w:rsid w:val="00F74B6E"/>
    <w:rsid w:val="00F74CD0"/>
    <w:rsid w:val="00F77B9E"/>
    <w:rsid w:val="00F812DE"/>
    <w:rsid w:val="00F825AC"/>
    <w:rsid w:val="00F828DC"/>
    <w:rsid w:val="00F830BE"/>
    <w:rsid w:val="00F84200"/>
    <w:rsid w:val="00F84A87"/>
    <w:rsid w:val="00F85BAC"/>
    <w:rsid w:val="00F85E4D"/>
    <w:rsid w:val="00F866BC"/>
    <w:rsid w:val="00F91253"/>
    <w:rsid w:val="00F91730"/>
    <w:rsid w:val="00F94C9D"/>
    <w:rsid w:val="00F960C5"/>
    <w:rsid w:val="00FA024B"/>
    <w:rsid w:val="00FA07BF"/>
    <w:rsid w:val="00FA5E56"/>
    <w:rsid w:val="00FA70CD"/>
    <w:rsid w:val="00FB02B4"/>
    <w:rsid w:val="00FB185F"/>
    <w:rsid w:val="00FB24B1"/>
    <w:rsid w:val="00FB4A88"/>
    <w:rsid w:val="00FB4DC3"/>
    <w:rsid w:val="00FB65C6"/>
    <w:rsid w:val="00FB6F73"/>
    <w:rsid w:val="00FB7A7A"/>
    <w:rsid w:val="00FC422A"/>
    <w:rsid w:val="00FC429E"/>
    <w:rsid w:val="00FC79EB"/>
    <w:rsid w:val="00FC7C8B"/>
    <w:rsid w:val="00FD0124"/>
    <w:rsid w:val="00FD08B5"/>
    <w:rsid w:val="00FD3BF0"/>
    <w:rsid w:val="00FD5669"/>
    <w:rsid w:val="00FD619F"/>
    <w:rsid w:val="00FE0FF3"/>
    <w:rsid w:val="00FE44DC"/>
    <w:rsid w:val="00FE46EA"/>
    <w:rsid w:val="00FE4F0E"/>
    <w:rsid w:val="00FE51A4"/>
    <w:rsid w:val="00FE7243"/>
    <w:rsid w:val="00FF240E"/>
    <w:rsid w:val="00FF3CA9"/>
    <w:rsid w:val="00FF44F2"/>
    <w:rsid w:val="00FF552B"/>
    <w:rsid w:val="00FF6928"/>
    <w:rsid w:val="00FF7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0"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73B"/>
    <w:pPr>
      <w:spacing w:after="240" w:line="260" w:lineRule="atLeast"/>
    </w:pPr>
    <w:rPr>
      <w:rFonts w:ascii="Cambria" w:hAnsi="Cambria"/>
    </w:rPr>
  </w:style>
  <w:style w:type="paragraph" w:styleId="Heading1">
    <w:name w:val="heading 1"/>
    <w:basedOn w:val="Normal"/>
    <w:next w:val="Normal"/>
    <w:link w:val="Heading1Char"/>
    <w:autoRedefine/>
    <w:qFormat/>
    <w:rsid w:val="00E44F72"/>
    <w:pPr>
      <w:keepNext/>
      <w:keepLines/>
      <w:pageBreakBefore/>
      <w:numPr>
        <w:numId w:val="1"/>
      </w:numPr>
      <w:ind w:left="0"/>
      <w:outlineLvl w:val="0"/>
    </w:pPr>
    <w:rPr>
      <w:rFonts w:ascii="Calibri" w:eastAsiaTheme="majorEastAsia" w:hAnsi="Calibri" w:cstheme="majorBidi"/>
      <w:b/>
      <w:bCs/>
      <w:color w:val="1795D2"/>
      <w:sz w:val="36"/>
      <w:szCs w:val="28"/>
    </w:rPr>
  </w:style>
  <w:style w:type="paragraph" w:styleId="Heading2">
    <w:name w:val="heading 2"/>
    <w:basedOn w:val="Normal"/>
    <w:next w:val="Normal"/>
    <w:link w:val="Heading2Char"/>
    <w:autoRedefine/>
    <w:qFormat/>
    <w:rsid w:val="00845FD6"/>
    <w:pPr>
      <w:keepNext/>
      <w:keepLines/>
      <w:numPr>
        <w:ilvl w:val="1"/>
        <w:numId w:val="1"/>
      </w:numPr>
      <w:pBdr>
        <w:bottom w:val="single" w:sz="2" w:space="1" w:color="auto"/>
      </w:pBdr>
      <w:spacing w:after="120"/>
      <w:outlineLvl w:val="1"/>
    </w:pPr>
    <w:rPr>
      <w:rFonts w:ascii="Calibri" w:eastAsia="Times New Roman" w:hAnsi="Calibri" w:cs="Times New Roman"/>
      <w:b/>
      <w:bCs/>
      <w:iCs/>
      <w:color w:val="000000"/>
      <w:sz w:val="24"/>
    </w:rPr>
  </w:style>
  <w:style w:type="paragraph" w:styleId="Heading3">
    <w:name w:val="heading 3"/>
    <w:basedOn w:val="Normal"/>
    <w:next w:val="Normal"/>
    <w:link w:val="Heading3Char1"/>
    <w:unhideWhenUsed/>
    <w:qFormat/>
    <w:rsid w:val="00160BE1"/>
    <w:pPr>
      <w:keepNext/>
      <w:keepLines/>
      <w:numPr>
        <w:ilvl w:val="2"/>
        <w:numId w:val="1"/>
      </w:numPr>
      <w:spacing w:after="120"/>
      <w:outlineLvl w:val="2"/>
    </w:pPr>
    <w:rPr>
      <w:rFonts w:ascii="Calibri" w:eastAsiaTheme="majorEastAsia" w:hAnsi="Calibri" w:cstheme="majorBidi"/>
      <w:b/>
      <w:bCs/>
      <w:sz w:val="20"/>
      <w:szCs w:val="20"/>
    </w:rPr>
  </w:style>
  <w:style w:type="paragraph" w:styleId="Heading4">
    <w:name w:val="heading 4"/>
    <w:basedOn w:val="Normal"/>
    <w:next w:val="Normal"/>
    <w:link w:val="Heading4Char"/>
    <w:unhideWhenUsed/>
    <w:qFormat/>
    <w:rsid w:val="00160BE1"/>
    <w:pPr>
      <w:keepNext/>
      <w:keepLines/>
      <w:numPr>
        <w:ilvl w:val="3"/>
        <w:numId w:val="1"/>
      </w:numPr>
      <w:spacing w:after="120"/>
      <w:outlineLvl w:val="3"/>
    </w:pPr>
    <w:rPr>
      <w:rFonts w:ascii="Calibri" w:eastAsiaTheme="majorEastAsia" w:hAnsi="Calibri" w:cstheme="majorBidi"/>
      <w:bCs/>
      <w:i/>
      <w:iCs/>
      <w:sz w:val="20"/>
      <w:szCs w:val="20"/>
    </w:rPr>
  </w:style>
  <w:style w:type="paragraph" w:styleId="Heading5">
    <w:name w:val="heading 5"/>
    <w:basedOn w:val="Normal"/>
    <w:next w:val="Normal"/>
    <w:link w:val="Heading5Char"/>
    <w:uiPriority w:val="9"/>
    <w:unhideWhenUsed/>
    <w:qFormat/>
    <w:rsid w:val="009716EF"/>
    <w:pPr>
      <w:keepNext/>
      <w:keepLines/>
      <w:spacing w:before="200" w:after="0"/>
      <w:outlineLvl w:val="4"/>
    </w:pPr>
    <w:rPr>
      <w:rFonts w:asciiTheme="majorHAnsi" w:eastAsiaTheme="majorEastAsia" w:hAnsiTheme="majorHAnsi" w:cstheme="majorBidi"/>
      <w:color w:val="0B4968" w:themeColor="accent1" w:themeShade="7F"/>
    </w:rPr>
  </w:style>
  <w:style w:type="paragraph" w:styleId="Heading6">
    <w:name w:val="heading 6"/>
    <w:basedOn w:val="Normal"/>
    <w:next w:val="Normal"/>
    <w:link w:val="Heading6Char"/>
    <w:uiPriority w:val="9"/>
    <w:semiHidden/>
    <w:unhideWhenUsed/>
    <w:rsid w:val="00CC6B59"/>
    <w:pPr>
      <w:keepNext/>
      <w:keepLines/>
      <w:spacing w:before="200" w:after="0"/>
      <w:outlineLvl w:val="5"/>
    </w:pPr>
    <w:rPr>
      <w:rFonts w:asciiTheme="majorHAnsi" w:eastAsiaTheme="majorEastAsia" w:hAnsiTheme="majorHAnsi" w:cstheme="majorBidi"/>
      <w:i/>
      <w:iCs/>
      <w:color w:val="0B496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025"/>
    <w:pPr>
      <w:ind w:left="720"/>
      <w:contextualSpacing/>
    </w:pPr>
  </w:style>
  <w:style w:type="paragraph" w:styleId="BalloonText">
    <w:name w:val="Balloon Text"/>
    <w:basedOn w:val="Normal"/>
    <w:link w:val="BalloonTextChar"/>
    <w:uiPriority w:val="99"/>
    <w:semiHidden/>
    <w:unhideWhenUsed/>
    <w:rsid w:val="003A4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A7"/>
    <w:rPr>
      <w:rFonts w:ascii="Tahoma" w:hAnsi="Tahoma" w:cs="Tahoma"/>
      <w:sz w:val="16"/>
      <w:szCs w:val="16"/>
    </w:rPr>
  </w:style>
  <w:style w:type="table" w:styleId="LightGrid-Accent3">
    <w:name w:val="Light Grid Accent 3"/>
    <w:basedOn w:val="TableNormal"/>
    <w:uiPriority w:val="62"/>
    <w:rsid w:val="003C4E2B"/>
    <w:pPr>
      <w:spacing w:after="0" w:line="240" w:lineRule="auto"/>
    </w:pPr>
    <w:tblPr>
      <w:tblStyleRowBandSize w:val="1"/>
      <w:tblStyleColBandSize w:val="1"/>
      <w:tblBorders>
        <w:top w:val="single" w:sz="8" w:space="0" w:color="77BD2A" w:themeColor="accent3"/>
        <w:left w:val="single" w:sz="8" w:space="0" w:color="77BD2A" w:themeColor="accent3"/>
        <w:bottom w:val="single" w:sz="8" w:space="0" w:color="77BD2A" w:themeColor="accent3"/>
        <w:right w:val="single" w:sz="8" w:space="0" w:color="77BD2A" w:themeColor="accent3"/>
        <w:insideH w:val="single" w:sz="8" w:space="0" w:color="77BD2A" w:themeColor="accent3"/>
        <w:insideV w:val="single" w:sz="8" w:space="0" w:color="77BD2A"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7BD2A" w:themeColor="accent3"/>
          <w:left w:val="single" w:sz="8" w:space="0" w:color="77BD2A" w:themeColor="accent3"/>
          <w:bottom w:val="single" w:sz="18" w:space="0" w:color="77BD2A" w:themeColor="accent3"/>
          <w:right w:val="single" w:sz="8" w:space="0" w:color="77BD2A" w:themeColor="accent3"/>
          <w:insideH w:val="nil"/>
          <w:insideV w:val="single" w:sz="8" w:space="0" w:color="77BD2A"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7BD2A" w:themeColor="accent3"/>
          <w:left w:val="single" w:sz="8" w:space="0" w:color="77BD2A" w:themeColor="accent3"/>
          <w:bottom w:val="single" w:sz="8" w:space="0" w:color="77BD2A" w:themeColor="accent3"/>
          <w:right w:val="single" w:sz="8" w:space="0" w:color="77BD2A" w:themeColor="accent3"/>
          <w:insideH w:val="nil"/>
          <w:insideV w:val="single" w:sz="8" w:space="0" w:color="77BD2A"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7BD2A" w:themeColor="accent3"/>
          <w:left w:val="single" w:sz="8" w:space="0" w:color="77BD2A" w:themeColor="accent3"/>
          <w:bottom w:val="single" w:sz="8" w:space="0" w:color="77BD2A" w:themeColor="accent3"/>
          <w:right w:val="single" w:sz="8" w:space="0" w:color="77BD2A" w:themeColor="accent3"/>
        </w:tcBorders>
      </w:tcPr>
    </w:tblStylePr>
    <w:tblStylePr w:type="band1Vert">
      <w:tblPr/>
      <w:tcPr>
        <w:tcBorders>
          <w:top w:val="single" w:sz="8" w:space="0" w:color="77BD2A" w:themeColor="accent3"/>
          <w:left w:val="single" w:sz="8" w:space="0" w:color="77BD2A" w:themeColor="accent3"/>
          <w:bottom w:val="single" w:sz="8" w:space="0" w:color="77BD2A" w:themeColor="accent3"/>
          <w:right w:val="single" w:sz="8" w:space="0" w:color="77BD2A" w:themeColor="accent3"/>
        </w:tcBorders>
        <w:shd w:val="clear" w:color="auto" w:fill="DDF2C6" w:themeFill="accent3" w:themeFillTint="3F"/>
      </w:tcPr>
    </w:tblStylePr>
    <w:tblStylePr w:type="band1Horz">
      <w:tblPr/>
      <w:tcPr>
        <w:tcBorders>
          <w:top w:val="single" w:sz="8" w:space="0" w:color="77BD2A" w:themeColor="accent3"/>
          <w:left w:val="single" w:sz="8" w:space="0" w:color="77BD2A" w:themeColor="accent3"/>
          <w:bottom w:val="single" w:sz="8" w:space="0" w:color="77BD2A" w:themeColor="accent3"/>
          <w:right w:val="single" w:sz="8" w:space="0" w:color="77BD2A" w:themeColor="accent3"/>
          <w:insideV w:val="single" w:sz="8" w:space="0" w:color="77BD2A" w:themeColor="accent3"/>
        </w:tcBorders>
        <w:shd w:val="clear" w:color="auto" w:fill="DDF2C6" w:themeFill="accent3" w:themeFillTint="3F"/>
      </w:tcPr>
    </w:tblStylePr>
    <w:tblStylePr w:type="band2Horz">
      <w:tblPr/>
      <w:tcPr>
        <w:tcBorders>
          <w:top w:val="single" w:sz="8" w:space="0" w:color="77BD2A" w:themeColor="accent3"/>
          <w:left w:val="single" w:sz="8" w:space="0" w:color="77BD2A" w:themeColor="accent3"/>
          <w:bottom w:val="single" w:sz="8" w:space="0" w:color="77BD2A" w:themeColor="accent3"/>
          <w:right w:val="single" w:sz="8" w:space="0" w:color="77BD2A" w:themeColor="accent3"/>
          <w:insideV w:val="single" w:sz="8" w:space="0" w:color="77BD2A" w:themeColor="accent3"/>
        </w:tcBorders>
      </w:tcPr>
    </w:tblStylePr>
  </w:style>
  <w:style w:type="character" w:customStyle="1" w:styleId="Heading1Char">
    <w:name w:val="Heading 1 Char"/>
    <w:basedOn w:val="DefaultParagraphFont"/>
    <w:link w:val="Heading1"/>
    <w:rsid w:val="00E44F72"/>
    <w:rPr>
      <w:rFonts w:ascii="Calibri" w:eastAsiaTheme="majorEastAsia" w:hAnsi="Calibri" w:cstheme="majorBidi"/>
      <w:b/>
      <w:bCs/>
      <w:color w:val="1795D2"/>
      <w:sz w:val="36"/>
      <w:szCs w:val="28"/>
    </w:rPr>
  </w:style>
  <w:style w:type="character" w:customStyle="1" w:styleId="Heading2Char">
    <w:name w:val="Heading 2 Char"/>
    <w:basedOn w:val="DefaultParagraphFont"/>
    <w:link w:val="Heading2"/>
    <w:rsid w:val="00845FD6"/>
    <w:rPr>
      <w:rFonts w:ascii="Calibri" w:eastAsia="Times New Roman" w:hAnsi="Calibri" w:cs="Times New Roman"/>
      <w:b/>
      <w:bCs/>
      <w:iCs/>
      <w:color w:val="000000"/>
      <w:sz w:val="24"/>
    </w:rPr>
  </w:style>
  <w:style w:type="character" w:customStyle="1" w:styleId="Heading3Char">
    <w:name w:val="Heading 3 Char"/>
    <w:basedOn w:val="DefaultParagraphFont"/>
    <w:uiPriority w:val="9"/>
    <w:semiHidden/>
    <w:rsid w:val="00C65AF6"/>
    <w:rPr>
      <w:rFonts w:asciiTheme="majorHAnsi" w:eastAsiaTheme="majorEastAsia" w:hAnsiTheme="majorHAnsi" w:cstheme="majorBidi"/>
      <w:b/>
      <w:bCs/>
      <w:color w:val="1795D2" w:themeColor="accent1"/>
    </w:rPr>
  </w:style>
  <w:style w:type="character" w:customStyle="1" w:styleId="Heading4Char">
    <w:name w:val="Heading 4 Char"/>
    <w:basedOn w:val="DefaultParagraphFont"/>
    <w:link w:val="Heading4"/>
    <w:rsid w:val="00160BE1"/>
    <w:rPr>
      <w:rFonts w:ascii="Calibri" w:eastAsiaTheme="majorEastAsia" w:hAnsi="Calibri" w:cstheme="majorBidi"/>
      <w:bCs/>
      <w:i/>
      <w:iCs/>
      <w:sz w:val="20"/>
      <w:szCs w:val="20"/>
    </w:rPr>
  </w:style>
  <w:style w:type="character" w:styleId="Hyperlink">
    <w:name w:val="Hyperlink"/>
    <w:basedOn w:val="DefaultParagraphFont"/>
    <w:uiPriority w:val="99"/>
    <w:unhideWhenUsed/>
    <w:qFormat/>
    <w:rsid w:val="001E794B"/>
    <w:rPr>
      <w:color w:val="1795D2"/>
      <w:u w:val="single"/>
    </w:rPr>
  </w:style>
  <w:style w:type="paragraph" w:styleId="FootnoteText">
    <w:name w:val="footnote text"/>
    <w:aliases w:val="ft,Footnote Text Char1,Footnote Text Char Char,fn Char Char,Footnote Text Char1 Char1 Char,Footnote Text Char Char Char1 Char,Footnote Text Char1 Char Char Char,Footnote Text Char Char Char Char Char,Footnote Text Char Char1,fn,ft Char1,f"/>
    <w:basedOn w:val="Normal"/>
    <w:link w:val="FootnoteTextChar"/>
    <w:autoRedefine/>
    <w:qFormat/>
    <w:rsid w:val="00F40A8F"/>
    <w:pPr>
      <w:keepNext/>
      <w:keepLines/>
      <w:tabs>
        <w:tab w:val="left" w:pos="7830"/>
      </w:tabs>
      <w:spacing w:after="80" w:line="240" w:lineRule="auto"/>
    </w:pPr>
    <w:rPr>
      <w:rFonts w:asciiTheme="majorHAnsi" w:eastAsia="Times New Roman" w:hAnsiTheme="majorHAnsi" w:cs="Times New Roman"/>
      <w:color w:val="62777F" w:themeColor="text1"/>
      <w:sz w:val="18"/>
      <w:szCs w:val="18"/>
    </w:rPr>
  </w:style>
  <w:style w:type="character" w:customStyle="1" w:styleId="FootnoteTextChar">
    <w:name w:val="Footnote Text Char"/>
    <w:aliases w:val="ft Char,Footnote Text Char1 Char,Footnote Text Char Char Char,fn Char Char Char,Footnote Text Char1 Char1 Char Char,Footnote Text Char Char Char1 Char Char,Footnote Text Char1 Char Char Char Char,Footnote Text Char Char1 Char,fn Char"/>
    <w:basedOn w:val="DefaultParagraphFont"/>
    <w:link w:val="FootnoteText"/>
    <w:qFormat/>
    <w:rsid w:val="00F40A8F"/>
    <w:rPr>
      <w:rFonts w:asciiTheme="majorHAnsi" w:eastAsia="Times New Roman" w:hAnsiTheme="majorHAnsi" w:cs="Times New Roman"/>
      <w:color w:val="62777F" w:themeColor="text1"/>
      <w:sz w:val="18"/>
      <w:szCs w:val="18"/>
    </w:rPr>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qFormat/>
    <w:rsid w:val="00A051C2"/>
    <w:rPr>
      <w:rFonts w:ascii="Cambria" w:hAnsi="Cambria" w:cs="Times New Roman"/>
      <w:b w:val="0"/>
      <w:i w:val="0"/>
      <w:caps w:val="0"/>
      <w:smallCaps w:val="0"/>
      <w:strike w:val="0"/>
      <w:dstrike w:val="0"/>
      <w:vanish w:val="0"/>
      <w:sz w:val="20"/>
      <w:vertAlign w:val="superscript"/>
    </w:rPr>
  </w:style>
  <w:style w:type="paragraph" w:customStyle="1" w:styleId="FoonoteText">
    <w:name w:val="Foonote Text"/>
    <w:basedOn w:val="FootnoteText"/>
    <w:link w:val="FoonoteTextChar"/>
    <w:autoRedefine/>
    <w:qFormat/>
    <w:rsid w:val="00160BE1"/>
    <w:pPr>
      <w:adjustRightInd w:val="0"/>
      <w:textAlignment w:val="baseline"/>
    </w:pPr>
    <w:rPr>
      <w:color w:val="000000"/>
    </w:rPr>
  </w:style>
  <w:style w:type="character" w:customStyle="1" w:styleId="FoonoteTextChar">
    <w:name w:val="Foonote Text Char"/>
    <w:basedOn w:val="FootnoteTextChar"/>
    <w:link w:val="FoonoteText"/>
    <w:locked/>
    <w:rsid w:val="00160BE1"/>
    <w:rPr>
      <w:rFonts w:asciiTheme="majorHAnsi" w:eastAsia="Times New Roman" w:hAnsiTheme="majorHAnsi" w:cs="Times New Roman"/>
      <w:color w:val="000000"/>
      <w:sz w:val="18"/>
      <w:szCs w:val="18"/>
    </w:rPr>
  </w:style>
  <w:style w:type="paragraph" w:customStyle="1" w:styleId="Bullet-Solid">
    <w:name w:val="Bullet-Solid"/>
    <w:basedOn w:val="Normal"/>
    <w:link w:val="Bullet-SolidChar"/>
    <w:qFormat/>
    <w:rsid w:val="00C65AF6"/>
    <w:pPr>
      <w:numPr>
        <w:numId w:val="2"/>
      </w:numPr>
      <w:spacing w:after="120"/>
    </w:pPr>
    <w:rPr>
      <w:rFonts w:cs="Times New Roman"/>
      <w:color w:val="000000"/>
      <w:sz w:val="20"/>
      <w:szCs w:val="20"/>
    </w:rPr>
  </w:style>
  <w:style w:type="character" w:customStyle="1" w:styleId="Bullet-SolidChar">
    <w:name w:val="Bullet-Solid Char"/>
    <w:basedOn w:val="DefaultParagraphFont"/>
    <w:link w:val="Bullet-Solid"/>
    <w:rsid w:val="00C65AF6"/>
    <w:rPr>
      <w:rFonts w:ascii="Cambria" w:hAnsi="Cambria" w:cs="Times New Roman"/>
      <w:color w:val="000000"/>
      <w:sz w:val="20"/>
      <w:szCs w:val="20"/>
    </w:rPr>
  </w:style>
  <w:style w:type="character" w:customStyle="1" w:styleId="Heading3Char1">
    <w:name w:val="Heading 3 Char1"/>
    <w:basedOn w:val="DefaultParagraphFont"/>
    <w:link w:val="Heading3"/>
    <w:rsid w:val="00160BE1"/>
    <w:rPr>
      <w:rFonts w:ascii="Calibri" w:eastAsiaTheme="majorEastAsia" w:hAnsi="Calibri" w:cstheme="majorBidi"/>
      <w:b/>
      <w:bCs/>
      <w:sz w:val="20"/>
      <w:szCs w:val="20"/>
    </w:rPr>
  </w:style>
  <w:style w:type="paragraph" w:styleId="Header">
    <w:name w:val="header"/>
    <w:basedOn w:val="Normal"/>
    <w:link w:val="HeaderChar"/>
    <w:unhideWhenUsed/>
    <w:rsid w:val="003B3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0AC"/>
  </w:style>
  <w:style w:type="paragraph" w:styleId="Footer">
    <w:name w:val="footer"/>
    <w:basedOn w:val="Normal"/>
    <w:link w:val="FooterChar"/>
    <w:uiPriority w:val="99"/>
    <w:unhideWhenUsed/>
    <w:rsid w:val="003B30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0AC"/>
  </w:style>
  <w:style w:type="paragraph" w:styleId="Caption">
    <w:name w:val="caption"/>
    <w:basedOn w:val="Normal"/>
    <w:next w:val="Normal"/>
    <w:link w:val="CaptionChar"/>
    <w:unhideWhenUsed/>
    <w:qFormat/>
    <w:rsid w:val="002A0D34"/>
    <w:pPr>
      <w:spacing w:before="120" w:line="240" w:lineRule="auto"/>
      <w:jc w:val="center"/>
    </w:pPr>
    <w:rPr>
      <w:rFonts w:ascii="Calibri" w:hAnsi="Calibri" w:cs="Times New Roman"/>
      <w:b/>
      <w:bCs/>
      <w:sz w:val="20"/>
      <w:szCs w:val="18"/>
    </w:rPr>
  </w:style>
  <w:style w:type="paragraph" w:customStyle="1" w:styleId="ISOBullets2">
    <w:name w:val="ISO Bullets 2"/>
    <w:basedOn w:val="Normal"/>
    <w:rsid w:val="00E6250A"/>
    <w:pPr>
      <w:numPr>
        <w:numId w:val="3"/>
      </w:numPr>
      <w:spacing w:line="240" w:lineRule="auto"/>
    </w:pPr>
    <w:rPr>
      <w:rFonts w:eastAsia="Times New Roman" w:cs="Times New Roman"/>
      <w:sz w:val="20"/>
      <w:szCs w:val="20"/>
    </w:rPr>
  </w:style>
  <w:style w:type="character" w:customStyle="1" w:styleId="CaptionChar">
    <w:name w:val="Caption Char"/>
    <w:basedOn w:val="DefaultParagraphFont"/>
    <w:link w:val="Caption"/>
    <w:locked/>
    <w:rsid w:val="002A0D34"/>
    <w:rPr>
      <w:rFonts w:ascii="Calibri" w:hAnsi="Calibri" w:cs="Times New Roman"/>
      <w:b/>
      <w:bCs/>
      <w:sz w:val="20"/>
      <w:szCs w:val="18"/>
    </w:rPr>
  </w:style>
  <w:style w:type="table" w:customStyle="1" w:styleId="20122tableformat1">
    <w:name w:val="2012 2 table format1"/>
    <w:basedOn w:val="TableNormal"/>
    <w:uiPriority w:val="63"/>
    <w:rsid w:val="00E6250A"/>
    <w:pPr>
      <w:spacing w:after="0" w:line="240" w:lineRule="auto"/>
    </w:pPr>
    <w:rPr>
      <w:rFonts w:ascii="Calibri" w:hAnsi="Calibri" w:cs="Times New Roman"/>
      <w:color w:val="62777F" w:themeColor="text1"/>
      <w:sz w:val="18"/>
      <w:szCs w:val="20"/>
    </w:rPr>
    <w:tblPr>
      <w:tblStyleRowBandSize w:val="1"/>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9" w:type="dxa"/>
        <w:left w:w="58" w:type="dxa"/>
        <w:bottom w:w="29" w:type="dxa"/>
        <w:right w:w="58" w:type="dxa"/>
      </w:tblCellMar>
    </w:tblPr>
    <w:trPr>
      <w:cantSplit/>
      <w:jc w:val="center"/>
    </w:trPr>
    <w:tcPr>
      <w:shd w:val="clear" w:color="auto" w:fill="auto"/>
      <w:vAlign w:val="center"/>
    </w:tcPr>
    <w:tblStylePr w:type="firstRow">
      <w:pPr>
        <w:wordWrap/>
        <w:spacing w:beforeLines="0" w:beforeAutospacing="0" w:afterLines="0" w:afterAutospacing="0" w:line="240" w:lineRule="auto"/>
        <w:ind w:leftChars="0" w:left="0" w:rightChars="0" w:right="0"/>
        <w:contextualSpacing w:val="0"/>
        <w:jc w:val="center"/>
        <w:outlineLvl w:val="9"/>
      </w:pPr>
      <w:rPr>
        <w:rFonts w:ascii="Calibri" w:hAnsi="Calibri"/>
        <w:b/>
        <w:bCs/>
        <w:i w:val="0"/>
        <w:color w:val="FFFFFF" w:themeColor="background1"/>
        <w:sz w:val="18"/>
      </w:rPr>
      <w:tblPr/>
      <w:trPr>
        <w:cantSplit w:val="0"/>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91C7E9" w:themeFill="text2" w:themeFillTint="66"/>
      </w:tcPr>
    </w:tblStylePr>
    <w:tblStylePr w:type="lastRow">
      <w:pPr>
        <w:wordWrap/>
        <w:spacing w:beforeLines="0" w:beforeAutospacing="0" w:afterLines="0" w:afterAutospacing="0" w:line="240" w:lineRule="auto"/>
        <w:ind w:leftChars="0" w:left="0" w:rightChars="0" w:right="0" w:firstLineChars="0" w:firstLine="0"/>
        <w:contextualSpacing w:val="0"/>
        <w:jc w:val="left"/>
        <w:outlineLvl w:val="9"/>
      </w:pPr>
      <w:rPr>
        <w:rFonts w:ascii="Arial" w:hAnsi="Arial"/>
        <w:b/>
        <w:bCs/>
        <w:sz w:val="20"/>
      </w:rPr>
      <w:tblPr/>
      <w:tcPr>
        <w:shd w:val="clear" w:color="auto" w:fill="11479D"/>
      </w:tcPr>
    </w:tblStylePr>
    <w:tblStylePr w:type="firstCol">
      <w:pPr>
        <w:wordWrap/>
        <w:spacing w:beforeLines="0" w:beforeAutospacing="0" w:afterLines="0" w:afterAutospacing="0" w:line="240" w:lineRule="auto"/>
        <w:ind w:leftChars="0" w:left="0" w:rightChars="0" w:right="0" w:firstLineChars="0" w:firstLine="0"/>
        <w:contextualSpacing w:val="0"/>
        <w:outlineLvl w:val="9"/>
      </w:pPr>
      <w:rPr>
        <w:rFonts w:ascii="Calibri" w:hAnsi="Calibri"/>
        <w:b/>
        <w:bCs/>
        <w:sz w:val="18"/>
      </w:rPr>
    </w:tblStylePr>
    <w:tblStylePr w:type="lastCol">
      <w:rPr>
        <w:rFonts w:ascii="Arial" w:hAnsi="Arial"/>
        <w:b w:val="0"/>
        <w:bCs/>
        <w:sz w:val="18"/>
      </w:rPr>
    </w:tblStylePr>
    <w:tblStylePr w:type="band1Horz">
      <w:pPr>
        <w:wordWrap/>
        <w:spacing w:beforeLines="0" w:beforeAutospacing="0" w:afterLines="0" w:afterAutospacing="0" w:line="240" w:lineRule="auto"/>
        <w:ind w:firstLineChars="0" w:firstLine="0"/>
        <w:contextualSpacing w:val="0"/>
        <w:outlineLvl w:val="9"/>
      </w:pPr>
      <w:rPr>
        <w:rFonts w:ascii="Calibri" w:hAnsi="Calibri"/>
        <w:sz w:val="18"/>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FFFFF" w:themeFill="background1"/>
      </w:tcPr>
    </w:tblStylePr>
    <w:tblStylePr w:type="band2Horz">
      <w:pPr>
        <w:wordWrap/>
        <w:spacing w:beforeLines="0" w:beforeAutospacing="0" w:afterLines="0" w:afterAutospacing="0" w:line="240" w:lineRule="auto"/>
        <w:ind w:firstLineChars="0" w:firstLine="0"/>
        <w:contextualSpacing w:val="0"/>
        <w:jc w:val="left"/>
        <w:outlineLvl w:val="9"/>
      </w:pPr>
      <w:rPr>
        <w:rFonts w:ascii="Arial" w:hAnsi="Arial"/>
        <w:sz w:val="18"/>
      </w:rPr>
      <w:tblPr/>
      <w:tcPr>
        <w:shd w:val="clear" w:color="auto" w:fill="C8E3F4" w:themeFill="text2" w:themeFillTint="33"/>
      </w:tcPr>
    </w:tblStylePr>
    <w:tblStylePr w:type="neCell">
      <w:rPr>
        <w:rFonts w:ascii="Arial" w:hAnsi="Arial"/>
        <w:sz w:val="20"/>
      </w:rPr>
    </w:tblStylePr>
    <w:tblStylePr w:type="nwCell">
      <w:pPr>
        <w:wordWrap/>
        <w:spacing w:beforeLines="0" w:beforeAutospacing="0" w:afterLines="0" w:afterAutospacing="0" w:line="240" w:lineRule="auto"/>
        <w:ind w:leftChars="0" w:left="0" w:rightChars="0" w:right="0" w:firstLineChars="0" w:firstLine="0"/>
        <w:contextualSpacing w:val="0"/>
        <w:jc w:val="left"/>
        <w:outlineLvl w:val="9"/>
      </w:pPr>
      <w:rPr>
        <w:rFonts w:ascii="Arial" w:hAnsi="Arial"/>
        <w:sz w:val="20"/>
      </w:rPr>
    </w:tblStylePr>
  </w:style>
  <w:style w:type="paragraph" w:customStyle="1" w:styleId="Default">
    <w:name w:val="Default"/>
    <w:rsid w:val="00C046D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5411A"/>
    <w:pPr>
      <w:spacing w:after="0" w:line="240" w:lineRule="auto"/>
    </w:pPr>
  </w:style>
  <w:style w:type="paragraph" w:styleId="BodyText">
    <w:name w:val="Body Text"/>
    <w:aliases w:val="b"/>
    <w:basedOn w:val="Normal"/>
    <w:link w:val="BodyTextChar"/>
    <w:semiHidden/>
    <w:rsid w:val="00DC2E0E"/>
    <w:pPr>
      <w:spacing w:after="0" w:line="240" w:lineRule="auto"/>
    </w:pPr>
    <w:rPr>
      <w:rFonts w:ascii="Times New Roman" w:eastAsia="Times New Roman" w:hAnsi="Times New Roman" w:cs="Times New Roman"/>
      <w:szCs w:val="20"/>
    </w:rPr>
  </w:style>
  <w:style w:type="character" w:customStyle="1" w:styleId="BodyTextChar">
    <w:name w:val="Body Text Char"/>
    <w:aliases w:val="b Char"/>
    <w:basedOn w:val="DefaultParagraphFont"/>
    <w:link w:val="BodyText"/>
    <w:semiHidden/>
    <w:rsid w:val="00DC2E0E"/>
    <w:rPr>
      <w:rFonts w:ascii="Times New Roman" w:eastAsia="Times New Roman" w:hAnsi="Times New Roman" w:cs="Times New Roman"/>
      <w:szCs w:val="20"/>
    </w:rPr>
  </w:style>
  <w:style w:type="paragraph" w:styleId="TOCHeading">
    <w:name w:val="TOC Heading"/>
    <w:basedOn w:val="Heading1"/>
    <w:next w:val="Normal"/>
    <w:uiPriority w:val="39"/>
    <w:semiHidden/>
    <w:unhideWhenUsed/>
    <w:qFormat/>
    <w:rsid w:val="008477F4"/>
    <w:pPr>
      <w:pageBreakBefore w:val="0"/>
      <w:numPr>
        <w:numId w:val="0"/>
      </w:numPr>
      <w:spacing w:before="480" w:after="0" w:line="276" w:lineRule="auto"/>
      <w:outlineLvl w:val="9"/>
    </w:pPr>
    <w:rPr>
      <w:rFonts w:asciiTheme="majorHAnsi" w:hAnsiTheme="majorHAnsi"/>
      <w:color w:val="116E9D" w:themeColor="accent1" w:themeShade="BF"/>
      <w:sz w:val="28"/>
    </w:rPr>
  </w:style>
  <w:style w:type="paragraph" w:styleId="TOC1">
    <w:name w:val="toc 1"/>
    <w:basedOn w:val="Normal"/>
    <w:next w:val="Normal"/>
    <w:autoRedefine/>
    <w:uiPriority w:val="39"/>
    <w:unhideWhenUsed/>
    <w:qFormat/>
    <w:rsid w:val="00160BE1"/>
    <w:pPr>
      <w:tabs>
        <w:tab w:val="right" w:leader="dot" w:pos="9350"/>
      </w:tabs>
      <w:spacing w:after="120" w:line="240" w:lineRule="auto"/>
    </w:pPr>
    <w:rPr>
      <w:rFonts w:asciiTheme="minorHAnsi" w:hAnsiTheme="minorHAnsi" w:cs="Times New Roman"/>
      <w:b/>
      <w:bCs/>
      <w:noProof/>
      <w:color w:val="000000"/>
      <w:sz w:val="20"/>
      <w:szCs w:val="36"/>
    </w:rPr>
  </w:style>
  <w:style w:type="paragraph" w:styleId="TOC2">
    <w:name w:val="toc 2"/>
    <w:basedOn w:val="Normal"/>
    <w:next w:val="Normal"/>
    <w:autoRedefine/>
    <w:uiPriority w:val="39"/>
    <w:unhideWhenUsed/>
    <w:qFormat/>
    <w:rsid w:val="00D7488D"/>
    <w:pPr>
      <w:tabs>
        <w:tab w:val="right" w:leader="dot" w:pos="9350"/>
      </w:tabs>
      <w:spacing w:after="120" w:line="240" w:lineRule="auto"/>
      <w:ind w:left="216"/>
    </w:pPr>
    <w:rPr>
      <w:rFonts w:asciiTheme="minorHAnsi" w:hAnsiTheme="minorHAnsi"/>
      <w:noProof/>
      <w:sz w:val="20"/>
      <w:szCs w:val="20"/>
    </w:rPr>
  </w:style>
  <w:style w:type="paragraph" w:styleId="TOC3">
    <w:name w:val="toc 3"/>
    <w:basedOn w:val="Normal"/>
    <w:next w:val="Normal"/>
    <w:autoRedefine/>
    <w:uiPriority w:val="39"/>
    <w:unhideWhenUsed/>
    <w:qFormat/>
    <w:rsid w:val="00C44D12"/>
    <w:pPr>
      <w:tabs>
        <w:tab w:val="right" w:leader="dot" w:pos="9350"/>
      </w:tabs>
      <w:spacing w:after="120" w:line="240" w:lineRule="auto"/>
      <w:ind w:left="446"/>
    </w:pPr>
    <w:rPr>
      <w:rFonts w:asciiTheme="minorHAnsi" w:hAnsiTheme="minorHAnsi"/>
      <w:iCs/>
      <w:noProof/>
      <w:sz w:val="20"/>
      <w:szCs w:val="20"/>
    </w:rPr>
  </w:style>
  <w:style w:type="paragraph" w:styleId="TOC4">
    <w:name w:val="toc 4"/>
    <w:basedOn w:val="Normal"/>
    <w:next w:val="Normal"/>
    <w:autoRedefine/>
    <w:uiPriority w:val="39"/>
    <w:unhideWhenUsed/>
    <w:rsid w:val="000D16D6"/>
    <w:pPr>
      <w:spacing w:after="0"/>
      <w:ind w:left="660"/>
    </w:pPr>
    <w:rPr>
      <w:sz w:val="18"/>
      <w:szCs w:val="18"/>
    </w:rPr>
  </w:style>
  <w:style w:type="paragraph" w:styleId="TOC5">
    <w:name w:val="toc 5"/>
    <w:basedOn w:val="Normal"/>
    <w:next w:val="Normal"/>
    <w:autoRedefine/>
    <w:uiPriority w:val="39"/>
    <w:unhideWhenUsed/>
    <w:rsid w:val="000D16D6"/>
    <w:pPr>
      <w:spacing w:after="0"/>
      <w:ind w:left="880"/>
    </w:pPr>
    <w:rPr>
      <w:sz w:val="18"/>
      <w:szCs w:val="18"/>
    </w:rPr>
  </w:style>
  <w:style w:type="paragraph" w:styleId="TOC6">
    <w:name w:val="toc 6"/>
    <w:basedOn w:val="Normal"/>
    <w:next w:val="Normal"/>
    <w:autoRedefine/>
    <w:uiPriority w:val="39"/>
    <w:unhideWhenUsed/>
    <w:rsid w:val="000D16D6"/>
    <w:pPr>
      <w:spacing w:after="0"/>
      <w:ind w:left="1100"/>
    </w:pPr>
    <w:rPr>
      <w:sz w:val="18"/>
      <w:szCs w:val="18"/>
    </w:rPr>
  </w:style>
  <w:style w:type="paragraph" w:styleId="TOC7">
    <w:name w:val="toc 7"/>
    <w:basedOn w:val="Normal"/>
    <w:next w:val="Normal"/>
    <w:autoRedefine/>
    <w:uiPriority w:val="39"/>
    <w:unhideWhenUsed/>
    <w:rsid w:val="000D16D6"/>
    <w:pPr>
      <w:spacing w:after="0"/>
      <w:ind w:left="1320"/>
    </w:pPr>
    <w:rPr>
      <w:sz w:val="18"/>
      <w:szCs w:val="18"/>
    </w:rPr>
  </w:style>
  <w:style w:type="paragraph" w:styleId="TOC8">
    <w:name w:val="toc 8"/>
    <w:basedOn w:val="Normal"/>
    <w:next w:val="Normal"/>
    <w:autoRedefine/>
    <w:uiPriority w:val="39"/>
    <w:unhideWhenUsed/>
    <w:rsid w:val="000D16D6"/>
    <w:pPr>
      <w:spacing w:after="0"/>
      <w:ind w:left="1540"/>
    </w:pPr>
    <w:rPr>
      <w:sz w:val="18"/>
      <w:szCs w:val="18"/>
    </w:rPr>
  </w:style>
  <w:style w:type="paragraph" w:styleId="TOC9">
    <w:name w:val="toc 9"/>
    <w:basedOn w:val="Normal"/>
    <w:next w:val="Normal"/>
    <w:autoRedefine/>
    <w:uiPriority w:val="39"/>
    <w:unhideWhenUsed/>
    <w:rsid w:val="000D16D6"/>
    <w:pPr>
      <w:spacing w:after="0"/>
      <w:ind w:left="1760"/>
    </w:pPr>
    <w:rPr>
      <w:sz w:val="18"/>
      <w:szCs w:val="18"/>
    </w:rPr>
  </w:style>
  <w:style w:type="character" w:styleId="CommentReference">
    <w:name w:val="annotation reference"/>
    <w:basedOn w:val="DefaultParagraphFont"/>
    <w:uiPriority w:val="99"/>
    <w:semiHidden/>
    <w:unhideWhenUsed/>
    <w:rsid w:val="00BA142E"/>
    <w:rPr>
      <w:sz w:val="16"/>
      <w:szCs w:val="16"/>
    </w:rPr>
  </w:style>
  <w:style w:type="paragraph" w:styleId="CommentText">
    <w:name w:val="annotation text"/>
    <w:basedOn w:val="Normal"/>
    <w:link w:val="CommentTextChar"/>
    <w:uiPriority w:val="99"/>
    <w:semiHidden/>
    <w:unhideWhenUsed/>
    <w:rsid w:val="00BA142E"/>
    <w:pPr>
      <w:spacing w:line="240" w:lineRule="auto"/>
    </w:pPr>
    <w:rPr>
      <w:sz w:val="20"/>
      <w:szCs w:val="20"/>
    </w:rPr>
  </w:style>
  <w:style w:type="character" w:customStyle="1" w:styleId="CommentTextChar">
    <w:name w:val="Comment Text Char"/>
    <w:basedOn w:val="DefaultParagraphFont"/>
    <w:link w:val="CommentText"/>
    <w:uiPriority w:val="99"/>
    <w:semiHidden/>
    <w:rsid w:val="00BA142E"/>
    <w:rPr>
      <w:sz w:val="20"/>
      <w:szCs w:val="20"/>
    </w:rPr>
  </w:style>
  <w:style w:type="paragraph" w:styleId="CommentSubject">
    <w:name w:val="annotation subject"/>
    <w:basedOn w:val="CommentText"/>
    <w:next w:val="CommentText"/>
    <w:link w:val="CommentSubjectChar"/>
    <w:uiPriority w:val="99"/>
    <w:semiHidden/>
    <w:unhideWhenUsed/>
    <w:rsid w:val="00BA142E"/>
    <w:rPr>
      <w:b/>
      <w:bCs/>
    </w:rPr>
  </w:style>
  <w:style w:type="character" w:customStyle="1" w:styleId="CommentSubjectChar">
    <w:name w:val="Comment Subject Char"/>
    <w:basedOn w:val="CommentTextChar"/>
    <w:link w:val="CommentSubject"/>
    <w:uiPriority w:val="99"/>
    <w:semiHidden/>
    <w:rsid w:val="00BA142E"/>
    <w:rPr>
      <w:b/>
      <w:bCs/>
      <w:sz w:val="20"/>
      <w:szCs w:val="20"/>
    </w:rPr>
  </w:style>
  <w:style w:type="paragraph" w:styleId="Revision">
    <w:name w:val="Revision"/>
    <w:hidden/>
    <w:uiPriority w:val="99"/>
    <w:semiHidden/>
    <w:rsid w:val="0001446F"/>
    <w:pPr>
      <w:spacing w:after="0" w:line="240" w:lineRule="auto"/>
    </w:pPr>
  </w:style>
  <w:style w:type="paragraph" w:styleId="DocumentMap">
    <w:name w:val="Document Map"/>
    <w:basedOn w:val="Normal"/>
    <w:link w:val="DocumentMapChar"/>
    <w:uiPriority w:val="99"/>
    <w:semiHidden/>
    <w:unhideWhenUsed/>
    <w:rsid w:val="003C369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C3691"/>
    <w:rPr>
      <w:rFonts w:ascii="Tahoma" w:hAnsi="Tahoma" w:cs="Tahoma"/>
      <w:sz w:val="16"/>
      <w:szCs w:val="16"/>
    </w:rPr>
  </w:style>
  <w:style w:type="character" w:styleId="FollowedHyperlink">
    <w:name w:val="FollowedHyperlink"/>
    <w:basedOn w:val="DefaultParagraphFont"/>
    <w:uiPriority w:val="99"/>
    <w:semiHidden/>
    <w:unhideWhenUsed/>
    <w:rsid w:val="007B6B94"/>
    <w:rPr>
      <w:color w:val="8555A1" w:themeColor="followedHyperlink"/>
      <w:u w:val="single"/>
    </w:rPr>
  </w:style>
  <w:style w:type="table" w:styleId="MediumShading1-Accent3">
    <w:name w:val="Medium Shading 1 Accent 3"/>
    <w:basedOn w:val="TableNormal"/>
    <w:uiPriority w:val="63"/>
    <w:rsid w:val="008C5BFA"/>
    <w:pPr>
      <w:spacing w:after="0" w:line="240" w:lineRule="auto"/>
    </w:pPr>
    <w:tblPr>
      <w:tblStyleRowBandSize w:val="1"/>
      <w:tblStyleColBandSize w:val="1"/>
      <w:tblBorders>
        <w:top w:val="single" w:sz="8"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single" w:sz="8" w:space="0" w:color="99D954" w:themeColor="accent3" w:themeTint="BF"/>
      </w:tblBorders>
    </w:tblPr>
    <w:tblStylePr w:type="firstRow">
      <w:pPr>
        <w:spacing w:before="0" w:after="0" w:line="240" w:lineRule="auto"/>
      </w:pPr>
      <w:rPr>
        <w:b/>
        <w:bCs/>
        <w:color w:val="FFFFFF" w:themeColor="background1"/>
      </w:rPr>
      <w:tblPr/>
      <w:tcPr>
        <w:tcBorders>
          <w:top w:val="single" w:sz="8"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nil"/>
          <w:insideV w:val="nil"/>
        </w:tcBorders>
        <w:shd w:val="clear" w:color="auto" w:fill="77BD2A" w:themeFill="accent3"/>
      </w:tcPr>
    </w:tblStylePr>
    <w:tblStylePr w:type="lastRow">
      <w:pPr>
        <w:spacing w:before="0" w:after="0" w:line="240" w:lineRule="auto"/>
      </w:pPr>
      <w:rPr>
        <w:b/>
        <w:bCs/>
      </w:rPr>
      <w:tblPr/>
      <w:tcPr>
        <w:tcBorders>
          <w:top w:val="double" w:sz="6"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DF2C6" w:themeFill="accent3" w:themeFillTint="3F"/>
      </w:tcPr>
    </w:tblStylePr>
    <w:tblStylePr w:type="band1Horz">
      <w:tblPr/>
      <w:tcPr>
        <w:tcBorders>
          <w:insideH w:val="nil"/>
          <w:insideV w:val="nil"/>
        </w:tcBorders>
        <w:shd w:val="clear" w:color="auto" w:fill="DDF2C6" w:themeFill="accent3"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rsid w:val="0023349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A92E46"/>
    <w:pPr>
      <w:spacing w:before="100" w:beforeAutospacing="1" w:after="100" w:afterAutospacing="1" w:line="240" w:lineRule="auto"/>
    </w:pPr>
    <w:rPr>
      <w:rFonts w:ascii="Times New Roman" w:eastAsia="Times New Roman" w:hAnsi="Times New Roman" w:cs="Times New Roman"/>
      <w:sz w:val="24"/>
      <w:szCs w:val="24"/>
    </w:rPr>
  </w:style>
  <w:style w:type="paragraph" w:styleId="TableofFigures">
    <w:name w:val="table of figures"/>
    <w:basedOn w:val="Normal"/>
    <w:next w:val="Normal"/>
    <w:uiPriority w:val="99"/>
    <w:unhideWhenUsed/>
    <w:rsid w:val="00080D67"/>
    <w:pPr>
      <w:spacing w:after="0"/>
    </w:pPr>
    <w:rPr>
      <w:rFonts w:ascii="Calibri" w:hAnsi="Calibri"/>
      <w:sz w:val="20"/>
    </w:rPr>
  </w:style>
  <w:style w:type="table" w:customStyle="1" w:styleId="MediumShading2-Accent31">
    <w:name w:val="Medium Shading 2 - Accent 31"/>
    <w:basedOn w:val="TableNormal"/>
    <w:next w:val="MediumShading2-Accent3"/>
    <w:uiPriority w:val="64"/>
    <w:rsid w:val="008D18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0F6BC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11">
    <w:name w:val="Light List - Accent 11"/>
    <w:basedOn w:val="TableNormal"/>
    <w:uiPriority w:val="61"/>
    <w:rsid w:val="000F6BC3"/>
    <w:pPr>
      <w:spacing w:after="0" w:line="240" w:lineRule="auto"/>
    </w:pPr>
    <w:tblPr>
      <w:tblStyleRowBandSize w:val="1"/>
      <w:tblStyleColBandSize w:val="1"/>
      <w:tblBorders>
        <w:top w:val="single" w:sz="8" w:space="0" w:color="1795D2" w:themeColor="accent1"/>
        <w:left w:val="single" w:sz="8" w:space="0" w:color="1795D2" w:themeColor="accent1"/>
        <w:bottom w:val="single" w:sz="8" w:space="0" w:color="1795D2" w:themeColor="accent1"/>
        <w:right w:val="single" w:sz="8" w:space="0" w:color="1795D2" w:themeColor="accent1"/>
      </w:tblBorders>
    </w:tblPr>
    <w:tblStylePr w:type="firstRow">
      <w:pPr>
        <w:spacing w:before="0" w:after="0" w:line="240" w:lineRule="auto"/>
      </w:pPr>
      <w:rPr>
        <w:b/>
        <w:bCs/>
        <w:color w:val="FFFFFF" w:themeColor="background1"/>
      </w:rPr>
      <w:tblPr/>
      <w:tcPr>
        <w:shd w:val="clear" w:color="auto" w:fill="1795D2" w:themeFill="accent1"/>
      </w:tcPr>
    </w:tblStylePr>
    <w:tblStylePr w:type="lastRow">
      <w:pPr>
        <w:spacing w:before="0" w:after="0" w:line="240" w:lineRule="auto"/>
      </w:pPr>
      <w:rPr>
        <w:b/>
        <w:bCs/>
      </w:rPr>
      <w:tblPr/>
      <w:tcPr>
        <w:tcBorders>
          <w:top w:val="double" w:sz="6" w:space="0" w:color="1795D2" w:themeColor="accent1"/>
          <w:left w:val="single" w:sz="8" w:space="0" w:color="1795D2" w:themeColor="accent1"/>
          <w:bottom w:val="single" w:sz="8" w:space="0" w:color="1795D2" w:themeColor="accent1"/>
          <w:right w:val="single" w:sz="8" w:space="0" w:color="1795D2" w:themeColor="accent1"/>
        </w:tcBorders>
      </w:tcPr>
    </w:tblStylePr>
    <w:tblStylePr w:type="firstCol">
      <w:rPr>
        <w:b/>
        <w:bCs/>
      </w:rPr>
    </w:tblStylePr>
    <w:tblStylePr w:type="lastCol">
      <w:rPr>
        <w:b/>
        <w:bCs/>
      </w:rPr>
    </w:tblStylePr>
    <w:tblStylePr w:type="band1Vert">
      <w:tblPr/>
      <w:tcPr>
        <w:tcBorders>
          <w:top w:val="single" w:sz="8" w:space="0" w:color="1795D2" w:themeColor="accent1"/>
          <w:left w:val="single" w:sz="8" w:space="0" w:color="1795D2" w:themeColor="accent1"/>
          <w:bottom w:val="single" w:sz="8" w:space="0" w:color="1795D2" w:themeColor="accent1"/>
          <w:right w:val="single" w:sz="8" w:space="0" w:color="1795D2" w:themeColor="accent1"/>
        </w:tcBorders>
      </w:tcPr>
    </w:tblStylePr>
    <w:tblStylePr w:type="band1Horz">
      <w:tblPr/>
      <w:tcPr>
        <w:tcBorders>
          <w:top w:val="single" w:sz="8" w:space="0" w:color="1795D2" w:themeColor="accent1"/>
          <w:left w:val="single" w:sz="8" w:space="0" w:color="1795D2" w:themeColor="accent1"/>
          <w:bottom w:val="single" w:sz="8" w:space="0" w:color="1795D2" w:themeColor="accent1"/>
          <w:right w:val="single" w:sz="8" w:space="0" w:color="1795D2" w:themeColor="accent1"/>
        </w:tcBorders>
      </w:tcPr>
    </w:tblStylePr>
  </w:style>
  <w:style w:type="table" w:customStyle="1" w:styleId="MediumShading1-Accent11">
    <w:name w:val="Medium Shading 1 - Accent 11"/>
    <w:basedOn w:val="TableNormal"/>
    <w:uiPriority w:val="63"/>
    <w:rsid w:val="000F6BC3"/>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paragraph" w:customStyle="1" w:styleId="body">
    <w:name w:val="body"/>
    <w:basedOn w:val="Normal"/>
    <w:uiPriority w:val="99"/>
    <w:rsid w:val="00AE6583"/>
    <w:pPr>
      <w:widowControl w:val="0"/>
      <w:suppressAutoHyphens/>
      <w:autoSpaceDE w:val="0"/>
      <w:autoSpaceDN w:val="0"/>
      <w:adjustRightInd w:val="0"/>
      <w:spacing w:before="260" w:after="0"/>
      <w:textAlignment w:val="center"/>
    </w:pPr>
    <w:rPr>
      <w:rFonts w:ascii="Whitney-Book" w:eastAsiaTheme="minorEastAsia" w:hAnsi="Whitney-Book" w:cs="Whitney-Book"/>
      <w:color w:val="000000"/>
      <w:sz w:val="18"/>
      <w:szCs w:val="18"/>
    </w:rPr>
  </w:style>
  <w:style w:type="character" w:customStyle="1" w:styleId="Heading5Char">
    <w:name w:val="Heading 5 Char"/>
    <w:basedOn w:val="DefaultParagraphFont"/>
    <w:link w:val="Heading5"/>
    <w:uiPriority w:val="9"/>
    <w:rsid w:val="009716EF"/>
    <w:rPr>
      <w:rFonts w:asciiTheme="majorHAnsi" w:eastAsiaTheme="majorEastAsia" w:hAnsiTheme="majorHAnsi" w:cstheme="majorBidi"/>
      <w:color w:val="0B4968" w:themeColor="accent1" w:themeShade="7F"/>
    </w:rPr>
  </w:style>
  <w:style w:type="character" w:styleId="PlaceholderText">
    <w:name w:val="Placeholder Text"/>
    <w:basedOn w:val="DefaultParagraphFont"/>
    <w:uiPriority w:val="99"/>
    <w:semiHidden/>
    <w:rsid w:val="00F64872"/>
    <w:rPr>
      <w:color w:val="808080"/>
    </w:rPr>
  </w:style>
  <w:style w:type="paragraph" w:styleId="EndnoteText">
    <w:name w:val="endnote text"/>
    <w:basedOn w:val="Normal"/>
    <w:link w:val="EndnoteTextChar"/>
    <w:uiPriority w:val="99"/>
    <w:semiHidden/>
    <w:unhideWhenUsed/>
    <w:rsid w:val="0022170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1707"/>
    <w:rPr>
      <w:rFonts w:ascii="Cambria" w:hAnsi="Cambria"/>
      <w:sz w:val="20"/>
      <w:szCs w:val="20"/>
    </w:rPr>
  </w:style>
  <w:style w:type="character" w:styleId="EndnoteReference">
    <w:name w:val="endnote reference"/>
    <w:basedOn w:val="DefaultParagraphFont"/>
    <w:uiPriority w:val="99"/>
    <w:semiHidden/>
    <w:unhideWhenUsed/>
    <w:rsid w:val="00221707"/>
    <w:rPr>
      <w:vertAlign w:val="superscript"/>
    </w:rPr>
  </w:style>
  <w:style w:type="paragraph" w:styleId="Bibliography">
    <w:name w:val="Bibliography"/>
    <w:basedOn w:val="Normal"/>
    <w:next w:val="Normal"/>
    <w:uiPriority w:val="37"/>
    <w:unhideWhenUsed/>
    <w:rsid w:val="00221707"/>
  </w:style>
  <w:style w:type="table" w:customStyle="1" w:styleId="MediumShading1-Accent111">
    <w:name w:val="Medium Shading 1 - Accent 111"/>
    <w:basedOn w:val="TableNormal"/>
    <w:uiPriority w:val="63"/>
    <w:rsid w:val="00703BF0"/>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03BF0"/>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character" w:customStyle="1" w:styleId="ftChar3">
    <w:name w:val="ft Char3"/>
    <w:aliases w:val="Footnote Text Char Char Char2,fn Char Char Char2,Footnote Text Char1 Char1 Char Char2,Footnote Text Char Char Char1 Char Char2,Footnote Text Char1 Char Char Char Char2,Footnote Text Char Char Char Char Char Char,fn Char1"/>
    <w:basedOn w:val="DefaultParagraphFont"/>
    <w:uiPriority w:val="99"/>
    <w:rsid w:val="00CC6B59"/>
    <w:rPr>
      <w:rFonts w:ascii="Cambria" w:hAnsi="Cambria"/>
      <w:sz w:val="18"/>
    </w:rPr>
  </w:style>
  <w:style w:type="character" w:customStyle="1" w:styleId="Heading6Char">
    <w:name w:val="Heading 6 Char"/>
    <w:basedOn w:val="DefaultParagraphFont"/>
    <w:link w:val="Heading6"/>
    <w:rsid w:val="00CC6B59"/>
    <w:rPr>
      <w:rFonts w:asciiTheme="majorHAnsi" w:eastAsiaTheme="majorEastAsia" w:hAnsiTheme="majorHAnsi" w:cstheme="majorBidi"/>
      <w:i/>
      <w:iCs/>
      <w:color w:val="0B4968" w:themeColor="accent1" w:themeShade="7F"/>
    </w:rPr>
  </w:style>
  <w:style w:type="numbering" w:customStyle="1" w:styleId="CurrentList1">
    <w:name w:val="Current List1"/>
    <w:rsid w:val="00CC6B59"/>
    <w:pPr>
      <w:numPr>
        <w:numId w:val="5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0"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73B"/>
    <w:pPr>
      <w:spacing w:after="240" w:line="260" w:lineRule="atLeast"/>
    </w:pPr>
    <w:rPr>
      <w:rFonts w:ascii="Cambria" w:hAnsi="Cambria"/>
    </w:rPr>
  </w:style>
  <w:style w:type="paragraph" w:styleId="Heading1">
    <w:name w:val="heading 1"/>
    <w:basedOn w:val="Normal"/>
    <w:next w:val="Normal"/>
    <w:link w:val="Heading1Char"/>
    <w:autoRedefine/>
    <w:qFormat/>
    <w:rsid w:val="00E44F72"/>
    <w:pPr>
      <w:keepNext/>
      <w:keepLines/>
      <w:pageBreakBefore/>
      <w:numPr>
        <w:numId w:val="1"/>
      </w:numPr>
      <w:ind w:left="0"/>
      <w:outlineLvl w:val="0"/>
    </w:pPr>
    <w:rPr>
      <w:rFonts w:ascii="Calibri" w:eastAsiaTheme="majorEastAsia" w:hAnsi="Calibri" w:cstheme="majorBidi"/>
      <w:b/>
      <w:bCs/>
      <w:color w:val="1795D2"/>
      <w:sz w:val="36"/>
      <w:szCs w:val="28"/>
    </w:rPr>
  </w:style>
  <w:style w:type="paragraph" w:styleId="Heading2">
    <w:name w:val="heading 2"/>
    <w:basedOn w:val="Normal"/>
    <w:next w:val="Normal"/>
    <w:link w:val="Heading2Char"/>
    <w:autoRedefine/>
    <w:qFormat/>
    <w:rsid w:val="00845FD6"/>
    <w:pPr>
      <w:keepNext/>
      <w:keepLines/>
      <w:numPr>
        <w:ilvl w:val="1"/>
        <w:numId w:val="1"/>
      </w:numPr>
      <w:pBdr>
        <w:bottom w:val="single" w:sz="2" w:space="1" w:color="auto"/>
      </w:pBdr>
      <w:spacing w:after="120"/>
      <w:outlineLvl w:val="1"/>
    </w:pPr>
    <w:rPr>
      <w:rFonts w:ascii="Calibri" w:eastAsia="Times New Roman" w:hAnsi="Calibri" w:cs="Times New Roman"/>
      <w:b/>
      <w:bCs/>
      <w:iCs/>
      <w:color w:val="000000"/>
      <w:sz w:val="24"/>
    </w:rPr>
  </w:style>
  <w:style w:type="paragraph" w:styleId="Heading3">
    <w:name w:val="heading 3"/>
    <w:basedOn w:val="Normal"/>
    <w:next w:val="Normal"/>
    <w:link w:val="Heading3Char1"/>
    <w:unhideWhenUsed/>
    <w:qFormat/>
    <w:rsid w:val="00160BE1"/>
    <w:pPr>
      <w:keepNext/>
      <w:keepLines/>
      <w:numPr>
        <w:ilvl w:val="2"/>
        <w:numId w:val="1"/>
      </w:numPr>
      <w:spacing w:after="120"/>
      <w:outlineLvl w:val="2"/>
    </w:pPr>
    <w:rPr>
      <w:rFonts w:ascii="Calibri" w:eastAsiaTheme="majorEastAsia" w:hAnsi="Calibri" w:cstheme="majorBidi"/>
      <w:b/>
      <w:bCs/>
      <w:sz w:val="20"/>
      <w:szCs w:val="20"/>
    </w:rPr>
  </w:style>
  <w:style w:type="paragraph" w:styleId="Heading4">
    <w:name w:val="heading 4"/>
    <w:basedOn w:val="Normal"/>
    <w:next w:val="Normal"/>
    <w:link w:val="Heading4Char"/>
    <w:unhideWhenUsed/>
    <w:qFormat/>
    <w:rsid w:val="00160BE1"/>
    <w:pPr>
      <w:keepNext/>
      <w:keepLines/>
      <w:numPr>
        <w:ilvl w:val="3"/>
        <w:numId w:val="1"/>
      </w:numPr>
      <w:spacing w:after="120"/>
      <w:outlineLvl w:val="3"/>
    </w:pPr>
    <w:rPr>
      <w:rFonts w:ascii="Calibri" w:eastAsiaTheme="majorEastAsia" w:hAnsi="Calibri" w:cstheme="majorBidi"/>
      <w:bCs/>
      <w:i/>
      <w:iCs/>
      <w:sz w:val="20"/>
      <w:szCs w:val="20"/>
    </w:rPr>
  </w:style>
  <w:style w:type="paragraph" w:styleId="Heading5">
    <w:name w:val="heading 5"/>
    <w:basedOn w:val="Normal"/>
    <w:next w:val="Normal"/>
    <w:link w:val="Heading5Char"/>
    <w:uiPriority w:val="9"/>
    <w:unhideWhenUsed/>
    <w:qFormat/>
    <w:rsid w:val="009716EF"/>
    <w:pPr>
      <w:keepNext/>
      <w:keepLines/>
      <w:spacing w:before="200" w:after="0"/>
      <w:outlineLvl w:val="4"/>
    </w:pPr>
    <w:rPr>
      <w:rFonts w:asciiTheme="majorHAnsi" w:eastAsiaTheme="majorEastAsia" w:hAnsiTheme="majorHAnsi" w:cstheme="majorBidi"/>
      <w:color w:val="0B4968" w:themeColor="accent1" w:themeShade="7F"/>
    </w:rPr>
  </w:style>
  <w:style w:type="paragraph" w:styleId="Heading6">
    <w:name w:val="heading 6"/>
    <w:basedOn w:val="Normal"/>
    <w:next w:val="Normal"/>
    <w:link w:val="Heading6Char"/>
    <w:uiPriority w:val="9"/>
    <w:semiHidden/>
    <w:unhideWhenUsed/>
    <w:rsid w:val="00CC6B59"/>
    <w:pPr>
      <w:keepNext/>
      <w:keepLines/>
      <w:spacing w:before="200" w:after="0"/>
      <w:outlineLvl w:val="5"/>
    </w:pPr>
    <w:rPr>
      <w:rFonts w:asciiTheme="majorHAnsi" w:eastAsiaTheme="majorEastAsia" w:hAnsiTheme="majorHAnsi" w:cstheme="majorBidi"/>
      <w:i/>
      <w:iCs/>
      <w:color w:val="0B496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025"/>
    <w:pPr>
      <w:ind w:left="720"/>
      <w:contextualSpacing/>
    </w:pPr>
  </w:style>
  <w:style w:type="paragraph" w:styleId="BalloonText">
    <w:name w:val="Balloon Text"/>
    <w:basedOn w:val="Normal"/>
    <w:link w:val="BalloonTextChar"/>
    <w:uiPriority w:val="99"/>
    <w:semiHidden/>
    <w:unhideWhenUsed/>
    <w:rsid w:val="003A4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A7"/>
    <w:rPr>
      <w:rFonts w:ascii="Tahoma" w:hAnsi="Tahoma" w:cs="Tahoma"/>
      <w:sz w:val="16"/>
      <w:szCs w:val="16"/>
    </w:rPr>
  </w:style>
  <w:style w:type="table" w:styleId="LightGrid-Accent3">
    <w:name w:val="Light Grid Accent 3"/>
    <w:basedOn w:val="TableNormal"/>
    <w:uiPriority w:val="62"/>
    <w:rsid w:val="003C4E2B"/>
    <w:pPr>
      <w:spacing w:after="0" w:line="240" w:lineRule="auto"/>
    </w:pPr>
    <w:tblPr>
      <w:tblStyleRowBandSize w:val="1"/>
      <w:tblStyleColBandSize w:val="1"/>
      <w:tblBorders>
        <w:top w:val="single" w:sz="8" w:space="0" w:color="77BD2A" w:themeColor="accent3"/>
        <w:left w:val="single" w:sz="8" w:space="0" w:color="77BD2A" w:themeColor="accent3"/>
        <w:bottom w:val="single" w:sz="8" w:space="0" w:color="77BD2A" w:themeColor="accent3"/>
        <w:right w:val="single" w:sz="8" w:space="0" w:color="77BD2A" w:themeColor="accent3"/>
        <w:insideH w:val="single" w:sz="8" w:space="0" w:color="77BD2A" w:themeColor="accent3"/>
        <w:insideV w:val="single" w:sz="8" w:space="0" w:color="77BD2A"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7BD2A" w:themeColor="accent3"/>
          <w:left w:val="single" w:sz="8" w:space="0" w:color="77BD2A" w:themeColor="accent3"/>
          <w:bottom w:val="single" w:sz="18" w:space="0" w:color="77BD2A" w:themeColor="accent3"/>
          <w:right w:val="single" w:sz="8" w:space="0" w:color="77BD2A" w:themeColor="accent3"/>
          <w:insideH w:val="nil"/>
          <w:insideV w:val="single" w:sz="8" w:space="0" w:color="77BD2A"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7BD2A" w:themeColor="accent3"/>
          <w:left w:val="single" w:sz="8" w:space="0" w:color="77BD2A" w:themeColor="accent3"/>
          <w:bottom w:val="single" w:sz="8" w:space="0" w:color="77BD2A" w:themeColor="accent3"/>
          <w:right w:val="single" w:sz="8" w:space="0" w:color="77BD2A" w:themeColor="accent3"/>
          <w:insideH w:val="nil"/>
          <w:insideV w:val="single" w:sz="8" w:space="0" w:color="77BD2A"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7BD2A" w:themeColor="accent3"/>
          <w:left w:val="single" w:sz="8" w:space="0" w:color="77BD2A" w:themeColor="accent3"/>
          <w:bottom w:val="single" w:sz="8" w:space="0" w:color="77BD2A" w:themeColor="accent3"/>
          <w:right w:val="single" w:sz="8" w:space="0" w:color="77BD2A" w:themeColor="accent3"/>
        </w:tcBorders>
      </w:tcPr>
    </w:tblStylePr>
    <w:tblStylePr w:type="band1Vert">
      <w:tblPr/>
      <w:tcPr>
        <w:tcBorders>
          <w:top w:val="single" w:sz="8" w:space="0" w:color="77BD2A" w:themeColor="accent3"/>
          <w:left w:val="single" w:sz="8" w:space="0" w:color="77BD2A" w:themeColor="accent3"/>
          <w:bottom w:val="single" w:sz="8" w:space="0" w:color="77BD2A" w:themeColor="accent3"/>
          <w:right w:val="single" w:sz="8" w:space="0" w:color="77BD2A" w:themeColor="accent3"/>
        </w:tcBorders>
        <w:shd w:val="clear" w:color="auto" w:fill="DDF2C6" w:themeFill="accent3" w:themeFillTint="3F"/>
      </w:tcPr>
    </w:tblStylePr>
    <w:tblStylePr w:type="band1Horz">
      <w:tblPr/>
      <w:tcPr>
        <w:tcBorders>
          <w:top w:val="single" w:sz="8" w:space="0" w:color="77BD2A" w:themeColor="accent3"/>
          <w:left w:val="single" w:sz="8" w:space="0" w:color="77BD2A" w:themeColor="accent3"/>
          <w:bottom w:val="single" w:sz="8" w:space="0" w:color="77BD2A" w:themeColor="accent3"/>
          <w:right w:val="single" w:sz="8" w:space="0" w:color="77BD2A" w:themeColor="accent3"/>
          <w:insideV w:val="single" w:sz="8" w:space="0" w:color="77BD2A" w:themeColor="accent3"/>
        </w:tcBorders>
        <w:shd w:val="clear" w:color="auto" w:fill="DDF2C6" w:themeFill="accent3" w:themeFillTint="3F"/>
      </w:tcPr>
    </w:tblStylePr>
    <w:tblStylePr w:type="band2Horz">
      <w:tblPr/>
      <w:tcPr>
        <w:tcBorders>
          <w:top w:val="single" w:sz="8" w:space="0" w:color="77BD2A" w:themeColor="accent3"/>
          <w:left w:val="single" w:sz="8" w:space="0" w:color="77BD2A" w:themeColor="accent3"/>
          <w:bottom w:val="single" w:sz="8" w:space="0" w:color="77BD2A" w:themeColor="accent3"/>
          <w:right w:val="single" w:sz="8" w:space="0" w:color="77BD2A" w:themeColor="accent3"/>
          <w:insideV w:val="single" w:sz="8" w:space="0" w:color="77BD2A" w:themeColor="accent3"/>
        </w:tcBorders>
      </w:tcPr>
    </w:tblStylePr>
  </w:style>
  <w:style w:type="character" w:customStyle="1" w:styleId="Heading1Char">
    <w:name w:val="Heading 1 Char"/>
    <w:basedOn w:val="DefaultParagraphFont"/>
    <w:link w:val="Heading1"/>
    <w:rsid w:val="00E44F72"/>
    <w:rPr>
      <w:rFonts w:ascii="Calibri" w:eastAsiaTheme="majorEastAsia" w:hAnsi="Calibri" w:cstheme="majorBidi"/>
      <w:b/>
      <w:bCs/>
      <w:color w:val="1795D2"/>
      <w:sz w:val="36"/>
      <w:szCs w:val="28"/>
    </w:rPr>
  </w:style>
  <w:style w:type="character" w:customStyle="1" w:styleId="Heading2Char">
    <w:name w:val="Heading 2 Char"/>
    <w:basedOn w:val="DefaultParagraphFont"/>
    <w:link w:val="Heading2"/>
    <w:rsid w:val="00845FD6"/>
    <w:rPr>
      <w:rFonts w:ascii="Calibri" w:eastAsia="Times New Roman" w:hAnsi="Calibri" w:cs="Times New Roman"/>
      <w:b/>
      <w:bCs/>
      <w:iCs/>
      <w:color w:val="000000"/>
      <w:sz w:val="24"/>
    </w:rPr>
  </w:style>
  <w:style w:type="character" w:customStyle="1" w:styleId="Heading3Char">
    <w:name w:val="Heading 3 Char"/>
    <w:basedOn w:val="DefaultParagraphFont"/>
    <w:uiPriority w:val="9"/>
    <w:semiHidden/>
    <w:rsid w:val="00C65AF6"/>
    <w:rPr>
      <w:rFonts w:asciiTheme="majorHAnsi" w:eastAsiaTheme="majorEastAsia" w:hAnsiTheme="majorHAnsi" w:cstheme="majorBidi"/>
      <w:b/>
      <w:bCs/>
      <w:color w:val="1795D2" w:themeColor="accent1"/>
    </w:rPr>
  </w:style>
  <w:style w:type="character" w:customStyle="1" w:styleId="Heading4Char">
    <w:name w:val="Heading 4 Char"/>
    <w:basedOn w:val="DefaultParagraphFont"/>
    <w:link w:val="Heading4"/>
    <w:rsid w:val="00160BE1"/>
    <w:rPr>
      <w:rFonts w:ascii="Calibri" w:eastAsiaTheme="majorEastAsia" w:hAnsi="Calibri" w:cstheme="majorBidi"/>
      <w:bCs/>
      <w:i/>
      <w:iCs/>
      <w:sz w:val="20"/>
      <w:szCs w:val="20"/>
    </w:rPr>
  </w:style>
  <w:style w:type="character" w:styleId="Hyperlink">
    <w:name w:val="Hyperlink"/>
    <w:basedOn w:val="DefaultParagraphFont"/>
    <w:uiPriority w:val="99"/>
    <w:unhideWhenUsed/>
    <w:qFormat/>
    <w:rsid w:val="001E794B"/>
    <w:rPr>
      <w:color w:val="1795D2"/>
      <w:u w:val="single"/>
    </w:rPr>
  </w:style>
  <w:style w:type="paragraph" w:styleId="FootnoteText">
    <w:name w:val="footnote text"/>
    <w:aliases w:val="ft,Footnote Text Char1,Footnote Text Char Char,fn Char Char,Footnote Text Char1 Char1 Char,Footnote Text Char Char Char1 Char,Footnote Text Char1 Char Char Char,Footnote Text Char Char Char Char Char,Footnote Text Char Char1,fn,ft Char1,f"/>
    <w:basedOn w:val="Normal"/>
    <w:link w:val="FootnoteTextChar"/>
    <w:autoRedefine/>
    <w:qFormat/>
    <w:rsid w:val="00F40A8F"/>
    <w:pPr>
      <w:keepNext/>
      <w:keepLines/>
      <w:tabs>
        <w:tab w:val="left" w:pos="7830"/>
      </w:tabs>
      <w:spacing w:after="80" w:line="240" w:lineRule="auto"/>
    </w:pPr>
    <w:rPr>
      <w:rFonts w:asciiTheme="majorHAnsi" w:eastAsia="Times New Roman" w:hAnsiTheme="majorHAnsi" w:cs="Times New Roman"/>
      <w:color w:val="62777F" w:themeColor="text1"/>
      <w:sz w:val="18"/>
      <w:szCs w:val="18"/>
    </w:rPr>
  </w:style>
  <w:style w:type="character" w:customStyle="1" w:styleId="FootnoteTextChar">
    <w:name w:val="Footnote Text Char"/>
    <w:aliases w:val="ft Char,Footnote Text Char1 Char,Footnote Text Char Char Char,fn Char Char Char,Footnote Text Char1 Char1 Char Char,Footnote Text Char Char Char1 Char Char,Footnote Text Char1 Char Char Char Char,Footnote Text Char Char1 Char,fn Char"/>
    <w:basedOn w:val="DefaultParagraphFont"/>
    <w:link w:val="FootnoteText"/>
    <w:qFormat/>
    <w:rsid w:val="00F40A8F"/>
    <w:rPr>
      <w:rFonts w:asciiTheme="majorHAnsi" w:eastAsia="Times New Roman" w:hAnsiTheme="majorHAnsi" w:cs="Times New Roman"/>
      <w:color w:val="62777F" w:themeColor="text1"/>
      <w:sz w:val="18"/>
      <w:szCs w:val="18"/>
    </w:rPr>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qFormat/>
    <w:rsid w:val="00A051C2"/>
    <w:rPr>
      <w:rFonts w:ascii="Cambria" w:hAnsi="Cambria" w:cs="Times New Roman"/>
      <w:b w:val="0"/>
      <w:i w:val="0"/>
      <w:caps w:val="0"/>
      <w:smallCaps w:val="0"/>
      <w:strike w:val="0"/>
      <w:dstrike w:val="0"/>
      <w:vanish w:val="0"/>
      <w:sz w:val="20"/>
      <w:vertAlign w:val="superscript"/>
    </w:rPr>
  </w:style>
  <w:style w:type="paragraph" w:customStyle="1" w:styleId="FoonoteText">
    <w:name w:val="Foonote Text"/>
    <w:basedOn w:val="FootnoteText"/>
    <w:link w:val="FoonoteTextChar"/>
    <w:autoRedefine/>
    <w:qFormat/>
    <w:rsid w:val="00160BE1"/>
    <w:pPr>
      <w:adjustRightInd w:val="0"/>
      <w:textAlignment w:val="baseline"/>
    </w:pPr>
    <w:rPr>
      <w:color w:val="000000"/>
    </w:rPr>
  </w:style>
  <w:style w:type="character" w:customStyle="1" w:styleId="FoonoteTextChar">
    <w:name w:val="Foonote Text Char"/>
    <w:basedOn w:val="FootnoteTextChar"/>
    <w:link w:val="FoonoteText"/>
    <w:locked/>
    <w:rsid w:val="00160BE1"/>
    <w:rPr>
      <w:rFonts w:asciiTheme="majorHAnsi" w:eastAsia="Times New Roman" w:hAnsiTheme="majorHAnsi" w:cs="Times New Roman"/>
      <w:color w:val="000000"/>
      <w:sz w:val="18"/>
      <w:szCs w:val="18"/>
    </w:rPr>
  </w:style>
  <w:style w:type="paragraph" w:customStyle="1" w:styleId="Bullet-Solid">
    <w:name w:val="Bullet-Solid"/>
    <w:basedOn w:val="Normal"/>
    <w:link w:val="Bullet-SolidChar"/>
    <w:qFormat/>
    <w:rsid w:val="00C65AF6"/>
    <w:pPr>
      <w:numPr>
        <w:numId w:val="2"/>
      </w:numPr>
      <w:spacing w:after="120"/>
    </w:pPr>
    <w:rPr>
      <w:rFonts w:cs="Times New Roman"/>
      <w:color w:val="000000"/>
      <w:sz w:val="20"/>
      <w:szCs w:val="20"/>
    </w:rPr>
  </w:style>
  <w:style w:type="character" w:customStyle="1" w:styleId="Bullet-SolidChar">
    <w:name w:val="Bullet-Solid Char"/>
    <w:basedOn w:val="DefaultParagraphFont"/>
    <w:link w:val="Bullet-Solid"/>
    <w:rsid w:val="00C65AF6"/>
    <w:rPr>
      <w:rFonts w:ascii="Cambria" w:hAnsi="Cambria" w:cs="Times New Roman"/>
      <w:color w:val="000000"/>
      <w:sz w:val="20"/>
      <w:szCs w:val="20"/>
    </w:rPr>
  </w:style>
  <w:style w:type="character" w:customStyle="1" w:styleId="Heading3Char1">
    <w:name w:val="Heading 3 Char1"/>
    <w:basedOn w:val="DefaultParagraphFont"/>
    <w:link w:val="Heading3"/>
    <w:rsid w:val="00160BE1"/>
    <w:rPr>
      <w:rFonts w:ascii="Calibri" w:eastAsiaTheme="majorEastAsia" w:hAnsi="Calibri" w:cstheme="majorBidi"/>
      <w:b/>
      <w:bCs/>
      <w:sz w:val="20"/>
      <w:szCs w:val="20"/>
    </w:rPr>
  </w:style>
  <w:style w:type="paragraph" w:styleId="Header">
    <w:name w:val="header"/>
    <w:basedOn w:val="Normal"/>
    <w:link w:val="HeaderChar"/>
    <w:unhideWhenUsed/>
    <w:rsid w:val="003B3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0AC"/>
  </w:style>
  <w:style w:type="paragraph" w:styleId="Footer">
    <w:name w:val="footer"/>
    <w:basedOn w:val="Normal"/>
    <w:link w:val="FooterChar"/>
    <w:uiPriority w:val="99"/>
    <w:unhideWhenUsed/>
    <w:rsid w:val="003B30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0AC"/>
  </w:style>
  <w:style w:type="paragraph" w:styleId="Caption">
    <w:name w:val="caption"/>
    <w:basedOn w:val="Normal"/>
    <w:next w:val="Normal"/>
    <w:link w:val="CaptionChar"/>
    <w:unhideWhenUsed/>
    <w:qFormat/>
    <w:rsid w:val="002A0D34"/>
    <w:pPr>
      <w:spacing w:before="120" w:line="240" w:lineRule="auto"/>
      <w:jc w:val="center"/>
    </w:pPr>
    <w:rPr>
      <w:rFonts w:ascii="Calibri" w:hAnsi="Calibri" w:cs="Times New Roman"/>
      <w:b/>
      <w:bCs/>
      <w:sz w:val="20"/>
      <w:szCs w:val="18"/>
    </w:rPr>
  </w:style>
  <w:style w:type="paragraph" w:customStyle="1" w:styleId="ISOBullets2">
    <w:name w:val="ISO Bullets 2"/>
    <w:basedOn w:val="Normal"/>
    <w:rsid w:val="00E6250A"/>
    <w:pPr>
      <w:numPr>
        <w:numId w:val="3"/>
      </w:numPr>
      <w:spacing w:line="240" w:lineRule="auto"/>
    </w:pPr>
    <w:rPr>
      <w:rFonts w:eastAsia="Times New Roman" w:cs="Times New Roman"/>
      <w:sz w:val="20"/>
      <w:szCs w:val="20"/>
    </w:rPr>
  </w:style>
  <w:style w:type="character" w:customStyle="1" w:styleId="CaptionChar">
    <w:name w:val="Caption Char"/>
    <w:basedOn w:val="DefaultParagraphFont"/>
    <w:link w:val="Caption"/>
    <w:locked/>
    <w:rsid w:val="002A0D34"/>
    <w:rPr>
      <w:rFonts w:ascii="Calibri" w:hAnsi="Calibri" w:cs="Times New Roman"/>
      <w:b/>
      <w:bCs/>
      <w:sz w:val="20"/>
      <w:szCs w:val="18"/>
    </w:rPr>
  </w:style>
  <w:style w:type="table" w:customStyle="1" w:styleId="20122tableformat1">
    <w:name w:val="2012 2 table format1"/>
    <w:basedOn w:val="TableNormal"/>
    <w:uiPriority w:val="63"/>
    <w:rsid w:val="00E6250A"/>
    <w:pPr>
      <w:spacing w:after="0" w:line="240" w:lineRule="auto"/>
    </w:pPr>
    <w:rPr>
      <w:rFonts w:ascii="Calibri" w:hAnsi="Calibri" w:cs="Times New Roman"/>
      <w:color w:val="62777F" w:themeColor="text1"/>
      <w:sz w:val="18"/>
      <w:szCs w:val="20"/>
    </w:rPr>
    <w:tblPr>
      <w:tblStyleRowBandSize w:val="1"/>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9" w:type="dxa"/>
        <w:left w:w="58" w:type="dxa"/>
        <w:bottom w:w="29" w:type="dxa"/>
        <w:right w:w="58" w:type="dxa"/>
      </w:tblCellMar>
    </w:tblPr>
    <w:trPr>
      <w:cantSplit/>
      <w:jc w:val="center"/>
    </w:trPr>
    <w:tcPr>
      <w:shd w:val="clear" w:color="auto" w:fill="auto"/>
      <w:vAlign w:val="center"/>
    </w:tcPr>
    <w:tblStylePr w:type="firstRow">
      <w:pPr>
        <w:wordWrap/>
        <w:spacing w:beforeLines="0" w:beforeAutospacing="0" w:afterLines="0" w:afterAutospacing="0" w:line="240" w:lineRule="auto"/>
        <w:ind w:leftChars="0" w:left="0" w:rightChars="0" w:right="0"/>
        <w:contextualSpacing w:val="0"/>
        <w:jc w:val="center"/>
        <w:outlineLvl w:val="9"/>
      </w:pPr>
      <w:rPr>
        <w:rFonts w:ascii="Calibri" w:hAnsi="Calibri"/>
        <w:b/>
        <w:bCs/>
        <w:i w:val="0"/>
        <w:color w:val="FFFFFF" w:themeColor="background1"/>
        <w:sz w:val="18"/>
      </w:rPr>
      <w:tblPr/>
      <w:trPr>
        <w:cantSplit w:val="0"/>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91C7E9" w:themeFill="text2" w:themeFillTint="66"/>
      </w:tcPr>
    </w:tblStylePr>
    <w:tblStylePr w:type="lastRow">
      <w:pPr>
        <w:wordWrap/>
        <w:spacing w:beforeLines="0" w:beforeAutospacing="0" w:afterLines="0" w:afterAutospacing="0" w:line="240" w:lineRule="auto"/>
        <w:ind w:leftChars="0" w:left="0" w:rightChars="0" w:right="0" w:firstLineChars="0" w:firstLine="0"/>
        <w:contextualSpacing w:val="0"/>
        <w:jc w:val="left"/>
        <w:outlineLvl w:val="9"/>
      </w:pPr>
      <w:rPr>
        <w:rFonts w:ascii="Arial" w:hAnsi="Arial"/>
        <w:b/>
        <w:bCs/>
        <w:sz w:val="20"/>
      </w:rPr>
      <w:tblPr/>
      <w:tcPr>
        <w:shd w:val="clear" w:color="auto" w:fill="11479D"/>
      </w:tcPr>
    </w:tblStylePr>
    <w:tblStylePr w:type="firstCol">
      <w:pPr>
        <w:wordWrap/>
        <w:spacing w:beforeLines="0" w:beforeAutospacing="0" w:afterLines="0" w:afterAutospacing="0" w:line="240" w:lineRule="auto"/>
        <w:ind w:leftChars="0" w:left="0" w:rightChars="0" w:right="0" w:firstLineChars="0" w:firstLine="0"/>
        <w:contextualSpacing w:val="0"/>
        <w:outlineLvl w:val="9"/>
      </w:pPr>
      <w:rPr>
        <w:rFonts w:ascii="Calibri" w:hAnsi="Calibri"/>
        <w:b/>
        <w:bCs/>
        <w:sz w:val="18"/>
      </w:rPr>
    </w:tblStylePr>
    <w:tblStylePr w:type="lastCol">
      <w:rPr>
        <w:rFonts w:ascii="Arial" w:hAnsi="Arial"/>
        <w:b w:val="0"/>
        <w:bCs/>
        <w:sz w:val="18"/>
      </w:rPr>
    </w:tblStylePr>
    <w:tblStylePr w:type="band1Horz">
      <w:pPr>
        <w:wordWrap/>
        <w:spacing w:beforeLines="0" w:beforeAutospacing="0" w:afterLines="0" w:afterAutospacing="0" w:line="240" w:lineRule="auto"/>
        <w:ind w:firstLineChars="0" w:firstLine="0"/>
        <w:contextualSpacing w:val="0"/>
        <w:outlineLvl w:val="9"/>
      </w:pPr>
      <w:rPr>
        <w:rFonts w:ascii="Calibri" w:hAnsi="Calibri"/>
        <w:sz w:val="18"/>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FFFFF" w:themeFill="background1"/>
      </w:tcPr>
    </w:tblStylePr>
    <w:tblStylePr w:type="band2Horz">
      <w:pPr>
        <w:wordWrap/>
        <w:spacing w:beforeLines="0" w:beforeAutospacing="0" w:afterLines="0" w:afterAutospacing="0" w:line="240" w:lineRule="auto"/>
        <w:ind w:firstLineChars="0" w:firstLine="0"/>
        <w:contextualSpacing w:val="0"/>
        <w:jc w:val="left"/>
        <w:outlineLvl w:val="9"/>
      </w:pPr>
      <w:rPr>
        <w:rFonts w:ascii="Arial" w:hAnsi="Arial"/>
        <w:sz w:val="18"/>
      </w:rPr>
      <w:tblPr/>
      <w:tcPr>
        <w:shd w:val="clear" w:color="auto" w:fill="C8E3F4" w:themeFill="text2" w:themeFillTint="33"/>
      </w:tcPr>
    </w:tblStylePr>
    <w:tblStylePr w:type="neCell">
      <w:rPr>
        <w:rFonts w:ascii="Arial" w:hAnsi="Arial"/>
        <w:sz w:val="20"/>
      </w:rPr>
    </w:tblStylePr>
    <w:tblStylePr w:type="nwCell">
      <w:pPr>
        <w:wordWrap/>
        <w:spacing w:beforeLines="0" w:beforeAutospacing="0" w:afterLines="0" w:afterAutospacing="0" w:line="240" w:lineRule="auto"/>
        <w:ind w:leftChars="0" w:left="0" w:rightChars="0" w:right="0" w:firstLineChars="0" w:firstLine="0"/>
        <w:contextualSpacing w:val="0"/>
        <w:jc w:val="left"/>
        <w:outlineLvl w:val="9"/>
      </w:pPr>
      <w:rPr>
        <w:rFonts w:ascii="Arial" w:hAnsi="Arial"/>
        <w:sz w:val="20"/>
      </w:rPr>
    </w:tblStylePr>
  </w:style>
  <w:style w:type="paragraph" w:customStyle="1" w:styleId="Default">
    <w:name w:val="Default"/>
    <w:rsid w:val="00C046D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5411A"/>
    <w:pPr>
      <w:spacing w:after="0" w:line="240" w:lineRule="auto"/>
    </w:pPr>
  </w:style>
  <w:style w:type="paragraph" w:styleId="BodyText">
    <w:name w:val="Body Text"/>
    <w:aliases w:val="b"/>
    <w:basedOn w:val="Normal"/>
    <w:link w:val="BodyTextChar"/>
    <w:semiHidden/>
    <w:rsid w:val="00DC2E0E"/>
    <w:pPr>
      <w:spacing w:after="0" w:line="240" w:lineRule="auto"/>
    </w:pPr>
    <w:rPr>
      <w:rFonts w:ascii="Times New Roman" w:eastAsia="Times New Roman" w:hAnsi="Times New Roman" w:cs="Times New Roman"/>
      <w:szCs w:val="20"/>
    </w:rPr>
  </w:style>
  <w:style w:type="character" w:customStyle="1" w:styleId="BodyTextChar">
    <w:name w:val="Body Text Char"/>
    <w:aliases w:val="b Char"/>
    <w:basedOn w:val="DefaultParagraphFont"/>
    <w:link w:val="BodyText"/>
    <w:semiHidden/>
    <w:rsid w:val="00DC2E0E"/>
    <w:rPr>
      <w:rFonts w:ascii="Times New Roman" w:eastAsia="Times New Roman" w:hAnsi="Times New Roman" w:cs="Times New Roman"/>
      <w:szCs w:val="20"/>
    </w:rPr>
  </w:style>
  <w:style w:type="paragraph" w:styleId="TOCHeading">
    <w:name w:val="TOC Heading"/>
    <w:basedOn w:val="Heading1"/>
    <w:next w:val="Normal"/>
    <w:uiPriority w:val="39"/>
    <w:semiHidden/>
    <w:unhideWhenUsed/>
    <w:qFormat/>
    <w:rsid w:val="008477F4"/>
    <w:pPr>
      <w:pageBreakBefore w:val="0"/>
      <w:numPr>
        <w:numId w:val="0"/>
      </w:numPr>
      <w:spacing w:before="480" w:after="0" w:line="276" w:lineRule="auto"/>
      <w:outlineLvl w:val="9"/>
    </w:pPr>
    <w:rPr>
      <w:rFonts w:asciiTheme="majorHAnsi" w:hAnsiTheme="majorHAnsi"/>
      <w:color w:val="116E9D" w:themeColor="accent1" w:themeShade="BF"/>
      <w:sz w:val="28"/>
    </w:rPr>
  </w:style>
  <w:style w:type="paragraph" w:styleId="TOC1">
    <w:name w:val="toc 1"/>
    <w:basedOn w:val="Normal"/>
    <w:next w:val="Normal"/>
    <w:autoRedefine/>
    <w:uiPriority w:val="39"/>
    <w:unhideWhenUsed/>
    <w:qFormat/>
    <w:rsid w:val="00160BE1"/>
    <w:pPr>
      <w:tabs>
        <w:tab w:val="right" w:leader="dot" w:pos="9350"/>
      </w:tabs>
      <w:spacing w:after="120" w:line="240" w:lineRule="auto"/>
    </w:pPr>
    <w:rPr>
      <w:rFonts w:asciiTheme="minorHAnsi" w:hAnsiTheme="minorHAnsi" w:cs="Times New Roman"/>
      <w:b/>
      <w:bCs/>
      <w:noProof/>
      <w:color w:val="000000"/>
      <w:sz w:val="20"/>
      <w:szCs w:val="36"/>
    </w:rPr>
  </w:style>
  <w:style w:type="paragraph" w:styleId="TOC2">
    <w:name w:val="toc 2"/>
    <w:basedOn w:val="Normal"/>
    <w:next w:val="Normal"/>
    <w:autoRedefine/>
    <w:uiPriority w:val="39"/>
    <w:unhideWhenUsed/>
    <w:qFormat/>
    <w:rsid w:val="00D7488D"/>
    <w:pPr>
      <w:tabs>
        <w:tab w:val="right" w:leader="dot" w:pos="9350"/>
      </w:tabs>
      <w:spacing w:after="120" w:line="240" w:lineRule="auto"/>
      <w:ind w:left="216"/>
    </w:pPr>
    <w:rPr>
      <w:rFonts w:asciiTheme="minorHAnsi" w:hAnsiTheme="minorHAnsi"/>
      <w:noProof/>
      <w:sz w:val="20"/>
      <w:szCs w:val="20"/>
    </w:rPr>
  </w:style>
  <w:style w:type="paragraph" w:styleId="TOC3">
    <w:name w:val="toc 3"/>
    <w:basedOn w:val="Normal"/>
    <w:next w:val="Normal"/>
    <w:autoRedefine/>
    <w:uiPriority w:val="39"/>
    <w:unhideWhenUsed/>
    <w:qFormat/>
    <w:rsid w:val="00C44D12"/>
    <w:pPr>
      <w:tabs>
        <w:tab w:val="right" w:leader="dot" w:pos="9350"/>
      </w:tabs>
      <w:spacing w:after="120" w:line="240" w:lineRule="auto"/>
      <w:ind w:left="446"/>
    </w:pPr>
    <w:rPr>
      <w:rFonts w:asciiTheme="minorHAnsi" w:hAnsiTheme="minorHAnsi"/>
      <w:iCs/>
      <w:noProof/>
      <w:sz w:val="20"/>
      <w:szCs w:val="20"/>
    </w:rPr>
  </w:style>
  <w:style w:type="paragraph" w:styleId="TOC4">
    <w:name w:val="toc 4"/>
    <w:basedOn w:val="Normal"/>
    <w:next w:val="Normal"/>
    <w:autoRedefine/>
    <w:uiPriority w:val="39"/>
    <w:unhideWhenUsed/>
    <w:rsid w:val="000D16D6"/>
    <w:pPr>
      <w:spacing w:after="0"/>
      <w:ind w:left="660"/>
    </w:pPr>
    <w:rPr>
      <w:sz w:val="18"/>
      <w:szCs w:val="18"/>
    </w:rPr>
  </w:style>
  <w:style w:type="paragraph" w:styleId="TOC5">
    <w:name w:val="toc 5"/>
    <w:basedOn w:val="Normal"/>
    <w:next w:val="Normal"/>
    <w:autoRedefine/>
    <w:uiPriority w:val="39"/>
    <w:unhideWhenUsed/>
    <w:rsid w:val="000D16D6"/>
    <w:pPr>
      <w:spacing w:after="0"/>
      <w:ind w:left="880"/>
    </w:pPr>
    <w:rPr>
      <w:sz w:val="18"/>
      <w:szCs w:val="18"/>
    </w:rPr>
  </w:style>
  <w:style w:type="paragraph" w:styleId="TOC6">
    <w:name w:val="toc 6"/>
    <w:basedOn w:val="Normal"/>
    <w:next w:val="Normal"/>
    <w:autoRedefine/>
    <w:uiPriority w:val="39"/>
    <w:unhideWhenUsed/>
    <w:rsid w:val="000D16D6"/>
    <w:pPr>
      <w:spacing w:after="0"/>
      <w:ind w:left="1100"/>
    </w:pPr>
    <w:rPr>
      <w:sz w:val="18"/>
      <w:szCs w:val="18"/>
    </w:rPr>
  </w:style>
  <w:style w:type="paragraph" w:styleId="TOC7">
    <w:name w:val="toc 7"/>
    <w:basedOn w:val="Normal"/>
    <w:next w:val="Normal"/>
    <w:autoRedefine/>
    <w:uiPriority w:val="39"/>
    <w:unhideWhenUsed/>
    <w:rsid w:val="000D16D6"/>
    <w:pPr>
      <w:spacing w:after="0"/>
      <w:ind w:left="1320"/>
    </w:pPr>
    <w:rPr>
      <w:sz w:val="18"/>
      <w:szCs w:val="18"/>
    </w:rPr>
  </w:style>
  <w:style w:type="paragraph" w:styleId="TOC8">
    <w:name w:val="toc 8"/>
    <w:basedOn w:val="Normal"/>
    <w:next w:val="Normal"/>
    <w:autoRedefine/>
    <w:uiPriority w:val="39"/>
    <w:unhideWhenUsed/>
    <w:rsid w:val="000D16D6"/>
    <w:pPr>
      <w:spacing w:after="0"/>
      <w:ind w:left="1540"/>
    </w:pPr>
    <w:rPr>
      <w:sz w:val="18"/>
      <w:szCs w:val="18"/>
    </w:rPr>
  </w:style>
  <w:style w:type="paragraph" w:styleId="TOC9">
    <w:name w:val="toc 9"/>
    <w:basedOn w:val="Normal"/>
    <w:next w:val="Normal"/>
    <w:autoRedefine/>
    <w:uiPriority w:val="39"/>
    <w:unhideWhenUsed/>
    <w:rsid w:val="000D16D6"/>
    <w:pPr>
      <w:spacing w:after="0"/>
      <w:ind w:left="1760"/>
    </w:pPr>
    <w:rPr>
      <w:sz w:val="18"/>
      <w:szCs w:val="18"/>
    </w:rPr>
  </w:style>
  <w:style w:type="character" w:styleId="CommentReference">
    <w:name w:val="annotation reference"/>
    <w:basedOn w:val="DefaultParagraphFont"/>
    <w:uiPriority w:val="99"/>
    <w:semiHidden/>
    <w:unhideWhenUsed/>
    <w:rsid w:val="00BA142E"/>
    <w:rPr>
      <w:sz w:val="16"/>
      <w:szCs w:val="16"/>
    </w:rPr>
  </w:style>
  <w:style w:type="paragraph" w:styleId="CommentText">
    <w:name w:val="annotation text"/>
    <w:basedOn w:val="Normal"/>
    <w:link w:val="CommentTextChar"/>
    <w:uiPriority w:val="99"/>
    <w:semiHidden/>
    <w:unhideWhenUsed/>
    <w:rsid w:val="00BA142E"/>
    <w:pPr>
      <w:spacing w:line="240" w:lineRule="auto"/>
    </w:pPr>
    <w:rPr>
      <w:sz w:val="20"/>
      <w:szCs w:val="20"/>
    </w:rPr>
  </w:style>
  <w:style w:type="character" w:customStyle="1" w:styleId="CommentTextChar">
    <w:name w:val="Comment Text Char"/>
    <w:basedOn w:val="DefaultParagraphFont"/>
    <w:link w:val="CommentText"/>
    <w:uiPriority w:val="99"/>
    <w:semiHidden/>
    <w:rsid w:val="00BA142E"/>
    <w:rPr>
      <w:sz w:val="20"/>
      <w:szCs w:val="20"/>
    </w:rPr>
  </w:style>
  <w:style w:type="paragraph" w:styleId="CommentSubject">
    <w:name w:val="annotation subject"/>
    <w:basedOn w:val="CommentText"/>
    <w:next w:val="CommentText"/>
    <w:link w:val="CommentSubjectChar"/>
    <w:uiPriority w:val="99"/>
    <w:semiHidden/>
    <w:unhideWhenUsed/>
    <w:rsid w:val="00BA142E"/>
    <w:rPr>
      <w:b/>
      <w:bCs/>
    </w:rPr>
  </w:style>
  <w:style w:type="character" w:customStyle="1" w:styleId="CommentSubjectChar">
    <w:name w:val="Comment Subject Char"/>
    <w:basedOn w:val="CommentTextChar"/>
    <w:link w:val="CommentSubject"/>
    <w:uiPriority w:val="99"/>
    <w:semiHidden/>
    <w:rsid w:val="00BA142E"/>
    <w:rPr>
      <w:b/>
      <w:bCs/>
      <w:sz w:val="20"/>
      <w:szCs w:val="20"/>
    </w:rPr>
  </w:style>
  <w:style w:type="paragraph" w:styleId="Revision">
    <w:name w:val="Revision"/>
    <w:hidden/>
    <w:uiPriority w:val="99"/>
    <w:semiHidden/>
    <w:rsid w:val="0001446F"/>
    <w:pPr>
      <w:spacing w:after="0" w:line="240" w:lineRule="auto"/>
    </w:pPr>
  </w:style>
  <w:style w:type="paragraph" w:styleId="DocumentMap">
    <w:name w:val="Document Map"/>
    <w:basedOn w:val="Normal"/>
    <w:link w:val="DocumentMapChar"/>
    <w:uiPriority w:val="99"/>
    <w:semiHidden/>
    <w:unhideWhenUsed/>
    <w:rsid w:val="003C369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C3691"/>
    <w:rPr>
      <w:rFonts w:ascii="Tahoma" w:hAnsi="Tahoma" w:cs="Tahoma"/>
      <w:sz w:val="16"/>
      <w:szCs w:val="16"/>
    </w:rPr>
  </w:style>
  <w:style w:type="character" w:styleId="FollowedHyperlink">
    <w:name w:val="FollowedHyperlink"/>
    <w:basedOn w:val="DefaultParagraphFont"/>
    <w:uiPriority w:val="99"/>
    <w:semiHidden/>
    <w:unhideWhenUsed/>
    <w:rsid w:val="007B6B94"/>
    <w:rPr>
      <w:color w:val="8555A1" w:themeColor="followedHyperlink"/>
      <w:u w:val="single"/>
    </w:rPr>
  </w:style>
  <w:style w:type="table" w:styleId="MediumShading1-Accent3">
    <w:name w:val="Medium Shading 1 Accent 3"/>
    <w:basedOn w:val="TableNormal"/>
    <w:uiPriority w:val="63"/>
    <w:rsid w:val="008C5BFA"/>
    <w:pPr>
      <w:spacing w:after="0" w:line="240" w:lineRule="auto"/>
    </w:pPr>
    <w:tblPr>
      <w:tblStyleRowBandSize w:val="1"/>
      <w:tblStyleColBandSize w:val="1"/>
      <w:tblBorders>
        <w:top w:val="single" w:sz="8"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single" w:sz="8" w:space="0" w:color="99D954" w:themeColor="accent3" w:themeTint="BF"/>
      </w:tblBorders>
    </w:tblPr>
    <w:tblStylePr w:type="firstRow">
      <w:pPr>
        <w:spacing w:before="0" w:after="0" w:line="240" w:lineRule="auto"/>
      </w:pPr>
      <w:rPr>
        <w:b/>
        <w:bCs/>
        <w:color w:val="FFFFFF" w:themeColor="background1"/>
      </w:rPr>
      <w:tblPr/>
      <w:tcPr>
        <w:tcBorders>
          <w:top w:val="single" w:sz="8"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nil"/>
          <w:insideV w:val="nil"/>
        </w:tcBorders>
        <w:shd w:val="clear" w:color="auto" w:fill="77BD2A" w:themeFill="accent3"/>
      </w:tcPr>
    </w:tblStylePr>
    <w:tblStylePr w:type="lastRow">
      <w:pPr>
        <w:spacing w:before="0" w:after="0" w:line="240" w:lineRule="auto"/>
      </w:pPr>
      <w:rPr>
        <w:b/>
        <w:bCs/>
      </w:rPr>
      <w:tblPr/>
      <w:tcPr>
        <w:tcBorders>
          <w:top w:val="double" w:sz="6" w:space="0" w:color="99D954" w:themeColor="accent3" w:themeTint="BF"/>
          <w:left w:val="single" w:sz="8" w:space="0" w:color="99D954" w:themeColor="accent3" w:themeTint="BF"/>
          <w:bottom w:val="single" w:sz="8" w:space="0" w:color="99D954" w:themeColor="accent3" w:themeTint="BF"/>
          <w:right w:val="single" w:sz="8" w:space="0" w:color="99D95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DF2C6" w:themeFill="accent3" w:themeFillTint="3F"/>
      </w:tcPr>
    </w:tblStylePr>
    <w:tblStylePr w:type="band1Horz">
      <w:tblPr/>
      <w:tcPr>
        <w:tcBorders>
          <w:insideH w:val="nil"/>
          <w:insideV w:val="nil"/>
        </w:tcBorders>
        <w:shd w:val="clear" w:color="auto" w:fill="DDF2C6" w:themeFill="accent3"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rsid w:val="0023349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A92E46"/>
    <w:pPr>
      <w:spacing w:before="100" w:beforeAutospacing="1" w:after="100" w:afterAutospacing="1" w:line="240" w:lineRule="auto"/>
    </w:pPr>
    <w:rPr>
      <w:rFonts w:ascii="Times New Roman" w:eastAsia="Times New Roman" w:hAnsi="Times New Roman" w:cs="Times New Roman"/>
      <w:sz w:val="24"/>
      <w:szCs w:val="24"/>
    </w:rPr>
  </w:style>
  <w:style w:type="paragraph" w:styleId="TableofFigures">
    <w:name w:val="table of figures"/>
    <w:basedOn w:val="Normal"/>
    <w:next w:val="Normal"/>
    <w:uiPriority w:val="99"/>
    <w:unhideWhenUsed/>
    <w:rsid w:val="00080D67"/>
    <w:pPr>
      <w:spacing w:after="0"/>
    </w:pPr>
    <w:rPr>
      <w:rFonts w:ascii="Calibri" w:hAnsi="Calibri"/>
      <w:sz w:val="20"/>
    </w:rPr>
  </w:style>
  <w:style w:type="table" w:customStyle="1" w:styleId="MediumShading2-Accent31">
    <w:name w:val="Medium Shading 2 - Accent 31"/>
    <w:basedOn w:val="TableNormal"/>
    <w:next w:val="MediumShading2-Accent3"/>
    <w:uiPriority w:val="64"/>
    <w:rsid w:val="008D18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0F6BC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7BD2A"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7BD2A" w:themeFill="accent3"/>
      </w:tcPr>
    </w:tblStylePr>
    <w:tblStylePr w:type="lastCol">
      <w:rPr>
        <w:b/>
        <w:bCs/>
        <w:color w:val="FFFFFF" w:themeColor="background1"/>
      </w:rPr>
      <w:tblPr/>
      <w:tcPr>
        <w:tcBorders>
          <w:left w:val="nil"/>
          <w:right w:val="nil"/>
          <w:insideH w:val="nil"/>
          <w:insideV w:val="nil"/>
        </w:tcBorders>
        <w:shd w:val="clear" w:color="auto" w:fill="77BD2A"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11">
    <w:name w:val="Light List - Accent 11"/>
    <w:basedOn w:val="TableNormal"/>
    <w:uiPriority w:val="61"/>
    <w:rsid w:val="000F6BC3"/>
    <w:pPr>
      <w:spacing w:after="0" w:line="240" w:lineRule="auto"/>
    </w:pPr>
    <w:tblPr>
      <w:tblStyleRowBandSize w:val="1"/>
      <w:tblStyleColBandSize w:val="1"/>
      <w:tblBorders>
        <w:top w:val="single" w:sz="8" w:space="0" w:color="1795D2" w:themeColor="accent1"/>
        <w:left w:val="single" w:sz="8" w:space="0" w:color="1795D2" w:themeColor="accent1"/>
        <w:bottom w:val="single" w:sz="8" w:space="0" w:color="1795D2" w:themeColor="accent1"/>
        <w:right w:val="single" w:sz="8" w:space="0" w:color="1795D2" w:themeColor="accent1"/>
      </w:tblBorders>
    </w:tblPr>
    <w:tblStylePr w:type="firstRow">
      <w:pPr>
        <w:spacing w:before="0" w:after="0" w:line="240" w:lineRule="auto"/>
      </w:pPr>
      <w:rPr>
        <w:b/>
        <w:bCs/>
        <w:color w:val="FFFFFF" w:themeColor="background1"/>
      </w:rPr>
      <w:tblPr/>
      <w:tcPr>
        <w:shd w:val="clear" w:color="auto" w:fill="1795D2" w:themeFill="accent1"/>
      </w:tcPr>
    </w:tblStylePr>
    <w:tblStylePr w:type="lastRow">
      <w:pPr>
        <w:spacing w:before="0" w:after="0" w:line="240" w:lineRule="auto"/>
      </w:pPr>
      <w:rPr>
        <w:b/>
        <w:bCs/>
      </w:rPr>
      <w:tblPr/>
      <w:tcPr>
        <w:tcBorders>
          <w:top w:val="double" w:sz="6" w:space="0" w:color="1795D2" w:themeColor="accent1"/>
          <w:left w:val="single" w:sz="8" w:space="0" w:color="1795D2" w:themeColor="accent1"/>
          <w:bottom w:val="single" w:sz="8" w:space="0" w:color="1795D2" w:themeColor="accent1"/>
          <w:right w:val="single" w:sz="8" w:space="0" w:color="1795D2" w:themeColor="accent1"/>
        </w:tcBorders>
      </w:tcPr>
    </w:tblStylePr>
    <w:tblStylePr w:type="firstCol">
      <w:rPr>
        <w:b/>
        <w:bCs/>
      </w:rPr>
    </w:tblStylePr>
    <w:tblStylePr w:type="lastCol">
      <w:rPr>
        <w:b/>
        <w:bCs/>
      </w:rPr>
    </w:tblStylePr>
    <w:tblStylePr w:type="band1Vert">
      <w:tblPr/>
      <w:tcPr>
        <w:tcBorders>
          <w:top w:val="single" w:sz="8" w:space="0" w:color="1795D2" w:themeColor="accent1"/>
          <w:left w:val="single" w:sz="8" w:space="0" w:color="1795D2" w:themeColor="accent1"/>
          <w:bottom w:val="single" w:sz="8" w:space="0" w:color="1795D2" w:themeColor="accent1"/>
          <w:right w:val="single" w:sz="8" w:space="0" w:color="1795D2" w:themeColor="accent1"/>
        </w:tcBorders>
      </w:tcPr>
    </w:tblStylePr>
    <w:tblStylePr w:type="band1Horz">
      <w:tblPr/>
      <w:tcPr>
        <w:tcBorders>
          <w:top w:val="single" w:sz="8" w:space="0" w:color="1795D2" w:themeColor="accent1"/>
          <w:left w:val="single" w:sz="8" w:space="0" w:color="1795D2" w:themeColor="accent1"/>
          <w:bottom w:val="single" w:sz="8" w:space="0" w:color="1795D2" w:themeColor="accent1"/>
          <w:right w:val="single" w:sz="8" w:space="0" w:color="1795D2" w:themeColor="accent1"/>
        </w:tcBorders>
      </w:tcPr>
    </w:tblStylePr>
  </w:style>
  <w:style w:type="table" w:customStyle="1" w:styleId="MediumShading1-Accent11">
    <w:name w:val="Medium Shading 1 - Accent 11"/>
    <w:basedOn w:val="TableNormal"/>
    <w:uiPriority w:val="63"/>
    <w:rsid w:val="000F6BC3"/>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paragraph" w:customStyle="1" w:styleId="body">
    <w:name w:val="body"/>
    <w:basedOn w:val="Normal"/>
    <w:uiPriority w:val="99"/>
    <w:rsid w:val="00AE6583"/>
    <w:pPr>
      <w:widowControl w:val="0"/>
      <w:suppressAutoHyphens/>
      <w:autoSpaceDE w:val="0"/>
      <w:autoSpaceDN w:val="0"/>
      <w:adjustRightInd w:val="0"/>
      <w:spacing w:before="260" w:after="0"/>
      <w:textAlignment w:val="center"/>
    </w:pPr>
    <w:rPr>
      <w:rFonts w:ascii="Whitney-Book" w:eastAsiaTheme="minorEastAsia" w:hAnsi="Whitney-Book" w:cs="Whitney-Book"/>
      <w:color w:val="000000"/>
      <w:sz w:val="18"/>
      <w:szCs w:val="18"/>
    </w:rPr>
  </w:style>
  <w:style w:type="character" w:customStyle="1" w:styleId="Heading5Char">
    <w:name w:val="Heading 5 Char"/>
    <w:basedOn w:val="DefaultParagraphFont"/>
    <w:link w:val="Heading5"/>
    <w:uiPriority w:val="9"/>
    <w:rsid w:val="009716EF"/>
    <w:rPr>
      <w:rFonts w:asciiTheme="majorHAnsi" w:eastAsiaTheme="majorEastAsia" w:hAnsiTheme="majorHAnsi" w:cstheme="majorBidi"/>
      <w:color w:val="0B4968" w:themeColor="accent1" w:themeShade="7F"/>
    </w:rPr>
  </w:style>
  <w:style w:type="character" w:styleId="PlaceholderText">
    <w:name w:val="Placeholder Text"/>
    <w:basedOn w:val="DefaultParagraphFont"/>
    <w:uiPriority w:val="99"/>
    <w:semiHidden/>
    <w:rsid w:val="00F64872"/>
    <w:rPr>
      <w:color w:val="808080"/>
    </w:rPr>
  </w:style>
  <w:style w:type="paragraph" w:styleId="EndnoteText">
    <w:name w:val="endnote text"/>
    <w:basedOn w:val="Normal"/>
    <w:link w:val="EndnoteTextChar"/>
    <w:uiPriority w:val="99"/>
    <w:semiHidden/>
    <w:unhideWhenUsed/>
    <w:rsid w:val="0022170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1707"/>
    <w:rPr>
      <w:rFonts w:ascii="Cambria" w:hAnsi="Cambria"/>
      <w:sz w:val="20"/>
      <w:szCs w:val="20"/>
    </w:rPr>
  </w:style>
  <w:style w:type="character" w:styleId="EndnoteReference">
    <w:name w:val="endnote reference"/>
    <w:basedOn w:val="DefaultParagraphFont"/>
    <w:uiPriority w:val="99"/>
    <w:semiHidden/>
    <w:unhideWhenUsed/>
    <w:rsid w:val="00221707"/>
    <w:rPr>
      <w:vertAlign w:val="superscript"/>
    </w:rPr>
  </w:style>
  <w:style w:type="paragraph" w:styleId="Bibliography">
    <w:name w:val="Bibliography"/>
    <w:basedOn w:val="Normal"/>
    <w:next w:val="Normal"/>
    <w:uiPriority w:val="37"/>
    <w:unhideWhenUsed/>
    <w:rsid w:val="00221707"/>
  </w:style>
  <w:style w:type="table" w:customStyle="1" w:styleId="MediumShading1-Accent111">
    <w:name w:val="Medium Shading 1 - Accent 111"/>
    <w:basedOn w:val="TableNormal"/>
    <w:uiPriority w:val="63"/>
    <w:rsid w:val="00703BF0"/>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03BF0"/>
    <w:pPr>
      <w:spacing w:after="0" w:line="240" w:lineRule="auto"/>
    </w:pPr>
    <w:tblPr>
      <w:tblStyleRowBandSize w:val="1"/>
      <w:tblStyleColBandSize w:val="1"/>
      <w:tbl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single" w:sz="8" w:space="0" w:color="43B3EA" w:themeColor="accent1" w:themeTint="BF"/>
      </w:tblBorders>
    </w:tblPr>
    <w:tblStylePr w:type="firstRow">
      <w:pPr>
        <w:spacing w:before="0" w:after="0" w:line="240" w:lineRule="auto"/>
      </w:pPr>
      <w:rPr>
        <w:b/>
        <w:bCs/>
        <w:color w:val="FFFFFF" w:themeColor="background1"/>
      </w:rPr>
      <w:tblPr/>
      <w:tcPr>
        <w:tcBorders>
          <w:top w:val="single" w:sz="8"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shd w:val="clear" w:color="auto" w:fill="1795D2" w:themeFill="accent1"/>
      </w:tcPr>
    </w:tblStylePr>
    <w:tblStylePr w:type="lastRow">
      <w:pPr>
        <w:spacing w:before="0" w:after="0" w:line="240" w:lineRule="auto"/>
      </w:pPr>
      <w:rPr>
        <w:b/>
        <w:bCs/>
      </w:rPr>
      <w:tblPr/>
      <w:tcPr>
        <w:tcBorders>
          <w:top w:val="double" w:sz="6" w:space="0" w:color="43B3EA" w:themeColor="accent1" w:themeTint="BF"/>
          <w:left w:val="single" w:sz="8" w:space="0" w:color="43B3EA" w:themeColor="accent1" w:themeTint="BF"/>
          <w:bottom w:val="single" w:sz="8" w:space="0" w:color="43B3EA" w:themeColor="accent1" w:themeTint="BF"/>
          <w:right w:val="single" w:sz="8" w:space="0" w:color="43B3E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1E6F8" w:themeFill="accent1" w:themeFillTint="3F"/>
      </w:tcPr>
    </w:tblStylePr>
    <w:tblStylePr w:type="band1Horz">
      <w:tblPr/>
      <w:tcPr>
        <w:tcBorders>
          <w:insideH w:val="nil"/>
          <w:insideV w:val="nil"/>
        </w:tcBorders>
        <w:shd w:val="clear" w:color="auto" w:fill="C1E6F8" w:themeFill="accent1" w:themeFillTint="3F"/>
      </w:tcPr>
    </w:tblStylePr>
    <w:tblStylePr w:type="band2Horz">
      <w:tblPr/>
      <w:tcPr>
        <w:tcBorders>
          <w:insideH w:val="nil"/>
          <w:insideV w:val="nil"/>
        </w:tcBorders>
      </w:tcPr>
    </w:tblStylePr>
  </w:style>
  <w:style w:type="character" w:customStyle="1" w:styleId="ftChar3">
    <w:name w:val="ft Char3"/>
    <w:aliases w:val="Footnote Text Char Char Char2,fn Char Char Char2,Footnote Text Char1 Char1 Char Char2,Footnote Text Char Char Char1 Char Char2,Footnote Text Char1 Char Char Char Char2,Footnote Text Char Char Char Char Char Char,fn Char1"/>
    <w:basedOn w:val="DefaultParagraphFont"/>
    <w:uiPriority w:val="99"/>
    <w:rsid w:val="00CC6B59"/>
    <w:rPr>
      <w:rFonts w:ascii="Cambria" w:hAnsi="Cambria"/>
      <w:sz w:val="18"/>
    </w:rPr>
  </w:style>
  <w:style w:type="character" w:customStyle="1" w:styleId="Heading6Char">
    <w:name w:val="Heading 6 Char"/>
    <w:basedOn w:val="DefaultParagraphFont"/>
    <w:link w:val="Heading6"/>
    <w:rsid w:val="00CC6B59"/>
    <w:rPr>
      <w:rFonts w:asciiTheme="majorHAnsi" w:eastAsiaTheme="majorEastAsia" w:hAnsiTheme="majorHAnsi" w:cstheme="majorBidi"/>
      <w:i/>
      <w:iCs/>
      <w:color w:val="0B4968" w:themeColor="accent1" w:themeShade="7F"/>
    </w:rPr>
  </w:style>
  <w:style w:type="numbering" w:customStyle="1" w:styleId="CurrentList1">
    <w:name w:val="Current List1"/>
    <w:rsid w:val="00CC6B59"/>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857">
      <w:bodyDiv w:val="1"/>
      <w:marLeft w:val="0"/>
      <w:marRight w:val="0"/>
      <w:marTop w:val="0"/>
      <w:marBottom w:val="0"/>
      <w:divBdr>
        <w:top w:val="none" w:sz="0" w:space="0" w:color="auto"/>
        <w:left w:val="none" w:sz="0" w:space="0" w:color="auto"/>
        <w:bottom w:val="none" w:sz="0" w:space="0" w:color="auto"/>
        <w:right w:val="none" w:sz="0" w:space="0" w:color="auto"/>
      </w:divBdr>
    </w:div>
    <w:div w:id="21513617">
      <w:bodyDiv w:val="1"/>
      <w:marLeft w:val="0"/>
      <w:marRight w:val="0"/>
      <w:marTop w:val="0"/>
      <w:marBottom w:val="0"/>
      <w:divBdr>
        <w:top w:val="none" w:sz="0" w:space="0" w:color="auto"/>
        <w:left w:val="none" w:sz="0" w:space="0" w:color="auto"/>
        <w:bottom w:val="none" w:sz="0" w:space="0" w:color="auto"/>
        <w:right w:val="none" w:sz="0" w:space="0" w:color="auto"/>
      </w:divBdr>
    </w:div>
    <w:div w:id="42294172">
      <w:bodyDiv w:val="1"/>
      <w:marLeft w:val="0"/>
      <w:marRight w:val="0"/>
      <w:marTop w:val="0"/>
      <w:marBottom w:val="0"/>
      <w:divBdr>
        <w:top w:val="none" w:sz="0" w:space="0" w:color="auto"/>
        <w:left w:val="none" w:sz="0" w:space="0" w:color="auto"/>
        <w:bottom w:val="none" w:sz="0" w:space="0" w:color="auto"/>
        <w:right w:val="none" w:sz="0" w:space="0" w:color="auto"/>
      </w:divBdr>
    </w:div>
    <w:div w:id="88816501">
      <w:bodyDiv w:val="1"/>
      <w:marLeft w:val="0"/>
      <w:marRight w:val="0"/>
      <w:marTop w:val="0"/>
      <w:marBottom w:val="0"/>
      <w:divBdr>
        <w:top w:val="none" w:sz="0" w:space="0" w:color="auto"/>
        <w:left w:val="none" w:sz="0" w:space="0" w:color="auto"/>
        <w:bottom w:val="none" w:sz="0" w:space="0" w:color="auto"/>
        <w:right w:val="none" w:sz="0" w:space="0" w:color="auto"/>
      </w:divBdr>
    </w:div>
    <w:div w:id="101538837">
      <w:bodyDiv w:val="1"/>
      <w:marLeft w:val="0"/>
      <w:marRight w:val="0"/>
      <w:marTop w:val="0"/>
      <w:marBottom w:val="0"/>
      <w:divBdr>
        <w:top w:val="none" w:sz="0" w:space="0" w:color="auto"/>
        <w:left w:val="none" w:sz="0" w:space="0" w:color="auto"/>
        <w:bottom w:val="none" w:sz="0" w:space="0" w:color="auto"/>
        <w:right w:val="none" w:sz="0" w:space="0" w:color="auto"/>
      </w:divBdr>
    </w:div>
    <w:div w:id="102917607">
      <w:bodyDiv w:val="1"/>
      <w:marLeft w:val="0"/>
      <w:marRight w:val="0"/>
      <w:marTop w:val="0"/>
      <w:marBottom w:val="0"/>
      <w:divBdr>
        <w:top w:val="none" w:sz="0" w:space="0" w:color="auto"/>
        <w:left w:val="none" w:sz="0" w:space="0" w:color="auto"/>
        <w:bottom w:val="none" w:sz="0" w:space="0" w:color="auto"/>
        <w:right w:val="none" w:sz="0" w:space="0" w:color="auto"/>
      </w:divBdr>
    </w:div>
    <w:div w:id="153684481">
      <w:bodyDiv w:val="1"/>
      <w:marLeft w:val="0"/>
      <w:marRight w:val="0"/>
      <w:marTop w:val="0"/>
      <w:marBottom w:val="0"/>
      <w:divBdr>
        <w:top w:val="none" w:sz="0" w:space="0" w:color="auto"/>
        <w:left w:val="none" w:sz="0" w:space="0" w:color="auto"/>
        <w:bottom w:val="none" w:sz="0" w:space="0" w:color="auto"/>
        <w:right w:val="none" w:sz="0" w:space="0" w:color="auto"/>
      </w:divBdr>
    </w:div>
    <w:div w:id="168182988">
      <w:bodyDiv w:val="1"/>
      <w:marLeft w:val="0"/>
      <w:marRight w:val="0"/>
      <w:marTop w:val="0"/>
      <w:marBottom w:val="0"/>
      <w:divBdr>
        <w:top w:val="none" w:sz="0" w:space="0" w:color="auto"/>
        <w:left w:val="none" w:sz="0" w:space="0" w:color="auto"/>
        <w:bottom w:val="none" w:sz="0" w:space="0" w:color="auto"/>
        <w:right w:val="none" w:sz="0" w:space="0" w:color="auto"/>
      </w:divBdr>
    </w:div>
    <w:div w:id="178814901">
      <w:bodyDiv w:val="1"/>
      <w:marLeft w:val="0"/>
      <w:marRight w:val="0"/>
      <w:marTop w:val="0"/>
      <w:marBottom w:val="0"/>
      <w:divBdr>
        <w:top w:val="none" w:sz="0" w:space="0" w:color="auto"/>
        <w:left w:val="none" w:sz="0" w:space="0" w:color="auto"/>
        <w:bottom w:val="none" w:sz="0" w:space="0" w:color="auto"/>
        <w:right w:val="none" w:sz="0" w:space="0" w:color="auto"/>
      </w:divBdr>
      <w:divsChild>
        <w:div w:id="216167920">
          <w:marLeft w:val="547"/>
          <w:marRight w:val="0"/>
          <w:marTop w:val="240"/>
          <w:marBottom w:val="0"/>
          <w:divBdr>
            <w:top w:val="none" w:sz="0" w:space="0" w:color="auto"/>
            <w:left w:val="none" w:sz="0" w:space="0" w:color="auto"/>
            <w:bottom w:val="none" w:sz="0" w:space="0" w:color="auto"/>
            <w:right w:val="none" w:sz="0" w:space="0" w:color="auto"/>
          </w:divBdr>
        </w:div>
        <w:div w:id="338897794">
          <w:marLeft w:val="547"/>
          <w:marRight w:val="0"/>
          <w:marTop w:val="240"/>
          <w:marBottom w:val="0"/>
          <w:divBdr>
            <w:top w:val="none" w:sz="0" w:space="0" w:color="auto"/>
            <w:left w:val="none" w:sz="0" w:space="0" w:color="auto"/>
            <w:bottom w:val="none" w:sz="0" w:space="0" w:color="auto"/>
            <w:right w:val="none" w:sz="0" w:space="0" w:color="auto"/>
          </w:divBdr>
        </w:div>
        <w:div w:id="634216141">
          <w:marLeft w:val="547"/>
          <w:marRight w:val="0"/>
          <w:marTop w:val="240"/>
          <w:marBottom w:val="0"/>
          <w:divBdr>
            <w:top w:val="none" w:sz="0" w:space="0" w:color="auto"/>
            <w:left w:val="none" w:sz="0" w:space="0" w:color="auto"/>
            <w:bottom w:val="none" w:sz="0" w:space="0" w:color="auto"/>
            <w:right w:val="none" w:sz="0" w:space="0" w:color="auto"/>
          </w:divBdr>
        </w:div>
        <w:div w:id="826868550">
          <w:marLeft w:val="547"/>
          <w:marRight w:val="0"/>
          <w:marTop w:val="240"/>
          <w:marBottom w:val="0"/>
          <w:divBdr>
            <w:top w:val="none" w:sz="0" w:space="0" w:color="auto"/>
            <w:left w:val="none" w:sz="0" w:space="0" w:color="auto"/>
            <w:bottom w:val="none" w:sz="0" w:space="0" w:color="auto"/>
            <w:right w:val="none" w:sz="0" w:space="0" w:color="auto"/>
          </w:divBdr>
        </w:div>
        <w:div w:id="898052750">
          <w:marLeft w:val="547"/>
          <w:marRight w:val="0"/>
          <w:marTop w:val="240"/>
          <w:marBottom w:val="0"/>
          <w:divBdr>
            <w:top w:val="none" w:sz="0" w:space="0" w:color="auto"/>
            <w:left w:val="none" w:sz="0" w:space="0" w:color="auto"/>
            <w:bottom w:val="none" w:sz="0" w:space="0" w:color="auto"/>
            <w:right w:val="none" w:sz="0" w:space="0" w:color="auto"/>
          </w:divBdr>
        </w:div>
        <w:div w:id="1310328930">
          <w:marLeft w:val="547"/>
          <w:marRight w:val="0"/>
          <w:marTop w:val="240"/>
          <w:marBottom w:val="0"/>
          <w:divBdr>
            <w:top w:val="none" w:sz="0" w:space="0" w:color="auto"/>
            <w:left w:val="none" w:sz="0" w:space="0" w:color="auto"/>
            <w:bottom w:val="none" w:sz="0" w:space="0" w:color="auto"/>
            <w:right w:val="none" w:sz="0" w:space="0" w:color="auto"/>
          </w:divBdr>
        </w:div>
        <w:div w:id="2006007297">
          <w:marLeft w:val="547"/>
          <w:marRight w:val="0"/>
          <w:marTop w:val="240"/>
          <w:marBottom w:val="0"/>
          <w:divBdr>
            <w:top w:val="none" w:sz="0" w:space="0" w:color="auto"/>
            <w:left w:val="none" w:sz="0" w:space="0" w:color="auto"/>
            <w:bottom w:val="none" w:sz="0" w:space="0" w:color="auto"/>
            <w:right w:val="none" w:sz="0" w:space="0" w:color="auto"/>
          </w:divBdr>
        </w:div>
      </w:divsChild>
    </w:div>
    <w:div w:id="201093936">
      <w:bodyDiv w:val="1"/>
      <w:marLeft w:val="0"/>
      <w:marRight w:val="0"/>
      <w:marTop w:val="0"/>
      <w:marBottom w:val="0"/>
      <w:divBdr>
        <w:top w:val="none" w:sz="0" w:space="0" w:color="auto"/>
        <w:left w:val="none" w:sz="0" w:space="0" w:color="auto"/>
        <w:bottom w:val="none" w:sz="0" w:space="0" w:color="auto"/>
        <w:right w:val="none" w:sz="0" w:space="0" w:color="auto"/>
      </w:divBdr>
    </w:div>
    <w:div w:id="202522539">
      <w:bodyDiv w:val="1"/>
      <w:marLeft w:val="0"/>
      <w:marRight w:val="0"/>
      <w:marTop w:val="0"/>
      <w:marBottom w:val="0"/>
      <w:divBdr>
        <w:top w:val="none" w:sz="0" w:space="0" w:color="auto"/>
        <w:left w:val="none" w:sz="0" w:space="0" w:color="auto"/>
        <w:bottom w:val="none" w:sz="0" w:space="0" w:color="auto"/>
        <w:right w:val="none" w:sz="0" w:space="0" w:color="auto"/>
      </w:divBdr>
    </w:div>
    <w:div w:id="203179909">
      <w:bodyDiv w:val="1"/>
      <w:marLeft w:val="0"/>
      <w:marRight w:val="0"/>
      <w:marTop w:val="0"/>
      <w:marBottom w:val="0"/>
      <w:divBdr>
        <w:top w:val="none" w:sz="0" w:space="0" w:color="auto"/>
        <w:left w:val="none" w:sz="0" w:space="0" w:color="auto"/>
        <w:bottom w:val="none" w:sz="0" w:space="0" w:color="auto"/>
        <w:right w:val="none" w:sz="0" w:space="0" w:color="auto"/>
      </w:divBdr>
    </w:div>
    <w:div w:id="254674034">
      <w:bodyDiv w:val="1"/>
      <w:marLeft w:val="0"/>
      <w:marRight w:val="0"/>
      <w:marTop w:val="0"/>
      <w:marBottom w:val="0"/>
      <w:divBdr>
        <w:top w:val="none" w:sz="0" w:space="0" w:color="auto"/>
        <w:left w:val="none" w:sz="0" w:space="0" w:color="auto"/>
        <w:bottom w:val="none" w:sz="0" w:space="0" w:color="auto"/>
        <w:right w:val="none" w:sz="0" w:space="0" w:color="auto"/>
      </w:divBdr>
    </w:div>
    <w:div w:id="297612629">
      <w:bodyDiv w:val="1"/>
      <w:marLeft w:val="0"/>
      <w:marRight w:val="0"/>
      <w:marTop w:val="0"/>
      <w:marBottom w:val="0"/>
      <w:divBdr>
        <w:top w:val="none" w:sz="0" w:space="0" w:color="auto"/>
        <w:left w:val="none" w:sz="0" w:space="0" w:color="auto"/>
        <w:bottom w:val="none" w:sz="0" w:space="0" w:color="auto"/>
        <w:right w:val="none" w:sz="0" w:space="0" w:color="auto"/>
      </w:divBdr>
    </w:div>
    <w:div w:id="329060416">
      <w:bodyDiv w:val="1"/>
      <w:marLeft w:val="0"/>
      <w:marRight w:val="0"/>
      <w:marTop w:val="0"/>
      <w:marBottom w:val="0"/>
      <w:divBdr>
        <w:top w:val="none" w:sz="0" w:space="0" w:color="auto"/>
        <w:left w:val="none" w:sz="0" w:space="0" w:color="auto"/>
        <w:bottom w:val="none" w:sz="0" w:space="0" w:color="auto"/>
        <w:right w:val="none" w:sz="0" w:space="0" w:color="auto"/>
      </w:divBdr>
      <w:divsChild>
        <w:div w:id="1742756727">
          <w:marLeft w:val="547"/>
          <w:marRight w:val="0"/>
          <w:marTop w:val="240"/>
          <w:marBottom w:val="0"/>
          <w:divBdr>
            <w:top w:val="none" w:sz="0" w:space="0" w:color="auto"/>
            <w:left w:val="none" w:sz="0" w:space="0" w:color="auto"/>
            <w:bottom w:val="none" w:sz="0" w:space="0" w:color="auto"/>
            <w:right w:val="none" w:sz="0" w:space="0" w:color="auto"/>
          </w:divBdr>
        </w:div>
      </w:divsChild>
    </w:div>
    <w:div w:id="390541621">
      <w:bodyDiv w:val="1"/>
      <w:marLeft w:val="0"/>
      <w:marRight w:val="0"/>
      <w:marTop w:val="0"/>
      <w:marBottom w:val="0"/>
      <w:divBdr>
        <w:top w:val="none" w:sz="0" w:space="0" w:color="auto"/>
        <w:left w:val="none" w:sz="0" w:space="0" w:color="auto"/>
        <w:bottom w:val="none" w:sz="0" w:space="0" w:color="auto"/>
        <w:right w:val="none" w:sz="0" w:space="0" w:color="auto"/>
      </w:divBdr>
      <w:divsChild>
        <w:div w:id="63576141">
          <w:marLeft w:val="547"/>
          <w:marRight w:val="0"/>
          <w:marTop w:val="240"/>
          <w:marBottom w:val="0"/>
          <w:divBdr>
            <w:top w:val="none" w:sz="0" w:space="0" w:color="auto"/>
            <w:left w:val="none" w:sz="0" w:space="0" w:color="auto"/>
            <w:bottom w:val="none" w:sz="0" w:space="0" w:color="auto"/>
            <w:right w:val="none" w:sz="0" w:space="0" w:color="auto"/>
          </w:divBdr>
        </w:div>
        <w:div w:id="368997321">
          <w:marLeft w:val="547"/>
          <w:marRight w:val="0"/>
          <w:marTop w:val="240"/>
          <w:marBottom w:val="0"/>
          <w:divBdr>
            <w:top w:val="none" w:sz="0" w:space="0" w:color="auto"/>
            <w:left w:val="none" w:sz="0" w:space="0" w:color="auto"/>
            <w:bottom w:val="none" w:sz="0" w:space="0" w:color="auto"/>
            <w:right w:val="none" w:sz="0" w:space="0" w:color="auto"/>
          </w:divBdr>
        </w:div>
        <w:div w:id="911502331">
          <w:marLeft w:val="547"/>
          <w:marRight w:val="0"/>
          <w:marTop w:val="240"/>
          <w:marBottom w:val="0"/>
          <w:divBdr>
            <w:top w:val="none" w:sz="0" w:space="0" w:color="auto"/>
            <w:left w:val="none" w:sz="0" w:space="0" w:color="auto"/>
            <w:bottom w:val="none" w:sz="0" w:space="0" w:color="auto"/>
            <w:right w:val="none" w:sz="0" w:space="0" w:color="auto"/>
          </w:divBdr>
        </w:div>
        <w:div w:id="914784097">
          <w:marLeft w:val="547"/>
          <w:marRight w:val="0"/>
          <w:marTop w:val="240"/>
          <w:marBottom w:val="0"/>
          <w:divBdr>
            <w:top w:val="none" w:sz="0" w:space="0" w:color="auto"/>
            <w:left w:val="none" w:sz="0" w:space="0" w:color="auto"/>
            <w:bottom w:val="none" w:sz="0" w:space="0" w:color="auto"/>
            <w:right w:val="none" w:sz="0" w:space="0" w:color="auto"/>
          </w:divBdr>
        </w:div>
        <w:div w:id="1405643471">
          <w:marLeft w:val="547"/>
          <w:marRight w:val="0"/>
          <w:marTop w:val="240"/>
          <w:marBottom w:val="0"/>
          <w:divBdr>
            <w:top w:val="none" w:sz="0" w:space="0" w:color="auto"/>
            <w:left w:val="none" w:sz="0" w:space="0" w:color="auto"/>
            <w:bottom w:val="none" w:sz="0" w:space="0" w:color="auto"/>
            <w:right w:val="none" w:sz="0" w:space="0" w:color="auto"/>
          </w:divBdr>
        </w:div>
        <w:div w:id="1575045547">
          <w:marLeft w:val="547"/>
          <w:marRight w:val="0"/>
          <w:marTop w:val="240"/>
          <w:marBottom w:val="0"/>
          <w:divBdr>
            <w:top w:val="none" w:sz="0" w:space="0" w:color="auto"/>
            <w:left w:val="none" w:sz="0" w:space="0" w:color="auto"/>
            <w:bottom w:val="none" w:sz="0" w:space="0" w:color="auto"/>
            <w:right w:val="none" w:sz="0" w:space="0" w:color="auto"/>
          </w:divBdr>
        </w:div>
      </w:divsChild>
    </w:div>
    <w:div w:id="403602199">
      <w:bodyDiv w:val="1"/>
      <w:marLeft w:val="0"/>
      <w:marRight w:val="0"/>
      <w:marTop w:val="0"/>
      <w:marBottom w:val="0"/>
      <w:divBdr>
        <w:top w:val="none" w:sz="0" w:space="0" w:color="auto"/>
        <w:left w:val="none" w:sz="0" w:space="0" w:color="auto"/>
        <w:bottom w:val="none" w:sz="0" w:space="0" w:color="auto"/>
        <w:right w:val="none" w:sz="0" w:space="0" w:color="auto"/>
      </w:divBdr>
    </w:div>
    <w:div w:id="440882118">
      <w:bodyDiv w:val="1"/>
      <w:marLeft w:val="0"/>
      <w:marRight w:val="0"/>
      <w:marTop w:val="0"/>
      <w:marBottom w:val="0"/>
      <w:divBdr>
        <w:top w:val="none" w:sz="0" w:space="0" w:color="auto"/>
        <w:left w:val="none" w:sz="0" w:space="0" w:color="auto"/>
        <w:bottom w:val="none" w:sz="0" w:space="0" w:color="auto"/>
        <w:right w:val="none" w:sz="0" w:space="0" w:color="auto"/>
      </w:divBdr>
    </w:div>
    <w:div w:id="456682181">
      <w:bodyDiv w:val="1"/>
      <w:marLeft w:val="0"/>
      <w:marRight w:val="0"/>
      <w:marTop w:val="0"/>
      <w:marBottom w:val="0"/>
      <w:divBdr>
        <w:top w:val="none" w:sz="0" w:space="0" w:color="auto"/>
        <w:left w:val="none" w:sz="0" w:space="0" w:color="auto"/>
        <w:bottom w:val="none" w:sz="0" w:space="0" w:color="auto"/>
        <w:right w:val="none" w:sz="0" w:space="0" w:color="auto"/>
      </w:divBdr>
    </w:div>
    <w:div w:id="460654359">
      <w:bodyDiv w:val="1"/>
      <w:marLeft w:val="0"/>
      <w:marRight w:val="0"/>
      <w:marTop w:val="0"/>
      <w:marBottom w:val="0"/>
      <w:divBdr>
        <w:top w:val="none" w:sz="0" w:space="0" w:color="auto"/>
        <w:left w:val="none" w:sz="0" w:space="0" w:color="auto"/>
        <w:bottom w:val="none" w:sz="0" w:space="0" w:color="auto"/>
        <w:right w:val="none" w:sz="0" w:space="0" w:color="auto"/>
      </w:divBdr>
      <w:divsChild>
        <w:div w:id="709720947">
          <w:marLeft w:val="547"/>
          <w:marRight w:val="0"/>
          <w:marTop w:val="240"/>
          <w:marBottom w:val="0"/>
          <w:divBdr>
            <w:top w:val="none" w:sz="0" w:space="0" w:color="auto"/>
            <w:left w:val="none" w:sz="0" w:space="0" w:color="auto"/>
            <w:bottom w:val="none" w:sz="0" w:space="0" w:color="auto"/>
            <w:right w:val="none" w:sz="0" w:space="0" w:color="auto"/>
          </w:divBdr>
        </w:div>
        <w:div w:id="742992845">
          <w:marLeft w:val="547"/>
          <w:marRight w:val="0"/>
          <w:marTop w:val="240"/>
          <w:marBottom w:val="0"/>
          <w:divBdr>
            <w:top w:val="none" w:sz="0" w:space="0" w:color="auto"/>
            <w:left w:val="none" w:sz="0" w:space="0" w:color="auto"/>
            <w:bottom w:val="none" w:sz="0" w:space="0" w:color="auto"/>
            <w:right w:val="none" w:sz="0" w:space="0" w:color="auto"/>
          </w:divBdr>
        </w:div>
        <w:div w:id="1632979664">
          <w:marLeft w:val="547"/>
          <w:marRight w:val="0"/>
          <w:marTop w:val="240"/>
          <w:marBottom w:val="0"/>
          <w:divBdr>
            <w:top w:val="none" w:sz="0" w:space="0" w:color="auto"/>
            <w:left w:val="none" w:sz="0" w:space="0" w:color="auto"/>
            <w:bottom w:val="none" w:sz="0" w:space="0" w:color="auto"/>
            <w:right w:val="none" w:sz="0" w:space="0" w:color="auto"/>
          </w:divBdr>
        </w:div>
        <w:div w:id="1856385554">
          <w:marLeft w:val="547"/>
          <w:marRight w:val="0"/>
          <w:marTop w:val="240"/>
          <w:marBottom w:val="0"/>
          <w:divBdr>
            <w:top w:val="none" w:sz="0" w:space="0" w:color="auto"/>
            <w:left w:val="none" w:sz="0" w:space="0" w:color="auto"/>
            <w:bottom w:val="none" w:sz="0" w:space="0" w:color="auto"/>
            <w:right w:val="none" w:sz="0" w:space="0" w:color="auto"/>
          </w:divBdr>
        </w:div>
        <w:div w:id="1899436355">
          <w:marLeft w:val="547"/>
          <w:marRight w:val="0"/>
          <w:marTop w:val="240"/>
          <w:marBottom w:val="0"/>
          <w:divBdr>
            <w:top w:val="none" w:sz="0" w:space="0" w:color="auto"/>
            <w:left w:val="none" w:sz="0" w:space="0" w:color="auto"/>
            <w:bottom w:val="none" w:sz="0" w:space="0" w:color="auto"/>
            <w:right w:val="none" w:sz="0" w:space="0" w:color="auto"/>
          </w:divBdr>
        </w:div>
      </w:divsChild>
    </w:div>
    <w:div w:id="516042330">
      <w:bodyDiv w:val="1"/>
      <w:marLeft w:val="0"/>
      <w:marRight w:val="0"/>
      <w:marTop w:val="0"/>
      <w:marBottom w:val="0"/>
      <w:divBdr>
        <w:top w:val="none" w:sz="0" w:space="0" w:color="auto"/>
        <w:left w:val="none" w:sz="0" w:space="0" w:color="auto"/>
        <w:bottom w:val="none" w:sz="0" w:space="0" w:color="auto"/>
        <w:right w:val="none" w:sz="0" w:space="0" w:color="auto"/>
      </w:divBdr>
      <w:divsChild>
        <w:div w:id="387538839">
          <w:marLeft w:val="1166"/>
          <w:marRight w:val="0"/>
          <w:marTop w:val="0"/>
          <w:marBottom w:val="0"/>
          <w:divBdr>
            <w:top w:val="none" w:sz="0" w:space="0" w:color="auto"/>
            <w:left w:val="none" w:sz="0" w:space="0" w:color="auto"/>
            <w:bottom w:val="none" w:sz="0" w:space="0" w:color="auto"/>
            <w:right w:val="none" w:sz="0" w:space="0" w:color="auto"/>
          </w:divBdr>
        </w:div>
        <w:div w:id="885338038">
          <w:marLeft w:val="547"/>
          <w:marRight w:val="0"/>
          <w:marTop w:val="240"/>
          <w:marBottom w:val="0"/>
          <w:divBdr>
            <w:top w:val="none" w:sz="0" w:space="0" w:color="auto"/>
            <w:left w:val="none" w:sz="0" w:space="0" w:color="auto"/>
            <w:bottom w:val="none" w:sz="0" w:space="0" w:color="auto"/>
            <w:right w:val="none" w:sz="0" w:space="0" w:color="auto"/>
          </w:divBdr>
        </w:div>
        <w:div w:id="1009483704">
          <w:marLeft w:val="547"/>
          <w:marRight w:val="0"/>
          <w:marTop w:val="240"/>
          <w:marBottom w:val="0"/>
          <w:divBdr>
            <w:top w:val="none" w:sz="0" w:space="0" w:color="auto"/>
            <w:left w:val="none" w:sz="0" w:space="0" w:color="auto"/>
            <w:bottom w:val="none" w:sz="0" w:space="0" w:color="auto"/>
            <w:right w:val="none" w:sz="0" w:space="0" w:color="auto"/>
          </w:divBdr>
        </w:div>
        <w:div w:id="1375695864">
          <w:marLeft w:val="547"/>
          <w:marRight w:val="0"/>
          <w:marTop w:val="240"/>
          <w:marBottom w:val="0"/>
          <w:divBdr>
            <w:top w:val="none" w:sz="0" w:space="0" w:color="auto"/>
            <w:left w:val="none" w:sz="0" w:space="0" w:color="auto"/>
            <w:bottom w:val="none" w:sz="0" w:space="0" w:color="auto"/>
            <w:right w:val="none" w:sz="0" w:space="0" w:color="auto"/>
          </w:divBdr>
        </w:div>
        <w:div w:id="2124030855">
          <w:marLeft w:val="547"/>
          <w:marRight w:val="0"/>
          <w:marTop w:val="240"/>
          <w:marBottom w:val="0"/>
          <w:divBdr>
            <w:top w:val="none" w:sz="0" w:space="0" w:color="auto"/>
            <w:left w:val="none" w:sz="0" w:space="0" w:color="auto"/>
            <w:bottom w:val="none" w:sz="0" w:space="0" w:color="auto"/>
            <w:right w:val="none" w:sz="0" w:space="0" w:color="auto"/>
          </w:divBdr>
        </w:div>
      </w:divsChild>
    </w:div>
    <w:div w:id="631400760">
      <w:bodyDiv w:val="1"/>
      <w:marLeft w:val="0"/>
      <w:marRight w:val="0"/>
      <w:marTop w:val="0"/>
      <w:marBottom w:val="0"/>
      <w:divBdr>
        <w:top w:val="none" w:sz="0" w:space="0" w:color="auto"/>
        <w:left w:val="none" w:sz="0" w:space="0" w:color="auto"/>
        <w:bottom w:val="none" w:sz="0" w:space="0" w:color="auto"/>
        <w:right w:val="none" w:sz="0" w:space="0" w:color="auto"/>
      </w:divBdr>
    </w:div>
    <w:div w:id="650134845">
      <w:bodyDiv w:val="1"/>
      <w:marLeft w:val="0"/>
      <w:marRight w:val="0"/>
      <w:marTop w:val="0"/>
      <w:marBottom w:val="0"/>
      <w:divBdr>
        <w:top w:val="none" w:sz="0" w:space="0" w:color="auto"/>
        <w:left w:val="none" w:sz="0" w:space="0" w:color="auto"/>
        <w:bottom w:val="none" w:sz="0" w:space="0" w:color="auto"/>
        <w:right w:val="none" w:sz="0" w:space="0" w:color="auto"/>
      </w:divBdr>
      <w:divsChild>
        <w:div w:id="391739341">
          <w:marLeft w:val="547"/>
          <w:marRight w:val="0"/>
          <w:marTop w:val="240"/>
          <w:marBottom w:val="0"/>
          <w:divBdr>
            <w:top w:val="none" w:sz="0" w:space="0" w:color="auto"/>
            <w:left w:val="none" w:sz="0" w:space="0" w:color="auto"/>
            <w:bottom w:val="none" w:sz="0" w:space="0" w:color="auto"/>
            <w:right w:val="none" w:sz="0" w:space="0" w:color="auto"/>
          </w:divBdr>
        </w:div>
        <w:div w:id="450444243">
          <w:marLeft w:val="547"/>
          <w:marRight w:val="0"/>
          <w:marTop w:val="240"/>
          <w:marBottom w:val="0"/>
          <w:divBdr>
            <w:top w:val="none" w:sz="0" w:space="0" w:color="auto"/>
            <w:left w:val="none" w:sz="0" w:space="0" w:color="auto"/>
            <w:bottom w:val="none" w:sz="0" w:space="0" w:color="auto"/>
            <w:right w:val="none" w:sz="0" w:space="0" w:color="auto"/>
          </w:divBdr>
        </w:div>
        <w:div w:id="797574167">
          <w:marLeft w:val="547"/>
          <w:marRight w:val="0"/>
          <w:marTop w:val="240"/>
          <w:marBottom w:val="0"/>
          <w:divBdr>
            <w:top w:val="none" w:sz="0" w:space="0" w:color="auto"/>
            <w:left w:val="none" w:sz="0" w:space="0" w:color="auto"/>
            <w:bottom w:val="none" w:sz="0" w:space="0" w:color="auto"/>
            <w:right w:val="none" w:sz="0" w:space="0" w:color="auto"/>
          </w:divBdr>
        </w:div>
        <w:div w:id="1218933702">
          <w:marLeft w:val="547"/>
          <w:marRight w:val="0"/>
          <w:marTop w:val="240"/>
          <w:marBottom w:val="0"/>
          <w:divBdr>
            <w:top w:val="none" w:sz="0" w:space="0" w:color="auto"/>
            <w:left w:val="none" w:sz="0" w:space="0" w:color="auto"/>
            <w:bottom w:val="none" w:sz="0" w:space="0" w:color="auto"/>
            <w:right w:val="none" w:sz="0" w:space="0" w:color="auto"/>
          </w:divBdr>
        </w:div>
        <w:div w:id="2051681235">
          <w:marLeft w:val="547"/>
          <w:marRight w:val="0"/>
          <w:marTop w:val="240"/>
          <w:marBottom w:val="0"/>
          <w:divBdr>
            <w:top w:val="none" w:sz="0" w:space="0" w:color="auto"/>
            <w:left w:val="none" w:sz="0" w:space="0" w:color="auto"/>
            <w:bottom w:val="none" w:sz="0" w:space="0" w:color="auto"/>
            <w:right w:val="none" w:sz="0" w:space="0" w:color="auto"/>
          </w:divBdr>
        </w:div>
      </w:divsChild>
    </w:div>
    <w:div w:id="660428658">
      <w:bodyDiv w:val="1"/>
      <w:marLeft w:val="0"/>
      <w:marRight w:val="0"/>
      <w:marTop w:val="0"/>
      <w:marBottom w:val="0"/>
      <w:divBdr>
        <w:top w:val="none" w:sz="0" w:space="0" w:color="auto"/>
        <w:left w:val="none" w:sz="0" w:space="0" w:color="auto"/>
        <w:bottom w:val="none" w:sz="0" w:space="0" w:color="auto"/>
        <w:right w:val="none" w:sz="0" w:space="0" w:color="auto"/>
      </w:divBdr>
      <w:divsChild>
        <w:div w:id="426577497">
          <w:marLeft w:val="547"/>
          <w:marRight w:val="0"/>
          <w:marTop w:val="240"/>
          <w:marBottom w:val="0"/>
          <w:divBdr>
            <w:top w:val="none" w:sz="0" w:space="0" w:color="auto"/>
            <w:left w:val="none" w:sz="0" w:space="0" w:color="auto"/>
            <w:bottom w:val="none" w:sz="0" w:space="0" w:color="auto"/>
            <w:right w:val="none" w:sz="0" w:space="0" w:color="auto"/>
          </w:divBdr>
        </w:div>
        <w:div w:id="965699221">
          <w:marLeft w:val="547"/>
          <w:marRight w:val="0"/>
          <w:marTop w:val="240"/>
          <w:marBottom w:val="0"/>
          <w:divBdr>
            <w:top w:val="none" w:sz="0" w:space="0" w:color="auto"/>
            <w:left w:val="none" w:sz="0" w:space="0" w:color="auto"/>
            <w:bottom w:val="none" w:sz="0" w:space="0" w:color="auto"/>
            <w:right w:val="none" w:sz="0" w:space="0" w:color="auto"/>
          </w:divBdr>
        </w:div>
        <w:div w:id="1512377663">
          <w:marLeft w:val="547"/>
          <w:marRight w:val="0"/>
          <w:marTop w:val="240"/>
          <w:marBottom w:val="0"/>
          <w:divBdr>
            <w:top w:val="none" w:sz="0" w:space="0" w:color="auto"/>
            <w:left w:val="none" w:sz="0" w:space="0" w:color="auto"/>
            <w:bottom w:val="none" w:sz="0" w:space="0" w:color="auto"/>
            <w:right w:val="none" w:sz="0" w:space="0" w:color="auto"/>
          </w:divBdr>
        </w:div>
        <w:div w:id="1900826951">
          <w:marLeft w:val="547"/>
          <w:marRight w:val="0"/>
          <w:marTop w:val="240"/>
          <w:marBottom w:val="0"/>
          <w:divBdr>
            <w:top w:val="none" w:sz="0" w:space="0" w:color="auto"/>
            <w:left w:val="none" w:sz="0" w:space="0" w:color="auto"/>
            <w:bottom w:val="none" w:sz="0" w:space="0" w:color="auto"/>
            <w:right w:val="none" w:sz="0" w:space="0" w:color="auto"/>
          </w:divBdr>
        </w:div>
      </w:divsChild>
    </w:div>
    <w:div w:id="666829364">
      <w:bodyDiv w:val="1"/>
      <w:marLeft w:val="0"/>
      <w:marRight w:val="0"/>
      <w:marTop w:val="0"/>
      <w:marBottom w:val="0"/>
      <w:divBdr>
        <w:top w:val="none" w:sz="0" w:space="0" w:color="auto"/>
        <w:left w:val="none" w:sz="0" w:space="0" w:color="auto"/>
        <w:bottom w:val="none" w:sz="0" w:space="0" w:color="auto"/>
        <w:right w:val="none" w:sz="0" w:space="0" w:color="auto"/>
      </w:divBdr>
    </w:div>
    <w:div w:id="770707534">
      <w:bodyDiv w:val="1"/>
      <w:marLeft w:val="0"/>
      <w:marRight w:val="0"/>
      <w:marTop w:val="0"/>
      <w:marBottom w:val="0"/>
      <w:divBdr>
        <w:top w:val="none" w:sz="0" w:space="0" w:color="auto"/>
        <w:left w:val="none" w:sz="0" w:space="0" w:color="auto"/>
        <w:bottom w:val="none" w:sz="0" w:space="0" w:color="auto"/>
        <w:right w:val="none" w:sz="0" w:space="0" w:color="auto"/>
      </w:divBdr>
    </w:div>
    <w:div w:id="877396207">
      <w:bodyDiv w:val="1"/>
      <w:marLeft w:val="0"/>
      <w:marRight w:val="0"/>
      <w:marTop w:val="0"/>
      <w:marBottom w:val="0"/>
      <w:divBdr>
        <w:top w:val="none" w:sz="0" w:space="0" w:color="auto"/>
        <w:left w:val="none" w:sz="0" w:space="0" w:color="auto"/>
        <w:bottom w:val="none" w:sz="0" w:space="0" w:color="auto"/>
        <w:right w:val="none" w:sz="0" w:space="0" w:color="auto"/>
      </w:divBdr>
    </w:div>
    <w:div w:id="985938434">
      <w:bodyDiv w:val="1"/>
      <w:marLeft w:val="0"/>
      <w:marRight w:val="0"/>
      <w:marTop w:val="0"/>
      <w:marBottom w:val="0"/>
      <w:divBdr>
        <w:top w:val="none" w:sz="0" w:space="0" w:color="auto"/>
        <w:left w:val="none" w:sz="0" w:space="0" w:color="auto"/>
        <w:bottom w:val="none" w:sz="0" w:space="0" w:color="auto"/>
        <w:right w:val="none" w:sz="0" w:space="0" w:color="auto"/>
      </w:divBdr>
    </w:div>
    <w:div w:id="1004868208">
      <w:bodyDiv w:val="1"/>
      <w:marLeft w:val="0"/>
      <w:marRight w:val="0"/>
      <w:marTop w:val="0"/>
      <w:marBottom w:val="0"/>
      <w:divBdr>
        <w:top w:val="none" w:sz="0" w:space="0" w:color="auto"/>
        <w:left w:val="none" w:sz="0" w:space="0" w:color="auto"/>
        <w:bottom w:val="none" w:sz="0" w:space="0" w:color="auto"/>
        <w:right w:val="none" w:sz="0" w:space="0" w:color="auto"/>
      </w:divBdr>
    </w:div>
    <w:div w:id="1005087569">
      <w:bodyDiv w:val="1"/>
      <w:marLeft w:val="0"/>
      <w:marRight w:val="0"/>
      <w:marTop w:val="0"/>
      <w:marBottom w:val="0"/>
      <w:divBdr>
        <w:top w:val="none" w:sz="0" w:space="0" w:color="auto"/>
        <w:left w:val="none" w:sz="0" w:space="0" w:color="auto"/>
        <w:bottom w:val="none" w:sz="0" w:space="0" w:color="auto"/>
        <w:right w:val="none" w:sz="0" w:space="0" w:color="auto"/>
      </w:divBdr>
      <w:divsChild>
        <w:div w:id="1068844547">
          <w:marLeft w:val="806"/>
          <w:marRight w:val="0"/>
          <w:marTop w:val="0"/>
          <w:marBottom w:val="0"/>
          <w:divBdr>
            <w:top w:val="none" w:sz="0" w:space="0" w:color="auto"/>
            <w:left w:val="none" w:sz="0" w:space="0" w:color="auto"/>
            <w:bottom w:val="none" w:sz="0" w:space="0" w:color="auto"/>
            <w:right w:val="none" w:sz="0" w:space="0" w:color="auto"/>
          </w:divBdr>
        </w:div>
        <w:div w:id="2031485106">
          <w:marLeft w:val="806"/>
          <w:marRight w:val="0"/>
          <w:marTop w:val="0"/>
          <w:marBottom w:val="0"/>
          <w:divBdr>
            <w:top w:val="none" w:sz="0" w:space="0" w:color="auto"/>
            <w:left w:val="none" w:sz="0" w:space="0" w:color="auto"/>
            <w:bottom w:val="none" w:sz="0" w:space="0" w:color="auto"/>
            <w:right w:val="none" w:sz="0" w:space="0" w:color="auto"/>
          </w:divBdr>
        </w:div>
      </w:divsChild>
    </w:div>
    <w:div w:id="1012143797">
      <w:bodyDiv w:val="1"/>
      <w:marLeft w:val="0"/>
      <w:marRight w:val="0"/>
      <w:marTop w:val="0"/>
      <w:marBottom w:val="0"/>
      <w:divBdr>
        <w:top w:val="none" w:sz="0" w:space="0" w:color="auto"/>
        <w:left w:val="none" w:sz="0" w:space="0" w:color="auto"/>
        <w:bottom w:val="none" w:sz="0" w:space="0" w:color="auto"/>
        <w:right w:val="none" w:sz="0" w:space="0" w:color="auto"/>
      </w:divBdr>
    </w:div>
    <w:div w:id="1110970635">
      <w:bodyDiv w:val="1"/>
      <w:marLeft w:val="0"/>
      <w:marRight w:val="0"/>
      <w:marTop w:val="0"/>
      <w:marBottom w:val="0"/>
      <w:divBdr>
        <w:top w:val="none" w:sz="0" w:space="0" w:color="auto"/>
        <w:left w:val="none" w:sz="0" w:space="0" w:color="auto"/>
        <w:bottom w:val="none" w:sz="0" w:space="0" w:color="auto"/>
        <w:right w:val="none" w:sz="0" w:space="0" w:color="auto"/>
      </w:divBdr>
      <w:divsChild>
        <w:div w:id="257955859">
          <w:marLeft w:val="0"/>
          <w:marRight w:val="0"/>
          <w:marTop w:val="0"/>
          <w:marBottom w:val="0"/>
          <w:divBdr>
            <w:top w:val="none" w:sz="0" w:space="0" w:color="auto"/>
            <w:left w:val="none" w:sz="0" w:space="0" w:color="auto"/>
            <w:bottom w:val="none" w:sz="0" w:space="0" w:color="auto"/>
            <w:right w:val="none" w:sz="0" w:space="0" w:color="auto"/>
          </w:divBdr>
        </w:div>
        <w:div w:id="441388595">
          <w:marLeft w:val="0"/>
          <w:marRight w:val="0"/>
          <w:marTop w:val="0"/>
          <w:marBottom w:val="0"/>
          <w:divBdr>
            <w:top w:val="none" w:sz="0" w:space="0" w:color="auto"/>
            <w:left w:val="none" w:sz="0" w:space="0" w:color="auto"/>
            <w:bottom w:val="none" w:sz="0" w:space="0" w:color="auto"/>
            <w:right w:val="none" w:sz="0" w:space="0" w:color="auto"/>
          </w:divBdr>
        </w:div>
        <w:div w:id="511260746">
          <w:marLeft w:val="0"/>
          <w:marRight w:val="0"/>
          <w:marTop w:val="0"/>
          <w:marBottom w:val="0"/>
          <w:divBdr>
            <w:top w:val="none" w:sz="0" w:space="0" w:color="auto"/>
            <w:left w:val="none" w:sz="0" w:space="0" w:color="auto"/>
            <w:bottom w:val="none" w:sz="0" w:space="0" w:color="auto"/>
            <w:right w:val="none" w:sz="0" w:space="0" w:color="auto"/>
          </w:divBdr>
        </w:div>
        <w:div w:id="895164449">
          <w:marLeft w:val="0"/>
          <w:marRight w:val="0"/>
          <w:marTop w:val="0"/>
          <w:marBottom w:val="0"/>
          <w:divBdr>
            <w:top w:val="none" w:sz="0" w:space="0" w:color="auto"/>
            <w:left w:val="none" w:sz="0" w:space="0" w:color="auto"/>
            <w:bottom w:val="none" w:sz="0" w:space="0" w:color="auto"/>
            <w:right w:val="none" w:sz="0" w:space="0" w:color="auto"/>
          </w:divBdr>
        </w:div>
        <w:div w:id="1290238676">
          <w:marLeft w:val="0"/>
          <w:marRight w:val="0"/>
          <w:marTop w:val="0"/>
          <w:marBottom w:val="0"/>
          <w:divBdr>
            <w:top w:val="none" w:sz="0" w:space="0" w:color="auto"/>
            <w:left w:val="none" w:sz="0" w:space="0" w:color="auto"/>
            <w:bottom w:val="none" w:sz="0" w:space="0" w:color="auto"/>
            <w:right w:val="none" w:sz="0" w:space="0" w:color="auto"/>
          </w:divBdr>
        </w:div>
        <w:div w:id="1383823237">
          <w:marLeft w:val="0"/>
          <w:marRight w:val="0"/>
          <w:marTop w:val="0"/>
          <w:marBottom w:val="0"/>
          <w:divBdr>
            <w:top w:val="none" w:sz="0" w:space="0" w:color="auto"/>
            <w:left w:val="none" w:sz="0" w:space="0" w:color="auto"/>
            <w:bottom w:val="none" w:sz="0" w:space="0" w:color="auto"/>
            <w:right w:val="none" w:sz="0" w:space="0" w:color="auto"/>
          </w:divBdr>
        </w:div>
        <w:div w:id="1731225805">
          <w:marLeft w:val="0"/>
          <w:marRight w:val="0"/>
          <w:marTop w:val="0"/>
          <w:marBottom w:val="0"/>
          <w:divBdr>
            <w:top w:val="none" w:sz="0" w:space="0" w:color="auto"/>
            <w:left w:val="none" w:sz="0" w:space="0" w:color="auto"/>
            <w:bottom w:val="none" w:sz="0" w:space="0" w:color="auto"/>
            <w:right w:val="none" w:sz="0" w:space="0" w:color="auto"/>
          </w:divBdr>
        </w:div>
        <w:div w:id="1796825491">
          <w:marLeft w:val="0"/>
          <w:marRight w:val="0"/>
          <w:marTop w:val="0"/>
          <w:marBottom w:val="0"/>
          <w:divBdr>
            <w:top w:val="none" w:sz="0" w:space="0" w:color="auto"/>
            <w:left w:val="none" w:sz="0" w:space="0" w:color="auto"/>
            <w:bottom w:val="none" w:sz="0" w:space="0" w:color="auto"/>
            <w:right w:val="none" w:sz="0" w:space="0" w:color="auto"/>
          </w:divBdr>
        </w:div>
      </w:divsChild>
    </w:div>
    <w:div w:id="1137144016">
      <w:bodyDiv w:val="1"/>
      <w:marLeft w:val="0"/>
      <w:marRight w:val="0"/>
      <w:marTop w:val="0"/>
      <w:marBottom w:val="0"/>
      <w:divBdr>
        <w:top w:val="none" w:sz="0" w:space="0" w:color="auto"/>
        <w:left w:val="none" w:sz="0" w:space="0" w:color="auto"/>
        <w:bottom w:val="none" w:sz="0" w:space="0" w:color="auto"/>
        <w:right w:val="none" w:sz="0" w:space="0" w:color="auto"/>
      </w:divBdr>
    </w:div>
    <w:div w:id="1150639316">
      <w:bodyDiv w:val="1"/>
      <w:marLeft w:val="0"/>
      <w:marRight w:val="0"/>
      <w:marTop w:val="0"/>
      <w:marBottom w:val="0"/>
      <w:divBdr>
        <w:top w:val="none" w:sz="0" w:space="0" w:color="auto"/>
        <w:left w:val="none" w:sz="0" w:space="0" w:color="auto"/>
        <w:bottom w:val="none" w:sz="0" w:space="0" w:color="auto"/>
        <w:right w:val="none" w:sz="0" w:space="0" w:color="auto"/>
      </w:divBdr>
    </w:div>
    <w:div w:id="1237787305">
      <w:bodyDiv w:val="1"/>
      <w:marLeft w:val="0"/>
      <w:marRight w:val="0"/>
      <w:marTop w:val="0"/>
      <w:marBottom w:val="0"/>
      <w:divBdr>
        <w:top w:val="none" w:sz="0" w:space="0" w:color="auto"/>
        <w:left w:val="none" w:sz="0" w:space="0" w:color="auto"/>
        <w:bottom w:val="none" w:sz="0" w:space="0" w:color="auto"/>
        <w:right w:val="none" w:sz="0" w:space="0" w:color="auto"/>
      </w:divBdr>
    </w:div>
    <w:div w:id="1251234928">
      <w:bodyDiv w:val="1"/>
      <w:marLeft w:val="0"/>
      <w:marRight w:val="0"/>
      <w:marTop w:val="0"/>
      <w:marBottom w:val="0"/>
      <w:divBdr>
        <w:top w:val="none" w:sz="0" w:space="0" w:color="auto"/>
        <w:left w:val="none" w:sz="0" w:space="0" w:color="auto"/>
        <w:bottom w:val="none" w:sz="0" w:space="0" w:color="auto"/>
        <w:right w:val="none" w:sz="0" w:space="0" w:color="auto"/>
      </w:divBdr>
      <w:divsChild>
        <w:div w:id="267927699">
          <w:marLeft w:val="547"/>
          <w:marRight w:val="0"/>
          <w:marTop w:val="240"/>
          <w:marBottom w:val="0"/>
          <w:divBdr>
            <w:top w:val="none" w:sz="0" w:space="0" w:color="auto"/>
            <w:left w:val="none" w:sz="0" w:space="0" w:color="auto"/>
            <w:bottom w:val="none" w:sz="0" w:space="0" w:color="auto"/>
            <w:right w:val="none" w:sz="0" w:space="0" w:color="auto"/>
          </w:divBdr>
        </w:div>
        <w:div w:id="556164185">
          <w:marLeft w:val="547"/>
          <w:marRight w:val="0"/>
          <w:marTop w:val="240"/>
          <w:marBottom w:val="0"/>
          <w:divBdr>
            <w:top w:val="none" w:sz="0" w:space="0" w:color="auto"/>
            <w:left w:val="none" w:sz="0" w:space="0" w:color="auto"/>
            <w:bottom w:val="none" w:sz="0" w:space="0" w:color="auto"/>
            <w:right w:val="none" w:sz="0" w:space="0" w:color="auto"/>
          </w:divBdr>
        </w:div>
        <w:div w:id="1301305401">
          <w:marLeft w:val="547"/>
          <w:marRight w:val="0"/>
          <w:marTop w:val="240"/>
          <w:marBottom w:val="0"/>
          <w:divBdr>
            <w:top w:val="none" w:sz="0" w:space="0" w:color="auto"/>
            <w:left w:val="none" w:sz="0" w:space="0" w:color="auto"/>
            <w:bottom w:val="none" w:sz="0" w:space="0" w:color="auto"/>
            <w:right w:val="none" w:sz="0" w:space="0" w:color="auto"/>
          </w:divBdr>
        </w:div>
        <w:div w:id="1490320148">
          <w:marLeft w:val="547"/>
          <w:marRight w:val="0"/>
          <w:marTop w:val="240"/>
          <w:marBottom w:val="0"/>
          <w:divBdr>
            <w:top w:val="none" w:sz="0" w:space="0" w:color="auto"/>
            <w:left w:val="none" w:sz="0" w:space="0" w:color="auto"/>
            <w:bottom w:val="none" w:sz="0" w:space="0" w:color="auto"/>
            <w:right w:val="none" w:sz="0" w:space="0" w:color="auto"/>
          </w:divBdr>
        </w:div>
        <w:div w:id="1794516686">
          <w:marLeft w:val="547"/>
          <w:marRight w:val="0"/>
          <w:marTop w:val="240"/>
          <w:marBottom w:val="0"/>
          <w:divBdr>
            <w:top w:val="none" w:sz="0" w:space="0" w:color="auto"/>
            <w:left w:val="none" w:sz="0" w:space="0" w:color="auto"/>
            <w:bottom w:val="none" w:sz="0" w:space="0" w:color="auto"/>
            <w:right w:val="none" w:sz="0" w:space="0" w:color="auto"/>
          </w:divBdr>
        </w:div>
      </w:divsChild>
    </w:div>
    <w:div w:id="1273975420">
      <w:bodyDiv w:val="1"/>
      <w:marLeft w:val="0"/>
      <w:marRight w:val="0"/>
      <w:marTop w:val="0"/>
      <w:marBottom w:val="0"/>
      <w:divBdr>
        <w:top w:val="none" w:sz="0" w:space="0" w:color="auto"/>
        <w:left w:val="none" w:sz="0" w:space="0" w:color="auto"/>
        <w:bottom w:val="none" w:sz="0" w:space="0" w:color="auto"/>
        <w:right w:val="none" w:sz="0" w:space="0" w:color="auto"/>
      </w:divBdr>
    </w:div>
    <w:div w:id="1282299666">
      <w:bodyDiv w:val="1"/>
      <w:marLeft w:val="0"/>
      <w:marRight w:val="0"/>
      <w:marTop w:val="0"/>
      <w:marBottom w:val="0"/>
      <w:divBdr>
        <w:top w:val="none" w:sz="0" w:space="0" w:color="auto"/>
        <w:left w:val="none" w:sz="0" w:space="0" w:color="auto"/>
        <w:bottom w:val="none" w:sz="0" w:space="0" w:color="auto"/>
        <w:right w:val="none" w:sz="0" w:space="0" w:color="auto"/>
      </w:divBdr>
    </w:div>
    <w:div w:id="1330602307">
      <w:bodyDiv w:val="1"/>
      <w:marLeft w:val="0"/>
      <w:marRight w:val="0"/>
      <w:marTop w:val="0"/>
      <w:marBottom w:val="0"/>
      <w:divBdr>
        <w:top w:val="none" w:sz="0" w:space="0" w:color="auto"/>
        <w:left w:val="none" w:sz="0" w:space="0" w:color="auto"/>
        <w:bottom w:val="none" w:sz="0" w:space="0" w:color="auto"/>
        <w:right w:val="none" w:sz="0" w:space="0" w:color="auto"/>
      </w:divBdr>
      <w:divsChild>
        <w:div w:id="544758726">
          <w:marLeft w:val="547"/>
          <w:marRight w:val="0"/>
          <w:marTop w:val="240"/>
          <w:marBottom w:val="0"/>
          <w:divBdr>
            <w:top w:val="none" w:sz="0" w:space="0" w:color="auto"/>
            <w:left w:val="none" w:sz="0" w:space="0" w:color="auto"/>
            <w:bottom w:val="none" w:sz="0" w:space="0" w:color="auto"/>
            <w:right w:val="none" w:sz="0" w:space="0" w:color="auto"/>
          </w:divBdr>
        </w:div>
        <w:div w:id="599217804">
          <w:marLeft w:val="547"/>
          <w:marRight w:val="0"/>
          <w:marTop w:val="240"/>
          <w:marBottom w:val="0"/>
          <w:divBdr>
            <w:top w:val="none" w:sz="0" w:space="0" w:color="auto"/>
            <w:left w:val="none" w:sz="0" w:space="0" w:color="auto"/>
            <w:bottom w:val="none" w:sz="0" w:space="0" w:color="auto"/>
            <w:right w:val="none" w:sz="0" w:space="0" w:color="auto"/>
          </w:divBdr>
        </w:div>
        <w:div w:id="1363046288">
          <w:marLeft w:val="547"/>
          <w:marRight w:val="0"/>
          <w:marTop w:val="240"/>
          <w:marBottom w:val="0"/>
          <w:divBdr>
            <w:top w:val="none" w:sz="0" w:space="0" w:color="auto"/>
            <w:left w:val="none" w:sz="0" w:space="0" w:color="auto"/>
            <w:bottom w:val="none" w:sz="0" w:space="0" w:color="auto"/>
            <w:right w:val="none" w:sz="0" w:space="0" w:color="auto"/>
          </w:divBdr>
        </w:div>
        <w:div w:id="1558709853">
          <w:marLeft w:val="547"/>
          <w:marRight w:val="0"/>
          <w:marTop w:val="240"/>
          <w:marBottom w:val="0"/>
          <w:divBdr>
            <w:top w:val="none" w:sz="0" w:space="0" w:color="auto"/>
            <w:left w:val="none" w:sz="0" w:space="0" w:color="auto"/>
            <w:bottom w:val="none" w:sz="0" w:space="0" w:color="auto"/>
            <w:right w:val="none" w:sz="0" w:space="0" w:color="auto"/>
          </w:divBdr>
        </w:div>
        <w:div w:id="2080591019">
          <w:marLeft w:val="547"/>
          <w:marRight w:val="0"/>
          <w:marTop w:val="240"/>
          <w:marBottom w:val="0"/>
          <w:divBdr>
            <w:top w:val="none" w:sz="0" w:space="0" w:color="auto"/>
            <w:left w:val="none" w:sz="0" w:space="0" w:color="auto"/>
            <w:bottom w:val="none" w:sz="0" w:space="0" w:color="auto"/>
            <w:right w:val="none" w:sz="0" w:space="0" w:color="auto"/>
          </w:divBdr>
        </w:div>
      </w:divsChild>
    </w:div>
    <w:div w:id="1368410174">
      <w:bodyDiv w:val="1"/>
      <w:marLeft w:val="0"/>
      <w:marRight w:val="0"/>
      <w:marTop w:val="0"/>
      <w:marBottom w:val="0"/>
      <w:divBdr>
        <w:top w:val="none" w:sz="0" w:space="0" w:color="auto"/>
        <w:left w:val="none" w:sz="0" w:space="0" w:color="auto"/>
        <w:bottom w:val="none" w:sz="0" w:space="0" w:color="auto"/>
        <w:right w:val="none" w:sz="0" w:space="0" w:color="auto"/>
      </w:divBdr>
    </w:div>
    <w:div w:id="1381780603">
      <w:bodyDiv w:val="1"/>
      <w:marLeft w:val="0"/>
      <w:marRight w:val="0"/>
      <w:marTop w:val="0"/>
      <w:marBottom w:val="0"/>
      <w:divBdr>
        <w:top w:val="none" w:sz="0" w:space="0" w:color="auto"/>
        <w:left w:val="none" w:sz="0" w:space="0" w:color="auto"/>
        <w:bottom w:val="none" w:sz="0" w:space="0" w:color="auto"/>
        <w:right w:val="none" w:sz="0" w:space="0" w:color="auto"/>
      </w:divBdr>
    </w:div>
    <w:div w:id="1419014183">
      <w:bodyDiv w:val="1"/>
      <w:marLeft w:val="0"/>
      <w:marRight w:val="0"/>
      <w:marTop w:val="0"/>
      <w:marBottom w:val="0"/>
      <w:divBdr>
        <w:top w:val="none" w:sz="0" w:space="0" w:color="auto"/>
        <w:left w:val="none" w:sz="0" w:space="0" w:color="auto"/>
        <w:bottom w:val="none" w:sz="0" w:space="0" w:color="auto"/>
        <w:right w:val="none" w:sz="0" w:space="0" w:color="auto"/>
      </w:divBdr>
    </w:div>
    <w:div w:id="1466199645">
      <w:bodyDiv w:val="1"/>
      <w:marLeft w:val="0"/>
      <w:marRight w:val="0"/>
      <w:marTop w:val="0"/>
      <w:marBottom w:val="0"/>
      <w:divBdr>
        <w:top w:val="none" w:sz="0" w:space="0" w:color="auto"/>
        <w:left w:val="none" w:sz="0" w:space="0" w:color="auto"/>
        <w:bottom w:val="none" w:sz="0" w:space="0" w:color="auto"/>
        <w:right w:val="none" w:sz="0" w:space="0" w:color="auto"/>
      </w:divBdr>
    </w:div>
    <w:div w:id="1501653139">
      <w:bodyDiv w:val="1"/>
      <w:marLeft w:val="0"/>
      <w:marRight w:val="0"/>
      <w:marTop w:val="0"/>
      <w:marBottom w:val="0"/>
      <w:divBdr>
        <w:top w:val="none" w:sz="0" w:space="0" w:color="auto"/>
        <w:left w:val="none" w:sz="0" w:space="0" w:color="auto"/>
        <w:bottom w:val="none" w:sz="0" w:space="0" w:color="auto"/>
        <w:right w:val="none" w:sz="0" w:space="0" w:color="auto"/>
      </w:divBdr>
      <w:divsChild>
        <w:div w:id="38600759">
          <w:marLeft w:val="547"/>
          <w:marRight w:val="0"/>
          <w:marTop w:val="240"/>
          <w:marBottom w:val="0"/>
          <w:divBdr>
            <w:top w:val="none" w:sz="0" w:space="0" w:color="auto"/>
            <w:left w:val="none" w:sz="0" w:space="0" w:color="auto"/>
            <w:bottom w:val="none" w:sz="0" w:space="0" w:color="auto"/>
            <w:right w:val="none" w:sz="0" w:space="0" w:color="auto"/>
          </w:divBdr>
        </w:div>
        <w:div w:id="1069376908">
          <w:marLeft w:val="547"/>
          <w:marRight w:val="0"/>
          <w:marTop w:val="240"/>
          <w:marBottom w:val="0"/>
          <w:divBdr>
            <w:top w:val="none" w:sz="0" w:space="0" w:color="auto"/>
            <w:left w:val="none" w:sz="0" w:space="0" w:color="auto"/>
            <w:bottom w:val="none" w:sz="0" w:space="0" w:color="auto"/>
            <w:right w:val="none" w:sz="0" w:space="0" w:color="auto"/>
          </w:divBdr>
        </w:div>
        <w:div w:id="1166286838">
          <w:marLeft w:val="547"/>
          <w:marRight w:val="0"/>
          <w:marTop w:val="240"/>
          <w:marBottom w:val="0"/>
          <w:divBdr>
            <w:top w:val="none" w:sz="0" w:space="0" w:color="auto"/>
            <w:left w:val="none" w:sz="0" w:space="0" w:color="auto"/>
            <w:bottom w:val="none" w:sz="0" w:space="0" w:color="auto"/>
            <w:right w:val="none" w:sz="0" w:space="0" w:color="auto"/>
          </w:divBdr>
        </w:div>
        <w:div w:id="1245996825">
          <w:marLeft w:val="547"/>
          <w:marRight w:val="0"/>
          <w:marTop w:val="240"/>
          <w:marBottom w:val="0"/>
          <w:divBdr>
            <w:top w:val="none" w:sz="0" w:space="0" w:color="auto"/>
            <w:left w:val="none" w:sz="0" w:space="0" w:color="auto"/>
            <w:bottom w:val="none" w:sz="0" w:space="0" w:color="auto"/>
            <w:right w:val="none" w:sz="0" w:space="0" w:color="auto"/>
          </w:divBdr>
        </w:div>
        <w:div w:id="1253709177">
          <w:marLeft w:val="547"/>
          <w:marRight w:val="0"/>
          <w:marTop w:val="240"/>
          <w:marBottom w:val="0"/>
          <w:divBdr>
            <w:top w:val="none" w:sz="0" w:space="0" w:color="auto"/>
            <w:left w:val="none" w:sz="0" w:space="0" w:color="auto"/>
            <w:bottom w:val="none" w:sz="0" w:space="0" w:color="auto"/>
            <w:right w:val="none" w:sz="0" w:space="0" w:color="auto"/>
          </w:divBdr>
        </w:div>
        <w:div w:id="1511750975">
          <w:marLeft w:val="547"/>
          <w:marRight w:val="0"/>
          <w:marTop w:val="240"/>
          <w:marBottom w:val="0"/>
          <w:divBdr>
            <w:top w:val="none" w:sz="0" w:space="0" w:color="auto"/>
            <w:left w:val="none" w:sz="0" w:space="0" w:color="auto"/>
            <w:bottom w:val="none" w:sz="0" w:space="0" w:color="auto"/>
            <w:right w:val="none" w:sz="0" w:space="0" w:color="auto"/>
          </w:divBdr>
        </w:div>
      </w:divsChild>
    </w:div>
    <w:div w:id="1538542916">
      <w:bodyDiv w:val="1"/>
      <w:marLeft w:val="0"/>
      <w:marRight w:val="0"/>
      <w:marTop w:val="0"/>
      <w:marBottom w:val="0"/>
      <w:divBdr>
        <w:top w:val="none" w:sz="0" w:space="0" w:color="auto"/>
        <w:left w:val="none" w:sz="0" w:space="0" w:color="auto"/>
        <w:bottom w:val="none" w:sz="0" w:space="0" w:color="auto"/>
        <w:right w:val="none" w:sz="0" w:space="0" w:color="auto"/>
      </w:divBdr>
    </w:div>
    <w:div w:id="1565991626">
      <w:bodyDiv w:val="1"/>
      <w:marLeft w:val="0"/>
      <w:marRight w:val="0"/>
      <w:marTop w:val="0"/>
      <w:marBottom w:val="0"/>
      <w:divBdr>
        <w:top w:val="none" w:sz="0" w:space="0" w:color="auto"/>
        <w:left w:val="none" w:sz="0" w:space="0" w:color="auto"/>
        <w:bottom w:val="none" w:sz="0" w:space="0" w:color="auto"/>
        <w:right w:val="none" w:sz="0" w:space="0" w:color="auto"/>
      </w:divBdr>
    </w:div>
    <w:div w:id="1573276765">
      <w:bodyDiv w:val="1"/>
      <w:marLeft w:val="0"/>
      <w:marRight w:val="0"/>
      <w:marTop w:val="0"/>
      <w:marBottom w:val="0"/>
      <w:divBdr>
        <w:top w:val="none" w:sz="0" w:space="0" w:color="auto"/>
        <w:left w:val="none" w:sz="0" w:space="0" w:color="auto"/>
        <w:bottom w:val="none" w:sz="0" w:space="0" w:color="auto"/>
        <w:right w:val="none" w:sz="0" w:space="0" w:color="auto"/>
      </w:divBdr>
    </w:div>
    <w:div w:id="1595435595">
      <w:bodyDiv w:val="1"/>
      <w:marLeft w:val="0"/>
      <w:marRight w:val="0"/>
      <w:marTop w:val="0"/>
      <w:marBottom w:val="0"/>
      <w:divBdr>
        <w:top w:val="none" w:sz="0" w:space="0" w:color="auto"/>
        <w:left w:val="none" w:sz="0" w:space="0" w:color="auto"/>
        <w:bottom w:val="none" w:sz="0" w:space="0" w:color="auto"/>
        <w:right w:val="none" w:sz="0" w:space="0" w:color="auto"/>
      </w:divBdr>
    </w:div>
    <w:div w:id="1611469151">
      <w:bodyDiv w:val="1"/>
      <w:marLeft w:val="0"/>
      <w:marRight w:val="0"/>
      <w:marTop w:val="0"/>
      <w:marBottom w:val="0"/>
      <w:divBdr>
        <w:top w:val="none" w:sz="0" w:space="0" w:color="auto"/>
        <w:left w:val="none" w:sz="0" w:space="0" w:color="auto"/>
        <w:bottom w:val="none" w:sz="0" w:space="0" w:color="auto"/>
        <w:right w:val="none" w:sz="0" w:space="0" w:color="auto"/>
      </w:divBdr>
      <w:divsChild>
        <w:div w:id="38360099">
          <w:marLeft w:val="1166"/>
          <w:marRight w:val="0"/>
          <w:marTop w:val="0"/>
          <w:marBottom w:val="0"/>
          <w:divBdr>
            <w:top w:val="none" w:sz="0" w:space="0" w:color="auto"/>
            <w:left w:val="none" w:sz="0" w:space="0" w:color="auto"/>
            <w:bottom w:val="none" w:sz="0" w:space="0" w:color="auto"/>
            <w:right w:val="none" w:sz="0" w:space="0" w:color="auto"/>
          </w:divBdr>
        </w:div>
        <w:div w:id="1151290679">
          <w:marLeft w:val="547"/>
          <w:marRight w:val="0"/>
          <w:marTop w:val="240"/>
          <w:marBottom w:val="0"/>
          <w:divBdr>
            <w:top w:val="none" w:sz="0" w:space="0" w:color="auto"/>
            <w:left w:val="none" w:sz="0" w:space="0" w:color="auto"/>
            <w:bottom w:val="none" w:sz="0" w:space="0" w:color="auto"/>
            <w:right w:val="none" w:sz="0" w:space="0" w:color="auto"/>
          </w:divBdr>
        </w:div>
        <w:div w:id="1770467013">
          <w:marLeft w:val="547"/>
          <w:marRight w:val="0"/>
          <w:marTop w:val="240"/>
          <w:marBottom w:val="0"/>
          <w:divBdr>
            <w:top w:val="none" w:sz="0" w:space="0" w:color="auto"/>
            <w:left w:val="none" w:sz="0" w:space="0" w:color="auto"/>
            <w:bottom w:val="none" w:sz="0" w:space="0" w:color="auto"/>
            <w:right w:val="none" w:sz="0" w:space="0" w:color="auto"/>
          </w:divBdr>
        </w:div>
        <w:div w:id="1893496090">
          <w:marLeft w:val="547"/>
          <w:marRight w:val="0"/>
          <w:marTop w:val="240"/>
          <w:marBottom w:val="0"/>
          <w:divBdr>
            <w:top w:val="none" w:sz="0" w:space="0" w:color="auto"/>
            <w:left w:val="none" w:sz="0" w:space="0" w:color="auto"/>
            <w:bottom w:val="none" w:sz="0" w:space="0" w:color="auto"/>
            <w:right w:val="none" w:sz="0" w:space="0" w:color="auto"/>
          </w:divBdr>
        </w:div>
      </w:divsChild>
    </w:div>
    <w:div w:id="1621842333">
      <w:bodyDiv w:val="1"/>
      <w:marLeft w:val="0"/>
      <w:marRight w:val="0"/>
      <w:marTop w:val="0"/>
      <w:marBottom w:val="0"/>
      <w:divBdr>
        <w:top w:val="none" w:sz="0" w:space="0" w:color="auto"/>
        <w:left w:val="none" w:sz="0" w:space="0" w:color="auto"/>
        <w:bottom w:val="none" w:sz="0" w:space="0" w:color="auto"/>
        <w:right w:val="none" w:sz="0" w:space="0" w:color="auto"/>
      </w:divBdr>
    </w:div>
    <w:div w:id="1651208344">
      <w:bodyDiv w:val="1"/>
      <w:marLeft w:val="0"/>
      <w:marRight w:val="0"/>
      <w:marTop w:val="0"/>
      <w:marBottom w:val="0"/>
      <w:divBdr>
        <w:top w:val="none" w:sz="0" w:space="0" w:color="auto"/>
        <w:left w:val="none" w:sz="0" w:space="0" w:color="auto"/>
        <w:bottom w:val="none" w:sz="0" w:space="0" w:color="auto"/>
        <w:right w:val="none" w:sz="0" w:space="0" w:color="auto"/>
      </w:divBdr>
      <w:divsChild>
        <w:div w:id="147598379">
          <w:marLeft w:val="547"/>
          <w:marRight w:val="0"/>
          <w:marTop w:val="240"/>
          <w:marBottom w:val="0"/>
          <w:divBdr>
            <w:top w:val="none" w:sz="0" w:space="0" w:color="auto"/>
            <w:left w:val="none" w:sz="0" w:space="0" w:color="auto"/>
            <w:bottom w:val="none" w:sz="0" w:space="0" w:color="auto"/>
            <w:right w:val="none" w:sz="0" w:space="0" w:color="auto"/>
          </w:divBdr>
        </w:div>
        <w:div w:id="489104515">
          <w:marLeft w:val="547"/>
          <w:marRight w:val="0"/>
          <w:marTop w:val="240"/>
          <w:marBottom w:val="0"/>
          <w:divBdr>
            <w:top w:val="none" w:sz="0" w:space="0" w:color="auto"/>
            <w:left w:val="none" w:sz="0" w:space="0" w:color="auto"/>
            <w:bottom w:val="none" w:sz="0" w:space="0" w:color="auto"/>
            <w:right w:val="none" w:sz="0" w:space="0" w:color="auto"/>
          </w:divBdr>
        </w:div>
        <w:div w:id="1032457536">
          <w:marLeft w:val="547"/>
          <w:marRight w:val="0"/>
          <w:marTop w:val="240"/>
          <w:marBottom w:val="0"/>
          <w:divBdr>
            <w:top w:val="none" w:sz="0" w:space="0" w:color="auto"/>
            <w:left w:val="none" w:sz="0" w:space="0" w:color="auto"/>
            <w:bottom w:val="none" w:sz="0" w:space="0" w:color="auto"/>
            <w:right w:val="none" w:sz="0" w:space="0" w:color="auto"/>
          </w:divBdr>
        </w:div>
        <w:div w:id="1486245159">
          <w:marLeft w:val="547"/>
          <w:marRight w:val="0"/>
          <w:marTop w:val="240"/>
          <w:marBottom w:val="0"/>
          <w:divBdr>
            <w:top w:val="none" w:sz="0" w:space="0" w:color="auto"/>
            <w:left w:val="none" w:sz="0" w:space="0" w:color="auto"/>
            <w:bottom w:val="none" w:sz="0" w:space="0" w:color="auto"/>
            <w:right w:val="none" w:sz="0" w:space="0" w:color="auto"/>
          </w:divBdr>
        </w:div>
        <w:div w:id="2061317725">
          <w:marLeft w:val="547"/>
          <w:marRight w:val="0"/>
          <w:marTop w:val="240"/>
          <w:marBottom w:val="0"/>
          <w:divBdr>
            <w:top w:val="none" w:sz="0" w:space="0" w:color="auto"/>
            <w:left w:val="none" w:sz="0" w:space="0" w:color="auto"/>
            <w:bottom w:val="none" w:sz="0" w:space="0" w:color="auto"/>
            <w:right w:val="none" w:sz="0" w:space="0" w:color="auto"/>
          </w:divBdr>
        </w:div>
      </w:divsChild>
    </w:div>
    <w:div w:id="1695958546">
      <w:bodyDiv w:val="1"/>
      <w:marLeft w:val="0"/>
      <w:marRight w:val="0"/>
      <w:marTop w:val="0"/>
      <w:marBottom w:val="0"/>
      <w:divBdr>
        <w:top w:val="none" w:sz="0" w:space="0" w:color="auto"/>
        <w:left w:val="none" w:sz="0" w:space="0" w:color="auto"/>
        <w:bottom w:val="none" w:sz="0" w:space="0" w:color="auto"/>
        <w:right w:val="none" w:sz="0" w:space="0" w:color="auto"/>
      </w:divBdr>
    </w:div>
    <w:div w:id="1696617790">
      <w:bodyDiv w:val="1"/>
      <w:marLeft w:val="0"/>
      <w:marRight w:val="0"/>
      <w:marTop w:val="0"/>
      <w:marBottom w:val="0"/>
      <w:divBdr>
        <w:top w:val="none" w:sz="0" w:space="0" w:color="auto"/>
        <w:left w:val="none" w:sz="0" w:space="0" w:color="auto"/>
        <w:bottom w:val="none" w:sz="0" w:space="0" w:color="auto"/>
        <w:right w:val="none" w:sz="0" w:space="0" w:color="auto"/>
      </w:divBdr>
    </w:div>
    <w:div w:id="1699504512">
      <w:bodyDiv w:val="1"/>
      <w:marLeft w:val="0"/>
      <w:marRight w:val="0"/>
      <w:marTop w:val="0"/>
      <w:marBottom w:val="0"/>
      <w:divBdr>
        <w:top w:val="none" w:sz="0" w:space="0" w:color="auto"/>
        <w:left w:val="none" w:sz="0" w:space="0" w:color="auto"/>
        <w:bottom w:val="none" w:sz="0" w:space="0" w:color="auto"/>
        <w:right w:val="none" w:sz="0" w:space="0" w:color="auto"/>
      </w:divBdr>
    </w:div>
    <w:div w:id="1710645538">
      <w:bodyDiv w:val="1"/>
      <w:marLeft w:val="0"/>
      <w:marRight w:val="0"/>
      <w:marTop w:val="0"/>
      <w:marBottom w:val="0"/>
      <w:divBdr>
        <w:top w:val="none" w:sz="0" w:space="0" w:color="auto"/>
        <w:left w:val="none" w:sz="0" w:space="0" w:color="auto"/>
        <w:bottom w:val="none" w:sz="0" w:space="0" w:color="auto"/>
        <w:right w:val="none" w:sz="0" w:space="0" w:color="auto"/>
      </w:divBdr>
    </w:div>
    <w:div w:id="1769622164">
      <w:bodyDiv w:val="1"/>
      <w:marLeft w:val="0"/>
      <w:marRight w:val="0"/>
      <w:marTop w:val="0"/>
      <w:marBottom w:val="0"/>
      <w:divBdr>
        <w:top w:val="none" w:sz="0" w:space="0" w:color="auto"/>
        <w:left w:val="none" w:sz="0" w:space="0" w:color="auto"/>
        <w:bottom w:val="none" w:sz="0" w:space="0" w:color="auto"/>
        <w:right w:val="none" w:sz="0" w:space="0" w:color="auto"/>
      </w:divBdr>
      <w:divsChild>
        <w:div w:id="3872880">
          <w:marLeft w:val="547"/>
          <w:marRight w:val="0"/>
          <w:marTop w:val="240"/>
          <w:marBottom w:val="0"/>
          <w:divBdr>
            <w:top w:val="none" w:sz="0" w:space="0" w:color="auto"/>
            <w:left w:val="none" w:sz="0" w:space="0" w:color="auto"/>
            <w:bottom w:val="none" w:sz="0" w:space="0" w:color="auto"/>
            <w:right w:val="none" w:sz="0" w:space="0" w:color="auto"/>
          </w:divBdr>
        </w:div>
        <w:div w:id="246161411">
          <w:marLeft w:val="547"/>
          <w:marRight w:val="0"/>
          <w:marTop w:val="240"/>
          <w:marBottom w:val="0"/>
          <w:divBdr>
            <w:top w:val="none" w:sz="0" w:space="0" w:color="auto"/>
            <w:left w:val="none" w:sz="0" w:space="0" w:color="auto"/>
            <w:bottom w:val="none" w:sz="0" w:space="0" w:color="auto"/>
            <w:right w:val="none" w:sz="0" w:space="0" w:color="auto"/>
          </w:divBdr>
        </w:div>
        <w:div w:id="807741038">
          <w:marLeft w:val="547"/>
          <w:marRight w:val="0"/>
          <w:marTop w:val="240"/>
          <w:marBottom w:val="0"/>
          <w:divBdr>
            <w:top w:val="none" w:sz="0" w:space="0" w:color="auto"/>
            <w:left w:val="none" w:sz="0" w:space="0" w:color="auto"/>
            <w:bottom w:val="none" w:sz="0" w:space="0" w:color="auto"/>
            <w:right w:val="none" w:sz="0" w:space="0" w:color="auto"/>
          </w:divBdr>
        </w:div>
        <w:div w:id="1429735428">
          <w:marLeft w:val="547"/>
          <w:marRight w:val="0"/>
          <w:marTop w:val="240"/>
          <w:marBottom w:val="0"/>
          <w:divBdr>
            <w:top w:val="none" w:sz="0" w:space="0" w:color="auto"/>
            <w:left w:val="none" w:sz="0" w:space="0" w:color="auto"/>
            <w:bottom w:val="none" w:sz="0" w:space="0" w:color="auto"/>
            <w:right w:val="none" w:sz="0" w:space="0" w:color="auto"/>
          </w:divBdr>
        </w:div>
      </w:divsChild>
    </w:div>
    <w:div w:id="1779063624">
      <w:bodyDiv w:val="1"/>
      <w:marLeft w:val="0"/>
      <w:marRight w:val="0"/>
      <w:marTop w:val="0"/>
      <w:marBottom w:val="0"/>
      <w:divBdr>
        <w:top w:val="none" w:sz="0" w:space="0" w:color="auto"/>
        <w:left w:val="none" w:sz="0" w:space="0" w:color="auto"/>
        <w:bottom w:val="none" w:sz="0" w:space="0" w:color="auto"/>
        <w:right w:val="none" w:sz="0" w:space="0" w:color="auto"/>
      </w:divBdr>
      <w:divsChild>
        <w:div w:id="462889395">
          <w:marLeft w:val="547"/>
          <w:marRight w:val="0"/>
          <w:marTop w:val="240"/>
          <w:marBottom w:val="0"/>
          <w:divBdr>
            <w:top w:val="none" w:sz="0" w:space="0" w:color="auto"/>
            <w:left w:val="none" w:sz="0" w:space="0" w:color="auto"/>
            <w:bottom w:val="none" w:sz="0" w:space="0" w:color="auto"/>
            <w:right w:val="none" w:sz="0" w:space="0" w:color="auto"/>
          </w:divBdr>
        </w:div>
        <w:div w:id="644503988">
          <w:marLeft w:val="547"/>
          <w:marRight w:val="0"/>
          <w:marTop w:val="240"/>
          <w:marBottom w:val="0"/>
          <w:divBdr>
            <w:top w:val="none" w:sz="0" w:space="0" w:color="auto"/>
            <w:left w:val="none" w:sz="0" w:space="0" w:color="auto"/>
            <w:bottom w:val="none" w:sz="0" w:space="0" w:color="auto"/>
            <w:right w:val="none" w:sz="0" w:space="0" w:color="auto"/>
          </w:divBdr>
        </w:div>
        <w:div w:id="1551382506">
          <w:marLeft w:val="547"/>
          <w:marRight w:val="0"/>
          <w:marTop w:val="240"/>
          <w:marBottom w:val="0"/>
          <w:divBdr>
            <w:top w:val="none" w:sz="0" w:space="0" w:color="auto"/>
            <w:left w:val="none" w:sz="0" w:space="0" w:color="auto"/>
            <w:bottom w:val="none" w:sz="0" w:space="0" w:color="auto"/>
            <w:right w:val="none" w:sz="0" w:space="0" w:color="auto"/>
          </w:divBdr>
        </w:div>
        <w:div w:id="1859460717">
          <w:marLeft w:val="547"/>
          <w:marRight w:val="0"/>
          <w:marTop w:val="240"/>
          <w:marBottom w:val="0"/>
          <w:divBdr>
            <w:top w:val="none" w:sz="0" w:space="0" w:color="auto"/>
            <w:left w:val="none" w:sz="0" w:space="0" w:color="auto"/>
            <w:bottom w:val="none" w:sz="0" w:space="0" w:color="auto"/>
            <w:right w:val="none" w:sz="0" w:space="0" w:color="auto"/>
          </w:divBdr>
        </w:div>
        <w:div w:id="1992370346">
          <w:marLeft w:val="547"/>
          <w:marRight w:val="0"/>
          <w:marTop w:val="240"/>
          <w:marBottom w:val="0"/>
          <w:divBdr>
            <w:top w:val="none" w:sz="0" w:space="0" w:color="auto"/>
            <w:left w:val="none" w:sz="0" w:space="0" w:color="auto"/>
            <w:bottom w:val="none" w:sz="0" w:space="0" w:color="auto"/>
            <w:right w:val="none" w:sz="0" w:space="0" w:color="auto"/>
          </w:divBdr>
        </w:div>
      </w:divsChild>
    </w:div>
    <w:div w:id="1791626323">
      <w:bodyDiv w:val="1"/>
      <w:marLeft w:val="0"/>
      <w:marRight w:val="0"/>
      <w:marTop w:val="0"/>
      <w:marBottom w:val="0"/>
      <w:divBdr>
        <w:top w:val="none" w:sz="0" w:space="0" w:color="auto"/>
        <w:left w:val="none" w:sz="0" w:space="0" w:color="auto"/>
        <w:bottom w:val="none" w:sz="0" w:space="0" w:color="auto"/>
        <w:right w:val="none" w:sz="0" w:space="0" w:color="auto"/>
      </w:divBdr>
      <w:divsChild>
        <w:div w:id="919143654">
          <w:marLeft w:val="806"/>
          <w:marRight w:val="0"/>
          <w:marTop w:val="0"/>
          <w:marBottom w:val="0"/>
          <w:divBdr>
            <w:top w:val="none" w:sz="0" w:space="0" w:color="auto"/>
            <w:left w:val="none" w:sz="0" w:space="0" w:color="auto"/>
            <w:bottom w:val="none" w:sz="0" w:space="0" w:color="auto"/>
            <w:right w:val="none" w:sz="0" w:space="0" w:color="auto"/>
          </w:divBdr>
        </w:div>
        <w:div w:id="1880391543">
          <w:marLeft w:val="806"/>
          <w:marRight w:val="0"/>
          <w:marTop w:val="0"/>
          <w:marBottom w:val="0"/>
          <w:divBdr>
            <w:top w:val="none" w:sz="0" w:space="0" w:color="auto"/>
            <w:left w:val="none" w:sz="0" w:space="0" w:color="auto"/>
            <w:bottom w:val="none" w:sz="0" w:space="0" w:color="auto"/>
            <w:right w:val="none" w:sz="0" w:space="0" w:color="auto"/>
          </w:divBdr>
        </w:div>
      </w:divsChild>
    </w:div>
    <w:div w:id="1795564933">
      <w:bodyDiv w:val="1"/>
      <w:marLeft w:val="0"/>
      <w:marRight w:val="0"/>
      <w:marTop w:val="0"/>
      <w:marBottom w:val="0"/>
      <w:divBdr>
        <w:top w:val="none" w:sz="0" w:space="0" w:color="auto"/>
        <w:left w:val="none" w:sz="0" w:space="0" w:color="auto"/>
        <w:bottom w:val="none" w:sz="0" w:space="0" w:color="auto"/>
        <w:right w:val="none" w:sz="0" w:space="0" w:color="auto"/>
      </w:divBdr>
      <w:divsChild>
        <w:div w:id="282661218">
          <w:marLeft w:val="547"/>
          <w:marRight w:val="0"/>
          <w:marTop w:val="240"/>
          <w:marBottom w:val="0"/>
          <w:divBdr>
            <w:top w:val="none" w:sz="0" w:space="0" w:color="auto"/>
            <w:left w:val="none" w:sz="0" w:space="0" w:color="auto"/>
            <w:bottom w:val="none" w:sz="0" w:space="0" w:color="auto"/>
            <w:right w:val="none" w:sz="0" w:space="0" w:color="auto"/>
          </w:divBdr>
        </w:div>
        <w:div w:id="1210799750">
          <w:marLeft w:val="547"/>
          <w:marRight w:val="0"/>
          <w:marTop w:val="240"/>
          <w:marBottom w:val="0"/>
          <w:divBdr>
            <w:top w:val="none" w:sz="0" w:space="0" w:color="auto"/>
            <w:left w:val="none" w:sz="0" w:space="0" w:color="auto"/>
            <w:bottom w:val="none" w:sz="0" w:space="0" w:color="auto"/>
            <w:right w:val="none" w:sz="0" w:space="0" w:color="auto"/>
          </w:divBdr>
        </w:div>
        <w:div w:id="1689596778">
          <w:marLeft w:val="547"/>
          <w:marRight w:val="0"/>
          <w:marTop w:val="240"/>
          <w:marBottom w:val="0"/>
          <w:divBdr>
            <w:top w:val="none" w:sz="0" w:space="0" w:color="auto"/>
            <w:left w:val="none" w:sz="0" w:space="0" w:color="auto"/>
            <w:bottom w:val="none" w:sz="0" w:space="0" w:color="auto"/>
            <w:right w:val="none" w:sz="0" w:space="0" w:color="auto"/>
          </w:divBdr>
        </w:div>
        <w:div w:id="1850872790">
          <w:marLeft w:val="547"/>
          <w:marRight w:val="0"/>
          <w:marTop w:val="240"/>
          <w:marBottom w:val="0"/>
          <w:divBdr>
            <w:top w:val="none" w:sz="0" w:space="0" w:color="auto"/>
            <w:left w:val="none" w:sz="0" w:space="0" w:color="auto"/>
            <w:bottom w:val="none" w:sz="0" w:space="0" w:color="auto"/>
            <w:right w:val="none" w:sz="0" w:space="0" w:color="auto"/>
          </w:divBdr>
        </w:div>
        <w:div w:id="2090731256">
          <w:marLeft w:val="547"/>
          <w:marRight w:val="0"/>
          <w:marTop w:val="240"/>
          <w:marBottom w:val="0"/>
          <w:divBdr>
            <w:top w:val="none" w:sz="0" w:space="0" w:color="auto"/>
            <w:left w:val="none" w:sz="0" w:space="0" w:color="auto"/>
            <w:bottom w:val="none" w:sz="0" w:space="0" w:color="auto"/>
            <w:right w:val="none" w:sz="0" w:space="0" w:color="auto"/>
          </w:divBdr>
        </w:div>
      </w:divsChild>
    </w:div>
    <w:div w:id="1820728949">
      <w:bodyDiv w:val="1"/>
      <w:marLeft w:val="0"/>
      <w:marRight w:val="0"/>
      <w:marTop w:val="0"/>
      <w:marBottom w:val="0"/>
      <w:divBdr>
        <w:top w:val="none" w:sz="0" w:space="0" w:color="auto"/>
        <w:left w:val="none" w:sz="0" w:space="0" w:color="auto"/>
        <w:bottom w:val="none" w:sz="0" w:space="0" w:color="auto"/>
        <w:right w:val="none" w:sz="0" w:space="0" w:color="auto"/>
      </w:divBdr>
    </w:div>
    <w:div w:id="1841042625">
      <w:bodyDiv w:val="1"/>
      <w:marLeft w:val="0"/>
      <w:marRight w:val="0"/>
      <w:marTop w:val="0"/>
      <w:marBottom w:val="0"/>
      <w:divBdr>
        <w:top w:val="none" w:sz="0" w:space="0" w:color="auto"/>
        <w:left w:val="none" w:sz="0" w:space="0" w:color="auto"/>
        <w:bottom w:val="none" w:sz="0" w:space="0" w:color="auto"/>
        <w:right w:val="none" w:sz="0" w:space="0" w:color="auto"/>
      </w:divBdr>
    </w:div>
    <w:div w:id="1970238280">
      <w:bodyDiv w:val="1"/>
      <w:marLeft w:val="0"/>
      <w:marRight w:val="0"/>
      <w:marTop w:val="0"/>
      <w:marBottom w:val="0"/>
      <w:divBdr>
        <w:top w:val="none" w:sz="0" w:space="0" w:color="auto"/>
        <w:left w:val="none" w:sz="0" w:space="0" w:color="auto"/>
        <w:bottom w:val="none" w:sz="0" w:space="0" w:color="auto"/>
        <w:right w:val="none" w:sz="0" w:space="0" w:color="auto"/>
      </w:divBdr>
    </w:div>
    <w:div w:id="2007201760">
      <w:bodyDiv w:val="1"/>
      <w:marLeft w:val="0"/>
      <w:marRight w:val="0"/>
      <w:marTop w:val="0"/>
      <w:marBottom w:val="0"/>
      <w:divBdr>
        <w:top w:val="none" w:sz="0" w:space="0" w:color="auto"/>
        <w:left w:val="none" w:sz="0" w:space="0" w:color="auto"/>
        <w:bottom w:val="none" w:sz="0" w:space="0" w:color="auto"/>
        <w:right w:val="none" w:sz="0" w:space="0" w:color="auto"/>
      </w:divBdr>
    </w:div>
    <w:div w:id="2032994395">
      <w:bodyDiv w:val="1"/>
      <w:marLeft w:val="0"/>
      <w:marRight w:val="0"/>
      <w:marTop w:val="0"/>
      <w:marBottom w:val="0"/>
      <w:divBdr>
        <w:top w:val="none" w:sz="0" w:space="0" w:color="auto"/>
        <w:left w:val="none" w:sz="0" w:space="0" w:color="auto"/>
        <w:bottom w:val="none" w:sz="0" w:space="0" w:color="auto"/>
        <w:right w:val="none" w:sz="0" w:space="0" w:color="auto"/>
      </w:divBdr>
    </w:div>
    <w:div w:id="2045404836">
      <w:bodyDiv w:val="1"/>
      <w:marLeft w:val="0"/>
      <w:marRight w:val="0"/>
      <w:marTop w:val="0"/>
      <w:marBottom w:val="0"/>
      <w:divBdr>
        <w:top w:val="none" w:sz="0" w:space="0" w:color="auto"/>
        <w:left w:val="none" w:sz="0" w:space="0" w:color="auto"/>
        <w:bottom w:val="none" w:sz="0" w:space="0" w:color="auto"/>
        <w:right w:val="none" w:sz="0" w:space="0" w:color="auto"/>
      </w:divBdr>
    </w:div>
    <w:div w:id="2120442497">
      <w:bodyDiv w:val="1"/>
      <w:marLeft w:val="0"/>
      <w:marRight w:val="0"/>
      <w:marTop w:val="0"/>
      <w:marBottom w:val="0"/>
      <w:divBdr>
        <w:top w:val="none" w:sz="0" w:space="0" w:color="auto"/>
        <w:left w:val="none" w:sz="0" w:space="0" w:color="auto"/>
        <w:bottom w:val="none" w:sz="0" w:space="0" w:color="auto"/>
        <w:right w:val="none" w:sz="0" w:space="0" w:color="auto"/>
      </w:divBdr>
      <w:divsChild>
        <w:div w:id="1675255958">
          <w:marLeft w:val="547"/>
          <w:marRight w:val="0"/>
          <w:marTop w:val="240"/>
          <w:marBottom w:val="0"/>
          <w:divBdr>
            <w:top w:val="none" w:sz="0" w:space="0" w:color="auto"/>
            <w:left w:val="none" w:sz="0" w:space="0" w:color="auto"/>
            <w:bottom w:val="none" w:sz="0" w:space="0" w:color="auto"/>
            <w:right w:val="none" w:sz="0" w:space="0" w:color="auto"/>
          </w:divBdr>
        </w:div>
        <w:div w:id="2006321666">
          <w:marLeft w:val="547"/>
          <w:marRight w:val="0"/>
          <w:marTop w:val="240"/>
          <w:marBottom w:val="0"/>
          <w:divBdr>
            <w:top w:val="none" w:sz="0" w:space="0" w:color="auto"/>
            <w:left w:val="none" w:sz="0" w:space="0" w:color="auto"/>
            <w:bottom w:val="none" w:sz="0" w:space="0" w:color="auto"/>
            <w:right w:val="none" w:sz="0" w:space="0" w:color="auto"/>
          </w:divBdr>
        </w:div>
        <w:div w:id="2065635189">
          <w:marLeft w:val="547"/>
          <w:marRight w:val="0"/>
          <w:marTop w:val="240"/>
          <w:marBottom w:val="0"/>
          <w:divBdr>
            <w:top w:val="none" w:sz="0" w:space="0" w:color="auto"/>
            <w:left w:val="none" w:sz="0" w:space="0" w:color="auto"/>
            <w:bottom w:val="none" w:sz="0" w:space="0" w:color="auto"/>
            <w:right w:val="none" w:sz="0" w:space="0" w:color="auto"/>
          </w:divBdr>
        </w:div>
        <w:div w:id="2113359170">
          <w:marLeft w:val="547"/>
          <w:marRight w:val="0"/>
          <w:marTop w:val="240"/>
          <w:marBottom w:val="0"/>
          <w:divBdr>
            <w:top w:val="none" w:sz="0" w:space="0" w:color="auto"/>
            <w:left w:val="none" w:sz="0" w:space="0" w:color="auto"/>
            <w:bottom w:val="none" w:sz="0" w:space="0" w:color="auto"/>
            <w:right w:val="none" w:sz="0" w:space="0" w:color="auto"/>
          </w:divBdr>
        </w:div>
        <w:div w:id="2121411457">
          <w:marLeft w:val="547"/>
          <w:marRight w:val="0"/>
          <w:marTop w:val="240"/>
          <w:marBottom w:val="0"/>
          <w:divBdr>
            <w:top w:val="none" w:sz="0" w:space="0" w:color="auto"/>
            <w:left w:val="none" w:sz="0" w:space="0" w:color="auto"/>
            <w:bottom w:val="none" w:sz="0" w:space="0" w:color="auto"/>
            <w:right w:val="none" w:sz="0" w:space="0" w:color="auto"/>
          </w:divBdr>
        </w:div>
      </w:divsChild>
    </w:div>
    <w:div w:id="213490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15.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6FF93F4CAEF4B2F8EE66BF8B4F3E152"/>
        <w:category>
          <w:name w:val="General"/>
          <w:gallery w:val="placeholder"/>
        </w:category>
        <w:types>
          <w:type w:val="bbPlcHdr"/>
        </w:types>
        <w:behaviors>
          <w:behavior w:val="content"/>
        </w:behaviors>
        <w:guid w:val="{15AD16F0-9D38-47BC-86A6-C88BF93C6477}"/>
      </w:docPartPr>
      <w:docPartBody>
        <w:p w:rsidR="001503A6" w:rsidRDefault="00C108B7">
          <w:r w:rsidRPr="00803F40">
            <w:rPr>
              <w:rStyle w:val="PlaceholderText"/>
            </w:rPr>
            <w:t>[Status]</w:t>
          </w:r>
        </w:p>
      </w:docPartBody>
    </w:docPart>
    <w:docPart>
      <w:docPartPr>
        <w:name w:val="23A5F5CAF7E54384B9A6554CBA4F4CAA"/>
        <w:category>
          <w:name w:val="General"/>
          <w:gallery w:val="placeholder"/>
        </w:category>
        <w:types>
          <w:type w:val="bbPlcHdr"/>
        </w:types>
        <w:behaviors>
          <w:behavior w:val="content"/>
        </w:behaviors>
        <w:guid w:val="{4BE8E45B-9CB1-406E-A1C2-6AB07A5A2A1F}"/>
      </w:docPartPr>
      <w:docPartBody>
        <w:p w:rsidR="001503A6" w:rsidRDefault="00C108B7">
          <w:r w:rsidRPr="00803F40">
            <w:rPr>
              <w:rStyle w:val="PlaceholderText"/>
            </w:rPr>
            <w:t>[Publish Date]</w:t>
          </w:r>
        </w:p>
      </w:docPartBody>
    </w:docPart>
    <w:docPart>
      <w:docPartPr>
        <w:name w:val="57974C1B2083455B984D6142ECA7D0F5"/>
        <w:category>
          <w:name w:val="General"/>
          <w:gallery w:val="placeholder"/>
        </w:category>
        <w:types>
          <w:type w:val="bbPlcHdr"/>
        </w:types>
        <w:behaviors>
          <w:behavior w:val="content"/>
        </w:behaviors>
        <w:guid w:val="{51E5FA4F-F68A-4DF8-8F0A-2B69780190E3}"/>
      </w:docPartPr>
      <w:docPartBody>
        <w:p w:rsidR="001503A6" w:rsidRDefault="00C108B7">
          <w:r w:rsidRPr="00803F40">
            <w:rPr>
              <w:rStyle w:val="PlaceholderText"/>
            </w:rPr>
            <w:t>[Status]</w:t>
          </w:r>
        </w:p>
      </w:docPartBody>
    </w:docPart>
    <w:docPart>
      <w:docPartPr>
        <w:name w:val="29B2BFE2F2D644F7A44279C518A244DD"/>
        <w:category>
          <w:name w:val="General"/>
          <w:gallery w:val="placeholder"/>
        </w:category>
        <w:types>
          <w:type w:val="bbPlcHdr"/>
        </w:types>
        <w:behaviors>
          <w:behavior w:val="content"/>
        </w:behaviors>
        <w:guid w:val="{B3C708B9-231B-499F-9F29-99E2EF2951CA}"/>
      </w:docPartPr>
      <w:docPartBody>
        <w:p w:rsidR="001503A6" w:rsidRDefault="00C108B7">
          <w:r w:rsidRPr="00803F40">
            <w:rPr>
              <w:rStyle w:val="PlaceholderText"/>
            </w:rPr>
            <w:t>[Publish Date]</w:t>
          </w:r>
        </w:p>
      </w:docPartBody>
    </w:docPart>
    <w:docPart>
      <w:docPartPr>
        <w:name w:val="9B3FE5AC62AA40E39E0A9B6F56103584"/>
        <w:category>
          <w:name w:val="General"/>
          <w:gallery w:val="placeholder"/>
        </w:category>
        <w:types>
          <w:type w:val="bbPlcHdr"/>
        </w:types>
        <w:behaviors>
          <w:behavior w:val="content"/>
        </w:behaviors>
        <w:guid w:val="{70812030-10BE-4657-8918-0CC227E3C43C}"/>
      </w:docPartPr>
      <w:docPartBody>
        <w:p w:rsidR="001503A6" w:rsidRDefault="00C108B7">
          <w:r w:rsidRPr="00803F40">
            <w:rPr>
              <w:rStyle w:val="PlaceholderText"/>
            </w:rPr>
            <w:t>[Status]</w:t>
          </w:r>
        </w:p>
      </w:docPartBody>
    </w:docPart>
    <w:docPart>
      <w:docPartPr>
        <w:name w:val="056434F1A3284911AC78A0686CF671F3"/>
        <w:category>
          <w:name w:val="General"/>
          <w:gallery w:val="placeholder"/>
        </w:category>
        <w:types>
          <w:type w:val="bbPlcHdr"/>
        </w:types>
        <w:behaviors>
          <w:behavior w:val="content"/>
        </w:behaviors>
        <w:guid w:val="{A2574CF1-F976-4C48-AF5C-7FC7BD600AB9}"/>
      </w:docPartPr>
      <w:docPartBody>
        <w:p w:rsidR="001503A6" w:rsidRDefault="00C108B7">
          <w:r w:rsidRPr="00803F40">
            <w:rPr>
              <w:rStyle w:val="PlaceholderText"/>
            </w:rPr>
            <w:t>[Publish Date]</w:t>
          </w:r>
        </w:p>
      </w:docPartBody>
    </w:docPart>
    <w:docPart>
      <w:docPartPr>
        <w:name w:val="EEC253A9ADEB43FCAEB4BDE8E3E3CB1B"/>
        <w:category>
          <w:name w:val="General"/>
          <w:gallery w:val="placeholder"/>
        </w:category>
        <w:types>
          <w:type w:val="bbPlcHdr"/>
        </w:types>
        <w:behaviors>
          <w:behavior w:val="content"/>
        </w:behaviors>
        <w:guid w:val="{02FBD757-2081-450E-AE6A-B77913FCA741}"/>
      </w:docPartPr>
      <w:docPartBody>
        <w:p w:rsidR="001503A6" w:rsidRDefault="00C108B7">
          <w:r w:rsidRPr="00803F40">
            <w:rPr>
              <w:rStyle w:val="PlaceholderText"/>
            </w:rPr>
            <w:t>[Status]</w:t>
          </w:r>
        </w:p>
      </w:docPartBody>
    </w:docPart>
    <w:docPart>
      <w:docPartPr>
        <w:name w:val="1AD9D8388F5749818F84B692D7D17418"/>
        <w:category>
          <w:name w:val="General"/>
          <w:gallery w:val="placeholder"/>
        </w:category>
        <w:types>
          <w:type w:val="bbPlcHdr"/>
        </w:types>
        <w:behaviors>
          <w:behavior w:val="content"/>
        </w:behaviors>
        <w:guid w:val="{36B22EB1-D559-431B-AF67-089309EA766C}"/>
      </w:docPartPr>
      <w:docPartBody>
        <w:p w:rsidR="001503A6" w:rsidRDefault="00C108B7">
          <w:r w:rsidRPr="00803F40">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hitney-Book">
    <w:altName w:val="Whitney Book"/>
    <w:panose1 w:val="00000000000000000000"/>
    <w:charset w:val="4D"/>
    <w:family w:val="auto"/>
    <w:notTrueType/>
    <w:pitch w:val="default"/>
    <w:sig w:usb0="00000003" w:usb1="00000000" w:usb2="00000000" w:usb3="00000000" w:csb0="00000001" w:csb1="00000000"/>
  </w:font>
  <w:font w:name="OpenSans-Bold">
    <w:altName w:val="Open Sans"/>
    <w:panose1 w:val="00000000000000000000"/>
    <w:charset w:val="4D"/>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8B7"/>
    <w:rsid w:val="000E3C28"/>
    <w:rsid w:val="001503A6"/>
    <w:rsid w:val="00C10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8B7"/>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08B7"/>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8B7"/>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08B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b:Source>
    <b:Tag>1</b:Tag>
    <b:SourceType>Report</b:SourceType>
    <b:Guid>{287135AD-3801-4A93-AD57-FD6BD61F5DC6}</b:Guid>
    <b:Title>Supporting Document for Reliability Criteria for Transmission System Planning</b:Title>
    <b:Year>August 1994</b:Year>
    <b:Author>
      <b:Author>
        <b:Corporate>Western Systems Coordinating Council</b:Corporate>
      </b:Author>
    </b:Autho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6717B7-1399-49FC-A4AA-D50D08FB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3507</Words>
  <Characters>19996</Characters>
  <Application>Microsoft Office Word</Application>
  <DocSecurity>0</DocSecurity>
  <Lines>166</Lines>
  <Paragraphs>46</Paragraphs>
  <ScaleCrop>false</ScaleCrop>
  <Company/>
  <LinksUpToDate>false</LinksUpToDate>
  <CharactersWithSpaces>23457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2018-04-19T14:36:00Z</dcterms:created>
  <dcterms:modified xsi:type="dcterms:W3CDTF">2018-04-19T14:36:00Z</dcterms:modified>
  <cp:contentStatus/>
</cp:coreProperties>
</file>