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87D" w:rsidRPr="00B57B7F" w:rsidRDefault="0013487D" w:rsidP="0029444B">
      <w:pPr>
        <w:pStyle w:val="Date"/>
        <w:tabs>
          <w:tab w:val="left" w:pos="540"/>
        </w:tabs>
        <w:spacing w:line="280" w:lineRule="atLeast"/>
        <w:jc w:val="left"/>
        <w:rPr>
          <w:rFonts w:ascii="Calibri" w:hAnsi="Calibri"/>
          <w:sz w:val="22"/>
          <w:szCs w:val="22"/>
        </w:rPr>
      </w:pPr>
      <w:bookmarkStart w:id="0" w:name="_GoBack"/>
      <w:bookmarkEnd w:id="0"/>
    </w:p>
    <w:p w:rsidR="0013487D" w:rsidRPr="00B57B7F" w:rsidRDefault="0013487D">
      <w:pPr>
        <w:pStyle w:val="BodyText"/>
        <w:spacing w:line="240" w:lineRule="auto"/>
        <w:jc w:val="left"/>
        <w:rPr>
          <w:rFonts w:ascii="Calibri" w:hAnsi="Calibri"/>
          <w:sz w:val="22"/>
          <w:szCs w:val="22"/>
        </w:rPr>
        <w:sectPr w:rsidR="0013487D" w:rsidRPr="00B57B7F" w:rsidSect="0061635D">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800" w:right="1440" w:bottom="1800" w:left="1800" w:header="0" w:footer="720" w:gutter="0"/>
          <w:cols w:space="720"/>
          <w:titlePg/>
          <w:docGrid w:linePitch="272"/>
        </w:sectPr>
      </w:pPr>
    </w:p>
    <w:p w:rsidR="0040237A" w:rsidRPr="0040237A" w:rsidRDefault="0040237A" w:rsidP="00DE462A">
      <w:pPr>
        <w:spacing w:after="100" w:afterAutospacing="1"/>
        <w:rPr>
          <w:rFonts w:asciiTheme="minorHAnsi" w:hAnsiTheme="minorHAnsi" w:cs="Arial"/>
          <w:spacing w:val="0"/>
          <w:sz w:val="22"/>
          <w:szCs w:val="22"/>
        </w:rPr>
      </w:pPr>
      <w:r w:rsidRPr="00DE462A">
        <w:rPr>
          <w:rFonts w:asciiTheme="minorHAnsi" w:hAnsiTheme="minorHAnsi" w:cs="Arial"/>
          <w:b/>
          <w:spacing w:val="0"/>
          <w:sz w:val="22"/>
          <w:szCs w:val="22"/>
        </w:rPr>
        <w:t>To:</w:t>
      </w:r>
      <w:r w:rsidRPr="00DE462A">
        <w:rPr>
          <w:rFonts w:asciiTheme="minorHAnsi" w:hAnsiTheme="minorHAnsi" w:cs="Arial"/>
          <w:spacing w:val="0"/>
          <w:sz w:val="22"/>
          <w:szCs w:val="22"/>
        </w:rPr>
        <w:tab/>
      </w:r>
      <w:r w:rsidR="00C4276B">
        <w:rPr>
          <w:rFonts w:asciiTheme="minorHAnsi" w:hAnsiTheme="minorHAnsi" w:cs="Arial"/>
          <w:spacing w:val="0"/>
          <w:sz w:val="22"/>
          <w:szCs w:val="22"/>
        </w:rPr>
        <w:tab/>
      </w:r>
      <w:r w:rsidRPr="0040237A">
        <w:rPr>
          <w:rFonts w:asciiTheme="minorHAnsi" w:hAnsiTheme="minorHAnsi"/>
          <w:spacing w:val="0"/>
          <w:sz w:val="22"/>
          <w:szCs w:val="22"/>
        </w:rPr>
        <w:t xml:space="preserve">NEPOOL </w:t>
      </w:r>
      <w:r w:rsidR="00131BD0">
        <w:rPr>
          <w:rFonts w:asciiTheme="minorHAnsi" w:hAnsiTheme="minorHAnsi"/>
          <w:spacing w:val="0"/>
          <w:sz w:val="22"/>
          <w:szCs w:val="22"/>
        </w:rPr>
        <w:t>Reliability</w:t>
      </w:r>
      <w:r w:rsidR="004F0447">
        <w:rPr>
          <w:rFonts w:asciiTheme="minorHAnsi" w:hAnsiTheme="minorHAnsi"/>
          <w:spacing w:val="0"/>
          <w:sz w:val="22"/>
          <w:szCs w:val="22"/>
        </w:rPr>
        <w:t xml:space="preserve"> C</w:t>
      </w:r>
      <w:r w:rsidR="003A591C">
        <w:rPr>
          <w:rFonts w:asciiTheme="minorHAnsi" w:hAnsiTheme="minorHAnsi"/>
          <w:spacing w:val="0"/>
          <w:sz w:val="22"/>
          <w:szCs w:val="22"/>
        </w:rPr>
        <w:t>ommittee</w:t>
      </w:r>
    </w:p>
    <w:p w:rsidR="0040237A" w:rsidRPr="0040237A" w:rsidRDefault="0040237A" w:rsidP="00DE462A">
      <w:pPr>
        <w:spacing w:after="100" w:afterAutospacing="1"/>
        <w:jc w:val="left"/>
        <w:rPr>
          <w:rFonts w:asciiTheme="minorHAnsi" w:hAnsiTheme="minorHAnsi" w:cs="Arial"/>
          <w:spacing w:val="0"/>
          <w:sz w:val="22"/>
          <w:szCs w:val="22"/>
        </w:rPr>
      </w:pPr>
      <w:r w:rsidRPr="0040237A">
        <w:rPr>
          <w:rFonts w:asciiTheme="minorHAnsi" w:hAnsiTheme="minorHAnsi" w:cs="Arial"/>
          <w:b/>
          <w:spacing w:val="0"/>
          <w:sz w:val="22"/>
          <w:szCs w:val="22"/>
        </w:rPr>
        <w:t>From:</w:t>
      </w:r>
      <w:r w:rsidRPr="00DE462A">
        <w:rPr>
          <w:rFonts w:asciiTheme="minorHAnsi" w:hAnsiTheme="minorHAnsi" w:cs="Arial"/>
          <w:spacing w:val="0"/>
          <w:sz w:val="22"/>
          <w:szCs w:val="22"/>
        </w:rPr>
        <w:tab/>
      </w:r>
      <w:r w:rsidR="00C4276B">
        <w:rPr>
          <w:rFonts w:asciiTheme="minorHAnsi" w:hAnsiTheme="minorHAnsi" w:cs="Arial"/>
          <w:spacing w:val="0"/>
          <w:sz w:val="22"/>
          <w:szCs w:val="22"/>
        </w:rPr>
        <w:tab/>
      </w:r>
      <w:r w:rsidR="00E24EA1">
        <w:rPr>
          <w:rFonts w:asciiTheme="minorHAnsi" w:hAnsiTheme="minorHAnsi" w:cs="Arial"/>
          <w:spacing w:val="0"/>
          <w:sz w:val="22"/>
          <w:szCs w:val="22"/>
        </w:rPr>
        <w:t>Norm Sproehnle</w:t>
      </w:r>
    </w:p>
    <w:p w:rsidR="0040237A" w:rsidRPr="0040237A" w:rsidRDefault="0040237A" w:rsidP="00DE462A">
      <w:pPr>
        <w:spacing w:after="100" w:afterAutospacing="1"/>
        <w:jc w:val="left"/>
        <w:rPr>
          <w:rFonts w:asciiTheme="minorHAnsi" w:hAnsiTheme="minorHAnsi" w:cs="Arial"/>
          <w:spacing w:val="0"/>
          <w:sz w:val="22"/>
          <w:szCs w:val="22"/>
        </w:rPr>
      </w:pPr>
      <w:r w:rsidRPr="0040237A">
        <w:rPr>
          <w:rFonts w:asciiTheme="minorHAnsi" w:hAnsiTheme="minorHAnsi" w:cs="Arial"/>
          <w:b/>
          <w:spacing w:val="0"/>
          <w:sz w:val="22"/>
          <w:szCs w:val="22"/>
        </w:rPr>
        <w:t>Date:</w:t>
      </w:r>
      <w:r w:rsidRPr="00DE462A">
        <w:rPr>
          <w:rFonts w:asciiTheme="minorHAnsi" w:hAnsiTheme="minorHAnsi" w:cs="Arial"/>
          <w:spacing w:val="0"/>
          <w:sz w:val="22"/>
          <w:szCs w:val="22"/>
        </w:rPr>
        <w:tab/>
      </w:r>
      <w:r w:rsidR="00C4276B">
        <w:rPr>
          <w:rFonts w:asciiTheme="minorHAnsi" w:hAnsiTheme="minorHAnsi" w:cs="Arial"/>
          <w:spacing w:val="0"/>
          <w:sz w:val="22"/>
          <w:szCs w:val="22"/>
        </w:rPr>
        <w:tab/>
      </w:r>
      <w:r w:rsidR="00E24EA1">
        <w:rPr>
          <w:rFonts w:asciiTheme="minorHAnsi" w:hAnsiTheme="minorHAnsi" w:cs="Arial"/>
          <w:spacing w:val="0"/>
          <w:sz w:val="22"/>
          <w:szCs w:val="22"/>
        </w:rPr>
        <w:t>April 18, 2019</w:t>
      </w:r>
    </w:p>
    <w:p w:rsidR="00DE462A" w:rsidRDefault="0040237A" w:rsidP="00DE462A">
      <w:pPr>
        <w:spacing w:after="100" w:afterAutospacing="1"/>
        <w:jc w:val="left"/>
        <w:rPr>
          <w:rFonts w:asciiTheme="minorHAnsi" w:hAnsiTheme="minorHAnsi" w:cs="Arial"/>
          <w:spacing w:val="0"/>
          <w:sz w:val="22"/>
          <w:szCs w:val="22"/>
        </w:rPr>
      </w:pPr>
      <w:r w:rsidRPr="0040237A">
        <w:rPr>
          <w:rFonts w:asciiTheme="minorHAnsi" w:hAnsiTheme="minorHAnsi" w:cs="Arial"/>
          <w:b/>
          <w:spacing w:val="0"/>
          <w:sz w:val="22"/>
          <w:szCs w:val="22"/>
        </w:rPr>
        <w:t>Subject:</w:t>
      </w:r>
      <w:r w:rsidR="00C4276B">
        <w:rPr>
          <w:rFonts w:asciiTheme="minorHAnsi" w:hAnsiTheme="minorHAnsi" w:cs="Arial"/>
          <w:spacing w:val="0"/>
          <w:sz w:val="22"/>
          <w:szCs w:val="22"/>
        </w:rPr>
        <w:tab/>
      </w:r>
      <w:sdt>
        <w:sdtPr>
          <w:rPr>
            <w:rFonts w:asciiTheme="minorHAnsi" w:hAnsiTheme="minorHAnsi" w:cs="Arial"/>
            <w:spacing w:val="0"/>
            <w:sz w:val="22"/>
            <w:szCs w:val="22"/>
          </w:rPr>
          <w:id w:val="2083482053"/>
          <w:placeholder>
            <w:docPart w:val="F4E5B6BD7F0E4FE4B426F91CC88CE88E"/>
          </w:placeholder>
        </w:sdtPr>
        <w:sdtEndPr/>
        <w:sdtContent>
          <w:r w:rsidR="00E24EA1">
            <w:rPr>
              <w:rFonts w:asciiTheme="minorHAnsi" w:hAnsiTheme="minorHAnsi" w:cs="Arial"/>
              <w:spacing w:val="0"/>
              <w:sz w:val="22"/>
              <w:szCs w:val="22"/>
            </w:rPr>
            <w:t>Planning Procedure No. 10, Appendix I (PP10-I)</w:t>
          </w:r>
          <w:r w:rsidR="009D0FCB">
            <w:rPr>
              <w:rFonts w:asciiTheme="minorHAnsi" w:hAnsiTheme="minorHAnsi" w:cs="Arial"/>
              <w:spacing w:val="0"/>
              <w:sz w:val="22"/>
              <w:szCs w:val="22"/>
            </w:rPr>
            <w:t xml:space="preserve"> </w:t>
          </w:r>
          <w:r w:rsidR="008D1FDB">
            <w:rPr>
              <w:rFonts w:asciiTheme="minorHAnsi" w:hAnsiTheme="minorHAnsi" w:cs="Arial"/>
              <w:spacing w:val="0"/>
              <w:sz w:val="22"/>
              <w:szCs w:val="22"/>
            </w:rPr>
            <w:t>Revisions</w:t>
          </w:r>
        </w:sdtContent>
      </w:sdt>
    </w:p>
    <w:p w:rsidR="00BC48E3" w:rsidRDefault="00830B1F" w:rsidP="009D0FCB">
      <w:pPr>
        <w:pStyle w:val="BodyText"/>
        <w:spacing w:line="260" w:lineRule="atLeast"/>
        <w:jc w:val="left"/>
        <w:rPr>
          <w:rFonts w:ascii="Calibri" w:hAnsi="Calibri"/>
          <w:sz w:val="22"/>
          <w:szCs w:val="22"/>
        </w:rPr>
      </w:pPr>
      <w:r w:rsidRPr="00830B1F">
        <w:rPr>
          <w:rFonts w:ascii="Calibri" w:hAnsi="Calibri"/>
          <w:sz w:val="22"/>
          <w:szCs w:val="22"/>
        </w:rPr>
        <w:t xml:space="preserve">The ISO is requesting a vote on </w:t>
      </w:r>
      <w:r w:rsidR="005D63CE">
        <w:rPr>
          <w:rFonts w:ascii="Calibri" w:hAnsi="Calibri"/>
          <w:sz w:val="22"/>
          <w:szCs w:val="22"/>
        </w:rPr>
        <w:t xml:space="preserve">its proposed </w:t>
      </w:r>
      <w:r w:rsidR="00A4681C">
        <w:rPr>
          <w:rFonts w:ascii="Calibri" w:hAnsi="Calibri"/>
          <w:sz w:val="22"/>
          <w:szCs w:val="22"/>
        </w:rPr>
        <w:t xml:space="preserve">revisions to </w:t>
      </w:r>
      <w:r w:rsidR="005D63CE">
        <w:rPr>
          <w:rFonts w:ascii="Calibri" w:hAnsi="Calibri"/>
          <w:sz w:val="22"/>
          <w:szCs w:val="22"/>
        </w:rPr>
        <w:t>PP10-I</w:t>
      </w:r>
      <w:r w:rsidR="00BE68DC">
        <w:rPr>
          <w:rFonts w:ascii="Calibri" w:hAnsi="Calibri"/>
          <w:sz w:val="22"/>
          <w:szCs w:val="22"/>
        </w:rPr>
        <w:t>,</w:t>
      </w:r>
      <w:r w:rsidR="00C222A5">
        <w:rPr>
          <w:rFonts w:ascii="Calibri" w:hAnsi="Calibri"/>
          <w:sz w:val="22"/>
          <w:szCs w:val="22"/>
        </w:rPr>
        <w:t xml:space="preserve"> which it developed in consultation with the Reliability Committee</w:t>
      </w:r>
      <w:r w:rsidR="005D63CE">
        <w:rPr>
          <w:rFonts w:ascii="Calibri" w:hAnsi="Calibri"/>
          <w:sz w:val="22"/>
          <w:szCs w:val="22"/>
        </w:rPr>
        <w:t>. These proposed revisions incorporate several refinements to the fuel security reliability review input assumptions</w:t>
      </w:r>
      <w:r w:rsidR="00954D82">
        <w:rPr>
          <w:rFonts w:ascii="Calibri" w:hAnsi="Calibri"/>
          <w:sz w:val="22"/>
          <w:szCs w:val="22"/>
        </w:rPr>
        <w:t xml:space="preserve"> such as</w:t>
      </w:r>
      <w:r w:rsidR="007E7144">
        <w:rPr>
          <w:rFonts w:ascii="Calibri" w:hAnsi="Calibri"/>
          <w:sz w:val="22"/>
          <w:szCs w:val="22"/>
        </w:rPr>
        <w:t xml:space="preserve"> improved modelling of the satellite LNG injections, </w:t>
      </w:r>
      <w:r w:rsidR="00BE68DC">
        <w:rPr>
          <w:rFonts w:ascii="Calibri" w:hAnsi="Calibri"/>
          <w:sz w:val="22"/>
          <w:szCs w:val="22"/>
        </w:rPr>
        <w:t xml:space="preserve">maintaining </w:t>
      </w:r>
      <w:r w:rsidR="007E7144">
        <w:rPr>
          <w:rFonts w:ascii="Calibri" w:hAnsi="Calibri"/>
          <w:sz w:val="22"/>
          <w:szCs w:val="22"/>
        </w:rPr>
        <w:t>the oil inventory levels from the 2017/2018 winter, shaping the conventional hydro-electric generation output</w:t>
      </w:r>
      <w:r w:rsidR="00954D82">
        <w:rPr>
          <w:rFonts w:ascii="Calibri" w:hAnsi="Calibri"/>
          <w:sz w:val="22"/>
          <w:szCs w:val="22"/>
        </w:rPr>
        <w:t>, providing additional time for offshore wind resources to demonstrate their contractual commitments for FCA 14 and expanding which entities may provide the demonstration of contractual commitments for the fuel security reliability review.</w:t>
      </w:r>
      <w:r w:rsidR="007E7144">
        <w:rPr>
          <w:rFonts w:ascii="Calibri" w:hAnsi="Calibri"/>
          <w:sz w:val="22"/>
          <w:szCs w:val="22"/>
        </w:rPr>
        <w:t xml:space="preserve"> </w:t>
      </w:r>
    </w:p>
    <w:p w:rsidR="00F0601D" w:rsidRDefault="00954D82" w:rsidP="009D0FCB">
      <w:pPr>
        <w:pStyle w:val="BodyText"/>
        <w:spacing w:line="260" w:lineRule="atLeast"/>
        <w:jc w:val="left"/>
      </w:pPr>
      <w:r>
        <w:rPr>
          <w:rFonts w:ascii="Calibri" w:hAnsi="Calibri"/>
          <w:sz w:val="22"/>
          <w:szCs w:val="22"/>
        </w:rPr>
        <w:t>Overall</w:t>
      </w:r>
      <w:r w:rsidR="00C222A5">
        <w:rPr>
          <w:rFonts w:ascii="Calibri" w:hAnsi="Calibri"/>
          <w:sz w:val="22"/>
          <w:szCs w:val="22"/>
        </w:rPr>
        <w:t>, these proposed revisions improve system fuel security and</w:t>
      </w:r>
      <w:r w:rsidR="00466D7E">
        <w:rPr>
          <w:rFonts w:ascii="Calibri" w:hAnsi="Calibri"/>
          <w:sz w:val="22"/>
          <w:szCs w:val="22"/>
        </w:rPr>
        <w:t xml:space="preserve"> cover a variety of optimistic scenarios which minimize the potential for retaining resources unnecessarily</w:t>
      </w:r>
      <w:r w:rsidR="0070027E">
        <w:rPr>
          <w:rFonts w:ascii="Calibri" w:hAnsi="Calibri"/>
          <w:sz w:val="22"/>
          <w:szCs w:val="22"/>
        </w:rPr>
        <w:t>.</w:t>
      </w:r>
      <w:r w:rsidR="005D63CE">
        <w:rPr>
          <w:rFonts w:ascii="Calibri" w:hAnsi="Calibri"/>
          <w:sz w:val="22"/>
          <w:szCs w:val="22"/>
        </w:rPr>
        <w:t xml:space="preserve">  </w:t>
      </w:r>
    </w:p>
    <w:p w:rsidR="00CB5507" w:rsidRPr="00B452AD" w:rsidRDefault="00CB5507" w:rsidP="00CB5507">
      <w:pPr>
        <w:pStyle w:val="Date"/>
        <w:tabs>
          <w:tab w:val="left" w:pos="720"/>
        </w:tabs>
        <w:spacing w:line="260" w:lineRule="atLeast"/>
        <w:jc w:val="left"/>
        <w:rPr>
          <w:rFonts w:asciiTheme="minorHAnsi" w:hAnsiTheme="minorHAnsi"/>
          <w:sz w:val="22"/>
          <w:szCs w:val="22"/>
        </w:rPr>
      </w:pPr>
      <w:r>
        <w:rPr>
          <w:rFonts w:asciiTheme="minorHAnsi" w:hAnsiTheme="minorHAnsi"/>
          <w:sz w:val="22"/>
          <w:szCs w:val="22"/>
        </w:rPr>
        <w:t xml:space="preserve">The </w:t>
      </w:r>
      <w:r w:rsidR="004615F8">
        <w:rPr>
          <w:rFonts w:asciiTheme="minorHAnsi" w:hAnsiTheme="minorHAnsi"/>
          <w:sz w:val="22"/>
          <w:szCs w:val="22"/>
        </w:rPr>
        <w:t xml:space="preserve">proposed </w:t>
      </w:r>
      <w:r w:rsidR="00426E7E">
        <w:rPr>
          <w:rFonts w:asciiTheme="minorHAnsi" w:hAnsiTheme="minorHAnsi"/>
          <w:sz w:val="22"/>
          <w:szCs w:val="22"/>
        </w:rPr>
        <w:t>revisions for the</w:t>
      </w:r>
      <w:r w:rsidR="005D63CE">
        <w:rPr>
          <w:rFonts w:asciiTheme="minorHAnsi" w:hAnsiTheme="minorHAnsi"/>
          <w:sz w:val="22"/>
          <w:szCs w:val="22"/>
        </w:rPr>
        <w:t xml:space="preserve"> committee’s consideration at its April 24, 2019 meeting</w:t>
      </w:r>
      <w:r w:rsidR="00426E7E">
        <w:rPr>
          <w:rFonts w:asciiTheme="minorHAnsi" w:hAnsiTheme="minorHAnsi"/>
          <w:sz w:val="22"/>
          <w:szCs w:val="22"/>
        </w:rPr>
        <w:t xml:space="preserve"> have</w:t>
      </w:r>
      <w:r>
        <w:rPr>
          <w:rFonts w:asciiTheme="minorHAnsi" w:hAnsiTheme="minorHAnsi"/>
          <w:sz w:val="22"/>
          <w:szCs w:val="22"/>
        </w:rPr>
        <w:t xml:space="preserve"> been presented in the meeting dates outlined below</w:t>
      </w:r>
      <w:r w:rsidR="00A40C0B">
        <w:rPr>
          <w:rFonts w:asciiTheme="minorHAnsi" w:hAnsiTheme="minorHAnsi"/>
          <w:sz w:val="22"/>
          <w:szCs w:val="22"/>
        </w:rPr>
        <w:t>.</w:t>
      </w:r>
      <w:r>
        <w:rPr>
          <w:rFonts w:asciiTheme="minorHAnsi" w:hAnsiTheme="minorHAnsi"/>
          <w:sz w:val="22"/>
          <w:szCs w:val="22"/>
        </w:rPr>
        <w:t xml:space="preserve"> </w:t>
      </w:r>
    </w:p>
    <w:p w:rsidR="00E24EA1" w:rsidRDefault="00E24EA1" w:rsidP="00E24EA1">
      <w:pPr>
        <w:pStyle w:val="BodyText"/>
        <w:numPr>
          <w:ilvl w:val="0"/>
          <w:numId w:val="6"/>
        </w:numPr>
        <w:spacing w:after="120" w:line="240" w:lineRule="auto"/>
        <w:jc w:val="left"/>
        <w:rPr>
          <w:rFonts w:asciiTheme="minorHAnsi" w:hAnsiTheme="minorHAnsi"/>
          <w:sz w:val="22"/>
          <w:szCs w:val="22"/>
        </w:rPr>
      </w:pPr>
      <w:r>
        <w:rPr>
          <w:rFonts w:asciiTheme="minorHAnsi" w:hAnsiTheme="minorHAnsi"/>
          <w:sz w:val="22"/>
          <w:szCs w:val="22"/>
        </w:rPr>
        <w:t xml:space="preserve">March 11, 2019, agenda item #2.0 </w:t>
      </w:r>
      <w:hyperlink r:id="rId13" w:history="1">
        <w:r w:rsidRPr="00046711">
          <w:rPr>
            <w:rStyle w:val="Hyperlink"/>
            <w:rFonts w:asciiTheme="minorHAnsi" w:hAnsiTheme="minorHAnsi"/>
            <w:sz w:val="22"/>
            <w:szCs w:val="22"/>
          </w:rPr>
          <w:t>https://www.iso-ne.com/event-details?eventId=138484</w:t>
        </w:r>
      </w:hyperlink>
    </w:p>
    <w:p w:rsidR="00E24EA1" w:rsidRDefault="00E24EA1" w:rsidP="00E24EA1">
      <w:pPr>
        <w:pStyle w:val="BodyText"/>
        <w:numPr>
          <w:ilvl w:val="0"/>
          <w:numId w:val="6"/>
        </w:numPr>
        <w:spacing w:after="120" w:line="240" w:lineRule="auto"/>
        <w:jc w:val="left"/>
        <w:rPr>
          <w:rFonts w:asciiTheme="minorHAnsi" w:hAnsiTheme="minorHAnsi"/>
          <w:sz w:val="22"/>
          <w:szCs w:val="22"/>
        </w:rPr>
      </w:pPr>
      <w:r>
        <w:rPr>
          <w:rFonts w:asciiTheme="minorHAnsi" w:hAnsiTheme="minorHAnsi"/>
          <w:sz w:val="22"/>
          <w:szCs w:val="22"/>
        </w:rPr>
        <w:t>March 29, 2019, agenda item #3.0</w:t>
      </w:r>
      <w:r w:rsidR="00900A6D">
        <w:rPr>
          <w:rFonts w:asciiTheme="minorHAnsi" w:hAnsiTheme="minorHAnsi"/>
          <w:sz w:val="22"/>
          <w:szCs w:val="22"/>
        </w:rPr>
        <w:t xml:space="preserve"> </w:t>
      </w:r>
      <w:hyperlink r:id="rId14" w:history="1">
        <w:r w:rsidRPr="00046711">
          <w:rPr>
            <w:rStyle w:val="Hyperlink"/>
            <w:rFonts w:asciiTheme="minorHAnsi" w:hAnsiTheme="minorHAnsi"/>
            <w:sz w:val="22"/>
            <w:szCs w:val="22"/>
          </w:rPr>
          <w:t>https://www.iso-ne.com/event-details?eventId=138706</w:t>
        </w:r>
      </w:hyperlink>
    </w:p>
    <w:p w:rsidR="00E24EA1" w:rsidRDefault="00E24EA1" w:rsidP="00E24EA1">
      <w:pPr>
        <w:pStyle w:val="BodyText"/>
        <w:numPr>
          <w:ilvl w:val="0"/>
          <w:numId w:val="6"/>
        </w:numPr>
        <w:spacing w:after="120" w:line="240" w:lineRule="auto"/>
        <w:jc w:val="left"/>
        <w:rPr>
          <w:rFonts w:asciiTheme="minorHAnsi" w:hAnsiTheme="minorHAnsi"/>
          <w:sz w:val="22"/>
          <w:szCs w:val="22"/>
        </w:rPr>
      </w:pPr>
      <w:r>
        <w:rPr>
          <w:rFonts w:asciiTheme="minorHAnsi" w:hAnsiTheme="minorHAnsi"/>
          <w:sz w:val="22"/>
          <w:szCs w:val="22"/>
        </w:rPr>
        <w:t xml:space="preserve">April 11, 2019, agenda item #2.0 </w:t>
      </w:r>
      <w:hyperlink r:id="rId15" w:history="1">
        <w:r w:rsidRPr="00046711">
          <w:rPr>
            <w:rStyle w:val="Hyperlink"/>
            <w:rFonts w:asciiTheme="minorHAnsi" w:hAnsiTheme="minorHAnsi"/>
            <w:sz w:val="22"/>
            <w:szCs w:val="22"/>
          </w:rPr>
          <w:t>https://www.iso-ne.com/event-details?eventId=138833</w:t>
        </w:r>
      </w:hyperlink>
    </w:p>
    <w:p w:rsidR="007C634D" w:rsidRDefault="00DC631B" w:rsidP="00900A6D">
      <w:pPr>
        <w:pStyle w:val="BodyText"/>
        <w:spacing w:after="120" w:line="240" w:lineRule="auto"/>
        <w:ind w:left="720"/>
        <w:jc w:val="left"/>
      </w:pPr>
      <w:r>
        <w:rPr>
          <w:rFonts w:asciiTheme="minorHAnsi" w:hAnsiTheme="minorHAnsi"/>
          <w:sz w:val="22"/>
          <w:szCs w:val="22"/>
        </w:rPr>
        <w:t xml:space="preserve"> </w:t>
      </w:r>
    </w:p>
    <w:sectPr w:rsidR="007C634D" w:rsidSect="0061635D">
      <w:headerReference w:type="default" r:id="rId16"/>
      <w:headerReference w:type="first" r:id="rId17"/>
      <w:footerReference w:type="first" r:id="rId18"/>
      <w:type w:val="continuous"/>
      <w:pgSz w:w="12240" w:h="15840" w:code="1"/>
      <w:pgMar w:top="1800" w:right="1440" w:bottom="1800" w:left="18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FCA" w:rsidRDefault="00805FCA">
      <w:r>
        <w:separator/>
      </w:r>
    </w:p>
  </w:endnote>
  <w:endnote w:type="continuationSeparator" w:id="0">
    <w:p w:rsidR="00805FCA" w:rsidRDefault="00805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17" w:rsidRDefault="005A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F8" w:rsidRDefault="004615F8" w:rsidP="009E3FF5">
    <w:pPr>
      <w:pStyle w:val="Footer"/>
      <w:jc w:val="left"/>
      <w:rPr>
        <w:rFonts w:ascii="Calibri" w:hAnsi="Calibri"/>
        <w:color w:val="82A1AE"/>
        <w:sz w:val="14"/>
        <w:szCs w:val="14"/>
      </w:rPr>
    </w:pPr>
    <w:r>
      <w:rPr>
        <w:rFonts w:ascii="Calibri" w:hAnsi="Calibri"/>
        <w:b/>
        <w:bCs/>
        <w:noProof/>
        <w:color w:val="82A1AE"/>
        <w:sz w:val="14"/>
        <w:szCs w:val="14"/>
      </w:rPr>
      <mc:AlternateContent>
        <mc:Choice Requires="wps">
          <w:drawing>
            <wp:anchor distT="0" distB="0" distL="114300" distR="114300" simplePos="0" relativeHeight="251666432" behindDoc="0" locked="0" layoutInCell="1" allowOverlap="1">
              <wp:simplePos x="0" y="0"/>
              <wp:positionH relativeFrom="margin">
                <wp:posOffset>1595755</wp:posOffset>
              </wp:positionH>
              <wp:positionV relativeFrom="page">
                <wp:posOffset>9217025</wp:posOffset>
              </wp:positionV>
              <wp:extent cx="2256790" cy="474980"/>
              <wp:effectExtent l="0" t="0" r="10160" b="127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790" cy="474980"/>
                      </a:xfrm>
                      <a:prstGeom prst="rect">
                        <a:avLst/>
                      </a:prstGeom>
                      <a:noFill/>
                      <a:ln>
                        <a:no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615F8" w:rsidRDefault="004615F8" w:rsidP="009E3FF5">
                          <w:pPr>
                            <w:pStyle w:val="Footer"/>
                            <w:jc w:val="center"/>
                            <w:rPr>
                              <w:rFonts w:ascii="Calibri" w:hAnsi="Calibri"/>
                              <w:b/>
                              <w:color w:val="82A1AE"/>
                              <w:sz w:val="14"/>
                              <w:szCs w:val="14"/>
                            </w:rPr>
                          </w:pPr>
                        </w:p>
                        <w:p w:rsidR="004615F8" w:rsidRDefault="004615F8" w:rsidP="009E3FF5">
                          <w:pPr>
                            <w:pStyle w:val="Footer"/>
                            <w:jc w:val="center"/>
                            <w:rPr>
                              <w:rFonts w:ascii="Calibri" w:hAnsi="Calibri"/>
                              <w:b/>
                              <w:color w:val="82A1AE"/>
                              <w:sz w:val="14"/>
                              <w:szCs w:val="14"/>
                            </w:rPr>
                          </w:pPr>
                          <w:r>
                            <w:rPr>
                              <w:rFonts w:ascii="Calibri" w:hAnsi="Calibri"/>
                              <w:b/>
                              <w:color w:val="82A1AE"/>
                              <w:sz w:val="14"/>
                              <w:szCs w:val="14"/>
                            </w:rPr>
                            <w:t>V1</w:t>
                          </w:r>
                        </w:p>
                        <w:p w:rsidR="004615F8" w:rsidRPr="00DB011C" w:rsidRDefault="004615F8" w:rsidP="009E3FF5">
                          <w:pPr>
                            <w:pStyle w:val="Footer"/>
                            <w:jc w:val="center"/>
                            <w:rPr>
                              <w:rFonts w:ascii="Calibri" w:hAnsi="Calibri"/>
                              <w:b/>
                              <w:color w:val="62777F"/>
                              <w:sz w:val="14"/>
                              <w:szCs w:val="14"/>
                            </w:rPr>
                          </w:pPr>
                          <w:r w:rsidRPr="00DB011C">
                            <w:rPr>
                              <w:rFonts w:ascii="Calibri" w:hAnsi="Calibri"/>
                              <w:b/>
                              <w:color w:val="62777F"/>
                              <w:sz w:val="14"/>
                              <w:szCs w:val="14"/>
                            </w:rPr>
                            <w:t xml:space="preserve">ISO-NE </w:t>
                          </w:r>
                          <w:r>
                            <w:rPr>
                              <w:rFonts w:ascii="Calibri" w:hAnsi="Calibri"/>
                              <w:b/>
                              <w:color w:val="62777F"/>
                              <w:sz w:val="14"/>
                              <w:szCs w:val="14"/>
                            </w:rPr>
                            <w:t>PUBLIC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125.65pt;margin-top:725.75pt;width:177.7pt;height:37.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" filled="f" stroked="f">
              <v:path arrowok="t"/>
              <v:textbox inset="0,,0">
                <w:txbxContent>
                  <w:p w:rsidR="004615F8" w:rsidRDefault="004615F8" w:rsidP="009E3FF5">
                    <w:pPr>
                      <w:pStyle w:val="Footer"/>
                      <w:jc w:val="center"/>
                      <w:rPr>
                        <w:rFonts w:ascii="Calibri" w:hAnsi="Calibri"/>
                        <w:b/>
                        <w:color w:val="82A1AE"/>
                        <w:sz w:val="14"/>
                        <w:szCs w:val="14"/>
                      </w:rPr>
                    </w:pPr>
                  </w:p>
                  <w:p w:rsidR="004615F8" w:rsidRDefault="004615F8" w:rsidP="009E3FF5">
                    <w:pPr>
                      <w:pStyle w:val="Footer"/>
                      <w:jc w:val="center"/>
                      <w:rPr>
                        <w:rFonts w:ascii="Calibri" w:hAnsi="Calibri"/>
                        <w:b/>
                        <w:color w:val="82A1AE"/>
                        <w:sz w:val="14"/>
                        <w:szCs w:val="14"/>
                      </w:rPr>
                    </w:pPr>
                    <w:r>
                      <w:rPr>
                        <w:rFonts w:ascii="Calibri" w:hAnsi="Calibri"/>
                        <w:b/>
                        <w:color w:val="82A1AE"/>
                        <w:sz w:val="14"/>
                        <w:szCs w:val="14"/>
                      </w:rPr>
                      <w:t>V1</w:t>
                    </w:r>
                  </w:p>
                  <w:p w:rsidR="004615F8" w:rsidRPr="00DB011C" w:rsidRDefault="004615F8" w:rsidP="009E3FF5">
                    <w:pPr>
                      <w:pStyle w:val="Footer"/>
                      <w:jc w:val="center"/>
                      <w:rPr>
                        <w:rFonts w:ascii="Calibri" w:hAnsi="Calibri"/>
                        <w:b/>
                        <w:color w:val="62777F"/>
                        <w:sz w:val="14"/>
                        <w:szCs w:val="14"/>
                      </w:rPr>
                    </w:pPr>
                    <w:r w:rsidRPr="00DB011C">
                      <w:rPr>
                        <w:rFonts w:ascii="Calibri" w:hAnsi="Calibri"/>
                        <w:b/>
                        <w:color w:val="62777F"/>
                        <w:sz w:val="14"/>
                        <w:szCs w:val="14"/>
                      </w:rPr>
                      <w:t xml:space="preserve">ISO-NE </w:t>
                    </w:r>
                    <w:r>
                      <w:rPr>
                        <w:rFonts w:ascii="Calibri" w:hAnsi="Calibri"/>
                        <w:b/>
                        <w:color w:val="62777F"/>
                        <w:sz w:val="14"/>
                        <w:szCs w:val="14"/>
                      </w:rPr>
                      <w:t>PUBLIC</w:t>
                    </w:r>
                  </w:p>
                </w:txbxContent>
              </v:textbox>
              <w10:wrap anchorx="margin" anchory="page"/>
            </v:shape>
          </w:pict>
        </mc:Fallback>
      </mc:AlternateContent>
    </w:r>
    <w:r>
      <w:rPr>
        <w:rFonts w:ascii="Calibri" w:hAnsi="Calibri"/>
        <w:b/>
        <w:bCs/>
        <w:noProof/>
        <w:color w:val="82A1AE"/>
        <w:sz w:val="14"/>
        <w:szCs w:val="14"/>
      </w:rPr>
      <mc:AlternateContent>
        <mc:Choice Requires="wps">
          <w:drawing>
            <wp:anchor distT="0" distB="0" distL="114300" distR="114300" simplePos="0" relativeHeight="251664384" behindDoc="0" locked="0" layoutInCell="1" allowOverlap="1">
              <wp:simplePos x="0" y="0"/>
              <wp:positionH relativeFrom="column">
                <wp:posOffset>4572000</wp:posOffset>
              </wp:positionH>
              <wp:positionV relativeFrom="page">
                <wp:posOffset>9048750</wp:posOffset>
              </wp:positionV>
              <wp:extent cx="1306195" cy="641985"/>
              <wp:effectExtent l="0" t="0" r="8255" b="571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64198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615F8" w:rsidRPr="0040237A" w:rsidRDefault="004615F8" w:rsidP="0025250D">
                          <w:pPr>
                            <w:spacing w:line="160" w:lineRule="atLeast"/>
                            <w:jc w:val="right"/>
                            <w:rPr>
                              <w:rFonts w:ascii="Calibri" w:hAnsi="Calibri"/>
                              <w:b/>
                              <w:color w:val="62777F"/>
                              <w:sz w:val="14"/>
                              <w:szCs w:val="14"/>
                              <w:lang w:val="es-MX"/>
                            </w:rPr>
                          </w:pPr>
                          <w:r w:rsidRPr="0040237A">
                            <w:rPr>
                              <w:rFonts w:ascii="Calibri" w:hAnsi="Calibri"/>
                              <w:b/>
                              <w:color w:val="62777F"/>
                              <w:sz w:val="14"/>
                              <w:szCs w:val="14"/>
                              <w:lang w:val="es-MX"/>
                            </w:rPr>
                            <w:t xml:space="preserve">iso-ne.com  </w:t>
                          </w:r>
                        </w:p>
                        <w:p w:rsidR="004615F8" w:rsidRPr="0040237A" w:rsidRDefault="004615F8" w:rsidP="0025250D">
                          <w:pPr>
                            <w:spacing w:line="160" w:lineRule="atLeast"/>
                            <w:jc w:val="right"/>
                            <w:rPr>
                              <w:rFonts w:ascii="Calibri" w:hAnsi="Calibri"/>
                              <w:bCs/>
                              <w:color w:val="62777F"/>
                              <w:sz w:val="14"/>
                              <w:szCs w:val="14"/>
                              <w:lang w:val="es-MX"/>
                            </w:rPr>
                          </w:pPr>
                          <w:r w:rsidRPr="0040237A">
                            <w:rPr>
                              <w:rFonts w:ascii="Calibri" w:hAnsi="Calibri"/>
                              <w:bCs/>
                              <w:color w:val="62777F"/>
                              <w:sz w:val="14"/>
                              <w:szCs w:val="14"/>
                              <w:lang w:val="es-MX"/>
                            </w:rPr>
                            <w:t>isonewswire.com</w:t>
                          </w:r>
                        </w:p>
                        <w:p w:rsidR="004615F8" w:rsidRPr="0040237A" w:rsidRDefault="004615F8" w:rsidP="0025250D">
                          <w:pPr>
                            <w:spacing w:line="160" w:lineRule="atLeast"/>
                            <w:jc w:val="right"/>
                            <w:rPr>
                              <w:rFonts w:ascii="Calibri" w:hAnsi="Calibri"/>
                              <w:bCs/>
                              <w:color w:val="62777F"/>
                              <w:sz w:val="14"/>
                              <w:szCs w:val="14"/>
                              <w:lang w:val="es-MX"/>
                            </w:rPr>
                          </w:pPr>
                          <w:r w:rsidRPr="0040237A">
                            <w:rPr>
                              <w:rFonts w:ascii="Calibri" w:hAnsi="Calibri"/>
                              <w:bCs/>
                              <w:color w:val="62777F"/>
                              <w:sz w:val="14"/>
                              <w:szCs w:val="14"/>
                              <w:lang w:val="es-MX"/>
                            </w:rPr>
                            <w:t>@isonewengland</w:t>
                          </w:r>
                        </w:p>
                        <w:p w:rsidR="004615F8" w:rsidRDefault="004615F8" w:rsidP="0025250D">
                          <w:pPr>
                            <w:spacing w:line="160" w:lineRule="atLeast"/>
                            <w:jc w:val="right"/>
                            <w:rPr>
                              <w:rFonts w:ascii="Calibri" w:hAnsi="Calibri"/>
                              <w:bCs/>
                              <w:color w:val="62777F"/>
                              <w:sz w:val="14"/>
                              <w:szCs w:val="14"/>
                            </w:rPr>
                          </w:pPr>
                          <w:r>
                            <w:rPr>
                              <w:rFonts w:ascii="Calibri" w:hAnsi="Calibri"/>
                              <w:bCs/>
                              <w:color w:val="62777F"/>
                              <w:sz w:val="14"/>
                              <w:szCs w:val="14"/>
                            </w:rPr>
                            <w:t>iso-ne.com/isotogo</w:t>
                          </w:r>
                        </w:p>
                        <w:p w:rsidR="004615F8" w:rsidRPr="00010F66" w:rsidRDefault="004615F8" w:rsidP="0025250D">
                          <w:pPr>
                            <w:spacing w:line="160" w:lineRule="atLeast"/>
                            <w:jc w:val="right"/>
                            <w:rPr>
                              <w:rFonts w:ascii="Calibri" w:hAnsi="Calibri"/>
                              <w:color w:val="62777F"/>
                              <w:sz w:val="14"/>
                              <w:szCs w:val="14"/>
                            </w:rPr>
                          </w:pPr>
                          <w:r>
                            <w:rPr>
                              <w:rFonts w:ascii="Calibri" w:hAnsi="Calibri"/>
                              <w:bCs/>
                              <w:color w:val="62777F"/>
                              <w:sz w:val="14"/>
                              <w:szCs w:val="14"/>
                            </w:rPr>
                            <w:t>iso-ne.com/isoexpress</w:t>
                          </w:r>
                          <w:r w:rsidRPr="00010F66">
                            <w:rPr>
                              <w:rFonts w:ascii="Calibri" w:hAnsi="Calibri"/>
                              <w:color w:val="62777F"/>
                              <w:sz w:val="14"/>
                              <w:szCs w:val="14"/>
                            </w:rPr>
                            <w:t xml:space="preserve">  </w:t>
                          </w:r>
                        </w:p>
                        <w:p w:rsidR="004615F8" w:rsidRPr="00DB011C" w:rsidRDefault="004615F8" w:rsidP="0025250D">
                          <w:pPr>
                            <w:spacing w:line="160" w:lineRule="atLeast"/>
                            <w:jc w:val="right"/>
                            <w:rPr>
                              <w:color w:val="62777F"/>
                            </w:rPr>
                          </w:pPr>
                        </w:p>
                        <w:p w:rsidR="004615F8" w:rsidRPr="0025250D" w:rsidRDefault="004615F8" w:rsidP="0025250D"/>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in;margin-top:712.5pt;width:102.85pt;height:5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" filled="f" stroked="f">
              <v:path arrowok="t"/>
              <v:textbox inset="0,,0">
                <w:txbxContent>
                  <w:p w:rsidR="004615F8" w:rsidRPr="0040237A" w:rsidRDefault="004615F8" w:rsidP="0025250D">
                    <w:pPr>
                      <w:spacing w:line="160" w:lineRule="atLeast"/>
                      <w:jc w:val="right"/>
                      <w:rPr>
                        <w:rFonts w:ascii="Calibri" w:hAnsi="Calibri"/>
                        <w:b/>
                        <w:color w:val="62777F"/>
                        <w:sz w:val="14"/>
                        <w:szCs w:val="14"/>
                        <w:lang w:val="es-MX"/>
                      </w:rPr>
                    </w:pPr>
                    <w:r w:rsidRPr="0040237A">
                      <w:rPr>
                        <w:rFonts w:ascii="Calibri" w:hAnsi="Calibri"/>
                        <w:b/>
                        <w:color w:val="62777F"/>
                        <w:sz w:val="14"/>
                        <w:szCs w:val="14"/>
                        <w:lang w:val="es-MX"/>
                      </w:rPr>
                      <w:t xml:space="preserve">iso-ne.com  </w:t>
                    </w:r>
                  </w:p>
                  <w:p w:rsidR="004615F8" w:rsidRPr="0040237A" w:rsidRDefault="004615F8" w:rsidP="0025250D">
                    <w:pPr>
                      <w:spacing w:line="160" w:lineRule="atLeast"/>
                      <w:jc w:val="right"/>
                      <w:rPr>
                        <w:rFonts w:ascii="Calibri" w:hAnsi="Calibri"/>
                        <w:bCs/>
                        <w:color w:val="62777F"/>
                        <w:sz w:val="14"/>
                        <w:szCs w:val="14"/>
                        <w:lang w:val="es-MX"/>
                      </w:rPr>
                    </w:pPr>
                    <w:r w:rsidRPr="0040237A">
                      <w:rPr>
                        <w:rFonts w:ascii="Calibri" w:hAnsi="Calibri"/>
                        <w:bCs/>
                        <w:color w:val="62777F"/>
                        <w:sz w:val="14"/>
                        <w:szCs w:val="14"/>
                        <w:lang w:val="es-MX"/>
                      </w:rPr>
                      <w:t>isonewswire.com</w:t>
                    </w:r>
                  </w:p>
                  <w:p w:rsidR="004615F8" w:rsidRPr="0040237A" w:rsidRDefault="004615F8" w:rsidP="0025250D">
                    <w:pPr>
                      <w:spacing w:line="160" w:lineRule="atLeast"/>
                      <w:jc w:val="right"/>
                      <w:rPr>
                        <w:rFonts w:ascii="Calibri" w:hAnsi="Calibri"/>
                        <w:bCs/>
                        <w:color w:val="62777F"/>
                        <w:sz w:val="14"/>
                        <w:szCs w:val="14"/>
                        <w:lang w:val="es-MX"/>
                      </w:rPr>
                    </w:pPr>
                    <w:r w:rsidRPr="0040237A">
                      <w:rPr>
                        <w:rFonts w:ascii="Calibri" w:hAnsi="Calibri"/>
                        <w:bCs/>
                        <w:color w:val="62777F"/>
                        <w:sz w:val="14"/>
                        <w:szCs w:val="14"/>
                        <w:lang w:val="es-MX"/>
                      </w:rPr>
                      <w:t>@isonewengland</w:t>
                    </w:r>
                  </w:p>
                  <w:p w:rsidR="004615F8" w:rsidRDefault="004615F8" w:rsidP="0025250D">
                    <w:pPr>
                      <w:spacing w:line="160" w:lineRule="atLeast"/>
                      <w:jc w:val="right"/>
                      <w:rPr>
                        <w:rFonts w:ascii="Calibri" w:hAnsi="Calibri"/>
                        <w:bCs/>
                        <w:color w:val="62777F"/>
                        <w:sz w:val="14"/>
                        <w:szCs w:val="14"/>
                      </w:rPr>
                    </w:pPr>
                    <w:r>
                      <w:rPr>
                        <w:rFonts w:ascii="Calibri" w:hAnsi="Calibri"/>
                        <w:bCs/>
                        <w:color w:val="62777F"/>
                        <w:sz w:val="14"/>
                        <w:szCs w:val="14"/>
                      </w:rPr>
                      <w:t>iso-ne.com/isotogo</w:t>
                    </w:r>
                  </w:p>
                  <w:p w:rsidR="004615F8" w:rsidRPr="00010F66" w:rsidRDefault="004615F8" w:rsidP="0025250D">
                    <w:pPr>
                      <w:spacing w:line="160" w:lineRule="atLeast"/>
                      <w:jc w:val="right"/>
                      <w:rPr>
                        <w:rFonts w:ascii="Calibri" w:hAnsi="Calibri"/>
                        <w:color w:val="62777F"/>
                        <w:sz w:val="14"/>
                        <w:szCs w:val="14"/>
                      </w:rPr>
                    </w:pPr>
                    <w:r>
                      <w:rPr>
                        <w:rFonts w:ascii="Calibri" w:hAnsi="Calibri"/>
                        <w:bCs/>
                        <w:color w:val="62777F"/>
                        <w:sz w:val="14"/>
                        <w:szCs w:val="14"/>
                      </w:rPr>
                      <w:t>iso-ne.com/isoexpress</w:t>
                    </w:r>
                    <w:r w:rsidRPr="00010F66">
                      <w:rPr>
                        <w:rFonts w:ascii="Calibri" w:hAnsi="Calibri"/>
                        <w:color w:val="62777F"/>
                        <w:sz w:val="14"/>
                        <w:szCs w:val="14"/>
                      </w:rPr>
                      <w:t xml:space="preserve">  </w:t>
                    </w:r>
                  </w:p>
                  <w:p w:rsidR="004615F8" w:rsidRPr="00DB011C" w:rsidRDefault="004615F8" w:rsidP="0025250D">
                    <w:pPr>
                      <w:spacing w:line="160" w:lineRule="atLeast"/>
                      <w:jc w:val="right"/>
                      <w:rPr>
                        <w:color w:val="62777F"/>
                      </w:rPr>
                    </w:pPr>
                  </w:p>
                  <w:p w:rsidR="004615F8" w:rsidRPr="0025250D" w:rsidRDefault="004615F8" w:rsidP="0025250D"/>
                </w:txbxContent>
              </v:textbox>
              <w10:wrap anchory="page"/>
            </v:shape>
          </w:pict>
        </mc:Fallback>
      </mc:AlternateContent>
    </w:r>
    <w:r>
      <w:rPr>
        <w:rFonts w:ascii="Calibri" w:hAnsi="Calibri"/>
        <w:b/>
        <w:bCs/>
        <w:noProof/>
        <w:color w:val="82A1AE"/>
        <w:sz w:val="14"/>
        <w:szCs w:val="14"/>
      </w:rPr>
      <mc:AlternateContent>
        <mc:Choice Requires="wps">
          <w:drawing>
            <wp:anchor distT="0" distB="0" distL="114300" distR="114300" simplePos="0" relativeHeight="251665408" behindDoc="0" locked="0" layoutInCell="1" allowOverlap="1">
              <wp:simplePos x="0" y="0"/>
              <wp:positionH relativeFrom="column">
                <wp:posOffset>-456565</wp:posOffset>
              </wp:positionH>
              <wp:positionV relativeFrom="page">
                <wp:posOffset>9039860</wp:posOffset>
              </wp:positionV>
              <wp:extent cx="1424940" cy="788670"/>
              <wp:effectExtent l="0" t="0" r="381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940" cy="78867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615F8" w:rsidRPr="00DB011C" w:rsidRDefault="004615F8" w:rsidP="00372C64">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rsidR="004615F8" w:rsidRDefault="004615F8" w:rsidP="00372C64">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rsidR="004615F8" w:rsidRDefault="004615F8" w:rsidP="00372C64">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413-5XX-XXXX</w:t>
                          </w:r>
                        </w:p>
                        <w:p w:rsidR="004615F8" w:rsidRDefault="004615F8" w:rsidP="00372C64">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XXXX@iso-ne.com</w:t>
                          </w:r>
                        </w:p>
                        <w:p w:rsidR="004615F8" w:rsidRPr="00DB011C" w:rsidRDefault="004615F8" w:rsidP="003D7A66">
                          <w:pPr>
                            <w:pStyle w:val="Footer"/>
                            <w:jc w:val="left"/>
                            <w:rPr>
                              <w:rFonts w:ascii="Calibri" w:hAnsi="Calibri"/>
                              <w:color w:val="62777F"/>
                              <w:sz w:val="14"/>
                              <w:szCs w:val="14"/>
                            </w:rPr>
                          </w:pPr>
                        </w:p>
                        <w:p w:rsidR="004615F8" w:rsidRPr="003D7A66" w:rsidRDefault="004615F8" w:rsidP="003D7A66">
                          <w:pPr>
                            <w:rPr>
                              <w:szCs w:val="14"/>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8" type="#_x0000_t202" style="position:absolute;margin-left:-35.95pt;margin-top:711.8pt;width:112.2pt;height:6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" filled="f" stroked="f">
              <v:path arrowok="t"/>
              <v:textbox inset="0,,0">
                <w:txbxContent>
                  <w:p w:rsidR="004615F8" w:rsidRPr="00DB011C" w:rsidRDefault="004615F8" w:rsidP="00372C64">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rsidR="004615F8" w:rsidRDefault="004615F8" w:rsidP="00372C64">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p w:rsidR="004615F8" w:rsidRDefault="004615F8" w:rsidP="00372C64">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413-5XX-XXXX</w:t>
                    </w:r>
                  </w:p>
                  <w:p w:rsidR="004615F8" w:rsidRDefault="004615F8" w:rsidP="00372C64">
                    <w:pPr>
                      <w:pStyle w:val="Footer"/>
                      <w:tabs>
                        <w:tab w:val="clear" w:pos="4320"/>
                        <w:tab w:val="clear" w:pos="8640"/>
                      </w:tabs>
                      <w:jc w:val="left"/>
                      <w:rPr>
                        <w:rFonts w:ascii="Calibri" w:hAnsi="Calibri"/>
                        <w:color w:val="62777F"/>
                        <w:sz w:val="14"/>
                        <w:szCs w:val="14"/>
                      </w:rPr>
                    </w:pPr>
                    <w:r>
                      <w:rPr>
                        <w:rFonts w:ascii="Calibri" w:hAnsi="Calibri"/>
                        <w:color w:val="62777F"/>
                        <w:sz w:val="14"/>
                        <w:szCs w:val="14"/>
                      </w:rPr>
                      <w:t>XXXX@iso-ne.com</w:t>
                    </w:r>
                  </w:p>
                  <w:p w:rsidR="004615F8" w:rsidRPr="00DB011C" w:rsidRDefault="004615F8" w:rsidP="003D7A66">
                    <w:pPr>
                      <w:pStyle w:val="Footer"/>
                      <w:jc w:val="left"/>
                      <w:rPr>
                        <w:rFonts w:ascii="Calibri" w:hAnsi="Calibri"/>
                        <w:color w:val="62777F"/>
                        <w:sz w:val="14"/>
                        <w:szCs w:val="14"/>
                      </w:rPr>
                    </w:pPr>
                  </w:p>
                  <w:p w:rsidR="004615F8" w:rsidRPr="003D7A66" w:rsidRDefault="004615F8" w:rsidP="003D7A66">
                    <w:pPr>
                      <w:rPr>
                        <w:szCs w:val="14"/>
                      </w:rPr>
                    </w:pPr>
                  </w:p>
                </w:txbxContent>
              </v:textbox>
              <w10:wrap anchory="page"/>
            </v:shape>
          </w:pict>
        </mc:Fallback>
      </mc:AlternateContent>
    </w:r>
    <w:r w:rsidRPr="00640949">
      <w:rPr>
        <w:rFonts w:ascii="Calibri" w:hAnsi="Calibri"/>
        <w:b/>
        <w:bCs/>
        <w:color w:val="82A1AE"/>
        <w:sz w:val="14"/>
        <w:szCs w:val="14"/>
      </w:rPr>
      <w:br/>
    </w:r>
    <w:r w:rsidRPr="00640949">
      <w:rPr>
        <w:rFonts w:ascii="Calibri" w:hAnsi="Calibri"/>
        <w:b/>
        <w:bCs/>
        <w:color w:val="82A1AE"/>
        <w:sz w:val="14"/>
        <w:szCs w:val="14"/>
      </w:rPr>
      <w:br/>
    </w:r>
  </w:p>
  <w:p w:rsidR="004615F8" w:rsidRPr="009E3FF5" w:rsidRDefault="004615F8" w:rsidP="009E3F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F8" w:rsidRDefault="004615F8" w:rsidP="009F2766">
    <w:pPr>
      <w:pStyle w:val="Footer"/>
      <w:jc w:val="left"/>
      <w:rPr>
        <w:rFonts w:ascii="Calibri" w:hAnsi="Calibri"/>
        <w:color w:val="82A1AE"/>
        <w:sz w:val="14"/>
        <w:szCs w:val="14"/>
      </w:rPr>
    </w:pPr>
    <w:r>
      <w:rPr>
        <w:rFonts w:ascii="Calibri" w:hAnsi="Calibri"/>
        <w:b/>
        <w:bCs/>
        <w:noProof/>
        <w:color w:val="82A1AE"/>
        <w:sz w:val="14"/>
        <w:szCs w:val="14"/>
      </w:rPr>
      <mc:AlternateContent>
        <mc:Choice Requires="wps">
          <w:drawing>
            <wp:anchor distT="0" distB="0" distL="114300" distR="114300" simplePos="0" relativeHeight="251662336" behindDoc="0" locked="0" layoutInCell="1" allowOverlap="1">
              <wp:simplePos x="0" y="0"/>
              <wp:positionH relativeFrom="margin">
                <wp:posOffset>1595755</wp:posOffset>
              </wp:positionH>
              <wp:positionV relativeFrom="page">
                <wp:posOffset>9217025</wp:posOffset>
              </wp:positionV>
              <wp:extent cx="2256790" cy="474980"/>
              <wp:effectExtent l="0" t="0" r="10160"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790" cy="474980"/>
                      </a:xfrm>
                      <a:prstGeom prst="rect">
                        <a:avLst/>
                      </a:prstGeom>
                      <a:noFill/>
                      <a:ln>
                        <a:no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615F8" w:rsidRDefault="004615F8" w:rsidP="009F2766">
                          <w:pPr>
                            <w:pStyle w:val="Footer"/>
                            <w:jc w:val="center"/>
                            <w:rPr>
                              <w:rFonts w:ascii="Calibri" w:hAnsi="Calibri"/>
                              <w:b/>
                              <w:color w:val="82A1AE"/>
                              <w:sz w:val="14"/>
                              <w:szCs w:val="14"/>
                            </w:rPr>
                          </w:pPr>
                        </w:p>
                        <w:p w:rsidR="004615F8" w:rsidRPr="00DB011C" w:rsidRDefault="004615F8" w:rsidP="009F2766">
                          <w:pPr>
                            <w:pStyle w:val="Footer"/>
                            <w:jc w:val="center"/>
                            <w:rPr>
                              <w:rFonts w:ascii="Calibri" w:hAnsi="Calibri"/>
                              <w:b/>
                              <w:color w:val="62777F"/>
                              <w:sz w:val="14"/>
                              <w:szCs w:val="14"/>
                            </w:rPr>
                          </w:pPr>
                          <w:r w:rsidRPr="00552B89">
                            <w:rPr>
                              <w:rFonts w:ascii="Calibri" w:hAnsi="Calibri"/>
                              <w:b/>
                              <w:color w:val="62777F"/>
                              <w:sz w:val="14"/>
                              <w:szCs w:val="14"/>
                            </w:rPr>
                            <w:t>ISO-NE PUBLIC</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30" type="#_x0000_t202" style="position:absolute;margin-left:125.65pt;margin-top:725.75pt;width:177.7pt;height:37.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" filled="f" stroked="f">
              <v:path arrowok="t"/>
              <v:textbox inset="0,,0">
                <w:txbxContent>
                  <w:p w:rsidR="004615F8" w:rsidRDefault="004615F8" w:rsidP="009F2766">
                    <w:pPr>
                      <w:pStyle w:val="Footer"/>
                      <w:jc w:val="center"/>
                      <w:rPr>
                        <w:rFonts w:ascii="Calibri" w:hAnsi="Calibri"/>
                        <w:b/>
                        <w:color w:val="82A1AE"/>
                        <w:sz w:val="14"/>
                        <w:szCs w:val="14"/>
                      </w:rPr>
                    </w:pPr>
                  </w:p>
                  <w:p w:rsidR="004615F8" w:rsidRPr="00DB011C" w:rsidRDefault="004615F8" w:rsidP="009F2766">
                    <w:pPr>
                      <w:pStyle w:val="Footer"/>
                      <w:jc w:val="center"/>
                      <w:rPr>
                        <w:rFonts w:ascii="Calibri" w:hAnsi="Calibri"/>
                        <w:b/>
                        <w:color w:val="62777F"/>
                        <w:sz w:val="14"/>
                        <w:szCs w:val="14"/>
                      </w:rPr>
                    </w:pPr>
                    <w:r w:rsidRPr="00552B89">
                      <w:rPr>
                        <w:rFonts w:ascii="Calibri" w:hAnsi="Calibri"/>
                        <w:b/>
                        <w:color w:val="62777F"/>
                        <w:sz w:val="14"/>
                        <w:szCs w:val="14"/>
                      </w:rPr>
                      <w:t>ISO-NE PUBLIC</w:t>
                    </w:r>
                  </w:p>
                </w:txbxContent>
              </v:textbox>
              <w10:wrap anchorx="margin" anchory="page"/>
            </v:shape>
          </w:pict>
        </mc:Fallback>
      </mc:AlternateContent>
    </w:r>
    <w:r>
      <w:rPr>
        <w:rFonts w:ascii="Calibri" w:hAnsi="Calibri"/>
        <w:b/>
        <w:bCs/>
        <w:noProof/>
        <w:color w:val="82A1AE"/>
        <w:sz w:val="14"/>
        <w:szCs w:val="14"/>
      </w:rPr>
      <mc:AlternateContent>
        <mc:Choice Requires="wps">
          <w:drawing>
            <wp:anchor distT="0" distB="0" distL="114300" distR="114300" simplePos="0" relativeHeight="251667456" behindDoc="0" locked="0" layoutInCell="1" allowOverlap="1">
              <wp:simplePos x="0" y="0"/>
              <wp:positionH relativeFrom="column">
                <wp:posOffset>4572000</wp:posOffset>
              </wp:positionH>
              <wp:positionV relativeFrom="page">
                <wp:posOffset>9048750</wp:posOffset>
              </wp:positionV>
              <wp:extent cx="1306195" cy="694055"/>
              <wp:effectExtent l="0" t="0" r="825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6195" cy="69405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615F8" w:rsidRPr="00DB011C" w:rsidRDefault="004615F8" w:rsidP="0025250D">
                          <w:pPr>
                            <w:spacing w:line="160" w:lineRule="atLeast"/>
                            <w:jc w:val="right"/>
                            <w:rPr>
                              <w:color w:val="62777F"/>
                            </w:rPr>
                          </w:pPr>
                        </w:p>
                        <w:p w:rsidR="004615F8" w:rsidRPr="0025250D" w:rsidRDefault="004615F8" w:rsidP="0025250D"/>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5in;margin-top:712.5pt;width:102.85pt;height:5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" filled="f" stroked="f">
              <v:path arrowok="t"/>
              <v:textbox inset="0,,0">
                <w:txbxContent>
                  <w:p w:rsidR="004615F8" w:rsidRPr="00DB011C" w:rsidRDefault="004615F8" w:rsidP="0025250D">
                    <w:pPr>
                      <w:spacing w:line="160" w:lineRule="atLeast"/>
                      <w:jc w:val="right"/>
                      <w:rPr>
                        <w:color w:val="62777F"/>
                      </w:rPr>
                    </w:pPr>
                  </w:p>
                  <w:p w:rsidR="004615F8" w:rsidRPr="0025250D" w:rsidRDefault="004615F8" w:rsidP="0025250D"/>
                </w:txbxContent>
              </v:textbox>
              <w10:wrap anchory="page"/>
            </v:shape>
          </w:pict>
        </mc:Fallback>
      </mc:AlternateContent>
    </w:r>
    <w:r>
      <w:rPr>
        <w:rFonts w:ascii="Calibri" w:hAnsi="Calibri"/>
        <w:b/>
        <w:bCs/>
        <w:noProof/>
        <w:color w:val="82A1AE"/>
        <w:sz w:val="14"/>
        <w:szCs w:val="14"/>
      </w:rPr>
      <mc:AlternateContent>
        <mc:Choice Requires="wps">
          <w:drawing>
            <wp:anchor distT="0" distB="0" distL="114300" distR="114300" simplePos="0" relativeHeight="251668480" behindDoc="0" locked="0" layoutInCell="1" allowOverlap="1">
              <wp:simplePos x="0" y="0"/>
              <wp:positionH relativeFrom="column">
                <wp:posOffset>-456565</wp:posOffset>
              </wp:positionH>
              <wp:positionV relativeFrom="page">
                <wp:posOffset>9039860</wp:posOffset>
              </wp:positionV>
              <wp:extent cx="1424940" cy="746125"/>
              <wp:effectExtent l="0" t="0" r="381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940" cy="74612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615F8" w:rsidRPr="00DB011C" w:rsidRDefault="004615F8" w:rsidP="0058419E">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rsidR="004615F8" w:rsidRDefault="004615F8" w:rsidP="0058419E">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2" type="#_x0000_t202" style="position:absolute;margin-left:-35.95pt;margin-top:711.8pt;width:112.2pt;height:5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" filled="f" stroked="f">
              <v:path arrowok="t"/>
              <v:textbox inset="0,,0">
                <w:txbxContent>
                  <w:p w:rsidR="004615F8" w:rsidRPr="00DB011C" w:rsidRDefault="004615F8" w:rsidP="0058419E">
                    <w:pPr>
                      <w:pStyle w:val="Footer"/>
                      <w:tabs>
                        <w:tab w:val="clear" w:pos="4320"/>
                        <w:tab w:val="clear" w:pos="8640"/>
                      </w:tabs>
                      <w:jc w:val="left"/>
                      <w:rPr>
                        <w:rFonts w:ascii="Calibri" w:hAnsi="Calibri"/>
                        <w:color w:val="62777F"/>
                        <w:sz w:val="14"/>
                        <w:szCs w:val="14"/>
                      </w:rPr>
                    </w:pPr>
                    <w:r w:rsidRPr="00DB011C">
                      <w:rPr>
                        <w:rFonts w:ascii="Calibri" w:hAnsi="Calibri"/>
                        <w:b/>
                        <w:bCs/>
                        <w:color w:val="62777F"/>
                        <w:sz w:val="14"/>
                        <w:szCs w:val="14"/>
                      </w:rPr>
                      <w:t>ISO New England Inc.</w:t>
                    </w:r>
                    <w:r w:rsidRPr="00DB011C">
                      <w:rPr>
                        <w:rFonts w:ascii="Calibri" w:hAnsi="Calibri"/>
                        <w:color w:val="62777F"/>
                        <w:sz w:val="14"/>
                        <w:szCs w:val="14"/>
                      </w:rPr>
                      <w:br/>
                      <w:t>One Sullivan Road</w:t>
                    </w:r>
                  </w:p>
                  <w:p w:rsidR="004615F8" w:rsidRDefault="004615F8" w:rsidP="0058419E">
                    <w:pPr>
                      <w:pStyle w:val="Footer"/>
                      <w:tabs>
                        <w:tab w:val="clear" w:pos="4320"/>
                        <w:tab w:val="clear" w:pos="8640"/>
                      </w:tabs>
                      <w:jc w:val="left"/>
                      <w:rPr>
                        <w:rFonts w:ascii="Calibri" w:hAnsi="Calibri"/>
                        <w:color w:val="62777F"/>
                        <w:sz w:val="14"/>
                        <w:szCs w:val="14"/>
                      </w:rPr>
                    </w:pPr>
                    <w:r w:rsidRPr="00DB011C">
                      <w:rPr>
                        <w:rFonts w:ascii="Calibri" w:hAnsi="Calibri"/>
                        <w:color w:val="62777F"/>
                        <w:sz w:val="14"/>
                        <w:szCs w:val="14"/>
                      </w:rPr>
                      <w:t>Holyoke, MA 01040-2841</w:t>
                    </w:r>
                  </w:p>
                </w:txbxContent>
              </v:textbox>
              <w10:wrap anchory="page"/>
            </v:shape>
          </w:pict>
        </mc:Fallback>
      </mc:AlternateContent>
    </w:r>
    <w:r w:rsidRPr="00640949">
      <w:rPr>
        <w:rFonts w:ascii="Calibri" w:hAnsi="Calibri"/>
        <w:b/>
        <w:bCs/>
        <w:color w:val="82A1AE"/>
        <w:sz w:val="14"/>
        <w:szCs w:val="14"/>
      </w:rPr>
      <w:br/>
    </w:r>
    <w:r w:rsidRPr="00640949">
      <w:rPr>
        <w:rFonts w:ascii="Calibri" w:hAnsi="Calibri"/>
        <w:b/>
        <w:bCs/>
        <w:color w:val="82A1AE"/>
        <w:sz w:val="14"/>
        <w:szCs w:val="14"/>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F8" w:rsidRDefault="004615F8">
    <w:pPr>
      <w:pStyle w:val="Footer"/>
      <w:spacing w:line="220" w:lineRule="atLeast"/>
      <w:jc w:val="left"/>
      <w:rPr>
        <w:sz w:val="13"/>
      </w:rPr>
    </w:pPr>
    <w:r>
      <w:rPr>
        <w:b/>
        <w:bCs/>
        <w:color w:val="9B8F83"/>
        <w:sz w:val="13"/>
      </w:rPr>
      <w:t>ISO New England Inc.</w:t>
    </w:r>
    <w:r>
      <w:rPr>
        <w:color w:val="9B8F83"/>
        <w:sz w:val="13"/>
      </w:rPr>
      <w:br/>
      <w:t>One Sullivan Road, Holyoke, MA 01040-2841</w:t>
    </w:r>
    <w:r>
      <w:rPr>
        <w:color w:val="9B8F83"/>
        <w:sz w:val="13"/>
      </w:rPr>
      <w:br/>
      <w:t xml:space="preserve">www.iso-ne.com  </w:t>
    </w:r>
    <w:r>
      <w:rPr>
        <w:b/>
        <w:bCs/>
        <w:color w:val="9B8F83"/>
        <w:sz w:val="13"/>
      </w:rPr>
      <w:t>T</w:t>
    </w:r>
    <w:r>
      <w:rPr>
        <w:color w:val="9B8F83"/>
        <w:sz w:val="13"/>
      </w:rPr>
      <w:t xml:space="preserve"> 413 535 4000  </w:t>
    </w:r>
    <w:r>
      <w:rPr>
        <w:b/>
        <w:bCs/>
        <w:color w:val="9B8F83"/>
        <w:sz w:val="13"/>
      </w:rPr>
      <w:t>F</w:t>
    </w:r>
    <w:r>
      <w:rPr>
        <w:color w:val="9B8F83"/>
        <w:sz w:val="13"/>
      </w:rPr>
      <w:t xml:space="preserve"> (Enter Fax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FCA" w:rsidRDefault="00805FCA">
      <w:r>
        <w:separator/>
      </w:r>
    </w:p>
  </w:footnote>
  <w:footnote w:type="continuationSeparator" w:id="0">
    <w:p w:rsidR="00805FCA" w:rsidRDefault="00805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17" w:rsidRDefault="005A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F8" w:rsidRDefault="004615F8">
    <w:pPr>
      <w:pStyle w:val="Header"/>
    </w:pPr>
    <w:r>
      <w:sym w:font="Wingdings" w:char="F06C"/>
    </w:r>
    <w:r>
      <w:t xml:space="preserve">  Page </w:t>
    </w:r>
    <w:r>
      <w:fldChar w:fldCharType="begin"/>
    </w:r>
    <w:r>
      <w:instrText xml:space="preserve"> PAGE \* Arabic \* MERGEFORMAT </w:instrText>
    </w:r>
    <w:r>
      <w:fldChar w:fldCharType="separate"/>
    </w:r>
    <w:r>
      <w:rPr>
        <w:noProof/>
      </w:rPr>
      <w:t>2</w:t>
    </w:r>
    <w:r>
      <w:rPr>
        <w:noProof/>
      </w:rPr>
      <w:fldChar w:fldCharType="end"/>
    </w:r>
    <w:r>
      <w:tab/>
    </w:r>
    <w:r>
      <w:tab/>
    </w:r>
    <w:r>
      <w:fldChar w:fldCharType="begin"/>
    </w:r>
    <w:r>
      <w:instrText xml:space="preserve"> TIME \@ "MMMM d, yyyy" </w:instrText>
    </w:r>
    <w:r>
      <w:fldChar w:fldCharType="separate"/>
    </w:r>
    <w:ins w:id="1" w:author="Author">
      <w:r w:rsidR="005A4417">
        <w:rPr>
          <w:noProof/>
        </w:rPr>
        <w:t>April 18, 2019</w:t>
      </w:r>
      <w:del w:id="2" w:author="Author">
        <w:r w:rsidR="00466D7E" w:rsidDel="005A4417">
          <w:rPr>
            <w:noProof/>
          </w:rPr>
          <w:delText>April 18, 2019</w:delText>
        </w:r>
      </w:del>
    </w:ins>
    <w:del w:id="3" w:author="Author">
      <w:r w:rsidR="00CD30BF" w:rsidDel="005A4417">
        <w:rPr>
          <w:noProof/>
        </w:rPr>
        <w:delText>April 16, 2019</w:delText>
      </w:r>
    </w:del>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r>
      <w:rPr>
        <w:noProof/>
      </w:rPr>
      <w:drawing>
        <wp:anchor distT="0" distB="0" distL="114300" distR="114300" simplePos="0" relativeHeight="251657216" behindDoc="0" locked="0" layoutInCell="1" allowOverlap="1">
          <wp:simplePos x="0" y="0"/>
          <wp:positionH relativeFrom="column">
            <wp:posOffset>-454660</wp:posOffset>
          </wp:positionH>
          <wp:positionV relativeFrom="paragraph">
            <wp:posOffset>66675</wp:posOffset>
          </wp:positionV>
          <wp:extent cx="1607820" cy="8191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so_rgb_logoforltrh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07820" cy="819150"/>
                  </a:xfrm>
                  <a:prstGeom prst="rect">
                    <a:avLst/>
                  </a:prstGeom>
                  <a:noFill/>
                  <a:ln w="9525">
                    <a:noFill/>
                    <a:miter lim="800000"/>
                    <a:headEnd/>
                    <a:tailEnd/>
                  </a:ln>
                </pic:spPr>
              </pic:pic>
            </a:graphicData>
          </a:graphic>
        </wp:anchor>
      </w:drawing>
    </w:r>
  </w:p>
  <w:p w:rsidR="004615F8" w:rsidRDefault="004615F8">
    <w:pPr>
      <w:pStyle w:val="Header"/>
    </w:pPr>
  </w:p>
  <w:p w:rsidR="004615F8" w:rsidRDefault="004615F8">
    <w:pPr>
      <w:pStyle w:val="Header"/>
    </w:pPr>
    <w:r>
      <w:rPr>
        <w:b/>
        <w:bCs/>
        <w:noProof/>
        <w:color w:val="9B8F83"/>
      </w:rPr>
      <mc:AlternateContent>
        <mc:Choice Requires="wps">
          <w:drawing>
            <wp:anchor distT="0" distB="0" distL="114300" distR="114300" simplePos="0" relativeHeight="251658240" behindDoc="0" locked="0" layoutInCell="1" allowOverlap="1">
              <wp:simplePos x="0" y="0"/>
              <wp:positionH relativeFrom="column">
                <wp:posOffset>3977640</wp:posOffset>
              </wp:positionH>
              <wp:positionV relativeFrom="page">
                <wp:posOffset>1225550</wp:posOffset>
              </wp:positionV>
              <wp:extent cx="1899920" cy="390525"/>
              <wp:effectExtent l="0" t="0" r="5080" b="952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a:ext uri="{C572A759-6A51-4108-AA02-DFA0A04FC94B}"/>
                      </a:extLst>
                    </wps:spPr>
                    <wps:txbx>
                      <w:txbxContent>
                        <w:p w:rsidR="004615F8" w:rsidRPr="009B5CF1" w:rsidRDefault="004615F8" w:rsidP="00640949">
                          <w:pPr>
                            <w:pStyle w:val="BodyText2"/>
                            <w:spacing w:line="240" w:lineRule="auto"/>
                            <w:rPr>
                              <w:rFonts w:ascii="Calibri" w:hAnsi="Calibri"/>
                              <w:b w:val="0"/>
                              <w:bCs w:val="0"/>
                              <w:color w:val="62777F"/>
                              <w:sz w:val="32"/>
                              <w:szCs w:val="32"/>
                            </w:rPr>
                          </w:pPr>
                          <w:r w:rsidRPr="009B5CF1">
                            <w:rPr>
                              <w:rFonts w:ascii="Calibri" w:hAnsi="Calibri"/>
                              <w:color w:val="62777F"/>
                              <w:sz w:val="32"/>
                              <w:szCs w:val="32"/>
                            </w:rPr>
                            <w:t>memo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9" type="#_x0000_t202" style="position:absolute;left:0;text-align:left;margin-left:313.2pt;margin-top:96.5pt;width:149.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" stroked="f">
              <v:textbox inset="0,,0">
                <w:txbxContent>
                  <w:p w:rsidR="004615F8" w:rsidRPr="009B5CF1" w:rsidRDefault="004615F8" w:rsidP="00640949">
                    <w:pPr>
                      <w:pStyle w:val="BodyText2"/>
                      <w:spacing w:line="240" w:lineRule="auto"/>
                      <w:rPr>
                        <w:rFonts w:ascii="Calibri" w:hAnsi="Calibri"/>
                        <w:b w:val="0"/>
                        <w:bCs w:val="0"/>
                        <w:color w:val="62777F"/>
                        <w:sz w:val="32"/>
                        <w:szCs w:val="32"/>
                      </w:rPr>
                    </w:pPr>
                    <w:r w:rsidRPr="009B5CF1">
                      <w:rPr>
                        <w:rFonts w:ascii="Calibri" w:hAnsi="Calibri"/>
                        <w:color w:val="62777F"/>
                        <w:sz w:val="32"/>
                        <w:szCs w:val="32"/>
                      </w:rPr>
                      <w:t>memo</w:t>
                    </w:r>
                  </w:p>
                </w:txbxContent>
              </v:textbox>
              <w10:wrap anchory="page"/>
            </v:shape>
          </w:pict>
        </mc:Fallback>
      </mc:AlternateContent>
    </w:r>
  </w:p>
  <w:p w:rsidR="004615F8" w:rsidRDefault="004615F8">
    <w:pPr>
      <w:pStyle w:val="Header"/>
      <w:jc w:val="right"/>
      <w:rPr>
        <w:b/>
        <w:bCs/>
        <w:color w:val="9B8F83"/>
        <w:sz w:val="28"/>
      </w:rPr>
    </w:pPr>
  </w:p>
  <w:p w:rsidR="004615F8" w:rsidRDefault="004615F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F8" w:rsidRPr="00A6659E" w:rsidRDefault="004615F8" w:rsidP="00A665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pPr>
  </w:p>
  <w:p w:rsidR="004615F8" w:rsidRDefault="004615F8">
    <w:pPr>
      <w:pStyle w:val="Header"/>
      <w:jc w:val="right"/>
      <w:rPr>
        <w:b/>
        <w:bCs/>
        <w:color w:val="11479D"/>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35F6"/>
    <w:multiLevelType w:val="hybridMultilevel"/>
    <w:tmpl w:val="CEC85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2" w15:restartNumberingAfterBreak="0">
    <w:nsid w:val="3F8109DF"/>
    <w:multiLevelType w:val="hybridMultilevel"/>
    <w:tmpl w:val="CA8A9EE2"/>
    <w:lvl w:ilvl="0" w:tplc="DD3E1792">
      <w:start w:val="1"/>
      <w:numFmt w:val="bullet"/>
      <w:lvlText w:val="•"/>
      <w:lvlJc w:val="left"/>
      <w:pPr>
        <w:tabs>
          <w:tab w:val="num" w:pos="720"/>
        </w:tabs>
        <w:ind w:left="720" w:hanging="360"/>
      </w:pPr>
      <w:rPr>
        <w:rFonts w:ascii="Arial" w:hAnsi="Arial" w:hint="default"/>
      </w:rPr>
    </w:lvl>
    <w:lvl w:ilvl="1" w:tplc="9BB4B21C">
      <w:start w:val="1"/>
      <w:numFmt w:val="bullet"/>
      <w:lvlText w:val="•"/>
      <w:lvlJc w:val="left"/>
      <w:pPr>
        <w:tabs>
          <w:tab w:val="num" w:pos="1440"/>
        </w:tabs>
        <w:ind w:left="1440" w:hanging="360"/>
      </w:pPr>
      <w:rPr>
        <w:rFonts w:ascii="Arial" w:hAnsi="Arial" w:hint="default"/>
      </w:rPr>
    </w:lvl>
    <w:lvl w:ilvl="2" w:tplc="57D284A2" w:tentative="1">
      <w:start w:val="1"/>
      <w:numFmt w:val="bullet"/>
      <w:lvlText w:val="•"/>
      <w:lvlJc w:val="left"/>
      <w:pPr>
        <w:tabs>
          <w:tab w:val="num" w:pos="2160"/>
        </w:tabs>
        <w:ind w:left="2160" w:hanging="360"/>
      </w:pPr>
      <w:rPr>
        <w:rFonts w:ascii="Arial" w:hAnsi="Arial" w:hint="default"/>
      </w:rPr>
    </w:lvl>
    <w:lvl w:ilvl="3" w:tplc="BB5AE25C" w:tentative="1">
      <w:start w:val="1"/>
      <w:numFmt w:val="bullet"/>
      <w:lvlText w:val="•"/>
      <w:lvlJc w:val="left"/>
      <w:pPr>
        <w:tabs>
          <w:tab w:val="num" w:pos="2880"/>
        </w:tabs>
        <w:ind w:left="2880" w:hanging="360"/>
      </w:pPr>
      <w:rPr>
        <w:rFonts w:ascii="Arial" w:hAnsi="Arial" w:hint="default"/>
      </w:rPr>
    </w:lvl>
    <w:lvl w:ilvl="4" w:tplc="A05092DE" w:tentative="1">
      <w:start w:val="1"/>
      <w:numFmt w:val="bullet"/>
      <w:lvlText w:val="•"/>
      <w:lvlJc w:val="left"/>
      <w:pPr>
        <w:tabs>
          <w:tab w:val="num" w:pos="3600"/>
        </w:tabs>
        <w:ind w:left="3600" w:hanging="360"/>
      </w:pPr>
      <w:rPr>
        <w:rFonts w:ascii="Arial" w:hAnsi="Arial" w:hint="default"/>
      </w:rPr>
    </w:lvl>
    <w:lvl w:ilvl="5" w:tplc="B17698DA" w:tentative="1">
      <w:start w:val="1"/>
      <w:numFmt w:val="bullet"/>
      <w:lvlText w:val="•"/>
      <w:lvlJc w:val="left"/>
      <w:pPr>
        <w:tabs>
          <w:tab w:val="num" w:pos="4320"/>
        </w:tabs>
        <w:ind w:left="4320" w:hanging="360"/>
      </w:pPr>
      <w:rPr>
        <w:rFonts w:ascii="Arial" w:hAnsi="Arial" w:hint="default"/>
      </w:rPr>
    </w:lvl>
    <w:lvl w:ilvl="6" w:tplc="905E134E" w:tentative="1">
      <w:start w:val="1"/>
      <w:numFmt w:val="bullet"/>
      <w:lvlText w:val="•"/>
      <w:lvlJc w:val="left"/>
      <w:pPr>
        <w:tabs>
          <w:tab w:val="num" w:pos="5040"/>
        </w:tabs>
        <w:ind w:left="5040" w:hanging="360"/>
      </w:pPr>
      <w:rPr>
        <w:rFonts w:ascii="Arial" w:hAnsi="Arial" w:hint="default"/>
      </w:rPr>
    </w:lvl>
    <w:lvl w:ilvl="7" w:tplc="13A2914C" w:tentative="1">
      <w:start w:val="1"/>
      <w:numFmt w:val="bullet"/>
      <w:lvlText w:val="•"/>
      <w:lvlJc w:val="left"/>
      <w:pPr>
        <w:tabs>
          <w:tab w:val="num" w:pos="5760"/>
        </w:tabs>
        <w:ind w:left="5760" w:hanging="360"/>
      </w:pPr>
      <w:rPr>
        <w:rFonts w:ascii="Arial" w:hAnsi="Arial" w:hint="default"/>
      </w:rPr>
    </w:lvl>
    <w:lvl w:ilvl="8" w:tplc="9EEC2F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0DF21B4"/>
    <w:multiLevelType w:val="hybridMultilevel"/>
    <w:tmpl w:val="56CAE57C"/>
    <w:lvl w:ilvl="0" w:tplc="8AD80128">
      <w:start w:val="1"/>
      <w:numFmt w:val="bullet"/>
      <w:lvlText w:val="•"/>
      <w:lvlJc w:val="left"/>
      <w:pPr>
        <w:tabs>
          <w:tab w:val="num" w:pos="720"/>
        </w:tabs>
        <w:ind w:left="720" w:hanging="360"/>
      </w:pPr>
      <w:rPr>
        <w:rFonts w:ascii="Arial" w:hAnsi="Arial" w:hint="default"/>
      </w:rPr>
    </w:lvl>
    <w:lvl w:ilvl="1" w:tplc="9BAA6358" w:tentative="1">
      <w:start w:val="1"/>
      <w:numFmt w:val="bullet"/>
      <w:lvlText w:val="•"/>
      <w:lvlJc w:val="left"/>
      <w:pPr>
        <w:tabs>
          <w:tab w:val="num" w:pos="1440"/>
        </w:tabs>
        <w:ind w:left="1440" w:hanging="360"/>
      </w:pPr>
      <w:rPr>
        <w:rFonts w:ascii="Arial" w:hAnsi="Arial" w:hint="default"/>
      </w:rPr>
    </w:lvl>
    <w:lvl w:ilvl="2" w:tplc="9A648658" w:tentative="1">
      <w:start w:val="1"/>
      <w:numFmt w:val="bullet"/>
      <w:lvlText w:val="•"/>
      <w:lvlJc w:val="left"/>
      <w:pPr>
        <w:tabs>
          <w:tab w:val="num" w:pos="2160"/>
        </w:tabs>
        <w:ind w:left="2160" w:hanging="360"/>
      </w:pPr>
      <w:rPr>
        <w:rFonts w:ascii="Arial" w:hAnsi="Arial" w:hint="default"/>
      </w:rPr>
    </w:lvl>
    <w:lvl w:ilvl="3" w:tplc="798ED6D6" w:tentative="1">
      <w:start w:val="1"/>
      <w:numFmt w:val="bullet"/>
      <w:lvlText w:val="•"/>
      <w:lvlJc w:val="left"/>
      <w:pPr>
        <w:tabs>
          <w:tab w:val="num" w:pos="2880"/>
        </w:tabs>
        <w:ind w:left="2880" w:hanging="360"/>
      </w:pPr>
      <w:rPr>
        <w:rFonts w:ascii="Arial" w:hAnsi="Arial" w:hint="default"/>
      </w:rPr>
    </w:lvl>
    <w:lvl w:ilvl="4" w:tplc="86C81A64" w:tentative="1">
      <w:start w:val="1"/>
      <w:numFmt w:val="bullet"/>
      <w:lvlText w:val="•"/>
      <w:lvlJc w:val="left"/>
      <w:pPr>
        <w:tabs>
          <w:tab w:val="num" w:pos="3600"/>
        </w:tabs>
        <w:ind w:left="3600" w:hanging="360"/>
      </w:pPr>
      <w:rPr>
        <w:rFonts w:ascii="Arial" w:hAnsi="Arial" w:hint="default"/>
      </w:rPr>
    </w:lvl>
    <w:lvl w:ilvl="5" w:tplc="AFEED1B0" w:tentative="1">
      <w:start w:val="1"/>
      <w:numFmt w:val="bullet"/>
      <w:lvlText w:val="•"/>
      <w:lvlJc w:val="left"/>
      <w:pPr>
        <w:tabs>
          <w:tab w:val="num" w:pos="4320"/>
        </w:tabs>
        <w:ind w:left="4320" w:hanging="360"/>
      </w:pPr>
      <w:rPr>
        <w:rFonts w:ascii="Arial" w:hAnsi="Arial" w:hint="default"/>
      </w:rPr>
    </w:lvl>
    <w:lvl w:ilvl="6" w:tplc="05DC4268" w:tentative="1">
      <w:start w:val="1"/>
      <w:numFmt w:val="bullet"/>
      <w:lvlText w:val="•"/>
      <w:lvlJc w:val="left"/>
      <w:pPr>
        <w:tabs>
          <w:tab w:val="num" w:pos="5040"/>
        </w:tabs>
        <w:ind w:left="5040" w:hanging="360"/>
      </w:pPr>
      <w:rPr>
        <w:rFonts w:ascii="Arial" w:hAnsi="Arial" w:hint="default"/>
      </w:rPr>
    </w:lvl>
    <w:lvl w:ilvl="7" w:tplc="0D422372" w:tentative="1">
      <w:start w:val="1"/>
      <w:numFmt w:val="bullet"/>
      <w:lvlText w:val="•"/>
      <w:lvlJc w:val="left"/>
      <w:pPr>
        <w:tabs>
          <w:tab w:val="num" w:pos="5760"/>
        </w:tabs>
        <w:ind w:left="5760" w:hanging="360"/>
      </w:pPr>
      <w:rPr>
        <w:rFonts w:ascii="Arial" w:hAnsi="Arial" w:hint="default"/>
      </w:rPr>
    </w:lvl>
    <w:lvl w:ilvl="8" w:tplc="2EC0D2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5" w15:restartNumberingAfterBreak="0">
    <w:nsid w:val="72A2119A"/>
    <w:multiLevelType w:val="hybridMultilevel"/>
    <w:tmpl w:val="E6BA2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95"/>
  <w:drawingGridVerticalSpacing w:val="1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7E7"/>
    <w:rsid w:val="00003725"/>
    <w:rsid w:val="0003765A"/>
    <w:rsid w:val="00042D9F"/>
    <w:rsid w:val="00061257"/>
    <w:rsid w:val="0006234F"/>
    <w:rsid w:val="00070C64"/>
    <w:rsid w:val="00070F71"/>
    <w:rsid w:val="00074305"/>
    <w:rsid w:val="00086FBB"/>
    <w:rsid w:val="000A12DD"/>
    <w:rsid w:val="000B13C7"/>
    <w:rsid w:val="000D189F"/>
    <w:rsid w:val="000E2B43"/>
    <w:rsid w:val="000E455A"/>
    <w:rsid w:val="000E5D18"/>
    <w:rsid w:val="000E7F38"/>
    <w:rsid w:val="000F6563"/>
    <w:rsid w:val="001201AE"/>
    <w:rsid w:val="00131BD0"/>
    <w:rsid w:val="00133C84"/>
    <w:rsid w:val="0013487D"/>
    <w:rsid w:val="001348AA"/>
    <w:rsid w:val="001435DA"/>
    <w:rsid w:val="00167C76"/>
    <w:rsid w:val="001778D4"/>
    <w:rsid w:val="001C6263"/>
    <w:rsid w:val="001D206C"/>
    <w:rsid w:val="001E043E"/>
    <w:rsid w:val="001E2C99"/>
    <w:rsid w:val="001E787B"/>
    <w:rsid w:val="001F1703"/>
    <w:rsid w:val="001F263C"/>
    <w:rsid w:val="001F69EC"/>
    <w:rsid w:val="00206947"/>
    <w:rsid w:val="00216A6B"/>
    <w:rsid w:val="002179A3"/>
    <w:rsid w:val="00222799"/>
    <w:rsid w:val="00230DF9"/>
    <w:rsid w:val="00243563"/>
    <w:rsid w:val="0025250D"/>
    <w:rsid w:val="002537A9"/>
    <w:rsid w:val="00283AE0"/>
    <w:rsid w:val="0029359C"/>
    <w:rsid w:val="0029444B"/>
    <w:rsid w:val="002B6A00"/>
    <w:rsid w:val="002C7C46"/>
    <w:rsid w:val="00301C38"/>
    <w:rsid w:val="00312421"/>
    <w:rsid w:val="00332366"/>
    <w:rsid w:val="00336BB8"/>
    <w:rsid w:val="00344DC8"/>
    <w:rsid w:val="00345057"/>
    <w:rsid w:val="00372C64"/>
    <w:rsid w:val="003A591C"/>
    <w:rsid w:val="003D4880"/>
    <w:rsid w:val="003D7A66"/>
    <w:rsid w:val="003F35D0"/>
    <w:rsid w:val="0040237A"/>
    <w:rsid w:val="00405F0D"/>
    <w:rsid w:val="004117E7"/>
    <w:rsid w:val="00426E7E"/>
    <w:rsid w:val="004420EF"/>
    <w:rsid w:val="0045170B"/>
    <w:rsid w:val="004615F8"/>
    <w:rsid w:val="00461A66"/>
    <w:rsid w:val="00466D7E"/>
    <w:rsid w:val="00483C7E"/>
    <w:rsid w:val="00487571"/>
    <w:rsid w:val="004A75A7"/>
    <w:rsid w:val="004B7EB7"/>
    <w:rsid w:val="004C5BB7"/>
    <w:rsid w:val="004D7AE0"/>
    <w:rsid w:val="004E3478"/>
    <w:rsid w:val="004F0447"/>
    <w:rsid w:val="00504071"/>
    <w:rsid w:val="00516A05"/>
    <w:rsid w:val="00516EA2"/>
    <w:rsid w:val="0053110A"/>
    <w:rsid w:val="00552B89"/>
    <w:rsid w:val="005565AE"/>
    <w:rsid w:val="0055727C"/>
    <w:rsid w:val="00557457"/>
    <w:rsid w:val="00580325"/>
    <w:rsid w:val="0058419E"/>
    <w:rsid w:val="00584AB1"/>
    <w:rsid w:val="005A4417"/>
    <w:rsid w:val="005B63A7"/>
    <w:rsid w:val="005C424C"/>
    <w:rsid w:val="005D63CE"/>
    <w:rsid w:val="005F6F7F"/>
    <w:rsid w:val="00613140"/>
    <w:rsid w:val="0061635D"/>
    <w:rsid w:val="00616AFD"/>
    <w:rsid w:val="006248C8"/>
    <w:rsid w:val="00630399"/>
    <w:rsid w:val="00640949"/>
    <w:rsid w:val="00642CD5"/>
    <w:rsid w:val="00663315"/>
    <w:rsid w:val="0067643D"/>
    <w:rsid w:val="00680C3D"/>
    <w:rsid w:val="00684A00"/>
    <w:rsid w:val="006A1711"/>
    <w:rsid w:val="006A4CDB"/>
    <w:rsid w:val="006A7709"/>
    <w:rsid w:val="006D1D67"/>
    <w:rsid w:val="006D6D5A"/>
    <w:rsid w:val="006E6C8A"/>
    <w:rsid w:val="0070027E"/>
    <w:rsid w:val="007252AA"/>
    <w:rsid w:val="00787E50"/>
    <w:rsid w:val="007912FB"/>
    <w:rsid w:val="00795F64"/>
    <w:rsid w:val="007A3733"/>
    <w:rsid w:val="007C44E7"/>
    <w:rsid w:val="007C634D"/>
    <w:rsid w:val="007D0886"/>
    <w:rsid w:val="007E7144"/>
    <w:rsid w:val="007F78A2"/>
    <w:rsid w:val="00805FCA"/>
    <w:rsid w:val="00806CFB"/>
    <w:rsid w:val="00827D35"/>
    <w:rsid w:val="00830B1F"/>
    <w:rsid w:val="0089460C"/>
    <w:rsid w:val="008A7C8A"/>
    <w:rsid w:val="008A7F5C"/>
    <w:rsid w:val="008C2960"/>
    <w:rsid w:val="008C3A1A"/>
    <w:rsid w:val="008D1FDB"/>
    <w:rsid w:val="008D28DA"/>
    <w:rsid w:val="008D79EC"/>
    <w:rsid w:val="008E2717"/>
    <w:rsid w:val="008F3BC2"/>
    <w:rsid w:val="008F65B2"/>
    <w:rsid w:val="00900A6D"/>
    <w:rsid w:val="00913289"/>
    <w:rsid w:val="00914C23"/>
    <w:rsid w:val="009157E5"/>
    <w:rsid w:val="00925F8A"/>
    <w:rsid w:val="00945BE7"/>
    <w:rsid w:val="0095011D"/>
    <w:rsid w:val="00954D82"/>
    <w:rsid w:val="009948A8"/>
    <w:rsid w:val="0099618B"/>
    <w:rsid w:val="009A16D3"/>
    <w:rsid w:val="009A3F14"/>
    <w:rsid w:val="009B5CF1"/>
    <w:rsid w:val="009B640F"/>
    <w:rsid w:val="009B7B71"/>
    <w:rsid w:val="009D0FCB"/>
    <w:rsid w:val="009D5FF9"/>
    <w:rsid w:val="009D60E5"/>
    <w:rsid w:val="009D6D7F"/>
    <w:rsid w:val="009D7654"/>
    <w:rsid w:val="009E3FF5"/>
    <w:rsid w:val="009F2766"/>
    <w:rsid w:val="00A329E7"/>
    <w:rsid w:val="00A33F86"/>
    <w:rsid w:val="00A40C0B"/>
    <w:rsid w:val="00A43F82"/>
    <w:rsid w:val="00A4681C"/>
    <w:rsid w:val="00A557B3"/>
    <w:rsid w:val="00A6659E"/>
    <w:rsid w:val="00A817E9"/>
    <w:rsid w:val="00A92F2F"/>
    <w:rsid w:val="00A93823"/>
    <w:rsid w:val="00AB3375"/>
    <w:rsid w:val="00AE0CBF"/>
    <w:rsid w:val="00AE48D9"/>
    <w:rsid w:val="00AE6B96"/>
    <w:rsid w:val="00AF09FB"/>
    <w:rsid w:val="00B01495"/>
    <w:rsid w:val="00B24805"/>
    <w:rsid w:val="00B3030D"/>
    <w:rsid w:val="00B31D4A"/>
    <w:rsid w:val="00B44C6C"/>
    <w:rsid w:val="00B478E2"/>
    <w:rsid w:val="00B55D3E"/>
    <w:rsid w:val="00B57B7F"/>
    <w:rsid w:val="00B769F5"/>
    <w:rsid w:val="00B8465D"/>
    <w:rsid w:val="00B922C1"/>
    <w:rsid w:val="00BA55AD"/>
    <w:rsid w:val="00BC48E3"/>
    <w:rsid w:val="00BC572B"/>
    <w:rsid w:val="00BD1346"/>
    <w:rsid w:val="00BE68DC"/>
    <w:rsid w:val="00BF378E"/>
    <w:rsid w:val="00C015D1"/>
    <w:rsid w:val="00C02169"/>
    <w:rsid w:val="00C1732E"/>
    <w:rsid w:val="00C212B5"/>
    <w:rsid w:val="00C222A5"/>
    <w:rsid w:val="00C237C2"/>
    <w:rsid w:val="00C33E24"/>
    <w:rsid w:val="00C375EA"/>
    <w:rsid w:val="00C4276B"/>
    <w:rsid w:val="00C45268"/>
    <w:rsid w:val="00C64E7A"/>
    <w:rsid w:val="00C67074"/>
    <w:rsid w:val="00C87BD6"/>
    <w:rsid w:val="00C97E69"/>
    <w:rsid w:val="00CB5507"/>
    <w:rsid w:val="00CD0FC0"/>
    <w:rsid w:val="00CD2F10"/>
    <w:rsid w:val="00CD30BF"/>
    <w:rsid w:val="00D11441"/>
    <w:rsid w:val="00D11B72"/>
    <w:rsid w:val="00D16F11"/>
    <w:rsid w:val="00D23751"/>
    <w:rsid w:val="00D37C0B"/>
    <w:rsid w:val="00D501CA"/>
    <w:rsid w:val="00D67AAA"/>
    <w:rsid w:val="00D773A4"/>
    <w:rsid w:val="00D90CE9"/>
    <w:rsid w:val="00DA40B4"/>
    <w:rsid w:val="00DB011C"/>
    <w:rsid w:val="00DB22CF"/>
    <w:rsid w:val="00DB5514"/>
    <w:rsid w:val="00DC13B8"/>
    <w:rsid w:val="00DC42B7"/>
    <w:rsid w:val="00DC631B"/>
    <w:rsid w:val="00DD0417"/>
    <w:rsid w:val="00DE1831"/>
    <w:rsid w:val="00DE462A"/>
    <w:rsid w:val="00DE6990"/>
    <w:rsid w:val="00E231FB"/>
    <w:rsid w:val="00E24EA1"/>
    <w:rsid w:val="00E25521"/>
    <w:rsid w:val="00E314A2"/>
    <w:rsid w:val="00E3199F"/>
    <w:rsid w:val="00E64733"/>
    <w:rsid w:val="00EB574C"/>
    <w:rsid w:val="00EC40B2"/>
    <w:rsid w:val="00EC78D2"/>
    <w:rsid w:val="00EE6C15"/>
    <w:rsid w:val="00F0601D"/>
    <w:rsid w:val="00F2460A"/>
    <w:rsid w:val="00F259B0"/>
    <w:rsid w:val="00F34514"/>
    <w:rsid w:val="00F5042A"/>
    <w:rsid w:val="00F547D0"/>
    <w:rsid w:val="00F67EE9"/>
    <w:rsid w:val="00F720EE"/>
    <w:rsid w:val="00F83358"/>
    <w:rsid w:val="00F90888"/>
    <w:rsid w:val="00F9763E"/>
    <w:rsid w:val="00FC4D52"/>
    <w:rsid w:val="00FD5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823"/>
    <w:pPr>
      <w:jc w:val="both"/>
    </w:pPr>
    <w:rPr>
      <w:rFonts w:ascii="Arial" w:hAnsi="Arial"/>
      <w:spacing w:val="-5"/>
    </w:rPr>
  </w:style>
  <w:style w:type="paragraph" w:styleId="Heading1">
    <w:name w:val="heading 1"/>
    <w:basedOn w:val="HeadingBase"/>
    <w:next w:val="BodyText"/>
    <w:qFormat/>
    <w:rsid w:val="00A93823"/>
    <w:pPr>
      <w:spacing w:after="220"/>
      <w:jc w:val="left"/>
      <w:outlineLvl w:val="0"/>
    </w:pPr>
  </w:style>
  <w:style w:type="paragraph" w:styleId="Heading2">
    <w:name w:val="heading 2"/>
    <w:basedOn w:val="HeadingBase"/>
    <w:next w:val="BodyText"/>
    <w:qFormat/>
    <w:rsid w:val="00A93823"/>
    <w:pPr>
      <w:jc w:val="left"/>
      <w:outlineLvl w:val="1"/>
    </w:pPr>
    <w:rPr>
      <w:sz w:val="18"/>
    </w:rPr>
  </w:style>
  <w:style w:type="paragraph" w:styleId="Heading3">
    <w:name w:val="heading 3"/>
    <w:basedOn w:val="HeadingBase"/>
    <w:next w:val="BodyText"/>
    <w:qFormat/>
    <w:rsid w:val="00A93823"/>
    <w:pPr>
      <w:spacing w:after="220"/>
      <w:jc w:val="left"/>
      <w:outlineLvl w:val="2"/>
    </w:pPr>
    <w:rPr>
      <w:rFonts w:ascii="Arial" w:hAnsi="Arial"/>
      <w:sz w:val="22"/>
    </w:rPr>
  </w:style>
  <w:style w:type="paragraph" w:styleId="Heading4">
    <w:name w:val="heading 4"/>
    <w:basedOn w:val="HeadingBase"/>
    <w:next w:val="BodyText"/>
    <w:qFormat/>
    <w:rsid w:val="00A93823"/>
    <w:pPr>
      <w:ind w:left="360"/>
      <w:outlineLvl w:val="3"/>
    </w:pPr>
    <w:rPr>
      <w:spacing w:val="-5"/>
      <w:sz w:val="18"/>
    </w:rPr>
  </w:style>
  <w:style w:type="paragraph" w:styleId="Heading5">
    <w:name w:val="heading 5"/>
    <w:basedOn w:val="HeadingBase"/>
    <w:next w:val="BodyText"/>
    <w:qFormat/>
    <w:rsid w:val="00A93823"/>
    <w:pPr>
      <w:ind w:left="720"/>
      <w:outlineLvl w:val="4"/>
    </w:pPr>
    <w:rPr>
      <w:spacing w:val="-5"/>
      <w:sz w:val="18"/>
    </w:rPr>
  </w:style>
  <w:style w:type="paragraph" w:styleId="Heading6">
    <w:name w:val="heading 6"/>
    <w:basedOn w:val="HeadingBase"/>
    <w:next w:val="BodyText"/>
    <w:qFormat/>
    <w:rsid w:val="00A93823"/>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A93823"/>
    <w:pPr>
      <w:spacing w:before="220" w:after="220" w:line="220" w:lineRule="atLeast"/>
    </w:pPr>
  </w:style>
  <w:style w:type="paragraph" w:styleId="Salutation">
    <w:name w:val="Salutation"/>
    <w:basedOn w:val="Normal"/>
    <w:next w:val="SubjectLine"/>
    <w:rsid w:val="00A93823"/>
    <w:pPr>
      <w:spacing w:before="220" w:after="220" w:line="220" w:lineRule="atLeast"/>
      <w:jc w:val="left"/>
    </w:pPr>
  </w:style>
  <w:style w:type="paragraph" w:styleId="BodyText">
    <w:name w:val="Body Text"/>
    <w:basedOn w:val="Normal"/>
    <w:link w:val="BodyTextChar"/>
    <w:rsid w:val="00A93823"/>
    <w:pPr>
      <w:spacing w:after="220" w:line="220" w:lineRule="atLeast"/>
    </w:pPr>
  </w:style>
  <w:style w:type="paragraph" w:customStyle="1" w:styleId="CcList">
    <w:name w:val="Cc List"/>
    <w:basedOn w:val="Normal"/>
    <w:rsid w:val="00A93823"/>
    <w:pPr>
      <w:keepLines/>
      <w:spacing w:line="220" w:lineRule="atLeast"/>
      <w:ind w:left="360" w:hanging="360"/>
    </w:pPr>
  </w:style>
  <w:style w:type="paragraph" w:styleId="Closing">
    <w:name w:val="Closing"/>
    <w:basedOn w:val="Normal"/>
    <w:next w:val="Signature"/>
    <w:rsid w:val="00A93823"/>
    <w:pPr>
      <w:keepNext/>
      <w:spacing w:after="60" w:line="220" w:lineRule="atLeast"/>
    </w:pPr>
  </w:style>
  <w:style w:type="paragraph" w:styleId="Signature">
    <w:name w:val="Signature"/>
    <w:basedOn w:val="Normal"/>
    <w:next w:val="SignatureJobTitle"/>
    <w:rsid w:val="00A93823"/>
    <w:pPr>
      <w:keepNext/>
      <w:spacing w:before="880" w:line="220" w:lineRule="atLeast"/>
      <w:jc w:val="left"/>
    </w:pPr>
  </w:style>
  <w:style w:type="paragraph" w:customStyle="1" w:styleId="CompanyName">
    <w:name w:val="Company Name"/>
    <w:basedOn w:val="Normal"/>
    <w:rsid w:val="00A93823"/>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link w:val="DateChar"/>
    <w:rsid w:val="00A93823"/>
    <w:pPr>
      <w:spacing w:after="220" w:line="220" w:lineRule="atLeast"/>
    </w:pPr>
  </w:style>
  <w:style w:type="character" w:styleId="Emphasis">
    <w:name w:val="Emphasis"/>
    <w:qFormat/>
    <w:rsid w:val="00A93823"/>
    <w:rPr>
      <w:rFonts w:ascii="Arial Black" w:hAnsi="Arial Black"/>
      <w:sz w:val="18"/>
    </w:rPr>
  </w:style>
  <w:style w:type="paragraph" w:customStyle="1" w:styleId="Enclosure">
    <w:name w:val="Enclosure"/>
    <w:basedOn w:val="Normal"/>
    <w:next w:val="CcList"/>
    <w:rsid w:val="00A93823"/>
    <w:pPr>
      <w:keepNext/>
      <w:keepLines/>
      <w:spacing w:after="220" w:line="220" w:lineRule="atLeast"/>
    </w:pPr>
  </w:style>
  <w:style w:type="paragraph" w:customStyle="1" w:styleId="HeadingBase">
    <w:name w:val="Heading Base"/>
    <w:basedOn w:val="Normal"/>
    <w:next w:val="BodyText"/>
    <w:rsid w:val="00A93823"/>
    <w:pPr>
      <w:keepNext/>
      <w:keepLines/>
      <w:spacing w:line="220" w:lineRule="atLeast"/>
    </w:pPr>
    <w:rPr>
      <w:rFonts w:ascii="Arial Black" w:hAnsi="Arial Black"/>
      <w:spacing w:val="-10"/>
      <w:kern w:val="20"/>
    </w:rPr>
  </w:style>
  <w:style w:type="paragraph" w:customStyle="1" w:styleId="InsideAddress">
    <w:name w:val="Inside Address"/>
    <w:basedOn w:val="Normal"/>
    <w:rsid w:val="00A93823"/>
    <w:pPr>
      <w:spacing w:line="220" w:lineRule="atLeast"/>
    </w:pPr>
  </w:style>
  <w:style w:type="paragraph" w:customStyle="1" w:styleId="InsideAddressName">
    <w:name w:val="Inside Address Name"/>
    <w:basedOn w:val="InsideAddress"/>
    <w:next w:val="InsideAddress"/>
    <w:rsid w:val="00A93823"/>
    <w:pPr>
      <w:spacing w:before="220"/>
    </w:pPr>
  </w:style>
  <w:style w:type="paragraph" w:customStyle="1" w:styleId="MailingInstructions">
    <w:name w:val="Mailing Instructions"/>
    <w:basedOn w:val="Normal"/>
    <w:next w:val="InsideAddressName"/>
    <w:rsid w:val="00A93823"/>
    <w:pPr>
      <w:spacing w:after="220" w:line="220" w:lineRule="atLeast"/>
    </w:pPr>
    <w:rPr>
      <w:caps/>
    </w:rPr>
  </w:style>
  <w:style w:type="paragraph" w:customStyle="1" w:styleId="ReferenceInitials">
    <w:name w:val="Reference Initials"/>
    <w:basedOn w:val="Normal"/>
    <w:next w:val="Enclosure"/>
    <w:rsid w:val="00A93823"/>
    <w:pPr>
      <w:keepNext/>
      <w:keepLines/>
      <w:spacing w:before="220" w:line="220" w:lineRule="atLeast"/>
    </w:pPr>
  </w:style>
  <w:style w:type="paragraph" w:customStyle="1" w:styleId="ReferenceLine">
    <w:name w:val="Reference Line"/>
    <w:basedOn w:val="Normal"/>
    <w:next w:val="MailingInstructions"/>
    <w:rsid w:val="00A93823"/>
    <w:pPr>
      <w:spacing w:after="220" w:line="220" w:lineRule="atLeast"/>
      <w:jc w:val="left"/>
    </w:pPr>
  </w:style>
  <w:style w:type="paragraph" w:customStyle="1" w:styleId="ReturnAddress">
    <w:name w:val="Return Address"/>
    <w:basedOn w:val="Normal"/>
    <w:rsid w:val="00A93823"/>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A93823"/>
    <w:pPr>
      <w:spacing w:before="0"/>
    </w:pPr>
  </w:style>
  <w:style w:type="paragraph" w:customStyle="1" w:styleId="SignatureJobTitle">
    <w:name w:val="Signature Job Title"/>
    <w:basedOn w:val="Signature"/>
    <w:next w:val="SignatureCompany"/>
    <w:rsid w:val="00A93823"/>
    <w:pPr>
      <w:spacing w:before="0"/>
    </w:pPr>
  </w:style>
  <w:style w:type="character" w:customStyle="1" w:styleId="Slogan">
    <w:name w:val="Slogan"/>
    <w:basedOn w:val="DefaultParagraphFont"/>
    <w:rsid w:val="00A93823"/>
    <w:rPr>
      <w:rFonts w:ascii="Arial Black" w:hAnsi="Arial Black"/>
      <w:sz w:val="18"/>
    </w:rPr>
  </w:style>
  <w:style w:type="paragraph" w:customStyle="1" w:styleId="SubjectLine">
    <w:name w:val="Subject Line"/>
    <w:basedOn w:val="Normal"/>
    <w:next w:val="BodyText"/>
    <w:rsid w:val="00A93823"/>
    <w:pPr>
      <w:spacing w:after="220" w:line="220" w:lineRule="atLeast"/>
      <w:jc w:val="left"/>
    </w:pPr>
    <w:rPr>
      <w:rFonts w:ascii="Arial Black" w:hAnsi="Arial Black"/>
      <w:spacing w:val="-10"/>
    </w:rPr>
  </w:style>
  <w:style w:type="paragraph" w:styleId="Header">
    <w:name w:val="header"/>
    <w:basedOn w:val="Normal"/>
    <w:rsid w:val="00A93823"/>
    <w:pPr>
      <w:tabs>
        <w:tab w:val="center" w:pos="4320"/>
        <w:tab w:val="right" w:pos="8640"/>
      </w:tabs>
    </w:pPr>
  </w:style>
  <w:style w:type="paragraph" w:styleId="Footer">
    <w:name w:val="footer"/>
    <w:basedOn w:val="Normal"/>
    <w:link w:val="FooterChar"/>
    <w:rsid w:val="00A93823"/>
    <w:pPr>
      <w:tabs>
        <w:tab w:val="center" w:pos="4320"/>
        <w:tab w:val="right" w:pos="8640"/>
      </w:tabs>
    </w:pPr>
  </w:style>
  <w:style w:type="character" w:styleId="Hyperlink">
    <w:name w:val="Hyperlink"/>
    <w:basedOn w:val="DefaultParagraphFont"/>
    <w:rsid w:val="00A93823"/>
    <w:rPr>
      <w:color w:val="0000FF"/>
      <w:u w:val="single"/>
    </w:rPr>
  </w:style>
  <w:style w:type="paragraph" w:styleId="List">
    <w:name w:val="List"/>
    <w:basedOn w:val="BodyText"/>
    <w:rsid w:val="00A93823"/>
    <w:pPr>
      <w:ind w:left="360" w:hanging="360"/>
    </w:pPr>
  </w:style>
  <w:style w:type="paragraph" w:styleId="ListBullet">
    <w:name w:val="List Bullet"/>
    <w:basedOn w:val="List"/>
    <w:autoRedefine/>
    <w:rsid w:val="00A93823"/>
    <w:pPr>
      <w:numPr>
        <w:numId w:val="1"/>
      </w:numPr>
    </w:pPr>
  </w:style>
  <w:style w:type="paragraph" w:styleId="ListNumber">
    <w:name w:val="List Number"/>
    <w:basedOn w:val="BodyText"/>
    <w:rsid w:val="00A93823"/>
    <w:pPr>
      <w:numPr>
        <w:numId w:val="2"/>
      </w:numPr>
    </w:pPr>
  </w:style>
  <w:style w:type="character" w:styleId="FollowedHyperlink">
    <w:name w:val="FollowedHyperlink"/>
    <w:basedOn w:val="DefaultParagraphFont"/>
    <w:rsid w:val="00A93823"/>
    <w:rPr>
      <w:color w:val="800080"/>
      <w:u w:val="single"/>
    </w:rPr>
  </w:style>
  <w:style w:type="paragraph" w:styleId="BodyText2">
    <w:name w:val="Body Text 2"/>
    <w:basedOn w:val="Normal"/>
    <w:rsid w:val="00A93823"/>
    <w:pPr>
      <w:spacing w:line="180" w:lineRule="atLeast"/>
      <w:jc w:val="right"/>
    </w:pPr>
    <w:rPr>
      <w:rFonts w:cs="Arial"/>
      <w:b/>
      <w:bCs/>
      <w:color w:val="9B8F83"/>
      <w:spacing w:val="0"/>
      <w:sz w:val="13"/>
      <w:szCs w:val="24"/>
    </w:rPr>
  </w:style>
  <w:style w:type="character" w:styleId="PageNumber">
    <w:name w:val="page number"/>
    <w:basedOn w:val="DefaultParagraphFont"/>
    <w:rsid w:val="00A93823"/>
  </w:style>
  <w:style w:type="character" w:customStyle="1" w:styleId="FooterChar">
    <w:name w:val="Footer Char"/>
    <w:basedOn w:val="DefaultParagraphFont"/>
    <w:link w:val="Footer"/>
    <w:rsid w:val="008D28DA"/>
    <w:rPr>
      <w:rFonts w:ascii="Arial" w:hAnsi="Arial"/>
      <w:spacing w:val="-5"/>
    </w:rPr>
  </w:style>
  <w:style w:type="paragraph" w:styleId="BalloonText">
    <w:name w:val="Balloon Text"/>
    <w:basedOn w:val="Normal"/>
    <w:link w:val="BalloonTextChar"/>
    <w:rsid w:val="009F2766"/>
    <w:rPr>
      <w:rFonts w:ascii="Lucida Grande" w:hAnsi="Lucida Grande" w:cs="Lucida Grande"/>
      <w:sz w:val="18"/>
      <w:szCs w:val="18"/>
    </w:rPr>
  </w:style>
  <w:style w:type="character" w:customStyle="1" w:styleId="BalloonTextChar">
    <w:name w:val="Balloon Text Char"/>
    <w:basedOn w:val="DefaultParagraphFont"/>
    <w:link w:val="BalloonText"/>
    <w:rsid w:val="009F2766"/>
    <w:rPr>
      <w:rFonts w:ascii="Lucida Grande" w:hAnsi="Lucida Grande" w:cs="Lucida Grande"/>
      <w:spacing w:val="-5"/>
      <w:sz w:val="18"/>
      <w:szCs w:val="18"/>
    </w:rPr>
  </w:style>
  <w:style w:type="character" w:customStyle="1" w:styleId="BodyTextChar">
    <w:name w:val="Body Text Char"/>
    <w:basedOn w:val="DefaultParagraphFont"/>
    <w:link w:val="BodyText"/>
    <w:rsid w:val="00CB5507"/>
    <w:rPr>
      <w:rFonts w:ascii="Arial" w:hAnsi="Arial"/>
      <w:spacing w:val="-5"/>
    </w:rPr>
  </w:style>
  <w:style w:type="character" w:customStyle="1" w:styleId="DateChar">
    <w:name w:val="Date Char"/>
    <w:basedOn w:val="DefaultParagraphFont"/>
    <w:link w:val="Date"/>
    <w:rsid w:val="00CB5507"/>
    <w:rPr>
      <w:rFonts w:ascii="Arial" w:hAnsi="Arial"/>
      <w:spacing w:val="-5"/>
    </w:rPr>
  </w:style>
  <w:style w:type="character" w:styleId="PlaceholderText">
    <w:name w:val="Placeholder Text"/>
    <w:basedOn w:val="DefaultParagraphFont"/>
    <w:uiPriority w:val="99"/>
    <w:semiHidden/>
    <w:rsid w:val="00EE6C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26210">
      <w:bodyDiv w:val="1"/>
      <w:marLeft w:val="0"/>
      <w:marRight w:val="0"/>
      <w:marTop w:val="0"/>
      <w:marBottom w:val="0"/>
      <w:divBdr>
        <w:top w:val="none" w:sz="0" w:space="0" w:color="auto"/>
        <w:left w:val="none" w:sz="0" w:space="0" w:color="auto"/>
        <w:bottom w:val="none" w:sz="0" w:space="0" w:color="auto"/>
        <w:right w:val="none" w:sz="0" w:space="0" w:color="auto"/>
      </w:divBdr>
      <w:divsChild>
        <w:div w:id="1997412027">
          <w:marLeft w:val="547"/>
          <w:marRight w:val="0"/>
          <w:marTop w:val="240"/>
          <w:marBottom w:val="0"/>
          <w:divBdr>
            <w:top w:val="none" w:sz="0" w:space="0" w:color="auto"/>
            <w:left w:val="none" w:sz="0" w:space="0" w:color="auto"/>
            <w:bottom w:val="none" w:sz="0" w:space="0" w:color="auto"/>
            <w:right w:val="none" w:sz="0" w:space="0" w:color="auto"/>
          </w:divBdr>
        </w:div>
      </w:divsChild>
    </w:div>
    <w:div w:id="1601452056">
      <w:bodyDiv w:val="1"/>
      <w:marLeft w:val="0"/>
      <w:marRight w:val="0"/>
      <w:marTop w:val="0"/>
      <w:marBottom w:val="0"/>
      <w:divBdr>
        <w:top w:val="none" w:sz="0" w:space="0" w:color="auto"/>
        <w:left w:val="none" w:sz="0" w:space="0" w:color="auto"/>
        <w:bottom w:val="none" w:sz="0" w:space="0" w:color="auto"/>
        <w:right w:val="none" w:sz="0" w:space="0" w:color="auto"/>
      </w:divBdr>
      <w:divsChild>
        <w:div w:id="1285118436">
          <w:marLeft w:val="0"/>
          <w:marRight w:val="0"/>
          <w:marTop w:val="0"/>
          <w:marBottom w:val="0"/>
          <w:divBdr>
            <w:top w:val="none" w:sz="0" w:space="0" w:color="auto"/>
            <w:left w:val="none" w:sz="0" w:space="0" w:color="auto"/>
            <w:bottom w:val="none" w:sz="0" w:space="0" w:color="auto"/>
            <w:right w:val="none" w:sz="0" w:space="0" w:color="auto"/>
          </w:divBdr>
        </w:div>
        <w:div w:id="652760982">
          <w:marLeft w:val="0"/>
          <w:marRight w:val="0"/>
          <w:marTop w:val="0"/>
          <w:marBottom w:val="0"/>
          <w:divBdr>
            <w:top w:val="none" w:sz="0" w:space="0" w:color="auto"/>
            <w:left w:val="none" w:sz="0" w:space="0" w:color="auto"/>
            <w:bottom w:val="none" w:sz="0" w:space="0" w:color="auto"/>
            <w:right w:val="none" w:sz="0" w:space="0" w:color="auto"/>
          </w:divBdr>
        </w:div>
        <w:div w:id="973487419">
          <w:marLeft w:val="0"/>
          <w:marRight w:val="0"/>
          <w:marTop w:val="0"/>
          <w:marBottom w:val="0"/>
          <w:divBdr>
            <w:top w:val="none" w:sz="0" w:space="0" w:color="auto"/>
            <w:left w:val="none" w:sz="0" w:space="0" w:color="auto"/>
            <w:bottom w:val="none" w:sz="0" w:space="0" w:color="auto"/>
            <w:right w:val="none" w:sz="0" w:space="0" w:color="auto"/>
          </w:divBdr>
        </w:div>
        <w:div w:id="691225846">
          <w:marLeft w:val="0"/>
          <w:marRight w:val="0"/>
          <w:marTop w:val="0"/>
          <w:marBottom w:val="0"/>
          <w:divBdr>
            <w:top w:val="none" w:sz="0" w:space="0" w:color="auto"/>
            <w:left w:val="none" w:sz="0" w:space="0" w:color="auto"/>
            <w:bottom w:val="none" w:sz="0" w:space="0" w:color="auto"/>
            <w:right w:val="none" w:sz="0" w:space="0" w:color="auto"/>
          </w:divBdr>
        </w:div>
        <w:div w:id="462962537">
          <w:marLeft w:val="0"/>
          <w:marRight w:val="0"/>
          <w:marTop w:val="0"/>
          <w:marBottom w:val="0"/>
          <w:divBdr>
            <w:top w:val="none" w:sz="0" w:space="0" w:color="auto"/>
            <w:left w:val="none" w:sz="0" w:space="0" w:color="auto"/>
            <w:bottom w:val="none" w:sz="0" w:space="0" w:color="auto"/>
            <w:right w:val="none" w:sz="0" w:space="0" w:color="auto"/>
          </w:divBdr>
        </w:div>
        <w:div w:id="952860252">
          <w:marLeft w:val="0"/>
          <w:marRight w:val="0"/>
          <w:marTop w:val="0"/>
          <w:marBottom w:val="0"/>
          <w:divBdr>
            <w:top w:val="none" w:sz="0" w:space="0" w:color="auto"/>
            <w:left w:val="none" w:sz="0" w:space="0" w:color="auto"/>
            <w:bottom w:val="none" w:sz="0" w:space="0" w:color="auto"/>
            <w:right w:val="none" w:sz="0" w:space="0" w:color="auto"/>
          </w:divBdr>
        </w:div>
        <w:div w:id="1163087992">
          <w:marLeft w:val="0"/>
          <w:marRight w:val="0"/>
          <w:marTop w:val="0"/>
          <w:marBottom w:val="0"/>
          <w:divBdr>
            <w:top w:val="none" w:sz="0" w:space="0" w:color="auto"/>
            <w:left w:val="none" w:sz="0" w:space="0" w:color="auto"/>
            <w:bottom w:val="none" w:sz="0" w:space="0" w:color="auto"/>
            <w:right w:val="none" w:sz="0" w:space="0" w:color="auto"/>
          </w:divBdr>
        </w:div>
        <w:div w:id="902638608">
          <w:marLeft w:val="0"/>
          <w:marRight w:val="0"/>
          <w:marTop w:val="0"/>
          <w:marBottom w:val="0"/>
          <w:divBdr>
            <w:top w:val="none" w:sz="0" w:space="0" w:color="auto"/>
            <w:left w:val="none" w:sz="0" w:space="0" w:color="auto"/>
            <w:bottom w:val="none" w:sz="0" w:space="0" w:color="auto"/>
            <w:right w:val="none" w:sz="0" w:space="0" w:color="auto"/>
          </w:divBdr>
        </w:div>
        <w:div w:id="1977026359">
          <w:marLeft w:val="0"/>
          <w:marRight w:val="0"/>
          <w:marTop w:val="0"/>
          <w:marBottom w:val="0"/>
          <w:divBdr>
            <w:top w:val="none" w:sz="0" w:space="0" w:color="auto"/>
            <w:left w:val="none" w:sz="0" w:space="0" w:color="auto"/>
            <w:bottom w:val="none" w:sz="0" w:space="0" w:color="auto"/>
            <w:right w:val="none" w:sz="0" w:space="0" w:color="auto"/>
          </w:divBdr>
        </w:div>
        <w:div w:id="1375960105">
          <w:marLeft w:val="0"/>
          <w:marRight w:val="0"/>
          <w:marTop w:val="0"/>
          <w:marBottom w:val="0"/>
          <w:divBdr>
            <w:top w:val="none" w:sz="0" w:space="0" w:color="auto"/>
            <w:left w:val="none" w:sz="0" w:space="0" w:color="auto"/>
            <w:bottom w:val="none" w:sz="0" w:space="0" w:color="auto"/>
            <w:right w:val="none" w:sz="0" w:space="0" w:color="auto"/>
          </w:divBdr>
        </w:div>
      </w:divsChild>
    </w:div>
    <w:div w:id="1817869288">
      <w:bodyDiv w:val="1"/>
      <w:marLeft w:val="0"/>
      <w:marRight w:val="0"/>
      <w:marTop w:val="0"/>
      <w:marBottom w:val="0"/>
      <w:divBdr>
        <w:top w:val="none" w:sz="0" w:space="0" w:color="auto"/>
        <w:left w:val="none" w:sz="0" w:space="0" w:color="auto"/>
        <w:bottom w:val="none" w:sz="0" w:space="0" w:color="auto"/>
        <w:right w:val="none" w:sz="0" w:space="0" w:color="auto"/>
      </w:divBdr>
      <w:divsChild>
        <w:div w:id="2046758309">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iso-ne.com/event-details?eventId=138484"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iso-ne.com/event-details?eventId=138833"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iso-ne.com/event-details?eventId=138706"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E5B6BD7F0E4FE4B426F91CC88CE88E"/>
        <w:category>
          <w:name w:val="General"/>
          <w:gallery w:val="placeholder"/>
        </w:category>
        <w:types>
          <w:type w:val="bbPlcHdr"/>
        </w:types>
        <w:behaviors>
          <w:behavior w:val="content"/>
        </w:behaviors>
        <w:guid w:val="{1D48C3D6-0FD0-4428-AE01-5BC425290B17}"/>
      </w:docPartPr>
      <w:docPartBody>
        <w:p w:rsidR="00BE0F60" w:rsidRDefault="00BE0F60" w:rsidP="00BE0F60">
          <w:pPr>
            <w:pStyle w:val="F4E5B6BD7F0E4FE4B426F91CC88CE88E1"/>
          </w:pPr>
          <w:r>
            <w:rPr>
              <w:rFonts w:asciiTheme="minorHAnsi" w:hAnsiTheme="minorHAnsi" w:cs="Arial"/>
              <w:spacing w:val="0"/>
              <w:sz w:val="22"/>
              <w:szCs w:val="22"/>
            </w:rPr>
            <w:t>Insert Title of Project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B9E"/>
    <w:rsid w:val="000459C9"/>
    <w:rsid w:val="0005061C"/>
    <w:rsid w:val="00083B9E"/>
    <w:rsid w:val="001A4D3E"/>
    <w:rsid w:val="001E10C7"/>
    <w:rsid w:val="002378EE"/>
    <w:rsid w:val="00461F3B"/>
    <w:rsid w:val="004621C8"/>
    <w:rsid w:val="005B43D8"/>
    <w:rsid w:val="005C3A5B"/>
    <w:rsid w:val="005D240A"/>
    <w:rsid w:val="005F56E1"/>
    <w:rsid w:val="006853CB"/>
    <w:rsid w:val="00984796"/>
    <w:rsid w:val="00AD1EFE"/>
    <w:rsid w:val="00AE7CF2"/>
    <w:rsid w:val="00BA365C"/>
    <w:rsid w:val="00BE0F60"/>
    <w:rsid w:val="00CE444B"/>
    <w:rsid w:val="00D028E0"/>
    <w:rsid w:val="00DE3573"/>
    <w:rsid w:val="00F308D8"/>
    <w:rsid w:val="00FF6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0F60"/>
    <w:rPr>
      <w:color w:val="808080"/>
    </w:rPr>
  </w:style>
  <w:style w:type="paragraph" w:customStyle="1" w:styleId="33277839FE90418D9AE26F79677E30F8">
    <w:name w:val="33277839FE90418D9AE26F79677E30F8"/>
  </w:style>
  <w:style w:type="paragraph" w:customStyle="1" w:styleId="F4E5B6BD7F0E4FE4B426F91CC88CE88E">
    <w:name w:val="F4E5B6BD7F0E4FE4B426F91CC88CE88E"/>
  </w:style>
  <w:style w:type="paragraph" w:customStyle="1" w:styleId="33277839FE90418D9AE26F79677E30F81">
    <w:name w:val="33277839FE90418D9AE26F79677E30F81"/>
    <w:rsid w:val="00BE0F60"/>
    <w:pPr>
      <w:spacing w:after="0" w:line="240" w:lineRule="auto"/>
      <w:jc w:val="both"/>
    </w:pPr>
    <w:rPr>
      <w:rFonts w:ascii="Arial" w:eastAsia="Times New Roman" w:hAnsi="Arial" w:cs="Times New Roman"/>
      <w:spacing w:val="-5"/>
      <w:sz w:val="20"/>
      <w:szCs w:val="20"/>
    </w:rPr>
  </w:style>
  <w:style w:type="paragraph" w:customStyle="1" w:styleId="F4E5B6BD7F0E4FE4B426F91CC88CE88E1">
    <w:name w:val="F4E5B6BD7F0E4FE4B426F91CC88CE88E1"/>
    <w:rsid w:val="00BE0F60"/>
    <w:pPr>
      <w:spacing w:after="0" w:line="240" w:lineRule="auto"/>
      <w:jc w:val="both"/>
    </w:pPr>
    <w:rPr>
      <w:rFonts w:ascii="Arial" w:eastAsia="Times New Roman" w:hAnsi="Arial" w:cs="Times New Roman"/>
      <w:spacing w:val="-5"/>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2019-04-16T21:52:00Z</dcterms:created>
  <dcterms:modified xsi:type="dcterms:W3CDTF">2019-04-18T18:43:00Z</dcterms:modified>
</cp:coreProperties>
</file>