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860403" w14:textId="78D96D7B" w:rsidR="00DD57F8" w:rsidRPr="00DD57F8" w:rsidRDefault="00DD57F8" w:rsidP="00C815D3">
      <w:pPr>
        <w:rPr>
          <w:b/>
        </w:rPr>
      </w:pPr>
      <w:bookmarkStart w:id="0" w:name="_Toc533086036"/>
      <w:bookmarkStart w:id="1" w:name="_Toc535416757"/>
      <w:r>
        <w:rPr>
          <w:b/>
        </w:rPr>
        <w:t xml:space="preserve">NOTE:  REVISIONS TO THE VERSION POSTED </w:t>
      </w:r>
      <w:r w:rsidR="00E11FB8">
        <w:rPr>
          <w:b/>
        </w:rPr>
        <w:t>FOR THE APRIL 11</w:t>
      </w:r>
      <w:r>
        <w:rPr>
          <w:b/>
        </w:rPr>
        <w:t xml:space="preserve">, 2019 </w:t>
      </w:r>
      <w:r w:rsidR="00E11FB8">
        <w:rPr>
          <w:b/>
        </w:rPr>
        <w:t xml:space="preserve">METTOMG </w:t>
      </w:r>
      <w:r>
        <w:rPr>
          <w:b/>
        </w:rPr>
        <w:t xml:space="preserve">ARE </w:t>
      </w:r>
      <w:r w:rsidRPr="00E11FB8">
        <w:rPr>
          <w:b/>
          <w:highlight w:val="yellow"/>
        </w:rPr>
        <w:t>HIGHLIGHTED IN</w:t>
      </w:r>
      <w:r>
        <w:rPr>
          <w:b/>
        </w:rPr>
        <w:t xml:space="preserve"> </w:t>
      </w:r>
      <w:r w:rsidRPr="00DD57F8">
        <w:rPr>
          <w:b/>
          <w:highlight w:val="yellow"/>
        </w:rPr>
        <w:t>YELLOW</w:t>
      </w:r>
    </w:p>
    <w:p w14:paraId="2757B4CD" w14:textId="77777777" w:rsidR="00422CE5" w:rsidRPr="00EE4664" w:rsidRDefault="00422CE5" w:rsidP="00C815D3">
      <w:pPr>
        <w:pStyle w:val="Heading1"/>
        <w:ind w:left="864"/>
      </w:pPr>
      <w:r w:rsidRPr="00EE4664">
        <w:t>Appendix I – Fuel-Security Reliability Review for Forward Capacity Market (FCM)</w:t>
      </w:r>
      <w:bookmarkEnd w:id="0"/>
      <w:bookmarkEnd w:id="1"/>
      <w:r w:rsidRPr="00EE4664">
        <w:t xml:space="preserve"> </w:t>
      </w:r>
    </w:p>
    <w:p w14:paraId="6ABFF1AA" w14:textId="77777777" w:rsidR="00D8527D" w:rsidRPr="00D8527D" w:rsidRDefault="00422CE5" w:rsidP="00600CEC">
      <w:pPr>
        <w:numPr>
          <w:ilvl w:val="0"/>
          <w:numId w:val="156"/>
        </w:numPr>
        <w:spacing w:after="120"/>
        <w:ind w:left="720" w:right="245" w:hanging="720"/>
        <w:rPr>
          <w:b/>
          <w:spacing w:val="-2"/>
          <w:sz w:val="24"/>
        </w:rPr>
      </w:pPr>
      <w:r w:rsidRPr="00093429">
        <w:rPr>
          <w:b/>
          <w:spacing w:val="-2"/>
          <w:sz w:val="24"/>
        </w:rPr>
        <w:t>Purpose</w:t>
      </w:r>
    </w:p>
    <w:p w14:paraId="60A6F4C0" w14:textId="77777777" w:rsidR="00422CE5" w:rsidRPr="00422CE5" w:rsidRDefault="00422CE5" w:rsidP="00422CE5">
      <w:pPr>
        <w:spacing w:after="120"/>
        <w:ind w:right="251"/>
        <w:rPr>
          <w:spacing w:val="-2"/>
          <w:sz w:val="24"/>
        </w:rPr>
      </w:pPr>
      <w:r w:rsidRPr="00422CE5">
        <w:rPr>
          <w:spacing w:val="-2"/>
          <w:sz w:val="24"/>
        </w:rPr>
        <w:t xml:space="preserve">This appendix will establish the process and criteria for evaluating the reliability impacts of FCM (a) Retirement De-List Bids, (b) substitution auction demand bids, (c) bilateral transactions, and (d) all reconfiguration auction demand bids on system fuel security as required by Section III.13.2.5.2.5A of the Tariff.  The process for this fuel-security reliability review is set out in this Appendix I to PP10. </w:t>
      </w:r>
    </w:p>
    <w:p w14:paraId="00085C78" w14:textId="77777777" w:rsidR="00422CE5" w:rsidRPr="00EE4664" w:rsidRDefault="00D8527D" w:rsidP="00D8527D">
      <w:pPr>
        <w:tabs>
          <w:tab w:val="left" w:pos="720"/>
        </w:tabs>
        <w:spacing w:after="120"/>
        <w:ind w:right="251"/>
        <w:rPr>
          <w:b/>
          <w:spacing w:val="-2"/>
          <w:sz w:val="24"/>
        </w:rPr>
      </w:pPr>
      <w:r>
        <w:rPr>
          <w:b/>
          <w:spacing w:val="-2"/>
          <w:sz w:val="24"/>
        </w:rPr>
        <w:t>1.1</w:t>
      </w:r>
      <w:r>
        <w:rPr>
          <w:b/>
          <w:spacing w:val="-2"/>
          <w:sz w:val="24"/>
        </w:rPr>
        <w:tab/>
      </w:r>
      <w:r w:rsidR="00422CE5" w:rsidRPr="00EE4664">
        <w:rPr>
          <w:b/>
          <w:spacing w:val="-2"/>
          <w:sz w:val="24"/>
        </w:rPr>
        <w:t>Term and Sunset of this Appendix I</w:t>
      </w:r>
    </w:p>
    <w:p w14:paraId="5BD01E97" w14:textId="77777777" w:rsidR="00422CE5" w:rsidRPr="00422CE5" w:rsidRDefault="00422CE5" w:rsidP="00422CE5">
      <w:pPr>
        <w:spacing w:after="120"/>
        <w:ind w:right="251"/>
        <w:rPr>
          <w:spacing w:val="-2"/>
          <w:sz w:val="24"/>
        </w:rPr>
      </w:pPr>
      <w:r w:rsidRPr="00422CE5">
        <w:rPr>
          <w:spacing w:val="-2"/>
          <w:sz w:val="24"/>
        </w:rPr>
        <w:t xml:space="preserve">This appendix shall remain in use for the period described in Section III.13.2.5.2.5A.a of the Tariff.  </w:t>
      </w:r>
    </w:p>
    <w:p w14:paraId="5A326D22" w14:textId="77777777" w:rsidR="00422CE5" w:rsidRPr="00093429" w:rsidRDefault="00422CE5" w:rsidP="00600CEC">
      <w:pPr>
        <w:numPr>
          <w:ilvl w:val="0"/>
          <w:numId w:val="156"/>
        </w:numPr>
        <w:spacing w:after="120"/>
        <w:ind w:left="720" w:right="251" w:hanging="720"/>
        <w:rPr>
          <w:b/>
          <w:spacing w:val="-2"/>
          <w:sz w:val="24"/>
        </w:rPr>
      </w:pPr>
      <w:r w:rsidRPr="00093429">
        <w:rPr>
          <w:b/>
          <w:spacing w:val="-2"/>
          <w:sz w:val="24"/>
        </w:rPr>
        <w:t>Timeline and Applicability</w:t>
      </w:r>
    </w:p>
    <w:p w14:paraId="5B919681" w14:textId="77777777" w:rsidR="00422CE5" w:rsidRPr="00422CE5" w:rsidRDefault="00422CE5" w:rsidP="00422CE5">
      <w:pPr>
        <w:spacing w:after="120"/>
        <w:ind w:right="251"/>
        <w:rPr>
          <w:b/>
          <w:spacing w:val="-2"/>
          <w:sz w:val="24"/>
        </w:rPr>
      </w:pPr>
      <w:r w:rsidRPr="00422CE5">
        <w:rPr>
          <w:spacing w:val="-2"/>
          <w:sz w:val="24"/>
        </w:rPr>
        <w:t>The timeline for and applicability for fuel security reliability reviews is set out at Section III.13.2.5.2.5A.b of the Tariff.</w:t>
      </w:r>
    </w:p>
    <w:p w14:paraId="7B47B4F1" w14:textId="77777777" w:rsidR="00422CE5" w:rsidRPr="00093429" w:rsidRDefault="00422CE5" w:rsidP="00422CE5">
      <w:pPr>
        <w:spacing w:after="120"/>
        <w:ind w:right="251"/>
        <w:rPr>
          <w:b/>
          <w:spacing w:val="-2"/>
          <w:sz w:val="24"/>
        </w:rPr>
      </w:pPr>
      <w:r w:rsidRPr="00093429">
        <w:rPr>
          <w:b/>
          <w:spacing w:val="-2"/>
          <w:sz w:val="24"/>
        </w:rPr>
        <w:t>2.1</w:t>
      </w:r>
      <w:r w:rsidRPr="00093429">
        <w:rPr>
          <w:b/>
          <w:spacing w:val="-2"/>
          <w:sz w:val="24"/>
        </w:rPr>
        <w:tab/>
        <w:t>Input Review with Stakeholders</w:t>
      </w:r>
    </w:p>
    <w:p w14:paraId="08F578D7" w14:textId="1F366DE5" w:rsidR="00422CE5" w:rsidRPr="00422CE5" w:rsidRDefault="00422CE5" w:rsidP="00422CE5">
      <w:pPr>
        <w:spacing w:after="120"/>
        <w:ind w:right="251"/>
        <w:rPr>
          <w:spacing w:val="-2"/>
          <w:sz w:val="24"/>
        </w:rPr>
      </w:pPr>
      <w:r w:rsidRPr="00422CE5">
        <w:rPr>
          <w:spacing w:val="-2"/>
          <w:sz w:val="24"/>
        </w:rPr>
        <w:t xml:space="preserve">Each year in February or March, prior to the commencement of the fuel-security reliability review for a FCA, the ISO </w:t>
      </w:r>
      <w:r w:rsidRPr="0025278E">
        <w:rPr>
          <w:spacing w:val="-2"/>
          <w:sz w:val="24"/>
        </w:rPr>
        <w:t xml:space="preserve">will </w:t>
      </w:r>
      <w:ins w:id="2" w:author="Author">
        <w:r w:rsidR="00072CA2" w:rsidRPr="0025278E">
          <w:rPr>
            <w:spacing w:val="-2"/>
            <w:sz w:val="24"/>
          </w:rPr>
          <w:t xml:space="preserve">consult with the Reliability Committee regarding </w:t>
        </w:r>
      </w:ins>
      <w:del w:id="3" w:author="Author">
        <w:r w:rsidRPr="0025278E" w:rsidDel="00072CA2">
          <w:rPr>
            <w:spacing w:val="-2"/>
            <w:sz w:val="24"/>
          </w:rPr>
          <w:delText xml:space="preserve">discuss </w:delText>
        </w:r>
      </w:del>
      <w:r w:rsidRPr="0025278E">
        <w:rPr>
          <w:spacing w:val="-2"/>
          <w:sz w:val="24"/>
        </w:rPr>
        <w:t>the inputs described in Section 3 below</w:t>
      </w:r>
      <w:del w:id="4" w:author="Author">
        <w:r w:rsidRPr="0025278E" w:rsidDel="00072CA2">
          <w:rPr>
            <w:spacing w:val="-2"/>
            <w:sz w:val="24"/>
          </w:rPr>
          <w:delText xml:space="preserve"> with the Reliability Committee</w:delText>
        </w:r>
      </w:del>
      <w:r w:rsidR="0025278E">
        <w:rPr>
          <w:spacing w:val="-2"/>
          <w:sz w:val="24"/>
        </w:rPr>
        <w:t>.</w:t>
      </w:r>
    </w:p>
    <w:p w14:paraId="4C298A2D" w14:textId="77777777" w:rsidR="00422CE5" w:rsidRPr="00093429" w:rsidRDefault="00422CE5" w:rsidP="00422CE5">
      <w:pPr>
        <w:spacing w:after="120"/>
        <w:ind w:right="251"/>
        <w:rPr>
          <w:b/>
          <w:spacing w:val="-2"/>
          <w:sz w:val="24"/>
        </w:rPr>
      </w:pPr>
      <w:r w:rsidRPr="00093429">
        <w:rPr>
          <w:b/>
          <w:spacing w:val="-2"/>
          <w:sz w:val="24"/>
        </w:rPr>
        <w:t>2.2</w:t>
      </w:r>
      <w:r w:rsidRPr="00093429">
        <w:rPr>
          <w:b/>
          <w:spacing w:val="-2"/>
          <w:sz w:val="24"/>
        </w:rPr>
        <w:tab/>
        <w:t xml:space="preserve">ISO Notification of Fuel-Security Reliability Review Results to the Participant </w:t>
      </w:r>
    </w:p>
    <w:p w14:paraId="70A6B16B" w14:textId="77777777" w:rsidR="00422CE5" w:rsidRPr="00422CE5" w:rsidRDefault="00422CE5" w:rsidP="00422CE5">
      <w:pPr>
        <w:spacing w:after="120"/>
        <w:ind w:right="251"/>
        <w:rPr>
          <w:spacing w:val="-2"/>
          <w:sz w:val="24"/>
        </w:rPr>
      </w:pPr>
      <w:r w:rsidRPr="00422CE5">
        <w:rPr>
          <w:spacing w:val="-2"/>
          <w:sz w:val="24"/>
        </w:rPr>
        <w:t xml:space="preserve">The results of the fuel-security reliability review will be quantified in an ISO issued determination notification that is issued pursuant to Section III.13.2.5.2.5A.f of the Tariff. </w:t>
      </w:r>
    </w:p>
    <w:p w14:paraId="45F1443E" w14:textId="77777777" w:rsidR="00422CE5" w:rsidRPr="00093429" w:rsidRDefault="00422CE5" w:rsidP="00422CE5">
      <w:pPr>
        <w:spacing w:after="120"/>
        <w:ind w:right="251"/>
        <w:rPr>
          <w:b/>
          <w:spacing w:val="-2"/>
          <w:sz w:val="24"/>
        </w:rPr>
      </w:pPr>
      <w:r w:rsidRPr="00093429">
        <w:rPr>
          <w:b/>
          <w:spacing w:val="-2"/>
          <w:sz w:val="24"/>
        </w:rPr>
        <w:t>2.3</w:t>
      </w:r>
      <w:r w:rsidRPr="00093429">
        <w:rPr>
          <w:b/>
          <w:spacing w:val="-2"/>
          <w:sz w:val="24"/>
        </w:rPr>
        <w:tab/>
        <w:t>ISO Notification and Review of Determination with Stakeholders</w:t>
      </w:r>
    </w:p>
    <w:p w14:paraId="53D3C76E" w14:textId="77777777" w:rsidR="00422CE5" w:rsidRPr="00422CE5" w:rsidRDefault="00422CE5" w:rsidP="00422CE5">
      <w:pPr>
        <w:spacing w:after="120"/>
        <w:ind w:right="251"/>
        <w:rPr>
          <w:spacing w:val="-2"/>
          <w:sz w:val="24"/>
        </w:rPr>
      </w:pPr>
      <w:r w:rsidRPr="00422CE5">
        <w:rPr>
          <w:spacing w:val="-2"/>
          <w:sz w:val="24"/>
        </w:rPr>
        <w:t xml:space="preserve">The ISO determinations described in Section III.13.2.5.2.5A.f will be reviewed with stakeholders, at the Reliability Committee, in the same general timeframe that resources retained for transmission security are reviewed, as outlined in PP-10, Section 7.6.  </w:t>
      </w:r>
    </w:p>
    <w:p w14:paraId="7E9696AE" w14:textId="41DD5747" w:rsidR="00422CE5" w:rsidRPr="00093429" w:rsidRDefault="00422CE5" w:rsidP="00D8527D">
      <w:pPr>
        <w:tabs>
          <w:tab w:val="left" w:pos="720"/>
        </w:tabs>
        <w:spacing w:after="120"/>
        <w:ind w:right="251"/>
        <w:rPr>
          <w:spacing w:val="-2"/>
          <w:sz w:val="24"/>
        </w:rPr>
      </w:pPr>
      <w:r w:rsidRPr="00093429">
        <w:rPr>
          <w:b/>
          <w:spacing w:val="-2"/>
          <w:sz w:val="24"/>
        </w:rPr>
        <w:t>2.3.1</w:t>
      </w:r>
      <w:r w:rsidR="00D8527D">
        <w:rPr>
          <w:b/>
          <w:spacing w:val="-2"/>
          <w:sz w:val="24"/>
        </w:rPr>
        <w:tab/>
      </w:r>
      <w:del w:id="5" w:author="Author">
        <w:r w:rsidRPr="00404EB6" w:rsidDel="00CF4BBC">
          <w:rPr>
            <w:b/>
            <w:spacing w:val="-2"/>
            <w:sz w:val="24"/>
            <w:highlight w:val="yellow"/>
          </w:rPr>
          <w:delText>50/50 Load</w:delText>
        </w:r>
        <w:r w:rsidRPr="00093429" w:rsidDel="00CF4BBC">
          <w:rPr>
            <w:b/>
            <w:spacing w:val="-2"/>
            <w:sz w:val="24"/>
          </w:rPr>
          <w:delText xml:space="preserve"> </w:delText>
        </w:r>
      </w:del>
      <w:r w:rsidRPr="00093429">
        <w:rPr>
          <w:b/>
          <w:spacing w:val="-2"/>
          <w:sz w:val="24"/>
        </w:rPr>
        <w:t>Informational Analysis Presentation</w:t>
      </w:r>
    </w:p>
    <w:p w14:paraId="1F7E17A4" w14:textId="75C7C4C1" w:rsidR="00CF4BBC" w:rsidRDefault="00422CE5" w:rsidP="00422CE5">
      <w:pPr>
        <w:spacing w:after="120"/>
        <w:ind w:right="251"/>
        <w:rPr>
          <w:ins w:id="6" w:author="Author"/>
          <w:spacing w:val="-2"/>
          <w:sz w:val="24"/>
        </w:rPr>
      </w:pPr>
      <w:r w:rsidRPr="00422CE5">
        <w:rPr>
          <w:spacing w:val="-2"/>
          <w:sz w:val="24"/>
        </w:rPr>
        <w:t xml:space="preserve">An informational fuel-security reliability review with a 50/50 peak load forecast from the most recent CELT will also be performed in all scenarios analyzed for units retained utilizing the 90/10 peak load forecast, and included in with the materials described in this Section 2.3.   This analysis is not used for unit retention determinations. </w:t>
      </w:r>
    </w:p>
    <w:p w14:paraId="0511C246" w14:textId="32FDAB50" w:rsidR="00276CF5" w:rsidRPr="00276CF5" w:rsidRDefault="00276CF5" w:rsidP="00276CF5">
      <w:pPr>
        <w:rPr>
          <w:ins w:id="7" w:author="Author"/>
        </w:rPr>
      </w:pPr>
      <w:ins w:id="8" w:author="Author">
        <w:r w:rsidRPr="00276CF5">
          <w:rPr>
            <w:highlight w:val="yellow"/>
          </w:rPr>
          <w:lastRenderedPageBreak/>
          <w:t xml:space="preserve">For the FCA 14 fuel-security reliability review cycle, an additional informational analysis will be performed to simulate the impact of approximately </w:t>
        </w:r>
        <w:r w:rsidR="00603F34">
          <w:rPr>
            <w:highlight w:val="yellow"/>
          </w:rPr>
          <w:t>5</w:t>
        </w:r>
        <w:r w:rsidR="00017E3C">
          <w:rPr>
            <w:highlight w:val="yellow"/>
          </w:rPr>
          <w:t>00</w:t>
        </w:r>
        <w:r w:rsidRPr="00276CF5">
          <w:rPr>
            <w:highlight w:val="yellow"/>
          </w:rPr>
          <w:t xml:space="preserve"> MW of offshore wind that is being developed under a state procurement program with an in-service date for the winter under study, but which has not yet received all required state approvals.</w:t>
        </w:r>
      </w:ins>
    </w:p>
    <w:p w14:paraId="41A14FAB" w14:textId="77777777" w:rsidR="00422CE5" w:rsidRPr="00093429" w:rsidRDefault="00422CE5" w:rsidP="00D8527D">
      <w:pPr>
        <w:keepNext/>
        <w:tabs>
          <w:tab w:val="left" w:pos="720"/>
        </w:tabs>
        <w:spacing w:after="120"/>
        <w:ind w:right="245"/>
        <w:rPr>
          <w:b/>
          <w:spacing w:val="-2"/>
          <w:sz w:val="24"/>
        </w:rPr>
      </w:pPr>
      <w:r w:rsidRPr="00093429">
        <w:rPr>
          <w:b/>
          <w:spacing w:val="-2"/>
          <w:sz w:val="24"/>
        </w:rPr>
        <w:t>3.</w:t>
      </w:r>
      <w:r w:rsidR="00D8527D">
        <w:rPr>
          <w:b/>
          <w:spacing w:val="-2"/>
          <w:sz w:val="24"/>
        </w:rPr>
        <w:t>0</w:t>
      </w:r>
      <w:r w:rsidRPr="00093429">
        <w:rPr>
          <w:b/>
          <w:spacing w:val="-2"/>
          <w:sz w:val="24"/>
        </w:rPr>
        <w:tab/>
        <w:t xml:space="preserve">Fuel-Security Reliability Review </w:t>
      </w:r>
    </w:p>
    <w:p w14:paraId="647A1C2D" w14:textId="77777777" w:rsidR="00422CE5" w:rsidRPr="00422CE5" w:rsidRDefault="00422CE5" w:rsidP="00093429">
      <w:pPr>
        <w:keepNext/>
        <w:spacing w:after="120"/>
        <w:ind w:right="245"/>
        <w:rPr>
          <w:spacing w:val="-2"/>
          <w:sz w:val="24"/>
        </w:rPr>
      </w:pPr>
      <w:r w:rsidRPr="00422CE5">
        <w:rPr>
          <w:spacing w:val="-2"/>
          <w:sz w:val="24"/>
        </w:rPr>
        <w:t xml:space="preserve">The fuel-security review consists of an hour-by-hour chronological simulation of the New England electric supply systems for a winter period from the beginning of December through the end of February.  One of the key assumptions driving the results of the review is the amount of natural gas available for electric generation.  </w:t>
      </w:r>
    </w:p>
    <w:p w14:paraId="3B97C802" w14:textId="77777777" w:rsidR="00422CE5" w:rsidRPr="00422CE5" w:rsidRDefault="00422CE5" w:rsidP="00422CE5">
      <w:pPr>
        <w:spacing w:after="120"/>
        <w:ind w:right="251"/>
        <w:rPr>
          <w:b/>
          <w:spacing w:val="-2"/>
          <w:sz w:val="24"/>
        </w:rPr>
      </w:pPr>
      <w:r w:rsidRPr="00422CE5">
        <w:rPr>
          <w:b/>
          <w:spacing w:val="-2"/>
          <w:sz w:val="24"/>
        </w:rPr>
        <w:t>Natural Gas Assessment</w:t>
      </w:r>
    </w:p>
    <w:p w14:paraId="48E0D083" w14:textId="77777777" w:rsidR="00422CE5" w:rsidRPr="00422CE5" w:rsidRDefault="00422CE5" w:rsidP="00422CE5">
      <w:pPr>
        <w:spacing w:after="120"/>
        <w:ind w:right="251"/>
        <w:rPr>
          <w:spacing w:val="-2"/>
          <w:sz w:val="24"/>
        </w:rPr>
      </w:pPr>
      <w:r w:rsidRPr="00422CE5">
        <w:rPr>
          <w:spacing w:val="-2"/>
          <w:sz w:val="24"/>
        </w:rPr>
        <w:t xml:space="preserve">The fuel-security reliability review models natural-gas consumption on a daily basis.  The primary, independent variable is average daily temperature converted to heating degree days (HDD).  Given a daily temperature, the total gas demand for Residential, Commercial and Industrial (RCI) customers is established based on updated gas demand reports and the sources for serving this gas demand are based </w:t>
      </w:r>
      <w:ins w:id="9" w:author="Author">
        <w:r w:rsidR="00825CB2">
          <w:rPr>
            <w:spacing w:val="-2"/>
            <w:sz w:val="24"/>
          </w:rPr>
          <w:t xml:space="preserve">on </w:t>
        </w:r>
      </w:ins>
      <w:r w:rsidRPr="00422CE5">
        <w:rPr>
          <w:spacing w:val="-2"/>
          <w:sz w:val="24"/>
        </w:rPr>
        <w:t xml:space="preserve">the following:  </w:t>
      </w:r>
    </w:p>
    <w:p w14:paraId="73AC1EFB" w14:textId="41577B4F" w:rsidR="00CB4918" w:rsidRDefault="00422CE5" w:rsidP="00CB4918">
      <w:pPr>
        <w:numPr>
          <w:ilvl w:val="0"/>
          <w:numId w:val="160"/>
        </w:numPr>
        <w:spacing w:after="120"/>
        <w:ind w:right="251"/>
        <w:rPr>
          <w:spacing w:val="-2"/>
          <w:sz w:val="24"/>
        </w:rPr>
      </w:pPr>
      <w:r w:rsidRPr="00422CE5">
        <w:rPr>
          <w:spacing w:val="-2"/>
          <w:sz w:val="24"/>
        </w:rPr>
        <w:t>Gas from Pipelines – The first source utilized for natural gas comes from the pipeline supply encompassing Algonquin, Tennessee, Iroquois, and Portland Natural Gas Transmission System (PNGTS)</w:t>
      </w:r>
      <w:del w:id="10" w:author="Author">
        <w:r w:rsidRPr="00422CE5" w:rsidDel="006A7AAB">
          <w:rPr>
            <w:spacing w:val="-2"/>
            <w:sz w:val="24"/>
          </w:rPr>
          <w:delText xml:space="preserve"> from the west and Sable Island and Deep Panuke from the east (both assumed to be inactive in the near future)</w:delText>
        </w:r>
      </w:del>
      <w:r w:rsidRPr="00422CE5">
        <w:rPr>
          <w:spacing w:val="-2"/>
          <w:sz w:val="24"/>
        </w:rPr>
        <w:t xml:space="preserve">.  </w:t>
      </w:r>
    </w:p>
    <w:p w14:paraId="2D2D8AE1" w14:textId="4F311F33" w:rsidR="00CB4918" w:rsidRPr="00F67FBC" w:rsidRDefault="00422CE5" w:rsidP="00CB4918">
      <w:pPr>
        <w:numPr>
          <w:ilvl w:val="0"/>
          <w:numId w:val="160"/>
        </w:numPr>
        <w:spacing w:after="120"/>
        <w:ind w:right="251"/>
        <w:rPr>
          <w:spacing w:val="-2"/>
          <w:sz w:val="24"/>
        </w:rPr>
      </w:pPr>
      <w:r w:rsidRPr="00CB4918">
        <w:rPr>
          <w:spacing w:val="-2"/>
          <w:sz w:val="24"/>
        </w:rPr>
        <w:t>Satellite Liquefied Natural Gas (LNG) – On cold days</w:t>
      </w:r>
      <w:ins w:id="11" w:author="Author">
        <w:r w:rsidR="00CB4918" w:rsidRPr="00CB4918">
          <w:rPr>
            <w:spacing w:val="-2"/>
            <w:sz w:val="24"/>
          </w:rPr>
          <w:t xml:space="preserve"> (HDD)</w:t>
        </w:r>
      </w:ins>
      <w:del w:id="12" w:author="Author">
        <w:r w:rsidRPr="00CB4918" w:rsidDel="00CB4918">
          <w:rPr>
            <w:spacing w:val="-2"/>
            <w:sz w:val="24"/>
          </w:rPr>
          <w:delText xml:space="preserve"> with 53 HDD or more</w:delText>
        </w:r>
      </w:del>
      <w:r w:rsidRPr="00CB4918">
        <w:rPr>
          <w:spacing w:val="-2"/>
          <w:sz w:val="24"/>
        </w:rPr>
        <w:t>, the model assumes that injections from gas Local Distribution Company (LDC) satellite LNG storage facilities will be activated in order to support the LDC behind-the-meter operations by increasing pressures and limiting draws from pipelines in accordance with their contractual agreements and supply plans</w:t>
      </w:r>
      <w:r w:rsidRPr="00F67FBC">
        <w:rPr>
          <w:spacing w:val="-2"/>
          <w:sz w:val="24"/>
        </w:rPr>
        <w:t>.</w:t>
      </w:r>
      <w:ins w:id="13" w:author="Author">
        <w:r w:rsidR="00825CB2" w:rsidRPr="00F67FBC">
          <w:rPr>
            <w:spacing w:val="-2"/>
            <w:sz w:val="24"/>
          </w:rPr>
          <w:t xml:space="preserve">  </w:t>
        </w:r>
        <w:r w:rsidR="00BA1FCA" w:rsidRPr="00F67FBC">
          <w:rPr>
            <w:spacing w:val="-2"/>
            <w:sz w:val="24"/>
          </w:rPr>
          <w:t>An LNG injection curve shall be</w:t>
        </w:r>
        <w:r w:rsidR="00901A5B" w:rsidRPr="00F67FBC">
          <w:rPr>
            <w:spacing w:val="-2"/>
            <w:sz w:val="24"/>
          </w:rPr>
          <w:t xml:space="preserve"> constructed from the </w:t>
        </w:r>
        <w:r w:rsidR="00DD6987" w:rsidRPr="00F67FBC">
          <w:rPr>
            <w:spacing w:val="-2"/>
            <w:sz w:val="24"/>
          </w:rPr>
          <w:t xml:space="preserve">implied </w:t>
        </w:r>
        <w:r w:rsidR="00901A5B" w:rsidRPr="00F67FBC">
          <w:rPr>
            <w:spacing w:val="-2"/>
            <w:sz w:val="24"/>
          </w:rPr>
          <w:t xml:space="preserve">satellite LNG </w:t>
        </w:r>
        <w:r w:rsidR="00DD6987" w:rsidRPr="00F67FBC">
          <w:rPr>
            <w:spacing w:val="-2"/>
            <w:sz w:val="24"/>
          </w:rPr>
          <w:t xml:space="preserve">injections </w:t>
        </w:r>
        <w:r w:rsidR="00901A5B" w:rsidRPr="00F67FBC">
          <w:rPr>
            <w:spacing w:val="-2"/>
            <w:sz w:val="24"/>
          </w:rPr>
          <w:t xml:space="preserve">calculated for the past five winters using </w:t>
        </w:r>
        <w:r w:rsidR="00DD6987" w:rsidRPr="00F67FBC">
          <w:rPr>
            <w:spacing w:val="-2"/>
            <w:sz w:val="24"/>
          </w:rPr>
          <w:t>forecast LDC gas demand for the modelled Capacity Commitment Period and actual non-power gas demand determined using publicly available bulletin board data.</w:t>
        </w:r>
      </w:ins>
    </w:p>
    <w:p w14:paraId="4735B1C7" w14:textId="1DFB1C21" w:rsidR="00422CE5" w:rsidRPr="000E7294" w:rsidRDefault="00422CE5" w:rsidP="00600CEC">
      <w:pPr>
        <w:numPr>
          <w:ilvl w:val="0"/>
          <w:numId w:val="160"/>
        </w:numPr>
        <w:spacing w:after="120"/>
        <w:ind w:right="251"/>
        <w:rPr>
          <w:spacing w:val="-2"/>
          <w:sz w:val="24"/>
        </w:rPr>
      </w:pPr>
      <w:r w:rsidRPr="00422CE5">
        <w:rPr>
          <w:spacing w:val="-2"/>
          <w:sz w:val="24"/>
        </w:rPr>
        <w:t xml:space="preserve">Pipeline Connected LNG – Any remaining needs of the LDCs are supplied by large pipeline-connected LNG facilities such as Canaport, Distrigas and the Excelerate buoy.  </w:t>
      </w:r>
      <w:del w:id="14" w:author="Author">
        <w:r w:rsidRPr="000E7294" w:rsidDel="00BA3D4B">
          <w:rPr>
            <w:spacing w:val="-2"/>
            <w:sz w:val="24"/>
          </w:rPr>
          <w:delText xml:space="preserve">Depending on the assumed daily “cap” on LNG vaporization (the cap is a proxy for LNG inventory management) all of the assumed sources are prorated by the same percentage (Factor = daily cap / total vaporization capability). </w:delText>
        </w:r>
      </w:del>
    </w:p>
    <w:p w14:paraId="71F2098A" w14:textId="2FFFD7DB" w:rsidR="00422CE5" w:rsidRPr="00422CE5" w:rsidRDefault="00422CE5" w:rsidP="00422CE5">
      <w:pPr>
        <w:spacing w:after="120"/>
        <w:ind w:right="251"/>
        <w:rPr>
          <w:spacing w:val="-2"/>
          <w:sz w:val="24"/>
        </w:rPr>
      </w:pPr>
      <w:r w:rsidRPr="00422CE5">
        <w:rPr>
          <w:spacing w:val="-2"/>
          <w:sz w:val="24"/>
        </w:rPr>
        <w:t>Once the gas LDC demand</w:t>
      </w:r>
      <w:ins w:id="15" w:author="Author">
        <w:r w:rsidR="003F1C48">
          <w:rPr>
            <w:spacing w:val="-2"/>
            <w:sz w:val="24"/>
          </w:rPr>
          <w:t xml:space="preserve"> </w:t>
        </w:r>
        <w:r w:rsidR="003F1C48" w:rsidRPr="00404EB6">
          <w:rPr>
            <w:spacing w:val="-2"/>
            <w:sz w:val="24"/>
            <w:highlight w:val="yellow"/>
          </w:rPr>
          <w:t>(</w:t>
        </w:r>
        <w:r w:rsidR="003F1C48" w:rsidRPr="00E11FB8">
          <w:rPr>
            <w:spacing w:val="-2"/>
            <w:sz w:val="24"/>
            <w:highlight w:val="yellow"/>
          </w:rPr>
          <w:t xml:space="preserve">i.e., </w:t>
        </w:r>
        <w:r w:rsidR="003F1C48" w:rsidRPr="00404EB6">
          <w:rPr>
            <w:spacing w:val="-2"/>
            <w:sz w:val="24"/>
            <w:highlight w:val="yellow"/>
          </w:rPr>
          <w:t>New England and New Brunswick gas demand)</w:t>
        </w:r>
      </w:ins>
      <w:r w:rsidRPr="00422CE5">
        <w:rPr>
          <w:spacing w:val="-2"/>
          <w:sz w:val="24"/>
        </w:rPr>
        <w:t xml:space="preserve"> is served, the remaining amount of natural gas for electric generation – and its supply source – can be </w:t>
      </w:r>
      <w:r w:rsidRPr="00422CE5">
        <w:rPr>
          <w:spacing w:val="-2"/>
          <w:sz w:val="24"/>
        </w:rPr>
        <w:lastRenderedPageBreak/>
        <w:t>determined. If the gas LDC demand was ‘low,’ then pipeline gas may be available for electric generators.  After the pipeline gas is fully utilized, the next source of gas for electric generation would be from unused pipeline connected LNG facilities</w:t>
      </w:r>
      <w:ins w:id="16" w:author="Author">
        <w:r w:rsidR="00BA3D4B">
          <w:rPr>
            <w:spacing w:val="-2"/>
            <w:sz w:val="24"/>
          </w:rPr>
          <w:t xml:space="preserve"> </w:t>
        </w:r>
        <w:r w:rsidR="00BA3D4B" w:rsidRPr="000E7294">
          <w:rPr>
            <w:spacing w:val="-2"/>
            <w:sz w:val="24"/>
          </w:rPr>
          <w:t>subject to the daily “cap” on LNG vaporization as addressed in Section B below</w:t>
        </w:r>
      </w:ins>
      <w:r w:rsidRPr="00422CE5">
        <w:rPr>
          <w:spacing w:val="-2"/>
          <w:sz w:val="24"/>
        </w:rPr>
        <w:t xml:space="preserve">.  The maximum daily amount of gas available from both classes of supply to the electric sector is then passed to the Electric Sector Dispatch Model. </w:t>
      </w:r>
    </w:p>
    <w:p w14:paraId="6D64E2B3" w14:textId="77777777" w:rsidR="00422CE5" w:rsidRPr="00422CE5" w:rsidRDefault="00422CE5" w:rsidP="00422CE5">
      <w:pPr>
        <w:spacing w:after="120"/>
        <w:ind w:right="251"/>
        <w:rPr>
          <w:b/>
          <w:spacing w:val="-2"/>
          <w:sz w:val="24"/>
        </w:rPr>
      </w:pPr>
      <w:r w:rsidRPr="00422CE5">
        <w:rPr>
          <w:b/>
          <w:spacing w:val="-2"/>
          <w:sz w:val="24"/>
        </w:rPr>
        <w:t>Electric Sector Dispatch Model</w:t>
      </w:r>
    </w:p>
    <w:p w14:paraId="5259D8B3" w14:textId="77777777" w:rsidR="00422CE5" w:rsidRPr="00422CE5" w:rsidRDefault="00422CE5" w:rsidP="00422CE5">
      <w:pPr>
        <w:spacing w:after="120"/>
        <w:ind w:right="251"/>
        <w:rPr>
          <w:spacing w:val="-2"/>
          <w:sz w:val="24"/>
        </w:rPr>
      </w:pPr>
      <w:r w:rsidRPr="00422CE5">
        <w:rPr>
          <w:spacing w:val="-2"/>
          <w:sz w:val="24"/>
        </w:rPr>
        <w:t xml:space="preserve">The maximum daily amount of natural gas available to the electric power sector is allocated to each hour using a heuristic algorithm to shape the available gas.  The algorithm provides more gas during the higher load hours and less gas to lower load hours with the goal of ensuring that all of the available gas would be consumed each day before turning to other liquid fuel resources.  Separate accounting is done for gas supply available from pipelines and gas supply available from pipeline connected LNG facilities. </w:t>
      </w:r>
    </w:p>
    <w:p w14:paraId="5BDB259D" w14:textId="77777777" w:rsidR="00422CE5" w:rsidRPr="00422CE5" w:rsidRDefault="00422CE5" w:rsidP="00422CE5">
      <w:pPr>
        <w:spacing w:after="120"/>
        <w:ind w:right="251"/>
        <w:rPr>
          <w:spacing w:val="-2"/>
          <w:sz w:val="24"/>
        </w:rPr>
      </w:pPr>
      <w:r w:rsidRPr="00422CE5">
        <w:rPr>
          <w:spacing w:val="-2"/>
          <w:sz w:val="24"/>
        </w:rPr>
        <w:t>The amount of gas available from both sources in each hour is converted to available electric MWh in each hour assuming an average conversion efficiency of 7,400 Btu/kWh. This amount of MWhs from available gas is used by the dispatch algorithm where pipeline gas is used first and then resources using gas from vaporized LNG facilities are dispatched subsequently.</w:t>
      </w:r>
    </w:p>
    <w:p w14:paraId="013EE908" w14:textId="77777777" w:rsidR="00422CE5" w:rsidRPr="00093429" w:rsidRDefault="00422CE5" w:rsidP="00422CE5">
      <w:pPr>
        <w:spacing w:after="120"/>
        <w:ind w:right="251"/>
        <w:rPr>
          <w:b/>
          <w:i/>
          <w:spacing w:val="-2"/>
          <w:sz w:val="24"/>
        </w:rPr>
      </w:pPr>
      <w:r w:rsidRPr="00093429">
        <w:rPr>
          <w:b/>
          <w:i/>
          <w:spacing w:val="-2"/>
          <w:sz w:val="24"/>
        </w:rPr>
        <w:t xml:space="preserve">Electric Sector Load </w:t>
      </w:r>
    </w:p>
    <w:p w14:paraId="657E8815" w14:textId="77777777" w:rsidR="00422CE5" w:rsidRPr="00422CE5" w:rsidRDefault="00422CE5" w:rsidP="00422CE5">
      <w:pPr>
        <w:spacing w:after="120"/>
        <w:ind w:right="251"/>
        <w:rPr>
          <w:spacing w:val="-2"/>
          <w:sz w:val="24"/>
        </w:rPr>
      </w:pPr>
      <w:r w:rsidRPr="00422CE5">
        <w:rPr>
          <w:spacing w:val="-2"/>
          <w:sz w:val="24"/>
        </w:rPr>
        <w:t>The New England electric loads used in the model are based on the loads and temperatures experienced during the winter of 2014/15.  All winter hourly loads are then scaled using the ratio of the forecast 90/10 peak demand (net of Energy Efficiency) for the applicable future Capacity Commitment Period year to the observed peak in the historical benchmark year (2014/15).</w:t>
      </w:r>
    </w:p>
    <w:p w14:paraId="423785F7" w14:textId="77777777" w:rsidR="00422CE5" w:rsidRPr="00093429" w:rsidRDefault="00422CE5" w:rsidP="00422CE5">
      <w:pPr>
        <w:spacing w:after="120"/>
        <w:ind w:right="251"/>
        <w:rPr>
          <w:b/>
          <w:i/>
          <w:spacing w:val="-2"/>
          <w:sz w:val="24"/>
        </w:rPr>
      </w:pPr>
      <w:r w:rsidRPr="00093429">
        <w:rPr>
          <w:b/>
          <w:i/>
          <w:spacing w:val="-2"/>
          <w:sz w:val="24"/>
        </w:rPr>
        <w:t>Reserves</w:t>
      </w:r>
    </w:p>
    <w:p w14:paraId="671B2F18" w14:textId="77777777" w:rsidR="00422CE5" w:rsidRPr="00422CE5" w:rsidRDefault="00422CE5" w:rsidP="00422CE5">
      <w:pPr>
        <w:spacing w:after="120"/>
        <w:ind w:right="251"/>
        <w:rPr>
          <w:spacing w:val="-2"/>
          <w:sz w:val="24"/>
        </w:rPr>
      </w:pPr>
      <w:r w:rsidRPr="00422CE5">
        <w:rPr>
          <w:spacing w:val="-2"/>
          <w:sz w:val="24"/>
        </w:rPr>
        <w:t xml:space="preserve">Thirty-Minute Operating Reserves and Ten-Minute Operating Reserves are being served by the distillate oil-only resources with the highest heat rates, which are the best suited to providing reserves.  </w:t>
      </w:r>
    </w:p>
    <w:p w14:paraId="18EA87CF" w14:textId="77777777" w:rsidR="00422CE5" w:rsidRPr="00093429" w:rsidRDefault="00422CE5" w:rsidP="00422CE5">
      <w:pPr>
        <w:spacing w:after="120"/>
        <w:ind w:right="251"/>
        <w:rPr>
          <w:b/>
          <w:i/>
          <w:spacing w:val="-2"/>
          <w:sz w:val="24"/>
        </w:rPr>
      </w:pPr>
      <w:r w:rsidRPr="00093429">
        <w:rPr>
          <w:b/>
          <w:i/>
          <w:spacing w:val="-2"/>
          <w:sz w:val="24"/>
        </w:rPr>
        <w:t>Resource Availability</w:t>
      </w:r>
    </w:p>
    <w:p w14:paraId="7868CCBD" w14:textId="77777777" w:rsidR="00422CE5" w:rsidRPr="00422CE5" w:rsidRDefault="00422CE5" w:rsidP="00422CE5">
      <w:pPr>
        <w:spacing w:after="120"/>
        <w:ind w:right="251"/>
        <w:rPr>
          <w:spacing w:val="-2"/>
          <w:sz w:val="24"/>
        </w:rPr>
      </w:pPr>
      <w:r w:rsidRPr="00422CE5">
        <w:rPr>
          <w:spacing w:val="-2"/>
          <w:sz w:val="24"/>
        </w:rPr>
        <w:t xml:space="preserve">The fuel-security model does not assume any scheduled outages. Random unavailability due to forced outages and derates is treated by “derating” the capacity of a resource by an Equivalent Forced Outage Rate on Demand (EFORd) utilizing the ISO’s Generating Availability Data System (GADS) data as described below.  </w:t>
      </w:r>
    </w:p>
    <w:p w14:paraId="678365DE" w14:textId="77777777" w:rsidR="00422CE5" w:rsidRPr="00093429" w:rsidRDefault="00422CE5" w:rsidP="00422CE5">
      <w:pPr>
        <w:spacing w:after="120"/>
        <w:ind w:right="251"/>
        <w:rPr>
          <w:b/>
          <w:i/>
          <w:spacing w:val="-2"/>
          <w:sz w:val="24"/>
        </w:rPr>
      </w:pPr>
      <w:r w:rsidRPr="00093429">
        <w:rPr>
          <w:b/>
          <w:i/>
          <w:spacing w:val="-2"/>
          <w:sz w:val="24"/>
        </w:rPr>
        <w:t>Dispatch Order</w:t>
      </w:r>
    </w:p>
    <w:p w14:paraId="36E7F58D" w14:textId="765C74BB" w:rsidR="00422CE5" w:rsidRPr="00422CE5" w:rsidRDefault="00422CE5" w:rsidP="00422CE5">
      <w:pPr>
        <w:spacing w:after="120"/>
        <w:ind w:right="251"/>
        <w:rPr>
          <w:spacing w:val="-2"/>
          <w:sz w:val="24"/>
        </w:rPr>
      </w:pPr>
      <w:r w:rsidRPr="00422CE5">
        <w:rPr>
          <w:spacing w:val="-2"/>
          <w:sz w:val="24"/>
        </w:rPr>
        <w:lastRenderedPageBreak/>
        <w:t xml:space="preserve">Energy to serve the load comes from dispatching the resources in an economic order reflecting winter conditions.  Wind and Photovoltaics (PV) are dispatched first using profiles adjusted to reflect expected amounts of those resources as described in the Static Inputs below.  Other renewables such as wood, biomass and municipal solid waste are then assumed to be dispatched next, followed by nuclear resources and then coal generators; the Seasonal Claimed Capability of these resource technologies is </w:t>
      </w:r>
      <w:del w:id="17" w:author="Author">
        <w:r w:rsidRPr="00422CE5" w:rsidDel="00927345">
          <w:rPr>
            <w:spacing w:val="-2"/>
            <w:sz w:val="24"/>
          </w:rPr>
          <w:delText xml:space="preserve">based </w:delText>
        </w:r>
      </w:del>
      <w:ins w:id="18" w:author="Author">
        <w:r w:rsidR="00927345">
          <w:rPr>
            <w:spacing w:val="-2"/>
            <w:sz w:val="24"/>
          </w:rPr>
          <w:t>derived</w:t>
        </w:r>
        <w:r w:rsidR="00927345" w:rsidRPr="00422CE5">
          <w:rPr>
            <w:spacing w:val="-2"/>
            <w:sz w:val="24"/>
          </w:rPr>
          <w:t xml:space="preserve"> </w:t>
        </w:r>
      </w:ins>
      <w:r w:rsidRPr="00422CE5">
        <w:rPr>
          <w:spacing w:val="-2"/>
          <w:sz w:val="24"/>
        </w:rPr>
        <w:t xml:space="preserve">from the most recent CELT report as described in the Static Inputs below.  Pumped storage </w:t>
      </w:r>
      <w:ins w:id="19" w:author="Author">
        <w:r w:rsidR="00927345">
          <w:rPr>
            <w:spacing w:val="-2"/>
            <w:sz w:val="24"/>
          </w:rPr>
          <w:t>and other electric storage resourc</w:t>
        </w:r>
        <w:r w:rsidR="0015646D">
          <w:rPr>
            <w:spacing w:val="-2"/>
            <w:sz w:val="24"/>
          </w:rPr>
          <w:t>es are</w:t>
        </w:r>
      </w:ins>
      <w:del w:id="20" w:author="Author">
        <w:r w:rsidRPr="00422CE5" w:rsidDel="0015646D">
          <w:rPr>
            <w:spacing w:val="-2"/>
            <w:sz w:val="24"/>
          </w:rPr>
          <w:delText>is</w:delText>
        </w:r>
      </w:del>
      <w:r w:rsidRPr="00422CE5">
        <w:rPr>
          <w:spacing w:val="-2"/>
          <w:sz w:val="24"/>
        </w:rPr>
        <w:t xml:space="preserve"> dispatched next using </w:t>
      </w:r>
      <w:del w:id="21" w:author="Author">
        <w:r w:rsidRPr="00422CE5" w:rsidDel="002A25C2">
          <w:rPr>
            <w:spacing w:val="-2"/>
            <w:sz w:val="24"/>
          </w:rPr>
          <w:delText xml:space="preserve">a </w:delText>
        </w:r>
      </w:del>
      <w:r w:rsidRPr="00422CE5">
        <w:rPr>
          <w:spacing w:val="-2"/>
          <w:sz w:val="24"/>
        </w:rPr>
        <w:t xml:space="preserve">daily </w:t>
      </w:r>
      <w:del w:id="22" w:author="Author">
        <w:r w:rsidRPr="00422CE5" w:rsidDel="00927345">
          <w:rPr>
            <w:spacing w:val="-2"/>
            <w:sz w:val="24"/>
          </w:rPr>
          <w:delText xml:space="preserve">pumped </w:delText>
        </w:r>
      </w:del>
      <w:r w:rsidRPr="00422CE5">
        <w:rPr>
          <w:spacing w:val="-2"/>
          <w:sz w:val="24"/>
        </w:rPr>
        <w:t>storage profile</w:t>
      </w:r>
      <w:ins w:id="23" w:author="Author">
        <w:r w:rsidR="002A25C2">
          <w:rPr>
            <w:spacing w:val="-2"/>
            <w:sz w:val="24"/>
          </w:rPr>
          <w:t>s</w:t>
        </w:r>
      </w:ins>
      <w:r w:rsidRPr="00422CE5">
        <w:rPr>
          <w:spacing w:val="-2"/>
          <w:sz w:val="24"/>
        </w:rPr>
        <w:t xml:space="preserve"> used to reflect the characteristic operation of </w:t>
      </w:r>
      <w:ins w:id="24" w:author="Author">
        <w:r w:rsidR="002A25C2">
          <w:rPr>
            <w:spacing w:val="-2"/>
            <w:sz w:val="24"/>
          </w:rPr>
          <w:t xml:space="preserve">each </w:t>
        </w:r>
      </w:ins>
      <w:del w:id="25" w:author="Author">
        <w:r w:rsidRPr="00422CE5" w:rsidDel="002A25C2">
          <w:rPr>
            <w:spacing w:val="-2"/>
            <w:sz w:val="24"/>
          </w:rPr>
          <w:delText xml:space="preserve">this </w:delText>
        </w:r>
      </w:del>
      <w:r w:rsidRPr="00422CE5">
        <w:rPr>
          <w:spacing w:val="-2"/>
          <w:sz w:val="24"/>
        </w:rPr>
        <w:t>resource</w:t>
      </w:r>
      <w:ins w:id="26" w:author="Author">
        <w:r w:rsidR="002A25C2">
          <w:rPr>
            <w:spacing w:val="-2"/>
            <w:sz w:val="24"/>
          </w:rPr>
          <w:t xml:space="preserve"> type</w:t>
        </w:r>
      </w:ins>
      <w:r w:rsidRPr="00422CE5">
        <w:rPr>
          <w:spacing w:val="-2"/>
          <w:sz w:val="24"/>
        </w:rPr>
        <w:t xml:space="preserve"> by storing energy during low load periods and generating energy during the higher load periods as described below in the Static Inputs. </w:t>
      </w:r>
    </w:p>
    <w:p w14:paraId="7BC3FE62" w14:textId="14F4E61F" w:rsidR="00422CE5" w:rsidRPr="00422CE5" w:rsidRDefault="00422CE5" w:rsidP="00422CE5">
      <w:pPr>
        <w:spacing w:after="120"/>
        <w:ind w:right="251"/>
        <w:rPr>
          <w:spacing w:val="-2"/>
          <w:sz w:val="24"/>
        </w:rPr>
      </w:pPr>
      <w:r w:rsidRPr="00422CE5">
        <w:rPr>
          <w:spacing w:val="-2"/>
          <w:sz w:val="24"/>
        </w:rPr>
        <w:t>Next, conventional hydro-electric generation is dispatched a</w:t>
      </w:r>
      <w:ins w:id="27" w:author="Author">
        <w:r w:rsidR="00845127" w:rsidRPr="000E7294">
          <w:rPr>
            <w:spacing w:val="-2"/>
            <w:sz w:val="24"/>
          </w:rPr>
          <w:t xml:space="preserve">t an hourly profiled </w:t>
        </w:r>
      </w:ins>
      <w:del w:id="28" w:author="Author">
        <w:r w:rsidRPr="000E7294" w:rsidDel="00845127">
          <w:rPr>
            <w:spacing w:val="-2"/>
            <w:sz w:val="24"/>
          </w:rPr>
          <w:delText xml:space="preserve">s a constant </w:delText>
        </w:r>
      </w:del>
      <w:r w:rsidRPr="000E7294">
        <w:rPr>
          <w:spacing w:val="-2"/>
          <w:sz w:val="24"/>
        </w:rPr>
        <w:t xml:space="preserve">MW amount </w:t>
      </w:r>
      <w:del w:id="29" w:author="Author">
        <w:r w:rsidRPr="000E7294" w:rsidDel="00845127">
          <w:rPr>
            <w:spacing w:val="-2"/>
            <w:sz w:val="24"/>
          </w:rPr>
          <w:delText>in all hours based on average hydro conditions</w:delText>
        </w:r>
        <w:r w:rsidRPr="00422CE5" w:rsidDel="00845127">
          <w:rPr>
            <w:spacing w:val="-2"/>
            <w:sz w:val="24"/>
          </w:rPr>
          <w:delText xml:space="preserve"> </w:delText>
        </w:r>
      </w:del>
      <w:r w:rsidRPr="00422CE5">
        <w:rPr>
          <w:spacing w:val="-2"/>
          <w:sz w:val="24"/>
        </w:rPr>
        <w:t>as described in the Static Inputs below. This is followed by the dispatch of imports as a constant MW resource in accordance with assumptions set forth in Section A below.</w:t>
      </w:r>
    </w:p>
    <w:p w14:paraId="2902DF7A" w14:textId="77777777" w:rsidR="00422CE5" w:rsidRPr="00422CE5" w:rsidDel="007E5050" w:rsidRDefault="00422CE5" w:rsidP="00422CE5">
      <w:pPr>
        <w:spacing w:after="120"/>
        <w:ind w:right="251"/>
        <w:rPr>
          <w:spacing w:val="-2"/>
          <w:sz w:val="24"/>
        </w:rPr>
      </w:pPr>
      <w:r w:rsidRPr="00422CE5">
        <w:rPr>
          <w:spacing w:val="-2"/>
          <w:sz w:val="24"/>
        </w:rPr>
        <w:t xml:space="preserve">Next, the aggregate natural gas only resources are dispatched on pipeline gas in each hour, subject to the hourly availability of pipeline gas MWhs.  If there is remaining pipeline gas, it is used by the gas-fired, dual-fueled, combined-cycle resources to serve remaining energy demands until the gas MWhs are exhausted.  </w:t>
      </w:r>
    </w:p>
    <w:p w14:paraId="6E44181F" w14:textId="77777777" w:rsidR="00422CE5" w:rsidRPr="00422CE5" w:rsidRDefault="00422CE5" w:rsidP="00422CE5">
      <w:pPr>
        <w:spacing w:after="120"/>
        <w:ind w:right="251"/>
        <w:rPr>
          <w:spacing w:val="-2"/>
          <w:sz w:val="24"/>
        </w:rPr>
      </w:pPr>
      <w:r w:rsidRPr="00422CE5">
        <w:rPr>
          <w:spacing w:val="-2"/>
          <w:sz w:val="24"/>
        </w:rPr>
        <w:t>Next in the dispatch order are the natural-gas only resources that would be dispatched on pipeline-connected-LNG gas, subject to the hourly availability of pipeline-connected-LNG gas MWhs.  If there is remaining pipeline-connected-LNG gas, it is used by the gas-fired, dual-fueled, combined-cycle resources to serve remaining energy demands until the pipeline-connected-LNG gas MWhs are exhausted.</w:t>
      </w:r>
    </w:p>
    <w:p w14:paraId="455E3E12" w14:textId="77777777" w:rsidR="00422CE5" w:rsidRPr="00422CE5" w:rsidRDefault="00422CE5" w:rsidP="00422CE5">
      <w:pPr>
        <w:spacing w:after="120"/>
        <w:ind w:right="251"/>
        <w:rPr>
          <w:spacing w:val="-2"/>
          <w:sz w:val="24"/>
        </w:rPr>
      </w:pPr>
      <w:r w:rsidRPr="00422CE5">
        <w:rPr>
          <w:spacing w:val="-2"/>
          <w:sz w:val="24"/>
        </w:rPr>
        <w:t xml:space="preserve">If more load still needs to be served, the dual-fueled combined cycle resources that have not been previously dispatched on pipeline or pipeline-connected-LNG are dispatched on distillate oil, subject to fuel in a specific generator’s associated oil tank as determined in Section A below. </w:t>
      </w:r>
    </w:p>
    <w:p w14:paraId="4B800617" w14:textId="77777777" w:rsidR="00422CE5" w:rsidRPr="00422CE5" w:rsidRDefault="00422CE5" w:rsidP="00422CE5">
      <w:pPr>
        <w:spacing w:after="120"/>
        <w:ind w:right="251"/>
        <w:rPr>
          <w:spacing w:val="-2"/>
          <w:sz w:val="24"/>
        </w:rPr>
      </w:pPr>
      <w:r w:rsidRPr="00422CE5">
        <w:rPr>
          <w:spacing w:val="-2"/>
          <w:sz w:val="24"/>
        </w:rPr>
        <w:t>Next in the dispatch order are the distillate only generators not held for reserve and residual oil generators, subject to fuel in a specific generator’s oil tank determined in Section A below.</w:t>
      </w:r>
    </w:p>
    <w:p w14:paraId="09767A20" w14:textId="77777777" w:rsidR="00422CE5" w:rsidRPr="00422CE5" w:rsidRDefault="00422CE5" w:rsidP="00422CE5">
      <w:pPr>
        <w:spacing w:after="120"/>
        <w:ind w:right="251"/>
        <w:rPr>
          <w:spacing w:val="-2"/>
          <w:sz w:val="24"/>
        </w:rPr>
      </w:pPr>
      <w:r w:rsidRPr="00422CE5">
        <w:rPr>
          <w:spacing w:val="-2"/>
          <w:sz w:val="24"/>
        </w:rPr>
        <w:t xml:space="preserve">Last, the dispatch of demand response resources will be applied to the unmet energy. </w:t>
      </w:r>
    </w:p>
    <w:p w14:paraId="2137C1F8" w14:textId="77777777" w:rsidR="00422CE5" w:rsidRPr="00422CE5" w:rsidRDefault="00422CE5" w:rsidP="00422CE5">
      <w:pPr>
        <w:spacing w:after="120"/>
        <w:ind w:right="251"/>
        <w:rPr>
          <w:spacing w:val="-2"/>
          <w:sz w:val="24"/>
        </w:rPr>
      </w:pPr>
      <w:r w:rsidRPr="00422CE5">
        <w:rPr>
          <w:spacing w:val="-2"/>
          <w:sz w:val="24"/>
        </w:rPr>
        <w:t xml:space="preserve">Any remaining energy not served is then converted to MWhs of Operating Procedure – 4 Actions, Ten-Minute Reserve Depletion and Operating Procedure – 7 Load Shed.  </w:t>
      </w:r>
    </w:p>
    <w:p w14:paraId="7318FE3D" w14:textId="77777777" w:rsidR="00422CE5" w:rsidRPr="00422CE5" w:rsidRDefault="00422CE5" w:rsidP="00EE4664">
      <w:pPr>
        <w:spacing w:after="240"/>
        <w:ind w:right="245"/>
        <w:rPr>
          <w:spacing w:val="-2"/>
          <w:sz w:val="24"/>
        </w:rPr>
      </w:pPr>
      <w:r w:rsidRPr="00422CE5">
        <w:rPr>
          <w:spacing w:val="-2"/>
          <w:sz w:val="24"/>
        </w:rPr>
        <w:t>The following inputs will be used when performing the fuel-security reliability reviews.</w:t>
      </w:r>
    </w:p>
    <w:p w14:paraId="20DE5E60" w14:textId="77777777" w:rsidR="00422CE5" w:rsidRPr="00422CE5" w:rsidRDefault="00422CE5" w:rsidP="00600CEC">
      <w:pPr>
        <w:numPr>
          <w:ilvl w:val="0"/>
          <w:numId w:val="158"/>
        </w:numPr>
        <w:spacing w:after="120"/>
        <w:ind w:left="540" w:right="251"/>
        <w:rPr>
          <w:b/>
          <w:spacing w:val="-2"/>
          <w:sz w:val="24"/>
        </w:rPr>
      </w:pPr>
      <w:r w:rsidRPr="00422CE5">
        <w:rPr>
          <w:b/>
          <w:spacing w:val="-2"/>
          <w:sz w:val="24"/>
        </w:rPr>
        <w:t>STATIC INPUTS</w:t>
      </w:r>
    </w:p>
    <w:p w14:paraId="0DD7583A" w14:textId="77777777" w:rsidR="00422CE5" w:rsidRPr="00422CE5" w:rsidRDefault="00422CE5" w:rsidP="00422CE5">
      <w:pPr>
        <w:spacing w:after="120"/>
        <w:ind w:right="251"/>
        <w:rPr>
          <w:spacing w:val="-2"/>
          <w:sz w:val="24"/>
        </w:rPr>
      </w:pPr>
      <w:r w:rsidRPr="00422CE5">
        <w:rPr>
          <w:spacing w:val="-2"/>
          <w:sz w:val="24"/>
        </w:rPr>
        <w:lastRenderedPageBreak/>
        <w:t>A fuel-security reliability review will utilize the following static inputs:</w:t>
      </w:r>
    </w:p>
    <w:p w14:paraId="19606A43" w14:textId="484A1213" w:rsidR="00422CE5" w:rsidRPr="00422CE5" w:rsidRDefault="00422CE5" w:rsidP="00600CEC">
      <w:pPr>
        <w:numPr>
          <w:ilvl w:val="0"/>
          <w:numId w:val="161"/>
        </w:numPr>
        <w:spacing w:after="120"/>
        <w:ind w:right="251"/>
        <w:rPr>
          <w:spacing w:val="-2"/>
          <w:sz w:val="24"/>
        </w:rPr>
      </w:pPr>
      <w:r w:rsidRPr="00422CE5">
        <w:rPr>
          <w:b/>
          <w:spacing w:val="-2"/>
          <w:sz w:val="24"/>
        </w:rPr>
        <w:t>Peak Load:</w:t>
      </w:r>
      <w:r w:rsidRPr="00422CE5">
        <w:rPr>
          <w:spacing w:val="-2"/>
          <w:sz w:val="24"/>
        </w:rPr>
        <w:t xml:space="preserve">  This is calculated using the </w:t>
      </w:r>
      <w:del w:id="30" w:author="Author">
        <w:r w:rsidRPr="000E7294" w:rsidDel="002A25C2">
          <w:rPr>
            <w:spacing w:val="-2"/>
            <w:sz w:val="24"/>
          </w:rPr>
          <w:delText>most recently available</w:delText>
        </w:r>
        <w:r w:rsidRPr="00422CE5" w:rsidDel="002A25C2">
          <w:rPr>
            <w:spacing w:val="-2"/>
            <w:sz w:val="24"/>
          </w:rPr>
          <w:delText xml:space="preserve"> </w:delText>
        </w:r>
      </w:del>
      <w:ins w:id="31" w:author="Author">
        <w:r w:rsidR="00A67613" w:rsidRPr="00404EB6">
          <w:rPr>
            <w:spacing w:val="-2"/>
            <w:sz w:val="24"/>
            <w:highlight w:val="yellow"/>
          </w:rPr>
          <w:t>draft</w:t>
        </w:r>
        <w:r w:rsidR="00A67613">
          <w:rPr>
            <w:spacing w:val="-2"/>
            <w:sz w:val="24"/>
          </w:rPr>
          <w:t xml:space="preserve"> </w:t>
        </w:r>
      </w:ins>
      <w:r w:rsidRPr="00422CE5">
        <w:rPr>
          <w:spacing w:val="-2"/>
          <w:sz w:val="24"/>
        </w:rPr>
        <w:t xml:space="preserve">CELT Net 90/10 winter peak load </w:t>
      </w:r>
      <w:ins w:id="32" w:author="Author">
        <w:r w:rsidR="001C4550" w:rsidRPr="001C4550">
          <w:rPr>
            <w:spacing w:val="-2"/>
            <w:sz w:val="24"/>
            <w:highlight w:val="yellow"/>
          </w:rPr>
          <w:t>values</w:t>
        </w:r>
      </w:ins>
      <w:r w:rsidR="00E11FB8">
        <w:rPr>
          <w:spacing w:val="-2"/>
          <w:sz w:val="24"/>
        </w:rPr>
        <w:t xml:space="preserve"> </w:t>
      </w:r>
      <w:r w:rsidRPr="00422CE5">
        <w:rPr>
          <w:spacing w:val="-2"/>
          <w:sz w:val="24"/>
        </w:rPr>
        <w:t>(including the effects of energy efficiency)</w:t>
      </w:r>
      <w:r w:rsidR="00404EB6">
        <w:rPr>
          <w:spacing w:val="-2"/>
          <w:sz w:val="24"/>
        </w:rPr>
        <w:t xml:space="preserve"> </w:t>
      </w:r>
      <w:del w:id="33" w:author="Author">
        <w:r w:rsidRPr="00404EB6" w:rsidDel="00404EB6">
          <w:rPr>
            <w:spacing w:val="-2"/>
            <w:sz w:val="24"/>
            <w:highlight w:val="yellow"/>
          </w:rPr>
          <w:delText>as</w:delText>
        </w:r>
        <w:r w:rsidRPr="00422CE5" w:rsidDel="00404EB6">
          <w:rPr>
            <w:spacing w:val="-2"/>
            <w:sz w:val="24"/>
          </w:rPr>
          <w:delText xml:space="preserve"> </w:delText>
        </w:r>
      </w:del>
      <w:r w:rsidRPr="00422CE5">
        <w:rPr>
          <w:spacing w:val="-2"/>
          <w:sz w:val="24"/>
        </w:rPr>
        <w:t xml:space="preserve">presented to the </w:t>
      </w:r>
      <w:del w:id="34" w:author="Author">
        <w:r w:rsidRPr="00422CE5" w:rsidDel="00F952E4">
          <w:rPr>
            <w:spacing w:val="-2"/>
            <w:sz w:val="24"/>
          </w:rPr>
          <w:delText xml:space="preserve">Participants </w:delText>
        </w:r>
      </w:del>
      <w:ins w:id="35" w:author="Author">
        <w:r w:rsidR="00F952E4" w:rsidRPr="00422CE5">
          <w:rPr>
            <w:spacing w:val="-2"/>
            <w:sz w:val="24"/>
          </w:rPr>
          <w:t>P</w:t>
        </w:r>
        <w:r w:rsidR="00F952E4">
          <w:rPr>
            <w:spacing w:val="-2"/>
            <w:sz w:val="24"/>
          </w:rPr>
          <w:t xml:space="preserve">lanning </w:t>
        </w:r>
      </w:ins>
      <w:r w:rsidRPr="00422CE5">
        <w:rPr>
          <w:spacing w:val="-2"/>
          <w:sz w:val="24"/>
        </w:rPr>
        <w:t>Advisory Committee (PAC)</w:t>
      </w:r>
      <w:del w:id="36" w:author="Author">
        <w:r w:rsidRPr="00422CE5" w:rsidDel="0034674D">
          <w:rPr>
            <w:spacing w:val="-2"/>
            <w:sz w:val="24"/>
          </w:rPr>
          <w:delText xml:space="preserve"> in the March timeframe</w:delText>
        </w:r>
      </w:del>
      <w:ins w:id="37" w:author="Author">
        <w:r w:rsidR="00404EB6">
          <w:rPr>
            <w:spacing w:val="-2"/>
            <w:sz w:val="24"/>
          </w:rPr>
          <w:t xml:space="preserve"> </w:t>
        </w:r>
        <w:r w:rsidR="00404EB6" w:rsidRPr="00404EB6">
          <w:rPr>
            <w:spacing w:val="-2"/>
            <w:sz w:val="24"/>
            <w:highlight w:val="yellow"/>
          </w:rPr>
          <w:t>during the spring of the year when the fuel security reliability review is performed</w:t>
        </w:r>
      </w:ins>
      <w:r w:rsidRPr="00422CE5">
        <w:rPr>
          <w:spacing w:val="-2"/>
          <w:sz w:val="24"/>
        </w:rPr>
        <w:t xml:space="preserve">, </w:t>
      </w:r>
      <w:ins w:id="38" w:author="Author">
        <w:r w:rsidR="00562C9B" w:rsidRPr="00E11FB8">
          <w:rPr>
            <w:spacing w:val="-2"/>
            <w:sz w:val="24"/>
            <w:highlight w:val="yellow"/>
          </w:rPr>
          <w:t>which is</w:t>
        </w:r>
        <w:r w:rsidR="00562C9B">
          <w:rPr>
            <w:spacing w:val="-2"/>
            <w:sz w:val="24"/>
          </w:rPr>
          <w:t xml:space="preserve"> </w:t>
        </w:r>
      </w:ins>
      <w:r w:rsidRPr="00422CE5">
        <w:rPr>
          <w:spacing w:val="-2"/>
          <w:sz w:val="24"/>
        </w:rPr>
        <w:t xml:space="preserve">prior to the annual issuance of the </w:t>
      </w:r>
      <w:ins w:id="39" w:author="Author">
        <w:r w:rsidR="00A67613" w:rsidRPr="00404EB6">
          <w:rPr>
            <w:spacing w:val="-2"/>
            <w:sz w:val="24"/>
            <w:highlight w:val="yellow"/>
          </w:rPr>
          <w:t>final</w:t>
        </w:r>
        <w:r w:rsidR="001C4550">
          <w:rPr>
            <w:spacing w:val="-2"/>
            <w:sz w:val="24"/>
          </w:rPr>
          <w:t xml:space="preserve"> </w:t>
        </w:r>
        <w:r w:rsidR="001C4550" w:rsidRPr="001C4550">
          <w:rPr>
            <w:spacing w:val="-2"/>
            <w:sz w:val="24"/>
            <w:highlight w:val="yellow"/>
          </w:rPr>
          <w:t>values in the</w:t>
        </w:r>
        <w:r w:rsidR="00A67613">
          <w:rPr>
            <w:spacing w:val="-2"/>
            <w:sz w:val="24"/>
          </w:rPr>
          <w:t xml:space="preserve"> </w:t>
        </w:r>
      </w:ins>
      <w:r w:rsidRPr="00422CE5">
        <w:rPr>
          <w:spacing w:val="-2"/>
          <w:sz w:val="24"/>
        </w:rPr>
        <w:t xml:space="preserve">CELT report </w:t>
      </w:r>
      <w:ins w:id="40" w:author="Author">
        <w:r w:rsidR="001C4550" w:rsidRPr="001C4550">
          <w:rPr>
            <w:spacing w:val="-2"/>
            <w:sz w:val="24"/>
            <w:highlight w:val="yellow"/>
          </w:rPr>
          <w:t>released</w:t>
        </w:r>
        <w:r w:rsidR="001C4550">
          <w:rPr>
            <w:spacing w:val="-2"/>
            <w:sz w:val="24"/>
          </w:rPr>
          <w:t xml:space="preserve"> </w:t>
        </w:r>
      </w:ins>
      <w:r w:rsidRPr="00422CE5">
        <w:rPr>
          <w:spacing w:val="-2"/>
          <w:sz w:val="24"/>
        </w:rPr>
        <w:t xml:space="preserve">on May 1.  </w:t>
      </w:r>
    </w:p>
    <w:p w14:paraId="22D940DE" w14:textId="77777777" w:rsidR="00422CE5" w:rsidRPr="00422CE5" w:rsidRDefault="00422CE5" w:rsidP="00600CEC">
      <w:pPr>
        <w:numPr>
          <w:ilvl w:val="0"/>
          <w:numId w:val="161"/>
        </w:numPr>
        <w:spacing w:after="120"/>
        <w:ind w:right="251"/>
        <w:rPr>
          <w:spacing w:val="-2"/>
          <w:sz w:val="24"/>
        </w:rPr>
      </w:pPr>
      <w:r w:rsidRPr="00422CE5">
        <w:rPr>
          <w:b/>
          <w:spacing w:val="-2"/>
          <w:sz w:val="24"/>
        </w:rPr>
        <w:t>Winter Energy Profile:</w:t>
      </w:r>
      <w:r w:rsidRPr="00422CE5">
        <w:rPr>
          <w:spacing w:val="-2"/>
          <w:sz w:val="24"/>
        </w:rPr>
        <w:t xml:space="preserve">  The hourly system demand from the 2014/2015 winter will be used to create an hourly load shape by using the ratio of the CELT peak load for the relevant Capacity Commitment Period to the 2014/2015 winter peak load. The hourly temperature from the 2014/2015 winter will be used as the modeled hourly temperature. </w:t>
      </w:r>
    </w:p>
    <w:p w14:paraId="039A44CB" w14:textId="16419102" w:rsidR="00422CE5" w:rsidRPr="00FD0355" w:rsidRDefault="00422CE5" w:rsidP="00600CEC">
      <w:pPr>
        <w:numPr>
          <w:ilvl w:val="0"/>
          <w:numId w:val="161"/>
        </w:numPr>
        <w:spacing w:after="120"/>
        <w:ind w:right="251"/>
        <w:rPr>
          <w:spacing w:val="-2"/>
          <w:sz w:val="24"/>
          <w:szCs w:val="24"/>
        </w:rPr>
      </w:pPr>
      <w:r w:rsidRPr="00422CE5">
        <w:rPr>
          <w:b/>
          <w:spacing w:val="-2"/>
          <w:sz w:val="24"/>
        </w:rPr>
        <w:t xml:space="preserve">LDC Gas Demand:  </w:t>
      </w:r>
      <w:del w:id="41" w:author="Author">
        <w:r w:rsidRPr="00422CE5" w:rsidDel="00FD0355">
          <w:rPr>
            <w:spacing w:val="-2"/>
            <w:sz w:val="24"/>
          </w:rPr>
          <w:delText xml:space="preserve">Set for modeled Capacity Commitment Period with future year total forecasted LDC gas demand held constant from last known Integrated Resource Plan based on vendor-supplied information annually. </w:delText>
        </w:r>
        <w:r w:rsidR="00FD0355" w:rsidDel="00FD0355">
          <w:rPr>
            <w:spacing w:val="-2"/>
            <w:sz w:val="24"/>
          </w:rPr>
          <w:delText xml:space="preserve"> </w:delText>
        </w:r>
      </w:del>
      <w:ins w:id="42" w:author="Author">
        <w:r w:rsidR="00FD0355" w:rsidRPr="00FD0355">
          <w:rPr>
            <w:sz w:val="24"/>
            <w:szCs w:val="24"/>
          </w:rPr>
          <w:t>The LDC winter peak demand for the modeled Capacity Commitment Period will be set annually based on vendor supplied information with growth for the modeled period adjusted to not exceed the addition of any new gas supply capacity.  The LDC winter peak demand shall be capped at the value utilized in the prior year’s fuel security reliability review (i.e., for the prior Capacity Commitment Period).</w:t>
        </w:r>
        <w:r w:rsidR="00404EB6">
          <w:rPr>
            <w:sz w:val="24"/>
            <w:szCs w:val="24"/>
          </w:rPr>
          <w:t xml:space="preserve">  </w:t>
        </w:r>
        <w:r w:rsidR="00404EB6" w:rsidRPr="00404EB6">
          <w:rPr>
            <w:sz w:val="24"/>
            <w:szCs w:val="24"/>
            <w:highlight w:val="yellow"/>
          </w:rPr>
          <w:t>Both New England and New Brunswick LDC gas demand shall be accounted for in the modelling.</w:t>
        </w:r>
      </w:ins>
    </w:p>
    <w:p w14:paraId="504DBF71" w14:textId="77777777" w:rsidR="00422CE5" w:rsidRPr="00422CE5" w:rsidRDefault="00422CE5" w:rsidP="00600CEC">
      <w:pPr>
        <w:numPr>
          <w:ilvl w:val="0"/>
          <w:numId w:val="161"/>
        </w:numPr>
        <w:spacing w:after="120"/>
        <w:ind w:right="251"/>
        <w:rPr>
          <w:spacing w:val="-2"/>
          <w:sz w:val="24"/>
        </w:rPr>
      </w:pPr>
      <w:r w:rsidRPr="00422CE5">
        <w:rPr>
          <w:b/>
          <w:spacing w:val="-2"/>
          <w:sz w:val="24"/>
        </w:rPr>
        <w:t>Pipeline Capacity:</w:t>
      </w:r>
      <w:r w:rsidRPr="00422CE5">
        <w:rPr>
          <w:spacing w:val="-2"/>
          <w:sz w:val="24"/>
        </w:rPr>
        <w:t xml:space="preserve">  Set for modeled Capacity Commitment Period based on vendor-supplied information annually. </w:t>
      </w:r>
    </w:p>
    <w:p w14:paraId="51B62585" w14:textId="77777777" w:rsidR="00422CE5" w:rsidRPr="00422CE5" w:rsidRDefault="00422CE5" w:rsidP="00600CEC">
      <w:pPr>
        <w:numPr>
          <w:ilvl w:val="0"/>
          <w:numId w:val="161"/>
        </w:numPr>
        <w:spacing w:after="120"/>
        <w:ind w:right="251"/>
        <w:rPr>
          <w:spacing w:val="-2"/>
          <w:sz w:val="24"/>
        </w:rPr>
      </w:pPr>
      <w:r w:rsidRPr="00422CE5">
        <w:rPr>
          <w:b/>
          <w:spacing w:val="-2"/>
          <w:sz w:val="24"/>
        </w:rPr>
        <w:t xml:space="preserve">Satellite LNG facility vaporization:  </w:t>
      </w:r>
      <w:r w:rsidRPr="00422CE5">
        <w:rPr>
          <w:spacing w:val="-2"/>
          <w:sz w:val="24"/>
        </w:rPr>
        <w:t>Set for modeled year based on vendor-supplied information annually.</w:t>
      </w:r>
    </w:p>
    <w:p w14:paraId="53CA467E" w14:textId="48077F52" w:rsidR="00422CE5" w:rsidRPr="00422CE5" w:rsidRDefault="00422CE5" w:rsidP="00600CEC">
      <w:pPr>
        <w:numPr>
          <w:ilvl w:val="0"/>
          <w:numId w:val="161"/>
        </w:numPr>
        <w:spacing w:after="120"/>
        <w:ind w:right="251"/>
        <w:rPr>
          <w:spacing w:val="-2"/>
          <w:sz w:val="24"/>
        </w:rPr>
      </w:pPr>
      <w:r w:rsidRPr="00422CE5">
        <w:rPr>
          <w:b/>
          <w:spacing w:val="-2"/>
          <w:sz w:val="24"/>
        </w:rPr>
        <w:t>Oil</w:t>
      </w:r>
      <w:del w:id="43" w:author="Author">
        <w:r w:rsidRPr="001C4550" w:rsidDel="001C4550">
          <w:rPr>
            <w:b/>
            <w:spacing w:val="-2"/>
            <w:sz w:val="24"/>
            <w:highlight w:val="yellow"/>
          </w:rPr>
          <w:delText>-Only</w:delText>
        </w:r>
      </w:del>
      <w:r w:rsidRPr="00422CE5">
        <w:rPr>
          <w:b/>
          <w:spacing w:val="-2"/>
          <w:sz w:val="24"/>
        </w:rPr>
        <w:t xml:space="preserve"> inventory levels:</w:t>
      </w:r>
      <w:r w:rsidRPr="00422CE5">
        <w:rPr>
          <w:spacing w:val="-2"/>
          <w:sz w:val="24"/>
        </w:rPr>
        <w:t xml:space="preserve">  </w:t>
      </w:r>
      <w:ins w:id="44" w:author="Author">
        <w:r w:rsidR="001C4550" w:rsidRPr="001C4550">
          <w:rPr>
            <w:spacing w:val="-2"/>
            <w:sz w:val="24"/>
            <w:highlight w:val="yellow"/>
          </w:rPr>
          <w:t>Tank inventory levels for oil-only resources and dual-</w:t>
        </w:r>
        <w:r w:rsidR="005C2F66">
          <w:rPr>
            <w:spacing w:val="-2"/>
            <w:sz w:val="24"/>
            <w:highlight w:val="yellow"/>
          </w:rPr>
          <w:t>f</w:t>
        </w:r>
        <w:r w:rsidR="001C4550" w:rsidRPr="001C4550">
          <w:rPr>
            <w:spacing w:val="-2"/>
            <w:sz w:val="24"/>
            <w:highlight w:val="yellow"/>
          </w:rPr>
          <w:t>uel resources that operate primarily on oil during the winter shall be s</w:t>
        </w:r>
      </w:ins>
      <w:del w:id="45" w:author="Author">
        <w:r w:rsidRPr="001C4550" w:rsidDel="001C4550">
          <w:rPr>
            <w:spacing w:val="-2"/>
            <w:sz w:val="24"/>
            <w:highlight w:val="yellow"/>
          </w:rPr>
          <w:delText>S</w:delText>
        </w:r>
      </w:del>
      <w:r w:rsidRPr="00422CE5">
        <w:rPr>
          <w:spacing w:val="-2"/>
          <w:sz w:val="24"/>
        </w:rPr>
        <w:t>et to levels determined using the</w:t>
      </w:r>
      <w:ins w:id="46" w:author="Author">
        <w:r w:rsidR="001726D7">
          <w:rPr>
            <w:spacing w:val="-2"/>
            <w:sz w:val="24"/>
          </w:rPr>
          <w:t xml:space="preserve"> 2017/2018 winter</w:t>
        </w:r>
      </w:ins>
      <w:del w:id="47" w:author="Author">
        <w:r w:rsidRPr="00422CE5" w:rsidDel="001726D7">
          <w:rPr>
            <w:spacing w:val="-2"/>
            <w:sz w:val="24"/>
          </w:rPr>
          <w:delText xml:space="preserve"> most recent</w:delText>
        </w:r>
      </w:del>
      <w:r w:rsidRPr="00422CE5">
        <w:rPr>
          <w:spacing w:val="-2"/>
          <w:sz w:val="24"/>
        </w:rPr>
        <w:t xml:space="preserve"> </w:t>
      </w:r>
      <w:del w:id="48" w:author="Author">
        <w:r w:rsidRPr="00422CE5" w:rsidDel="00845127">
          <w:rPr>
            <w:spacing w:val="-2"/>
            <w:sz w:val="24"/>
          </w:rPr>
          <w:delText xml:space="preserve">December </w:delText>
        </w:r>
      </w:del>
      <w:r w:rsidRPr="00422CE5">
        <w:rPr>
          <w:spacing w:val="-2"/>
          <w:sz w:val="24"/>
        </w:rPr>
        <w:t>fuel surveys submitted to the ISO</w:t>
      </w:r>
      <w:ins w:id="49" w:author="Author">
        <w:r w:rsidR="00845127">
          <w:rPr>
            <w:spacing w:val="-2"/>
            <w:sz w:val="24"/>
          </w:rPr>
          <w:t xml:space="preserve"> </w:t>
        </w:r>
        <w:r w:rsidR="00845127" w:rsidRPr="000E7294">
          <w:rPr>
            <w:spacing w:val="-2"/>
            <w:sz w:val="24"/>
          </w:rPr>
          <w:t>in December</w:t>
        </w:r>
      </w:ins>
      <w:r w:rsidRPr="00422CE5">
        <w:rPr>
          <w:spacing w:val="-2"/>
          <w:sz w:val="24"/>
        </w:rPr>
        <w:t xml:space="preserve">.  Tank inventories then will be assumed to be replenished with </w:t>
      </w:r>
      <w:ins w:id="50" w:author="Author">
        <w:r w:rsidR="001C4550" w:rsidRPr="001C4550">
          <w:rPr>
            <w:spacing w:val="-2"/>
            <w:sz w:val="24"/>
            <w:highlight w:val="yellow"/>
          </w:rPr>
          <w:t xml:space="preserve">202 barrels per </w:t>
        </w:r>
      </w:ins>
      <w:del w:id="51" w:author="Author">
        <w:r w:rsidRPr="001C4550" w:rsidDel="001C4550">
          <w:rPr>
            <w:spacing w:val="-2"/>
            <w:sz w:val="24"/>
            <w:highlight w:val="yellow"/>
          </w:rPr>
          <w:delText>one proxy tanker truck per</w:delText>
        </w:r>
        <w:r w:rsidRPr="00422CE5" w:rsidDel="001C4550">
          <w:rPr>
            <w:spacing w:val="-2"/>
            <w:sz w:val="24"/>
          </w:rPr>
          <w:delText xml:space="preserve"> </w:delText>
        </w:r>
      </w:del>
      <w:r w:rsidRPr="00422CE5">
        <w:rPr>
          <w:spacing w:val="-2"/>
          <w:sz w:val="24"/>
        </w:rPr>
        <w:t xml:space="preserve">hour when the reorder level is reached.  The reorder level is provided using the </w:t>
      </w:r>
      <w:ins w:id="52" w:author="Author">
        <w:r w:rsidR="00452264" w:rsidRPr="0025278E">
          <w:rPr>
            <w:spacing w:val="-2"/>
            <w:sz w:val="24"/>
          </w:rPr>
          <w:t>results of the</w:t>
        </w:r>
        <w:r w:rsidR="00452264">
          <w:rPr>
            <w:spacing w:val="-2"/>
            <w:sz w:val="24"/>
          </w:rPr>
          <w:t xml:space="preserve"> </w:t>
        </w:r>
        <w:r w:rsidR="00845127" w:rsidRPr="000E7294">
          <w:rPr>
            <w:spacing w:val="-2"/>
            <w:sz w:val="24"/>
          </w:rPr>
          <w:t xml:space="preserve">2017/2018 winter </w:t>
        </w:r>
      </w:ins>
      <w:del w:id="53" w:author="Author">
        <w:r w:rsidRPr="00422CE5" w:rsidDel="00845127">
          <w:rPr>
            <w:spacing w:val="-2"/>
            <w:sz w:val="24"/>
          </w:rPr>
          <w:delText xml:space="preserve">most recent </w:delText>
        </w:r>
      </w:del>
      <w:r w:rsidRPr="00422CE5">
        <w:rPr>
          <w:spacing w:val="-2"/>
          <w:sz w:val="24"/>
        </w:rPr>
        <w:t xml:space="preserve">fuel survey.  </w:t>
      </w:r>
    </w:p>
    <w:p w14:paraId="11FF2E30" w14:textId="671BF93D" w:rsidR="00422CE5" w:rsidRPr="00422CE5" w:rsidRDefault="00422CE5" w:rsidP="00600CEC">
      <w:pPr>
        <w:numPr>
          <w:ilvl w:val="0"/>
          <w:numId w:val="161"/>
        </w:numPr>
        <w:spacing w:after="120"/>
        <w:ind w:right="251"/>
        <w:rPr>
          <w:spacing w:val="-2"/>
          <w:sz w:val="24"/>
        </w:rPr>
      </w:pPr>
      <w:r w:rsidRPr="00422CE5">
        <w:rPr>
          <w:b/>
          <w:spacing w:val="-2"/>
          <w:sz w:val="24"/>
        </w:rPr>
        <w:t xml:space="preserve">Resource Seasonal Claim Capability:  </w:t>
      </w:r>
      <w:r w:rsidRPr="00422CE5">
        <w:rPr>
          <w:spacing w:val="-2"/>
          <w:sz w:val="24"/>
        </w:rPr>
        <w:t xml:space="preserve"> The winter Seasonal Claimed Capability (MW) from the most recently published CELT report for all Existing Generating Capacity Resources qualified for the instant FCA and energy-only generators active in ISO New England markets.  For non-commercial Existing Generating Capacity Resources that are not in the CELT report</w:t>
      </w:r>
      <w:ins w:id="54" w:author="Author">
        <w:r w:rsidR="005C34B3" w:rsidRPr="005C34B3">
          <w:rPr>
            <w:color w:val="FF0000"/>
            <w:spacing w:val="-2"/>
            <w:sz w:val="24"/>
            <w:szCs w:val="24"/>
          </w:rPr>
          <w:t xml:space="preserve"> </w:t>
        </w:r>
        <w:r w:rsidR="005C34B3" w:rsidRPr="005C34B3">
          <w:rPr>
            <w:spacing w:val="-2"/>
            <w:sz w:val="24"/>
            <w:szCs w:val="24"/>
            <w:highlight w:val="yellow"/>
          </w:rPr>
          <w:t xml:space="preserve">and energy-only generators that </w:t>
        </w:r>
        <w:r w:rsidR="003A2A55">
          <w:rPr>
            <w:spacing w:val="-2"/>
            <w:sz w:val="24"/>
            <w:szCs w:val="24"/>
            <w:highlight w:val="yellow"/>
          </w:rPr>
          <w:t xml:space="preserve">are in service </w:t>
        </w:r>
        <w:r w:rsidR="005C34B3" w:rsidRPr="005C34B3">
          <w:rPr>
            <w:spacing w:val="-2"/>
            <w:sz w:val="24"/>
            <w:szCs w:val="24"/>
            <w:highlight w:val="yellow"/>
          </w:rPr>
          <w:t xml:space="preserve">but are not in the </w:t>
        </w:r>
        <w:r w:rsidR="005C34B3" w:rsidRPr="005C34B3">
          <w:rPr>
            <w:spacing w:val="-2"/>
            <w:sz w:val="24"/>
            <w:szCs w:val="24"/>
            <w:highlight w:val="yellow"/>
          </w:rPr>
          <w:lastRenderedPageBreak/>
          <w:t>CELT report</w:t>
        </w:r>
      </w:ins>
      <w:r w:rsidRPr="00422CE5">
        <w:rPr>
          <w:spacing w:val="-2"/>
          <w:sz w:val="24"/>
        </w:rPr>
        <w:t>, the fuel-security reliability review will use the resource’s winter Qualified Capacity</w:t>
      </w:r>
      <w:ins w:id="55" w:author="Author">
        <w:r w:rsidR="005C34B3" w:rsidRPr="005C34B3">
          <w:rPr>
            <w:spacing w:val="-2"/>
            <w:sz w:val="24"/>
            <w:szCs w:val="24"/>
          </w:rPr>
          <w:t xml:space="preserve"> </w:t>
        </w:r>
        <w:r w:rsidR="005C34B3" w:rsidRPr="005C34B3">
          <w:rPr>
            <w:spacing w:val="-2"/>
            <w:sz w:val="24"/>
            <w:szCs w:val="24"/>
            <w:highlight w:val="yellow"/>
          </w:rPr>
          <w:t>and the winter SCC value (as of the fifth business day in May), respectively</w:t>
        </w:r>
      </w:ins>
      <w:r w:rsidRPr="00422CE5">
        <w:rPr>
          <w:spacing w:val="-2"/>
          <w:sz w:val="24"/>
        </w:rPr>
        <w:t>.</w:t>
      </w:r>
    </w:p>
    <w:p w14:paraId="059B95D2" w14:textId="6CEF19AF" w:rsidR="00422CE5" w:rsidRPr="00422CE5" w:rsidRDefault="00422CE5" w:rsidP="00600CEC">
      <w:pPr>
        <w:numPr>
          <w:ilvl w:val="0"/>
          <w:numId w:val="161"/>
        </w:numPr>
        <w:spacing w:after="120"/>
        <w:ind w:right="251"/>
        <w:rPr>
          <w:spacing w:val="-2"/>
          <w:sz w:val="24"/>
        </w:rPr>
      </w:pPr>
      <w:r w:rsidRPr="00422CE5">
        <w:rPr>
          <w:b/>
          <w:spacing w:val="-2"/>
          <w:sz w:val="24"/>
        </w:rPr>
        <w:t>PV Forecast:</w:t>
      </w:r>
      <w:r w:rsidRPr="00422CE5">
        <w:rPr>
          <w:spacing w:val="-2"/>
          <w:sz w:val="24"/>
        </w:rPr>
        <w:t xml:space="preserve">  </w:t>
      </w:r>
      <w:ins w:id="56" w:author="Author">
        <w:r w:rsidR="005C34B3" w:rsidRPr="00D65DE0">
          <w:rPr>
            <w:spacing w:val="-2"/>
            <w:sz w:val="24"/>
            <w:highlight w:val="yellow"/>
          </w:rPr>
          <w:t>For photovoltaic resources accounted for in the PV forecast</w:t>
        </w:r>
        <w:r w:rsidR="00A623A1">
          <w:rPr>
            <w:spacing w:val="-2"/>
            <w:sz w:val="24"/>
            <w:highlight w:val="yellow"/>
          </w:rPr>
          <w:t>, the fuel-security reliability review will use</w:t>
        </w:r>
        <w:r w:rsidR="005C34B3" w:rsidRPr="00D65DE0">
          <w:rPr>
            <w:spacing w:val="-2"/>
            <w:sz w:val="24"/>
            <w:highlight w:val="yellow"/>
          </w:rPr>
          <w:t xml:space="preserve"> </w:t>
        </w:r>
      </w:ins>
      <w:del w:id="57" w:author="Author">
        <w:r w:rsidRPr="00D65DE0" w:rsidDel="005C34B3">
          <w:rPr>
            <w:spacing w:val="-2"/>
            <w:sz w:val="24"/>
            <w:highlight w:val="yellow"/>
          </w:rPr>
          <w:delText>The PV Forecast-Nameplate, year of analysis, and the sum of Markets Total Cumulative and Behind-the-Meter Total Cumulative</w:delText>
        </w:r>
        <w:r w:rsidRPr="00422CE5" w:rsidDel="005C34B3">
          <w:rPr>
            <w:spacing w:val="-2"/>
            <w:sz w:val="24"/>
          </w:rPr>
          <w:delText xml:space="preserve"> </w:delText>
        </w:r>
      </w:del>
      <w:ins w:id="58" w:author="Author">
        <w:r w:rsidR="001C4550" w:rsidRPr="00A623A1">
          <w:rPr>
            <w:spacing w:val="-2"/>
            <w:sz w:val="24"/>
            <w:highlight w:val="yellow"/>
          </w:rPr>
          <w:t xml:space="preserve">draft </w:t>
        </w:r>
        <w:r w:rsidR="00A623A1" w:rsidRPr="00A623A1">
          <w:rPr>
            <w:spacing w:val="-2"/>
            <w:sz w:val="24"/>
            <w:highlight w:val="yellow"/>
          </w:rPr>
          <w:t>CELT</w:t>
        </w:r>
        <w:r w:rsidR="00A623A1">
          <w:rPr>
            <w:spacing w:val="-2"/>
            <w:sz w:val="24"/>
          </w:rPr>
          <w:t xml:space="preserve"> </w:t>
        </w:r>
      </w:ins>
      <w:r w:rsidRPr="00422CE5">
        <w:rPr>
          <w:spacing w:val="-2"/>
          <w:sz w:val="24"/>
        </w:rPr>
        <w:t xml:space="preserve">values </w:t>
      </w:r>
      <w:del w:id="59" w:author="Author">
        <w:r w:rsidRPr="00422CE5" w:rsidDel="00196DEB">
          <w:rPr>
            <w:spacing w:val="-2"/>
            <w:sz w:val="24"/>
          </w:rPr>
          <w:delText>from the most recently available CELT report</w:delText>
        </w:r>
      </w:del>
      <w:ins w:id="60" w:author="Author">
        <w:r w:rsidR="00196DEB" w:rsidRPr="00422CE5">
          <w:rPr>
            <w:spacing w:val="-2"/>
            <w:sz w:val="24"/>
          </w:rPr>
          <w:t>as presented to the PAC</w:t>
        </w:r>
        <w:r w:rsidR="001C4550">
          <w:rPr>
            <w:spacing w:val="-2"/>
            <w:sz w:val="24"/>
          </w:rPr>
          <w:t xml:space="preserve"> </w:t>
        </w:r>
        <w:r w:rsidR="001C4550" w:rsidRPr="00404EB6">
          <w:rPr>
            <w:spacing w:val="-2"/>
            <w:sz w:val="24"/>
            <w:highlight w:val="yellow"/>
          </w:rPr>
          <w:t>during the spring of the year when the fuel security reliability review is performed</w:t>
        </w:r>
        <w:r w:rsidR="00196DEB" w:rsidRPr="00A623A1">
          <w:rPr>
            <w:spacing w:val="-2"/>
            <w:sz w:val="24"/>
            <w:highlight w:val="yellow"/>
          </w:rPr>
          <w:t xml:space="preserve">, </w:t>
        </w:r>
        <w:r w:rsidR="00A623A1" w:rsidRPr="00A623A1">
          <w:rPr>
            <w:spacing w:val="-2"/>
            <w:sz w:val="24"/>
            <w:highlight w:val="yellow"/>
          </w:rPr>
          <w:t>which is</w:t>
        </w:r>
        <w:r w:rsidR="00A623A1">
          <w:rPr>
            <w:spacing w:val="-2"/>
            <w:sz w:val="24"/>
          </w:rPr>
          <w:t xml:space="preserve"> </w:t>
        </w:r>
        <w:r w:rsidR="00196DEB" w:rsidRPr="00422CE5">
          <w:rPr>
            <w:spacing w:val="-2"/>
            <w:sz w:val="24"/>
          </w:rPr>
          <w:t xml:space="preserve">prior to the annual issuance of the </w:t>
        </w:r>
        <w:r w:rsidR="001C4550" w:rsidRPr="001C4550">
          <w:rPr>
            <w:spacing w:val="-2"/>
            <w:sz w:val="24"/>
            <w:highlight w:val="yellow"/>
          </w:rPr>
          <w:t>final values in the</w:t>
        </w:r>
        <w:r w:rsidR="001C4550">
          <w:rPr>
            <w:spacing w:val="-2"/>
            <w:sz w:val="24"/>
          </w:rPr>
          <w:t xml:space="preserve"> </w:t>
        </w:r>
        <w:r w:rsidR="00196DEB" w:rsidRPr="00422CE5">
          <w:rPr>
            <w:spacing w:val="-2"/>
            <w:sz w:val="24"/>
          </w:rPr>
          <w:t>CELT report</w:t>
        </w:r>
        <w:r w:rsidR="0034674D">
          <w:rPr>
            <w:spacing w:val="-2"/>
            <w:sz w:val="24"/>
          </w:rPr>
          <w:t xml:space="preserve"> </w:t>
        </w:r>
        <w:r w:rsidR="001C4550" w:rsidRPr="001C4550">
          <w:rPr>
            <w:spacing w:val="-2"/>
            <w:sz w:val="24"/>
            <w:highlight w:val="yellow"/>
          </w:rPr>
          <w:t>released</w:t>
        </w:r>
        <w:r w:rsidR="001C4550">
          <w:rPr>
            <w:spacing w:val="-2"/>
            <w:sz w:val="24"/>
          </w:rPr>
          <w:t xml:space="preserve"> </w:t>
        </w:r>
        <w:r w:rsidR="0034674D">
          <w:rPr>
            <w:spacing w:val="-2"/>
            <w:sz w:val="24"/>
          </w:rPr>
          <w:t>on May 1</w:t>
        </w:r>
        <w:r w:rsidR="00A623A1">
          <w:rPr>
            <w:spacing w:val="-2"/>
            <w:sz w:val="24"/>
            <w:highlight w:val="yellow"/>
          </w:rPr>
          <w:t>.  F</w:t>
        </w:r>
        <w:r w:rsidR="005C34B3" w:rsidRPr="00D65DE0">
          <w:rPr>
            <w:spacing w:val="-2"/>
            <w:sz w:val="24"/>
            <w:highlight w:val="yellow"/>
          </w:rPr>
          <w:t>or in</w:t>
        </w:r>
        <w:r w:rsidR="00AB3649">
          <w:rPr>
            <w:spacing w:val="-2"/>
            <w:sz w:val="24"/>
            <w:highlight w:val="yellow"/>
          </w:rPr>
          <w:t>-</w:t>
        </w:r>
        <w:r w:rsidR="005C34B3" w:rsidRPr="00D65DE0">
          <w:rPr>
            <w:spacing w:val="-2"/>
            <w:sz w:val="24"/>
            <w:highlight w:val="yellow"/>
          </w:rPr>
          <w:t>service photovoltaic resources not accounted for in the draft forecast values, the fuel-security reliability review will use the nameplate values</w:t>
        </w:r>
        <w:r w:rsidR="00501A48">
          <w:rPr>
            <w:spacing w:val="-2"/>
            <w:sz w:val="24"/>
          </w:rPr>
          <w:t>.</w:t>
        </w:r>
        <w:r w:rsidR="003457DD">
          <w:rPr>
            <w:spacing w:val="-2"/>
            <w:sz w:val="24"/>
          </w:rPr>
          <w:t xml:space="preserve">  </w:t>
        </w:r>
        <w:r w:rsidR="003457DD" w:rsidRPr="00422CE5">
          <w:rPr>
            <w:spacing w:val="-2"/>
            <w:sz w:val="24"/>
          </w:rPr>
          <w:t xml:space="preserve">For non-commercial </w:t>
        </w:r>
        <w:r w:rsidR="003457DD">
          <w:rPr>
            <w:spacing w:val="-2"/>
            <w:sz w:val="24"/>
          </w:rPr>
          <w:t xml:space="preserve">photovoltaic </w:t>
        </w:r>
        <w:r w:rsidR="003457DD" w:rsidRPr="00422CE5">
          <w:rPr>
            <w:spacing w:val="-2"/>
            <w:sz w:val="24"/>
          </w:rPr>
          <w:t>Existing Generating Capacity Resources that are not in the CELT report</w:t>
        </w:r>
        <w:r w:rsidR="003457DD">
          <w:rPr>
            <w:spacing w:val="-2"/>
            <w:sz w:val="24"/>
          </w:rPr>
          <w:t xml:space="preserve">, the fuel-security reliability review will use </w:t>
        </w:r>
        <w:r w:rsidR="00C958BE">
          <w:rPr>
            <w:spacing w:val="-2"/>
            <w:sz w:val="24"/>
          </w:rPr>
          <w:t xml:space="preserve">the </w:t>
        </w:r>
        <w:r w:rsidR="00E365BF">
          <w:rPr>
            <w:spacing w:val="-2"/>
            <w:sz w:val="24"/>
          </w:rPr>
          <w:t xml:space="preserve">nameplate equivalent of the </w:t>
        </w:r>
        <w:r w:rsidR="00C958BE">
          <w:rPr>
            <w:spacing w:val="-2"/>
            <w:sz w:val="24"/>
          </w:rPr>
          <w:t xml:space="preserve">resource’s Capacity Supply Obligation received in </w:t>
        </w:r>
        <w:r w:rsidR="003457DD">
          <w:rPr>
            <w:spacing w:val="-2"/>
            <w:sz w:val="24"/>
          </w:rPr>
          <w:t>the most recent Forward Capacity Auction.</w:t>
        </w:r>
      </w:ins>
    </w:p>
    <w:p w14:paraId="7A41D008" w14:textId="2FC8C7B2" w:rsidR="00422CE5" w:rsidRPr="00B40D49" w:rsidRDefault="00422CE5" w:rsidP="00B40D49">
      <w:pPr>
        <w:numPr>
          <w:ilvl w:val="0"/>
          <w:numId w:val="161"/>
        </w:numPr>
        <w:spacing w:after="120"/>
        <w:ind w:right="251"/>
        <w:rPr>
          <w:spacing w:val="-2"/>
          <w:sz w:val="24"/>
        </w:rPr>
      </w:pPr>
      <w:r w:rsidRPr="00422CE5">
        <w:rPr>
          <w:b/>
          <w:spacing w:val="-2"/>
          <w:sz w:val="24"/>
        </w:rPr>
        <w:t xml:space="preserve">Wind Resource Nameplate:  </w:t>
      </w:r>
      <w:ins w:id="61" w:author="Author">
        <w:r w:rsidR="005C34B3" w:rsidRPr="005C34B3">
          <w:rPr>
            <w:spacing w:val="-2"/>
            <w:sz w:val="24"/>
            <w:highlight w:val="yellow"/>
          </w:rPr>
          <w:t>For wind resources accounted for in the most recently available CELT report and in</w:t>
        </w:r>
        <w:r w:rsidR="00AB3649">
          <w:rPr>
            <w:spacing w:val="-2"/>
            <w:sz w:val="24"/>
            <w:highlight w:val="yellow"/>
          </w:rPr>
          <w:t>-</w:t>
        </w:r>
        <w:r w:rsidR="005C34B3" w:rsidRPr="005C34B3">
          <w:rPr>
            <w:spacing w:val="-2"/>
            <w:sz w:val="24"/>
            <w:highlight w:val="yellow"/>
          </w:rPr>
          <w:t>service wind resources not accounted for in the most recently available CELT report, the fuel-security reliability review will use the nameplate values</w:t>
        </w:r>
      </w:ins>
      <w:del w:id="62" w:author="Author">
        <w:r w:rsidRPr="005C34B3" w:rsidDel="005C34B3">
          <w:rPr>
            <w:spacing w:val="-2"/>
            <w:sz w:val="24"/>
            <w:highlight w:val="yellow"/>
          </w:rPr>
          <w:delText>Based on the most recently available CELT report and Existing Generating Capacity Resources with a Primary Fuel Type = WND, where the sum of the Nameplate (MW) values will be used</w:delText>
        </w:r>
      </w:del>
      <w:r w:rsidRPr="00422CE5">
        <w:rPr>
          <w:spacing w:val="-2"/>
          <w:sz w:val="24"/>
        </w:rPr>
        <w:t>.</w:t>
      </w:r>
      <w:ins w:id="63" w:author="Author">
        <w:r w:rsidR="00C958BE">
          <w:rPr>
            <w:spacing w:val="-2"/>
            <w:sz w:val="24"/>
          </w:rPr>
          <w:t xml:space="preserve">  </w:t>
        </w:r>
        <w:r w:rsidR="00C958BE" w:rsidRPr="00422CE5">
          <w:rPr>
            <w:spacing w:val="-2"/>
            <w:sz w:val="24"/>
          </w:rPr>
          <w:t xml:space="preserve">For non-commercial </w:t>
        </w:r>
        <w:r w:rsidR="00C958BE">
          <w:rPr>
            <w:spacing w:val="-2"/>
            <w:sz w:val="24"/>
          </w:rPr>
          <w:t xml:space="preserve">wind </w:t>
        </w:r>
        <w:r w:rsidR="00C958BE" w:rsidRPr="00422CE5">
          <w:rPr>
            <w:spacing w:val="-2"/>
            <w:sz w:val="24"/>
          </w:rPr>
          <w:t>Existing Generating Capacity Resources that are not in the CELT report</w:t>
        </w:r>
        <w:r w:rsidR="00C958BE">
          <w:rPr>
            <w:spacing w:val="-2"/>
            <w:sz w:val="24"/>
          </w:rPr>
          <w:t xml:space="preserve">, the fuel-security reliability review will use the </w:t>
        </w:r>
        <w:r w:rsidR="00E365BF" w:rsidRPr="000E7294">
          <w:rPr>
            <w:spacing w:val="-2"/>
            <w:sz w:val="24"/>
          </w:rPr>
          <w:t>nameplate equivalent</w:t>
        </w:r>
        <w:r w:rsidR="00E365BF">
          <w:rPr>
            <w:spacing w:val="-2"/>
            <w:sz w:val="24"/>
          </w:rPr>
          <w:t xml:space="preserve"> of the </w:t>
        </w:r>
        <w:r w:rsidR="00C958BE">
          <w:rPr>
            <w:spacing w:val="-2"/>
            <w:sz w:val="24"/>
          </w:rPr>
          <w:t>resource’s Capacity Supply Obligation received in the most recent Forward Capacity Auction.</w:t>
        </w:r>
      </w:ins>
    </w:p>
    <w:p w14:paraId="49D6C462" w14:textId="77777777" w:rsidR="00422CE5" w:rsidRPr="00422CE5" w:rsidRDefault="00422CE5" w:rsidP="00600CEC">
      <w:pPr>
        <w:numPr>
          <w:ilvl w:val="0"/>
          <w:numId w:val="161"/>
        </w:numPr>
        <w:spacing w:after="120"/>
        <w:ind w:right="251"/>
        <w:rPr>
          <w:spacing w:val="-2"/>
          <w:sz w:val="24"/>
        </w:rPr>
      </w:pPr>
      <w:r w:rsidRPr="00422CE5">
        <w:rPr>
          <w:b/>
          <w:spacing w:val="-2"/>
          <w:sz w:val="24"/>
        </w:rPr>
        <w:t xml:space="preserve">Sun Profile: </w:t>
      </w:r>
      <w:r w:rsidRPr="00422CE5">
        <w:rPr>
          <w:spacing w:val="-2"/>
          <w:sz w:val="24"/>
        </w:rPr>
        <w:t>The ISO will use the observed hourly profile from the winter of 2014/2015, adjusted to reflect the expected performance of the fleet assumed in service in the study year, and updated annually.</w:t>
      </w:r>
    </w:p>
    <w:p w14:paraId="4F38B8A5" w14:textId="77777777" w:rsidR="00422CE5" w:rsidRPr="00422CE5" w:rsidRDefault="00422CE5" w:rsidP="00600CEC">
      <w:pPr>
        <w:numPr>
          <w:ilvl w:val="0"/>
          <w:numId w:val="161"/>
        </w:numPr>
        <w:spacing w:after="120"/>
        <w:ind w:right="251"/>
        <w:rPr>
          <w:spacing w:val="-2"/>
          <w:sz w:val="24"/>
        </w:rPr>
      </w:pPr>
      <w:r w:rsidRPr="00422CE5">
        <w:rPr>
          <w:b/>
          <w:spacing w:val="-2"/>
          <w:sz w:val="24"/>
        </w:rPr>
        <w:t xml:space="preserve">Onshore Wind Profile:  </w:t>
      </w:r>
      <w:r w:rsidRPr="00422CE5">
        <w:rPr>
          <w:spacing w:val="-2"/>
          <w:sz w:val="24"/>
        </w:rPr>
        <w:t xml:space="preserve">The ISO will use the observed hourly profile from the winter of 2014/2015, adjusted to reflect the expected performance of the fleet assumed in service in the study year, and updated annually. </w:t>
      </w:r>
    </w:p>
    <w:p w14:paraId="4E107200" w14:textId="77777777" w:rsidR="00422CE5" w:rsidRPr="00422CE5" w:rsidRDefault="00422CE5" w:rsidP="00600CEC">
      <w:pPr>
        <w:numPr>
          <w:ilvl w:val="0"/>
          <w:numId w:val="161"/>
        </w:numPr>
        <w:spacing w:after="120"/>
        <w:ind w:right="251"/>
        <w:rPr>
          <w:spacing w:val="-2"/>
          <w:sz w:val="24"/>
        </w:rPr>
      </w:pPr>
      <w:r w:rsidRPr="00422CE5">
        <w:rPr>
          <w:b/>
          <w:spacing w:val="-2"/>
          <w:sz w:val="24"/>
        </w:rPr>
        <w:t xml:space="preserve">Offshore Wind Profile:  </w:t>
      </w:r>
      <w:r w:rsidRPr="00422CE5">
        <w:rPr>
          <w:spacing w:val="-2"/>
          <w:sz w:val="24"/>
        </w:rPr>
        <w:t xml:space="preserve">The ISO will use an hourly profile reflecting the expected performance of the fleet assumed in service in the study year as though it had been in operation in the winter of 2014/2015, and updated annually.  </w:t>
      </w:r>
    </w:p>
    <w:p w14:paraId="67F23E98" w14:textId="77777777" w:rsidR="00422CE5" w:rsidRPr="00422CE5" w:rsidRDefault="00422CE5" w:rsidP="00600CEC">
      <w:pPr>
        <w:numPr>
          <w:ilvl w:val="0"/>
          <w:numId w:val="161"/>
        </w:numPr>
        <w:spacing w:after="120"/>
        <w:ind w:right="251"/>
        <w:rPr>
          <w:spacing w:val="-2"/>
          <w:sz w:val="24"/>
        </w:rPr>
      </w:pPr>
      <w:r w:rsidRPr="00422CE5">
        <w:rPr>
          <w:b/>
          <w:spacing w:val="-2"/>
          <w:sz w:val="24"/>
        </w:rPr>
        <w:t>Demand Response Resources:</w:t>
      </w:r>
      <w:r w:rsidRPr="00422CE5">
        <w:rPr>
          <w:spacing w:val="-2"/>
          <w:sz w:val="24"/>
        </w:rPr>
        <w:t xml:space="preserve"> The winter Seasonal Claimed Capability (MW) reduction value from active Demand Response Resources. </w:t>
      </w:r>
    </w:p>
    <w:p w14:paraId="535829D4" w14:textId="77777777" w:rsidR="00422CE5" w:rsidRPr="00422CE5" w:rsidRDefault="00422CE5" w:rsidP="00600CEC">
      <w:pPr>
        <w:numPr>
          <w:ilvl w:val="0"/>
          <w:numId w:val="161"/>
        </w:numPr>
        <w:spacing w:after="120"/>
        <w:ind w:right="251"/>
        <w:rPr>
          <w:spacing w:val="-2"/>
          <w:sz w:val="24"/>
        </w:rPr>
      </w:pPr>
      <w:r w:rsidRPr="00422CE5">
        <w:rPr>
          <w:b/>
          <w:spacing w:val="-2"/>
          <w:sz w:val="24"/>
        </w:rPr>
        <w:t xml:space="preserve">EFORd:  </w:t>
      </w:r>
      <w:r w:rsidRPr="00422CE5">
        <w:rPr>
          <w:spacing w:val="-2"/>
          <w:sz w:val="24"/>
        </w:rPr>
        <w:t xml:space="preserve">The ISO calculated Equivalent Forced Outage Rate on Demand (EFORd) utilizing the ISO’s Generating Availability Data System (GADS) data. EFORd will be applied to </w:t>
      </w:r>
      <w:r w:rsidRPr="00422CE5">
        <w:rPr>
          <w:spacing w:val="-2"/>
          <w:sz w:val="24"/>
        </w:rPr>
        <w:lastRenderedPageBreak/>
        <w:t xml:space="preserve">Seasonal Claimed Capability, vii above, in the same manner it is applied for ICR and related values calculations. </w:t>
      </w:r>
    </w:p>
    <w:p w14:paraId="78499755" w14:textId="77777777" w:rsidR="00422CE5" w:rsidRPr="00422CE5" w:rsidRDefault="00422CE5" w:rsidP="00600CEC">
      <w:pPr>
        <w:numPr>
          <w:ilvl w:val="0"/>
          <w:numId w:val="161"/>
        </w:numPr>
        <w:spacing w:after="120"/>
        <w:ind w:right="251"/>
        <w:rPr>
          <w:spacing w:val="-2"/>
          <w:sz w:val="24"/>
        </w:rPr>
      </w:pPr>
      <w:r w:rsidRPr="00422CE5">
        <w:rPr>
          <w:b/>
          <w:spacing w:val="-2"/>
          <w:sz w:val="24"/>
        </w:rPr>
        <w:t xml:space="preserve">OP-4 Action MW:  </w:t>
      </w:r>
      <w:r w:rsidRPr="00422CE5">
        <w:rPr>
          <w:spacing w:val="-2"/>
          <w:sz w:val="24"/>
        </w:rPr>
        <w:t xml:space="preserve">Estimated hourly MW relief for each action of OP-4. </w:t>
      </w:r>
    </w:p>
    <w:p w14:paraId="3A3F989B" w14:textId="77777777" w:rsidR="00422CE5" w:rsidRPr="00422CE5" w:rsidRDefault="00422CE5" w:rsidP="00600CEC">
      <w:pPr>
        <w:numPr>
          <w:ilvl w:val="0"/>
          <w:numId w:val="161"/>
        </w:numPr>
        <w:spacing w:after="120"/>
        <w:ind w:right="251"/>
        <w:rPr>
          <w:spacing w:val="-2"/>
          <w:sz w:val="24"/>
        </w:rPr>
      </w:pPr>
      <w:r w:rsidRPr="00422CE5">
        <w:rPr>
          <w:b/>
          <w:spacing w:val="-2"/>
          <w:sz w:val="24"/>
        </w:rPr>
        <w:t xml:space="preserve">Export De-List Bids and Administrative Export Bids: </w:t>
      </w:r>
      <w:r w:rsidRPr="00422CE5">
        <w:rPr>
          <w:spacing w:val="-2"/>
          <w:sz w:val="24"/>
        </w:rPr>
        <w:t>Resource capacity associated with Export De-List Bids and Administrative Export Bids qualified for the instant FCA will not be included as capacity available to ISO to meet internal New England load, and these bids will not be modeled.</w:t>
      </w:r>
    </w:p>
    <w:p w14:paraId="34CE4E8C" w14:textId="309DA957" w:rsidR="00422CE5" w:rsidRPr="00422CE5" w:rsidRDefault="00422CE5" w:rsidP="00600CEC">
      <w:pPr>
        <w:numPr>
          <w:ilvl w:val="0"/>
          <w:numId w:val="161"/>
        </w:numPr>
        <w:spacing w:after="120"/>
        <w:ind w:right="251"/>
        <w:rPr>
          <w:spacing w:val="-2"/>
          <w:sz w:val="24"/>
        </w:rPr>
      </w:pPr>
      <w:del w:id="64" w:author="Author">
        <w:r w:rsidRPr="00422CE5" w:rsidDel="006E490F">
          <w:rPr>
            <w:b/>
            <w:spacing w:val="-2"/>
            <w:sz w:val="24"/>
          </w:rPr>
          <w:delText xml:space="preserve">Pumped </w:delText>
        </w:r>
      </w:del>
      <w:ins w:id="65" w:author="Author">
        <w:r w:rsidR="00D65DE0" w:rsidRPr="00D65DE0">
          <w:rPr>
            <w:b/>
            <w:spacing w:val="-2"/>
            <w:sz w:val="24"/>
            <w:highlight w:val="yellow"/>
          </w:rPr>
          <w:t>Pumped</w:t>
        </w:r>
        <w:r w:rsidR="00D65DE0">
          <w:rPr>
            <w:b/>
            <w:spacing w:val="-2"/>
            <w:sz w:val="24"/>
          </w:rPr>
          <w:t xml:space="preserve"> </w:t>
        </w:r>
      </w:ins>
      <w:r w:rsidRPr="00422CE5">
        <w:rPr>
          <w:b/>
          <w:spacing w:val="-2"/>
          <w:sz w:val="24"/>
        </w:rPr>
        <w:t>Storage</w:t>
      </w:r>
      <w:ins w:id="66" w:author="Author">
        <w:r w:rsidR="00D65DE0">
          <w:rPr>
            <w:b/>
            <w:spacing w:val="-2"/>
            <w:sz w:val="24"/>
          </w:rPr>
          <w:t xml:space="preserve"> </w:t>
        </w:r>
        <w:r w:rsidR="00D65DE0" w:rsidRPr="00D65DE0">
          <w:rPr>
            <w:b/>
            <w:spacing w:val="-2"/>
            <w:sz w:val="24"/>
            <w:highlight w:val="yellow"/>
          </w:rPr>
          <w:t>and Other Electric Storage Devices</w:t>
        </w:r>
      </w:ins>
      <w:r w:rsidRPr="00422CE5">
        <w:rPr>
          <w:b/>
          <w:spacing w:val="-2"/>
          <w:sz w:val="24"/>
        </w:rPr>
        <w:t>:</w:t>
      </w:r>
      <w:r w:rsidRPr="00422CE5">
        <w:rPr>
          <w:spacing w:val="-2"/>
          <w:sz w:val="24"/>
        </w:rPr>
        <w:t xml:space="preserve"> Set to levels using a daily </w:t>
      </w:r>
      <w:del w:id="67" w:author="Author">
        <w:r w:rsidRPr="00422CE5" w:rsidDel="006E490F">
          <w:rPr>
            <w:spacing w:val="-2"/>
            <w:sz w:val="24"/>
          </w:rPr>
          <w:delText xml:space="preserve">pumped </w:delText>
        </w:r>
      </w:del>
      <w:r w:rsidRPr="00422CE5">
        <w:rPr>
          <w:spacing w:val="-2"/>
          <w:sz w:val="24"/>
        </w:rPr>
        <w:t xml:space="preserve">storage profile </w:t>
      </w:r>
      <w:del w:id="68" w:author="Author">
        <w:r w:rsidRPr="00422CE5" w:rsidDel="00E365BF">
          <w:rPr>
            <w:spacing w:val="-2"/>
            <w:sz w:val="24"/>
          </w:rPr>
          <w:delText>used to</w:delText>
        </w:r>
      </w:del>
      <w:ins w:id="69" w:author="Author">
        <w:r w:rsidR="00E365BF">
          <w:rPr>
            <w:spacing w:val="-2"/>
            <w:sz w:val="24"/>
          </w:rPr>
          <w:t>that</w:t>
        </w:r>
      </w:ins>
      <w:r w:rsidRPr="00422CE5">
        <w:rPr>
          <w:spacing w:val="-2"/>
          <w:sz w:val="24"/>
        </w:rPr>
        <w:t xml:space="preserve"> reflect</w:t>
      </w:r>
      <w:ins w:id="70" w:author="Author">
        <w:r w:rsidR="00E365BF">
          <w:rPr>
            <w:spacing w:val="-2"/>
            <w:sz w:val="24"/>
          </w:rPr>
          <w:t>s</w:t>
        </w:r>
      </w:ins>
      <w:r w:rsidRPr="00422CE5">
        <w:rPr>
          <w:spacing w:val="-2"/>
          <w:sz w:val="24"/>
        </w:rPr>
        <w:t xml:space="preserve"> the characteristic operation of </w:t>
      </w:r>
      <w:del w:id="71" w:author="Author">
        <w:r w:rsidRPr="00422CE5" w:rsidDel="007A6F18">
          <w:rPr>
            <w:spacing w:val="-2"/>
            <w:sz w:val="24"/>
          </w:rPr>
          <w:delText xml:space="preserve">this </w:delText>
        </w:r>
      </w:del>
      <w:ins w:id="72" w:author="Author">
        <w:r w:rsidR="007A6F18" w:rsidRPr="00422CE5">
          <w:rPr>
            <w:spacing w:val="-2"/>
            <w:sz w:val="24"/>
          </w:rPr>
          <w:t>th</w:t>
        </w:r>
        <w:r w:rsidR="007A6F18">
          <w:rPr>
            <w:spacing w:val="-2"/>
            <w:sz w:val="24"/>
          </w:rPr>
          <w:t>e</w:t>
        </w:r>
        <w:r w:rsidR="007A6F18" w:rsidRPr="00422CE5">
          <w:rPr>
            <w:spacing w:val="-2"/>
            <w:sz w:val="24"/>
          </w:rPr>
          <w:t xml:space="preserve"> </w:t>
        </w:r>
      </w:ins>
      <w:r w:rsidRPr="00422CE5">
        <w:rPr>
          <w:spacing w:val="-2"/>
          <w:sz w:val="24"/>
        </w:rPr>
        <w:t>resource by storing energy during low load periods and generating energy during the higher load periods.</w:t>
      </w:r>
    </w:p>
    <w:p w14:paraId="69A81B56" w14:textId="77777777" w:rsidR="00422CE5" w:rsidRPr="00422CE5" w:rsidRDefault="00422CE5" w:rsidP="00600CEC">
      <w:pPr>
        <w:numPr>
          <w:ilvl w:val="0"/>
          <w:numId w:val="161"/>
        </w:numPr>
        <w:spacing w:after="120"/>
        <w:ind w:right="251"/>
        <w:rPr>
          <w:spacing w:val="-2"/>
          <w:sz w:val="24"/>
        </w:rPr>
      </w:pPr>
      <w:r w:rsidRPr="00422CE5">
        <w:rPr>
          <w:b/>
          <w:spacing w:val="-2"/>
          <w:sz w:val="24"/>
        </w:rPr>
        <w:t>Conventional Hydro-Electric Generation:</w:t>
      </w:r>
      <w:r w:rsidRPr="00422CE5">
        <w:rPr>
          <w:spacing w:val="-2"/>
          <w:sz w:val="24"/>
        </w:rPr>
        <w:t xml:space="preserve"> This resource is dispatched at an hourly output based on the </w:t>
      </w:r>
      <w:del w:id="73" w:author="Author">
        <w:r w:rsidRPr="00422CE5" w:rsidDel="00B40D49">
          <w:rPr>
            <w:spacing w:val="-2"/>
            <w:sz w:val="24"/>
          </w:rPr>
          <w:delText>weighted average hydro Capacity Factor calculated using the latest 5-year NERC EFORd Capacity Factor Class Averages for HYDRO 1-29 and HYDRO 30 Plus</w:delText>
        </w:r>
      </w:del>
      <w:ins w:id="74" w:author="Author">
        <w:r w:rsidR="00B40D49" w:rsidRPr="00422CE5">
          <w:rPr>
            <w:spacing w:val="-2"/>
            <w:sz w:val="24"/>
          </w:rPr>
          <w:t>observed hourly profile from the winter of 2014/2015, adjusted to reflect the expected performance of the fleet assumed in service in the study year, and updated annually</w:t>
        </w:r>
      </w:ins>
      <w:r w:rsidRPr="00422CE5">
        <w:rPr>
          <w:spacing w:val="-2"/>
          <w:sz w:val="24"/>
        </w:rPr>
        <w:t xml:space="preserve">. </w:t>
      </w:r>
    </w:p>
    <w:p w14:paraId="712DA135" w14:textId="77777777" w:rsidR="00422CE5" w:rsidRPr="00422CE5" w:rsidRDefault="00422CE5" w:rsidP="00EE4664">
      <w:pPr>
        <w:spacing w:after="0"/>
        <w:ind w:right="245"/>
        <w:rPr>
          <w:spacing w:val="-2"/>
          <w:sz w:val="24"/>
        </w:rPr>
      </w:pPr>
    </w:p>
    <w:p w14:paraId="7E8E6ED4" w14:textId="77777777" w:rsidR="00422CE5" w:rsidRPr="00422CE5" w:rsidRDefault="00422CE5" w:rsidP="00600CEC">
      <w:pPr>
        <w:numPr>
          <w:ilvl w:val="0"/>
          <w:numId w:val="158"/>
        </w:numPr>
        <w:spacing w:after="120"/>
        <w:ind w:left="540" w:right="251"/>
        <w:rPr>
          <w:b/>
          <w:spacing w:val="-2"/>
          <w:sz w:val="24"/>
        </w:rPr>
      </w:pPr>
      <w:r w:rsidRPr="00422CE5">
        <w:rPr>
          <w:b/>
          <w:spacing w:val="-2"/>
          <w:sz w:val="24"/>
        </w:rPr>
        <w:t>VARIABLE INPUTS:</w:t>
      </w:r>
    </w:p>
    <w:p w14:paraId="393EAF88" w14:textId="77777777" w:rsidR="00422CE5" w:rsidRPr="00422CE5" w:rsidRDefault="00422CE5" w:rsidP="00422CE5">
      <w:pPr>
        <w:spacing w:after="120"/>
        <w:ind w:right="251"/>
        <w:rPr>
          <w:spacing w:val="-2"/>
          <w:sz w:val="24"/>
        </w:rPr>
      </w:pPr>
      <w:r w:rsidRPr="00422CE5">
        <w:rPr>
          <w:spacing w:val="-2"/>
          <w:sz w:val="24"/>
        </w:rPr>
        <w:t>The fuel-security reliability review will consider the following variable inputs:</w:t>
      </w:r>
    </w:p>
    <w:p w14:paraId="34E0B944" w14:textId="77777777" w:rsidR="00422CE5" w:rsidRPr="00422CE5" w:rsidRDefault="00422CE5" w:rsidP="00600CEC">
      <w:pPr>
        <w:numPr>
          <w:ilvl w:val="0"/>
          <w:numId w:val="162"/>
        </w:numPr>
        <w:spacing w:after="120"/>
        <w:ind w:right="251"/>
        <w:rPr>
          <w:spacing w:val="-2"/>
          <w:sz w:val="24"/>
        </w:rPr>
      </w:pPr>
      <w:r w:rsidRPr="00422CE5">
        <w:rPr>
          <w:b/>
          <w:spacing w:val="-2"/>
          <w:sz w:val="24"/>
        </w:rPr>
        <w:t>Imports:</w:t>
      </w:r>
      <w:r w:rsidRPr="00422CE5">
        <w:rPr>
          <w:spacing w:val="-2"/>
          <w:sz w:val="24"/>
        </w:rPr>
        <w:t xml:space="preserve">  Imports for this review will be defined as the total net flow across the NY-NE, NB-NE and HQ-NE interfaces. The values are set at 2,800 MW, 3,000 MW, and 3,500 MW and will be utilized in separate scenarios.  </w:t>
      </w:r>
    </w:p>
    <w:p w14:paraId="2C303CC5" w14:textId="77777777" w:rsidR="00422CE5" w:rsidRPr="00422CE5" w:rsidRDefault="00422CE5" w:rsidP="00600CEC">
      <w:pPr>
        <w:numPr>
          <w:ilvl w:val="0"/>
          <w:numId w:val="162"/>
        </w:numPr>
        <w:spacing w:after="120"/>
        <w:ind w:right="251"/>
        <w:rPr>
          <w:spacing w:val="-2"/>
          <w:sz w:val="24"/>
        </w:rPr>
      </w:pPr>
      <w:r w:rsidRPr="00422CE5">
        <w:rPr>
          <w:b/>
          <w:spacing w:val="-2"/>
          <w:sz w:val="24"/>
        </w:rPr>
        <w:t>LNG Injections:</w:t>
      </w:r>
      <w:r w:rsidRPr="00422CE5">
        <w:rPr>
          <w:spacing w:val="-2"/>
          <w:sz w:val="24"/>
        </w:rPr>
        <w:t xml:space="preserve">  LNG injections for this review will be defined as the total LNG injected into the pipeline transmission system by the region’s three available LNG facilities, Canaport, Distrigas and Buoy.  The values are set at 0.8 Bcf, 1.0 Bcf and 1.2 Bcf and will be utilized in separate scenarios.  </w:t>
      </w:r>
    </w:p>
    <w:p w14:paraId="51982DF4" w14:textId="1E4CEAFF" w:rsidR="00422CE5" w:rsidRPr="00422CE5" w:rsidRDefault="00422CE5" w:rsidP="00600CEC">
      <w:pPr>
        <w:numPr>
          <w:ilvl w:val="0"/>
          <w:numId w:val="162"/>
        </w:numPr>
        <w:spacing w:after="120"/>
        <w:ind w:right="251"/>
        <w:rPr>
          <w:spacing w:val="-2"/>
          <w:sz w:val="24"/>
        </w:rPr>
      </w:pPr>
      <w:r w:rsidRPr="00422CE5">
        <w:rPr>
          <w:b/>
          <w:spacing w:val="-2"/>
          <w:sz w:val="24"/>
        </w:rPr>
        <w:t>Dual-Fuel resource tank inventory:</w:t>
      </w:r>
      <w:r w:rsidRPr="00422CE5">
        <w:rPr>
          <w:spacing w:val="-2"/>
          <w:sz w:val="24"/>
        </w:rPr>
        <w:t xml:space="preserve">  </w:t>
      </w:r>
      <w:ins w:id="75" w:author="Author">
        <w:r w:rsidR="00D65DE0" w:rsidRPr="00D65DE0">
          <w:rPr>
            <w:spacing w:val="-2"/>
            <w:sz w:val="24"/>
            <w:highlight w:val="yellow"/>
          </w:rPr>
          <w:t>For d</w:t>
        </w:r>
      </w:ins>
      <w:del w:id="76" w:author="Author">
        <w:r w:rsidRPr="00D65DE0" w:rsidDel="00D65DE0">
          <w:rPr>
            <w:spacing w:val="-2"/>
            <w:sz w:val="24"/>
            <w:highlight w:val="yellow"/>
          </w:rPr>
          <w:delText>D</w:delText>
        </w:r>
      </w:del>
      <w:r w:rsidRPr="00422CE5">
        <w:rPr>
          <w:spacing w:val="-2"/>
          <w:sz w:val="24"/>
        </w:rPr>
        <w:t>ual-</w:t>
      </w:r>
      <w:ins w:id="77" w:author="Author">
        <w:r w:rsidR="00D65DE0" w:rsidRPr="00D65DE0">
          <w:rPr>
            <w:spacing w:val="-2"/>
            <w:sz w:val="24"/>
            <w:highlight w:val="yellow"/>
          </w:rPr>
          <w:t>f</w:t>
        </w:r>
      </w:ins>
      <w:del w:id="78" w:author="Author">
        <w:r w:rsidRPr="00D65DE0" w:rsidDel="00D65DE0">
          <w:rPr>
            <w:spacing w:val="-2"/>
            <w:sz w:val="24"/>
            <w:highlight w:val="yellow"/>
          </w:rPr>
          <w:delText>F</w:delText>
        </w:r>
      </w:del>
      <w:r w:rsidRPr="00422CE5">
        <w:rPr>
          <w:spacing w:val="-2"/>
          <w:sz w:val="24"/>
        </w:rPr>
        <w:t>uel resource</w:t>
      </w:r>
      <w:ins w:id="79" w:author="Author">
        <w:r w:rsidR="00D65DE0" w:rsidRPr="00D65DE0">
          <w:rPr>
            <w:spacing w:val="-2"/>
            <w:sz w:val="24"/>
            <w:highlight w:val="yellow"/>
          </w:rPr>
          <w:t>s that operate primarily on natural gas during the winter,</w:t>
        </w:r>
      </w:ins>
      <w:r w:rsidRPr="00422CE5">
        <w:rPr>
          <w:spacing w:val="-2"/>
          <w:sz w:val="24"/>
        </w:rPr>
        <w:t xml:space="preserve"> tank inventory for this review will be defined as a multiplier for the onsite fuel-storage tank of the individual resource.  The values are set at 1.25 and 2 and will be utilized in separate scenarios.  When the value is set to 1.25, the onsite available fuel for the individual resources will be set to 125% capacity of the individual resources’ tanks at the start of the analysis. When the value is set to 2, the onsite available fuel for the individual resources will be set to 200% capacity of the individual resources’ tanks at the start of the analysis. </w:t>
      </w:r>
    </w:p>
    <w:p w14:paraId="5627C20E" w14:textId="77777777" w:rsidR="00422CE5" w:rsidRPr="00422CE5" w:rsidRDefault="00422CE5" w:rsidP="00422CE5">
      <w:pPr>
        <w:spacing w:after="120"/>
        <w:ind w:right="251"/>
        <w:rPr>
          <w:spacing w:val="-2"/>
          <w:sz w:val="24"/>
        </w:rPr>
      </w:pPr>
    </w:p>
    <w:p w14:paraId="4E4C79D0" w14:textId="77777777" w:rsidR="00422CE5" w:rsidRDefault="00422CE5" w:rsidP="00422CE5">
      <w:pPr>
        <w:spacing w:after="120"/>
        <w:ind w:right="251"/>
        <w:rPr>
          <w:spacing w:val="-2"/>
          <w:sz w:val="24"/>
        </w:rPr>
      </w:pPr>
      <w:r w:rsidRPr="00422CE5">
        <w:rPr>
          <w:spacing w:val="-2"/>
          <w:sz w:val="24"/>
        </w:rPr>
        <w:t xml:space="preserve">The variable inputs in this section can be changed based upon historical trends, new infrastructure, fuel surveys and as the ISO deems necessary, and the information will be provided to the Reliability Committee in accordance with section 2 above. </w:t>
      </w:r>
    </w:p>
    <w:p w14:paraId="66E9FB86" w14:textId="77777777" w:rsidR="00093429" w:rsidRPr="00422CE5" w:rsidRDefault="00093429" w:rsidP="00EE4664">
      <w:pPr>
        <w:spacing w:after="0"/>
        <w:ind w:right="245"/>
        <w:rPr>
          <w:spacing w:val="-2"/>
          <w:sz w:val="24"/>
        </w:rPr>
      </w:pPr>
    </w:p>
    <w:p w14:paraId="39633127" w14:textId="77777777" w:rsidR="00422CE5" w:rsidRPr="00422CE5" w:rsidRDefault="00422CE5" w:rsidP="00600CEC">
      <w:pPr>
        <w:numPr>
          <w:ilvl w:val="0"/>
          <w:numId w:val="158"/>
        </w:numPr>
        <w:spacing w:after="120"/>
        <w:ind w:left="540" w:right="251"/>
        <w:rPr>
          <w:b/>
          <w:spacing w:val="-2"/>
          <w:sz w:val="24"/>
        </w:rPr>
      </w:pPr>
      <w:r w:rsidRPr="00422CE5">
        <w:rPr>
          <w:b/>
          <w:spacing w:val="-2"/>
          <w:sz w:val="24"/>
        </w:rPr>
        <w:t>SYSTEM MODEL STARTING POINT</w:t>
      </w:r>
    </w:p>
    <w:p w14:paraId="2D61671B" w14:textId="75A7859D" w:rsidR="00422CE5" w:rsidRPr="00422CE5" w:rsidRDefault="0015646D" w:rsidP="00422CE5">
      <w:pPr>
        <w:spacing w:after="120"/>
        <w:ind w:right="251"/>
        <w:rPr>
          <w:spacing w:val="-2"/>
          <w:sz w:val="24"/>
        </w:rPr>
      </w:pPr>
      <w:ins w:id="80" w:author="Author">
        <w:r>
          <w:rPr>
            <w:spacing w:val="-2"/>
            <w:sz w:val="24"/>
          </w:rPr>
          <w:t>With the exception noted below</w:t>
        </w:r>
        <w:r w:rsidR="005031AB" w:rsidRPr="005031AB">
          <w:rPr>
            <w:spacing w:val="-2"/>
            <w:sz w:val="24"/>
            <w:highlight w:val="yellow"/>
          </w:rPr>
          <w:t>,</w:t>
        </w:r>
        <w:r>
          <w:rPr>
            <w:spacing w:val="-2"/>
            <w:sz w:val="24"/>
          </w:rPr>
          <w:t xml:space="preserve"> t</w:t>
        </w:r>
      </w:ins>
      <w:del w:id="81" w:author="Author">
        <w:r w:rsidR="00422CE5" w:rsidRPr="00422CE5" w:rsidDel="0015646D">
          <w:rPr>
            <w:spacing w:val="-2"/>
            <w:sz w:val="24"/>
          </w:rPr>
          <w:delText>T</w:delText>
        </w:r>
      </w:del>
      <w:r w:rsidR="00422CE5" w:rsidRPr="00422CE5">
        <w:rPr>
          <w:spacing w:val="-2"/>
          <w:sz w:val="24"/>
        </w:rPr>
        <w:t xml:space="preserve">he model will include all new resources that have a binding and enforceable contract under a state procurement to be in-service by </w:t>
      </w:r>
      <w:del w:id="82" w:author="Author">
        <w:r w:rsidR="00422CE5" w:rsidRPr="005031AB" w:rsidDel="005031AB">
          <w:rPr>
            <w:spacing w:val="-2"/>
            <w:sz w:val="24"/>
            <w:highlight w:val="yellow"/>
          </w:rPr>
          <w:delText>the</w:delText>
        </w:r>
      </w:del>
      <w:ins w:id="83" w:author="Author">
        <w:del w:id="84" w:author="Author">
          <w:r w:rsidR="00E11FB8" w:rsidDel="005031AB">
            <w:rPr>
              <w:spacing w:val="-2"/>
              <w:sz w:val="24"/>
            </w:rPr>
            <w:delText xml:space="preserve"> </w:delText>
          </w:r>
        </w:del>
        <w:r w:rsidR="00E11FB8" w:rsidRPr="00E11FB8">
          <w:rPr>
            <w:spacing w:val="-2"/>
            <w:sz w:val="24"/>
            <w:highlight w:val="yellow"/>
          </w:rPr>
          <w:t>January 1</w:t>
        </w:r>
      </w:ins>
      <w:bookmarkStart w:id="85" w:name="_GoBack"/>
      <w:bookmarkEnd w:id="85"/>
      <w:r w:rsidR="00422CE5" w:rsidRPr="00422CE5">
        <w:rPr>
          <w:spacing w:val="-2"/>
          <w:sz w:val="24"/>
        </w:rPr>
        <w:t xml:space="preserve"> </w:t>
      </w:r>
      <w:del w:id="86" w:author="Author">
        <w:r w:rsidR="00422CE5" w:rsidRPr="00422CE5" w:rsidDel="00E11FB8">
          <w:rPr>
            <w:spacing w:val="-2"/>
            <w:sz w:val="24"/>
          </w:rPr>
          <w:delText>December 1</w:delText>
        </w:r>
      </w:del>
      <w:r w:rsidR="00422CE5" w:rsidRPr="00422CE5">
        <w:rPr>
          <w:spacing w:val="-2"/>
          <w:sz w:val="24"/>
        </w:rPr>
        <w:t xml:space="preserve"> of the associated Capacity Commitment Period that, by the time the fuel-security reliability review is conducted, have </w:t>
      </w:r>
      <w:ins w:id="87" w:author="Author">
        <w:r w:rsidR="00334410">
          <w:rPr>
            <w:spacing w:val="-2"/>
            <w:sz w:val="24"/>
          </w:rPr>
          <w:t xml:space="preserve">(i) </w:t>
        </w:r>
      </w:ins>
      <w:r w:rsidR="00422CE5" w:rsidRPr="00422CE5">
        <w:rPr>
          <w:spacing w:val="-2"/>
          <w:sz w:val="24"/>
        </w:rPr>
        <w:t xml:space="preserve">submitted the certification described in Section </w:t>
      </w:r>
      <w:del w:id="88" w:author="Author">
        <w:r w:rsidR="00422CE5" w:rsidRPr="00422CE5" w:rsidDel="00941503">
          <w:rPr>
            <w:spacing w:val="-2"/>
            <w:sz w:val="24"/>
          </w:rPr>
          <w:delText xml:space="preserve">10 </w:delText>
        </w:r>
      </w:del>
      <w:ins w:id="89" w:author="Author">
        <w:r w:rsidR="00941503">
          <w:rPr>
            <w:spacing w:val="-2"/>
            <w:sz w:val="24"/>
          </w:rPr>
          <w:t>8.1.2</w:t>
        </w:r>
        <w:r w:rsidR="00941503" w:rsidRPr="00422CE5">
          <w:rPr>
            <w:spacing w:val="-2"/>
            <w:sz w:val="24"/>
          </w:rPr>
          <w:t xml:space="preserve"> </w:t>
        </w:r>
      </w:ins>
      <w:r w:rsidR="00422CE5" w:rsidRPr="00422CE5">
        <w:rPr>
          <w:spacing w:val="-2"/>
          <w:sz w:val="24"/>
        </w:rPr>
        <w:t>of PP10, pursuant to Section 4.1(f) of Attachment K to Part II of the Tariff</w:t>
      </w:r>
      <w:ins w:id="90" w:author="Author">
        <w:r w:rsidR="00415CD5" w:rsidRPr="00D65DE0">
          <w:rPr>
            <w:spacing w:val="-2"/>
            <w:sz w:val="24"/>
          </w:rPr>
          <w:t>, or (ii) demonstrated the con</w:t>
        </w:r>
        <w:r w:rsidR="00334410" w:rsidRPr="00D65DE0">
          <w:rPr>
            <w:spacing w:val="-2"/>
            <w:sz w:val="24"/>
          </w:rPr>
          <w:t xml:space="preserve">tractual requirements through </w:t>
        </w:r>
        <w:r w:rsidR="00415CD5" w:rsidRPr="00D65DE0">
          <w:rPr>
            <w:spacing w:val="-2"/>
            <w:sz w:val="24"/>
          </w:rPr>
          <w:t>submittal of an order or other similar authorization from the appropriate state regulatory agency, along with a copy of the contract, by five business days prior to the Existing Capacity Retirement Deadline</w:t>
        </w:r>
      </w:ins>
      <w:r w:rsidR="00422CE5" w:rsidRPr="00422CE5">
        <w:rPr>
          <w:spacing w:val="-2"/>
          <w:sz w:val="24"/>
        </w:rPr>
        <w:t xml:space="preserve">. </w:t>
      </w:r>
      <w:del w:id="91" w:author="Author">
        <w:r w:rsidR="00422CE5" w:rsidRPr="00422CE5" w:rsidDel="00F915D7">
          <w:rPr>
            <w:spacing w:val="-2"/>
            <w:sz w:val="24"/>
          </w:rPr>
          <w:delText xml:space="preserve"> </w:delText>
        </w:r>
      </w:del>
      <w:r w:rsidR="00422CE5" w:rsidRPr="00422CE5">
        <w:rPr>
          <w:spacing w:val="-2"/>
          <w:sz w:val="24"/>
        </w:rPr>
        <w:t xml:space="preserve"> The model will take into consideration any obligation(s) to operate under these contracts, or lack thereof, regarding energy deliveries specific to winter stress conditions being reviewed for fuel security</w:t>
      </w:r>
      <w:r w:rsidR="00422CE5" w:rsidRPr="00D65DE0">
        <w:rPr>
          <w:spacing w:val="-2"/>
          <w:sz w:val="24"/>
        </w:rPr>
        <w:t>.</w:t>
      </w:r>
      <w:ins w:id="92" w:author="Author">
        <w:r w:rsidRPr="00D65DE0">
          <w:rPr>
            <w:spacing w:val="-2"/>
            <w:sz w:val="24"/>
          </w:rPr>
          <w:t xml:space="preserve">  </w:t>
        </w:r>
        <w:r w:rsidR="00334410" w:rsidRPr="00D65DE0">
          <w:rPr>
            <w:spacing w:val="-2"/>
            <w:sz w:val="24"/>
          </w:rPr>
          <w:t xml:space="preserve"> With respect to (ii) above, the demonstration can be made by </w:t>
        </w:r>
        <w:r w:rsidR="001B35E7" w:rsidRPr="00D65DE0">
          <w:rPr>
            <w:spacing w:val="-2"/>
            <w:sz w:val="24"/>
          </w:rPr>
          <w:t>the state regulatory agency authorizing the contract</w:t>
        </w:r>
        <w:r w:rsidR="003955EF" w:rsidRPr="00D65DE0">
          <w:rPr>
            <w:spacing w:val="-2"/>
            <w:sz w:val="24"/>
          </w:rPr>
          <w:t>,</w:t>
        </w:r>
        <w:r w:rsidR="001B35E7" w:rsidRPr="00D65DE0">
          <w:rPr>
            <w:spacing w:val="-2"/>
            <w:sz w:val="24"/>
          </w:rPr>
          <w:t xml:space="preserve"> </w:t>
        </w:r>
        <w:r w:rsidR="003955EF" w:rsidRPr="00D65DE0">
          <w:rPr>
            <w:spacing w:val="-2"/>
            <w:sz w:val="24"/>
          </w:rPr>
          <w:t xml:space="preserve">by </w:t>
        </w:r>
        <w:r w:rsidR="00334410" w:rsidRPr="00D65DE0">
          <w:rPr>
            <w:spacing w:val="-2"/>
            <w:sz w:val="24"/>
          </w:rPr>
          <w:t xml:space="preserve">a </w:t>
        </w:r>
        <w:r w:rsidR="00B477E8" w:rsidRPr="00D65DE0">
          <w:rPr>
            <w:spacing w:val="-2"/>
            <w:sz w:val="24"/>
          </w:rPr>
          <w:t xml:space="preserve">transmission company </w:t>
        </w:r>
        <w:r w:rsidR="00334410" w:rsidRPr="00D65DE0">
          <w:rPr>
            <w:spacing w:val="-2"/>
            <w:sz w:val="24"/>
          </w:rPr>
          <w:t xml:space="preserve">or electric distribution companies </w:t>
        </w:r>
        <w:r w:rsidR="003955EF" w:rsidRPr="00D65DE0">
          <w:rPr>
            <w:spacing w:val="-2"/>
            <w:sz w:val="24"/>
          </w:rPr>
          <w:t>that is a counterparty to the contract</w:t>
        </w:r>
        <w:r w:rsidR="00B477E8" w:rsidRPr="00D65DE0">
          <w:rPr>
            <w:spacing w:val="-2"/>
            <w:sz w:val="24"/>
          </w:rPr>
          <w:t xml:space="preserve">, or </w:t>
        </w:r>
        <w:r w:rsidR="003955EF" w:rsidRPr="00D65DE0">
          <w:rPr>
            <w:spacing w:val="-2"/>
            <w:sz w:val="24"/>
          </w:rPr>
          <w:t xml:space="preserve">by </w:t>
        </w:r>
        <w:r w:rsidR="00B477E8" w:rsidRPr="00D65DE0">
          <w:rPr>
            <w:spacing w:val="-2"/>
            <w:sz w:val="24"/>
          </w:rPr>
          <w:t>a third-party organization representing the interests of the New England states regarding energy-related issues (e.g., NESCOE).</w:t>
        </w:r>
        <w:r w:rsidR="0025278E" w:rsidRPr="00D65DE0">
          <w:rPr>
            <w:spacing w:val="-2"/>
            <w:sz w:val="24"/>
          </w:rPr>
          <w:t xml:space="preserve">  </w:t>
        </w:r>
        <w:r w:rsidR="00334410" w:rsidRPr="00D65DE0">
          <w:rPr>
            <w:spacing w:val="-2"/>
            <w:sz w:val="24"/>
          </w:rPr>
          <w:t xml:space="preserve">For FCA 14, offshore wind resources shall have until April 23, 2019 to demonstrate the contractual requirements stated above.  </w:t>
        </w:r>
        <w:r w:rsidR="0025278E" w:rsidRPr="00D65DE0">
          <w:rPr>
            <w:spacing w:val="-2"/>
            <w:sz w:val="24"/>
          </w:rPr>
          <w:t>If demonstration of the contractual requirements is received after April 23, 2019, the ISO will make reasonable efforts to account for the resource in the model</w:t>
        </w:r>
        <w:r w:rsidR="00334410" w:rsidRPr="00D65DE0">
          <w:rPr>
            <w:spacing w:val="-2"/>
            <w:sz w:val="24"/>
          </w:rPr>
          <w:t xml:space="preserve"> (e.g., scenario analysis)</w:t>
        </w:r>
        <w:r w:rsidR="0025278E" w:rsidRPr="00D65DE0">
          <w:rPr>
            <w:spacing w:val="-2"/>
            <w:sz w:val="24"/>
          </w:rPr>
          <w:t xml:space="preserve">, to the extent </w:t>
        </w:r>
        <w:r w:rsidR="000334DD" w:rsidRPr="00D65DE0">
          <w:rPr>
            <w:spacing w:val="-2"/>
            <w:sz w:val="24"/>
          </w:rPr>
          <w:t xml:space="preserve">that doing so will not interfere with the ability of the ISO to </w:t>
        </w:r>
        <w:r w:rsidR="0025278E" w:rsidRPr="00D65DE0">
          <w:rPr>
            <w:spacing w:val="-2"/>
            <w:sz w:val="24"/>
          </w:rPr>
          <w:t xml:space="preserve">complete the analysis and issue its determination </w:t>
        </w:r>
        <w:r w:rsidR="000334DD" w:rsidRPr="00D65DE0">
          <w:rPr>
            <w:spacing w:val="-2"/>
            <w:sz w:val="24"/>
          </w:rPr>
          <w:t>by</w:t>
        </w:r>
        <w:r w:rsidR="0025278E" w:rsidRPr="00D65DE0">
          <w:rPr>
            <w:spacing w:val="-2"/>
            <w:sz w:val="24"/>
          </w:rPr>
          <w:t xml:space="preserve"> 90 days after the Existing Capacity Retirement Deadline.</w:t>
        </w:r>
      </w:ins>
    </w:p>
    <w:p w14:paraId="0CBD4AA8" w14:textId="77777777" w:rsidR="00093429" w:rsidRDefault="00422CE5" w:rsidP="00093429">
      <w:pPr>
        <w:spacing w:after="0" w:line="240" w:lineRule="auto"/>
        <w:ind w:right="245"/>
        <w:jc w:val="center"/>
        <w:rPr>
          <w:b/>
          <w:spacing w:val="-2"/>
          <w:sz w:val="24"/>
        </w:rPr>
      </w:pPr>
      <w:r w:rsidRPr="00093429">
        <w:rPr>
          <w:b/>
          <w:spacing w:val="-2"/>
          <w:sz w:val="24"/>
        </w:rPr>
        <w:t>Table 1</w:t>
      </w:r>
    </w:p>
    <w:p w14:paraId="54E5CC52" w14:textId="77777777" w:rsidR="00422CE5" w:rsidRDefault="00422CE5" w:rsidP="00093429">
      <w:pPr>
        <w:spacing w:after="120" w:line="240" w:lineRule="auto"/>
        <w:ind w:right="245"/>
        <w:jc w:val="center"/>
        <w:rPr>
          <w:b/>
          <w:spacing w:val="-2"/>
          <w:sz w:val="24"/>
        </w:rPr>
      </w:pPr>
      <w:r w:rsidRPr="00093429">
        <w:rPr>
          <w:b/>
          <w:spacing w:val="-2"/>
          <w:sz w:val="24"/>
        </w:rPr>
        <w:t>Timetable for ISO Notification to Include Resources in the Fuel Security Reliability Review</w:t>
      </w:r>
    </w:p>
    <w:tbl>
      <w:tblPr>
        <w:tblW w:w="9010" w:type="dxa"/>
        <w:jc w:val="center"/>
        <w:tblLook w:val="04A0" w:firstRow="1" w:lastRow="0" w:firstColumn="1" w:lastColumn="0" w:noHBand="0" w:noVBand="1"/>
      </w:tblPr>
      <w:tblGrid>
        <w:gridCol w:w="2432"/>
        <w:gridCol w:w="1390"/>
        <w:gridCol w:w="1389"/>
        <w:gridCol w:w="1389"/>
        <w:gridCol w:w="2410"/>
      </w:tblGrid>
      <w:tr w:rsidR="00422CE5" w:rsidRPr="00093429" w14:paraId="165B206F" w14:textId="77777777" w:rsidTr="004D5E28">
        <w:trPr>
          <w:trHeight w:val="1152"/>
          <w:jc w:val="center"/>
        </w:trPr>
        <w:tc>
          <w:tcPr>
            <w:tcW w:w="2432" w:type="dxa"/>
            <w:vMerge w:val="restart"/>
            <w:tcBorders>
              <w:top w:val="single" w:sz="8" w:space="0" w:color="auto"/>
              <w:left w:val="single" w:sz="8" w:space="0" w:color="auto"/>
              <w:bottom w:val="single" w:sz="4" w:space="0" w:color="auto"/>
              <w:right w:val="single" w:sz="4" w:space="0" w:color="auto"/>
            </w:tcBorders>
            <w:shd w:val="clear" w:color="000000" w:fill="D0CECE"/>
            <w:vAlign w:val="center"/>
            <w:hideMark/>
          </w:tcPr>
          <w:p w14:paraId="0EDC55F6" w14:textId="77777777" w:rsidR="00422CE5" w:rsidRPr="00093429" w:rsidRDefault="00422CE5" w:rsidP="004D5E28">
            <w:pPr>
              <w:spacing w:after="0" w:line="240" w:lineRule="auto"/>
              <w:jc w:val="center"/>
              <w:rPr>
                <w:b/>
                <w:bCs/>
                <w:spacing w:val="-2"/>
                <w:sz w:val="20"/>
                <w:szCs w:val="20"/>
              </w:rPr>
            </w:pPr>
            <w:r w:rsidRPr="00093429">
              <w:rPr>
                <w:b/>
                <w:bCs/>
                <w:spacing w:val="-2"/>
                <w:sz w:val="20"/>
                <w:szCs w:val="20"/>
              </w:rPr>
              <w:t>Date</w:t>
            </w:r>
          </w:p>
        </w:tc>
        <w:tc>
          <w:tcPr>
            <w:tcW w:w="1390" w:type="dxa"/>
            <w:vMerge w:val="restart"/>
            <w:tcBorders>
              <w:top w:val="single" w:sz="8" w:space="0" w:color="auto"/>
              <w:left w:val="single" w:sz="4" w:space="0" w:color="auto"/>
              <w:bottom w:val="single" w:sz="4" w:space="0" w:color="auto"/>
              <w:right w:val="single" w:sz="4" w:space="0" w:color="auto"/>
            </w:tcBorders>
            <w:shd w:val="clear" w:color="000000" w:fill="D0CECE"/>
            <w:vAlign w:val="center"/>
            <w:hideMark/>
          </w:tcPr>
          <w:p w14:paraId="35DA6E9F" w14:textId="77777777" w:rsidR="004D5E28" w:rsidRDefault="004D5E28" w:rsidP="004D5E28">
            <w:pPr>
              <w:spacing w:after="0" w:line="240" w:lineRule="auto"/>
              <w:ind w:left="-119" w:right="-60"/>
              <w:jc w:val="center"/>
              <w:rPr>
                <w:b/>
                <w:bCs/>
                <w:spacing w:val="-2"/>
                <w:sz w:val="20"/>
                <w:szCs w:val="20"/>
              </w:rPr>
            </w:pPr>
            <w:r>
              <w:rPr>
                <w:b/>
                <w:bCs/>
                <w:spacing w:val="-2"/>
                <w:sz w:val="20"/>
                <w:szCs w:val="20"/>
              </w:rPr>
              <w:t>CCP13</w:t>
            </w:r>
          </w:p>
          <w:p w14:paraId="17D2A2B4" w14:textId="77777777" w:rsidR="00422CE5" w:rsidRPr="00093429" w:rsidRDefault="00422CE5" w:rsidP="004D5E28">
            <w:pPr>
              <w:spacing w:after="0" w:line="240" w:lineRule="auto"/>
              <w:ind w:left="61" w:right="120"/>
              <w:jc w:val="center"/>
              <w:rPr>
                <w:b/>
                <w:bCs/>
                <w:spacing w:val="-2"/>
                <w:sz w:val="20"/>
                <w:szCs w:val="20"/>
              </w:rPr>
            </w:pPr>
            <w:r w:rsidRPr="00093429">
              <w:rPr>
                <w:b/>
                <w:bCs/>
                <w:spacing w:val="-2"/>
                <w:sz w:val="20"/>
                <w:szCs w:val="20"/>
              </w:rPr>
              <w:t>2022-2023</w:t>
            </w:r>
          </w:p>
        </w:tc>
        <w:tc>
          <w:tcPr>
            <w:tcW w:w="1389" w:type="dxa"/>
            <w:vMerge w:val="restart"/>
            <w:tcBorders>
              <w:top w:val="single" w:sz="8" w:space="0" w:color="auto"/>
              <w:left w:val="single" w:sz="4" w:space="0" w:color="auto"/>
              <w:bottom w:val="single" w:sz="4" w:space="0" w:color="auto"/>
              <w:right w:val="single" w:sz="4" w:space="0" w:color="auto"/>
            </w:tcBorders>
            <w:shd w:val="clear" w:color="000000" w:fill="D0CECE"/>
            <w:vAlign w:val="center"/>
            <w:hideMark/>
          </w:tcPr>
          <w:p w14:paraId="06B89E2C" w14:textId="77777777" w:rsidR="004D5E28" w:rsidRDefault="004D5E28" w:rsidP="004D5E28">
            <w:pPr>
              <w:spacing w:after="0" w:line="240" w:lineRule="auto"/>
              <w:jc w:val="center"/>
              <w:rPr>
                <w:b/>
                <w:bCs/>
                <w:spacing w:val="-2"/>
                <w:sz w:val="20"/>
                <w:szCs w:val="20"/>
              </w:rPr>
            </w:pPr>
            <w:r>
              <w:rPr>
                <w:b/>
                <w:bCs/>
                <w:spacing w:val="-2"/>
                <w:sz w:val="20"/>
                <w:szCs w:val="20"/>
              </w:rPr>
              <w:t>CCP14</w:t>
            </w:r>
          </w:p>
          <w:p w14:paraId="7398BC19" w14:textId="77777777" w:rsidR="00422CE5" w:rsidRPr="00093429" w:rsidRDefault="00422CE5" w:rsidP="004D5E28">
            <w:pPr>
              <w:spacing w:after="0" w:line="240" w:lineRule="auto"/>
              <w:jc w:val="center"/>
              <w:rPr>
                <w:b/>
                <w:bCs/>
                <w:spacing w:val="-2"/>
                <w:sz w:val="20"/>
                <w:szCs w:val="20"/>
              </w:rPr>
            </w:pPr>
            <w:r w:rsidRPr="00093429">
              <w:rPr>
                <w:b/>
                <w:bCs/>
                <w:spacing w:val="-2"/>
                <w:sz w:val="20"/>
                <w:szCs w:val="20"/>
              </w:rPr>
              <w:t>2023-2024</w:t>
            </w:r>
          </w:p>
        </w:tc>
        <w:tc>
          <w:tcPr>
            <w:tcW w:w="1389" w:type="dxa"/>
            <w:vMerge w:val="restart"/>
            <w:tcBorders>
              <w:top w:val="single" w:sz="8" w:space="0" w:color="auto"/>
              <w:left w:val="single" w:sz="4" w:space="0" w:color="auto"/>
              <w:bottom w:val="single" w:sz="4" w:space="0" w:color="auto"/>
              <w:right w:val="single" w:sz="4" w:space="0" w:color="auto"/>
            </w:tcBorders>
            <w:shd w:val="clear" w:color="000000" w:fill="D0CECE"/>
            <w:vAlign w:val="center"/>
            <w:hideMark/>
          </w:tcPr>
          <w:p w14:paraId="4574FB2D" w14:textId="77777777" w:rsidR="004D5E28" w:rsidRDefault="004D5E28" w:rsidP="004D5E28">
            <w:pPr>
              <w:spacing w:after="0" w:line="240" w:lineRule="auto"/>
              <w:ind w:right="15"/>
              <w:jc w:val="center"/>
              <w:rPr>
                <w:b/>
                <w:bCs/>
                <w:spacing w:val="-2"/>
                <w:sz w:val="20"/>
                <w:szCs w:val="20"/>
              </w:rPr>
            </w:pPr>
            <w:r>
              <w:rPr>
                <w:b/>
                <w:bCs/>
                <w:spacing w:val="-2"/>
                <w:sz w:val="20"/>
                <w:szCs w:val="20"/>
              </w:rPr>
              <w:t>CCP15</w:t>
            </w:r>
          </w:p>
          <w:p w14:paraId="33D4BCFF" w14:textId="77777777" w:rsidR="00422CE5" w:rsidRPr="00093429" w:rsidRDefault="00422CE5" w:rsidP="004D5E28">
            <w:pPr>
              <w:spacing w:after="0" w:line="240" w:lineRule="auto"/>
              <w:ind w:right="15"/>
              <w:jc w:val="center"/>
              <w:rPr>
                <w:b/>
                <w:bCs/>
                <w:spacing w:val="-2"/>
                <w:sz w:val="20"/>
                <w:szCs w:val="20"/>
              </w:rPr>
            </w:pPr>
            <w:r w:rsidRPr="00093429">
              <w:rPr>
                <w:b/>
                <w:bCs/>
                <w:spacing w:val="-2"/>
                <w:sz w:val="20"/>
                <w:szCs w:val="20"/>
              </w:rPr>
              <w:t>2024-2025</w:t>
            </w:r>
          </w:p>
        </w:tc>
        <w:tc>
          <w:tcPr>
            <w:tcW w:w="2410" w:type="dxa"/>
            <w:vMerge w:val="restart"/>
            <w:tcBorders>
              <w:top w:val="single" w:sz="8" w:space="0" w:color="auto"/>
              <w:left w:val="single" w:sz="4" w:space="0" w:color="auto"/>
              <w:bottom w:val="single" w:sz="4" w:space="0" w:color="auto"/>
              <w:right w:val="single" w:sz="8" w:space="0" w:color="auto"/>
            </w:tcBorders>
            <w:shd w:val="clear" w:color="000000" w:fill="D0CECE"/>
            <w:vAlign w:val="center"/>
            <w:hideMark/>
          </w:tcPr>
          <w:p w14:paraId="03635FB4" w14:textId="77777777" w:rsidR="00422CE5" w:rsidRPr="00093429" w:rsidRDefault="00422CE5" w:rsidP="004D5E28">
            <w:pPr>
              <w:spacing w:after="0" w:line="240" w:lineRule="auto"/>
              <w:ind w:right="1"/>
              <w:jc w:val="center"/>
              <w:rPr>
                <w:b/>
                <w:bCs/>
                <w:spacing w:val="-2"/>
                <w:sz w:val="20"/>
                <w:szCs w:val="20"/>
              </w:rPr>
            </w:pPr>
            <w:r w:rsidRPr="00093429">
              <w:rPr>
                <w:b/>
                <w:bCs/>
                <w:spacing w:val="-2"/>
                <w:sz w:val="20"/>
                <w:szCs w:val="20"/>
              </w:rPr>
              <w:t xml:space="preserve">Submission of Certification of Contractual Commitment from  Resources </w:t>
            </w:r>
            <w:r w:rsidR="004D5E28">
              <w:rPr>
                <w:b/>
                <w:bCs/>
                <w:spacing w:val="-2"/>
                <w:sz w:val="20"/>
                <w:szCs w:val="20"/>
              </w:rPr>
              <w:t>B</w:t>
            </w:r>
            <w:r w:rsidRPr="00093429">
              <w:rPr>
                <w:b/>
                <w:bCs/>
                <w:spacing w:val="-2"/>
                <w:sz w:val="20"/>
                <w:szCs w:val="20"/>
              </w:rPr>
              <w:t xml:space="preserve">eing </w:t>
            </w:r>
            <w:r w:rsidR="004D5E28">
              <w:rPr>
                <w:b/>
                <w:bCs/>
                <w:spacing w:val="-2"/>
                <w:sz w:val="20"/>
                <w:szCs w:val="20"/>
              </w:rPr>
              <w:t>B</w:t>
            </w:r>
            <w:r w:rsidRPr="00093429">
              <w:rPr>
                <w:b/>
                <w:bCs/>
                <w:spacing w:val="-2"/>
                <w:sz w:val="20"/>
                <w:szCs w:val="20"/>
              </w:rPr>
              <w:t xml:space="preserve">uilt in </w:t>
            </w:r>
            <w:r w:rsidR="004D5E28">
              <w:rPr>
                <w:b/>
                <w:bCs/>
                <w:spacing w:val="-2"/>
                <w:sz w:val="20"/>
                <w:szCs w:val="20"/>
              </w:rPr>
              <w:t>A</w:t>
            </w:r>
            <w:r w:rsidRPr="00093429">
              <w:rPr>
                <w:b/>
                <w:bCs/>
                <w:spacing w:val="-2"/>
                <w:sz w:val="20"/>
                <w:szCs w:val="20"/>
              </w:rPr>
              <w:t>ccordance with Attachment K to the ISO*</w:t>
            </w:r>
          </w:p>
        </w:tc>
      </w:tr>
      <w:tr w:rsidR="00422CE5" w:rsidRPr="00093429" w14:paraId="2D42751C" w14:textId="77777777" w:rsidTr="004D5E28">
        <w:trPr>
          <w:trHeight w:val="509"/>
          <w:jc w:val="center"/>
        </w:trPr>
        <w:tc>
          <w:tcPr>
            <w:tcW w:w="2432" w:type="dxa"/>
            <w:vMerge/>
            <w:tcBorders>
              <w:top w:val="single" w:sz="8" w:space="0" w:color="auto"/>
              <w:left w:val="single" w:sz="8" w:space="0" w:color="auto"/>
              <w:bottom w:val="single" w:sz="4" w:space="0" w:color="auto"/>
              <w:right w:val="single" w:sz="4" w:space="0" w:color="auto"/>
            </w:tcBorders>
            <w:vAlign w:val="center"/>
            <w:hideMark/>
          </w:tcPr>
          <w:p w14:paraId="40F803F6" w14:textId="77777777" w:rsidR="00422CE5" w:rsidRPr="00093429" w:rsidRDefault="00422CE5" w:rsidP="00422CE5">
            <w:pPr>
              <w:spacing w:after="120"/>
              <w:ind w:right="251"/>
              <w:rPr>
                <w:b/>
                <w:bCs/>
                <w:spacing w:val="-2"/>
                <w:sz w:val="20"/>
                <w:szCs w:val="20"/>
              </w:rPr>
            </w:pPr>
          </w:p>
        </w:tc>
        <w:tc>
          <w:tcPr>
            <w:tcW w:w="1390" w:type="dxa"/>
            <w:vMerge/>
            <w:tcBorders>
              <w:top w:val="single" w:sz="8" w:space="0" w:color="auto"/>
              <w:left w:val="single" w:sz="4" w:space="0" w:color="auto"/>
              <w:bottom w:val="single" w:sz="4" w:space="0" w:color="auto"/>
              <w:right w:val="single" w:sz="4" w:space="0" w:color="auto"/>
            </w:tcBorders>
            <w:vAlign w:val="center"/>
            <w:hideMark/>
          </w:tcPr>
          <w:p w14:paraId="05BCD2B5" w14:textId="77777777" w:rsidR="00422CE5" w:rsidRPr="00093429" w:rsidRDefault="00422CE5" w:rsidP="00093429">
            <w:pPr>
              <w:spacing w:after="120"/>
              <w:ind w:right="251"/>
              <w:jc w:val="center"/>
              <w:rPr>
                <w:b/>
                <w:bCs/>
                <w:spacing w:val="-2"/>
                <w:sz w:val="20"/>
                <w:szCs w:val="20"/>
              </w:rPr>
            </w:pPr>
          </w:p>
        </w:tc>
        <w:tc>
          <w:tcPr>
            <w:tcW w:w="1389" w:type="dxa"/>
            <w:vMerge/>
            <w:tcBorders>
              <w:top w:val="single" w:sz="8" w:space="0" w:color="auto"/>
              <w:left w:val="single" w:sz="4" w:space="0" w:color="auto"/>
              <w:bottom w:val="single" w:sz="4" w:space="0" w:color="auto"/>
              <w:right w:val="single" w:sz="4" w:space="0" w:color="auto"/>
            </w:tcBorders>
            <w:vAlign w:val="center"/>
            <w:hideMark/>
          </w:tcPr>
          <w:p w14:paraId="37EC112B" w14:textId="77777777" w:rsidR="00422CE5" w:rsidRPr="00093429" w:rsidRDefault="00422CE5" w:rsidP="00093429">
            <w:pPr>
              <w:spacing w:after="120"/>
              <w:ind w:right="251"/>
              <w:jc w:val="center"/>
              <w:rPr>
                <w:b/>
                <w:bCs/>
                <w:spacing w:val="-2"/>
                <w:sz w:val="20"/>
                <w:szCs w:val="20"/>
              </w:rPr>
            </w:pPr>
          </w:p>
        </w:tc>
        <w:tc>
          <w:tcPr>
            <w:tcW w:w="1389" w:type="dxa"/>
            <w:vMerge/>
            <w:tcBorders>
              <w:top w:val="single" w:sz="8" w:space="0" w:color="auto"/>
              <w:left w:val="single" w:sz="4" w:space="0" w:color="auto"/>
              <w:bottom w:val="single" w:sz="4" w:space="0" w:color="auto"/>
              <w:right w:val="single" w:sz="4" w:space="0" w:color="auto"/>
            </w:tcBorders>
            <w:vAlign w:val="center"/>
            <w:hideMark/>
          </w:tcPr>
          <w:p w14:paraId="765B66ED" w14:textId="77777777" w:rsidR="00422CE5" w:rsidRPr="00093429" w:rsidRDefault="00422CE5" w:rsidP="00093429">
            <w:pPr>
              <w:spacing w:after="120"/>
              <w:ind w:right="251"/>
              <w:jc w:val="center"/>
              <w:rPr>
                <w:b/>
                <w:bCs/>
                <w:spacing w:val="-2"/>
                <w:sz w:val="20"/>
                <w:szCs w:val="20"/>
              </w:rPr>
            </w:pPr>
          </w:p>
        </w:tc>
        <w:tc>
          <w:tcPr>
            <w:tcW w:w="2410" w:type="dxa"/>
            <w:vMerge/>
            <w:tcBorders>
              <w:top w:val="single" w:sz="8" w:space="0" w:color="auto"/>
              <w:left w:val="single" w:sz="4" w:space="0" w:color="auto"/>
              <w:bottom w:val="single" w:sz="4" w:space="0" w:color="auto"/>
              <w:right w:val="single" w:sz="8" w:space="0" w:color="auto"/>
            </w:tcBorders>
            <w:vAlign w:val="center"/>
            <w:hideMark/>
          </w:tcPr>
          <w:p w14:paraId="2B8876CE" w14:textId="77777777" w:rsidR="00422CE5" w:rsidRPr="00093429" w:rsidRDefault="00422CE5" w:rsidP="00093429">
            <w:pPr>
              <w:spacing w:after="120"/>
              <w:ind w:right="251"/>
              <w:jc w:val="center"/>
              <w:rPr>
                <w:b/>
                <w:bCs/>
                <w:spacing w:val="-2"/>
                <w:sz w:val="20"/>
                <w:szCs w:val="20"/>
              </w:rPr>
            </w:pPr>
          </w:p>
        </w:tc>
      </w:tr>
      <w:tr w:rsidR="00422CE5" w:rsidRPr="00093429" w14:paraId="715109F1" w14:textId="77777777" w:rsidTr="004D5E28">
        <w:trPr>
          <w:trHeight w:val="300"/>
          <w:jc w:val="center"/>
        </w:trPr>
        <w:tc>
          <w:tcPr>
            <w:tcW w:w="2432" w:type="dxa"/>
            <w:tcBorders>
              <w:top w:val="nil"/>
              <w:left w:val="single" w:sz="8" w:space="0" w:color="auto"/>
              <w:bottom w:val="single" w:sz="4" w:space="0" w:color="auto"/>
              <w:right w:val="single" w:sz="4" w:space="0" w:color="auto"/>
            </w:tcBorders>
            <w:shd w:val="clear" w:color="000000" w:fill="FFFFFF"/>
            <w:vAlign w:val="center"/>
          </w:tcPr>
          <w:p w14:paraId="69937675" w14:textId="77777777" w:rsidR="00422CE5" w:rsidRPr="00093429" w:rsidRDefault="00422CE5" w:rsidP="004D5E28">
            <w:pPr>
              <w:spacing w:after="0" w:line="240" w:lineRule="auto"/>
              <w:ind w:right="245"/>
              <w:rPr>
                <w:spacing w:val="-2"/>
                <w:sz w:val="20"/>
                <w:szCs w:val="20"/>
              </w:rPr>
            </w:pPr>
            <w:r w:rsidRPr="00093429">
              <w:rPr>
                <w:spacing w:val="-2"/>
                <w:sz w:val="20"/>
                <w:szCs w:val="20"/>
              </w:rPr>
              <w:t>Receipt of FERC order for FCA 13</w:t>
            </w:r>
          </w:p>
        </w:tc>
        <w:tc>
          <w:tcPr>
            <w:tcW w:w="1390" w:type="dxa"/>
            <w:tcBorders>
              <w:top w:val="nil"/>
              <w:left w:val="nil"/>
              <w:bottom w:val="single" w:sz="4" w:space="0" w:color="auto"/>
              <w:right w:val="single" w:sz="4" w:space="0" w:color="auto"/>
            </w:tcBorders>
            <w:shd w:val="clear" w:color="000000" w:fill="FFFFFF"/>
            <w:vAlign w:val="center"/>
          </w:tcPr>
          <w:p w14:paraId="593444B0" w14:textId="77777777" w:rsidR="00422CE5" w:rsidRPr="00093429" w:rsidRDefault="00422CE5" w:rsidP="004D5E28">
            <w:pPr>
              <w:spacing w:after="0" w:line="240" w:lineRule="auto"/>
              <w:ind w:right="245"/>
              <w:jc w:val="center"/>
              <w:rPr>
                <w:spacing w:val="-2"/>
                <w:sz w:val="20"/>
                <w:szCs w:val="20"/>
              </w:rPr>
            </w:pPr>
          </w:p>
        </w:tc>
        <w:tc>
          <w:tcPr>
            <w:tcW w:w="1389" w:type="dxa"/>
            <w:tcBorders>
              <w:top w:val="nil"/>
              <w:left w:val="nil"/>
              <w:bottom w:val="single" w:sz="4" w:space="0" w:color="auto"/>
              <w:right w:val="single" w:sz="4" w:space="0" w:color="auto"/>
            </w:tcBorders>
            <w:shd w:val="clear" w:color="000000" w:fill="FFFFFF"/>
            <w:vAlign w:val="center"/>
          </w:tcPr>
          <w:p w14:paraId="453BFA24" w14:textId="77777777" w:rsidR="00422CE5" w:rsidRPr="00093429" w:rsidRDefault="00422CE5" w:rsidP="004D5E28">
            <w:pPr>
              <w:spacing w:after="0" w:line="240" w:lineRule="auto"/>
              <w:ind w:right="245"/>
              <w:jc w:val="center"/>
              <w:rPr>
                <w:spacing w:val="-2"/>
                <w:sz w:val="20"/>
                <w:szCs w:val="20"/>
              </w:rPr>
            </w:pPr>
          </w:p>
        </w:tc>
        <w:tc>
          <w:tcPr>
            <w:tcW w:w="1389" w:type="dxa"/>
            <w:tcBorders>
              <w:top w:val="nil"/>
              <w:left w:val="nil"/>
              <w:bottom w:val="single" w:sz="4" w:space="0" w:color="auto"/>
              <w:right w:val="single" w:sz="4" w:space="0" w:color="auto"/>
            </w:tcBorders>
            <w:shd w:val="clear" w:color="000000" w:fill="FFFFFF"/>
            <w:vAlign w:val="center"/>
          </w:tcPr>
          <w:p w14:paraId="28F807A1" w14:textId="77777777" w:rsidR="00422CE5" w:rsidRPr="00093429" w:rsidRDefault="00422CE5" w:rsidP="004D5E28">
            <w:pPr>
              <w:spacing w:after="0" w:line="240" w:lineRule="auto"/>
              <w:ind w:right="245"/>
              <w:jc w:val="center"/>
              <w:rPr>
                <w:spacing w:val="-2"/>
                <w:sz w:val="20"/>
                <w:szCs w:val="20"/>
              </w:rPr>
            </w:pPr>
          </w:p>
        </w:tc>
        <w:tc>
          <w:tcPr>
            <w:tcW w:w="2410" w:type="dxa"/>
            <w:tcBorders>
              <w:top w:val="nil"/>
              <w:left w:val="nil"/>
              <w:bottom w:val="single" w:sz="4" w:space="0" w:color="auto"/>
              <w:right w:val="single" w:sz="8" w:space="0" w:color="auto"/>
            </w:tcBorders>
            <w:shd w:val="clear" w:color="000000" w:fill="FFFFFF"/>
            <w:vAlign w:val="center"/>
          </w:tcPr>
          <w:p w14:paraId="4E496914" w14:textId="77777777" w:rsidR="00422CE5" w:rsidRPr="00093429" w:rsidRDefault="00422CE5" w:rsidP="004D5E28">
            <w:pPr>
              <w:spacing w:after="0" w:line="240" w:lineRule="auto"/>
              <w:ind w:right="245"/>
              <w:jc w:val="center"/>
              <w:rPr>
                <w:spacing w:val="-2"/>
                <w:sz w:val="20"/>
                <w:szCs w:val="20"/>
              </w:rPr>
            </w:pPr>
            <w:r w:rsidRPr="00093429">
              <w:rPr>
                <w:spacing w:val="-2"/>
                <w:sz w:val="20"/>
                <w:szCs w:val="20"/>
              </w:rPr>
              <w:t>Sep-15-18</w:t>
            </w:r>
          </w:p>
        </w:tc>
      </w:tr>
      <w:tr w:rsidR="00422CE5" w:rsidRPr="00093429" w14:paraId="0A07614A" w14:textId="77777777" w:rsidTr="004D5E28">
        <w:trPr>
          <w:trHeight w:val="300"/>
          <w:jc w:val="center"/>
        </w:trPr>
        <w:tc>
          <w:tcPr>
            <w:tcW w:w="2432" w:type="dxa"/>
            <w:tcBorders>
              <w:top w:val="nil"/>
              <w:left w:val="single" w:sz="8" w:space="0" w:color="auto"/>
              <w:bottom w:val="single" w:sz="4" w:space="0" w:color="auto"/>
              <w:right w:val="single" w:sz="4" w:space="0" w:color="auto"/>
            </w:tcBorders>
            <w:shd w:val="clear" w:color="000000" w:fill="FFFFFF"/>
            <w:vAlign w:val="center"/>
            <w:hideMark/>
          </w:tcPr>
          <w:p w14:paraId="4CF74F0C" w14:textId="77777777" w:rsidR="00422CE5" w:rsidRPr="00093429" w:rsidRDefault="00422CE5" w:rsidP="004D5E28">
            <w:pPr>
              <w:spacing w:after="120"/>
              <w:ind w:right="251"/>
              <w:rPr>
                <w:spacing w:val="-2"/>
                <w:sz w:val="20"/>
                <w:szCs w:val="20"/>
              </w:rPr>
            </w:pPr>
            <w:r w:rsidRPr="00093429">
              <w:rPr>
                <w:spacing w:val="-2"/>
                <w:sz w:val="20"/>
                <w:szCs w:val="20"/>
              </w:rPr>
              <w:t>Feb-19</w:t>
            </w:r>
          </w:p>
        </w:tc>
        <w:tc>
          <w:tcPr>
            <w:tcW w:w="1390" w:type="dxa"/>
            <w:tcBorders>
              <w:top w:val="nil"/>
              <w:left w:val="nil"/>
              <w:bottom w:val="single" w:sz="4" w:space="0" w:color="auto"/>
              <w:right w:val="single" w:sz="4" w:space="0" w:color="auto"/>
            </w:tcBorders>
            <w:shd w:val="clear" w:color="000000" w:fill="FFFFFF"/>
            <w:vAlign w:val="center"/>
            <w:hideMark/>
          </w:tcPr>
          <w:p w14:paraId="46A059CC" w14:textId="77777777" w:rsidR="00422CE5" w:rsidRPr="00093429" w:rsidRDefault="00422CE5" w:rsidP="004D5E28">
            <w:pPr>
              <w:spacing w:after="120"/>
              <w:ind w:right="251"/>
              <w:jc w:val="center"/>
              <w:rPr>
                <w:spacing w:val="-2"/>
                <w:sz w:val="20"/>
                <w:szCs w:val="20"/>
              </w:rPr>
            </w:pPr>
            <w:r w:rsidRPr="00093429">
              <w:rPr>
                <w:spacing w:val="-2"/>
                <w:sz w:val="20"/>
                <w:szCs w:val="20"/>
              </w:rPr>
              <w:t>FCA</w:t>
            </w:r>
          </w:p>
        </w:tc>
        <w:tc>
          <w:tcPr>
            <w:tcW w:w="1389" w:type="dxa"/>
            <w:tcBorders>
              <w:top w:val="nil"/>
              <w:left w:val="nil"/>
              <w:bottom w:val="single" w:sz="4" w:space="0" w:color="auto"/>
              <w:right w:val="single" w:sz="4" w:space="0" w:color="auto"/>
            </w:tcBorders>
            <w:shd w:val="clear" w:color="000000" w:fill="FFFFFF"/>
            <w:vAlign w:val="center"/>
            <w:hideMark/>
          </w:tcPr>
          <w:p w14:paraId="10A1CA2B" w14:textId="77777777" w:rsidR="00422CE5" w:rsidRPr="00093429" w:rsidRDefault="00422CE5" w:rsidP="004D5E28">
            <w:pPr>
              <w:spacing w:after="120"/>
              <w:ind w:right="251"/>
              <w:jc w:val="center"/>
              <w:rPr>
                <w:spacing w:val="-2"/>
                <w:sz w:val="20"/>
                <w:szCs w:val="20"/>
              </w:rPr>
            </w:pPr>
          </w:p>
        </w:tc>
        <w:tc>
          <w:tcPr>
            <w:tcW w:w="1389" w:type="dxa"/>
            <w:tcBorders>
              <w:top w:val="nil"/>
              <w:left w:val="nil"/>
              <w:bottom w:val="single" w:sz="4" w:space="0" w:color="auto"/>
              <w:right w:val="single" w:sz="4" w:space="0" w:color="auto"/>
            </w:tcBorders>
            <w:shd w:val="clear" w:color="000000" w:fill="FFFFFF"/>
            <w:vAlign w:val="center"/>
            <w:hideMark/>
          </w:tcPr>
          <w:p w14:paraId="29D58C0B" w14:textId="77777777" w:rsidR="00422CE5" w:rsidRPr="00093429" w:rsidRDefault="00422CE5" w:rsidP="004D5E28">
            <w:pPr>
              <w:spacing w:after="120"/>
              <w:ind w:right="251"/>
              <w:jc w:val="center"/>
              <w:rPr>
                <w:spacing w:val="-2"/>
                <w:sz w:val="20"/>
                <w:szCs w:val="20"/>
              </w:rPr>
            </w:pPr>
          </w:p>
        </w:tc>
        <w:tc>
          <w:tcPr>
            <w:tcW w:w="2410" w:type="dxa"/>
            <w:tcBorders>
              <w:top w:val="nil"/>
              <w:left w:val="nil"/>
              <w:bottom w:val="single" w:sz="4" w:space="0" w:color="auto"/>
              <w:right w:val="single" w:sz="8" w:space="0" w:color="auto"/>
            </w:tcBorders>
            <w:shd w:val="clear" w:color="000000" w:fill="FFFFFF"/>
            <w:vAlign w:val="center"/>
            <w:hideMark/>
          </w:tcPr>
          <w:p w14:paraId="006A5339" w14:textId="77777777" w:rsidR="00422CE5" w:rsidRPr="00093429" w:rsidRDefault="00422CE5" w:rsidP="004D5E28">
            <w:pPr>
              <w:spacing w:after="120"/>
              <w:ind w:right="251"/>
              <w:jc w:val="center"/>
              <w:rPr>
                <w:spacing w:val="-2"/>
                <w:sz w:val="20"/>
                <w:szCs w:val="20"/>
              </w:rPr>
            </w:pPr>
            <w:r w:rsidRPr="00093429">
              <w:rPr>
                <w:spacing w:val="-2"/>
                <w:sz w:val="20"/>
                <w:szCs w:val="20"/>
              </w:rPr>
              <w:t>Jan-15-19</w:t>
            </w:r>
          </w:p>
        </w:tc>
      </w:tr>
      <w:tr w:rsidR="00422CE5" w:rsidRPr="00093429" w14:paraId="690D5D0B" w14:textId="77777777" w:rsidTr="004D5E28">
        <w:trPr>
          <w:trHeight w:val="300"/>
          <w:jc w:val="center"/>
        </w:trPr>
        <w:tc>
          <w:tcPr>
            <w:tcW w:w="2432" w:type="dxa"/>
            <w:tcBorders>
              <w:top w:val="nil"/>
              <w:left w:val="single" w:sz="8" w:space="0" w:color="auto"/>
              <w:bottom w:val="single" w:sz="4" w:space="0" w:color="auto"/>
              <w:right w:val="single" w:sz="4" w:space="0" w:color="auto"/>
            </w:tcBorders>
            <w:shd w:val="clear" w:color="000000" w:fill="F2F2F2"/>
            <w:vAlign w:val="center"/>
            <w:hideMark/>
          </w:tcPr>
          <w:p w14:paraId="582C1479" w14:textId="77777777" w:rsidR="00422CE5" w:rsidRPr="00093429" w:rsidRDefault="00422CE5" w:rsidP="004D5E28">
            <w:pPr>
              <w:spacing w:after="120"/>
              <w:ind w:right="251"/>
              <w:rPr>
                <w:spacing w:val="-2"/>
                <w:sz w:val="20"/>
                <w:szCs w:val="20"/>
              </w:rPr>
            </w:pPr>
            <w:r w:rsidRPr="00093429">
              <w:rPr>
                <w:spacing w:val="-2"/>
                <w:sz w:val="20"/>
                <w:szCs w:val="20"/>
              </w:rPr>
              <w:lastRenderedPageBreak/>
              <w:t>Feb-20</w:t>
            </w:r>
          </w:p>
        </w:tc>
        <w:tc>
          <w:tcPr>
            <w:tcW w:w="1390" w:type="dxa"/>
            <w:tcBorders>
              <w:top w:val="nil"/>
              <w:left w:val="nil"/>
              <w:bottom w:val="single" w:sz="4" w:space="0" w:color="auto"/>
              <w:right w:val="single" w:sz="4" w:space="0" w:color="auto"/>
            </w:tcBorders>
            <w:shd w:val="clear" w:color="000000" w:fill="F2F2F2"/>
            <w:vAlign w:val="center"/>
            <w:hideMark/>
          </w:tcPr>
          <w:p w14:paraId="2E1A3AF7" w14:textId="77777777" w:rsidR="00422CE5" w:rsidRPr="00093429" w:rsidRDefault="00422CE5" w:rsidP="004D5E28">
            <w:pPr>
              <w:spacing w:after="120"/>
              <w:ind w:right="251"/>
              <w:jc w:val="center"/>
              <w:rPr>
                <w:spacing w:val="-2"/>
                <w:sz w:val="20"/>
                <w:szCs w:val="20"/>
              </w:rPr>
            </w:pPr>
          </w:p>
        </w:tc>
        <w:tc>
          <w:tcPr>
            <w:tcW w:w="1389" w:type="dxa"/>
            <w:tcBorders>
              <w:top w:val="nil"/>
              <w:left w:val="nil"/>
              <w:bottom w:val="single" w:sz="4" w:space="0" w:color="auto"/>
              <w:right w:val="single" w:sz="4" w:space="0" w:color="auto"/>
            </w:tcBorders>
            <w:shd w:val="clear" w:color="000000" w:fill="F2F2F2"/>
            <w:vAlign w:val="center"/>
            <w:hideMark/>
          </w:tcPr>
          <w:p w14:paraId="3F54DF29" w14:textId="77777777" w:rsidR="00422CE5" w:rsidRPr="00093429" w:rsidRDefault="00422CE5" w:rsidP="004D5E28">
            <w:pPr>
              <w:spacing w:after="120"/>
              <w:ind w:right="251"/>
              <w:jc w:val="center"/>
              <w:rPr>
                <w:spacing w:val="-2"/>
                <w:sz w:val="20"/>
                <w:szCs w:val="20"/>
              </w:rPr>
            </w:pPr>
            <w:r w:rsidRPr="00093429">
              <w:rPr>
                <w:spacing w:val="-2"/>
                <w:sz w:val="20"/>
                <w:szCs w:val="20"/>
              </w:rPr>
              <w:t>FCA</w:t>
            </w:r>
          </w:p>
        </w:tc>
        <w:tc>
          <w:tcPr>
            <w:tcW w:w="1389" w:type="dxa"/>
            <w:tcBorders>
              <w:top w:val="nil"/>
              <w:left w:val="nil"/>
              <w:bottom w:val="single" w:sz="4" w:space="0" w:color="auto"/>
              <w:right w:val="single" w:sz="4" w:space="0" w:color="auto"/>
            </w:tcBorders>
            <w:shd w:val="clear" w:color="000000" w:fill="F2F2F2"/>
            <w:vAlign w:val="center"/>
            <w:hideMark/>
          </w:tcPr>
          <w:p w14:paraId="36020209" w14:textId="77777777" w:rsidR="00422CE5" w:rsidRPr="00093429" w:rsidRDefault="00422CE5" w:rsidP="004D5E28">
            <w:pPr>
              <w:spacing w:after="120"/>
              <w:ind w:right="251"/>
              <w:jc w:val="center"/>
              <w:rPr>
                <w:spacing w:val="-2"/>
                <w:sz w:val="20"/>
                <w:szCs w:val="20"/>
              </w:rPr>
            </w:pPr>
          </w:p>
        </w:tc>
        <w:tc>
          <w:tcPr>
            <w:tcW w:w="2410" w:type="dxa"/>
            <w:tcBorders>
              <w:top w:val="nil"/>
              <w:left w:val="nil"/>
              <w:bottom w:val="single" w:sz="4" w:space="0" w:color="auto"/>
              <w:right w:val="single" w:sz="8" w:space="0" w:color="auto"/>
            </w:tcBorders>
            <w:shd w:val="clear" w:color="000000" w:fill="F2F2F2"/>
            <w:vAlign w:val="center"/>
            <w:hideMark/>
          </w:tcPr>
          <w:p w14:paraId="0614DA75" w14:textId="77777777" w:rsidR="00422CE5" w:rsidRPr="00093429" w:rsidRDefault="00422CE5" w:rsidP="004D5E28">
            <w:pPr>
              <w:spacing w:after="120"/>
              <w:ind w:right="251"/>
              <w:jc w:val="center"/>
              <w:rPr>
                <w:spacing w:val="-2"/>
                <w:sz w:val="20"/>
                <w:szCs w:val="20"/>
              </w:rPr>
            </w:pPr>
            <w:del w:id="93" w:author="Author">
              <w:r w:rsidRPr="00093429" w:rsidDel="001B35E7">
                <w:rPr>
                  <w:spacing w:val="-2"/>
                  <w:sz w:val="20"/>
                  <w:szCs w:val="20"/>
                </w:rPr>
                <w:delText>Jan</w:delText>
              </w:r>
            </w:del>
            <w:ins w:id="94" w:author="Author">
              <w:r w:rsidR="001B35E7">
                <w:rPr>
                  <w:spacing w:val="-2"/>
                  <w:sz w:val="20"/>
                  <w:szCs w:val="20"/>
                </w:rPr>
                <w:t>Apr</w:t>
              </w:r>
            </w:ins>
            <w:r w:rsidRPr="00093429">
              <w:rPr>
                <w:spacing w:val="-2"/>
                <w:sz w:val="20"/>
                <w:szCs w:val="20"/>
              </w:rPr>
              <w:t>-</w:t>
            </w:r>
            <w:ins w:id="95" w:author="Author">
              <w:r w:rsidR="001B35E7">
                <w:rPr>
                  <w:spacing w:val="-2"/>
                  <w:sz w:val="20"/>
                  <w:szCs w:val="20"/>
                </w:rPr>
                <w:t>23</w:t>
              </w:r>
            </w:ins>
            <w:del w:id="96" w:author="Author">
              <w:r w:rsidRPr="00093429" w:rsidDel="001B35E7">
                <w:rPr>
                  <w:spacing w:val="-2"/>
                  <w:sz w:val="20"/>
                  <w:szCs w:val="20"/>
                </w:rPr>
                <w:delText>15</w:delText>
              </w:r>
            </w:del>
            <w:r w:rsidRPr="00093429">
              <w:rPr>
                <w:spacing w:val="-2"/>
                <w:sz w:val="20"/>
                <w:szCs w:val="20"/>
              </w:rPr>
              <w:t>-19</w:t>
            </w:r>
          </w:p>
        </w:tc>
      </w:tr>
      <w:tr w:rsidR="00422CE5" w:rsidRPr="00093429" w14:paraId="569412D9" w14:textId="77777777" w:rsidTr="004D5E28">
        <w:trPr>
          <w:trHeight w:val="300"/>
          <w:jc w:val="center"/>
        </w:trPr>
        <w:tc>
          <w:tcPr>
            <w:tcW w:w="2432" w:type="dxa"/>
            <w:tcBorders>
              <w:top w:val="nil"/>
              <w:left w:val="single" w:sz="8" w:space="0" w:color="auto"/>
              <w:bottom w:val="single" w:sz="4" w:space="0" w:color="auto"/>
              <w:right w:val="single" w:sz="4" w:space="0" w:color="auto"/>
            </w:tcBorders>
            <w:shd w:val="clear" w:color="000000" w:fill="FFFFFF"/>
            <w:vAlign w:val="center"/>
            <w:hideMark/>
          </w:tcPr>
          <w:p w14:paraId="40B76515" w14:textId="77777777" w:rsidR="00422CE5" w:rsidRPr="00093429" w:rsidRDefault="00422CE5" w:rsidP="004D5E28">
            <w:pPr>
              <w:spacing w:after="120"/>
              <w:ind w:right="251"/>
              <w:rPr>
                <w:spacing w:val="-2"/>
                <w:sz w:val="20"/>
                <w:szCs w:val="20"/>
              </w:rPr>
            </w:pPr>
            <w:r w:rsidRPr="00093429">
              <w:rPr>
                <w:spacing w:val="-2"/>
                <w:sz w:val="20"/>
                <w:szCs w:val="20"/>
              </w:rPr>
              <w:t>Jun-20</w:t>
            </w:r>
          </w:p>
        </w:tc>
        <w:tc>
          <w:tcPr>
            <w:tcW w:w="1390" w:type="dxa"/>
            <w:tcBorders>
              <w:top w:val="nil"/>
              <w:left w:val="nil"/>
              <w:bottom w:val="single" w:sz="4" w:space="0" w:color="auto"/>
              <w:right w:val="single" w:sz="4" w:space="0" w:color="auto"/>
            </w:tcBorders>
            <w:shd w:val="clear" w:color="000000" w:fill="FFFFFF"/>
            <w:vAlign w:val="center"/>
            <w:hideMark/>
          </w:tcPr>
          <w:p w14:paraId="56ADBAA8" w14:textId="77777777" w:rsidR="00422CE5" w:rsidRPr="00093429" w:rsidRDefault="00422CE5" w:rsidP="004D5E28">
            <w:pPr>
              <w:spacing w:after="120"/>
              <w:ind w:right="251"/>
              <w:jc w:val="center"/>
              <w:rPr>
                <w:spacing w:val="-2"/>
                <w:sz w:val="20"/>
                <w:szCs w:val="20"/>
              </w:rPr>
            </w:pPr>
            <w:r w:rsidRPr="00093429">
              <w:rPr>
                <w:spacing w:val="-2"/>
                <w:sz w:val="20"/>
                <w:szCs w:val="20"/>
              </w:rPr>
              <w:t>ARA1</w:t>
            </w:r>
          </w:p>
        </w:tc>
        <w:tc>
          <w:tcPr>
            <w:tcW w:w="1389" w:type="dxa"/>
            <w:tcBorders>
              <w:top w:val="nil"/>
              <w:left w:val="nil"/>
              <w:bottom w:val="single" w:sz="4" w:space="0" w:color="auto"/>
              <w:right w:val="single" w:sz="4" w:space="0" w:color="auto"/>
            </w:tcBorders>
            <w:shd w:val="clear" w:color="000000" w:fill="FFFFFF"/>
            <w:vAlign w:val="center"/>
            <w:hideMark/>
          </w:tcPr>
          <w:p w14:paraId="61DEABAD" w14:textId="77777777" w:rsidR="00422CE5" w:rsidRPr="00093429" w:rsidRDefault="00422CE5" w:rsidP="004D5E28">
            <w:pPr>
              <w:spacing w:after="120"/>
              <w:ind w:right="251"/>
              <w:jc w:val="center"/>
              <w:rPr>
                <w:spacing w:val="-2"/>
                <w:sz w:val="20"/>
                <w:szCs w:val="20"/>
              </w:rPr>
            </w:pPr>
          </w:p>
        </w:tc>
        <w:tc>
          <w:tcPr>
            <w:tcW w:w="1389" w:type="dxa"/>
            <w:tcBorders>
              <w:top w:val="nil"/>
              <w:left w:val="nil"/>
              <w:bottom w:val="single" w:sz="4" w:space="0" w:color="auto"/>
              <w:right w:val="single" w:sz="4" w:space="0" w:color="auto"/>
            </w:tcBorders>
            <w:shd w:val="clear" w:color="000000" w:fill="FFFFFF"/>
            <w:vAlign w:val="center"/>
            <w:hideMark/>
          </w:tcPr>
          <w:p w14:paraId="366CF439" w14:textId="77777777" w:rsidR="00422CE5" w:rsidRPr="00093429" w:rsidRDefault="00422CE5" w:rsidP="004D5E28">
            <w:pPr>
              <w:spacing w:after="120"/>
              <w:ind w:right="251"/>
              <w:jc w:val="center"/>
              <w:rPr>
                <w:spacing w:val="-2"/>
                <w:sz w:val="20"/>
                <w:szCs w:val="20"/>
              </w:rPr>
            </w:pPr>
          </w:p>
        </w:tc>
        <w:tc>
          <w:tcPr>
            <w:tcW w:w="2410" w:type="dxa"/>
            <w:tcBorders>
              <w:top w:val="nil"/>
              <w:left w:val="nil"/>
              <w:bottom w:val="single" w:sz="4" w:space="0" w:color="auto"/>
              <w:right w:val="single" w:sz="8" w:space="0" w:color="auto"/>
            </w:tcBorders>
            <w:shd w:val="clear" w:color="000000" w:fill="FFFFFF"/>
            <w:vAlign w:val="center"/>
            <w:hideMark/>
          </w:tcPr>
          <w:p w14:paraId="0CE20986" w14:textId="77777777" w:rsidR="00422CE5" w:rsidRPr="00093429" w:rsidRDefault="00422CE5" w:rsidP="004D5E28">
            <w:pPr>
              <w:spacing w:after="120"/>
              <w:ind w:right="251"/>
              <w:jc w:val="center"/>
              <w:rPr>
                <w:spacing w:val="-2"/>
                <w:sz w:val="20"/>
                <w:szCs w:val="20"/>
              </w:rPr>
            </w:pPr>
            <w:r w:rsidRPr="00093429">
              <w:rPr>
                <w:spacing w:val="-2"/>
                <w:sz w:val="20"/>
                <w:szCs w:val="20"/>
              </w:rPr>
              <w:t>Apr-15-20</w:t>
            </w:r>
          </w:p>
        </w:tc>
      </w:tr>
      <w:tr w:rsidR="00422CE5" w:rsidRPr="00093429" w14:paraId="2AE9DCE4" w14:textId="77777777" w:rsidTr="004D5E28">
        <w:trPr>
          <w:trHeight w:val="300"/>
          <w:jc w:val="center"/>
        </w:trPr>
        <w:tc>
          <w:tcPr>
            <w:tcW w:w="2432" w:type="dxa"/>
            <w:tcBorders>
              <w:top w:val="nil"/>
              <w:left w:val="single" w:sz="8" w:space="0" w:color="auto"/>
              <w:bottom w:val="single" w:sz="4" w:space="0" w:color="auto"/>
              <w:right w:val="single" w:sz="4" w:space="0" w:color="auto"/>
            </w:tcBorders>
            <w:shd w:val="clear" w:color="000000" w:fill="F2F2F2"/>
            <w:vAlign w:val="center"/>
            <w:hideMark/>
          </w:tcPr>
          <w:p w14:paraId="09A3FF61" w14:textId="77777777" w:rsidR="00422CE5" w:rsidRPr="00093429" w:rsidRDefault="00422CE5" w:rsidP="004D5E28">
            <w:pPr>
              <w:spacing w:after="120"/>
              <w:ind w:right="251"/>
              <w:rPr>
                <w:spacing w:val="-2"/>
                <w:sz w:val="20"/>
                <w:szCs w:val="20"/>
              </w:rPr>
            </w:pPr>
            <w:r w:rsidRPr="00093429">
              <w:rPr>
                <w:spacing w:val="-2"/>
                <w:sz w:val="20"/>
                <w:szCs w:val="20"/>
              </w:rPr>
              <w:t>Feb-21</w:t>
            </w:r>
          </w:p>
        </w:tc>
        <w:tc>
          <w:tcPr>
            <w:tcW w:w="1390" w:type="dxa"/>
            <w:tcBorders>
              <w:top w:val="nil"/>
              <w:left w:val="nil"/>
              <w:bottom w:val="single" w:sz="4" w:space="0" w:color="auto"/>
              <w:right w:val="single" w:sz="4" w:space="0" w:color="auto"/>
            </w:tcBorders>
            <w:shd w:val="clear" w:color="000000" w:fill="F2F2F2"/>
            <w:vAlign w:val="center"/>
            <w:hideMark/>
          </w:tcPr>
          <w:p w14:paraId="7388D8F8" w14:textId="77777777" w:rsidR="00422CE5" w:rsidRPr="00093429" w:rsidRDefault="00422CE5" w:rsidP="004D5E28">
            <w:pPr>
              <w:spacing w:after="120"/>
              <w:ind w:right="251"/>
              <w:jc w:val="center"/>
              <w:rPr>
                <w:spacing w:val="-2"/>
                <w:sz w:val="20"/>
                <w:szCs w:val="20"/>
              </w:rPr>
            </w:pPr>
          </w:p>
        </w:tc>
        <w:tc>
          <w:tcPr>
            <w:tcW w:w="1389" w:type="dxa"/>
            <w:tcBorders>
              <w:top w:val="nil"/>
              <w:left w:val="nil"/>
              <w:bottom w:val="single" w:sz="4" w:space="0" w:color="auto"/>
              <w:right w:val="single" w:sz="4" w:space="0" w:color="auto"/>
            </w:tcBorders>
            <w:shd w:val="clear" w:color="000000" w:fill="F2F2F2"/>
            <w:vAlign w:val="center"/>
            <w:hideMark/>
          </w:tcPr>
          <w:p w14:paraId="63F88CCA" w14:textId="77777777" w:rsidR="00422CE5" w:rsidRPr="00093429" w:rsidRDefault="00422CE5" w:rsidP="004D5E28">
            <w:pPr>
              <w:spacing w:after="120"/>
              <w:ind w:right="251"/>
              <w:jc w:val="center"/>
              <w:rPr>
                <w:spacing w:val="-2"/>
                <w:sz w:val="20"/>
                <w:szCs w:val="20"/>
              </w:rPr>
            </w:pPr>
          </w:p>
        </w:tc>
        <w:tc>
          <w:tcPr>
            <w:tcW w:w="1389" w:type="dxa"/>
            <w:tcBorders>
              <w:top w:val="nil"/>
              <w:left w:val="nil"/>
              <w:bottom w:val="single" w:sz="4" w:space="0" w:color="auto"/>
              <w:right w:val="single" w:sz="4" w:space="0" w:color="auto"/>
            </w:tcBorders>
            <w:shd w:val="clear" w:color="000000" w:fill="F2F2F2"/>
            <w:vAlign w:val="center"/>
            <w:hideMark/>
          </w:tcPr>
          <w:p w14:paraId="513E1466" w14:textId="77777777" w:rsidR="00422CE5" w:rsidRPr="00093429" w:rsidRDefault="00422CE5" w:rsidP="004D5E28">
            <w:pPr>
              <w:spacing w:after="120"/>
              <w:ind w:right="251"/>
              <w:jc w:val="center"/>
              <w:rPr>
                <w:spacing w:val="-2"/>
                <w:sz w:val="20"/>
                <w:szCs w:val="20"/>
              </w:rPr>
            </w:pPr>
            <w:r w:rsidRPr="00093429">
              <w:rPr>
                <w:spacing w:val="-2"/>
                <w:sz w:val="20"/>
                <w:szCs w:val="20"/>
              </w:rPr>
              <w:t>FCA</w:t>
            </w:r>
          </w:p>
        </w:tc>
        <w:tc>
          <w:tcPr>
            <w:tcW w:w="2410" w:type="dxa"/>
            <w:tcBorders>
              <w:top w:val="nil"/>
              <w:left w:val="nil"/>
              <w:bottom w:val="single" w:sz="4" w:space="0" w:color="auto"/>
              <w:right w:val="single" w:sz="8" w:space="0" w:color="auto"/>
            </w:tcBorders>
            <w:shd w:val="clear" w:color="000000" w:fill="F2F2F2"/>
            <w:vAlign w:val="center"/>
            <w:hideMark/>
          </w:tcPr>
          <w:p w14:paraId="55A15FED" w14:textId="77777777" w:rsidR="00422CE5" w:rsidRPr="00093429" w:rsidRDefault="00422CE5" w:rsidP="004D5E28">
            <w:pPr>
              <w:spacing w:after="120"/>
              <w:ind w:right="251"/>
              <w:jc w:val="center"/>
              <w:rPr>
                <w:spacing w:val="-2"/>
                <w:sz w:val="20"/>
                <w:szCs w:val="20"/>
              </w:rPr>
            </w:pPr>
            <w:r w:rsidRPr="00093429">
              <w:rPr>
                <w:spacing w:val="-2"/>
                <w:sz w:val="20"/>
                <w:szCs w:val="20"/>
              </w:rPr>
              <w:t>Jan-15-20</w:t>
            </w:r>
          </w:p>
        </w:tc>
      </w:tr>
      <w:tr w:rsidR="00422CE5" w:rsidRPr="00093429" w14:paraId="66494B46" w14:textId="77777777" w:rsidTr="004D5E28">
        <w:trPr>
          <w:trHeight w:val="300"/>
          <w:jc w:val="center"/>
        </w:trPr>
        <w:tc>
          <w:tcPr>
            <w:tcW w:w="2432" w:type="dxa"/>
            <w:tcBorders>
              <w:top w:val="nil"/>
              <w:left w:val="single" w:sz="8" w:space="0" w:color="auto"/>
              <w:bottom w:val="single" w:sz="4" w:space="0" w:color="auto"/>
              <w:right w:val="single" w:sz="4" w:space="0" w:color="auto"/>
            </w:tcBorders>
            <w:shd w:val="clear" w:color="000000" w:fill="FFFFFF"/>
            <w:vAlign w:val="center"/>
            <w:hideMark/>
          </w:tcPr>
          <w:p w14:paraId="68CBEFD7" w14:textId="77777777" w:rsidR="00422CE5" w:rsidRPr="00093429" w:rsidRDefault="00422CE5" w:rsidP="004D5E28">
            <w:pPr>
              <w:spacing w:after="120"/>
              <w:ind w:right="251"/>
              <w:rPr>
                <w:spacing w:val="-2"/>
                <w:sz w:val="20"/>
                <w:szCs w:val="20"/>
              </w:rPr>
            </w:pPr>
            <w:r w:rsidRPr="00093429">
              <w:rPr>
                <w:spacing w:val="-2"/>
                <w:sz w:val="20"/>
                <w:szCs w:val="20"/>
              </w:rPr>
              <w:t>Jun-21</w:t>
            </w:r>
          </w:p>
        </w:tc>
        <w:tc>
          <w:tcPr>
            <w:tcW w:w="1390" w:type="dxa"/>
            <w:tcBorders>
              <w:top w:val="nil"/>
              <w:left w:val="nil"/>
              <w:bottom w:val="single" w:sz="4" w:space="0" w:color="auto"/>
              <w:right w:val="single" w:sz="4" w:space="0" w:color="auto"/>
            </w:tcBorders>
            <w:shd w:val="clear" w:color="000000" w:fill="FFFFFF"/>
            <w:vAlign w:val="center"/>
            <w:hideMark/>
          </w:tcPr>
          <w:p w14:paraId="72BD0336" w14:textId="77777777" w:rsidR="00422CE5" w:rsidRPr="00093429" w:rsidRDefault="00422CE5" w:rsidP="004D5E28">
            <w:pPr>
              <w:spacing w:after="120"/>
              <w:ind w:right="251"/>
              <w:jc w:val="center"/>
              <w:rPr>
                <w:spacing w:val="-2"/>
                <w:sz w:val="20"/>
                <w:szCs w:val="20"/>
              </w:rPr>
            </w:pPr>
          </w:p>
        </w:tc>
        <w:tc>
          <w:tcPr>
            <w:tcW w:w="1389" w:type="dxa"/>
            <w:tcBorders>
              <w:top w:val="nil"/>
              <w:left w:val="nil"/>
              <w:bottom w:val="single" w:sz="4" w:space="0" w:color="auto"/>
              <w:right w:val="single" w:sz="4" w:space="0" w:color="auto"/>
            </w:tcBorders>
            <w:shd w:val="clear" w:color="000000" w:fill="FFFFFF"/>
            <w:vAlign w:val="center"/>
            <w:hideMark/>
          </w:tcPr>
          <w:p w14:paraId="58313556" w14:textId="77777777" w:rsidR="00422CE5" w:rsidRPr="00093429" w:rsidRDefault="00422CE5" w:rsidP="004D5E28">
            <w:pPr>
              <w:spacing w:after="120"/>
              <w:ind w:right="251"/>
              <w:jc w:val="center"/>
              <w:rPr>
                <w:spacing w:val="-2"/>
                <w:sz w:val="20"/>
                <w:szCs w:val="20"/>
              </w:rPr>
            </w:pPr>
            <w:r w:rsidRPr="00093429">
              <w:rPr>
                <w:spacing w:val="-2"/>
                <w:sz w:val="20"/>
                <w:szCs w:val="20"/>
              </w:rPr>
              <w:t>ARA1</w:t>
            </w:r>
          </w:p>
        </w:tc>
        <w:tc>
          <w:tcPr>
            <w:tcW w:w="1389" w:type="dxa"/>
            <w:tcBorders>
              <w:top w:val="nil"/>
              <w:left w:val="nil"/>
              <w:bottom w:val="single" w:sz="4" w:space="0" w:color="auto"/>
              <w:right w:val="single" w:sz="4" w:space="0" w:color="auto"/>
            </w:tcBorders>
            <w:shd w:val="clear" w:color="000000" w:fill="FFFFFF"/>
            <w:vAlign w:val="center"/>
            <w:hideMark/>
          </w:tcPr>
          <w:p w14:paraId="72D814DB" w14:textId="77777777" w:rsidR="00422CE5" w:rsidRPr="00093429" w:rsidRDefault="00422CE5" w:rsidP="004D5E28">
            <w:pPr>
              <w:spacing w:after="120"/>
              <w:ind w:right="251"/>
              <w:jc w:val="center"/>
              <w:rPr>
                <w:spacing w:val="-2"/>
                <w:sz w:val="20"/>
                <w:szCs w:val="20"/>
              </w:rPr>
            </w:pPr>
          </w:p>
        </w:tc>
        <w:tc>
          <w:tcPr>
            <w:tcW w:w="2410" w:type="dxa"/>
            <w:tcBorders>
              <w:top w:val="nil"/>
              <w:left w:val="nil"/>
              <w:bottom w:val="single" w:sz="4" w:space="0" w:color="auto"/>
              <w:right w:val="single" w:sz="8" w:space="0" w:color="auto"/>
            </w:tcBorders>
            <w:shd w:val="clear" w:color="000000" w:fill="FFFFFF"/>
            <w:vAlign w:val="center"/>
            <w:hideMark/>
          </w:tcPr>
          <w:p w14:paraId="66A515FC" w14:textId="77777777" w:rsidR="00422CE5" w:rsidRPr="00093429" w:rsidRDefault="00422CE5" w:rsidP="004D5E28">
            <w:pPr>
              <w:spacing w:after="120"/>
              <w:ind w:right="251"/>
              <w:jc w:val="center"/>
              <w:rPr>
                <w:spacing w:val="-2"/>
                <w:sz w:val="20"/>
                <w:szCs w:val="20"/>
              </w:rPr>
            </w:pPr>
            <w:r w:rsidRPr="00093429">
              <w:rPr>
                <w:spacing w:val="-2"/>
                <w:sz w:val="20"/>
                <w:szCs w:val="20"/>
              </w:rPr>
              <w:t>Apr-15-21</w:t>
            </w:r>
          </w:p>
        </w:tc>
      </w:tr>
      <w:tr w:rsidR="00422CE5" w:rsidRPr="00093429" w14:paraId="2B0AAA7B" w14:textId="77777777" w:rsidTr="004D5E28">
        <w:trPr>
          <w:trHeight w:val="300"/>
          <w:jc w:val="center"/>
        </w:trPr>
        <w:tc>
          <w:tcPr>
            <w:tcW w:w="2432" w:type="dxa"/>
            <w:tcBorders>
              <w:top w:val="nil"/>
              <w:left w:val="single" w:sz="8" w:space="0" w:color="auto"/>
              <w:bottom w:val="single" w:sz="4" w:space="0" w:color="auto"/>
              <w:right w:val="single" w:sz="4" w:space="0" w:color="auto"/>
            </w:tcBorders>
            <w:shd w:val="clear" w:color="000000" w:fill="F2F2F2"/>
            <w:vAlign w:val="center"/>
            <w:hideMark/>
          </w:tcPr>
          <w:p w14:paraId="24D99765" w14:textId="77777777" w:rsidR="00422CE5" w:rsidRPr="00093429" w:rsidRDefault="00422CE5" w:rsidP="004D5E28">
            <w:pPr>
              <w:spacing w:after="120"/>
              <w:ind w:right="251"/>
              <w:rPr>
                <w:spacing w:val="-2"/>
                <w:sz w:val="20"/>
                <w:szCs w:val="20"/>
              </w:rPr>
            </w:pPr>
            <w:r w:rsidRPr="00093429">
              <w:rPr>
                <w:spacing w:val="-2"/>
                <w:sz w:val="20"/>
                <w:szCs w:val="20"/>
              </w:rPr>
              <w:t>Aug-21</w:t>
            </w:r>
          </w:p>
        </w:tc>
        <w:tc>
          <w:tcPr>
            <w:tcW w:w="1390" w:type="dxa"/>
            <w:tcBorders>
              <w:top w:val="nil"/>
              <w:left w:val="nil"/>
              <w:bottom w:val="single" w:sz="4" w:space="0" w:color="auto"/>
              <w:right w:val="single" w:sz="4" w:space="0" w:color="auto"/>
            </w:tcBorders>
            <w:shd w:val="clear" w:color="000000" w:fill="F2F2F2"/>
            <w:vAlign w:val="center"/>
            <w:hideMark/>
          </w:tcPr>
          <w:p w14:paraId="4A91C4CC" w14:textId="77777777" w:rsidR="00422CE5" w:rsidRPr="00093429" w:rsidRDefault="00422CE5" w:rsidP="004D5E28">
            <w:pPr>
              <w:spacing w:after="120"/>
              <w:ind w:right="251"/>
              <w:jc w:val="center"/>
              <w:rPr>
                <w:spacing w:val="-2"/>
                <w:sz w:val="20"/>
                <w:szCs w:val="20"/>
              </w:rPr>
            </w:pPr>
            <w:r w:rsidRPr="00093429">
              <w:rPr>
                <w:spacing w:val="-2"/>
                <w:sz w:val="20"/>
                <w:szCs w:val="20"/>
              </w:rPr>
              <w:t>ARA2</w:t>
            </w:r>
          </w:p>
        </w:tc>
        <w:tc>
          <w:tcPr>
            <w:tcW w:w="1389" w:type="dxa"/>
            <w:tcBorders>
              <w:top w:val="nil"/>
              <w:left w:val="nil"/>
              <w:bottom w:val="single" w:sz="4" w:space="0" w:color="auto"/>
              <w:right w:val="single" w:sz="4" w:space="0" w:color="auto"/>
            </w:tcBorders>
            <w:shd w:val="clear" w:color="000000" w:fill="F2F2F2"/>
            <w:vAlign w:val="center"/>
            <w:hideMark/>
          </w:tcPr>
          <w:p w14:paraId="5537AE69" w14:textId="77777777" w:rsidR="00422CE5" w:rsidRPr="00093429" w:rsidRDefault="00422CE5" w:rsidP="004D5E28">
            <w:pPr>
              <w:spacing w:after="120"/>
              <w:ind w:right="251"/>
              <w:jc w:val="center"/>
              <w:rPr>
                <w:spacing w:val="-2"/>
                <w:sz w:val="20"/>
                <w:szCs w:val="20"/>
              </w:rPr>
            </w:pPr>
          </w:p>
        </w:tc>
        <w:tc>
          <w:tcPr>
            <w:tcW w:w="1389" w:type="dxa"/>
            <w:tcBorders>
              <w:top w:val="nil"/>
              <w:left w:val="nil"/>
              <w:bottom w:val="single" w:sz="4" w:space="0" w:color="auto"/>
              <w:right w:val="single" w:sz="4" w:space="0" w:color="auto"/>
            </w:tcBorders>
            <w:shd w:val="clear" w:color="000000" w:fill="F2F2F2"/>
            <w:vAlign w:val="center"/>
            <w:hideMark/>
          </w:tcPr>
          <w:p w14:paraId="542AC5FD" w14:textId="77777777" w:rsidR="00422CE5" w:rsidRPr="00093429" w:rsidRDefault="00422CE5" w:rsidP="004D5E28">
            <w:pPr>
              <w:spacing w:after="120"/>
              <w:ind w:right="251"/>
              <w:jc w:val="center"/>
              <w:rPr>
                <w:spacing w:val="-2"/>
                <w:sz w:val="20"/>
                <w:szCs w:val="20"/>
              </w:rPr>
            </w:pPr>
          </w:p>
        </w:tc>
        <w:tc>
          <w:tcPr>
            <w:tcW w:w="2410" w:type="dxa"/>
            <w:tcBorders>
              <w:top w:val="nil"/>
              <w:left w:val="nil"/>
              <w:bottom w:val="single" w:sz="4" w:space="0" w:color="auto"/>
              <w:right w:val="single" w:sz="8" w:space="0" w:color="auto"/>
            </w:tcBorders>
            <w:shd w:val="clear" w:color="000000" w:fill="F2F2F2"/>
            <w:vAlign w:val="center"/>
            <w:hideMark/>
          </w:tcPr>
          <w:p w14:paraId="07FA5E92" w14:textId="77777777" w:rsidR="00422CE5" w:rsidRPr="00093429" w:rsidRDefault="00422CE5" w:rsidP="004D5E28">
            <w:pPr>
              <w:spacing w:after="120"/>
              <w:ind w:right="251"/>
              <w:jc w:val="center"/>
              <w:rPr>
                <w:spacing w:val="-2"/>
                <w:sz w:val="20"/>
                <w:szCs w:val="20"/>
              </w:rPr>
            </w:pPr>
            <w:r w:rsidRPr="00093429">
              <w:rPr>
                <w:spacing w:val="-2"/>
                <w:sz w:val="20"/>
                <w:szCs w:val="20"/>
              </w:rPr>
              <w:t>Jun-15-21</w:t>
            </w:r>
          </w:p>
        </w:tc>
      </w:tr>
      <w:tr w:rsidR="00422CE5" w:rsidRPr="00093429" w14:paraId="4AA5DE15" w14:textId="77777777" w:rsidTr="004D5E28">
        <w:trPr>
          <w:trHeight w:val="300"/>
          <w:jc w:val="center"/>
        </w:trPr>
        <w:tc>
          <w:tcPr>
            <w:tcW w:w="2432" w:type="dxa"/>
            <w:tcBorders>
              <w:top w:val="nil"/>
              <w:left w:val="single" w:sz="8" w:space="0" w:color="auto"/>
              <w:bottom w:val="single" w:sz="4" w:space="0" w:color="auto"/>
              <w:right w:val="single" w:sz="4" w:space="0" w:color="auto"/>
            </w:tcBorders>
            <w:shd w:val="clear" w:color="000000" w:fill="FFFFFF"/>
            <w:vAlign w:val="center"/>
            <w:hideMark/>
          </w:tcPr>
          <w:p w14:paraId="533B074D" w14:textId="77777777" w:rsidR="00422CE5" w:rsidRPr="00093429" w:rsidRDefault="00422CE5" w:rsidP="004D5E28">
            <w:pPr>
              <w:spacing w:after="120"/>
              <w:ind w:right="251"/>
              <w:rPr>
                <w:spacing w:val="-2"/>
                <w:sz w:val="20"/>
                <w:szCs w:val="20"/>
              </w:rPr>
            </w:pPr>
            <w:r w:rsidRPr="00093429">
              <w:rPr>
                <w:spacing w:val="-2"/>
                <w:sz w:val="20"/>
                <w:szCs w:val="20"/>
              </w:rPr>
              <w:t>Mar-22</w:t>
            </w:r>
          </w:p>
        </w:tc>
        <w:tc>
          <w:tcPr>
            <w:tcW w:w="1390" w:type="dxa"/>
            <w:tcBorders>
              <w:top w:val="nil"/>
              <w:left w:val="nil"/>
              <w:bottom w:val="single" w:sz="4" w:space="0" w:color="auto"/>
              <w:right w:val="single" w:sz="4" w:space="0" w:color="auto"/>
            </w:tcBorders>
            <w:shd w:val="clear" w:color="000000" w:fill="FFFFFF"/>
            <w:vAlign w:val="center"/>
            <w:hideMark/>
          </w:tcPr>
          <w:p w14:paraId="1A93EDEA" w14:textId="77777777" w:rsidR="00422CE5" w:rsidRPr="00093429" w:rsidRDefault="00422CE5" w:rsidP="004D5E28">
            <w:pPr>
              <w:spacing w:after="120"/>
              <w:ind w:right="251"/>
              <w:jc w:val="center"/>
              <w:rPr>
                <w:spacing w:val="-2"/>
                <w:sz w:val="20"/>
                <w:szCs w:val="20"/>
              </w:rPr>
            </w:pPr>
            <w:r w:rsidRPr="00093429">
              <w:rPr>
                <w:spacing w:val="-2"/>
                <w:sz w:val="20"/>
                <w:szCs w:val="20"/>
              </w:rPr>
              <w:t>ARA3</w:t>
            </w:r>
          </w:p>
        </w:tc>
        <w:tc>
          <w:tcPr>
            <w:tcW w:w="1389" w:type="dxa"/>
            <w:tcBorders>
              <w:top w:val="nil"/>
              <w:left w:val="nil"/>
              <w:bottom w:val="single" w:sz="4" w:space="0" w:color="auto"/>
              <w:right w:val="single" w:sz="4" w:space="0" w:color="auto"/>
            </w:tcBorders>
            <w:shd w:val="clear" w:color="000000" w:fill="FFFFFF"/>
            <w:vAlign w:val="center"/>
            <w:hideMark/>
          </w:tcPr>
          <w:p w14:paraId="381AF4C9" w14:textId="77777777" w:rsidR="00422CE5" w:rsidRPr="00093429" w:rsidRDefault="00422CE5" w:rsidP="004D5E28">
            <w:pPr>
              <w:spacing w:after="120"/>
              <w:ind w:right="251"/>
              <w:jc w:val="center"/>
              <w:rPr>
                <w:spacing w:val="-2"/>
                <w:sz w:val="20"/>
                <w:szCs w:val="20"/>
              </w:rPr>
            </w:pPr>
          </w:p>
        </w:tc>
        <w:tc>
          <w:tcPr>
            <w:tcW w:w="1389" w:type="dxa"/>
            <w:tcBorders>
              <w:top w:val="nil"/>
              <w:left w:val="nil"/>
              <w:bottom w:val="single" w:sz="4" w:space="0" w:color="auto"/>
              <w:right w:val="single" w:sz="4" w:space="0" w:color="auto"/>
            </w:tcBorders>
            <w:shd w:val="clear" w:color="000000" w:fill="FFFFFF"/>
            <w:vAlign w:val="center"/>
            <w:hideMark/>
          </w:tcPr>
          <w:p w14:paraId="7D2DA77F" w14:textId="77777777" w:rsidR="00422CE5" w:rsidRPr="00093429" w:rsidRDefault="00422CE5" w:rsidP="004D5E28">
            <w:pPr>
              <w:spacing w:after="120"/>
              <w:ind w:right="251"/>
              <w:jc w:val="center"/>
              <w:rPr>
                <w:spacing w:val="-2"/>
                <w:sz w:val="20"/>
                <w:szCs w:val="20"/>
              </w:rPr>
            </w:pPr>
          </w:p>
        </w:tc>
        <w:tc>
          <w:tcPr>
            <w:tcW w:w="2410" w:type="dxa"/>
            <w:tcBorders>
              <w:top w:val="nil"/>
              <w:left w:val="nil"/>
              <w:bottom w:val="single" w:sz="4" w:space="0" w:color="auto"/>
              <w:right w:val="single" w:sz="8" w:space="0" w:color="auto"/>
            </w:tcBorders>
            <w:shd w:val="clear" w:color="000000" w:fill="FFFFFF"/>
            <w:vAlign w:val="center"/>
            <w:hideMark/>
          </w:tcPr>
          <w:p w14:paraId="5B7FA33A" w14:textId="77777777" w:rsidR="00422CE5" w:rsidRPr="00093429" w:rsidRDefault="00422CE5" w:rsidP="004D5E28">
            <w:pPr>
              <w:spacing w:after="120"/>
              <w:ind w:right="251"/>
              <w:jc w:val="center"/>
              <w:rPr>
                <w:spacing w:val="-2"/>
                <w:sz w:val="20"/>
                <w:szCs w:val="20"/>
              </w:rPr>
            </w:pPr>
            <w:r w:rsidRPr="00093429">
              <w:rPr>
                <w:spacing w:val="-2"/>
                <w:sz w:val="20"/>
                <w:szCs w:val="20"/>
              </w:rPr>
              <w:t>Jan-15-22</w:t>
            </w:r>
          </w:p>
        </w:tc>
      </w:tr>
      <w:tr w:rsidR="00422CE5" w:rsidRPr="00093429" w14:paraId="54178213" w14:textId="77777777" w:rsidTr="004D5E28">
        <w:trPr>
          <w:trHeight w:val="300"/>
          <w:jc w:val="center"/>
        </w:trPr>
        <w:tc>
          <w:tcPr>
            <w:tcW w:w="2432" w:type="dxa"/>
            <w:tcBorders>
              <w:top w:val="nil"/>
              <w:left w:val="single" w:sz="8" w:space="0" w:color="auto"/>
              <w:bottom w:val="single" w:sz="4" w:space="0" w:color="auto"/>
              <w:right w:val="single" w:sz="4" w:space="0" w:color="auto"/>
            </w:tcBorders>
            <w:shd w:val="clear" w:color="000000" w:fill="F2F2F2"/>
            <w:vAlign w:val="center"/>
            <w:hideMark/>
          </w:tcPr>
          <w:p w14:paraId="5845A8B0" w14:textId="77777777" w:rsidR="00422CE5" w:rsidRPr="00093429" w:rsidRDefault="00422CE5" w:rsidP="004D5E28">
            <w:pPr>
              <w:spacing w:after="120"/>
              <w:ind w:right="251"/>
              <w:rPr>
                <w:spacing w:val="-2"/>
                <w:sz w:val="20"/>
                <w:szCs w:val="20"/>
              </w:rPr>
            </w:pPr>
            <w:r w:rsidRPr="00093429">
              <w:rPr>
                <w:spacing w:val="-2"/>
                <w:sz w:val="20"/>
                <w:szCs w:val="20"/>
              </w:rPr>
              <w:t>Jun-22</w:t>
            </w:r>
          </w:p>
        </w:tc>
        <w:tc>
          <w:tcPr>
            <w:tcW w:w="1390" w:type="dxa"/>
            <w:tcBorders>
              <w:top w:val="nil"/>
              <w:left w:val="nil"/>
              <w:bottom w:val="single" w:sz="4" w:space="0" w:color="auto"/>
              <w:right w:val="single" w:sz="4" w:space="0" w:color="auto"/>
            </w:tcBorders>
            <w:shd w:val="clear" w:color="000000" w:fill="F2F2F2"/>
            <w:vAlign w:val="center"/>
            <w:hideMark/>
          </w:tcPr>
          <w:p w14:paraId="036558B5" w14:textId="77777777" w:rsidR="00422CE5" w:rsidRPr="00093429" w:rsidRDefault="00422CE5" w:rsidP="004D5E28">
            <w:pPr>
              <w:spacing w:after="120"/>
              <w:ind w:right="251"/>
              <w:jc w:val="center"/>
              <w:rPr>
                <w:spacing w:val="-2"/>
                <w:sz w:val="20"/>
                <w:szCs w:val="20"/>
              </w:rPr>
            </w:pPr>
          </w:p>
        </w:tc>
        <w:tc>
          <w:tcPr>
            <w:tcW w:w="1389" w:type="dxa"/>
            <w:tcBorders>
              <w:top w:val="nil"/>
              <w:left w:val="nil"/>
              <w:bottom w:val="single" w:sz="4" w:space="0" w:color="auto"/>
              <w:right w:val="single" w:sz="4" w:space="0" w:color="auto"/>
            </w:tcBorders>
            <w:shd w:val="clear" w:color="000000" w:fill="F2F2F2"/>
            <w:vAlign w:val="center"/>
            <w:hideMark/>
          </w:tcPr>
          <w:p w14:paraId="6208D964" w14:textId="77777777" w:rsidR="00422CE5" w:rsidRPr="00093429" w:rsidRDefault="00422CE5" w:rsidP="004D5E28">
            <w:pPr>
              <w:spacing w:after="120"/>
              <w:ind w:right="251"/>
              <w:jc w:val="center"/>
              <w:rPr>
                <w:spacing w:val="-2"/>
                <w:sz w:val="20"/>
                <w:szCs w:val="20"/>
              </w:rPr>
            </w:pPr>
          </w:p>
        </w:tc>
        <w:tc>
          <w:tcPr>
            <w:tcW w:w="1389" w:type="dxa"/>
            <w:tcBorders>
              <w:top w:val="nil"/>
              <w:left w:val="nil"/>
              <w:bottom w:val="single" w:sz="4" w:space="0" w:color="auto"/>
              <w:right w:val="single" w:sz="4" w:space="0" w:color="auto"/>
            </w:tcBorders>
            <w:shd w:val="clear" w:color="000000" w:fill="F2F2F2"/>
            <w:vAlign w:val="center"/>
            <w:hideMark/>
          </w:tcPr>
          <w:p w14:paraId="0888AFAB" w14:textId="77777777" w:rsidR="00422CE5" w:rsidRPr="00093429" w:rsidRDefault="00422CE5" w:rsidP="004D5E28">
            <w:pPr>
              <w:spacing w:after="120"/>
              <w:ind w:right="251"/>
              <w:jc w:val="center"/>
              <w:rPr>
                <w:spacing w:val="-2"/>
                <w:sz w:val="20"/>
                <w:szCs w:val="20"/>
              </w:rPr>
            </w:pPr>
            <w:r w:rsidRPr="00093429">
              <w:rPr>
                <w:spacing w:val="-2"/>
                <w:sz w:val="20"/>
                <w:szCs w:val="20"/>
              </w:rPr>
              <w:t>ARA1</w:t>
            </w:r>
          </w:p>
        </w:tc>
        <w:tc>
          <w:tcPr>
            <w:tcW w:w="2410" w:type="dxa"/>
            <w:tcBorders>
              <w:top w:val="nil"/>
              <w:left w:val="nil"/>
              <w:bottom w:val="single" w:sz="4" w:space="0" w:color="auto"/>
              <w:right w:val="single" w:sz="8" w:space="0" w:color="auto"/>
            </w:tcBorders>
            <w:shd w:val="clear" w:color="000000" w:fill="F2F2F2"/>
            <w:vAlign w:val="center"/>
            <w:hideMark/>
          </w:tcPr>
          <w:p w14:paraId="7EC7DA88" w14:textId="77777777" w:rsidR="00422CE5" w:rsidRPr="00093429" w:rsidRDefault="00422CE5" w:rsidP="004D5E28">
            <w:pPr>
              <w:spacing w:after="120"/>
              <w:ind w:right="251"/>
              <w:jc w:val="center"/>
              <w:rPr>
                <w:spacing w:val="-2"/>
                <w:sz w:val="20"/>
                <w:szCs w:val="20"/>
              </w:rPr>
            </w:pPr>
            <w:r w:rsidRPr="00093429">
              <w:rPr>
                <w:spacing w:val="-2"/>
                <w:sz w:val="20"/>
                <w:szCs w:val="20"/>
              </w:rPr>
              <w:t>Apr-15-22</w:t>
            </w:r>
          </w:p>
        </w:tc>
      </w:tr>
      <w:tr w:rsidR="00422CE5" w:rsidRPr="00093429" w14:paraId="5189D13E" w14:textId="77777777" w:rsidTr="004D5E28">
        <w:trPr>
          <w:trHeight w:val="300"/>
          <w:jc w:val="center"/>
        </w:trPr>
        <w:tc>
          <w:tcPr>
            <w:tcW w:w="2432" w:type="dxa"/>
            <w:tcBorders>
              <w:top w:val="nil"/>
              <w:left w:val="single" w:sz="8" w:space="0" w:color="auto"/>
              <w:bottom w:val="single" w:sz="4" w:space="0" w:color="auto"/>
              <w:right w:val="single" w:sz="4" w:space="0" w:color="auto"/>
            </w:tcBorders>
            <w:shd w:val="clear" w:color="000000" w:fill="FFFFFF"/>
            <w:vAlign w:val="center"/>
            <w:hideMark/>
          </w:tcPr>
          <w:p w14:paraId="24E5F7AF" w14:textId="77777777" w:rsidR="00422CE5" w:rsidRPr="00093429" w:rsidRDefault="00422CE5" w:rsidP="004D5E28">
            <w:pPr>
              <w:spacing w:after="120"/>
              <w:ind w:right="251"/>
              <w:rPr>
                <w:spacing w:val="-2"/>
                <w:sz w:val="20"/>
                <w:szCs w:val="20"/>
              </w:rPr>
            </w:pPr>
            <w:r w:rsidRPr="00093429">
              <w:rPr>
                <w:spacing w:val="-2"/>
                <w:sz w:val="20"/>
                <w:szCs w:val="20"/>
              </w:rPr>
              <w:t>Aug-22</w:t>
            </w:r>
          </w:p>
        </w:tc>
        <w:tc>
          <w:tcPr>
            <w:tcW w:w="1390" w:type="dxa"/>
            <w:tcBorders>
              <w:top w:val="nil"/>
              <w:left w:val="nil"/>
              <w:bottom w:val="single" w:sz="4" w:space="0" w:color="auto"/>
              <w:right w:val="single" w:sz="4" w:space="0" w:color="auto"/>
            </w:tcBorders>
            <w:shd w:val="clear" w:color="000000" w:fill="FFFFFF"/>
            <w:vAlign w:val="center"/>
            <w:hideMark/>
          </w:tcPr>
          <w:p w14:paraId="255BB3D1" w14:textId="77777777" w:rsidR="00422CE5" w:rsidRPr="00093429" w:rsidRDefault="00422CE5" w:rsidP="004D5E28">
            <w:pPr>
              <w:spacing w:after="120"/>
              <w:ind w:right="251"/>
              <w:jc w:val="center"/>
              <w:rPr>
                <w:spacing w:val="-2"/>
                <w:sz w:val="20"/>
                <w:szCs w:val="20"/>
              </w:rPr>
            </w:pPr>
          </w:p>
        </w:tc>
        <w:tc>
          <w:tcPr>
            <w:tcW w:w="1389" w:type="dxa"/>
            <w:tcBorders>
              <w:top w:val="nil"/>
              <w:left w:val="nil"/>
              <w:bottom w:val="single" w:sz="4" w:space="0" w:color="auto"/>
              <w:right w:val="single" w:sz="4" w:space="0" w:color="auto"/>
            </w:tcBorders>
            <w:shd w:val="clear" w:color="000000" w:fill="FFFFFF"/>
            <w:vAlign w:val="center"/>
            <w:hideMark/>
          </w:tcPr>
          <w:p w14:paraId="4A0E1817" w14:textId="77777777" w:rsidR="00422CE5" w:rsidRPr="00093429" w:rsidRDefault="00422CE5" w:rsidP="004D5E28">
            <w:pPr>
              <w:spacing w:after="120"/>
              <w:ind w:right="251"/>
              <w:jc w:val="center"/>
              <w:rPr>
                <w:spacing w:val="-2"/>
                <w:sz w:val="20"/>
                <w:szCs w:val="20"/>
              </w:rPr>
            </w:pPr>
            <w:r w:rsidRPr="00093429">
              <w:rPr>
                <w:spacing w:val="-2"/>
                <w:sz w:val="20"/>
                <w:szCs w:val="20"/>
              </w:rPr>
              <w:t>ARA2</w:t>
            </w:r>
          </w:p>
        </w:tc>
        <w:tc>
          <w:tcPr>
            <w:tcW w:w="1389" w:type="dxa"/>
            <w:tcBorders>
              <w:top w:val="nil"/>
              <w:left w:val="nil"/>
              <w:bottom w:val="single" w:sz="4" w:space="0" w:color="auto"/>
              <w:right w:val="single" w:sz="4" w:space="0" w:color="auto"/>
            </w:tcBorders>
            <w:shd w:val="clear" w:color="000000" w:fill="FFFFFF"/>
            <w:vAlign w:val="center"/>
            <w:hideMark/>
          </w:tcPr>
          <w:p w14:paraId="19BF08EB" w14:textId="77777777" w:rsidR="00422CE5" w:rsidRPr="00093429" w:rsidRDefault="00422CE5" w:rsidP="004D5E28">
            <w:pPr>
              <w:spacing w:after="120"/>
              <w:ind w:right="251"/>
              <w:jc w:val="center"/>
              <w:rPr>
                <w:spacing w:val="-2"/>
                <w:sz w:val="20"/>
                <w:szCs w:val="20"/>
              </w:rPr>
            </w:pPr>
          </w:p>
        </w:tc>
        <w:tc>
          <w:tcPr>
            <w:tcW w:w="2410" w:type="dxa"/>
            <w:tcBorders>
              <w:top w:val="nil"/>
              <w:left w:val="nil"/>
              <w:bottom w:val="single" w:sz="4" w:space="0" w:color="auto"/>
              <w:right w:val="single" w:sz="8" w:space="0" w:color="auto"/>
            </w:tcBorders>
            <w:shd w:val="clear" w:color="000000" w:fill="FFFFFF"/>
            <w:vAlign w:val="center"/>
            <w:hideMark/>
          </w:tcPr>
          <w:p w14:paraId="50C5DBB0" w14:textId="77777777" w:rsidR="00422CE5" w:rsidRPr="00093429" w:rsidRDefault="00422CE5" w:rsidP="004D5E28">
            <w:pPr>
              <w:spacing w:after="120"/>
              <w:ind w:right="251"/>
              <w:jc w:val="center"/>
              <w:rPr>
                <w:spacing w:val="-2"/>
                <w:sz w:val="20"/>
                <w:szCs w:val="20"/>
              </w:rPr>
            </w:pPr>
            <w:r w:rsidRPr="00093429">
              <w:rPr>
                <w:spacing w:val="-2"/>
                <w:sz w:val="20"/>
                <w:szCs w:val="20"/>
              </w:rPr>
              <w:t>Jun-15-22</w:t>
            </w:r>
          </w:p>
        </w:tc>
      </w:tr>
      <w:tr w:rsidR="00422CE5" w:rsidRPr="00093429" w14:paraId="3B3B8F06" w14:textId="77777777" w:rsidTr="004D5E28">
        <w:trPr>
          <w:trHeight w:val="300"/>
          <w:jc w:val="center"/>
        </w:trPr>
        <w:tc>
          <w:tcPr>
            <w:tcW w:w="2432" w:type="dxa"/>
            <w:tcBorders>
              <w:top w:val="nil"/>
              <w:left w:val="single" w:sz="8" w:space="0" w:color="auto"/>
              <w:bottom w:val="single" w:sz="4" w:space="0" w:color="auto"/>
              <w:right w:val="single" w:sz="4" w:space="0" w:color="auto"/>
            </w:tcBorders>
            <w:shd w:val="clear" w:color="000000" w:fill="F2F2F2"/>
            <w:vAlign w:val="center"/>
            <w:hideMark/>
          </w:tcPr>
          <w:p w14:paraId="2F2D1D5A" w14:textId="77777777" w:rsidR="00422CE5" w:rsidRPr="00093429" w:rsidRDefault="00422CE5" w:rsidP="004D5E28">
            <w:pPr>
              <w:spacing w:after="120"/>
              <w:ind w:right="251"/>
              <w:rPr>
                <w:spacing w:val="-2"/>
                <w:sz w:val="20"/>
                <w:szCs w:val="20"/>
              </w:rPr>
            </w:pPr>
            <w:r w:rsidRPr="00093429">
              <w:rPr>
                <w:spacing w:val="-2"/>
                <w:sz w:val="20"/>
                <w:szCs w:val="20"/>
              </w:rPr>
              <w:t>Mar-23</w:t>
            </w:r>
          </w:p>
        </w:tc>
        <w:tc>
          <w:tcPr>
            <w:tcW w:w="1390" w:type="dxa"/>
            <w:tcBorders>
              <w:top w:val="nil"/>
              <w:left w:val="nil"/>
              <w:bottom w:val="single" w:sz="4" w:space="0" w:color="auto"/>
              <w:right w:val="single" w:sz="4" w:space="0" w:color="auto"/>
            </w:tcBorders>
            <w:shd w:val="clear" w:color="000000" w:fill="F2F2F2"/>
            <w:vAlign w:val="center"/>
            <w:hideMark/>
          </w:tcPr>
          <w:p w14:paraId="70CBD9C3" w14:textId="77777777" w:rsidR="00422CE5" w:rsidRPr="00093429" w:rsidRDefault="00422CE5" w:rsidP="004D5E28">
            <w:pPr>
              <w:spacing w:after="120"/>
              <w:ind w:right="251"/>
              <w:jc w:val="center"/>
              <w:rPr>
                <w:spacing w:val="-2"/>
                <w:sz w:val="20"/>
                <w:szCs w:val="20"/>
              </w:rPr>
            </w:pPr>
          </w:p>
        </w:tc>
        <w:tc>
          <w:tcPr>
            <w:tcW w:w="1389" w:type="dxa"/>
            <w:tcBorders>
              <w:top w:val="nil"/>
              <w:left w:val="nil"/>
              <w:bottom w:val="single" w:sz="4" w:space="0" w:color="auto"/>
              <w:right w:val="single" w:sz="4" w:space="0" w:color="auto"/>
            </w:tcBorders>
            <w:shd w:val="clear" w:color="000000" w:fill="F2F2F2"/>
            <w:vAlign w:val="center"/>
            <w:hideMark/>
          </w:tcPr>
          <w:p w14:paraId="576E0666" w14:textId="77777777" w:rsidR="00422CE5" w:rsidRPr="00093429" w:rsidRDefault="00422CE5" w:rsidP="004D5E28">
            <w:pPr>
              <w:spacing w:after="120"/>
              <w:ind w:right="251"/>
              <w:jc w:val="center"/>
              <w:rPr>
                <w:spacing w:val="-2"/>
                <w:sz w:val="20"/>
                <w:szCs w:val="20"/>
              </w:rPr>
            </w:pPr>
            <w:r w:rsidRPr="00093429">
              <w:rPr>
                <w:spacing w:val="-2"/>
                <w:sz w:val="20"/>
                <w:szCs w:val="20"/>
              </w:rPr>
              <w:t>ARA3</w:t>
            </w:r>
          </w:p>
        </w:tc>
        <w:tc>
          <w:tcPr>
            <w:tcW w:w="1389" w:type="dxa"/>
            <w:tcBorders>
              <w:top w:val="nil"/>
              <w:left w:val="nil"/>
              <w:bottom w:val="single" w:sz="4" w:space="0" w:color="auto"/>
              <w:right w:val="single" w:sz="4" w:space="0" w:color="auto"/>
            </w:tcBorders>
            <w:shd w:val="clear" w:color="000000" w:fill="F2F2F2"/>
            <w:vAlign w:val="center"/>
            <w:hideMark/>
          </w:tcPr>
          <w:p w14:paraId="32F85AEF" w14:textId="77777777" w:rsidR="00422CE5" w:rsidRPr="00093429" w:rsidRDefault="00422CE5" w:rsidP="004D5E28">
            <w:pPr>
              <w:spacing w:after="120"/>
              <w:ind w:right="251"/>
              <w:jc w:val="center"/>
              <w:rPr>
                <w:spacing w:val="-2"/>
                <w:sz w:val="20"/>
                <w:szCs w:val="20"/>
              </w:rPr>
            </w:pPr>
          </w:p>
        </w:tc>
        <w:tc>
          <w:tcPr>
            <w:tcW w:w="2410" w:type="dxa"/>
            <w:tcBorders>
              <w:top w:val="nil"/>
              <w:left w:val="nil"/>
              <w:bottom w:val="single" w:sz="4" w:space="0" w:color="auto"/>
              <w:right w:val="single" w:sz="8" w:space="0" w:color="auto"/>
            </w:tcBorders>
            <w:shd w:val="clear" w:color="000000" w:fill="F2F2F2"/>
            <w:vAlign w:val="center"/>
            <w:hideMark/>
          </w:tcPr>
          <w:p w14:paraId="7CC56188" w14:textId="77777777" w:rsidR="00422CE5" w:rsidRPr="00093429" w:rsidRDefault="00422CE5" w:rsidP="004D5E28">
            <w:pPr>
              <w:spacing w:after="120"/>
              <w:ind w:right="251"/>
              <w:jc w:val="center"/>
              <w:rPr>
                <w:spacing w:val="-2"/>
                <w:sz w:val="20"/>
                <w:szCs w:val="20"/>
              </w:rPr>
            </w:pPr>
            <w:r w:rsidRPr="00093429">
              <w:rPr>
                <w:spacing w:val="-2"/>
                <w:sz w:val="20"/>
                <w:szCs w:val="20"/>
              </w:rPr>
              <w:t>Jan-15-23</w:t>
            </w:r>
          </w:p>
        </w:tc>
      </w:tr>
      <w:tr w:rsidR="00422CE5" w:rsidRPr="00093429" w14:paraId="6AB308AA" w14:textId="77777777" w:rsidTr="004D5E28">
        <w:trPr>
          <w:trHeight w:val="300"/>
          <w:jc w:val="center"/>
        </w:trPr>
        <w:tc>
          <w:tcPr>
            <w:tcW w:w="2432" w:type="dxa"/>
            <w:tcBorders>
              <w:top w:val="nil"/>
              <w:left w:val="single" w:sz="8" w:space="0" w:color="auto"/>
              <w:bottom w:val="single" w:sz="4" w:space="0" w:color="auto"/>
              <w:right w:val="single" w:sz="4" w:space="0" w:color="auto"/>
            </w:tcBorders>
            <w:shd w:val="clear" w:color="000000" w:fill="FFFFFF"/>
            <w:vAlign w:val="center"/>
            <w:hideMark/>
          </w:tcPr>
          <w:p w14:paraId="76EAB351" w14:textId="77777777" w:rsidR="00422CE5" w:rsidRPr="00093429" w:rsidRDefault="00422CE5" w:rsidP="004D5E28">
            <w:pPr>
              <w:spacing w:after="120"/>
              <w:ind w:right="251"/>
              <w:rPr>
                <w:spacing w:val="-2"/>
                <w:sz w:val="20"/>
                <w:szCs w:val="20"/>
              </w:rPr>
            </w:pPr>
            <w:r w:rsidRPr="00093429">
              <w:rPr>
                <w:spacing w:val="-2"/>
                <w:sz w:val="20"/>
                <w:szCs w:val="20"/>
              </w:rPr>
              <w:t>Aug-23</w:t>
            </w:r>
          </w:p>
        </w:tc>
        <w:tc>
          <w:tcPr>
            <w:tcW w:w="1390" w:type="dxa"/>
            <w:tcBorders>
              <w:top w:val="nil"/>
              <w:left w:val="nil"/>
              <w:bottom w:val="single" w:sz="4" w:space="0" w:color="auto"/>
              <w:right w:val="single" w:sz="4" w:space="0" w:color="auto"/>
            </w:tcBorders>
            <w:shd w:val="clear" w:color="000000" w:fill="FFFFFF"/>
            <w:vAlign w:val="center"/>
            <w:hideMark/>
          </w:tcPr>
          <w:p w14:paraId="24EE17F9" w14:textId="77777777" w:rsidR="00422CE5" w:rsidRPr="00093429" w:rsidRDefault="00422CE5" w:rsidP="004D5E28">
            <w:pPr>
              <w:spacing w:after="120"/>
              <w:ind w:right="251"/>
              <w:jc w:val="center"/>
              <w:rPr>
                <w:spacing w:val="-2"/>
                <w:sz w:val="20"/>
                <w:szCs w:val="20"/>
              </w:rPr>
            </w:pPr>
          </w:p>
        </w:tc>
        <w:tc>
          <w:tcPr>
            <w:tcW w:w="1389" w:type="dxa"/>
            <w:tcBorders>
              <w:top w:val="nil"/>
              <w:left w:val="nil"/>
              <w:bottom w:val="single" w:sz="4" w:space="0" w:color="auto"/>
              <w:right w:val="single" w:sz="4" w:space="0" w:color="auto"/>
            </w:tcBorders>
            <w:shd w:val="clear" w:color="000000" w:fill="FFFFFF"/>
            <w:vAlign w:val="center"/>
            <w:hideMark/>
          </w:tcPr>
          <w:p w14:paraId="5D1A7483" w14:textId="77777777" w:rsidR="00422CE5" w:rsidRPr="00093429" w:rsidRDefault="00422CE5" w:rsidP="004D5E28">
            <w:pPr>
              <w:spacing w:after="120"/>
              <w:ind w:right="251"/>
              <w:jc w:val="center"/>
              <w:rPr>
                <w:spacing w:val="-2"/>
                <w:sz w:val="20"/>
                <w:szCs w:val="20"/>
              </w:rPr>
            </w:pPr>
          </w:p>
        </w:tc>
        <w:tc>
          <w:tcPr>
            <w:tcW w:w="1389" w:type="dxa"/>
            <w:tcBorders>
              <w:top w:val="nil"/>
              <w:left w:val="nil"/>
              <w:bottom w:val="single" w:sz="4" w:space="0" w:color="auto"/>
              <w:right w:val="single" w:sz="4" w:space="0" w:color="auto"/>
            </w:tcBorders>
            <w:shd w:val="clear" w:color="000000" w:fill="FFFFFF"/>
            <w:vAlign w:val="center"/>
            <w:hideMark/>
          </w:tcPr>
          <w:p w14:paraId="5AF4A340" w14:textId="77777777" w:rsidR="00422CE5" w:rsidRPr="00093429" w:rsidRDefault="00422CE5" w:rsidP="004D5E28">
            <w:pPr>
              <w:spacing w:after="120"/>
              <w:ind w:right="251"/>
              <w:jc w:val="center"/>
              <w:rPr>
                <w:spacing w:val="-2"/>
                <w:sz w:val="20"/>
                <w:szCs w:val="20"/>
              </w:rPr>
            </w:pPr>
            <w:r w:rsidRPr="00093429">
              <w:rPr>
                <w:spacing w:val="-2"/>
                <w:sz w:val="20"/>
                <w:szCs w:val="20"/>
              </w:rPr>
              <w:t>ARA2</w:t>
            </w:r>
          </w:p>
        </w:tc>
        <w:tc>
          <w:tcPr>
            <w:tcW w:w="2410" w:type="dxa"/>
            <w:tcBorders>
              <w:top w:val="nil"/>
              <w:left w:val="nil"/>
              <w:bottom w:val="single" w:sz="4" w:space="0" w:color="auto"/>
              <w:right w:val="single" w:sz="8" w:space="0" w:color="auto"/>
            </w:tcBorders>
            <w:shd w:val="clear" w:color="000000" w:fill="FFFFFF"/>
            <w:vAlign w:val="center"/>
            <w:hideMark/>
          </w:tcPr>
          <w:p w14:paraId="7627AA09" w14:textId="77777777" w:rsidR="00422CE5" w:rsidRPr="00093429" w:rsidRDefault="00422CE5" w:rsidP="004D5E28">
            <w:pPr>
              <w:spacing w:after="120"/>
              <w:ind w:right="251"/>
              <w:jc w:val="center"/>
              <w:rPr>
                <w:spacing w:val="-2"/>
                <w:sz w:val="20"/>
                <w:szCs w:val="20"/>
              </w:rPr>
            </w:pPr>
            <w:r w:rsidRPr="00093429">
              <w:rPr>
                <w:spacing w:val="-2"/>
                <w:sz w:val="20"/>
                <w:szCs w:val="20"/>
              </w:rPr>
              <w:t>Apr-15-23</w:t>
            </w:r>
          </w:p>
        </w:tc>
      </w:tr>
      <w:tr w:rsidR="00422CE5" w:rsidRPr="00093429" w14:paraId="28C60071" w14:textId="77777777" w:rsidTr="004D5E28">
        <w:trPr>
          <w:trHeight w:val="315"/>
          <w:jc w:val="center"/>
        </w:trPr>
        <w:tc>
          <w:tcPr>
            <w:tcW w:w="2432" w:type="dxa"/>
            <w:tcBorders>
              <w:top w:val="nil"/>
              <w:left w:val="single" w:sz="8" w:space="0" w:color="auto"/>
              <w:bottom w:val="single" w:sz="8" w:space="0" w:color="auto"/>
              <w:right w:val="single" w:sz="4" w:space="0" w:color="auto"/>
            </w:tcBorders>
            <w:shd w:val="clear" w:color="000000" w:fill="F2F2F2"/>
            <w:vAlign w:val="center"/>
            <w:hideMark/>
          </w:tcPr>
          <w:p w14:paraId="71604316" w14:textId="77777777" w:rsidR="00422CE5" w:rsidRPr="00093429" w:rsidRDefault="00422CE5" w:rsidP="00422CE5">
            <w:pPr>
              <w:spacing w:after="120"/>
              <w:ind w:right="251"/>
              <w:rPr>
                <w:spacing w:val="-2"/>
                <w:sz w:val="20"/>
                <w:szCs w:val="20"/>
              </w:rPr>
            </w:pPr>
            <w:r w:rsidRPr="00093429">
              <w:rPr>
                <w:spacing w:val="-2"/>
                <w:sz w:val="20"/>
                <w:szCs w:val="20"/>
              </w:rPr>
              <w:t>Mar-24</w:t>
            </w:r>
          </w:p>
        </w:tc>
        <w:tc>
          <w:tcPr>
            <w:tcW w:w="1390" w:type="dxa"/>
            <w:tcBorders>
              <w:top w:val="nil"/>
              <w:left w:val="nil"/>
              <w:bottom w:val="single" w:sz="8" w:space="0" w:color="auto"/>
              <w:right w:val="single" w:sz="4" w:space="0" w:color="auto"/>
            </w:tcBorders>
            <w:shd w:val="clear" w:color="000000" w:fill="F2F2F2"/>
            <w:vAlign w:val="center"/>
            <w:hideMark/>
          </w:tcPr>
          <w:p w14:paraId="14FAA153" w14:textId="77777777" w:rsidR="00422CE5" w:rsidRPr="00093429" w:rsidRDefault="00422CE5" w:rsidP="00093429">
            <w:pPr>
              <w:spacing w:after="120"/>
              <w:ind w:right="251"/>
              <w:jc w:val="center"/>
              <w:rPr>
                <w:spacing w:val="-2"/>
                <w:sz w:val="20"/>
                <w:szCs w:val="20"/>
              </w:rPr>
            </w:pPr>
          </w:p>
        </w:tc>
        <w:tc>
          <w:tcPr>
            <w:tcW w:w="1389" w:type="dxa"/>
            <w:tcBorders>
              <w:top w:val="nil"/>
              <w:left w:val="nil"/>
              <w:bottom w:val="single" w:sz="8" w:space="0" w:color="auto"/>
              <w:right w:val="single" w:sz="4" w:space="0" w:color="auto"/>
            </w:tcBorders>
            <w:shd w:val="clear" w:color="000000" w:fill="F2F2F2"/>
            <w:vAlign w:val="center"/>
            <w:hideMark/>
          </w:tcPr>
          <w:p w14:paraId="6E0BAA37" w14:textId="77777777" w:rsidR="00422CE5" w:rsidRPr="00093429" w:rsidRDefault="00422CE5" w:rsidP="00093429">
            <w:pPr>
              <w:spacing w:after="120"/>
              <w:ind w:right="251"/>
              <w:jc w:val="center"/>
              <w:rPr>
                <w:spacing w:val="-2"/>
                <w:sz w:val="20"/>
                <w:szCs w:val="20"/>
              </w:rPr>
            </w:pPr>
          </w:p>
        </w:tc>
        <w:tc>
          <w:tcPr>
            <w:tcW w:w="1389" w:type="dxa"/>
            <w:tcBorders>
              <w:top w:val="nil"/>
              <w:left w:val="nil"/>
              <w:bottom w:val="single" w:sz="8" w:space="0" w:color="auto"/>
              <w:right w:val="single" w:sz="4" w:space="0" w:color="auto"/>
            </w:tcBorders>
            <w:shd w:val="clear" w:color="000000" w:fill="F2F2F2"/>
            <w:vAlign w:val="center"/>
            <w:hideMark/>
          </w:tcPr>
          <w:p w14:paraId="508E019B" w14:textId="77777777" w:rsidR="00422CE5" w:rsidRPr="00093429" w:rsidRDefault="00422CE5" w:rsidP="00093429">
            <w:pPr>
              <w:spacing w:after="120"/>
              <w:ind w:right="251"/>
              <w:jc w:val="center"/>
              <w:rPr>
                <w:spacing w:val="-2"/>
                <w:sz w:val="20"/>
                <w:szCs w:val="20"/>
              </w:rPr>
            </w:pPr>
            <w:r w:rsidRPr="00093429">
              <w:rPr>
                <w:spacing w:val="-2"/>
                <w:sz w:val="20"/>
                <w:szCs w:val="20"/>
              </w:rPr>
              <w:t>ARA3</w:t>
            </w:r>
          </w:p>
        </w:tc>
        <w:tc>
          <w:tcPr>
            <w:tcW w:w="2410" w:type="dxa"/>
            <w:tcBorders>
              <w:top w:val="nil"/>
              <w:left w:val="nil"/>
              <w:bottom w:val="single" w:sz="8" w:space="0" w:color="auto"/>
              <w:right w:val="single" w:sz="8" w:space="0" w:color="auto"/>
            </w:tcBorders>
            <w:shd w:val="clear" w:color="000000" w:fill="F2F2F2"/>
            <w:vAlign w:val="center"/>
            <w:hideMark/>
          </w:tcPr>
          <w:p w14:paraId="72E07A70" w14:textId="77777777" w:rsidR="00422CE5" w:rsidRPr="00093429" w:rsidRDefault="00422CE5" w:rsidP="00093429">
            <w:pPr>
              <w:spacing w:after="120"/>
              <w:ind w:right="251"/>
              <w:jc w:val="center"/>
              <w:rPr>
                <w:spacing w:val="-2"/>
                <w:sz w:val="20"/>
                <w:szCs w:val="20"/>
              </w:rPr>
            </w:pPr>
            <w:r w:rsidRPr="00093429">
              <w:rPr>
                <w:spacing w:val="-2"/>
                <w:sz w:val="20"/>
                <w:szCs w:val="20"/>
              </w:rPr>
              <w:t>Jan-15-24</w:t>
            </w:r>
          </w:p>
        </w:tc>
      </w:tr>
    </w:tbl>
    <w:p w14:paraId="4F0BBC4D" w14:textId="77777777" w:rsidR="00422CE5" w:rsidRPr="00422CE5" w:rsidRDefault="00422CE5" w:rsidP="00422CE5">
      <w:pPr>
        <w:spacing w:after="120"/>
        <w:ind w:right="251"/>
        <w:rPr>
          <w:spacing w:val="-2"/>
          <w:sz w:val="24"/>
        </w:rPr>
      </w:pPr>
    </w:p>
    <w:p w14:paraId="1043BA3B" w14:textId="77777777" w:rsidR="00422CE5" w:rsidRPr="00422CE5" w:rsidRDefault="004D5E28" w:rsidP="004D5E28">
      <w:pPr>
        <w:spacing w:after="120"/>
        <w:ind w:left="180" w:right="251" w:hanging="180"/>
        <w:rPr>
          <w:spacing w:val="-2"/>
          <w:sz w:val="24"/>
        </w:rPr>
      </w:pPr>
      <w:r>
        <w:rPr>
          <w:spacing w:val="-2"/>
          <w:sz w:val="24"/>
        </w:rPr>
        <w:t>*</w:t>
      </w:r>
      <w:r>
        <w:rPr>
          <w:spacing w:val="-2"/>
          <w:sz w:val="24"/>
        </w:rPr>
        <w:tab/>
      </w:r>
      <w:r w:rsidR="00422CE5" w:rsidRPr="00422CE5">
        <w:rPr>
          <w:spacing w:val="-2"/>
          <w:sz w:val="24"/>
        </w:rPr>
        <w:t>If the notification to ISO indicates the contract for the resource is pending regulatory approval of the state’s review, the ISO will require an update 5 business days prior to the auction or prior to the retirement de</w:t>
      </w:r>
      <w:r w:rsidR="00B04FF2">
        <w:rPr>
          <w:spacing w:val="-2"/>
          <w:sz w:val="24"/>
        </w:rPr>
        <w:t>-</w:t>
      </w:r>
      <w:r w:rsidR="00422CE5" w:rsidRPr="00422CE5">
        <w:rPr>
          <w:spacing w:val="-2"/>
          <w:sz w:val="24"/>
        </w:rPr>
        <w:t xml:space="preserve">list bid deadline that the pending contracts have been approved.  If the notification timeline is not met, the resources will be removed from the model for the given auction for fuel-security reliability review.  </w:t>
      </w:r>
    </w:p>
    <w:p w14:paraId="114C1E43" w14:textId="77777777" w:rsidR="00422CE5" w:rsidRPr="00422CE5" w:rsidRDefault="00422CE5" w:rsidP="00EE4664">
      <w:pPr>
        <w:spacing w:after="0"/>
        <w:ind w:right="245"/>
        <w:rPr>
          <w:spacing w:val="-2"/>
          <w:sz w:val="24"/>
        </w:rPr>
      </w:pPr>
    </w:p>
    <w:p w14:paraId="3031A5FD" w14:textId="77777777" w:rsidR="00422CE5" w:rsidRPr="00422CE5" w:rsidRDefault="00422CE5" w:rsidP="00600CEC">
      <w:pPr>
        <w:numPr>
          <w:ilvl w:val="0"/>
          <w:numId w:val="158"/>
        </w:numPr>
        <w:spacing w:after="120"/>
        <w:ind w:left="540" w:right="251"/>
        <w:rPr>
          <w:b/>
          <w:spacing w:val="-2"/>
          <w:sz w:val="24"/>
        </w:rPr>
      </w:pPr>
      <w:r w:rsidRPr="00422CE5">
        <w:rPr>
          <w:b/>
          <w:spacing w:val="-2"/>
          <w:sz w:val="24"/>
        </w:rPr>
        <w:t>ORDER OF REVIEW</w:t>
      </w:r>
    </w:p>
    <w:p w14:paraId="7BB9B6D8" w14:textId="77777777" w:rsidR="00422CE5" w:rsidRPr="00422CE5" w:rsidRDefault="00422CE5" w:rsidP="00422CE5">
      <w:pPr>
        <w:spacing w:after="120"/>
        <w:ind w:right="251"/>
        <w:rPr>
          <w:spacing w:val="-2"/>
          <w:sz w:val="24"/>
        </w:rPr>
      </w:pPr>
      <w:r w:rsidRPr="00422CE5">
        <w:rPr>
          <w:spacing w:val="-2"/>
          <w:sz w:val="24"/>
        </w:rPr>
        <w:t>Bids reviewed for fuel-security will be reviewed in the order prescribed by Section III.13.2.5.2.5A.d of the Tariff.</w:t>
      </w:r>
    </w:p>
    <w:p w14:paraId="1EA877CE" w14:textId="77777777" w:rsidR="00422CE5" w:rsidRPr="00422CE5" w:rsidRDefault="00422CE5" w:rsidP="00EE4664">
      <w:pPr>
        <w:spacing w:after="0"/>
        <w:ind w:right="245"/>
        <w:rPr>
          <w:b/>
          <w:spacing w:val="-2"/>
          <w:sz w:val="24"/>
        </w:rPr>
      </w:pPr>
    </w:p>
    <w:p w14:paraId="4008CCB6" w14:textId="77777777" w:rsidR="00422CE5" w:rsidRPr="00422CE5" w:rsidRDefault="00422CE5" w:rsidP="00600CEC">
      <w:pPr>
        <w:numPr>
          <w:ilvl w:val="0"/>
          <w:numId w:val="158"/>
        </w:numPr>
        <w:spacing w:after="120"/>
        <w:ind w:left="540" w:right="251"/>
        <w:rPr>
          <w:b/>
          <w:spacing w:val="-2"/>
          <w:sz w:val="24"/>
        </w:rPr>
      </w:pPr>
      <w:r w:rsidRPr="00422CE5">
        <w:rPr>
          <w:b/>
          <w:spacing w:val="-2"/>
          <w:sz w:val="24"/>
        </w:rPr>
        <w:t>RESULTS OF THE FUEL-SECURITY RELIABILITY REVIEW</w:t>
      </w:r>
    </w:p>
    <w:p w14:paraId="2CA248C5" w14:textId="77777777" w:rsidR="00422CE5" w:rsidRPr="00422CE5" w:rsidRDefault="00422CE5" w:rsidP="00422CE5">
      <w:pPr>
        <w:spacing w:after="120"/>
        <w:ind w:right="251"/>
        <w:rPr>
          <w:spacing w:val="-2"/>
          <w:sz w:val="24"/>
        </w:rPr>
      </w:pPr>
      <w:r w:rsidRPr="00422CE5">
        <w:rPr>
          <w:spacing w:val="-2"/>
          <w:sz w:val="24"/>
        </w:rPr>
        <w:t>The fuel-security reliability review</w:t>
      </w:r>
      <w:r w:rsidRPr="00422CE5" w:rsidDel="008B2BF8">
        <w:rPr>
          <w:spacing w:val="-2"/>
          <w:sz w:val="24"/>
        </w:rPr>
        <w:t xml:space="preserve"> </w:t>
      </w:r>
      <w:r w:rsidRPr="00422CE5">
        <w:rPr>
          <w:spacing w:val="-2"/>
          <w:sz w:val="24"/>
        </w:rPr>
        <w:t>results will document the following metrics per scenario:</w:t>
      </w:r>
    </w:p>
    <w:p w14:paraId="68CE818F" w14:textId="77777777" w:rsidR="00422CE5" w:rsidRPr="00422CE5" w:rsidRDefault="00422CE5" w:rsidP="00600CEC">
      <w:pPr>
        <w:numPr>
          <w:ilvl w:val="0"/>
          <w:numId w:val="157"/>
        </w:numPr>
        <w:spacing w:after="120"/>
        <w:ind w:right="251"/>
        <w:rPr>
          <w:spacing w:val="-2"/>
          <w:sz w:val="24"/>
        </w:rPr>
      </w:pPr>
      <w:r w:rsidRPr="00422CE5">
        <w:rPr>
          <w:spacing w:val="-2"/>
          <w:sz w:val="24"/>
        </w:rPr>
        <w:t>OP-4 Action 1 MWh</w:t>
      </w:r>
    </w:p>
    <w:p w14:paraId="554D3C8A" w14:textId="77777777" w:rsidR="00422CE5" w:rsidRPr="00422CE5" w:rsidRDefault="00422CE5" w:rsidP="00600CEC">
      <w:pPr>
        <w:numPr>
          <w:ilvl w:val="0"/>
          <w:numId w:val="157"/>
        </w:numPr>
        <w:spacing w:after="120"/>
        <w:ind w:right="251"/>
        <w:rPr>
          <w:spacing w:val="-2"/>
          <w:sz w:val="24"/>
        </w:rPr>
      </w:pPr>
      <w:r w:rsidRPr="00422CE5">
        <w:rPr>
          <w:spacing w:val="-2"/>
          <w:sz w:val="24"/>
        </w:rPr>
        <w:t>OP-4 Action 1 Hours</w:t>
      </w:r>
    </w:p>
    <w:p w14:paraId="0F186210" w14:textId="77777777" w:rsidR="00422CE5" w:rsidRPr="00422CE5" w:rsidRDefault="00422CE5" w:rsidP="00600CEC">
      <w:pPr>
        <w:numPr>
          <w:ilvl w:val="0"/>
          <w:numId w:val="157"/>
        </w:numPr>
        <w:spacing w:after="120"/>
        <w:ind w:right="251"/>
        <w:rPr>
          <w:spacing w:val="-2"/>
          <w:sz w:val="24"/>
        </w:rPr>
      </w:pPr>
      <w:r w:rsidRPr="00422CE5">
        <w:rPr>
          <w:spacing w:val="-2"/>
          <w:sz w:val="24"/>
        </w:rPr>
        <w:t>OP-4 Actions 2-5 MWh</w:t>
      </w:r>
    </w:p>
    <w:p w14:paraId="3576B0D1" w14:textId="77777777" w:rsidR="00422CE5" w:rsidRPr="00422CE5" w:rsidRDefault="00422CE5" w:rsidP="00600CEC">
      <w:pPr>
        <w:numPr>
          <w:ilvl w:val="0"/>
          <w:numId w:val="157"/>
        </w:numPr>
        <w:spacing w:after="120"/>
        <w:ind w:right="251"/>
        <w:rPr>
          <w:spacing w:val="-2"/>
          <w:sz w:val="24"/>
        </w:rPr>
      </w:pPr>
      <w:r w:rsidRPr="00422CE5">
        <w:rPr>
          <w:spacing w:val="-2"/>
          <w:sz w:val="24"/>
        </w:rPr>
        <w:t>OP-4 Actions 6-11 MWh</w:t>
      </w:r>
    </w:p>
    <w:p w14:paraId="256A13D3" w14:textId="77777777" w:rsidR="00422CE5" w:rsidRPr="00422CE5" w:rsidRDefault="00422CE5" w:rsidP="00600CEC">
      <w:pPr>
        <w:numPr>
          <w:ilvl w:val="0"/>
          <w:numId w:val="157"/>
        </w:numPr>
        <w:spacing w:after="120"/>
        <w:ind w:right="251"/>
        <w:rPr>
          <w:spacing w:val="-2"/>
          <w:sz w:val="24"/>
        </w:rPr>
      </w:pPr>
      <w:r w:rsidRPr="00422CE5">
        <w:rPr>
          <w:spacing w:val="-2"/>
          <w:sz w:val="24"/>
        </w:rPr>
        <w:t>10 - Minute Reserve Depletion MWh</w:t>
      </w:r>
    </w:p>
    <w:p w14:paraId="71874D95" w14:textId="77777777" w:rsidR="00422CE5" w:rsidRPr="00422CE5" w:rsidRDefault="00422CE5" w:rsidP="00600CEC">
      <w:pPr>
        <w:numPr>
          <w:ilvl w:val="0"/>
          <w:numId w:val="157"/>
        </w:numPr>
        <w:spacing w:after="120"/>
        <w:ind w:right="251"/>
        <w:rPr>
          <w:spacing w:val="-2"/>
          <w:sz w:val="24"/>
        </w:rPr>
      </w:pPr>
      <w:r w:rsidRPr="00422CE5">
        <w:rPr>
          <w:spacing w:val="-2"/>
          <w:sz w:val="24"/>
        </w:rPr>
        <w:t>10 - Minute Reserve Depletion Hours</w:t>
      </w:r>
    </w:p>
    <w:p w14:paraId="6EB8355A" w14:textId="77777777" w:rsidR="00422CE5" w:rsidRPr="00422CE5" w:rsidRDefault="00422CE5" w:rsidP="00600CEC">
      <w:pPr>
        <w:numPr>
          <w:ilvl w:val="0"/>
          <w:numId w:val="157"/>
        </w:numPr>
        <w:spacing w:after="120"/>
        <w:ind w:right="251"/>
        <w:rPr>
          <w:spacing w:val="-2"/>
          <w:sz w:val="24"/>
        </w:rPr>
      </w:pPr>
      <w:r w:rsidRPr="00422CE5">
        <w:rPr>
          <w:spacing w:val="-2"/>
          <w:sz w:val="24"/>
        </w:rPr>
        <w:t>10 - Minute Reserve Depletion less than 700 MW in Hours</w:t>
      </w:r>
    </w:p>
    <w:p w14:paraId="2BE3B103" w14:textId="77777777" w:rsidR="00422CE5" w:rsidRPr="00422CE5" w:rsidRDefault="00422CE5" w:rsidP="00600CEC">
      <w:pPr>
        <w:numPr>
          <w:ilvl w:val="0"/>
          <w:numId w:val="157"/>
        </w:numPr>
        <w:spacing w:after="120"/>
        <w:ind w:right="251"/>
        <w:rPr>
          <w:spacing w:val="-2"/>
          <w:sz w:val="24"/>
        </w:rPr>
      </w:pPr>
      <w:r w:rsidRPr="00422CE5">
        <w:rPr>
          <w:spacing w:val="-2"/>
          <w:sz w:val="24"/>
        </w:rPr>
        <w:lastRenderedPageBreak/>
        <w:t>OP-7 Action: Load Shedding MWh</w:t>
      </w:r>
    </w:p>
    <w:p w14:paraId="590A888B" w14:textId="77777777" w:rsidR="00422CE5" w:rsidRPr="00422CE5" w:rsidRDefault="00422CE5" w:rsidP="00600CEC">
      <w:pPr>
        <w:numPr>
          <w:ilvl w:val="0"/>
          <w:numId w:val="157"/>
        </w:numPr>
        <w:spacing w:after="120"/>
        <w:ind w:right="251"/>
        <w:rPr>
          <w:spacing w:val="-2"/>
          <w:sz w:val="24"/>
        </w:rPr>
      </w:pPr>
      <w:r w:rsidRPr="00422CE5">
        <w:rPr>
          <w:spacing w:val="-2"/>
          <w:sz w:val="24"/>
        </w:rPr>
        <w:t>OP-7 Action: Load Shedding Hours</w:t>
      </w:r>
    </w:p>
    <w:p w14:paraId="04252F24" w14:textId="77777777" w:rsidR="00422CE5" w:rsidRPr="00422CE5" w:rsidRDefault="00422CE5" w:rsidP="00600CEC">
      <w:pPr>
        <w:numPr>
          <w:ilvl w:val="0"/>
          <w:numId w:val="157"/>
        </w:numPr>
        <w:spacing w:after="120"/>
        <w:ind w:right="251"/>
        <w:rPr>
          <w:spacing w:val="-2"/>
          <w:sz w:val="24"/>
        </w:rPr>
      </w:pPr>
      <w:r w:rsidRPr="00422CE5">
        <w:rPr>
          <w:spacing w:val="-2"/>
          <w:sz w:val="24"/>
        </w:rPr>
        <w:t>OP-7 Action: Load Shedding Individual Days</w:t>
      </w:r>
    </w:p>
    <w:p w14:paraId="218E281C" w14:textId="77777777" w:rsidR="00422CE5" w:rsidRDefault="00422CE5" w:rsidP="00422CE5">
      <w:pPr>
        <w:spacing w:after="120"/>
        <w:ind w:right="251"/>
        <w:rPr>
          <w:spacing w:val="-2"/>
          <w:sz w:val="24"/>
        </w:rPr>
      </w:pPr>
      <w:r w:rsidRPr="00422CE5">
        <w:rPr>
          <w:spacing w:val="-2"/>
          <w:sz w:val="24"/>
        </w:rPr>
        <w:t>Hourly curves profiling the MWh of OP-4 Actions and OP-7 Actions across the applicable analyzed winter period will also be documented.</w:t>
      </w:r>
    </w:p>
    <w:p w14:paraId="65A57E34" w14:textId="77777777" w:rsidR="00EE4664" w:rsidRPr="00422CE5" w:rsidRDefault="00EE4664" w:rsidP="00422CE5">
      <w:pPr>
        <w:spacing w:after="120"/>
        <w:ind w:right="251"/>
        <w:rPr>
          <w:spacing w:val="-2"/>
          <w:sz w:val="24"/>
        </w:rPr>
      </w:pPr>
    </w:p>
    <w:p w14:paraId="18E78E66" w14:textId="77777777" w:rsidR="00422CE5" w:rsidRPr="004D5E28" w:rsidRDefault="00422CE5" w:rsidP="00600CEC">
      <w:pPr>
        <w:numPr>
          <w:ilvl w:val="0"/>
          <w:numId w:val="159"/>
        </w:numPr>
        <w:spacing w:after="120"/>
        <w:ind w:right="251"/>
        <w:rPr>
          <w:b/>
          <w:spacing w:val="-2"/>
          <w:sz w:val="24"/>
        </w:rPr>
      </w:pPr>
      <w:r w:rsidRPr="004D5E28">
        <w:rPr>
          <w:b/>
          <w:spacing w:val="-2"/>
          <w:sz w:val="24"/>
        </w:rPr>
        <w:t xml:space="preserve">Reliability Need for a Generator Based on Fuel-Security Reliability Review Results </w:t>
      </w:r>
    </w:p>
    <w:p w14:paraId="064E9C0D" w14:textId="77777777" w:rsidR="00422CE5" w:rsidRPr="00422CE5" w:rsidRDefault="00422CE5" w:rsidP="00422CE5">
      <w:pPr>
        <w:spacing w:after="120"/>
        <w:ind w:right="251"/>
        <w:rPr>
          <w:b/>
          <w:spacing w:val="-2"/>
          <w:sz w:val="24"/>
        </w:rPr>
      </w:pPr>
      <w:r w:rsidRPr="00422CE5">
        <w:rPr>
          <w:spacing w:val="-2"/>
          <w:sz w:val="24"/>
        </w:rPr>
        <w:t xml:space="preserve">The ISO New England fuel-security reliability review standard is set out at Appendix L of Section III of the Tariff.  Results from the testing described in this Planning Procedure 10, Appendix I will be measured against the trigger set out in that Appendix L. </w:t>
      </w:r>
    </w:p>
    <w:p w14:paraId="10C54CA8" w14:textId="77777777" w:rsidR="00F07E9A" w:rsidRPr="009161FE" w:rsidRDefault="00F07E9A" w:rsidP="00CF0E88">
      <w:pPr>
        <w:pStyle w:val="CM40"/>
        <w:tabs>
          <w:tab w:val="left" w:pos="4320"/>
        </w:tabs>
        <w:spacing w:line="186" w:lineRule="atLeast"/>
        <w:ind w:left="3600" w:firstLine="720"/>
      </w:pPr>
    </w:p>
    <w:sectPr w:rsidR="00F07E9A" w:rsidRPr="009161FE" w:rsidSect="0091338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D973E" w14:textId="77777777" w:rsidR="000550FA" w:rsidRDefault="000550FA" w:rsidP="009D78A3">
      <w:pPr>
        <w:spacing w:after="0" w:line="240" w:lineRule="auto"/>
      </w:pPr>
      <w:r>
        <w:separator/>
      </w:r>
    </w:p>
  </w:endnote>
  <w:endnote w:type="continuationSeparator" w:id="0">
    <w:p w14:paraId="59B371D9" w14:textId="77777777" w:rsidR="000550FA" w:rsidRDefault="000550FA" w:rsidP="009D7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DBE5D" w14:textId="53568463" w:rsidR="00561FBE" w:rsidRDefault="00561FBE" w:rsidP="0090748D">
    <w:pPr>
      <w:pStyle w:val="Footer"/>
    </w:pPr>
    <w:r>
      <w:t>February 1, 2019</w:t>
    </w:r>
    <w:r>
      <w:tab/>
      <w:t>ISO-NE Public</w:t>
    </w:r>
    <w:r>
      <w:tab/>
    </w:r>
    <w:r>
      <w:fldChar w:fldCharType="begin"/>
    </w:r>
    <w:r>
      <w:instrText xml:space="preserve"> PAGE   \* MERGEFORMAT </w:instrText>
    </w:r>
    <w:r>
      <w:fldChar w:fldCharType="separate"/>
    </w:r>
    <w:r w:rsidR="00DD7EE4">
      <w:rPr>
        <w:noProof/>
      </w:rPr>
      <w:t>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B7CA48" w14:textId="77777777" w:rsidR="000550FA" w:rsidRDefault="000550FA" w:rsidP="009D78A3">
      <w:pPr>
        <w:spacing w:after="0" w:line="240" w:lineRule="auto"/>
      </w:pPr>
      <w:r>
        <w:separator/>
      </w:r>
    </w:p>
  </w:footnote>
  <w:footnote w:type="continuationSeparator" w:id="0">
    <w:p w14:paraId="03D83FE8" w14:textId="77777777" w:rsidR="000550FA" w:rsidRDefault="000550FA" w:rsidP="009D78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67A08" w14:textId="77777777" w:rsidR="00561FBE" w:rsidRPr="009D78A3" w:rsidRDefault="00561FBE" w:rsidP="009D78A3">
    <w:pPr>
      <w:pStyle w:val="Header"/>
      <w:tabs>
        <w:tab w:val="clear" w:pos="4680"/>
      </w:tabs>
      <w:rPr>
        <w:sz w:val="24"/>
      </w:rPr>
    </w:pPr>
    <w:r w:rsidRPr="009D78A3">
      <w:rPr>
        <w:sz w:val="24"/>
      </w:rPr>
      <w:t>ISO New England Planning Procedure</w:t>
    </w:r>
    <w:r w:rsidRPr="009D78A3">
      <w:rPr>
        <w:sz w:val="24"/>
      </w:rPr>
      <w:tab/>
      <w:t>PP10 Planning Procedure to Support the</w:t>
    </w:r>
  </w:p>
  <w:p w14:paraId="1FE44F50" w14:textId="77777777" w:rsidR="00561FBE" w:rsidRPr="009D78A3" w:rsidRDefault="00561FBE" w:rsidP="009D78A3">
    <w:pPr>
      <w:pStyle w:val="Header"/>
      <w:pBdr>
        <w:bottom w:val="single" w:sz="4" w:space="1" w:color="auto"/>
      </w:pBdr>
      <w:tabs>
        <w:tab w:val="clear" w:pos="4680"/>
      </w:tabs>
      <w:rPr>
        <w:sz w:val="24"/>
      </w:rPr>
    </w:pPr>
    <w:r w:rsidRPr="009D78A3">
      <w:rPr>
        <w:sz w:val="24"/>
      </w:rPr>
      <w:tab/>
      <w:t>Forward Capacity Market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7122C"/>
    <w:multiLevelType w:val="hybridMultilevel"/>
    <w:tmpl w:val="C38EA362"/>
    <w:lvl w:ilvl="0" w:tplc="93A6BAB0">
      <w:start w:val="1"/>
      <w:numFmt w:val="bullet"/>
      <w:lvlText w:val=""/>
      <w:lvlJc w:val="left"/>
      <w:pPr>
        <w:ind w:left="590" w:hanging="360"/>
      </w:pPr>
      <w:rPr>
        <w:rFonts w:ascii="Wingdings" w:eastAsia="Wingdings" w:hAnsi="Wingdings" w:hint="default"/>
        <w:sz w:val="18"/>
        <w:szCs w:val="18"/>
      </w:rPr>
    </w:lvl>
    <w:lvl w:ilvl="1" w:tplc="A14A112C">
      <w:start w:val="1"/>
      <w:numFmt w:val="bullet"/>
      <w:lvlText w:val="•"/>
      <w:lvlJc w:val="left"/>
      <w:pPr>
        <w:ind w:left="958" w:hanging="360"/>
      </w:pPr>
      <w:rPr>
        <w:rFonts w:hint="default"/>
      </w:rPr>
    </w:lvl>
    <w:lvl w:ilvl="2" w:tplc="4320B68A">
      <w:start w:val="1"/>
      <w:numFmt w:val="bullet"/>
      <w:lvlText w:val="•"/>
      <w:lvlJc w:val="left"/>
      <w:pPr>
        <w:ind w:left="1327" w:hanging="360"/>
      </w:pPr>
      <w:rPr>
        <w:rFonts w:hint="default"/>
      </w:rPr>
    </w:lvl>
    <w:lvl w:ilvl="3" w:tplc="602E475A">
      <w:start w:val="1"/>
      <w:numFmt w:val="bullet"/>
      <w:lvlText w:val="•"/>
      <w:lvlJc w:val="left"/>
      <w:pPr>
        <w:ind w:left="1696" w:hanging="360"/>
      </w:pPr>
      <w:rPr>
        <w:rFonts w:hint="default"/>
      </w:rPr>
    </w:lvl>
    <w:lvl w:ilvl="4" w:tplc="B1602936">
      <w:start w:val="1"/>
      <w:numFmt w:val="bullet"/>
      <w:lvlText w:val="•"/>
      <w:lvlJc w:val="left"/>
      <w:pPr>
        <w:ind w:left="2064" w:hanging="360"/>
      </w:pPr>
      <w:rPr>
        <w:rFonts w:hint="default"/>
      </w:rPr>
    </w:lvl>
    <w:lvl w:ilvl="5" w:tplc="68BED59E">
      <w:start w:val="1"/>
      <w:numFmt w:val="bullet"/>
      <w:lvlText w:val="•"/>
      <w:lvlJc w:val="left"/>
      <w:pPr>
        <w:ind w:left="2433" w:hanging="360"/>
      </w:pPr>
      <w:rPr>
        <w:rFonts w:hint="default"/>
      </w:rPr>
    </w:lvl>
    <w:lvl w:ilvl="6" w:tplc="BF968156">
      <w:start w:val="1"/>
      <w:numFmt w:val="bullet"/>
      <w:lvlText w:val="•"/>
      <w:lvlJc w:val="left"/>
      <w:pPr>
        <w:ind w:left="2802" w:hanging="360"/>
      </w:pPr>
      <w:rPr>
        <w:rFonts w:hint="default"/>
      </w:rPr>
    </w:lvl>
    <w:lvl w:ilvl="7" w:tplc="5364902A">
      <w:start w:val="1"/>
      <w:numFmt w:val="bullet"/>
      <w:lvlText w:val="•"/>
      <w:lvlJc w:val="left"/>
      <w:pPr>
        <w:ind w:left="3170" w:hanging="360"/>
      </w:pPr>
      <w:rPr>
        <w:rFonts w:hint="default"/>
      </w:rPr>
    </w:lvl>
    <w:lvl w:ilvl="8" w:tplc="0368EF72">
      <w:start w:val="1"/>
      <w:numFmt w:val="bullet"/>
      <w:lvlText w:val="•"/>
      <w:lvlJc w:val="left"/>
      <w:pPr>
        <w:ind w:left="3539" w:hanging="360"/>
      </w:pPr>
      <w:rPr>
        <w:rFonts w:hint="default"/>
      </w:rPr>
    </w:lvl>
  </w:abstractNum>
  <w:abstractNum w:abstractNumId="1" w15:restartNumberingAfterBreak="0">
    <w:nsid w:val="00D81CDA"/>
    <w:multiLevelType w:val="hybridMultilevel"/>
    <w:tmpl w:val="254ADCDC"/>
    <w:lvl w:ilvl="0" w:tplc="918C15D2">
      <w:start w:val="1"/>
      <w:numFmt w:val="bullet"/>
      <w:lvlText w:val=""/>
      <w:lvlJc w:val="left"/>
      <w:pPr>
        <w:ind w:left="529" w:hanging="267"/>
      </w:pPr>
      <w:rPr>
        <w:rFonts w:ascii="Symbol" w:eastAsia="Symbol" w:hAnsi="Symbol" w:hint="default"/>
        <w:w w:val="97"/>
        <w:sz w:val="20"/>
        <w:szCs w:val="20"/>
      </w:rPr>
    </w:lvl>
    <w:lvl w:ilvl="1" w:tplc="5C2463F6">
      <w:start w:val="1"/>
      <w:numFmt w:val="bullet"/>
      <w:lvlText w:val="•"/>
      <w:lvlJc w:val="left"/>
      <w:pPr>
        <w:ind w:left="1146" w:hanging="267"/>
      </w:pPr>
      <w:rPr>
        <w:rFonts w:hint="default"/>
      </w:rPr>
    </w:lvl>
    <w:lvl w:ilvl="2" w:tplc="5D08986E">
      <w:start w:val="1"/>
      <w:numFmt w:val="bullet"/>
      <w:lvlText w:val="•"/>
      <w:lvlJc w:val="left"/>
      <w:pPr>
        <w:ind w:left="1763" w:hanging="267"/>
      </w:pPr>
      <w:rPr>
        <w:rFonts w:hint="default"/>
      </w:rPr>
    </w:lvl>
    <w:lvl w:ilvl="3" w:tplc="3F9E1DEE">
      <w:start w:val="1"/>
      <w:numFmt w:val="bullet"/>
      <w:lvlText w:val="•"/>
      <w:lvlJc w:val="left"/>
      <w:pPr>
        <w:ind w:left="2380" w:hanging="267"/>
      </w:pPr>
      <w:rPr>
        <w:rFonts w:hint="default"/>
      </w:rPr>
    </w:lvl>
    <w:lvl w:ilvl="4" w:tplc="74CAD8C2">
      <w:start w:val="1"/>
      <w:numFmt w:val="bullet"/>
      <w:lvlText w:val="•"/>
      <w:lvlJc w:val="left"/>
      <w:pPr>
        <w:ind w:left="2997" w:hanging="267"/>
      </w:pPr>
      <w:rPr>
        <w:rFonts w:hint="default"/>
      </w:rPr>
    </w:lvl>
    <w:lvl w:ilvl="5" w:tplc="428A37CE">
      <w:start w:val="1"/>
      <w:numFmt w:val="bullet"/>
      <w:lvlText w:val="•"/>
      <w:lvlJc w:val="left"/>
      <w:pPr>
        <w:ind w:left="3614" w:hanging="267"/>
      </w:pPr>
      <w:rPr>
        <w:rFonts w:hint="default"/>
      </w:rPr>
    </w:lvl>
    <w:lvl w:ilvl="6" w:tplc="5FC8ED9E">
      <w:start w:val="1"/>
      <w:numFmt w:val="bullet"/>
      <w:lvlText w:val="•"/>
      <w:lvlJc w:val="left"/>
      <w:pPr>
        <w:ind w:left="4231" w:hanging="267"/>
      </w:pPr>
      <w:rPr>
        <w:rFonts w:hint="default"/>
      </w:rPr>
    </w:lvl>
    <w:lvl w:ilvl="7" w:tplc="80607E3E">
      <w:start w:val="1"/>
      <w:numFmt w:val="bullet"/>
      <w:lvlText w:val="•"/>
      <w:lvlJc w:val="left"/>
      <w:pPr>
        <w:ind w:left="4848" w:hanging="267"/>
      </w:pPr>
      <w:rPr>
        <w:rFonts w:hint="default"/>
      </w:rPr>
    </w:lvl>
    <w:lvl w:ilvl="8" w:tplc="B2B41930">
      <w:start w:val="1"/>
      <w:numFmt w:val="bullet"/>
      <w:lvlText w:val="•"/>
      <w:lvlJc w:val="left"/>
      <w:pPr>
        <w:ind w:left="5464" w:hanging="267"/>
      </w:pPr>
      <w:rPr>
        <w:rFonts w:hint="default"/>
      </w:rPr>
    </w:lvl>
  </w:abstractNum>
  <w:abstractNum w:abstractNumId="2" w15:restartNumberingAfterBreak="0">
    <w:nsid w:val="00DA5CB0"/>
    <w:multiLevelType w:val="hybridMultilevel"/>
    <w:tmpl w:val="174ABAD2"/>
    <w:lvl w:ilvl="0" w:tplc="7974C348">
      <w:start w:val="1"/>
      <w:numFmt w:val="bullet"/>
      <w:lvlText w:val=""/>
      <w:lvlJc w:val="left"/>
      <w:pPr>
        <w:ind w:left="1007" w:hanging="272"/>
      </w:pPr>
      <w:rPr>
        <w:rFonts w:ascii="Wingdings" w:eastAsia="Wingdings" w:hAnsi="Wingdings" w:hint="default"/>
        <w:sz w:val="18"/>
        <w:szCs w:val="18"/>
      </w:rPr>
    </w:lvl>
    <w:lvl w:ilvl="1" w:tplc="2BD4C088">
      <w:start w:val="1"/>
      <w:numFmt w:val="bullet"/>
      <w:lvlText w:val="•"/>
      <w:lvlJc w:val="left"/>
      <w:pPr>
        <w:ind w:left="1325" w:hanging="272"/>
      </w:pPr>
      <w:rPr>
        <w:rFonts w:hint="default"/>
      </w:rPr>
    </w:lvl>
    <w:lvl w:ilvl="2" w:tplc="A240178C">
      <w:start w:val="1"/>
      <w:numFmt w:val="bullet"/>
      <w:lvlText w:val="•"/>
      <w:lvlJc w:val="left"/>
      <w:pPr>
        <w:ind w:left="1643" w:hanging="272"/>
      </w:pPr>
      <w:rPr>
        <w:rFonts w:hint="default"/>
      </w:rPr>
    </w:lvl>
    <w:lvl w:ilvl="3" w:tplc="A8182090">
      <w:start w:val="1"/>
      <w:numFmt w:val="bullet"/>
      <w:lvlText w:val="•"/>
      <w:lvlJc w:val="left"/>
      <w:pPr>
        <w:ind w:left="1962" w:hanging="272"/>
      </w:pPr>
      <w:rPr>
        <w:rFonts w:hint="default"/>
      </w:rPr>
    </w:lvl>
    <w:lvl w:ilvl="4" w:tplc="7F1CE96E">
      <w:start w:val="1"/>
      <w:numFmt w:val="bullet"/>
      <w:lvlText w:val="•"/>
      <w:lvlJc w:val="left"/>
      <w:pPr>
        <w:ind w:left="2280" w:hanging="272"/>
      </w:pPr>
      <w:rPr>
        <w:rFonts w:hint="default"/>
      </w:rPr>
    </w:lvl>
    <w:lvl w:ilvl="5" w:tplc="DA187190">
      <w:start w:val="1"/>
      <w:numFmt w:val="bullet"/>
      <w:lvlText w:val="•"/>
      <w:lvlJc w:val="left"/>
      <w:pPr>
        <w:ind w:left="2598" w:hanging="272"/>
      </w:pPr>
      <w:rPr>
        <w:rFonts w:hint="default"/>
      </w:rPr>
    </w:lvl>
    <w:lvl w:ilvl="6" w:tplc="156AE9EE">
      <w:start w:val="1"/>
      <w:numFmt w:val="bullet"/>
      <w:lvlText w:val="•"/>
      <w:lvlJc w:val="left"/>
      <w:pPr>
        <w:ind w:left="2916" w:hanging="272"/>
      </w:pPr>
      <w:rPr>
        <w:rFonts w:hint="default"/>
      </w:rPr>
    </w:lvl>
    <w:lvl w:ilvl="7" w:tplc="0DE2FE50">
      <w:start w:val="1"/>
      <w:numFmt w:val="bullet"/>
      <w:lvlText w:val="•"/>
      <w:lvlJc w:val="left"/>
      <w:pPr>
        <w:ind w:left="3235" w:hanging="272"/>
      </w:pPr>
      <w:rPr>
        <w:rFonts w:hint="default"/>
      </w:rPr>
    </w:lvl>
    <w:lvl w:ilvl="8" w:tplc="CEC857A0">
      <w:start w:val="1"/>
      <w:numFmt w:val="bullet"/>
      <w:lvlText w:val="•"/>
      <w:lvlJc w:val="left"/>
      <w:pPr>
        <w:ind w:left="3553" w:hanging="272"/>
      </w:pPr>
      <w:rPr>
        <w:rFonts w:hint="default"/>
      </w:rPr>
    </w:lvl>
  </w:abstractNum>
  <w:abstractNum w:abstractNumId="3" w15:restartNumberingAfterBreak="0">
    <w:nsid w:val="02302361"/>
    <w:multiLevelType w:val="hybridMultilevel"/>
    <w:tmpl w:val="F028DFD8"/>
    <w:lvl w:ilvl="0" w:tplc="1B8EA0D0">
      <w:start w:val="1"/>
      <w:numFmt w:val="bullet"/>
      <w:lvlText w:val=""/>
      <w:lvlJc w:val="left"/>
      <w:pPr>
        <w:ind w:left="590" w:hanging="360"/>
      </w:pPr>
      <w:rPr>
        <w:rFonts w:ascii="Wingdings" w:eastAsia="Wingdings" w:hAnsi="Wingdings" w:hint="default"/>
        <w:sz w:val="18"/>
        <w:szCs w:val="18"/>
      </w:rPr>
    </w:lvl>
    <w:lvl w:ilvl="1" w:tplc="CED2D982">
      <w:start w:val="1"/>
      <w:numFmt w:val="bullet"/>
      <w:lvlText w:val="•"/>
      <w:lvlJc w:val="left"/>
      <w:pPr>
        <w:ind w:left="1002" w:hanging="360"/>
      </w:pPr>
      <w:rPr>
        <w:rFonts w:hint="default"/>
      </w:rPr>
    </w:lvl>
    <w:lvl w:ilvl="2" w:tplc="DE087C02">
      <w:start w:val="1"/>
      <w:numFmt w:val="bullet"/>
      <w:lvlText w:val="•"/>
      <w:lvlJc w:val="left"/>
      <w:pPr>
        <w:ind w:left="1415" w:hanging="360"/>
      </w:pPr>
      <w:rPr>
        <w:rFonts w:hint="default"/>
      </w:rPr>
    </w:lvl>
    <w:lvl w:ilvl="3" w:tplc="EFAAFD72">
      <w:start w:val="1"/>
      <w:numFmt w:val="bullet"/>
      <w:lvlText w:val="•"/>
      <w:lvlJc w:val="left"/>
      <w:pPr>
        <w:ind w:left="1828" w:hanging="360"/>
      </w:pPr>
      <w:rPr>
        <w:rFonts w:hint="default"/>
      </w:rPr>
    </w:lvl>
    <w:lvl w:ilvl="4" w:tplc="C5C0E366">
      <w:start w:val="1"/>
      <w:numFmt w:val="bullet"/>
      <w:lvlText w:val="•"/>
      <w:lvlJc w:val="left"/>
      <w:pPr>
        <w:ind w:left="2240" w:hanging="360"/>
      </w:pPr>
      <w:rPr>
        <w:rFonts w:hint="default"/>
      </w:rPr>
    </w:lvl>
    <w:lvl w:ilvl="5" w:tplc="3C3889C8">
      <w:start w:val="1"/>
      <w:numFmt w:val="bullet"/>
      <w:lvlText w:val="•"/>
      <w:lvlJc w:val="left"/>
      <w:pPr>
        <w:ind w:left="2653" w:hanging="360"/>
      </w:pPr>
      <w:rPr>
        <w:rFonts w:hint="default"/>
      </w:rPr>
    </w:lvl>
    <w:lvl w:ilvl="6" w:tplc="2AC2AD00">
      <w:start w:val="1"/>
      <w:numFmt w:val="bullet"/>
      <w:lvlText w:val="•"/>
      <w:lvlJc w:val="left"/>
      <w:pPr>
        <w:ind w:left="3066" w:hanging="360"/>
      </w:pPr>
      <w:rPr>
        <w:rFonts w:hint="default"/>
      </w:rPr>
    </w:lvl>
    <w:lvl w:ilvl="7" w:tplc="6BA658CC">
      <w:start w:val="1"/>
      <w:numFmt w:val="bullet"/>
      <w:lvlText w:val="•"/>
      <w:lvlJc w:val="left"/>
      <w:pPr>
        <w:ind w:left="3479" w:hanging="360"/>
      </w:pPr>
      <w:rPr>
        <w:rFonts w:hint="default"/>
      </w:rPr>
    </w:lvl>
    <w:lvl w:ilvl="8" w:tplc="DBF012B8">
      <w:start w:val="1"/>
      <w:numFmt w:val="bullet"/>
      <w:lvlText w:val="•"/>
      <w:lvlJc w:val="left"/>
      <w:pPr>
        <w:ind w:left="3891" w:hanging="360"/>
      </w:pPr>
      <w:rPr>
        <w:rFonts w:hint="default"/>
      </w:rPr>
    </w:lvl>
  </w:abstractNum>
  <w:abstractNum w:abstractNumId="4" w15:restartNumberingAfterBreak="0">
    <w:nsid w:val="02AA73AE"/>
    <w:multiLevelType w:val="hybridMultilevel"/>
    <w:tmpl w:val="393AEC88"/>
    <w:lvl w:ilvl="0" w:tplc="B0F410B8">
      <w:start w:val="1"/>
      <w:numFmt w:val="bullet"/>
      <w:lvlText w:val=""/>
      <w:lvlJc w:val="left"/>
      <w:pPr>
        <w:ind w:left="590" w:hanging="360"/>
      </w:pPr>
      <w:rPr>
        <w:rFonts w:ascii="Wingdings" w:eastAsia="Wingdings" w:hAnsi="Wingdings" w:hint="default"/>
        <w:sz w:val="18"/>
        <w:szCs w:val="18"/>
      </w:rPr>
    </w:lvl>
    <w:lvl w:ilvl="1" w:tplc="D8E8B658">
      <w:start w:val="1"/>
      <w:numFmt w:val="bullet"/>
      <w:lvlText w:val="•"/>
      <w:lvlJc w:val="left"/>
      <w:pPr>
        <w:ind w:left="1002" w:hanging="360"/>
      </w:pPr>
      <w:rPr>
        <w:rFonts w:hint="default"/>
      </w:rPr>
    </w:lvl>
    <w:lvl w:ilvl="2" w:tplc="CFA8F472">
      <w:start w:val="1"/>
      <w:numFmt w:val="bullet"/>
      <w:lvlText w:val="•"/>
      <w:lvlJc w:val="left"/>
      <w:pPr>
        <w:ind w:left="1415" w:hanging="360"/>
      </w:pPr>
      <w:rPr>
        <w:rFonts w:hint="default"/>
      </w:rPr>
    </w:lvl>
    <w:lvl w:ilvl="3" w:tplc="74BA9B88">
      <w:start w:val="1"/>
      <w:numFmt w:val="bullet"/>
      <w:lvlText w:val="•"/>
      <w:lvlJc w:val="left"/>
      <w:pPr>
        <w:ind w:left="1828" w:hanging="360"/>
      </w:pPr>
      <w:rPr>
        <w:rFonts w:hint="default"/>
      </w:rPr>
    </w:lvl>
    <w:lvl w:ilvl="4" w:tplc="56F0A612">
      <w:start w:val="1"/>
      <w:numFmt w:val="bullet"/>
      <w:lvlText w:val="•"/>
      <w:lvlJc w:val="left"/>
      <w:pPr>
        <w:ind w:left="2240" w:hanging="360"/>
      </w:pPr>
      <w:rPr>
        <w:rFonts w:hint="default"/>
      </w:rPr>
    </w:lvl>
    <w:lvl w:ilvl="5" w:tplc="B2AC27C4">
      <w:start w:val="1"/>
      <w:numFmt w:val="bullet"/>
      <w:lvlText w:val="•"/>
      <w:lvlJc w:val="left"/>
      <w:pPr>
        <w:ind w:left="2653" w:hanging="360"/>
      </w:pPr>
      <w:rPr>
        <w:rFonts w:hint="default"/>
      </w:rPr>
    </w:lvl>
    <w:lvl w:ilvl="6" w:tplc="F47CC406">
      <w:start w:val="1"/>
      <w:numFmt w:val="bullet"/>
      <w:lvlText w:val="•"/>
      <w:lvlJc w:val="left"/>
      <w:pPr>
        <w:ind w:left="3066" w:hanging="360"/>
      </w:pPr>
      <w:rPr>
        <w:rFonts w:hint="default"/>
      </w:rPr>
    </w:lvl>
    <w:lvl w:ilvl="7" w:tplc="BC1E8544">
      <w:start w:val="1"/>
      <w:numFmt w:val="bullet"/>
      <w:lvlText w:val="•"/>
      <w:lvlJc w:val="left"/>
      <w:pPr>
        <w:ind w:left="3479" w:hanging="360"/>
      </w:pPr>
      <w:rPr>
        <w:rFonts w:hint="default"/>
      </w:rPr>
    </w:lvl>
    <w:lvl w:ilvl="8" w:tplc="028887AC">
      <w:start w:val="1"/>
      <w:numFmt w:val="bullet"/>
      <w:lvlText w:val="•"/>
      <w:lvlJc w:val="left"/>
      <w:pPr>
        <w:ind w:left="3891" w:hanging="360"/>
      </w:pPr>
      <w:rPr>
        <w:rFonts w:hint="default"/>
      </w:rPr>
    </w:lvl>
  </w:abstractNum>
  <w:abstractNum w:abstractNumId="5" w15:restartNumberingAfterBreak="0">
    <w:nsid w:val="03685FA8"/>
    <w:multiLevelType w:val="hybridMultilevel"/>
    <w:tmpl w:val="13CA7AC2"/>
    <w:lvl w:ilvl="0" w:tplc="C5B2C82E">
      <w:start w:val="1"/>
      <w:numFmt w:val="decimal"/>
      <w:lvlText w:val="%1."/>
      <w:lvlJc w:val="left"/>
      <w:pPr>
        <w:ind w:left="500" w:hanging="360"/>
        <w:jc w:val="right"/>
      </w:pPr>
      <w:rPr>
        <w:rFonts w:ascii="Times New Roman" w:eastAsia="Times New Roman" w:hAnsi="Times New Roman" w:hint="default"/>
        <w:b/>
        <w:bCs/>
        <w:w w:val="98"/>
        <w:sz w:val="20"/>
        <w:szCs w:val="20"/>
      </w:rPr>
    </w:lvl>
    <w:lvl w:ilvl="1" w:tplc="1E8A1A66">
      <w:start w:val="1"/>
      <w:numFmt w:val="bullet"/>
      <w:lvlText w:val=""/>
      <w:lvlJc w:val="left"/>
      <w:pPr>
        <w:ind w:left="860" w:hanging="360"/>
      </w:pPr>
      <w:rPr>
        <w:rFonts w:ascii="Wingdings" w:eastAsia="Wingdings" w:hAnsi="Wingdings" w:hint="default"/>
        <w:w w:val="98"/>
        <w:sz w:val="20"/>
        <w:szCs w:val="20"/>
      </w:rPr>
    </w:lvl>
    <w:lvl w:ilvl="2" w:tplc="36163338">
      <w:start w:val="1"/>
      <w:numFmt w:val="bullet"/>
      <w:lvlText w:val="•"/>
      <w:lvlJc w:val="left"/>
      <w:pPr>
        <w:ind w:left="860" w:hanging="360"/>
      </w:pPr>
      <w:rPr>
        <w:rFonts w:hint="default"/>
      </w:rPr>
    </w:lvl>
    <w:lvl w:ilvl="3" w:tplc="45F41F16">
      <w:start w:val="1"/>
      <w:numFmt w:val="bullet"/>
      <w:lvlText w:val="•"/>
      <w:lvlJc w:val="left"/>
      <w:pPr>
        <w:ind w:left="1131" w:hanging="360"/>
      </w:pPr>
      <w:rPr>
        <w:rFonts w:hint="default"/>
      </w:rPr>
    </w:lvl>
    <w:lvl w:ilvl="4" w:tplc="0C94D9FC">
      <w:start w:val="1"/>
      <w:numFmt w:val="bullet"/>
      <w:lvlText w:val="•"/>
      <w:lvlJc w:val="left"/>
      <w:pPr>
        <w:ind w:left="2346" w:hanging="360"/>
      </w:pPr>
      <w:rPr>
        <w:rFonts w:hint="default"/>
      </w:rPr>
    </w:lvl>
    <w:lvl w:ilvl="5" w:tplc="3B70BD6E">
      <w:start w:val="1"/>
      <w:numFmt w:val="bullet"/>
      <w:lvlText w:val="•"/>
      <w:lvlJc w:val="left"/>
      <w:pPr>
        <w:ind w:left="3562" w:hanging="360"/>
      </w:pPr>
      <w:rPr>
        <w:rFonts w:hint="default"/>
      </w:rPr>
    </w:lvl>
    <w:lvl w:ilvl="6" w:tplc="C19C013C">
      <w:start w:val="1"/>
      <w:numFmt w:val="bullet"/>
      <w:lvlText w:val="•"/>
      <w:lvlJc w:val="left"/>
      <w:pPr>
        <w:ind w:left="4777" w:hanging="360"/>
      </w:pPr>
      <w:rPr>
        <w:rFonts w:hint="default"/>
      </w:rPr>
    </w:lvl>
    <w:lvl w:ilvl="7" w:tplc="BD727092">
      <w:start w:val="1"/>
      <w:numFmt w:val="bullet"/>
      <w:lvlText w:val="•"/>
      <w:lvlJc w:val="left"/>
      <w:pPr>
        <w:ind w:left="5993" w:hanging="360"/>
      </w:pPr>
      <w:rPr>
        <w:rFonts w:hint="default"/>
      </w:rPr>
    </w:lvl>
    <w:lvl w:ilvl="8" w:tplc="195E991E">
      <w:start w:val="1"/>
      <w:numFmt w:val="bullet"/>
      <w:lvlText w:val="•"/>
      <w:lvlJc w:val="left"/>
      <w:pPr>
        <w:ind w:left="7208" w:hanging="360"/>
      </w:pPr>
      <w:rPr>
        <w:rFonts w:hint="default"/>
      </w:rPr>
    </w:lvl>
  </w:abstractNum>
  <w:abstractNum w:abstractNumId="6" w15:restartNumberingAfterBreak="0">
    <w:nsid w:val="04AA0F08"/>
    <w:multiLevelType w:val="hybridMultilevel"/>
    <w:tmpl w:val="8F123FDA"/>
    <w:lvl w:ilvl="0" w:tplc="09E888A4">
      <w:start w:val="1"/>
      <w:numFmt w:val="bullet"/>
      <w:lvlText w:val=""/>
      <w:lvlJc w:val="left"/>
      <w:pPr>
        <w:ind w:left="769" w:hanging="344"/>
      </w:pPr>
      <w:rPr>
        <w:rFonts w:ascii="Wingdings" w:eastAsia="Wingdings" w:hAnsi="Wingdings" w:hint="default"/>
        <w:sz w:val="18"/>
        <w:szCs w:val="18"/>
      </w:rPr>
    </w:lvl>
    <w:lvl w:ilvl="1" w:tplc="8F646662">
      <w:start w:val="1"/>
      <w:numFmt w:val="bullet"/>
      <w:lvlText w:val="•"/>
      <w:lvlJc w:val="left"/>
      <w:pPr>
        <w:ind w:left="1154" w:hanging="344"/>
      </w:pPr>
      <w:rPr>
        <w:rFonts w:hint="default"/>
      </w:rPr>
    </w:lvl>
    <w:lvl w:ilvl="2" w:tplc="1736D9BC">
      <w:start w:val="1"/>
      <w:numFmt w:val="bullet"/>
      <w:lvlText w:val="•"/>
      <w:lvlJc w:val="left"/>
      <w:pPr>
        <w:ind w:left="1539" w:hanging="344"/>
      </w:pPr>
      <w:rPr>
        <w:rFonts w:hint="default"/>
      </w:rPr>
    </w:lvl>
    <w:lvl w:ilvl="3" w:tplc="96409E8A">
      <w:start w:val="1"/>
      <w:numFmt w:val="bullet"/>
      <w:lvlText w:val="•"/>
      <w:lvlJc w:val="left"/>
      <w:pPr>
        <w:ind w:left="1924" w:hanging="344"/>
      </w:pPr>
      <w:rPr>
        <w:rFonts w:hint="default"/>
      </w:rPr>
    </w:lvl>
    <w:lvl w:ilvl="4" w:tplc="C1B4881C">
      <w:start w:val="1"/>
      <w:numFmt w:val="bullet"/>
      <w:lvlText w:val="•"/>
      <w:lvlJc w:val="left"/>
      <w:pPr>
        <w:ind w:left="2310" w:hanging="344"/>
      </w:pPr>
      <w:rPr>
        <w:rFonts w:hint="default"/>
      </w:rPr>
    </w:lvl>
    <w:lvl w:ilvl="5" w:tplc="2E5A897E">
      <w:start w:val="1"/>
      <w:numFmt w:val="bullet"/>
      <w:lvlText w:val="•"/>
      <w:lvlJc w:val="left"/>
      <w:pPr>
        <w:ind w:left="2695" w:hanging="344"/>
      </w:pPr>
      <w:rPr>
        <w:rFonts w:hint="default"/>
      </w:rPr>
    </w:lvl>
    <w:lvl w:ilvl="6" w:tplc="2EB643FA">
      <w:start w:val="1"/>
      <w:numFmt w:val="bullet"/>
      <w:lvlText w:val="•"/>
      <w:lvlJc w:val="left"/>
      <w:pPr>
        <w:ind w:left="3080" w:hanging="344"/>
      </w:pPr>
      <w:rPr>
        <w:rFonts w:hint="default"/>
      </w:rPr>
    </w:lvl>
    <w:lvl w:ilvl="7" w:tplc="40543816">
      <w:start w:val="1"/>
      <w:numFmt w:val="bullet"/>
      <w:lvlText w:val="•"/>
      <w:lvlJc w:val="left"/>
      <w:pPr>
        <w:ind w:left="3465" w:hanging="344"/>
      </w:pPr>
      <w:rPr>
        <w:rFonts w:hint="default"/>
      </w:rPr>
    </w:lvl>
    <w:lvl w:ilvl="8" w:tplc="F606041A">
      <w:start w:val="1"/>
      <w:numFmt w:val="bullet"/>
      <w:lvlText w:val="•"/>
      <w:lvlJc w:val="left"/>
      <w:pPr>
        <w:ind w:left="3850" w:hanging="344"/>
      </w:pPr>
      <w:rPr>
        <w:rFonts w:hint="default"/>
      </w:rPr>
    </w:lvl>
  </w:abstractNum>
  <w:abstractNum w:abstractNumId="7" w15:restartNumberingAfterBreak="0">
    <w:nsid w:val="05425CDA"/>
    <w:multiLevelType w:val="hybridMultilevel"/>
    <w:tmpl w:val="A9D28EF2"/>
    <w:lvl w:ilvl="0" w:tplc="5AE217BA">
      <w:start w:val="1"/>
      <w:numFmt w:val="bullet"/>
      <w:lvlText w:val=""/>
      <w:lvlJc w:val="left"/>
      <w:pPr>
        <w:ind w:left="590" w:hanging="360"/>
      </w:pPr>
      <w:rPr>
        <w:rFonts w:ascii="Wingdings" w:eastAsia="Wingdings" w:hAnsi="Wingdings" w:hint="default"/>
        <w:sz w:val="18"/>
        <w:szCs w:val="18"/>
      </w:rPr>
    </w:lvl>
    <w:lvl w:ilvl="1" w:tplc="B8D8A46E">
      <w:start w:val="1"/>
      <w:numFmt w:val="bullet"/>
      <w:lvlText w:val="•"/>
      <w:lvlJc w:val="left"/>
      <w:pPr>
        <w:ind w:left="958" w:hanging="360"/>
      </w:pPr>
      <w:rPr>
        <w:rFonts w:hint="default"/>
      </w:rPr>
    </w:lvl>
    <w:lvl w:ilvl="2" w:tplc="7E90C80E">
      <w:start w:val="1"/>
      <w:numFmt w:val="bullet"/>
      <w:lvlText w:val="•"/>
      <w:lvlJc w:val="left"/>
      <w:pPr>
        <w:ind w:left="1327" w:hanging="360"/>
      </w:pPr>
      <w:rPr>
        <w:rFonts w:hint="default"/>
      </w:rPr>
    </w:lvl>
    <w:lvl w:ilvl="3" w:tplc="377AA998">
      <w:start w:val="1"/>
      <w:numFmt w:val="bullet"/>
      <w:lvlText w:val="•"/>
      <w:lvlJc w:val="left"/>
      <w:pPr>
        <w:ind w:left="1696" w:hanging="360"/>
      </w:pPr>
      <w:rPr>
        <w:rFonts w:hint="default"/>
      </w:rPr>
    </w:lvl>
    <w:lvl w:ilvl="4" w:tplc="AA54EEF4">
      <w:start w:val="1"/>
      <w:numFmt w:val="bullet"/>
      <w:lvlText w:val="•"/>
      <w:lvlJc w:val="left"/>
      <w:pPr>
        <w:ind w:left="2064" w:hanging="360"/>
      </w:pPr>
      <w:rPr>
        <w:rFonts w:hint="default"/>
      </w:rPr>
    </w:lvl>
    <w:lvl w:ilvl="5" w:tplc="A224EEA8">
      <w:start w:val="1"/>
      <w:numFmt w:val="bullet"/>
      <w:lvlText w:val="•"/>
      <w:lvlJc w:val="left"/>
      <w:pPr>
        <w:ind w:left="2433" w:hanging="360"/>
      </w:pPr>
      <w:rPr>
        <w:rFonts w:hint="default"/>
      </w:rPr>
    </w:lvl>
    <w:lvl w:ilvl="6" w:tplc="3DC65F3C">
      <w:start w:val="1"/>
      <w:numFmt w:val="bullet"/>
      <w:lvlText w:val="•"/>
      <w:lvlJc w:val="left"/>
      <w:pPr>
        <w:ind w:left="2802" w:hanging="360"/>
      </w:pPr>
      <w:rPr>
        <w:rFonts w:hint="default"/>
      </w:rPr>
    </w:lvl>
    <w:lvl w:ilvl="7" w:tplc="1C5089A8">
      <w:start w:val="1"/>
      <w:numFmt w:val="bullet"/>
      <w:lvlText w:val="•"/>
      <w:lvlJc w:val="left"/>
      <w:pPr>
        <w:ind w:left="3170" w:hanging="360"/>
      </w:pPr>
      <w:rPr>
        <w:rFonts w:hint="default"/>
      </w:rPr>
    </w:lvl>
    <w:lvl w:ilvl="8" w:tplc="7F567302">
      <w:start w:val="1"/>
      <w:numFmt w:val="bullet"/>
      <w:lvlText w:val="•"/>
      <w:lvlJc w:val="left"/>
      <w:pPr>
        <w:ind w:left="3539" w:hanging="360"/>
      </w:pPr>
      <w:rPr>
        <w:rFonts w:hint="default"/>
      </w:rPr>
    </w:lvl>
  </w:abstractNum>
  <w:abstractNum w:abstractNumId="8" w15:restartNumberingAfterBreak="0">
    <w:nsid w:val="06034F4E"/>
    <w:multiLevelType w:val="hybridMultilevel"/>
    <w:tmpl w:val="68586E20"/>
    <w:lvl w:ilvl="0" w:tplc="19AAEE30">
      <w:start w:val="1"/>
      <w:numFmt w:val="bullet"/>
      <w:lvlText w:val=""/>
      <w:lvlJc w:val="left"/>
      <w:pPr>
        <w:ind w:left="590" w:hanging="360"/>
      </w:pPr>
      <w:rPr>
        <w:rFonts w:ascii="Wingdings" w:eastAsia="Wingdings" w:hAnsi="Wingdings" w:hint="default"/>
        <w:sz w:val="18"/>
        <w:szCs w:val="18"/>
      </w:rPr>
    </w:lvl>
    <w:lvl w:ilvl="1" w:tplc="3A52D5D0">
      <w:start w:val="1"/>
      <w:numFmt w:val="bullet"/>
      <w:lvlText w:val="•"/>
      <w:lvlJc w:val="left"/>
      <w:pPr>
        <w:ind w:left="958" w:hanging="360"/>
      </w:pPr>
      <w:rPr>
        <w:rFonts w:hint="default"/>
      </w:rPr>
    </w:lvl>
    <w:lvl w:ilvl="2" w:tplc="1C065F3E">
      <w:start w:val="1"/>
      <w:numFmt w:val="bullet"/>
      <w:lvlText w:val="•"/>
      <w:lvlJc w:val="left"/>
      <w:pPr>
        <w:ind w:left="1327" w:hanging="360"/>
      </w:pPr>
      <w:rPr>
        <w:rFonts w:hint="default"/>
      </w:rPr>
    </w:lvl>
    <w:lvl w:ilvl="3" w:tplc="6658BC52">
      <w:start w:val="1"/>
      <w:numFmt w:val="bullet"/>
      <w:lvlText w:val="•"/>
      <w:lvlJc w:val="left"/>
      <w:pPr>
        <w:ind w:left="1696" w:hanging="360"/>
      </w:pPr>
      <w:rPr>
        <w:rFonts w:hint="default"/>
      </w:rPr>
    </w:lvl>
    <w:lvl w:ilvl="4" w:tplc="26DADA66">
      <w:start w:val="1"/>
      <w:numFmt w:val="bullet"/>
      <w:lvlText w:val="•"/>
      <w:lvlJc w:val="left"/>
      <w:pPr>
        <w:ind w:left="2064" w:hanging="360"/>
      </w:pPr>
      <w:rPr>
        <w:rFonts w:hint="default"/>
      </w:rPr>
    </w:lvl>
    <w:lvl w:ilvl="5" w:tplc="249833D4">
      <w:start w:val="1"/>
      <w:numFmt w:val="bullet"/>
      <w:lvlText w:val="•"/>
      <w:lvlJc w:val="left"/>
      <w:pPr>
        <w:ind w:left="2433" w:hanging="360"/>
      </w:pPr>
      <w:rPr>
        <w:rFonts w:hint="default"/>
      </w:rPr>
    </w:lvl>
    <w:lvl w:ilvl="6" w:tplc="C786D576">
      <w:start w:val="1"/>
      <w:numFmt w:val="bullet"/>
      <w:lvlText w:val="•"/>
      <w:lvlJc w:val="left"/>
      <w:pPr>
        <w:ind w:left="2802" w:hanging="360"/>
      </w:pPr>
      <w:rPr>
        <w:rFonts w:hint="default"/>
      </w:rPr>
    </w:lvl>
    <w:lvl w:ilvl="7" w:tplc="BDDC5014">
      <w:start w:val="1"/>
      <w:numFmt w:val="bullet"/>
      <w:lvlText w:val="•"/>
      <w:lvlJc w:val="left"/>
      <w:pPr>
        <w:ind w:left="3170" w:hanging="360"/>
      </w:pPr>
      <w:rPr>
        <w:rFonts w:hint="default"/>
      </w:rPr>
    </w:lvl>
    <w:lvl w:ilvl="8" w:tplc="76809F6E">
      <w:start w:val="1"/>
      <w:numFmt w:val="bullet"/>
      <w:lvlText w:val="•"/>
      <w:lvlJc w:val="left"/>
      <w:pPr>
        <w:ind w:left="3539" w:hanging="360"/>
      </w:pPr>
      <w:rPr>
        <w:rFonts w:hint="default"/>
      </w:rPr>
    </w:lvl>
  </w:abstractNum>
  <w:abstractNum w:abstractNumId="9" w15:restartNumberingAfterBreak="0">
    <w:nsid w:val="064376DA"/>
    <w:multiLevelType w:val="hybridMultilevel"/>
    <w:tmpl w:val="A5BEE770"/>
    <w:lvl w:ilvl="0" w:tplc="42481F9C">
      <w:start w:val="1"/>
      <w:numFmt w:val="bullet"/>
      <w:lvlText w:val=""/>
      <w:lvlJc w:val="left"/>
      <w:pPr>
        <w:ind w:left="589" w:hanging="360"/>
      </w:pPr>
      <w:rPr>
        <w:rFonts w:ascii="Wingdings" w:eastAsia="Wingdings" w:hAnsi="Wingdings" w:hint="default"/>
        <w:sz w:val="18"/>
        <w:szCs w:val="18"/>
      </w:rPr>
    </w:lvl>
    <w:lvl w:ilvl="1" w:tplc="170A4A58">
      <w:start w:val="1"/>
      <w:numFmt w:val="bullet"/>
      <w:lvlText w:val="•"/>
      <w:lvlJc w:val="left"/>
      <w:pPr>
        <w:ind w:left="1437" w:hanging="360"/>
      </w:pPr>
      <w:rPr>
        <w:rFonts w:hint="default"/>
      </w:rPr>
    </w:lvl>
    <w:lvl w:ilvl="2" w:tplc="A3186B86">
      <w:start w:val="1"/>
      <w:numFmt w:val="bullet"/>
      <w:lvlText w:val="•"/>
      <w:lvlJc w:val="left"/>
      <w:pPr>
        <w:ind w:left="2284" w:hanging="360"/>
      </w:pPr>
      <w:rPr>
        <w:rFonts w:hint="default"/>
      </w:rPr>
    </w:lvl>
    <w:lvl w:ilvl="3" w:tplc="5A001014">
      <w:start w:val="1"/>
      <w:numFmt w:val="bullet"/>
      <w:lvlText w:val="•"/>
      <w:lvlJc w:val="left"/>
      <w:pPr>
        <w:ind w:left="3132" w:hanging="360"/>
      </w:pPr>
      <w:rPr>
        <w:rFonts w:hint="default"/>
      </w:rPr>
    </w:lvl>
    <w:lvl w:ilvl="4" w:tplc="2B606538">
      <w:start w:val="1"/>
      <w:numFmt w:val="bullet"/>
      <w:lvlText w:val="•"/>
      <w:lvlJc w:val="left"/>
      <w:pPr>
        <w:ind w:left="3979" w:hanging="360"/>
      </w:pPr>
      <w:rPr>
        <w:rFonts w:hint="default"/>
      </w:rPr>
    </w:lvl>
    <w:lvl w:ilvl="5" w:tplc="986028B0">
      <w:start w:val="1"/>
      <w:numFmt w:val="bullet"/>
      <w:lvlText w:val="•"/>
      <w:lvlJc w:val="left"/>
      <w:pPr>
        <w:ind w:left="4827" w:hanging="360"/>
      </w:pPr>
      <w:rPr>
        <w:rFonts w:hint="default"/>
      </w:rPr>
    </w:lvl>
    <w:lvl w:ilvl="6" w:tplc="623AADA0">
      <w:start w:val="1"/>
      <w:numFmt w:val="bullet"/>
      <w:lvlText w:val="•"/>
      <w:lvlJc w:val="left"/>
      <w:pPr>
        <w:ind w:left="5674" w:hanging="360"/>
      </w:pPr>
      <w:rPr>
        <w:rFonts w:hint="default"/>
      </w:rPr>
    </w:lvl>
    <w:lvl w:ilvl="7" w:tplc="55FE71FC">
      <w:start w:val="1"/>
      <w:numFmt w:val="bullet"/>
      <w:lvlText w:val="•"/>
      <w:lvlJc w:val="left"/>
      <w:pPr>
        <w:ind w:left="6522" w:hanging="360"/>
      </w:pPr>
      <w:rPr>
        <w:rFonts w:hint="default"/>
      </w:rPr>
    </w:lvl>
    <w:lvl w:ilvl="8" w:tplc="4DF4E65E">
      <w:start w:val="1"/>
      <w:numFmt w:val="bullet"/>
      <w:lvlText w:val="•"/>
      <w:lvlJc w:val="left"/>
      <w:pPr>
        <w:ind w:left="7370" w:hanging="360"/>
      </w:pPr>
      <w:rPr>
        <w:rFonts w:hint="default"/>
      </w:rPr>
    </w:lvl>
  </w:abstractNum>
  <w:abstractNum w:abstractNumId="10" w15:restartNumberingAfterBreak="0">
    <w:nsid w:val="06A50E25"/>
    <w:multiLevelType w:val="multilevel"/>
    <w:tmpl w:val="CD827C80"/>
    <w:lvl w:ilvl="0">
      <w:start w:val="3"/>
      <w:numFmt w:val="decimal"/>
      <w:lvlText w:val="%1"/>
      <w:lvlJc w:val="left"/>
      <w:pPr>
        <w:ind w:left="860" w:hanging="720"/>
      </w:pPr>
      <w:rPr>
        <w:rFonts w:hint="default"/>
      </w:rPr>
    </w:lvl>
    <w:lvl w:ilvl="1">
      <w:start w:val="1"/>
      <w:numFmt w:val="lowerLetter"/>
      <w:lvlText w:val="%1.%2"/>
      <w:lvlJc w:val="left"/>
      <w:pPr>
        <w:ind w:left="860" w:hanging="720"/>
      </w:pPr>
      <w:rPr>
        <w:rFonts w:ascii="Times New Roman" w:eastAsia="Times New Roman" w:hAnsi="Times New Roman" w:hint="default"/>
        <w:b/>
        <w:bCs/>
        <w:w w:val="98"/>
        <w:sz w:val="20"/>
        <w:szCs w:val="20"/>
      </w:rPr>
    </w:lvl>
    <w:lvl w:ilvl="2">
      <w:start w:val="1"/>
      <w:numFmt w:val="bullet"/>
      <w:lvlText w:val=""/>
      <w:lvlJc w:val="left"/>
      <w:pPr>
        <w:ind w:left="860" w:hanging="360"/>
      </w:pPr>
      <w:rPr>
        <w:rFonts w:ascii="Wingdings" w:eastAsia="Wingdings" w:hAnsi="Wingdings" w:hint="default"/>
        <w:w w:val="98"/>
        <w:sz w:val="20"/>
        <w:szCs w:val="20"/>
      </w:rPr>
    </w:lvl>
    <w:lvl w:ilvl="3">
      <w:start w:val="1"/>
      <w:numFmt w:val="bullet"/>
      <w:lvlText w:val=""/>
      <w:lvlJc w:val="left"/>
      <w:pPr>
        <w:ind w:left="976" w:hanging="363"/>
      </w:pPr>
      <w:rPr>
        <w:rFonts w:ascii="Wingdings" w:eastAsia="Wingdings" w:hAnsi="Wingdings" w:hint="default"/>
        <w:w w:val="98"/>
        <w:sz w:val="20"/>
        <w:szCs w:val="20"/>
      </w:rPr>
    </w:lvl>
    <w:lvl w:ilvl="4">
      <w:start w:val="1"/>
      <w:numFmt w:val="bullet"/>
      <w:lvlText w:val="•"/>
      <w:lvlJc w:val="left"/>
      <w:pPr>
        <w:ind w:left="3157" w:hanging="363"/>
      </w:pPr>
      <w:rPr>
        <w:rFonts w:hint="default"/>
      </w:rPr>
    </w:lvl>
    <w:lvl w:ilvl="5">
      <w:start w:val="1"/>
      <w:numFmt w:val="bullet"/>
      <w:lvlText w:val="•"/>
      <w:lvlJc w:val="left"/>
      <w:pPr>
        <w:ind w:left="4248" w:hanging="363"/>
      </w:pPr>
      <w:rPr>
        <w:rFonts w:hint="default"/>
      </w:rPr>
    </w:lvl>
    <w:lvl w:ilvl="6">
      <w:start w:val="1"/>
      <w:numFmt w:val="bullet"/>
      <w:lvlText w:val="•"/>
      <w:lvlJc w:val="left"/>
      <w:pPr>
        <w:ind w:left="5338" w:hanging="363"/>
      </w:pPr>
      <w:rPr>
        <w:rFonts w:hint="default"/>
      </w:rPr>
    </w:lvl>
    <w:lvl w:ilvl="7">
      <w:start w:val="1"/>
      <w:numFmt w:val="bullet"/>
      <w:lvlText w:val="•"/>
      <w:lvlJc w:val="left"/>
      <w:pPr>
        <w:ind w:left="6428" w:hanging="363"/>
      </w:pPr>
      <w:rPr>
        <w:rFonts w:hint="default"/>
      </w:rPr>
    </w:lvl>
    <w:lvl w:ilvl="8">
      <w:start w:val="1"/>
      <w:numFmt w:val="bullet"/>
      <w:lvlText w:val="•"/>
      <w:lvlJc w:val="left"/>
      <w:pPr>
        <w:ind w:left="7519" w:hanging="363"/>
      </w:pPr>
      <w:rPr>
        <w:rFonts w:hint="default"/>
      </w:rPr>
    </w:lvl>
  </w:abstractNum>
  <w:abstractNum w:abstractNumId="11" w15:restartNumberingAfterBreak="0">
    <w:nsid w:val="07544F21"/>
    <w:multiLevelType w:val="hybridMultilevel"/>
    <w:tmpl w:val="E7B4789E"/>
    <w:lvl w:ilvl="0" w:tplc="C00C07D4">
      <w:start w:val="1"/>
      <w:numFmt w:val="bullet"/>
      <w:lvlText w:val=""/>
      <w:lvlJc w:val="left"/>
      <w:pPr>
        <w:ind w:left="590" w:hanging="360"/>
      </w:pPr>
      <w:rPr>
        <w:rFonts w:ascii="Wingdings" w:eastAsia="Wingdings" w:hAnsi="Wingdings" w:hint="default"/>
        <w:sz w:val="18"/>
        <w:szCs w:val="18"/>
      </w:rPr>
    </w:lvl>
    <w:lvl w:ilvl="1" w:tplc="CCA69546">
      <w:start w:val="1"/>
      <w:numFmt w:val="bullet"/>
      <w:lvlText w:val="•"/>
      <w:lvlJc w:val="left"/>
      <w:pPr>
        <w:ind w:left="958" w:hanging="360"/>
      </w:pPr>
      <w:rPr>
        <w:rFonts w:hint="default"/>
      </w:rPr>
    </w:lvl>
    <w:lvl w:ilvl="2" w:tplc="02CC9392">
      <w:start w:val="1"/>
      <w:numFmt w:val="bullet"/>
      <w:lvlText w:val="•"/>
      <w:lvlJc w:val="left"/>
      <w:pPr>
        <w:ind w:left="1327" w:hanging="360"/>
      </w:pPr>
      <w:rPr>
        <w:rFonts w:hint="default"/>
      </w:rPr>
    </w:lvl>
    <w:lvl w:ilvl="3" w:tplc="D4AC6A6C">
      <w:start w:val="1"/>
      <w:numFmt w:val="bullet"/>
      <w:lvlText w:val="•"/>
      <w:lvlJc w:val="left"/>
      <w:pPr>
        <w:ind w:left="1696" w:hanging="360"/>
      </w:pPr>
      <w:rPr>
        <w:rFonts w:hint="default"/>
      </w:rPr>
    </w:lvl>
    <w:lvl w:ilvl="4" w:tplc="3FC27D4A">
      <w:start w:val="1"/>
      <w:numFmt w:val="bullet"/>
      <w:lvlText w:val="•"/>
      <w:lvlJc w:val="left"/>
      <w:pPr>
        <w:ind w:left="2064" w:hanging="360"/>
      </w:pPr>
      <w:rPr>
        <w:rFonts w:hint="default"/>
      </w:rPr>
    </w:lvl>
    <w:lvl w:ilvl="5" w:tplc="09323718">
      <w:start w:val="1"/>
      <w:numFmt w:val="bullet"/>
      <w:lvlText w:val="•"/>
      <w:lvlJc w:val="left"/>
      <w:pPr>
        <w:ind w:left="2433" w:hanging="360"/>
      </w:pPr>
      <w:rPr>
        <w:rFonts w:hint="default"/>
      </w:rPr>
    </w:lvl>
    <w:lvl w:ilvl="6" w:tplc="F1C6CA18">
      <w:start w:val="1"/>
      <w:numFmt w:val="bullet"/>
      <w:lvlText w:val="•"/>
      <w:lvlJc w:val="left"/>
      <w:pPr>
        <w:ind w:left="2802" w:hanging="360"/>
      </w:pPr>
      <w:rPr>
        <w:rFonts w:hint="default"/>
      </w:rPr>
    </w:lvl>
    <w:lvl w:ilvl="7" w:tplc="A00088C8">
      <w:start w:val="1"/>
      <w:numFmt w:val="bullet"/>
      <w:lvlText w:val="•"/>
      <w:lvlJc w:val="left"/>
      <w:pPr>
        <w:ind w:left="3170" w:hanging="360"/>
      </w:pPr>
      <w:rPr>
        <w:rFonts w:hint="default"/>
      </w:rPr>
    </w:lvl>
    <w:lvl w:ilvl="8" w:tplc="E9DE731C">
      <w:start w:val="1"/>
      <w:numFmt w:val="bullet"/>
      <w:lvlText w:val="•"/>
      <w:lvlJc w:val="left"/>
      <w:pPr>
        <w:ind w:left="3539" w:hanging="360"/>
      </w:pPr>
      <w:rPr>
        <w:rFonts w:hint="default"/>
      </w:rPr>
    </w:lvl>
  </w:abstractNum>
  <w:abstractNum w:abstractNumId="12" w15:restartNumberingAfterBreak="0">
    <w:nsid w:val="07A74B4C"/>
    <w:multiLevelType w:val="hybridMultilevel"/>
    <w:tmpl w:val="F08A74DC"/>
    <w:lvl w:ilvl="0" w:tplc="A6D4805A">
      <w:start w:val="1"/>
      <w:numFmt w:val="bullet"/>
      <w:lvlText w:val=""/>
      <w:lvlJc w:val="left"/>
      <w:pPr>
        <w:ind w:left="590" w:hanging="360"/>
      </w:pPr>
      <w:rPr>
        <w:rFonts w:ascii="Wingdings" w:eastAsia="Wingdings" w:hAnsi="Wingdings" w:hint="default"/>
        <w:sz w:val="18"/>
        <w:szCs w:val="18"/>
      </w:rPr>
    </w:lvl>
    <w:lvl w:ilvl="1" w:tplc="7AFEEAFA">
      <w:start w:val="1"/>
      <w:numFmt w:val="bullet"/>
      <w:lvlText w:val="•"/>
      <w:lvlJc w:val="left"/>
      <w:pPr>
        <w:ind w:left="902" w:hanging="360"/>
      </w:pPr>
      <w:rPr>
        <w:rFonts w:hint="default"/>
      </w:rPr>
    </w:lvl>
    <w:lvl w:ilvl="2" w:tplc="3B745DC6">
      <w:start w:val="1"/>
      <w:numFmt w:val="bullet"/>
      <w:lvlText w:val="•"/>
      <w:lvlJc w:val="left"/>
      <w:pPr>
        <w:ind w:left="1214" w:hanging="360"/>
      </w:pPr>
      <w:rPr>
        <w:rFonts w:hint="default"/>
      </w:rPr>
    </w:lvl>
    <w:lvl w:ilvl="3" w:tplc="0812022E">
      <w:start w:val="1"/>
      <w:numFmt w:val="bullet"/>
      <w:lvlText w:val="•"/>
      <w:lvlJc w:val="left"/>
      <w:pPr>
        <w:ind w:left="1526" w:hanging="360"/>
      </w:pPr>
      <w:rPr>
        <w:rFonts w:hint="default"/>
      </w:rPr>
    </w:lvl>
    <w:lvl w:ilvl="4" w:tplc="FACCF7F4">
      <w:start w:val="1"/>
      <w:numFmt w:val="bullet"/>
      <w:lvlText w:val="•"/>
      <w:lvlJc w:val="left"/>
      <w:pPr>
        <w:ind w:left="1838" w:hanging="360"/>
      </w:pPr>
      <w:rPr>
        <w:rFonts w:hint="default"/>
      </w:rPr>
    </w:lvl>
    <w:lvl w:ilvl="5" w:tplc="E884D61C">
      <w:start w:val="1"/>
      <w:numFmt w:val="bullet"/>
      <w:lvlText w:val="•"/>
      <w:lvlJc w:val="left"/>
      <w:pPr>
        <w:ind w:left="2150" w:hanging="360"/>
      </w:pPr>
      <w:rPr>
        <w:rFonts w:hint="default"/>
      </w:rPr>
    </w:lvl>
    <w:lvl w:ilvl="6" w:tplc="7ED060B8">
      <w:start w:val="1"/>
      <w:numFmt w:val="bullet"/>
      <w:lvlText w:val="•"/>
      <w:lvlJc w:val="left"/>
      <w:pPr>
        <w:ind w:left="2462" w:hanging="360"/>
      </w:pPr>
      <w:rPr>
        <w:rFonts w:hint="default"/>
      </w:rPr>
    </w:lvl>
    <w:lvl w:ilvl="7" w:tplc="EC0A043C">
      <w:start w:val="1"/>
      <w:numFmt w:val="bullet"/>
      <w:lvlText w:val="•"/>
      <w:lvlJc w:val="left"/>
      <w:pPr>
        <w:ind w:left="2774" w:hanging="360"/>
      </w:pPr>
      <w:rPr>
        <w:rFonts w:hint="default"/>
      </w:rPr>
    </w:lvl>
    <w:lvl w:ilvl="8" w:tplc="E8ACCE0A">
      <w:start w:val="1"/>
      <w:numFmt w:val="bullet"/>
      <w:lvlText w:val="•"/>
      <w:lvlJc w:val="left"/>
      <w:pPr>
        <w:ind w:left="3086" w:hanging="360"/>
      </w:pPr>
      <w:rPr>
        <w:rFonts w:hint="default"/>
      </w:rPr>
    </w:lvl>
  </w:abstractNum>
  <w:abstractNum w:abstractNumId="13" w15:restartNumberingAfterBreak="0">
    <w:nsid w:val="0827629F"/>
    <w:multiLevelType w:val="hybridMultilevel"/>
    <w:tmpl w:val="1D70B854"/>
    <w:lvl w:ilvl="0" w:tplc="01825478">
      <w:start w:val="1"/>
      <w:numFmt w:val="lowerRoman"/>
      <w:lvlText w:val="%1."/>
      <w:lvlJc w:val="right"/>
      <w:pPr>
        <w:ind w:left="72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7F1B89"/>
    <w:multiLevelType w:val="hybridMultilevel"/>
    <w:tmpl w:val="06D46E9C"/>
    <w:lvl w:ilvl="0" w:tplc="BFEAEC02">
      <w:start w:val="1"/>
      <w:numFmt w:val="bullet"/>
      <w:lvlText w:val=""/>
      <w:lvlJc w:val="left"/>
      <w:pPr>
        <w:ind w:left="590" w:hanging="360"/>
      </w:pPr>
      <w:rPr>
        <w:rFonts w:ascii="Wingdings" w:eastAsia="Wingdings" w:hAnsi="Wingdings" w:hint="default"/>
        <w:sz w:val="18"/>
        <w:szCs w:val="18"/>
      </w:rPr>
    </w:lvl>
    <w:lvl w:ilvl="1" w:tplc="8CB208D8">
      <w:start w:val="1"/>
      <w:numFmt w:val="bullet"/>
      <w:lvlText w:val="•"/>
      <w:lvlJc w:val="left"/>
      <w:pPr>
        <w:ind w:left="1002" w:hanging="360"/>
      </w:pPr>
      <w:rPr>
        <w:rFonts w:hint="default"/>
      </w:rPr>
    </w:lvl>
    <w:lvl w:ilvl="2" w:tplc="C58C3B72">
      <w:start w:val="1"/>
      <w:numFmt w:val="bullet"/>
      <w:lvlText w:val="•"/>
      <w:lvlJc w:val="left"/>
      <w:pPr>
        <w:ind w:left="1415" w:hanging="360"/>
      </w:pPr>
      <w:rPr>
        <w:rFonts w:hint="default"/>
      </w:rPr>
    </w:lvl>
    <w:lvl w:ilvl="3" w:tplc="DF8A7188">
      <w:start w:val="1"/>
      <w:numFmt w:val="bullet"/>
      <w:lvlText w:val="•"/>
      <w:lvlJc w:val="left"/>
      <w:pPr>
        <w:ind w:left="1828" w:hanging="360"/>
      </w:pPr>
      <w:rPr>
        <w:rFonts w:hint="default"/>
      </w:rPr>
    </w:lvl>
    <w:lvl w:ilvl="4" w:tplc="E864EECC">
      <w:start w:val="1"/>
      <w:numFmt w:val="bullet"/>
      <w:lvlText w:val="•"/>
      <w:lvlJc w:val="left"/>
      <w:pPr>
        <w:ind w:left="2240" w:hanging="360"/>
      </w:pPr>
      <w:rPr>
        <w:rFonts w:hint="default"/>
      </w:rPr>
    </w:lvl>
    <w:lvl w:ilvl="5" w:tplc="A39C07D0">
      <w:start w:val="1"/>
      <w:numFmt w:val="bullet"/>
      <w:lvlText w:val="•"/>
      <w:lvlJc w:val="left"/>
      <w:pPr>
        <w:ind w:left="2653" w:hanging="360"/>
      </w:pPr>
      <w:rPr>
        <w:rFonts w:hint="default"/>
      </w:rPr>
    </w:lvl>
    <w:lvl w:ilvl="6" w:tplc="2EF838E0">
      <w:start w:val="1"/>
      <w:numFmt w:val="bullet"/>
      <w:lvlText w:val="•"/>
      <w:lvlJc w:val="left"/>
      <w:pPr>
        <w:ind w:left="3066" w:hanging="360"/>
      </w:pPr>
      <w:rPr>
        <w:rFonts w:hint="default"/>
      </w:rPr>
    </w:lvl>
    <w:lvl w:ilvl="7" w:tplc="540E3212">
      <w:start w:val="1"/>
      <w:numFmt w:val="bullet"/>
      <w:lvlText w:val="•"/>
      <w:lvlJc w:val="left"/>
      <w:pPr>
        <w:ind w:left="3478" w:hanging="360"/>
      </w:pPr>
      <w:rPr>
        <w:rFonts w:hint="default"/>
      </w:rPr>
    </w:lvl>
    <w:lvl w:ilvl="8" w:tplc="44E2F00C">
      <w:start w:val="1"/>
      <w:numFmt w:val="bullet"/>
      <w:lvlText w:val="•"/>
      <w:lvlJc w:val="left"/>
      <w:pPr>
        <w:ind w:left="3891" w:hanging="360"/>
      </w:pPr>
      <w:rPr>
        <w:rFonts w:hint="default"/>
      </w:rPr>
    </w:lvl>
  </w:abstractNum>
  <w:abstractNum w:abstractNumId="15" w15:restartNumberingAfterBreak="0">
    <w:nsid w:val="09786231"/>
    <w:multiLevelType w:val="hybridMultilevel"/>
    <w:tmpl w:val="7840AF98"/>
    <w:lvl w:ilvl="0" w:tplc="CF685036">
      <w:start w:val="1"/>
      <w:numFmt w:val="bullet"/>
      <w:lvlText w:val=""/>
      <w:lvlJc w:val="left"/>
      <w:pPr>
        <w:ind w:left="850" w:hanging="360"/>
      </w:pPr>
      <w:rPr>
        <w:rFonts w:ascii="Wingdings" w:eastAsia="Wingdings" w:hAnsi="Wingdings" w:hint="default"/>
        <w:sz w:val="18"/>
        <w:szCs w:val="18"/>
      </w:rPr>
    </w:lvl>
    <w:lvl w:ilvl="1" w:tplc="AA225FAA">
      <w:start w:val="1"/>
      <w:numFmt w:val="bullet"/>
      <w:lvlText w:val="•"/>
      <w:lvlJc w:val="left"/>
      <w:pPr>
        <w:ind w:left="1200" w:hanging="360"/>
      </w:pPr>
      <w:rPr>
        <w:rFonts w:hint="default"/>
      </w:rPr>
    </w:lvl>
    <w:lvl w:ilvl="2" w:tplc="926CC374">
      <w:start w:val="1"/>
      <w:numFmt w:val="bullet"/>
      <w:lvlText w:val="•"/>
      <w:lvlJc w:val="left"/>
      <w:pPr>
        <w:ind w:left="1550" w:hanging="360"/>
      </w:pPr>
      <w:rPr>
        <w:rFonts w:hint="default"/>
      </w:rPr>
    </w:lvl>
    <w:lvl w:ilvl="3" w:tplc="E012BE40">
      <w:start w:val="1"/>
      <w:numFmt w:val="bullet"/>
      <w:lvlText w:val="•"/>
      <w:lvlJc w:val="left"/>
      <w:pPr>
        <w:ind w:left="1899" w:hanging="360"/>
      </w:pPr>
      <w:rPr>
        <w:rFonts w:hint="default"/>
      </w:rPr>
    </w:lvl>
    <w:lvl w:ilvl="4" w:tplc="216EE68A">
      <w:start w:val="1"/>
      <w:numFmt w:val="bullet"/>
      <w:lvlText w:val="•"/>
      <w:lvlJc w:val="left"/>
      <w:pPr>
        <w:ind w:left="2249" w:hanging="360"/>
      </w:pPr>
      <w:rPr>
        <w:rFonts w:hint="default"/>
      </w:rPr>
    </w:lvl>
    <w:lvl w:ilvl="5" w:tplc="D37A85E4">
      <w:start w:val="1"/>
      <w:numFmt w:val="bullet"/>
      <w:lvlText w:val="•"/>
      <w:lvlJc w:val="left"/>
      <w:pPr>
        <w:ind w:left="2599" w:hanging="360"/>
      </w:pPr>
      <w:rPr>
        <w:rFonts w:hint="default"/>
      </w:rPr>
    </w:lvl>
    <w:lvl w:ilvl="6" w:tplc="103C35DC">
      <w:start w:val="1"/>
      <w:numFmt w:val="bullet"/>
      <w:lvlText w:val="•"/>
      <w:lvlJc w:val="left"/>
      <w:pPr>
        <w:ind w:left="2949" w:hanging="360"/>
      </w:pPr>
      <w:rPr>
        <w:rFonts w:hint="default"/>
      </w:rPr>
    </w:lvl>
    <w:lvl w:ilvl="7" w:tplc="8BC0B296">
      <w:start w:val="1"/>
      <w:numFmt w:val="bullet"/>
      <w:lvlText w:val="•"/>
      <w:lvlJc w:val="left"/>
      <w:pPr>
        <w:ind w:left="3298" w:hanging="360"/>
      </w:pPr>
      <w:rPr>
        <w:rFonts w:hint="default"/>
      </w:rPr>
    </w:lvl>
    <w:lvl w:ilvl="8" w:tplc="A740BC74">
      <w:start w:val="1"/>
      <w:numFmt w:val="bullet"/>
      <w:lvlText w:val="•"/>
      <w:lvlJc w:val="left"/>
      <w:pPr>
        <w:ind w:left="3648" w:hanging="360"/>
      </w:pPr>
      <w:rPr>
        <w:rFonts w:hint="default"/>
      </w:rPr>
    </w:lvl>
  </w:abstractNum>
  <w:abstractNum w:abstractNumId="16" w15:restartNumberingAfterBreak="0">
    <w:nsid w:val="0A6616D3"/>
    <w:multiLevelType w:val="hybridMultilevel"/>
    <w:tmpl w:val="B5F04F6C"/>
    <w:lvl w:ilvl="0" w:tplc="7988F61C">
      <w:start w:val="1"/>
      <w:numFmt w:val="bullet"/>
      <w:lvlText w:val=""/>
      <w:lvlJc w:val="left"/>
      <w:pPr>
        <w:ind w:left="590" w:hanging="360"/>
      </w:pPr>
      <w:rPr>
        <w:rFonts w:ascii="Wingdings" w:eastAsia="Wingdings" w:hAnsi="Wingdings" w:hint="default"/>
        <w:sz w:val="18"/>
        <w:szCs w:val="18"/>
      </w:rPr>
    </w:lvl>
    <w:lvl w:ilvl="1" w:tplc="13562E6A">
      <w:start w:val="1"/>
      <w:numFmt w:val="bullet"/>
      <w:lvlText w:val="•"/>
      <w:lvlJc w:val="left"/>
      <w:pPr>
        <w:ind w:left="1003" w:hanging="360"/>
      </w:pPr>
      <w:rPr>
        <w:rFonts w:hint="default"/>
      </w:rPr>
    </w:lvl>
    <w:lvl w:ilvl="2" w:tplc="1A127EC4">
      <w:start w:val="1"/>
      <w:numFmt w:val="bullet"/>
      <w:lvlText w:val="•"/>
      <w:lvlJc w:val="left"/>
      <w:pPr>
        <w:ind w:left="1415" w:hanging="360"/>
      </w:pPr>
      <w:rPr>
        <w:rFonts w:hint="default"/>
      </w:rPr>
    </w:lvl>
    <w:lvl w:ilvl="3" w:tplc="97A291BE">
      <w:start w:val="1"/>
      <w:numFmt w:val="bullet"/>
      <w:lvlText w:val="•"/>
      <w:lvlJc w:val="left"/>
      <w:pPr>
        <w:ind w:left="1828" w:hanging="360"/>
      </w:pPr>
      <w:rPr>
        <w:rFonts w:hint="default"/>
      </w:rPr>
    </w:lvl>
    <w:lvl w:ilvl="4" w:tplc="C00063B4">
      <w:start w:val="1"/>
      <w:numFmt w:val="bullet"/>
      <w:lvlText w:val="•"/>
      <w:lvlJc w:val="left"/>
      <w:pPr>
        <w:ind w:left="2241" w:hanging="360"/>
      </w:pPr>
      <w:rPr>
        <w:rFonts w:hint="default"/>
      </w:rPr>
    </w:lvl>
    <w:lvl w:ilvl="5" w:tplc="6B6463DE">
      <w:start w:val="1"/>
      <w:numFmt w:val="bullet"/>
      <w:lvlText w:val="•"/>
      <w:lvlJc w:val="left"/>
      <w:pPr>
        <w:ind w:left="2653" w:hanging="360"/>
      </w:pPr>
      <w:rPr>
        <w:rFonts w:hint="default"/>
      </w:rPr>
    </w:lvl>
    <w:lvl w:ilvl="6" w:tplc="B178DCCE">
      <w:start w:val="1"/>
      <w:numFmt w:val="bullet"/>
      <w:lvlText w:val="•"/>
      <w:lvlJc w:val="left"/>
      <w:pPr>
        <w:ind w:left="3066" w:hanging="360"/>
      </w:pPr>
      <w:rPr>
        <w:rFonts w:hint="default"/>
      </w:rPr>
    </w:lvl>
    <w:lvl w:ilvl="7" w:tplc="7FBE18C2">
      <w:start w:val="1"/>
      <w:numFmt w:val="bullet"/>
      <w:lvlText w:val="•"/>
      <w:lvlJc w:val="left"/>
      <w:pPr>
        <w:ind w:left="3479" w:hanging="360"/>
      </w:pPr>
      <w:rPr>
        <w:rFonts w:hint="default"/>
      </w:rPr>
    </w:lvl>
    <w:lvl w:ilvl="8" w:tplc="2864CD1C">
      <w:start w:val="1"/>
      <w:numFmt w:val="bullet"/>
      <w:lvlText w:val="•"/>
      <w:lvlJc w:val="left"/>
      <w:pPr>
        <w:ind w:left="3891" w:hanging="360"/>
      </w:pPr>
      <w:rPr>
        <w:rFonts w:hint="default"/>
      </w:rPr>
    </w:lvl>
  </w:abstractNum>
  <w:abstractNum w:abstractNumId="17" w15:restartNumberingAfterBreak="0">
    <w:nsid w:val="0ABD142F"/>
    <w:multiLevelType w:val="hybridMultilevel"/>
    <w:tmpl w:val="0A20D488"/>
    <w:lvl w:ilvl="0" w:tplc="F5BCD990">
      <w:start w:val="1"/>
      <w:numFmt w:val="bullet"/>
      <w:lvlText w:val=""/>
      <w:lvlJc w:val="left"/>
      <w:pPr>
        <w:ind w:left="1738" w:hanging="540"/>
      </w:pPr>
      <w:rPr>
        <w:rFonts w:ascii="Wingdings" w:eastAsia="Wingdings" w:hAnsi="Wingdings" w:hint="default"/>
        <w:sz w:val="18"/>
        <w:szCs w:val="18"/>
      </w:rPr>
    </w:lvl>
    <w:lvl w:ilvl="1" w:tplc="03E4AB9C">
      <w:start w:val="1"/>
      <w:numFmt w:val="bullet"/>
      <w:lvlText w:val="•"/>
      <w:lvlJc w:val="left"/>
      <w:pPr>
        <w:ind w:left="1968" w:hanging="540"/>
      </w:pPr>
      <w:rPr>
        <w:rFonts w:hint="default"/>
      </w:rPr>
    </w:lvl>
    <w:lvl w:ilvl="2" w:tplc="FCB67FBE">
      <w:start w:val="1"/>
      <w:numFmt w:val="bullet"/>
      <w:lvlText w:val="•"/>
      <w:lvlJc w:val="left"/>
      <w:pPr>
        <w:ind w:left="2198" w:hanging="540"/>
      </w:pPr>
      <w:rPr>
        <w:rFonts w:hint="default"/>
      </w:rPr>
    </w:lvl>
    <w:lvl w:ilvl="3" w:tplc="0044AF7E">
      <w:start w:val="1"/>
      <w:numFmt w:val="bullet"/>
      <w:lvlText w:val="•"/>
      <w:lvlJc w:val="left"/>
      <w:pPr>
        <w:ind w:left="2428" w:hanging="540"/>
      </w:pPr>
      <w:rPr>
        <w:rFonts w:hint="default"/>
      </w:rPr>
    </w:lvl>
    <w:lvl w:ilvl="4" w:tplc="E45A0FB0">
      <w:start w:val="1"/>
      <w:numFmt w:val="bullet"/>
      <w:lvlText w:val="•"/>
      <w:lvlJc w:val="left"/>
      <w:pPr>
        <w:ind w:left="2658" w:hanging="540"/>
      </w:pPr>
      <w:rPr>
        <w:rFonts w:hint="default"/>
      </w:rPr>
    </w:lvl>
    <w:lvl w:ilvl="5" w:tplc="3E22F368">
      <w:start w:val="1"/>
      <w:numFmt w:val="bullet"/>
      <w:lvlText w:val="•"/>
      <w:lvlJc w:val="left"/>
      <w:pPr>
        <w:ind w:left="2888" w:hanging="540"/>
      </w:pPr>
      <w:rPr>
        <w:rFonts w:hint="default"/>
      </w:rPr>
    </w:lvl>
    <w:lvl w:ilvl="6" w:tplc="639CDCAA">
      <w:start w:val="1"/>
      <w:numFmt w:val="bullet"/>
      <w:lvlText w:val="•"/>
      <w:lvlJc w:val="left"/>
      <w:pPr>
        <w:ind w:left="3118" w:hanging="540"/>
      </w:pPr>
      <w:rPr>
        <w:rFonts w:hint="default"/>
      </w:rPr>
    </w:lvl>
    <w:lvl w:ilvl="7" w:tplc="DF461616">
      <w:start w:val="1"/>
      <w:numFmt w:val="bullet"/>
      <w:lvlText w:val="•"/>
      <w:lvlJc w:val="left"/>
      <w:pPr>
        <w:ind w:left="3348" w:hanging="540"/>
      </w:pPr>
      <w:rPr>
        <w:rFonts w:hint="default"/>
      </w:rPr>
    </w:lvl>
    <w:lvl w:ilvl="8" w:tplc="B7AE47CC">
      <w:start w:val="1"/>
      <w:numFmt w:val="bullet"/>
      <w:lvlText w:val="•"/>
      <w:lvlJc w:val="left"/>
      <w:pPr>
        <w:ind w:left="3578" w:hanging="540"/>
      </w:pPr>
      <w:rPr>
        <w:rFonts w:hint="default"/>
      </w:rPr>
    </w:lvl>
  </w:abstractNum>
  <w:abstractNum w:abstractNumId="18" w15:restartNumberingAfterBreak="0">
    <w:nsid w:val="0BA748CE"/>
    <w:multiLevelType w:val="hybridMultilevel"/>
    <w:tmpl w:val="8F449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E2608DB"/>
    <w:multiLevelType w:val="hybridMultilevel"/>
    <w:tmpl w:val="CD82A24E"/>
    <w:lvl w:ilvl="0" w:tplc="36A00EFA">
      <w:start w:val="1"/>
      <w:numFmt w:val="bullet"/>
      <w:lvlText w:val=""/>
      <w:lvlJc w:val="left"/>
      <w:pPr>
        <w:ind w:left="452" w:hanging="360"/>
      </w:pPr>
      <w:rPr>
        <w:rFonts w:ascii="Symbol" w:eastAsia="Symbol" w:hAnsi="Symbol" w:hint="default"/>
        <w:sz w:val="24"/>
        <w:szCs w:val="24"/>
      </w:rPr>
    </w:lvl>
    <w:lvl w:ilvl="1" w:tplc="09D0DDD0">
      <w:start w:val="1"/>
      <w:numFmt w:val="bullet"/>
      <w:lvlText w:val="•"/>
      <w:lvlJc w:val="left"/>
      <w:pPr>
        <w:ind w:left="730" w:hanging="360"/>
      </w:pPr>
      <w:rPr>
        <w:rFonts w:hint="default"/>
      </w:rPr>
    </w:lvl>
    <w:lvl w:ilvl="2" w:tplc="FC6A159A">
      <w:start w:val="1"/>
      <w:numFmt w:val="bullet"/>
      <w:lvlText w:val="•"/>
      <w:lvlJc w:val="left"/>
      <w:pPr>
        <w:ind w:left="1009" w:hanging="360"/>
      </w:pPr>
      <w:rPr>
        <w:rFonts w:hint="default"/>
      </w:rPr>
    </w:lvl>
    <w:lvl w:ilvl="3" w:tplc="0848F2A0">
      <w:start w:val="1"/>
      <w:numFmt w:val="bullet"/>
      <w:lvlText w:val="•"/>
      <w:lvlJc w:val="left"/>
      <w:pPr>
        <w:ind w:left="1287" w:hanging="360"/>
      </w:pPr>
      <w:rPr>
        <w:rFonts w:hint="default"/>
      </w:rPr>
    </w:lvl>
    <w:lvl w:ilvl="4" w:tplc="89DAF938">
      <w:start w:val="1"/>
      <w:numFmt w:val="bullet"/>
      <w:lvlText w:val="•"/>
      <w:lvlJc w:val="left"/>
      <w:pPr>
        <w:ind w:left="1565" w:hanging="360"/>
      </w:pPr>
      <w:rPr>
        <w:rFonts w:hint="default"/>
      </w:rPr>
    </w:lvl>
    <w:lvl w:ilvl="5" w:tplc="6D8C05EE">
      <w:start w:val="1"/>
      <w:numFmt w:val="bullet"/>
      <w:lvlText w:val="•"/>
      <w:lvlJc w:val="left"/>
      <w:pPr>
        <w:ind w:left="1844" w:hanging="360"/>
      </w:pPr>
      <w:rPr>
        <w:rFonts w:hint="default"/>
      </w:rPr>
    </w:lvl>
    <w:lvl w:ilvl="6" w:tplc="C6AC42A6">
      <w:start w:val="1"/>
      <w:numFmt w:val="bullet"/>
      <w:lvlText w:val="•"/>
      <w:lvlJc w:val="left"/>
      <w:pPr>
        <w:ind w:left="2122" w:hanging="360"/>
      </w:pPr>
      <w:rPr>
        <w:rFonts w:hint="default"/>
      </w:rPr>
    </w:lvl>
    <w:lvl w:ilvl="7" w:tplc="2C98517E">
      <w:start w:val="1"/>
      <w:numFmt w:val="bullet"/>
      <w:lvlText w:val="•"/>
      <w:lvlJc w:val="left"/>
      <w:pPr>
        <w:ind w:left="2400" w:hanging="360"/>
      </w:pPr>
      <w:rPr>
        <w:rFonts w:hint="default"/>
      </w:rPr>
    </w:lvl>
    <w:lvl w:ilvl="8" w:tplc="D0AE5BAE">
      <w:start w:val="1"/>
      <w:numFmt w:val="bullet"/>
      <w:lvlText w:val="•"/>
      <w:lvlJc w:val="left"/>
      <w:pPr>
        <w:ind w:left="2679" w:hanging="360"/>
      </w:pPr>
      <w:rPr>
        <w:rFonts w:hint="default"/>
      </w:rPr>
    </w:lvl>
  </w:abstractNum>
  <w:abstractNum w:abstractNumId="20" w15:restartNumberingAfterBreak="0">
    <w:nsid w:val="0E4B18D0"/>
    <w:multiLevelType w:val="hybridMultilevel"/>
    <w:tmpl w:val="548AA866"/>
    <w:lvl w:ilvl="0" w:tplc="0409000F">
      <w:start w:val="1"/>
      <w:numFmt w:val="decimal"/>
      <w:lvlText w:val="%1."/>
      <w:lvlJc w:val="left"/>
      <w:pPr>
        <w:ind w:left="500" w:hanging="360"/>
      </w:pPr>
    </w:lvl>
    <w:lvl w:ilvl="1" w:tplc="04090019">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21" w15:restartNumberingAfterBreak="0">
    <w:nsid w:val="0E5D4629"/>
    <w:multiLevelType w:val="hybridMultilevel"/>
    <w:tmpl w:val="AEBCE442"/>
    <w:lvl w:ilvl="0" w:tplc="70A4D0D8">
      <w:start w:val="1"/>
      <w:numFmt w:val="bullet"/>
      <w:lvlText w:val=""/>
      <w:lvlJc w:val="left"/>
      <w:pPr>
        <w:ind w:left="590" w:hanging="360"/>
      </w:pPr>
      <w:rPr>
        <w:rFonts w:ascii="Wingdings" w:eastAsia="Wingdings" w:hAnsi="Wingdings" w:hint="default"/>
        <w:sz w:val="18"/>
        <w:szCs w:val="18"/>
      </w:rPr>
    </w:lvl>
    <w:lvl w:ilvl="1" w:tplc="635E7E5A">
      <w:start w:val="1"/>
      <w:numFmt w:val="bullet"/>
      <w:lvlText w:val="•"/>
      <w:lvlJc w:val="left"/>
      <w:pPr>
        <w:ind w:left="1437" w:hanging="360"/>
      </w:pPr>
      <w:rPr>
        <w:rFonts w:hint="default"/>
      </w:rPr>
    </w:lvl>
    <w:lvl w:ilvl="2" w:tplc="BA9C86F6">
      <w:start w:val="1"/>
      <w:numFmt w:val="bullet"/>
      <w:lvlText w:val="•"/>
      <w:lvlJc w:val="left"/>
      <w:pPr>
        <w:ind w:left="2285" w:hanging="360"/>
      </w:pPr>
      <w:rPr>
        <w:rFonts w:hint="default"/>
      </w:rPr>
    </w:lvl>
    <w:lvl w:ilvl="3" w:tplc="EE4EA982">
      <w:start w:val="1"/>
      <w:numFmt w:val="bullet"/>
      <w:lvlText w:val="•"/>
      <w:lvlJc w:val="left"/>
      <w:pPr>
        <w:ind w:left="3132" w:hanging="360"/>
      </w:pPr>
      <w:rPr>
        <w:rFonts w:hint="default"/>
      </w:rPr>
    </w:lvl>
    <w:lvl w:ilvl="4" w:tplc="6458ED08">
      <w:start w:val="1"/>
      <w:numFmt w:val="bullet"/>
      <w:lvlText w:val="•"/>
      <w:lvlJc w:val="left"/>
      <w:pPr>
        <w:ind w:left="3980" w:hanging="360"/>
      </w:pPr>
      <w:rPr>
        <w:rFonts w:hint="default"/>
      </w:rPr>
    </w:lvl>
    <w:lvl w:ilvl="5" w:tplc="C922B112">
      <w:start w:val="1"/>
      <w:numFmt w:val="bullet"/>
      <w:lvlText w:val="•"/>
      <w:lvlJc w:val="left"/>
      <w:pPr>
        <w:ind w:left="4827" w:hanging="360"/>
      </w:pPr>
      <w:rPr>
        <w:rFonts w:hint="default"/>
      </w:rPr>
    </w:lvl>
    <w:lvl w:ilvl="6" w:tplc="85DE01EE">
      <w:start w:val="1"/>
      <w:numFmt w:val="bullet"/>
      <w:lvlText w:val="•"/>
      <w:lvlJc w:val="left"/>
      <w:pPr>
        <w:ind w:left="5675" w:hanging="360"/>
      </w:pPr>
      <w:rPr>
        <w:rFonts w:hint="default"/>
      </w:rPr>
    </w:lvl>
    <w:lvl w:ilvl="7" w:tplc="5284F726">
      <w:start w:val="1"/>
      <w:numFmt w:val="bullet"/>
      <w:lvlText w:val="•"/>
      <w:lvlJc w:val="left"/>
      <w:pPr>
        <w:ind w:left="6522" w:hanging="360"/>
      </w:pPr>
      <w:rPr>
        <w:rFonts w:hint="default"/>
      </w:rPr>
    </w:lvl>
    <w:lvl w:ilvl="8" w:tplc="07545F36">
      <w:start w:val="1"/>
      <w:numFmt w:val="bullet"/>
      <w:lvlText w:val="•"/>
      <w:lvlJc w:val="left"/>
      <w:pPr>
        <w:ind w:left="7370" w:hanging="360"/>
      </w:pPr>
      <w:rPr>
        <w:rFonts w:hint="default"/>
      </w:rPr>
    </w:lvl>
  </w:abstractNum>
  <w:abstractNum w:abstractNumId="22" w15:restartNumberingAfterBreak="0">
    <w:nsid w:val="0EEC1F37"/>
    <w:multiLevelType w:val="hybridMultilevel"/>
    <w:tmpl w:val="67A808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1EF4472"/>
    <w:multiLevelType w:val="hybridMultilevel"/>
    <w:tmpl w:val="00728DA8"/>
    <w:lvl w:ilvl="0" w:tplc="EEC47CA8">
      <w:start w:val="1"/>
      <w:numFmt w:val="bullet"/>
      <w:lvlText w:val=""/>
      <w:lvlJc w:val="left"/>
      <w:pPr>
        <w:ind w:left="850" w:hanging="360"/>
      </w:pPr>
      <w:rPr>
        <w:rFonts w:ascii="Wingdings" w:eastAsia="Wingdings" w:hAnsi="Wingdings" w:hint="default"/>
        <w:sz w:val="18"/>
        <w:szCs w:val="18"/>
      </w:rPr>
    </w:lvl>
    <w:lvl w:ilvl="1" w:tplc="B38806B8">
      <w:start w:val="1"/>
      <w:numFmt w:val="bullet"/>
      <w:lvlText w:val="•"/>
      <w:lvlJc w:val="left"/>
      <w:pPr>
        <w:ind w:left="1200" w:hanging="360"/>
      </w:pPr>
      <w:rPr>
        <w:rFonts w:hint="default"/>
      </w:rPr>
    </w:lvl>
    <w:lvl w:ilvl="2" w:tplc="17E63DF8">
      <w:start w:val="1"/>
      <w:numFmt w:val="bullet"/>
      <w:lvlText w:val="•"/>
      <w:lvlJc w:val="left"/>
      <w:pPr>
        <w:ind w:left="1550" w:hanging="360"/>
      </w:pPr>
      <w:rPr>
        <w:rFonts w:hint="default"/>
      </w:rPr>
    </w:lvl>
    <w:lvl w:ilvl="3" w:tplc="E29619FC">
      <w:start w:val="1"/>
      <w:numFmt w:val="bullet"/>
      <w:lvlText w:val="•"/>
      <w:lvlJc w:val="left"/>
      <w:pPr>
        <w:ind w:left="1899" w:hanging="360"/>
      </w:pPr>
      <w:rPr>
        <w:rFonts w:hint="default"/>
      </w:rPr>
    </w:lvl>
    <w:lvl w:ilvl="4" w:tplc="474CBCDC">
      <w:start w:val="1"/>
      <w:numFmt w:val="bullet"/>
      <w:lvlText w:val="•"/>
      <w:lvlJc w:val="left"/>
      <w:pPr>
        <w:ind w:left="2249" w:hanging="360"/>
      </w:pPr>
      <w:rPr>
        <w:rFonts w:hint="default"/>
      </w:rPr>
    </w:lvl>
    <w:lvl w:ilvl="5" w:tplc="C1F6B3FC">
      <w:start w:val="1"/>
      <w:numFmt w:val="bullet"/>
      <w:lvlText w:val="•"/>
      <w:lvlJc w:val="left"/>
      <w:pPr>
        <w:ind w:left="2599" w:hanging="360"/>
      </w:pPr>
      <w:rPr>
        <w:rFonts w:hint="default"/>
      </w:rPr>
    </w:lvl>
    <w:lvl w:ilvl="6" w:tplc="48B81458">
      <w:start w:val="1"/>
      <w:numFmt w:val="bullet"/>
      <w:lvlText w:val="•"/>
      <w:lvlJc w:val="left"/>
      <w:pPr>
        <w:ind w:left="2949" w:hanging="360"/>
      </w:pPr>
      <w:rPr>
        <w:rFonts w:hint="default"/>
      </w:rPr>
    </w:lvl>
    <w:lvl w:ilvl="7" w:tplc="D12CFE16">
      <w:start w:val="1"/>
      <w:numFmt w:val="bullet"/>
      <w:lvlText w:val="•"/>
      <w:lvlJc w:val="left"/>
      <w:pPr>
        <w:ind w:left="3298" w:hanging="360"/>
      </w:pPr>
      <w:rPr>
        <w:rFonts w:hint="default"/>
      </w:rPr>
    </w:lvl>
    <w:lvl w:ilvl="8" w:tplc="27EAA788">
      <w:start w:val="1"/>
      <w:numFmt w:val="bullet"/>
      <w:lvlText w:val="•"/>
      <w:lvlJc w:val="left"/>
      <w:pPr>
        <w:ind w:left="3648" w:hanging="360"/>
      </w:pPr>
      <w:rPr>
        <w:rFonts w:hint="default"/>
      </w:rPr>
    </w:lvl>
  </w:abstractNum>
  <w:abstractNum w:abstractNumId="24" w15:restartNumberingAfterBreak="0">
    <w:nsid w:val="120F6BD0"/>
    <w:multiLevelType w:val="hybridMultilevel"/>
    <w:tmpl w:val="D0002AD0"/>
    <w:lvl w:ilvl="0" w:tplc="C4CA2750">
      <w:start w:val="1"/>
      <w:numFmt w:val="bullet"/>
      <w:lvlText w:val=""/>
      <w:lvlJc w:val="left"/>
      <w:pPr>
        <w:ind w:left="2462" w:hanging="360"/>
      </w:pPr>
      <w:rPr>
        <w:rFonts w:ascii="Wingdings" w:eastAsia="Wingdings" w:hAnsi="Wingdings" w:hint="default"/>
        <w:w w:val="98"/>
        <w:sz w:val="20"/>
        <w:szCs w:val="20"/>
      </w:rPr>
    </w:lvl>
    <w:lvl w:ilvl="1" w:tplc="9D3A46B6">
      <w:start w:val="1"/>
      <w:numFmt w:val="bullet"/>
      <w:lvlText w:val="•"/>
      <w:lvlJc w:val="left"/>
      <w:pPr>
        <w:ind w:left="2806" w:hanging="360"/>
      </w:pPr>
      <w:rPr>
        <w:rFonts w:hint="default"/>
      </w:rPr>
    </w:lvl>
    <w:lvl w:ilvl="2" w:tplc="01C4042E">
      <w:start w:val="1"/>
      <w:numFmt w:val="bullet"/>
      <w:lvlText w:val="•"/>
      <w:lvlJc w:val="left"/>
      <w:pPr>
        <w:ind w:left="3150" w:hanging="360"/>
      </w:pPr>
      <w:rPr>
        <w:rFonts w:hint="default"/>
      </w:rPr>
    </w:lvl>
    <w:lvl w:ilvl="3" w:tplc="C36C90E0">
      <w:start w:val="1"/>
      <w:numFmt w:val="bullet"/>
      <w:lvlText w:val="•"/>
      <w:lvlJc w:val="left"/>
      <w:pPr>
        <w:ind w:left="3494" w:hanging="360"/>
      </w:pPr>
      <w:rPr>
        <w:rFonts w:hint="default"/>
      </w:rPr>
    </w:lvl>
    <w:lvl w:ilvl="4" w:tplc="798EC9AC">
      <w:start w:val="1"/>
      <w:numFmt w:val="bullet"/>
      <w:lvlText w:val="•"/>
      <w:lvlJc w:val="left"/>
      <w:pPr>
        <w:ind w:left="3838" w:hanging="360"/>
      </w:pPr>
      <w:rPr>
        <w:rFonts w:hint="default"/>
      </w:rPr>
    </w:lvl>
    <w:lvl w:ilvl="5" w:tplc="757CB774">
      <w:start w:val="1"/>
      <w:numFmt w:val="bullet"/>
      <w:lvlText w:val="•"/>
      <w:lvlJc w:val="left"/>
      <w:pPr>
        <w:ind w:left="4182" w:hanging="360"/>
      </w:pPr>
      <w:rPr>
        <w:rFonts w:hint="default"/>
      </w:rPr>
    </w:lvl>
    <w:lvl w:ilvl="6" w:tplc="5142D766">
      <w:start w:val="1"/>
      <w:numFmt w:val="bullet"/>
      <w:lvlText w:val="•"/>
      <w:lvlJc w:val="left"/>
      <w:pPr>
        <w:ind w:left="4525" w:hanging="360"/>
      </w:pPr>
      <w:rPr>
        <w:rFonts w:hint="default"/>
      </w:rPr>
    </w:lvl>
    <w:lvl w:ilvl="7" w:tplc="021E90DA">
      <w:start w:val="1"/>
      <w:numFmt w:val="bullet"/>
      <w:lvlText w:val="•"/>
      <w:lvlJc w:val="left"/>
      <w:pPr>
        <w:ind w:left="4869" w:hanging="360"/>
      </w:pPr>
      <w:rPr>
        <w:rFonts w:hint="default"/>
      </w:rPr>
    </w:lvl>
    <w:lvl w:ilvl="8" w:tplc="93A2505A">
      <w:start w:val="1"/>
      <w:numFmt w:val="bullet"/>
      <w:lvlText w:val="•"/>
      <w:lvlJc w:val="left"/>
      <w:pPr>
        <w:ind w:left="5213" w:hanging="360"/>
      </w:pPr>
      <w:rPr>
        <w:rFonts w:hint="default"/>
      </w:rPr>
    </w:lvl>
  </w:abstractNum>
  <w:abstractNum w:abstractNumId="25" w15:restartNumberingAfterBreak="0">
    <w:nsid w:val="12130BCF"/>
    <w:multiLevelType w:val="hybridMultilevel"/>
    <w:tmpl w:val="7C58BE1C"/>
    <w:lvl w:ilvl="0" w:tplc="B51A5214">
      <w:start w:val="1"/>
      <w:numFmt w:val="bullet"/>
      <w:lvlText w:val=""/>
      <w:lvlJc w:val="left"/>
      <w:pPr>
        <w:ind w:left="769" w:hanging="344"/>
      </w:pPr>
      <w:rPr>
        <w:rFonts w:ascii="Wingdings" w:eastAsia="Wingdings" w:hAnsi="Wingdings" w:hint="default"/>
        <w:sz w:val="18"/>
        <w:szCs w:val="18"/>
      </w:rPr>
    </w:lvl>
    <w:lvl w:ilvl="1" w:tplc="40380CBA">
      <w:start w:val="1"/>
      <w:numFmt w:val="bullet"/>
      <w:lvlText w:val="•"/>
      <w:lvlJc w:val="left"/>
      <w:pPr>
        <w:ind w:left="1154" w:hanging="344"/>
      </w:pPr>
      <w:rPr>
        <w:rFonts w:hint="default"/>
      </w:rPr>
    </w:lvl>
    <w:lvl w:ilvl="2" w:tplc="979CDB86">
      <w:start w:val="1"/>
      <w:numFmt w:val="bullet"/>
      <w:lvlText w:val="•"/>
      <w:lvlJc w:val="left"/>
      <w:pPr>
        <w:ind w:left="1539" w:hanging="344"/>
      </w:pPr>
      <w:rPr>
        <w:rFonts w:hint="default"/>
      </w:rPr>
    </w:lvl>
    <w:lvl w:ilvl="3" w:tplc="2A6255E4">
      <w:start w:val="1"/>
      <w:numFmt w:val="bullet"/>
      <w:lvlText w:val="•"/>
      <w:lvlJc w:val="left"/>
      <w:pPr>
        <w:ind w:left="1924" w:hanging="344"/>
      </w:pPr>
      <w:rPr>
        <w:rFonts w:hint="default"/>
      </w:rPr>
    </w:lvl>
    <w:lvl w:ilvl="4" w:tplc="66C898C6">
      <w:start w:val="1"/>
      <w:numFmt w:val="bullet"/>
      <w:lvlText w:val="•"/>
      <w:lvlJc w:val="left"/>
      <w:pPr>
        <w:ind w:left="2310" w:hanging="344"/>
      </w:pPr>
      <w:rPr>
        <w:rFonts w:hint="default"/>
      </w:rPr>
    </w:lvl>
    <w:lvl w:ilvl="5" w:tplc="72188DE4">
      <w:start w:val="1"/>
      <w:numFmt w:val="bullet"/>
      <w:lvlText w:val="•"/>
      <w:lvlJc w:val="left"/>
      <w:pPr>
        <w:ind w:left="2695" w:hanging="344"/>
      </w:pPr>
      <w:rPr>
        <w:rFonts w:hint="default"/>
      </w:rPr>
    </w:lvl>
    <w:lvl w:ilvl="6" w:tplc="F2869532">
      <w:start w:val="1"/>
      <w:numFmt w:val="bullet"/>
      <w:lvlText w:val="•"/>
      <w:lvlJc w:val="left"/>
      <w:pPr>
        <w:ind w:left="3080" w:hanging="344"/>
      </w:pPr>
      <w:rPr>
        <w:rFonts w:hint="default"/>
      </w:rPr>
    </w:lvl>
    <w:lvl w:ilvl="7" w:tplc="379E0FCA">
      <w:start w:val="1"/>
      <w:numFmt w:val="bullet"/>
      <w:lvlText w:val="•"/>
      <w:lvlJc w:val="left"/>
      <w:pPr>
        <w:ind w:left="3465" w:hanging="344"/>
      </w:pPr>
      <w:rPr>
        <w:rFonts w:hint="default"/>
      </w:rPr>
    </w:lvl>
    <w:lvl w:ilvl="8" w:tplc="FDBE254A">
      <w:start w:val="1"/>
      <w:numFmt w:val="bullet"/>
      <w:lvlText w:val="•"/>
      <w:lvlJc w:val="left"/>
      <w:pPr>
        <w:ind w:left="3850" w:hanging="344"/>
      </w:pPr>
      <w:rPr>
        <w:rFonts w:hint="default"/>
      </w:rPr>
    </w:lvl>
  </w:abstractNum>
  <w:abstractNum w:abstractNumId="26" w15:restartNumberingAfterBreak="0">
    <w:nsid w:val="125A31D9"/>
    <w:multiLevelType w:val="hybridMultilevel"/>
    <w:tmpl w:val="122C94C8"/>
    <w:lvl w:ilvl="0" w:tplc="4DC292C0">
      <w:start w:val="1"/>
      <w:numFmt w:val="bullet"/>
      <w:lvlText w:val=""/>
      <w:lvlJc w:val="left"/>
      <w:pPr>
        <w:ind w:left="590" w:hanging="360"/>
      </w:pPr>
      <w:rPr>
        <w:rFonts w:ascii="Wingdings" w:eastAsia="Wingdings" w:hAnsi="Wingdings" w:hint="default"/>
        <w:sz w:val="18"/>
        <w:szCs w:val="18"/>
      </w:rPr>
    </w:lvl>
    <w:lvl w:ilvl="1" w:tplc="40CC3D90">
      <w:start w:val="1"/>
      <w:numFmt w:val="bullet"/>
      <w:lvlText w:val="•"/>
      <w:lvlJc w:val="left"/>
      <w:pPr>
        <w:ind w:left="958" w:hanging="360"/>
      </w:pPr>
      <w:rPr>
        <w:rFonts w:hint="default"/>
      </w:rPr>
    </w:lvl>
    <w:lvl w:ilvl="2" w:tplc="38B0130E">
      <w:start w:val="1"/>
      <w:numFmt w:val="bullet"/>
      <w:lvlText w:val="•"/>
      <w:lvlJc w:val="left"/>
      <w:pPr>
        <w:ind w:left="1327" w:hanging="360"/>
      </w:pPr>
      <w:rPr>
        <w:rFonts w:hint="default"/>
      </w:rPr>
    </w:lvl>
    <w:lvl w:ilvl="3" w:tplc="49BAB9EE">
      <w:start w:val="1"/>
      <w:numFmt w:val="bullet"/>
      <w:lvlText w:val="•"/>
      <w:lvlJc w:val="left"/>
      <w:pPr>
        <w:ind w:left="1696" w:hanging="360"/>
      </w:pPr>
      <w:rPr>
        <w:rFonts w:hint="default"/>
      </w:rPr>
    </w:lvl>
    <w:lvl w:ilvl="4" w:tplc="547EFAFC">
      <w:start w:val="1"/>
      <w:numFmt w:val="bullet"/>
      <w:lvlText w:val="•"/>
      <w:lvlJc w:val="left"/>
      <w:pPr>
        <w:ind w:left="2064" w:hanging="360"/>
      </w:pPr>
      <w:rPr>
        <w:rFonts w:hint="default"/>
      </w:rPr>
    </w:lvl>
    <w:lvl w:ilvl="5" w:tplc="61B49092">
      <w:start w:val="1"/>
      <w:numFmt w:val="bullet"/>
      <w:lvlText w:val="•"/>
      <w:lvlJc w:val="left"/>
      <w:pPr>
        <w:ind w:left="2433" w:hanging="360"/>
      </w:pPr>
      <w:rPr>
        <w:rFonts w:hint="default"/>
      </w:rPr>
    </w:lvl>
    <w:lvl w:ilvl="6" w:tplc="9F76F0CE">
      <w:start w:val="1"/>
      <w:numFmt w:val="bullet"/>
      <w:lvlText w:val="•"/>
      <w:lvlJc w:val="left"/>
      <w:pPr>
        <w:ind w:left="2802" w:hanging="360"/>
      </w:pPr>
      <w:rPr>
        <w:rFonts w:hint="default"/>
      </w:rPr>
    </w:lvl>
    <w:lvl w:ilvl="7" w:tplc="9D16E544">
      <w:start w:val="1"/>
      <w:numFmt w:val="bullet"/>
      <w:lvlText w:val="•"/>
      <w:lvlJc w:val="left"/>
      <w:pPr>
        <w:ind w:left="3170" w:hanging="360"/>
      </w:pPr>
      <w:rPr>
        <w:rFonts w:hint="default"/>
      </w:rPr>
    </w:lvl>
    <w:lvl w:ilvl="8" w:tplc="2236E5F4">
      <w:start w:val="1"/>
      <w:numFmt w:val="bullet"/>
      <w:lvlText w:val="•"/>
      <w:lvlJc w:val="left"/>
      <w:pPr>
        <w:ind w:left="3539" w:hanging="360"/>
      </w:pPr>
      <w:rPr>
        <w:rFonts w:hint="default"/>
      </w:rPr>
    </w:lvl>
  </w:abstractNum>
  <w:abstractNum w:abstractNumId="27" w15:restartNumberingAfterBreak="0">
    <w:nsid w:val="12A87AF7"/>
    <w:multiLevelType w:val="hybridMultilevel"/>
    <w:tmpl w:val="4DC4B77A"/>
    <w:lvl w:ilvl="0" w:tplc="64F689DC">
      <w:start w:val="1"/>
      <w:numFmt w:val="bullet"/>
      <w:lvlText w:val=""/>
      <w:lvlJc w:val="left"/>
      <w:pPr>
        <w:ind w:left="1084" w:hanging="360"/>
      </w:pPr>
      <w:rPr>
        <w:rFonts w:ascii="Wingdings" w:eastAsia="Wingdings" w:hAnsi="Wingdings" w:hint="default"/>
        <w:sz w:val="18"/>
        <w:szCs w:val="18"/>
      </w:rPr>
    </w:lvl>
    <w:lvl w:ilvl="1" w:tplc="5D8E6438">
      <w:start w:val="1"/>
      <w:numFmt w:val="bullet"/>
      <w:lvlText w:val="•"/>
      <w:lvlJc w:val="left"/>
      <w:pPr>
        <w:ind w:left="1416" w:hanging="360"/>
      </w:pPr>
      <w:rPr>
        <w:rFonts w:hint="default"/>
      </w:rPr>
    </w:lvl>
    <w:lvl w:ilvl="2" w:tplc="3398AE20">
      <w:start w:val="1"/>
      <w:numFmt w:val="bullet"/>
      <w:lvlText w:val="•"/>
      <w:lvlJc w:val="left"/>
      <w:pPr>
        <w:ind w:left="1747" w:hanging="360"/>
      </w:pPr>
      <w:rPr>
        <w:rFonts w:hint="default"/>
      </w:rPr>
    </w:lvl>
    <w:lvl w:ilvl="3" w:tplc="989AD8EE">
      <w:start w:val="1"/>
      <w:numFmt w:val="bullet"/>
      <w:lvlText w:val="•"/>
      <w:lvlJc w:val="left"/>
      <w:pPr>
        <w:ind w:left="2079" w:hanging="360"/>
      </w:pPr>
      <w:rPr>
        <w:rFonts w:hint="default"/>
      </w:rPr>
    </w:lvl>
    <w:lvl w:ilvl="4" w:tplc="C72212C8">
      <w:start w:val="1"/>
      <w:numFmt w:val="bullet"/>
      <w:lvlText w:val="•"/>
      <w:lvlJc w:val="left"/>
      <w:pPr>
        <w:ind w:left="2410" w:hanging="360"/>
      </w:pPr>
      <w:rPr>
        <w:rFonts w:hint="default"/>
      </w:rPr>
    </w:lvl>
    <w:lvl w:ilvl="5" w:tplc="F20A1BC8">
      <w:start w:val="1"/>
      <w:numFmt w:val="bullet"/>
      <w:lvlText w:val="•"/>
      <w:lvlJc w:val="left"/>
      <w:pPr>
        <w:ind w:left="2741" w:hanging="360"/>
      </w:pPr>
      <w:rPr>
        <w:rFonts w:hint="default"/>
      </w:rPr>
    </w:lvl>
    <w:lvl w:ilvl="6" w:tplc="2042CBFA">
      <w:start w:val="1"/>
      <w:numFmt w:val="bullet"/>
      <w:lvlText w:val="•"/>
      <w:lvlJc w:val="left"/>
      <w:pPr>
        <w:ind w:left="3073" w:hanging="360"/>
      </w:pPr>
      <w:rPr>
        <w:rFonts w:hint="default"/>
      </w:rPr>
    </w:lvl>
    <w:lvl w:ilvl="7" w:tplc="DC4ABBC2">
      <w:start w:val="1"/>
      <w:numFmt w:val="bullet"/>
      <w:lvlText w:val="•"/>
      <w:lvlJc w:val="left"/>
      <w:pPr>
        <w:ind w:left="3404" w:hanging="360"/>
      </w:pPr>
      <w:rPr>
        <w:rFonts w:hint="default"/>
      </w:rPr>
    </w:lvl>
    <w:lvl w:ilvl="8" w:tplc="B87CE85E">
      <w:start w:val="1"/>
      <w:numFmt w:val="bullet"/>
      <w:lvlText w:val="•"/>
      <w:lvlJc w:val="left"/>
      <w:pPr>
        <w:ind w:left="3736" w:hanging="360"/>
      </w:pPr>
      <w:rPr>
        <w:rFonts w:hint="default"/>
      </w:rPr>
    </w:lvl>
  </w:abstractNum>
  <w:abstractNum w:abstractNumId="28" w15:restartNumberingAfterBreak="0">
    <w:nsid w:val="134C7F8E"/>
    <w:multiLevelType w:val="hybridMultilevel"/>
    <w:tmpl w:val="6F94157E"/>
    <w:lvl w:ilvl="0" w:tplc="E378273A">
      <w:start w:val="1"/>
      <w:numFmt w:val="bullet"/>
      <w:lvlText w:val=""/>
      <w:lvlJc w:val="left"/>
      <w:pPr>
        <w:ind w:left="770" w:hanging="344"/>
      </w:pPr>
      <w:rPr>
        <w:rFonts w:ascii="Wingdings" w:eastAsia="Wingdings" w:hAnsi="Wingdings" w:hint="default"/>
        <w:sz w:val="18"/>
        <w:szCs w:val="18"/>
      </w:rPr>
    </w:lvl>
    <w:lvl w:ilvl="1" w:tplc="39AE24FE">
      <w:start w:val="1"/>
      <w:numFmt w:val="bullet"/>
      <w:lvlText w:val="•"/>
      <w:lvlJc w:val="left"/>
      <w:pPr>
        <w:ind w:left="1155" w:hanging="344"/>
      </w:pPr>
      <w:rPr>
        <w:rFonts w:hint="default"/>
      </w:rPr>
    </w:lvl>
    <w:lvl w:ilvl="2" w:tplc="9E383E7E">
      <w:start w:val="1"/>
      <w:numFmt w:val="bullet"/>
      <w:lvlText w:val="•"/>
      <w:lvlJc w:val="left"/>
      <w:pPr>
        <w:ind w:left="1540" w:hanging="344"/>
      </w:pPr>
      <w:rPr>
        <w:rFonts w:hint="default"/>
      </w:rPr>
    </w:lvl>
    <w:lvl w:ilvl="3" w:tplc="E4BC861A">
      <w:start w:val="1"/>
      <w:numFmt w:val="bullet"/>
      <w:lvlText w:val="•"/>
      <w:lvlJc w:val="left"/>
      <w:pPr>
        <w:ind w:left="1925" w:hanging="344"/>
      </w:pPr>
      <w:rPr>
        <w:rFonts w:hint="default"/>
      </w:rPr>
    </w:lvl>
    <w:lvl w:ilvl="4" w:tplc="19820660">
      <w:start w:val="1"/>
      <w:numFmt w:val="bullet"/>
      <w:lvlText w:val="•"/>
      <w:lvlJc w:val="left"/>
      <w:pPr>
        <w:ind w:left="2310" w:hanging="344"/>
      </w:pPr>
      <w:rPr>
        <w:rFonts w:hint="default"/>
      </w:rPr>
    </w:lvl>
    <w:lvl w:ilvl="5" w:tplc="E29649B8">
      <w:start w:val="1"/>
      <w:numFmt w:val="bullet"/>
      <w:lvlText w:val="•"/>
      <w:lvlJc w:val="left"/>
      <w:pPr>
        <w:ind w:left="2695" w:hanging="344"/>
      </w:pPr>
      <w:rPr>
        <w:rFonts w:hint="default"/>
      </w:rPr>
    </w:lvl>
    <w:lvl w:ilvl="6" w:tplc="7ADE39C4">
      <w:start w:val="1"/>
      <w:numFmt w:val="bullet"/>
      <w:lvlText w:val="•"/>
      <w:lvlJc w:val="left"/>
      <w:pPr>
        <w:ind w:left="3080" w:hanging="344"/>
      </w:pPr>
      <w:rPr>
        <w:rFonts w:hint="default"/>
      </w:rPr>
    </w:lvl>
    <w:lvl w:ilvl="7" w:tplc="7F0A0016">
      <w:start w:val="1"/>
      <w:numFmt w:val="bullet"/>
      <w:lvlText w:val="•"/>
      <w:lvlJc w:val="left"/>
      <w:pPr>
        <w:ind w:left="3465" w:hanging="344"/>
      </w:pPr>
      <w:rPr>
        <w:rFonts w:hint="default"/>
      </w:rPr>
    </w:lvl>
    <w:lvl w:ilvl="8" w:tplc="82CC592C">
      <w:start w:val="1"/>
      <w:numFmt w:val="bullet"/>
      <w:lvlText w:val="•"/>
      <w:lvlJc w:val="left"/>
      <w:pPr>
        <w:ind w:left="3850" w:hanging="344"/>
      </w:pPr>
      <w:rPr>
        <w:rFonts w:hint="default"/>
      </w:rPr>
    </w:lvl>
  </w:abstractNum>
  <w:abstractNum w:abstractNumId="29" w15:restartNumberingAfterBreak="0">
    <w:nsid w:val="13A8498F"/>
    <w:multiLevelType w:val="hybridMultilevel"/>
    <w:tmpl w:val="6DA27452"/>
    <w:lvl w:ilvl="0" w:tplc="125A7C82">
      <w:start w:val="1"/>
      <w:numFmt w:val="bullet"/>
      <w:lvlText w:val=""/>
      <w:lvlJc w:val="left"/>
      <w:pPr>
        <w:ind w:left="590" w:hanging="360"/>
      </w:pPr>
      <w:rPr>
        <w:rFonts w:ascii="Wingdings" w:eastAsia="Wingdings" w:hAnsi="Wingdings" w:hint="default"/>
        <w:sz w:val="18"/>
        <w:szCs w:val="18"/>
      </w:rPr>
    </w:lvl>
    <w:lvl w:ilvl="1" w:tplc="06BCA140">
      <w:start w:val="1"/>
      <w:numFmt w:val="bullet"/>
      <w:lvlText w:val="•"/>
      <w:lvlJc w:val="left"/>
      <w:pPr>
        <w:ind w:left="1002" w:hanging="360"/>
      </w:pPr>
      <w:rPr>
        <w:rFonts w:hint="default"/>
      </w:rPr>
    </w:lvl>
    <w:lvl w:ilvl="2" w:tplc="A31610EA">
      <w:start w:val="1"/>
      <w:numFmt w:val="bullet"/>
      <w:lvlText w:val="•"/>
      <w:lvlJc w:val="left"/>
      <w:pPr>
        <w:ind w:left="1415" w:hanging="360"/>
      </w:pPr>
      <w:rPr>
        <w:rFonts w:hint="default"/>
      </w:rPr>
    </w:lvl>
    <w:lvl w:ilvl="3" w:tplc="5CBA9F14">
      <w:start w:val="1"/>
      <w:numFmt w:val="bullet"/>
      <w:lvlText w:val="•"/>
      <w:lvlJc w:val="left"/>
      <w:pPr>
        <w:ind w:left="1828" w:hanging="360"/>
      </w:pPr>
      <w:rPr>
        <w:rFonts w:hint="default"/>
      </w:rPr>
    </w:lvl>
    <w:lvl w:ilvl="4" w:tplc="6A0E3D46">
      <w:start w:val="1"/>
      <w:numFmt w:val="bullet"/>
      <w:lvlText w:val="•"/>
      <w:lvlJc w:val="left"/>
      <w:pPr>
        <w:ind w:left="2240" w:hanging="360"/>
      </w:pPr>
      <w:rPr>
        <w:rFonts w:hint="default"/>
      </w:rPr>
    </w:lvl>
    <w:lvl w:ilvl="5" w:tplc="32A655EA">
      <w:start w:val="1"/>
      <w:numFmt w:val="bullet"/>
      <w:lvlText w:val="•"/>
      <w:lvlJc w:val="left"/>
      <w:pPr>
        <w:ind w:left="2653" w:hanging="360"/>
      </w:pPr>
      <w:rPr>
        <w:rFonts w:hint="default"/>
      </w:rPr>
    </w:lvl>
    <w:lvl w:ilvl="6" w:tplc="69E61CE6">
      <w:start w:val="1"/>
      <w:numFmt w:val="bullet"/>
      <w:lvlText w:val="•"/>
      <w:lvlJc w:val="left"/>
      <w:pPr>
        <w:ind w:left="3066" w:hanging="360"/>
      </w:pPr>
      <w:rPr>
        <w:rFonts w:hint="default"/>
      </w:rPr>
    </w:lvl>
    <w:lvl w:ilvl="7" w:tplc="FD06999E">
      <w:start w:val="1"/>
      <w:numFmt w:val="bullet"/>
      <w:lvlText w:val="•"/>
      <w:lvlJc w:val="left"/>
      <w:pPr>
        <w:ind w:left="3479" w:hanging="360"/>
      </w:pPr>
      <w:rPr>
        <w:rFonts w:hint="default"/>
      </w:rPr>
    </w:lvl>
    <w:lvl w:ilvl="8" w:tplc="F0F217C2">
      <w:start w:val="1"/>
      <w:numFmt w:val="bullet"/>
      <w:lvlText w:val="•"/>
      <w:lvlJc w:val="left"/>
      <w:pPr>
        <w:ind w:left="3891" w:hanging="360"/>
      </w:pPr>
      <w:rPr>
        <w:rFonts w:hint="default"/>
      </w:rPr>
    </w:lvl>
  </w:abstractNum>
  <w:abstractNum w:abstractNumId="30" w15:restartNumberingAfterBreak="0">
    <w:nsid w:val="13E85E51"/>
    <w:multiLevelType w:val="hybridMultilevel"/>
    <w:tmpl w:val="19787210"/>
    <w:lvl w:ilvl="0" w:tplc="54E42EAA">
      <w:start w:val="1"/>
      <w:numFmt w:val="bullet"/>
      <w:lvlText w:val=""/>
      <w:lvlJc w:val="left"/>
      <w:pPr>
        <w:ind w:left="590" w:hanging="360"/>
      </w:pPr>
      <w:rPr>
        <w:rFonts w:ascii="Wingdings" w:eastAsia="Wingdings" w:hAnsi="Wingdings" w:hint="default"/>
        <w:sz w:val="18"/>
        <w:szCs w:val="18"/>
      </w:rPr>
    </w:lvl>
    <w:lvl w:ilvl="1" w:tplc="BB94CED0">
      <w:start w:val="1"/>
      <w:numFmt w:val="bullet"/>
      <w:lvlText w:val="•"/>
      <w:lvlJc w:val="left"/>
      <w:pPr>
        <w:ind w:left="1002" w:hanging="360"/>
      </w:pPr>
      <w:rPr>
        <w:rFonts w:hint="default"/>
      </w:rPr>
    </w:lvl>
    <w:lvl w:ilvl="2" w:tplc="94063FC0">
      <w:start w:val="1"/>
      <w:numFmt w:val="bullet"/>
      <w:lvlText w:val="•"/>
      <w:lvlJc w:val="left"/>
      <w:pPr>
        <w:ind w:left="1415" w:hanging="360"/>
      </w:pPr>
      <w:rPr>
        <w:rFonts w:hint="default"/>
      </w:rPr>
    </w:lvl>
    <w:lvl w:ilvl="3" w:tplc="051A1030">
      <w:start w:val="1"/>
      <w:numFmt w:val="bullet"/>
      <w:lvlText w:val="•"/>
      <w:lvlJc w:val="left"/>
      <w:pPr>
        <w:ind w:left="1828" w:hanging="360"/>
      </w:pPr>
      <w:rPr>
        <w:rFonts w:hint="default"/>
      </w:rPr>
    </w:lvl>
    <w:lvl w:ilvl="4" w:tplc="77D24D34">
      <w:start w:val="1"/>
      <w:numFmt w:val="bullet"/>
      <w:lvlText w:val="•"/>
      <w:lvlJc w:val="left"/>
      <w:pPr>
        <w:ind w:left="2240" w:hanging="360"/>
      </w:pPr>
      <w:rPr>
        <w:rFonts w:hint="default"/>
      </w:rPr>
    </w:lvl>
    <w:lvl w:ilvl="5" w:tplc="576A1A12">
      <w:start w:val="1"/>
      <w:numFmt w:val="bullet"/>
      <w:lvlText w:val="•"/>
      <w:lvlJc w:val="left"/>
      <w:pPr>
        <w:ind w:left="2653" w:hanging="360"/>
      </w:pPr>
      <w:rPr>
        <w:rFonts w:hint="default"/>
      </w:rPr>
    </w:lvl>
    <w:lvl w:ilvl="6" w:tplc="7F880F3A">
      <w:start w:val="1"/>
      <w:numFmt w:val="bullet"/>
      <w:lvlText w:val="•"/>
      <w:lvlJc w:val="left"/>
      <w:pPr>
        <w:ind w:left="3066" w:hanging="360"/>
      </w:pPr>
      <w:rPr>
        <w:rFonts w:hint="default"/>
      </w:rPr>
    </w:lvl>
    <w:lvl w:ilvl="7" w:tplc="A1AE0488">
      <w:start w:val="1"/>
      <w:numFmt w:val="bullet"/>
      <w:lvlText w:val="•"/>
      <w:lvlJc w:val="left"/>
      <w:pPr>
        <w:ind w:left="3479" w:hanging="360"/>
      </w:pPr>
      <w:rPr>
        <w:rFonts w:hint="default"/>
      </w:rPr>
    </w:lvl>
    <w:lvl w:ilvl="8" w:tplc="22C2C9F0">
      <w:start w:val="1"/>
      <w:numFmt w:val="bullet"/>
      <w:lvlText w:val="•"/>
      <w:lvlJc w:val="left"/>
      <w:pPr>
        <w:ind w:left="3891" w:hanging="360"/>
      </w:pPr>
      <w:rPr>
        <w:rFonts w:hint="default"/>
      </w:rPr>
    </w:lvl>
  </w:abstractNum>
  <w:abstractNum w:abstractNumId="31" w15:restartNumberingAfterBreak="0">
    <w:nsid w:val="1621163E"/>
    <w:multiLevelType w:val="hybridMultilevel"/>
    <w:tmpl w:val="1CF2F4E4"/>
    <w:lvl w:ilvl="0" w:tplc="1C8C8622">
      <w:start w:val="1"/>
      <w:numFmt w:val="decimal"/>
      <w:lvlText w:val="%1."/>
      <w:lvlJc w:val="left"/>
      <w:pPr>
        <w:ind w:left="500" w:hanging="360"/>
      </w:pPr>
      <w:rPr>
        <w:rFonts w:hint="default"/>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32" w15:restartNumberingAfterBreak="0">
    <w:nsid w:val="16E506CC"/>
    <w:multiLevelType w:val="hybridMultilevel"/>
    <w:tmpl w:val="CE1EEEDA"/>
    <w:lvl w:ilvl="0" w:tplc="E5F800FC">
      <w:start w:val="1"/>
      <w:numFmt w:val="bullet"/>
      <w:lvlText w:val=""/>
      <w:lvlJc w:val="left"/>
      <w:pPr>
        <w:ind w:left="1101" w:hanging="360"/>
      </w:pPr>
      <w:rPr>
        <w:rFonts w:ascii="Wingdings" w:eastAsia="Wingdings" w:hAnsi="Wingdings" w:hint="default"/>
        <w:w w:val="98"/>
        <w:sz w:val="20"/>
        <w:szCs w:val="20"/>
      </w:rPr>
    </w:lvl>
    <w:lvl w:ilvl="1" w:tplc="276A956E">
      <w:start w:val="1"/>
      <w:numFmt w:val="bullet"/>
      <w:lvlText w:val="•"/>
      <w:lvlJc w:val="left"/>
      <w:pPr>
        <w:ind w:left="1454" w:hanging="360"/>
      </w:pPr>
      <w:rPr>
        <w:rFonts w:hint="default"/>
      </w:rPr>
    </w:lvl>
    <w:lvl w:ilvl="2" w:tplc="2AA668CA">
      <w:start w:val="1"/>
      <w:numFmt w:val="bullet"/>
      <w:lvlText w:val="•"/>
      <w:lvlJc w:val="left"/>
      <w:pPr>
        <w:ind w:left="1807" w:hanging="360"/>
      </w:pPr>
      <w:rPr>
        <w:rFonts w:hint="default"/>
      </w:rPr>
    </w:lvl>
    <w:lvl w:ilvl="3" w:tplc="63F884D4">
      <w:start w:val="1"/>
      <w:numFmt w:val="bullet"/>
      <w:lvlText w:val="•"/>
      <w:lvlJc w:val="left"/>
      <w:pPr>
        <w:ind w:left="2161" w:hanging="360"/>
      </w:pPr>
      <w:rPr>
        <w:rFonts w:hint="default"/>
      </w:rPr>
    </w:lvl>
    <w:lvl w:ilvl="4" w:tplc="472A96A8">
      <w:start w:val="1"/>
      <w:numFmt w:val="bullet"/>
      <w:lvlText w:val="•"/>
      <w:lvlJc w:val="left"/>
      <w:pPr>
        <w:ind w:left="2514" w:hanging="360"/>
      </w:pPr>
      <w:rPr>
        <w:rFonts w:hint="default"/>
      </w:rPr>
    </w:lvl>
    <w:lvl w:ilvl="5" w:tplc="2BE080A2">
      <w:start w:val="1"/>
      <w:numFmt w:val="bullet"/>
      <w:lvlText w:val="•"/>
      <w:lvlJc w:val="left"/>
      <w:pPr>
        <w:ind w:left="2867" w:hanging="360"/>
      </w:pPr>
      <w:rPr>
        <w:rFonts w:hint="default"/>
      </w:rPr>
    </w:lvl>
    <w:lvl w:ilvl="6" w:tplc="57421AA6">
      <w:start w:val="1"/>
      <w:numFmt w:val="bullet"/>
      <w:lvlText w:val="•"/>
      <w:lvlJc w:val="left"/>
      <w:pPr>
        <w:ind w:left="3220" w:hanging="360"/>
      </w:pPr>
      <w:rPr>
        <w:rFonts w:hint="default"/>
      </w:rPr>
    </w:lvl>
    <w:lvl w:ilvl="7" w:tplc="D8CEEDE8">
      <w:start w:val="1"/>
      <w:numFmt w:val="bullet"/>
      <w:lvlText w:val="•"/>
      <w:lvlJc w:val="left"/>
      <w:pPr>
        <w:ind w:left="3573" w:hanging="360"/>
      </w:pPr>
      <w:rPr>
        <w:rFonts w:hint="default"/>
      </w:rPr>
    </w:lvl>
    <w:lvl w:ilvl="8" w:tplc="83AA8C86">
      <w:start w:val="1"/>
      <w:numFmt w:val="bullet"/>
      <w:lvlText w:val="•"/>
      <w:lvlJc w:val="left"/>
      <w:pPr>
        <w:ind w:left="3927" w:hanging="360"/>
      </w:pPr>
      <w:rPr>
        <w:rFonts w:hint="default"/>
      </w:rPr>
    </w:lvl>
  </w:abstractNum>
  <w:abstractNum w:abstractNumId="33" w15:restartNumberingAfterBreak="0">
    <w:nsid w:val="177C2C53"/>
    <w:multiLevelType w:val="hybridMultilevel"/>
    <w:tmpl w:val="70F8330E"/>
    <w:lvl w:ilvl="0" w:tplc="3014BE44">
      <w:start w:val="1"/>
      <w:numFmt w:val="bullet"/>
      <w:lvlText w:val=""/>
      <w:lvlJc w:val="left"/>
      <w:pPr>
        <w:ind w:left="590" w:hanging="360"/>
      </w:pPr>
      <w:rPr>
        <w:rFonts w:ascii="Wingdings" w:eastAsia="Wingdings" w:hAnsi="Wingdings" w:hint="default"/>
        <w:sz w:val="18"/>
        <w:szCs w:val="18"/>
      </w:rPr>
    </w:lvl>
    <w:lvl w:ilvl="1" w:tplc="B9904D34">
      <w:start w:val="1"/>
      <w:numFmt w:val="bullet"/>
      <w:lvlText w:val="•"/>
      <w:lvlJc w:val="left"/>
      <w:pPr>
        <w:ind w:left="1002" w:hanging="360"/>
      </w:pPr>
      <w:rPr>
        <w:rFonts w:hint="default"/>
      </w:rPr>
    </w:lvl>
    <w:lvl w:ilvl="2" w:tplc="438E15B6">
      <w:start w:val="1"/>
      <w:numFmt w:val="bullet"/>
      <w:lvlText w:val="•"/>
      <w:lvlJc w:val="left"/>
      <w:pPr>
        <w:ind w:left="1415" w:hanging="360"/>
      </w:pPr>
      <w:rPr>
        <w:rFonts w:hint="default"/>
      </w:rPr>
    </w:lvl>
    <w:lvl w:ilvl="3" w:tplc="646C0074">
      <w:start w:val="1"/>
      <w:numFmt w:val="bullet"/>
      <w:lvlText w:val="•"/>
      <w:lvlJc w:val="left"/>
      <w:pPr>
        <w:ind w:left="1828" w:hanging="360"/>
      </w:pPr>
      <w:rPr>
        <w:rFonts w:hint="default"/>
      </w:rPr>
    </w:lvl>
    <w:lvl w:ilvl="4" w:tplc="D4F8E1B8">
      <w:start w:val="1"/>
      <w:numFmt w:val="bullet"/>
      <w:lvlText w:val="•"/>
      <w:lvlJc w:val="left"/>
      <w:pPr>
        <w:ind w:left="2240" w:hanging="360"/>
      </w:pPr>
      <w:rPr>
        <w:rFonts w:hint="default"/>
      </w:rPr>
    </w:lvl>
    <w:lvl w:ilvl="5" w:tplc="15FA867A">
      <w:start w:val="1"/>
      <w:numFmt w:val="bullet"/>
      <w:lvlText w:val="•"/>
      <w:lvlJc w:val="left"/>
      <w:pPr>
        <w:ind w:left="2653" w:hanging="360"/>
      </w:pPr>
      <w:rPr>
        <w:rFonts w:hint="default"/>
      </w:rPr>
    </w:lvl>
    <w:lvl w:ilvl="6" w:tplc="70CA7F78">
      <w:start w:val="1"/>
      <w:numFmt w:val="bullet"/>
      <w:lvlText w:val="•"/>
      <w:lvlJc w:val="left"/>
      <w:pPr>
        <w:ind w:left="3066" w:hanging="360"/>
      </w:pPr>
      <w:rPr>
        <w:rFonts w:hint="default"/>
      </w:rPr>
    </w:lvl>
    <w:lvl w:ilvl="7" w:tplc="8798699C">
      <w:start w:val="1"/>
      <w:numFmt w:val="bullet"/>
      <w:lvlText w:val="•"/>
      <w:lvlJc w:val="left"/>
      <w:pPr>
        <w:ind w:left="3478" w:hanging="360"/>
      </w:pPr>
      <w:rPr>
        <w:rFonts w:hint="default"/>
      </w:rPr>
    </w:lvl>
    <w:lvl w:ilvl="8" w:tplc="DD8249AC">
      <w:start w:val="1"/>
      <w:numFmt w:val="bullet"/>
      <w:lvlText w:val="•"/>
      <w:lvlJc w:val="left"/>
      <w:pPr>
        <w:ind w:left="3891" w:hanging="360"/>
      </w:pPr>
      <w:rPr>
        <w:rFonts w:hint="default"/>
      </w:rPr>
    </w:lvl>
  </w:abstractNum>
  <w:abstractNum w:abstractNumId="34" w15:restartNumberingAfterBreak="0">
    <w:nsid w:val="1AAF6033"/>
    <w:multiLevelType w:val="hybridMultilevel"/>
    <w:tmpl w:val="BE1A7164"/>
    <w:lvl w:ilvl="0" w:tplc="6EE6F034">
      <w:start w:val="1"/>
      <w:numFmt w:val="bullet"/>
      <w:lvlText w:val=""/>
      <w:lvlJc w:val="left"/>
      <w:pPr>
        <w:ind w:left="824" w:hanging="360"/>
      </w:pPr>
      <w:rPr>
        <w:rFonts w:ascii="Wingdings" w:eastAsia="Wingdings" w:hAnsi="Wingdings" w:hint="default"/>
        <w:w w:val="98"/>
        <w:sz w:val="20"/>
        <w:szCs w:val="20"/>
      </w:rPr>
    </w:lvl>
    <w:lvl w:ilvl="1" w:tplc="7D304170">
      <w:start w:val="1"/>
      <w:numFmt w:val="bullet"/>
      <w:lvlText w:val="•"/>
      <w:lvlJc w:val="left"/>
      <w:pPr>
        <w:ind w:left="1063" w:hanging="360"/>
      </w:pPr>
      <w:rPr>
        <w:rFonts w:hint="default"/>
      </w:rPr>
    </w:lvl>
    <w:lvl w:ilvl="2" w:tplc="BDA0256E">
      <w:start w:val="1"/>
      <w:numFmt w:val="bullet"/>
      <w:lvlText w:val="•"/>
      <w:lvlJc w:val="left"/>
      <w:pPr>
        <w:ind w:left="1303" w:hanging="360"/>
      </w:pPr>
      <w:rPr>
        <w:rFonts w:hint="default"/>
      </w:rPr>
    </w:lvl>
    <w:lvl w:ilvl="3" w:tplc="5BAA1D50">
      <w:start w:val="1"/>
      <w:numFmt w:val="bullet"/>
      <w:lvlText w:val="•"/>
      <w:lvlJc w:val="left"/>
      <w:pPr>
        <w:ind w:left="1543" w:hanging="360"/>
      </w:pPr>
      <w:rPr>
        <w:rFonts w:hint="default"/>
      </w:rPr>
    </w:lvl>
    <w:lvl w:ilvl="4" w:tplc="E496F188">
      <w:start w:val="1"/>
      <w:numFmt w:val="bullet"/>
      <w:lvlText w:val="•"/>
      <w:lvlJc w:val="left"/>
      <w:pPr>
        <w:ind w:left="1783" w:hanging="360"/>
      </w:pPr>
      <w:rPr>
        <w:rFonts w:hint="default"/>
      </w:rPr>
    </w:lvl>
    <w:lvl w:ilvl="5" w:tplc="969C8932">
      <w:start w:val="1"/>
      <w:numFmt w:val="bullet"/>
      <w:lvlText w:val="•"/>
      <w:lvlJc w:val="left"/>
      <w:pPr>
        <w:ind w:left="2022" w:hanging="360"/>
      </w:pPr>
      <w:rPr>
        <w:rFonts w:hint="default"/>
      </w:rPr>
    </w:lvl>
    <w:lvl w:ilvl="6" w:tplc="CC4E85D0">
      <w:start w:val="1"/>
      <w:numFmt w:val="bullet"/>
      <w:lvlText w:val="•"/>
      <w:lvlJc w:val="left"/>
      <w:pPr>
        <w:ind w:left="2262" w:hanging="360"/>
      </w:pPr>
      <w:rPr>
        <w:rFonts w:hint="default"/>
      </w:rPr>
    </w:lvl>
    <w:lvl w:ilvl="7" w:tplc="203CEBBC">
      <w:start w:val="1"/>
      <w:numFmt w:val="bullet"/>
      <w:lvlText w:val="•"/>
      <w:lvlJc w:val="left"/>
      <w:pPr>
        <w:ind w:left="2502" w:hanging="360"/>
      </w:pPr>
      <w:rPr>
        <w:rFonts w:hint="default"/>
      </w:rPr>
    </w:lvl>
    <w:lvl w:ilvl="8" w:tplc="171C0A14">
      <w:start w:val="1"/>
      <w:numFmt w:val="bullet"/>
      <w:lvlText w:val="•"/>
      <w:lvlJc w:val="left"/>
      <w:pPr>
        <w:ind w:left="2742" w:hanging="360"/>
      </w:pPr>
      <w:rPr>
        <w:rFonts w:hint="default"/>
      </w:rPr>
    </w:lvl>
  </w:abstractNum>
  <w:abstractNum w:abstractNumId="35" w15:restartNumberingAfterBreak="0">
    <w:nsid w:val="1B665E31"/>
    <w:multiLevelType w:val="hybridMultilevel"/>
    <w:tmpl w:val="A460A442"/>
    <w:lvl w:ilvl="0" w:tplc="DF94B3CA">
      <w:start w:val="1"/>
      <w:numFmt w:val="bullet"/>
      <w:lvlText w:val=""/>
      <w:lvlJc w:val="left"/>
      <w:pPr>
        <w:ind w:left="1095" w:hanging="360"/>
      </w:pPr>
      <w:rPr>
        <w:rFonts w:ascii="Wingdings" w:eastAsia="Wingdings" w:hAnsi="Wingdings" w:hint="default"/>
        <w:w w:val="98"/>
        <w:sz w:val="20"/>
        <w:szCs w:val="20"/>
      </w:rPr>
    </w:lvl>
    <w:lvl w:ilvl="1" w:tplc="FD4E3EB2">
      <w:start w:val="1"/>
      <w:numFmt w:val="bullet"/>
      <w:lvlText w:val="•"/>
      <w:lvlJc w:val="left"/>
      <w:pPr>
        <w:ind w:left="1443" w:hanging="360"/>
      </w:pPr>
      <w:rPr>
        <w:rFonts w:hint="default"/>
      </w:rPr>
    </w:lvl>
    <w:lvl w:ilvl="2" w:tplc="B4883F56">
      <w:start w:val="1"/>
      <w:numFmt w:val="bullet"/>
      <w:lvlText w:val="•"/>
      <w:lvlJc w:val="left"/>
      <w:pPr>
        <w:ind w:left="1790" w:hanging="360"/>
      </w:pPr>
      <w:rPr>
        <w:rFonts w:hint="default"/>
      </w:rPr>
    </w:lvl>
    <w:lvl w:ilvl="3" w:tplc="19D681E6">
      <w:start w:val="1"/>
      <w:numFmt w:val="bullet"/>
      <w:lvlText w:val="•"/>
      <w:lvlJc w:val="left"/>
      <w:pPr>
        <w:ind w:left="2137" w:hanging="360"/>
      </w:pPr>
      <w:rPr>
        <w:rFonts w:hint="default"/>
      </w:rPr>
    </w:lvl>
    <w:lvl w:ilvl="4" w:tplc="CF766814">
      <w:start w:val="1"/>
      <w:numFmt w:val="bullet"/>
      <w:lvlText w:val="•"/>
      <w:lvlJc w:val="left"/>
      <w:pPr>
        <w:ind w:left="2484" w:hanging="360"/>
      </w:pPr>
      <w:rPr>
        <w:rFonts w:hint="default"/>
      </w:rPr>
    </w:lvl>
    <w:lvl w:ilvl="5" w:tplc="216C8E1E">
      <w:start w:val="1"/>
      <w:numFmt w:val="bullet"/>
      <w:lvlText w:val="•"/>
      <w:lvlJc w:val="left"/>
      <w:pPr>
        <w:ind w:left="2832" w:hanging="360"/>
      </w:pPr>
      <w:rPr>
        <w:rFonts w:hint="default"/>
      </w:rPr>
    </w:lvl>
    <w:lvl w:ilvl="6" w:tplc="B720F5C2">
      <w:start w:val="1"/>
      <w:numFmt w:val="bullet"/>
      <w:lvlText w:val="•"/>
      <w:lvlJc w:val="left"/>
      <w:pPr>
        <w:ind w:left="3179" w:hanging="360"/>
      </w:pPr>
      <w:rPr>
        <w:rFonts w:hint="default"/>
      </w:rPr>
    </w:lvl>
    <w:lvl w:ilvl="7" w:tplc="9F1C86E4">
      <w:start w:val="1"/>
      <w:numFmt w:val="bullet"/>
      <w:lvlText w:val="•"/>
      <w:lvlJc w:val="left"/>
      <w:pPr>
        <w:ind w:left="3526" w:hanging="360"/>
      </w:pPr>
      <w:rPr>
        <w:rFonts w:hint="default"/>
      </w:rPr>
    </w:lvl>
    <w:lvl w:ilvl="8" w:tplc="63BA695C">
      <w:start w:val="1"/>
      <w:numFmt w:val="bullet"/>
      <w:lvlText w:val="•"/>
      <w:lvlJc w:val="left"/>
      <w:pPr>
        <w:ind w:left="3874" w:hanging="360"/>
      </w:pPr>
      <w:rPr>
        <w:rFonts w:hint="default"/>
      </w:rPr>
    </w:lvl>
  </w:abstractNum>
  <w:abstractNum w:abstractNumId="36" w15:restartNumberingAfterBreak="0">
    <w:nsid w:val="1B954A65"/>
    <w:multiLevelType w:val="hybridMultilevel"/>
    <w:tmpl w:val="9D880E94"/>
    <w:lvl w:ilvl="0" w:tplc="BB76444C">
      <w:start w:val="1"/>
      <w:numFmt w:val="bullet"/>
      <w:lvlText w:val=""/>
      <w:lvlJc w:val="left"/>
      <w:pPr>
        <w:ind w:left="590" w:hanging="360"/>
      </w:pPr>
      <w:rPr>
        <w:rFonts w:ascii="Wingdings" w:eastAsia="Wingdings" w:hAnsi="Wingdings" w:hint="default"/>
        <w:sz w:val="18"/>
        <w:szCs w:val="18"/>
      </w:rPr>
    </w:lvl>
    <w:lvl w:ilvl="1" w:tplc="7DFC9F58">
      <w:start w:val="1"/>
      <w:numFmt w:val="bullet"/>
      <w:lvlText w:val="•"/>
      <w:lvlJc w:val="left"/>
      <w:pPr>
        <w:ind w:left="1002" w:hanging="360"/>
      </w:pPr>
      <w:rPr>
        <w:rFonts w:hint="default"/>
      </w:rPr>
    </w:lvl>
    <w:lvl w:ilvl="2" w:tplc="7B560BD2">
      <w:start w:val="1"/>
      <w:numFmt w:val="bullet"/>
      <w:lvlText w:val="•"/>
      <w:lvlJc w:val="left"/>
      <w:pPr>
        <w:ind w:left="1415" w:hanging="360"/>
      </w:pPr>
      <w:rPr>
        <w:rFonts w:hint="default"/>
      </w:rPr>
    </w:lvl>
    <w:lvl w:ilvl="3" w:tplc="EFAEA850">
      <w:start w:val="1"/>
      <w:numFmt w:val="bullet"/>
      <w:lvlText w:val="•"/>
      <w:lvlJc w:val="left"/>
      <w:pPr>
        <w:ind w:left="1828" w:hanging="360"/>
      </w:pPr>
      <w:rPr>
        <w:rFonts w:hint="default"/>
      </w:rPr>
    </w:lvl>
    <w:lvl w:ilvl="4" w:tplc="B9380E0E">
      <w:start w:val="1"/>
      <w:numFmt w:val="bullet"/>
      <w:lvlText w:val="•"/>
      <w:lvlJc w:val="left"/>
      <w:pPr>
        <w:ind w:left="2240" w:hanging="360"/>
      </w:pPr>
      <w:rPr>
        <w:rFonts w:hint="default"/>
      </w:rPr>
    </w:lvl>
    <w:lvl w:ilvl="5" w:tplc="79E6D42A">
      <w:start w:val="1"/>
      <w:numFmt w:val="bullet"/>
      <w:lvlText w:val="•"/>
      <w:lvlJc w:val="left"/>
      <w:pPr>
        <w:ind w:left="2653" w:hanging="360"/>
      </w:pPr>
      <w:rPr>
        <w:rFonts w:hint="default"/>
      </w:rPr>
    </w:lvl>
    <w:lvl w:ilvl="6" w:tplc="02D4DE00">
      <w:start w:val="1"/>
      <w:numFmt w:val="bullet"/>
      <w:lvlText w:val="•"/>
      <w:lvlJc w:val="left"/>
      <w:pPr>
        <w:ind w:left="3066" w:hanging="360"/>
      </w:pPr>
      <w:rPr>
        <w:rFonts w:hint="default"/>
      </w:rPr>
    </w:lvl>
    <w:lvl w:ilvl="7" w:tplc="5F28E9F8">
      <w:start w:val="1"/>
      <w:numFmt w:val="bullet"/>
      <w:lvlText w:val="•"/>
      <w:lvlJc w:val="left"/>
      <w:pPr>
        <w:ind w:left="3479" w:hanging="360"/>
      </w:pPr>
      <w:rPr>
        <w:rFonts w:hint="default"/>
      </w:rPr>
    </w:lvl>
    <w:lvl w:ilvl="8" w:tplc="618CA378">
      <w:start w:val="1"/>
      <w:numFmt w:val="bullet"/>
      <w:lvlText w:val="•"/>
      <w:lvlJc w:val="left"/>
      <w:pPr>
        <w:ind w:left="3891" w:hanging="360"/>
      </w:pPr>
      <w:rPr>
        <w:rFonts w:hint="default"/>
      </w:rPr>
    </w:lvl>
  </w:abstractNum>
  <w:abstractNum w:abstractNumId="37" w15:restartNumberingAfterBreak="0">
    <w:nsid w:val="1D2D6DBD"/>
    <w:multiLevelType w:val="hybridMultilevel"/>
    <w:tmpl w:val="5672A8A4"/>
    <w:lvl w:ilvl="0" w:tplc="04441CBE">
      <w:start w:val="1"/>
      <w:numFmt w:val="bullet"/>
      <w:lvlText w:val=""/>
      <w:lvlJc w:val="left"/>
      <w:pPr>
        <w:ind w:left="850" w:hanging="360"/>
      </w:pPr>
      <w:rPr>
        <w:rFonts w:ascii="Wingdings" w:eastAsia="Wingdings" w:hAnsi="Wingdings" w:hint="default"/>
        <w:sz w:val="18"/>
        <w:szCs w:val="18"/>
      </w:rPr>
    </w:lvl>
    <w:lvl w:ilvl="1" w:tplc="0FAA4B8E">
      <w:start w:val="1"/>
      <w:numFmt w:val="bullet"/>
      <w:lvlText w:val="•"/>
      <w:lvlJc w:val="left"/>
      <w:pPr>
        <w:ind w:left="1200" w:hanging="360"/>
      </w:pPr>
      <w:rPr>
        <w:rFonts w:hint="default"/>
      </w:rPr>
    </w:lvl>
    <w:lvl w:ilvl="2" w:tplc="EA3A6FB6">
      <w:start w:val="1"/>
      <w:numFmt w:val="bullet"/>
      <w:lvlText w:val="•"/>
      <w:lvlJc w:val="left"/>
      <w:pPr>
        <w:ind w:left="1550" w:hanging="360"/>
      </w:pPr>
      <w:rPr>
        <w:rFonts w:hint="default"/>
      </w:rPr>
    </w:lvl>
    <w:lvl w:ilvl="3" w:tplc="097E87F4">
      <w:start w:val="1"/>
      <w:numFmt w:val="bullet"/>
      <w:lvlText w:val="•"/>
      <w:lvlJc w:val="left"/>
      <w:pPr>
        <w:ind w:left="1899" w:hanging="360"/>
      </w:pPr>
      <w:rPr>
        <w:rFonts w:hint="default"/>
      </w:rPr>
    </w:lvl>
    <w:lvl w:ilvl="4" w:tplc="2D64C7E0">
      <w:start w:val="1"/>
      <w:numFmt w:val="bullet"/>
      <w:lvlText w:val="•"/>
      <w:lvlJc w:val="left"/>
      <w:pPr>
        <w:ind w:left="2249" w:hanging="360"/>
      </w:pPr>
      <w:rPr>
        <w:rFonts w:hint="default"/>
      </w:rPr>
    </w:lvl>
    <w:lvl w:ilvl="5" w:tplc="670478B6">
      <w:start w:val="1"/>
      <w:numFmt w:val="bullet"/>
      <w:lvlText w:val="•"/>
      <w:lvlJc w:val="left"/>
      <w:pPr>
        <w:ind w:left="2599" w:hanging="360"/>
      </w:pPr>
      <w:rPr>
        <w:rFonts w:hint="default"/>
      </w:rPr>
    </w:lvl>
    <w:lvl w:ilvl="6" w:tplc="84EE1C2E">
      <w:start w:val="1"/>
      <w:numFmt w:val="bullet"/>
      <w:lvlText w:val="•"/>
      <w:lvlJc w:val="left"/>
      <w:pPr>
        <w:ind w:left="2949" w:hanging="360"/>
      </w:pPr>
      <w:rPr>
        <w:rFonts w:hint="default"/>
      </w:rPr>
    </w:lvl>
    <w:lvl w:ilvl="7" w:tplc="98B029DC">
      <w:start w:val="1"/>
      <w:numFmt w:val="bullet"/>
      <w:lvlText w:val="•"/>
      <w:lvlJc w:val="left"/>
      <w:pPr>
        <w:ind w:left="3298" w:hanging="360"/>
      </w:pPr>
      <w:rPr>
        <w:rFonts w:hint="default"/>
      </w:rPr>
    </w:lvl>
    <w:lvl w:ilvl="8" w:tplc="557CEEDE">
      <w:start w:val="1"/>
      <w:numFmt w:val="bullet"/>
      <w:lvlText w:val="•"/>
      <w:lvlJc w:val="left"/>
      <w:pPr>
        <w:ind w:left="3648" w:hanging="360"/>
      </w:pPr>
      <w:rPr>
        <w:rFonts w:hint="default"/>
      </w:rPr>
    </w:lvl>
  </w:abstractNum>
  <w:abstractNum w:abstractNumId="38" w15:restartNumberingAfterBreak="0">
    <w:nsid w:val="1D3D6C90"/>
    <w:multiLevelType w:val="hybridMultilevel"/>
    <w:tmpl w:val="3CFC0E88"/>
    <w:lvl w:ilvl="0" w:tplc="EA8A2D8C">
      <w:start w:val="1"/>
      <w:numFmt w:val="bullet"/>
      <w:lvlText w:val=""/>
      <w:lvlJc w:val="left"/>
      <w:pPr>
        <w:ind w:left="850" w:hanging="360"/>
      </w:pPr>
      <w:rPr>
        <w:rFonts w:ascii="Wingdings" w:eastAsia="Wingdings" w:hAnsi="Wingdings" w:hint="default"/>
        <w:sz w:val="18"/>
        <w:szCs w:val="18"/>
      </w:rPr>
    </w:lvl>
    <w:lvl w:ilvl="1" w:tplc="BC7424D6">
      <w:start w:val="1"/>
      <w:numFmt w:val="bullet"/>
      <w:lvlText w:val="•"/>
      <w:lvlJc w:val="left"/>
      <w:pPr>
        <w:ind w:left="1200" w:hanging="360"/>
      </w:pPr>
      <w:rPr>
        <w:rFonts w:hint="default"/>
      </w:rPr>
    </w:lvl>
    <w:lvl w:ilvl="2" w:tplc="995E33AE">
      <w:start w:val="1"/>
      <w:numFmt w:val="bullet"/>
      <w:lvlText w:val="•"/>
      <w:lvlJc w:val="left"/>
      <w:pPr>
        <w:ind w:left="1550" w:hanging="360"/>
      </w:pPr>
      <w:rPr>
        <w:rFonts w:hint="default"/>
      </w:rPr>
    </w:lvl>
    <w:lvl w:ilvl="3" w:tplc="20829AC2">
      <w:start w:val="1"/>
      <w:numFmt w:val="bullet"/>
      <w:lvlText w:val="•"/>
      <w:lvlJc w:val="left"/>
      <w:pPr>
        <w:ind w:left="1899" w:hanging="360"/>
      </w:pPr>
      <w:rPr>
        <w:rFonts w:hint="default"/>
      </w:rPr>
    </w:lvl>
    <w:lvl w:ilvl="4" w:tplc="7D3E51D2">
      <w:start w:val="1"/>
      <w:numFmt w:val="bullet"/>
      <w:lvlText w:val="•"/>
      <w:lvlJc w:val="left"/>
      <w:pPr>
        <w:ind w:left="2249" w:hanging="360"/>
      </w:pPr>
      <w:rPr>
        <w:rFonts w:hint="default"/>
      </w:rPr>
    </w:lvl>
    <w:lvl w:ilvl="5" w:tplc="364ED3AA">
      <w:start w:val="1"/>
      <w:numFmt w:val="bullet"/>
      <w:lvlText w:val="•"/>
      <w:lvlJc w:val="left"/>
      <w:pPr>
        <w:ind w:left="2599" w:hanging="360"/>
      </w:pPr>
      <w:rPr>
        <w:rFonts w:hint="default"/>
      </w:rPr>
    </w:lvl>
    <w:lvl w:ilvl="6" w:tplc="CBFABB4C">
      <w:start w:val="1"/>
      <w:numFmt w:val="bullet"/>
      <w:lvlText w:val="•"/>
      <w:lvlJc w:val="left"/>
      <w:pPr>
        <w:ind w:left="2949" w:hanging="360"/>
      </w:pPr>
      <w:rPr>
        <w:rFonts w:hint="default"/>
      </w:rPr>
    </w:lvl>
    <w:lvl w:ilvl="7" w:tplc="D02A5F74">
      <w:start w:val="1"/>
      <w:numFmt w:val="bullet"/>
      <w:lvlText w:val="•"/>
      <w:lvlJc w:val="left"/>
      <w:pPr>
        <w:ind w:left="3298" w:hanging="360"/>
      </w:pPr>
      <w:rPr>
        <w:rFonts w:hint="default"/>
      </w:rPr>
    </w:lvl>
    <w:lvl w:ilvl="8" w:tplc="73AE7F7C">
      <w:start w:val="1"/>
      <w:numFmt w:val="bullet"/>
      <w:lvlText w:val="•"/>
      <w:lvlJc w:val="left"/>
      <w:pPr>
        <w:ind w:left="3648" w:hanging="360"/>
      </w:pPr>
      <w:rPr>
        <w:rFonts w:hint="default"/>
      </w:rPr>
    </w:lvl>
  </w:abstractNum>
  <w:abstractNum w:abstractNumId="39" w15:restartNumberingAfterBreak="0">
    <w:nsid w:val="1DC0154B"/>
    <w:multiLevelType w:val="hybridMultilevel"/>
    <w:tmpl w:val="1F508958"/>
    <w:lvl w:ilvl="0" w:tplc="57E2F51A">
      <w:start w:val="1"/>
      <w:numFmt w:val="bullet"/>
      <w:lvlText w:val=""/>
      <w:lvlJc w:val="left"/>
      <w:pPr>
        <w:ind w:left="850" w:hanging="360"/>
      </w:pPr>
      <w:rPr>
        <w:rFonts w:ascii="Wingdings" w:eastAsia="Wingdings" w:hAnsi="Wingdings" w:hint="default"/>
        <w:sz w:val="18"/>
        <w:szCs w:val="18"/>
      </w:rPr>
    </w:lvl>
    <w:lvl w:ilvl="1" w:tplc="8E2EF9CC">
      <w:start w:val="1"/>
      <w:numFmt w:val="bullet"/>
      <w:lvlText w:val="•"/>
      <w:lvlJc w:val="left"/>
      <w:pPr>
        <w:ind w:left="1200" w:hanging="360"/>
      </w:pPr>
      <w:rPr>
        <w:rFonts w:hint="default"/>
      </w:rPr>
    </w:lvl>
    <w:lvl w:ilvl="2" w:tplc="CC9E56D8">
      <w:start w:val="1"/>
      <w:numFmt w:val="bullet"/>
      <w:lvlText w:val="•"/>
      <w:lvlJc w:val="left"/>
      <w:pPr>
        <w:ind w:left="1550" w:hanging="360"/>
      </w:pPr>
      <w:rPr>
        <w:rFonts w:hint="default"/>
      </w:rPr>
    </w:lvl>
    <w:lvl w:ilvl="3" w:tplc="17D8FD22">
      <w:start w:val="1"/>
      <w:numFmt w:val="bullet"/>
      <w:lvlText w:val="•"/>
      <w:lvlJc w:val="left"/>
      <w:pPr>
        <w:ind w:left="1899" w:hanging="360"/>
      </w:pPr>
      <w:rPr>
        <w:rFonts w:hint="default"/>
      </w:rPr>
    </w:lvl>
    <w:lvl w:ilvl="4" w:tplc="99D06F48">
      <w:start w:val="1"/>
      <w:numFmt w:val="bullet"/>
      <w:lvlText w:val="•"/>
      <w:lvlJc w:val="left"/>
      <w:pPr>
        <w:ind w:left="2249" w:hanging="360"/>
      </w:pPr>
      <w:rPr>
        <w:rFonts w:hint="default"/>
      </w:rPr>
    </w:lvl>
    <w:lvl w:ilvl="5" w:tplc="8C4A70F4">
      <w:start w:val="1"/>
      <w:numFmt w:val="bullet"/>
      <w:lvlText w:val="•"/>
      <w:lvlJc w:val="left"/>
      <w:pPr>
        <w:ind w:left="2599" w:hanging="360"/>
      </w:pPr>
      <w:rPr>
        <w:rFonts w:hint="default"/>
      </w:rPr>
    </w:lvl>
    <w:lvl w:ilvl="6" w:tplc="CB5CFEFE">
      <w:start w:val="1"/>
      <w:numFmt w:val="bullet"/>
      <w:lvlText w:val="•"/>
      <w:lvlJc w:val="left"/>
      <w:pPr>
        <w:ind w:left="2949" w:hanging="360"/>
      </w:pPr>
      <w:rPr>
        <w:rFonts w:hint="default"/>
      </w:rPr>
    </w:lvl>
    <w:lvl w:ilvl="7" w:tplc="01EC2E9C">
      <w:start w:val="1"/>
      <w:numFmt w:val="bullet"/>
      <w:lvlText w:val="•"/>
      <w:lvlJc w:val="left"/>
      <w:pPr>
        <w:ind w:left="3298" w:hanging="360"/>
      </w:pPr>
      <w:rPr>
        <w:rFonts w:hint="default"/>
      </w:rPr>
    </w:lvl>
    <w:lvl w:ilvl="8" w:tplc="61B02EE6">
      <w:start w:val="1"/>
      <w:numFmt w:val="bullet"/>
      <w:lvlText w:val="•"/>
      <w:lvlJc w:val="left"/>
      <w:pPr>
        <w:ind w:left="3648" w:hanging="360"/>
      </w:pPr>
      <w:rPr>
        <w:rFonts w:hint="default"/>
      </w:rPr>
    </w:lvl>
  </w:abstractNum>
  <w:abstractNum w:abstractNumId="40" w15:restartNumberingAfterBreak="0">
    <w:nsid w:val="1E056EBF"/>
    <w:multiLevelType w:val="hybridMultilevel"/>
    <w:tmpl w:val="D9A66E46"/>
    <w:lvl w:ilvl="0" w:tplc="0A024EA8">
      <w:start w:val="1"/>
      <w:numFmt w:val="bullet"/>
      <w:lvlText w:val=""/>
      <w:lvlJc w:val="left"/>
      <w:pPr>
        <w:ind w:left="590" w:hanging="360"/>
      </w:pPr>
      <w:rPr>
        <w:rFonts w:ascii="Wingdings" w:eastAsia="Wingdings" w:hAnsi="Wingdings" w:hint="default"/>
        <w:sz w:val="18"/>
        <w:szCs w:val="18"/>
      </w:rPr>
    </w:lvl>
    <w:lvl w:ilvl="1" w:tplc="0DF6D430">
      <w:start w:val="1"/>
      <w:numFmt w:val="bullet"/>
      <w:lvlText w:val="•"/>
      <w:lvlJc w:val="left"/>
      <w:pPr>
        <w:ind w:left="1002" w:hanging="360"/>
      </w:pPr>
      <w:rPr>
        <w:rFonts w:hint="default"/>
      </w:rPr>
    </w:lvl>
    <w:lvl w:ilvl="2" w:tplc="BE8A6400">
      <w:start w:val="1"/>
      <w:numFmt w:val="bullet"/>
      <w:lvlText w:val="•"/>
      <w:lvlJc w:val="left"/>
      <w:pPr>
        <w:ind w:left="1415" w:hanging="360"/>
      </w:pPr>
      <w:rPr>
        <w:rFonts w:hint="default"/>
      </w:rPr>
    </w:lvl>
    <w:lvl w:ilvl="3" w:tplc="E2462516">
      <w:start w:val="1"/>
      <w:numFmt w:val="bullet"/>
      <w:lvlText w:val="•"/>
      <w:lvlJc w:val="left"/>
      <w:pPr>
        <w:ind w:left="1828" w:hanging="360"/>
      </w:pPr>
      <w:rPr>
        <w:rFonts w:hint="default"/>
      </w:rPr>
    </w:lvl>
    <w:lvl w:ilvl="4" w:tplc="446A270E">
      <w:start w:val="1"/>
      <w:numFmt w:val="bullet"/>
      <w:lvlText w:val="•"/>
      <w:lvlJc w:val="left"/>
      <w:pPr>
        <w:ind w:left="2240" w:hanging="360"/>
      </w:pPr>
      <w:rPr>
        <w:rFonts w:hint="default"/>
      </w:rPr>
    </w:lvl>
    <w:lvl w:ilvl="5" w:tplc="9C2A96E4">
      <w:start w:val="1"/>
      <w:numFmt w:val="bullet"/>
      <w:lvlText w:val="•"/>
      <w:lvlJc w:val="left"/>
      <w:pPr>
        <w:ind w:left="2653" w:hanging="360"/>
      </w:pPr>
      <w:rPr>
        <w:rFonts w:hint="default"/>
      </w:rPr>
    </w:lvl>
    <w:lvl w:ilvl="6" w:tplc="4932677E">
      <w:start w:val="1"/>
      <w:numFmt w:val="bullet"/>
      <w:lvlText w:val="•"/>
      <w:lvlJc w:val="left"/>
      <w:pPr>
        <w:ind w:left="3066" w:hanging="360"/>
      </w:pPr>
      <w:rPr>
        <w:rFonts w:hint="default"/>
      </w:rPr>
    </w:lvl>
    <w:lvl w:ilvl="7" w:tplc="C2E68DF0">
      <w:start w:val="1"/>
      <w:numFmt w:val="bullet"/>
      <w:lvlText w:val="•"/>
      <w:lvlJc w:val="left"/>
      <w:pPr>
        <w:ind w:left="3478" w:hanging="360"/>
      </w:pPr>
      <w:rPr>
        <w:rFonts w:hint="default"/>
      </w:rPr>
    </w:lvl>
    <w:lvl w:ilvl="8" w:tplc="A2261AF0">
      <w:start w:val="1"/>
      <w:numFmt w:val="bullet"/>
      <w:lvlText w:val="•"/>
      <w:lvlJc w:val="left"/>
      <w:pPr>
        <w:ind w:left="3891" w:hanging="360"/>
      </w:pPr>
      <w:rPr>
        <w:rFonts w:hint="default"/>
      </w:rPr>
    </w:lvl>
  </w:abstractNum>
  <w:abstractNum w:abstractNumId="41" w15:restartNumberingAfterBreak="0">
    <w:nsid w:val="206038AE"/>
    <w:multiLevelType w:val="hybridMultilevel"/>
    <w:tmpl w:val="31642AE4"/>
    <w:lvl w:ilvl="0" w:tplc="E8FC9DB2">
      <w:start w:val="1"/>
      <w:numFmt w:val="bullet"/>
      <w:lvlText w:val=""/>
      <w:lvlJc w:val="left"/>
      <w:pPr>
        <w:ind w:left="590" w:hanging="360"/>
      </w:pPr>
      <w:rPr>
        <w:rFonts w:ascii="Wingdings" w:eastAsia="Wingdings" w:hAnsi="Wingdings" w:hint="default"/>
        <w:sz w:val="18"/>
        <w:szCs w:val="18"/>
      </w:rPr>
    </w:lvl>
    <w:lvl w:ilvl="1" w:tplc="6212C7A8">
      <w:start w:val="1"/>
      <w:numFmt w:val="bullet"/>
      <w:lvlText w:val="•"/>
      <w:lvlJc w:val="left"/>
      <w:pPr>
        <w:ind w:left="1002" w:hanging="360"/>
      </w:pPr>
      <w:rPr>
        <w:rFonts w:hint="default"/>
      </w:rPr>
    </w:lvl>
    <w:lvl w:ilvl="2" w:tplc="FFB0BC42">
      <w:start w:val="1"/>
      <w:numFmt w:val="bullet"/>
      <w:lvlText w:val="•"/>
      <w:lvlJc w:val="left"/>
      <w:pPr>
        <w:ind w:left="1415" w:hanging="360"/>
      </w:pPr>
      <w:rPr>
        <w:rFonts w:hint="default"/>
      </w:rPr>
    </w:lvl>
    <w:lvl w:ilvl="3" w:tplc="D8D4D9D8">
      <w:start w:val="1"/>
      <w:numFmt w:val="bullet"/>
      <w:lvlText w:val="•"/>
      <w:lvlJc w:val="left"/>
      <w:pPr>
        <w:ind w:left="1828" w:hanging="360"/>
      </w:pPr>
      <w:rPr>
        <w:rFonts w:hint="default"/>
      </w:rPr>
    </w:lvl>
    <w:lvl w:ilvl="4" w:tplc="C07611F6">
      <w:start w:val="1"/>
      <w:numFmt w:val="bullet"/>
      <w:lvlText w:val="•"/>
      <w:lvlJc w:val="left"/>
      <w:pPr>
        <w:ind w:left="2240" w:hanging="360"/>
      </w:pPr>
      <w:rPr>
        <w:rFonts w:hint="default"/>
      </w:rPr>
    </w:lvl>
    <w:lvl w:ilvl="5" w:tplc="71AC3B18">
      <w:start w:val="1"/>
      <w:numFmt w:val="bullet"/>
      <w:lvlText w:val="•"/>
      <w:lvlJc w:val="left"/>
      <w:pPr>
        <w:ind w:left="2653" w:hanging="360"/>
      </w:pPr>
      <w:rPr>
        <w:rFonts w:hint="default"/>
      </w:rPr>
    </w:lvl>
    <w:lvl w:ilvl="6" w:tplc="55447DBE">
      <w:start w:val="1"/>
      <w:numFmt w:val="bullet"/>
      <w:lvlText w:val="•"/>
      <w:lvlJc w:val="left"/>
      <w:pPr>
        <w:ind w:left="3066" w:hanging="360"/>
      </w:pPr>
      <w:rPr>
        <w:rFonts w:hint="default"/>
      </w:rPr>
    </w:lvl>
    <w:lvl w:ilvl="7" w:tplc="434873AA">
      <w:start w:val="1"/>
      <w:numFmt w:val="bullet"/>
      <w:lvlText w:val="•"/>
      <w:lvlJc w:val="left"/>
      <w:pPr>
        <w:ind w:left="3478" w:hanging="360"/>
      </w:pPr>
      <w:rPr>
        <w:rFonts w:hint="default"/>
      </w:rPr>
    </w:lvl>
    <w:lvl w:ilvl="8" w:tplc="D2F6D60E">
      <w:start w:val="1"/>
      <w:numFmt w:val="bullet"/>
      <w:lvlText w:val="•"/>
      <w:lvlJc w:val="left"/>
      <w:pPr>
        <w:ind w:left="3891" w:hanging="360"/>
      </w:pPr>
      <w:rPr>
        <w:rFonts w:hint="default"/>
      </w:rPr>
    </w:lvl>
  </w:abstractNum>
  <w:abstractNum w:abstractNumId="42" w15:restartNumberingAfterBreak="0">
    <w:nsid w:val="20D129D0"/>
    <w:multiLevelType w:val="hybridMultilevel"/>
    <w:tmpl w:val="8318D554"/>
    <w:lvl w:ilvl="0" w:tplc="71F2C5E2">
      <w:start w:val="1"/>
      <w:numFmt w:val="bullet"/>
      <w:lvlText w:val=""/>
      <w:lvlJc w:val="left"/>
      <w:pPr>
        <w:ind w:left="850" w:hanging="360"/>
      </w:pPr>
      <w:rPr>
        <w:rFonts w:ascii="Wingdings" w:eastAsia="Wingdings" w:hAnsi="Wingdings" w:hint="default"/>
        <w:sz w:val="18"/>
        <w:szCs w:val="18"/>
      </w:rPr>
    </w:lvl>
    <w:lvl w:ilvl="1" w:tplc="234A1C50">
      <w:start w:val="1"/>
      <w:numFmt w:val="bullet"/>
      <w:lvlText w:val="•"/>
      <w:lvlJc w:val="left"/>
      <w:pPr>
        <w:ind w:left="1200" w:hanging="360"/>
      </w:pPr>
      <w:rPr>
        <w:rFonts w:hint="default"/>
      </w:rPr>
    </w:lvl>
    <w:lvl w:ilvl="2" w:tplc="AA1EEE14">
      <w:start w:val="1"/>
      <w:numFmt w:val="bullet"/>
      <w:lvlText w:val="•"/>
      <w:lvlJc w:val="left"/>
      <w:pPr>
        <w:ind w:left="1550" w:hanging="360"/>
      </w:pPr>
      <w:rPr>
        <w:rFonts w:hint="default"/>
      </w:rPr>
    </w:lvl>
    <w:lvl w:ilvl="3" w:tplc="0A1C55E8">
      <w:start w:val="1"/>
      <w:numFmt w:val="bullet"/>
      <w:lvlText w:val="•"/>
      <w:lvlJc w:val="left"/>
      <w:pPr>
        <w:ind w:left="1899" w:hanging="360"/>
      </w:pPr>
      <w:rPr>
        <w:rFonts w:hint="default"/>
      </w:rPr>
    </w:lvl>
    <w:lvl w:ilvl="4" w:tplc="295E4444">
      <w:start w:val="1"/>
      <w:numFmt w:val="bullet"/>
      <w:lvlText w:val="•"/>
      <w:lvlJc w:val="left"/>
      <w:pPr>
        <w:ind w:left="2249" w:hanging="360"/>
      </w:pPr>
      <w:rPr>
        <w:rFonts w:hint="default"/>
      </w:rPr>
    </w:lvl>
    <w:lvl w:ilvl="5" w:tplc="4E92B052">
      <w:start w:val="1"/>
      <w:numFmt w:val="bullet"/>
      <w:lvlText w:val="•"/>
      <w:lvlJc w:val="left"/>
      <w:pPr>
        <w:ind w:left="2599" w:hanging="360"/>
      </w:pPr>
      <w:rPr>
        <w:rFonts w:hint="default"/>
      </w:rPr>
    </w:lvl>
    <w:lvl w:ilvl="6" w:tplc="ABDA347C">
      <w:start w:val="1"/>
      <w:numFmt w:val="bullet"/>
      <w:lvlText w:val="•"/>
      <w:lvlJc w:val="left"/>
      <w:pPr>
        <w:ind w:left="2949" w:hanging="360"/>
      </w:pPr>
      <w:rPr>
        <w:rFonts w:hint="default"/>
      </w:rPr>
    </w:lvl>
    <w:lvl w:ilvl="7" w:tplc="C624F82C">
      <w:start w:val="1"/>
      <w:numFmt w:val="bullet"/>
      <w:lvlText w:val="•"/>
      <w:lvlJc w:val="left"/>
      <w:pPr>
        <w:ind w:left="3298" w:hanging="360"/>
      </w:pPr>
      <w:rPr>
        <w:rFonts w:hint="default"/>
      </w:rPr>
    </w:lvl>
    <w:lvl w:ilvl="8" w:tplc="3D4AD0F0">
      <w:start w:val="1"/>
      <w:numFmt w:val="bullet"/>
      <w:lvlText w:val="•"/>
      <w:lvlJc w:val="left"/>
      <w:pPr>
        <w:ind w:left="3648" w:hanging="360"/>
      </w:pPr>
      <w:rPr>
        <w:rFonts w:hint="default"/>
      </w:rPr>
    </w:lvl>
  </w:abstractNum>
  <w:abstractNum w:abstractNumId="43" w15:restartNumberingAfterBreak="0">
    <w:nsid w:val="21C952C4"/>
    <w:multiLevelType w:val="hybridMultilevel"/>
    <w:tmpl w:val="C08EA1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3826562"/>
    <w:multiLevelType w:val="hybridMultilevel"/>
    <w:tmpl w:val="3B1E5B40"/>
    <w:lvl w:ilvl="0" w:tplc="312A9878">
      <w:start w:val="1"/>
      <w:numFmt w:val="bullet"/>
      <w:lvlText w:val=""/>
      <w:lvlJc w:val="left"/>
      <w:pPr>
        <w:ind w:left="1101" w:hanging="360"/>
      </w:pPr>
      <w:rPr>
        <w:rFonts w:ascii="Wingdings" w:eastAsia="Wingdings" w:hAnsi="Wingdings" w:hint="default"/>
        <w:w w:val="98"/>
        <w:sz w:val="20"/>
        <w:szCs w:val="20"/>
      </w:rPr>
    </w:lvl>
    <w:lvl w:ilvl="1" w:tplc="9CC0EEA2">
      <w:start w:val="1"/>
      <w:numFmt w:val="bullet"/>
      <w:lvlText w:val="•"/>
      <w:lvlJc w:val="left"/>
      <w:pPr>
        <w:ind w:left="1454" w:hanging="360"/>
      </w:pPr>
      <w:rPr>
        <w:rFonts w:hint="default"/>
      </w:rPr>
    </w:lvl>
    <w:lvl w:ilvl="2" w:tplc="6744F686">
      <w:start w:val="1"/>
      <w:numFmt w:val="bullet"/>
      <w:lvlText w:val="•"/>
      <w:lvlJc w:val="left"/>
      <w:pPr>
        <w:ind w:left="1807" w:hanging="360"/>
      </w:pPr>
      <w:rPr>
        <w:rFonts w:hint="default"/>
      </w:rPr>
    </w:lvl>
    <w:lvl w:ilvl="3" w:tplc="325EC9D8">
      <w:start w:val="1"/>
      <w:numFmt w:val="bullet"/>
      <w:lvlText w:val="•"/>
      <w:lvlJc w:val="left"/>
      <w:pPr>
        <w:ind w:left="2161" w:hanging="360"/>
      </w:pPr>
      <w:rPr>
        <w:rFonts w:hint="default"/>
      </w:rPr>
    </w:lvl>
    <w:lvl w:ilvl="4" w:tplc="149CE9BC">
      <w:start w:val="1"/>
      <w:numFmt w:val="bullet"/>
      <w:lvlText w:val="•"/>
      <w:lvlJc w:val="left"/>
      <w:pPr>
        <w:ind w:left="2514" w:hanging="360"/>
      </w:pPr>
      <w:rPr>
        <w:rFonts w:hint="default"/>
      </w:rPr>
    </w:lvl>
    <w:lvl w:ilvl="5" w:tplc="89E45782">
      <w:start w:val="1"/>
      <w:numFmt w:val="bullet"/>
      <w:lvlText w:val="•"/>
      <w:lvlJc w:val="left"/>
      <w:pPr>
        <w:ind w:left="2867" w:hanging="360"/>
      </w:pPr>
      <w:rPr>
        <w:rFonts w:hint="default"/>
      </w:rPr>
    </w:lvl>
    <w:lvl w:ilvl="6" w:tplc="9E9EC3E2">
      <w:start w:val="1"/>
      <w:numFmt w:val="bullet"/>
      <w:lvlText w:val="•"/>
      <w:lvlJc w:val="left"/>
      <w:pPr>
        <w:ind w:left="3220" w:hanging="360"/>
      </w:pPr>
      <w:rPr>
        <w:rFonts w:hint="default"/>
      </w:rPr>
    </w:lvl>
    <w:lvl w:ilvl="7" w:tplc="641C0356">
      <w:start w:val="1"/>
      <w:numFmt w:val="bullet"/>
      <w:lvlText w:val="•"/>
      <w:lvlJc w:val="left"/>
      <w:pPr>
        <w:ind w:left="3573" w:hanging="360"/>
      </w:pPr>
      <w:rPr>
        <w:rFonts w:hint="default"/>
      </w:rPr>
    </w:lvl>
    <w:lvl w:ilvl="8" w:tplc="744AB866">
      <w:start w:val="1"/>
      <w:numFmt w:val="bullet"/>
      <w:lvlText w:val="•"/>
      <w:lvlJc w:val="left"/>
      <w:pPr>
        <w:ind w:left="3927" w:hanging="360"/>
      </w:pPr>
      <w:rPr>
        <w:rFonts w:hint="default"/>
      </w:rPr>
    </w:lvl>
  </w:abstractNum>
  <w:abstractNum w:abstractNumId="45" w15:restartNumberingAfterBreak="0">
    <w:nsid w:val="25AE2EAA"/>
    <w:multiLevelType w:val="hybridMultilevel"/>
    <w:tmpl w:val="DFEE374E"/>
    <w:lvl w:ilvl="0" w:tplc="02EEBA76">
      <w:start w:val="1"/>
      <w:numFmt w:val="bullet"/>
      <w:lvlText w:val=""/>
      <w:lvlJc w:val="left"/>
      <w:pPr>
        <w:ind w:left="850" w:hanging="360"/>
      </w:pPr>
      <w:rPr>
        <w:rFonts w:ascii="Wingdings" w:eastAsia="Wingdings" w:hAnsi="Wingdings" w:hint="default"/>
        <w:sz w:val="18"/>
        <w:szCs w:val="18"/>
      </w:rPr>
    </w:lvl>
    <w:lvl w:ilvl="1" w:tplc="EE20DCDE">
      <w:start w:val="1"/>
      <w:numFmt w:val="bullet"/>
      <w:lvlText w:val="•"/>
      <w:lvlJc w:val="left"/>
      <w:pPr>
        <w:ind w:left="1200" w:hanging="360"/>
      </w:pPr>
      <w:rPr>
        <w:rFonts w:hint="default"/>
      </w:rPr>
    </w:lvl>
    <w:lvl w:ilvl="2" w:tplc="C6C866FA">
      <w:start w:val="1"/>
      <w:numFmt w:val="bullet"/>
      <w:lvlText w:val="•"/>
      <w:lvlJc w:val="left"/>
      <w:pPr>
        <w:ind w:left="1550" w:hanging="360"/>
      </w:pPr>
      <w:rPr>
        <w:rFonts w:hint="default"/>
      </w:rPr>
    </w:lvl>
    <w:lvl w:ilvl="3" w:tplc="F5266374">
      <w:start w:val="1"/>
      <w:numFmt w:val="bullet"/>
      <w:lvlText w:val="•"/>
      <w:lvlJc w:val="left"/>
      <w:pPr>
        <w:ind w:left="1899" w:hanging="360"/>
      </w:pPr>
      <w:rPr>
        <w:rFonts w:hint="default"/>
      </w:rPr>
    </w:lvl>
    <w:lvl w:ilvl="4" w:tplc="D35CFC4E">
      <w:start w:val="1"/>
      <w:numFmt w:val="bullet"/>
      <w:lvlText w:val="•"/>
      <w:lvlJc w:val="left"/>
      <w:pPr>
        <w:ind w:left="2249" w:hanging="360"/>
      </w:pPr>
      <w:rPr>
        <w:rFonts w:hint="default"/>
      </w:rPr>
    </w:lvl>
    <w:lvl w:ilvl="5" w:tplc="D0CA6686">
      <w:start w:val="1"/>
      <w:numFmt w:val="bullet"/>
      <w:lvlText w:val="•"/>
      <w:lvlJc w:val="left"/>
      <w:pPr>
        <w:ind w:left="2599" w:hanging="360"/>
      </w:pPr>
      <w:rPr>
        <w:rFonts w:hint="default"/>
      </w:rPr>
    </w:lvl>
    <w:lvl w:ilvl="6" w:tplc="A32C382C">
      <w:start w:val="1"/>
      <w:numFmt w:val="bullet"/>
      <w:lvlText w:val="•"/>
      <w:lvlJc w:val="left"/>
      <w:pPr>
        <w:ind w:left="2949" w:hanging="360"/>
      </w:pPr>
      <w:rPr>
        <w:rFonts w:hint="default"/>
      </w:rPr>
    </w:lvl>
    <w:lvl w:ilvl="7" w:tplc="6BFC3914">
      <w:start w:val="1"/>
      <w:numFmt w:val="bullet"/>
      <w:lvlText w:val="•"/>
      <w:lvlJc w:val="left"/>
      <w:pPr>
        <w:ind w:left="3298" w:hanging="360"/>
      </w:pPr>
      <w:rPr>
        <w:rFonts w:hint="default"/>
      </w:rPr>
    </w:lvl>
    <w:lvl w:ilvl="8" w:tplc="3DDEF252">
      <w:start w:val="1"/>
      <w:numFmt w:val="bullet"/>
      <w:lvlText w:val="•"/>
      <w:lvlJc w:val="left"/>
      <w:pPr>
        <w:ind w:left="3648" w:hanging="360"/>
      </w:pPr>
      <w:rPr>
        <w:rFonts w:hint="default"/>
      </w:rPr>
    </w:lvl>
  </w:abstractNum>
  <w:abstractNum w:abstractNumId="46" w15:restartNumberingAfterBreak="0">
    <w:nsid w:val="262A41B9"/>
    <w:multiLevelType w:val="hybridMultilevel"/>
    <w:tmpl w:val="47D07A9E"/>
    <w:lvl w:ilvl="0" w:tplc="8098EBF6">
      <w:start w:val="1"/>
      <w:numFmt w:val="bullet"/>
      <w:lvlText w:val=""/>
      <w:lvlJc w:val="left"/>
      <w:pPr>
        <w:ind w:left="850" w:hanging="360"/>
      </w:pPr>
      <w:rPr>
        <w:rFonts w:ascii="Wingdings" w:eastAsia="Wingdings" w:hAnsi="Wingdings" w:hint="default"/>
        <w:sz w:val="18"/>
        <w:szCs w:val="18"/>
      </w:rPr>
    </w:lvl>
    <w:lvl w:ilvl="1" w:tplc="BDCAA0F8">
      <w:start w:val="1"/>
      <w:numFmt w:val="bullet"/>
      <w:lvlText w:val="•"/>
      <w:lvlJc w:val="left"/>
      <w:pPr>
        <w:ind w:left="1200" w:hanging="360"/>
      </w:pPr>
      <w:rPr>
        <w:rFonts w:hint="default"/>
      </w:rPr>
    </w:lvl>
    <w:lvl w:ilvl="2" w:tplc="E9086D86">
      <w:start w:val="1"/>
      <w:numFmt w:val="bullet"/>
      <w:lvlText w:val="•"/>
      <w:lvlJc w:val="left"/>
      <w:pPr>
        <w:ind w:left="1550" w:hanging="360"/>
      </w:pPr>
      <w:rPr>
        <w:rFonts w:hint="default"/>
      </w:rPr>
    </w:lvl>
    <w:lvl w:ilvl="3" w:tplc="2D46418C">
      <w:start w:val="1"/>
      <w:numFmt w:val="bullet"/>
      <w:lvlText w:val="•"/>
      <w:lvlJc w:val="left"/>
      <w:pPr>
        <w:ind w:left="1899" w:hanging="360"/>
      </w:pPr>
      <w:rPr>
        <w:rFonts w:hint="default"/>
      </w:rPr>
    </w:lvl>
    <w:lvl w:ilvl="4" w:tplc="2C7E4DF4">
      <w:start w:val="1"/>
      <w:numFmt w:val="bullet"/>
      <w:lvlText w:val="•"/>
      <w:lvlJc w:val="left"/>
      <w:pPr>
        <w:ind w:left="2249" w:hanging="360"/>
      </w:pPr>
      <w:rPr>
        <w:rFonts w:hint="default"/>
      </w:rPr>
    </w:lvl>
    <w:lvl w:ilvl="5" w:tplc="FA44C86A">
      <w:start w:val="1"/>
      <w:numFmt w:val="bullet"/>
      <w:lvlText w:val="•"/>
      <w:lvlJc w:val="left"/>
      <w:pPr>
        <w:ind w:left="2599" w:hanging="360"/>
      </w:pPr>
      <w:rPr>
        <w:rFonts w:hint="default"/>
      </w:rPr>
    </w:lvl>
    <w:lvl w:ilvl="6" w:tplc="4320968C">
      <w:start w:val="1"/>
      <w:numFmt w:val="bullet"/>
      <w:lvlText w:val="•"/>
      <w:lvlJc w:val="left"/>
      <w:pPr>
        <w:ind w:left="2949" w:hanging="360"/>
      </w:pPr>
      <w:rPr>
        <w:rFonts w:hint="default"/>
      </w:rPr>
    </w:lvl>
    <w:lvl w:ilvl="7" w:tplc="0E6CB7E4">
      <w:start w:val="1"/>
      <w:numFmt w:val="bullet"/>
      <w:lvlText w:val="•"/>
      <w:lvlJc w:val="left"/>
      <w:pPr>
        <w:ind w:left="3298" w:hanging="360"/>
      </w:pPr>
      <w:rPr>
        <w:rFonts w:hint="default"/>
      </w:rPr>
    </w:lvl>
    <w:lvl w:ilvl="8" w:tplc="53E602A4">
      <w:start w:val="1"/>
      <w:numFmt w:val="bullet"/>
      <w:lvlText w:val="•"/>
      <w:lvlJc w:val="left"/>
      <w:pPr>
        <w:ind w:left="3648" w:hanging="360"/>
      </w:pPr>
      <w:rPr>
        <w:rFonts w:hint="default"/>
      </w:rPr>
    </w:lvl>
  </w:abstractNum>
  <w:abstractNum w:abstractNumId="47" w15:restartNumberingAfterBreak="0">
    <w:nsid w:val="29085272"/>
    <w:multiLevelType w:val="hybridMultilevel"/>
    <w:tmpl w:val="483821A4"/>
    <w:lvl w:ilvl="0" w:tplc="C06EE4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93A5021"/>
    <w:multiLevelType w:val="hybridMultilevel"/>
    <w:tmpl w:val="841215FC"/>
    <w:lvl w:ilvl="0" w:tplc="D7BA7842">
      <w:start w:val="1"/>
      <w:numFmt w:val="bullet"/>
      <w:lvlText w:val=""/>
      <w:lvlJc w:val="left"/>
      <w:pPr>
        <w:ind w:left="590" w:hanging="360"/>
      </w:pPr>
      <w:rPr>
        <w:rFonts w:ascii="Wingdings" w:eastAsia="Wingdings" w:hAnsi="Wingdings" w:hint="default"/>
        <w:sz w:val="18"/>
        <w:szCs w:val="18"/>
      </w:rPr>
    </w:lvl>
    <w:lvl w:ilvl="1" w:tplc="15826BBE">
      <w:start w:val="1"/>
      <w:numFmt w:val="bullet"/>
      <w:lvlText w:val="•"/>
      <w:lvlJc w:val="left"/>
      <w:pPr>
        <w:ind w:left="1002" w:hanging="360"/>
      </w:pPr>
      <w:rPr>
        <w:rFonts w:hint="default"/>
      </w:rPr>
    </w:lvl>
    <w:lvl w:ilvl="2" w:tplc="DE923164">
      <w:start w:val="1"/>
      <w:numFmt w:val="bullet"/>
      <w:lvlText w:val="•"/>
      <w:lvlJc w:val="left"/>
      <w:pPr>
        <w:ind w:left="1415" w:hanging="360"/>
      </w:pPr>
      <w:rPr>
        <w:rFonts w:hint="default"/>
      </w:rPr>
    </w:lvl>
    <w:lvl w:ilvl="3" w:tplc="4650BAB4">
      <w:start w:val="1"/>
      <w:numFmt w:val="bullet"/>
      <w:lvlText w:val="•"/>
      <w:lvlJc w:val="left"/>
      <w:pPr>
        <w:ind w:left="1828" w:hanging="360"/>
      </w:pPr>
      <w:rPr>
        <w:rFonts w:hint="default"/>
      </w:rPr>
    </w:lvl>
    <w:lvl w:ilvl="4" w:tplc="27BCD324">
      <w:start w:val="1"/>
      <w:numFmt w:val="bullet"/>
      <w:lvlText w:val="•"/>
      <w:lvlJc w:val="left"/>
      <w:pPr>
        <w:ind w:left="2240" w:hanging="360"/>
      </w:pPr>
      <w:rPr>
        <w:rFonts w:hint="default"/>
      </w:rPr>
    </w:lvl>
    <w:lvl w:ilvl="5" w:tplc="8A8A3816">
      <w:start w:val="1"/>
      <w:numFmt w:val="bullet"/>
      <w:lvlText w:val="•"/>
      <w:lvlJc w:val="left"/>
      <w:pPr>
        <w:ind w:left="2653" w:hanging="360"/>
      </w:pPr>
      <w:rPr>
        <w:rFonts w:hint="default"/>
      </w:rPr>
    </w:lvl>
    <w:lvl w:ilvl="6" w:tplc="2C64596C">
      <w:start w:val="1"/>
      <w:numFmt w:val="bullet"/>
      <w:lvlText w:val="•"/>
      <w:lvlJc w:val="left"/>
      <w:pPr>
        <w:ind w:left="3066" w:hanging="360"/>
      </w:pPr>
      <w:rPr>
        <w:rFonts w:hint="default"/>
      </w:rPr>
    </w:lvl>
    <w:lvl w:ilvl="7" w:tplc="E188D736">
      <w:start w:val="1"/>
      <w:numFmt w:val="bullet"/>
      <w:lvlText w:val="•"/>
      <w:lvlJc w:val="left"/>
      <w:pPr>
        <w:ind w:left="3478" w:hanging="360"/>
      </w:pPr>
      <w:rPr>
        <w:rFonts w:hint="default"/>
      </w:rPr>
    </w:lvl>
    <w:lvl w:ilvl="8" w:tplc="E3C497C8">
      <w:start w:val="1"/>
      <w:numFmt w:val="bullet"/>
      <w:lvlText w:val="•"/>
      <w:lvlJc w:val="left"/>
      <w:pPr>
        <w:ind w:left="3891" w:hanging="360"/>
      </w:pPr>
      <w:rPr>
        <w:rFonts w:hint="default"/>
      </w:rPr>
    </w:lvl>
  </w:abstractNum>
  <w:abstractNum w:abstractNumId="49" w15:restartNumberingAfterBreak="0">
    <w:nsid w:val="293A638B"/>
    <w:multiLevelType w:val="hybridMultilevel"/>
    <w:tmpl w:val="2DB00578"/>
    <w:lvl w:ilvl="0" w:tplc="2B22436C">
      <w:start w:val="1"/>
      <w:numFmt w:val="bullet"/>
      <w:lvlText w:val=""/>
      <w:lvlJc w:val="left"/>
      <w:pPr>
        <w:ind w:left="452" w:hanging="360"/>
      </w:pPr>
      <w:rPr>
        <w:rFonts w:ascii="Symbol" w:eastAsia="Symbol" w:hAnsi="Symbol" w:hint="default"/>
        <w:sz w:val="24"/>
        <w:szCs w:val="24"/>
      </w:rPr>
    </w:lvl>
    <w:lvl w:ilvl="1" w:tplc="D384E4A2">
      <w:start w:val="1"/>
      <w:numFmt w:val="bullet"/>
      <w:lvlText w:val="•"/>
      <w:lvlJc w:val="left"/>
      <w:pPr>
        <w:ind w:left="724" w:hanging="360"/>
      </w:pPr>
      <w:rPr>
        <w:rFonts w:hint="default"/>
      </w:rPr>
    </w:lvl>
    <w:lvl w:ilvl="2" w:tplc="9656F950">
      <w:start w:val="1"/>
      <w:numFmt w:val="bullet"/>
      <w:lvlText w:val="•"/>
      <w:lvlJc w:val="left"/>
      <w:pPr>
        <w:ind w:left="996" w:hanging="360"/>
      </w:pPr>
      <w:rPr>
        <w:rFonts w:hint="default"/>
      </w:rPr>
    </w:lvl>
    <w:lvl w:ilvl="3" w:tplc="0F56A42C">
      <w:start w:val="1"/>
      <w:numFmt w:val="bullet"/>
      <w:lvlText w:val="•"/>
      <w:lvlJc w:val="left"/>
      <w:pPr>
        <w:ind w:left="1268" w:hanging="360"/>
      </w:pPr>
      <w:rPr>
        <w:rFonts w:hint="default"/>
      </w:rPr>
    </w:lvl>
    <w:lvl w:ilvl="4" w:tplc="BEBA67DC">
      <w:start w:val="1"/>
      <w:numFmt w:val="bullet"/>
      <w:lvlText w:val="•"/>
      <w:lvlJc w:val="left"/>
      <w:pPr>
        <w:ind w:left="1540" w:hanging="360"/>
      </w:pPr>
      <w:rPr>
        <w:rFonts w:hint="default"/>
      </w:rPr>
    </w:lvl>
    <w:lvl w:ilvl="5" w:tplc="B95A5946">
      <w:start w:val="1"/>
      <w:numFmt w:val="bullet"/>
      <w:lvlText w:val="•"/>
      <w:lvlJc w:val="left"/>
      <w:pPr>
        <w:ind w:left="1812" w:hanging="360"/>
      </w:pPr>
      <w:rPr>
        <w:rFonts w:hint="default"/>
      </w:rPr>
    </w:lvl>
    <w:lvl w:ilvl="6" w:tplc="56823E18">
      <w:start w:val="1"/>
      <w:numFmt w:val="bullet"/>
      <w:lvlText w:val="•"/>
      <w:lvlJc w:val="left"/>
      <w:pPr>
        <w:ind w:left="2085" w:hanging="360"/>
      </w:pPr>
      <w:rPr>
        <w:rFonts w:hint="default"/>
      </w:rPr>
    </w:lvl>
    <w:lvl w:ilvl="7" w:tplc="7F86C756">
      <w:start w:val="1"/>
      <w:numFmt w:val="bullet"/>
      <w:lvlText w:val="•"/>
      <w:lvlJc w:val="left"/>
      <w:pPr>
        <w:ind w:left="2357" w:hanging="360"/>
      </w:pPr>
      <w:rPr>
        <w:rFonts w:hint="default"/>
      </w:rPr>
    </w:lvl>
    <w:lvl w:ilvl="8" w:tplc="ABE64CAE">
      <w:start w:val="1"/>
      <w:numFmt w:val="bullet"/>
      <w:lvlText w:val="•"/>
      <w:lvlJc w:val="left"/>
      <w:pPr>
        <w:ind w:left="2629" w:hanging="360"/>
      </w:pPr>
      <w:rPr>
        <w:rFonts w:hint="default"/>
      </w:rPr>
    </w:lvl>
  </w:abstractNum>
  <w:abstractNum w:abstractNumId="50" w15:restartNumberingAfterBreak="0">
    <w:nsid w:val="2B447F7D"/>
    <w:multiLevelType w:val="hybridMultilevel"/>
    <w:tmpl w:val="76D41770"/>
    <w:lvl w:ilvl="0" w:tplc="9D5EBB1E">
      <w:start w:val="1"/>
      <w:numFmt w:val="bullet"/>
      <w:lvlText w:val=""/>
      <w:lvlJc w:val="left"/>
      <w:pPr>
        <w:ind w:left="590" w:hanging="360"/>
      </w:pPr>
      <w:rPr>
        <w:rFonts w:ascii="Wingdings" w:eastAsia="Wingdings" w:hAnsi="Wingdings" w:hint="default"/>
        <w:sz w:val="18"/>
        <w:szCs w:val="18"/>
      </w:rPr>
    </w:lvl>
    <w:lvl w:ilvl="1" w:tplc="1DBAE188">
      <w:start w:val="1"/>
      <w:numFmt w:val="bullet"/>
      <w:lvlText w:val="•"/>
      <w:lvlJc w:val="left"/>
      <w:pPr>
        <w:ind w:left="1002" w:hanging="360"/>
      </w:pPr>
      <w:rPr>
        <w:rFonts w:hint="default"/>
      </w:rPr>
    </w:lvl>
    <w:lvl w:ilvl="2" w:tplc="B474669C">
      <w:start w:val="1"/>
      <w:numFmt w:val="bullet"/>
      <w:lvlText w:val="•"/>
      <w:lvlJc w:val="left"/>
      <w:pPr>
        <w:ind w:left="1415" w:hanging="360"/>
      </w:pPr>
      <w:rPr>
        <w:rFonts w:hint="default"/>
      </w:rPr>
    </w:lvl>
    <w:lvl w:ilvl="3" w:tplc="E98C408E">
      <w:start w:val="1"/>
      <w:numFmt w:val="bullet"/>
      <w:lvlText w:val="•"/>
      <w:lvlJc w:val="left"/>
      <w:pPr>
        <w:ind w:left="1828" w:hanging="360"/>
      </w:pPr>
      <w:rPr>
        <w:rFonts w:hint="default"/>
      </w:rPr>
    </w:lvl>
    <w:lvl w:ilvl="4" w:tplc="EFCAC202">
      <w:start w:val="1"/>
      <w:numFmt w:val="bullet"/>
      <w:lvlText w:val="•"/>
      <w:lvlJc w:val="left"/>
      <w:pPr>
        <w:ind w:left="2240" w:hanging="360"/>
      </w:pPr>
      <w:rPr>
        <w:rFonts w:hint="default"/>
      </w:rPr>
    </w:lvl>
    <w:lvl w:ilvl="5" w:tplc="595A4A0E">
      <w:start w:val="1"/>
      <w:numFmt w:val="bullet"/>
      <w:lvlText w:val="•"/>
      <w:lvlJc w:val="left"/>
      <w:pPr>
        <w:ind w:left="2653" w:hanging="360"/>
      </w:pPr>
      <w:rPr>
        <w:rFonts w:hint="default"/>
      </w:rPr>
    </w:lvl>
    <w:lvl w:ilvl="6" w:tplc="76FAEAEE">
      <w:start w:val="1"/>
      <w:numFmt w:val="bullet"/>
      <w:lvlText w:val="•"/>
      <w:lvlJc w:val="left"/>
      <w:pPr>
        <w:ind w:left="3066" w:hanging="360"/>
      </w:pPr>
      <w:rPr>
        <w:rFonts w:hint="default"/>
      </w:rPr>
    </w:lvl>
    <w:lvl w:ilvl="7" w:tplc="6022872E">
      <w:start w:val="1"/>
      <w:numFmt w:val="bullet"/>
      <w:lvlText w:val="•"/>
      <w:lvlJc w:val="left"/>
      <w:pPr>
        <w:ind w:left="3478" w:hanging="360"/>
      </w:pPr>
      <w:rPr>
        <w:rFonts w:hint="default"/>
      </w:rPr>
    </w:lvl>
    <w:lvl w:ilvl="8" w:tplc="6E448B26">
      <w:start w:val="1"/>
      <w:numFmt w:val="bullet"/>
      <w:lvlText w:val="•"/>
      <w:lvlJc w:val="left"/>
      <w:pPr>
        <w:ind w:left="3891" w:hanging="360"/>
      </w:pPr>
      <w:rPr>
        <w:rFonts w:hint="default"/>
      </w:rPr>
    </w:lvl>
  </w:abstractNum>
  <w:abstractNum w:abstractNumId="51" w15:restartNumberingAfterBreak="0">
    <w:nsid w:val="2B910B83"/>
    <w:multiLevelType w:val="hybridMultilevel"/>
    <w:tmpl w:val="8BE2F670"/>
    <w:lvl w:ilvl="0" w:tplc="F0E88F22">
      <w:start w:val="1"/>
      <w:numFmt w:val="bullet"/>
      <w:lvlText w:val=""/>
      <w:lvlJc w:val="left"/>
      <w:pPr>
        <w:ind w:left="770" w:hanging="344"/>
      </w:pPr>
      <w:rPr>
        <w:rFonts w:ascii="Wingdings" w:eastAsia="Wingdings" w:hAnsi="Wingdings" w:hint="default"/>
        <w:sz w:val="18"/>
        <w:szCs w:val="18"/>
      </w:rPr>
    </w:lvl>
    <w:lvl w:ilvl="1" w:tplc="8A72A9C6">
      <w:start w:val="1"/>
      <w:numFmt w:val="bullet"/>
      <w:lvlText w:val="•"/>
      <w:lvlJc w:val="left"/>
      <w:pPr>
        <w:ind w:left="1155" w:hanging="344"/>
      </w:pPr>
      <w:rPr>
        <w:rFonts w:hint="default"/>
      </w:rPr>
    </w:lvl>
    <w:lvl w:ilvl="2" w:tplc="9648AC86">
      <w:start w:val="1"/>
      <w:numFmt w:val="bullet"/>
      <w:lvlText w:val="•"/>
      <w:lvlJc w:val="left"/>
      <w:pPr>
        <w:ind w:left="1540" w:hanging="344"/>
      </w:pPr>
      <w:rPr>
        <w:rFonts w:hint="default"/>
      </w:rPr>
    </w:lvl>
    <w:lvl w:ilvl="3" w:tplc="3FA62D28">
      <w:start w:val="1"/>
      <w:numFmt w:val="bullet"/>
      <w:lvlText w:val="•"/>
      <w:lvlJc w:val="left"/>
      <w:pPr>
        <w:ind w:left="1925" w:hanging="344"/>
      </w:pPr>
      <w:rPr>
        <w:rFonts w:hint="default"/>
      </w:rPr>
    </w:lvl>
    <w:lvl w:ilvl="4" w:tplc="CCEE4EB8">
      <w:start w:val="1"/>
      <w:numFmt w:val="bullet"/>
      <w:lvlText w:val="•"/>
      <w:lvlJc w:val="left"/>
      <w:pPr>
        <w:ind w:left="2310" w:hanging="344"/>
      </w:pPr>
      <w:rPr>
        <w:rFonts w:hint="default"/>
      </w:rPr>
    </w:lvl>
    <w:lvl w:ilvl="5" w:tplc="5888AC52">
      <w:start w:val="1"/>
      <w:numFmt w:val="bullet"/>
      <w:lvlText w:val="•"/>
      <w:lvlJc w:val="left"/>
      <w:pPr>
        <w:ind w:left="2695" w:hanging="344"/>
      </w:pPr>
      <w:rPr>
        <w:rFonts w:hint="default"/>
      </w:rPr>
    </w:lvl>
    <w:lvl w:ilvl="6" w:tplc="67885690">
      <w:start w:val="1"/>
      <w:numFmt w:val="bullet"/>
      <w:lvlText w:val="•"/>
      <w:lvlJc w:val="left"/>
      <w:pPr>
        <w:ind w:left="3080" w:hanging="344"/>
      </w:pPr>
      <w:rPr>
        <w:rFonts w:hint="default"/>
      </w:rPr>
    </w:lvl>
    <w:lvl w:ilvl="7" w:tplc="2B969978">
      <w:start w:val="1"/>
      <w:numFmt w:val="bullet"/>
      <w:lvlText w:val="•"/>
      <w:lvlJc w:val="left"/>
      <w:pPr>
        <w:ind w:left="3465" w:hanging="344"/>
      </w:pPr>
      <w:rPr>
        <w:rFonts w:hint="default"/>
      </w:rPr>
    </w:lvl>
    <w:lvl w:ilvl="8" w:tplc="01C64A52">
      <w:start w:val="1"/>
      <w:numFmt w:val="bullet"/>
      <w:lvlText w:val="•"/>
      <w:lvlJc w:val="left"/>
      <w:pPr>
        <w:ind w:left="3850" w:hanging="344"/>
      </w:pPr>
      <w:rPr>
        <w:rFonts w:hint="default"/>
      </w:rPr>
    </w:lvl>
  </w:abstractNum>
  <w:abstractNum w:abstractNumId="52" w15:restartNumberingAfterBreak="0">
    <w:nsid w:val="2CB318C9"/>
    <w:multiLevelType w:val="multilevel"/>
    <w:tmpl w:val="887A487A"/>
    <w:lvl w:ilvl="0">
      <w:start w:val="6"/>
      <w:numFmt w:val="decimal"/>
      <w:lvlText w:val="%1"/>
      <w:lvlJc w:val="left"/>
      <w:pPr>
        <w:ind w:left="572" w:hanging="432"/>
      </w:pPr>
      <w:rPr>
        <w:rFonts w:ascii="Times New Roman" w:eastAsia="Times New Roman" w:hAnsi="Times New Roman" w:hint="default"/>
        <w:b/>
        <w:bCs/>
        <w:sz w:val="24"/>
        <w:szCs w:val="24"/>
      </w:rPr>
    </w:lvl>
    <w:lvl w:ilvl="1">
      <w:start w:val="1"/>
      <w:numFmt w:val="decimal"/>
      <w:lvlText w:val="%1.%2"/>
      <w:lvlJc w:val="left"/>
      <w:pPr>
        <w:ind w:left="716" w:hanging="576"/>
      </w:pPr>
      <w:rPr>
        <w:rFonts w:ascii="Times New Roman" w:eastAsia="Times New Roman" w:hAnsi="Times New Roman" w:hint="default"/>
        <w:b/>
        <w:bCs/>
        <w:sz w:val="24"/>
        <w:szCs w:val="24"/>
      </w:rPr>
    </w:lvl>
    <w:lvl w:ilvl="2">
      <w:start w:val="1"/>
      <w:numFmt w:val="bullet"/>
      <w:lvlText w:val=""/>
      <w:lvlJc w:val="left"/>
      <w:pPr>
        <w:ind w:left="860" w:hanging="360"/>
      </w:pPr>
      <w:rPr>
        <w:rFonts w:ascii="Symbol" w:eastAsia="Symbol" w:hAnsi="Symbol" w:hint="default"/>
        <w:sz w:val="24"/>
        <w:szCs w:val="24"/>
      </w:rPr>
    </w:lvl>
    <w:lvl w:ilvl="3">
      <w:start w:val="1"/>
      <w:numFmt w:val="bullet"/>
      <w:lvlText w:val="o"/>
      <w:lvlJc w:val="left"/>
      <w:pPr>
        <w:ind w:left="1580" w:hanging="360"/>
      </w:pPr>
      <w:rPr>
        <w:rFonts w:ascii="Courier New" w:eastAsia="Courier New" w:hAnsi="Courier New" w:hint="default"/>
        <w:sz w:val="24"/>
        <w:szCs w:val="24"/>
      </w:rPr>
    </w:lvl>
    <w:lvl w:ilvl="4">
      <w:start w:val="1"/>
      <w:numFmt w:val="bullet"/>
      <w:lvlText w:val="•"/>
      <w:lvlJc w:val="left"/>
      <w:pPr>
        <w:ind w:left="1580" w:hanging="360"/>
      </w:pPr>
      <w:rPr>
        <w:rFonts w:hint="default"/>
      </w:rPr>
    </w:lvl>
    <w:lvl w:ilvl="5">
      <w:start w:val="1"/>
      <w:numFmt w:val="bullet"/>
      <w:lvlText w:val="•"/>
      <w:lvlJc w:val="left"/>
      <w:pPr>
        <w:ind w:left="1580" w:hanging="360"/>
      </w:pPr>
      <w:rPr>
        <w:rFonts w:hint="default"/>
      </w:rPr>
    </w:lvl>
    <w:lvl w:ilvl="6">
      <w:start w:val="1"/>
      <w:numFmt w:val="bullet"/>
      <w:lvlText w:val="•"/>
      <w:lvlJc w:val="left"/>
      <w:pPr>
        <w:ind w:left="1580" w:hanging="360"/>
      </w:pPr>
      <w:rPr>
        <w:rFonts w:hint="default"/>
      </w:rPr>
    </w:lvl>
    <w:lvl w:ilvl="7">
      <w:start w:val="1"/>
      <w:numFmt w:val="bullet"/>
      <w:lvlText w:val="•"/>
      <w:lvlJc w:val="left"/>
      <w:pPr>
        <w:ind w:left="1580" w:hanging="360"/>
      </w:pPr>
      <w:rPr>
        <w:rFonts w:hint="default"/>
      </w:rPr>
    </w:lvl>
    <w:lvl w:ilvl="8">
      <w:start w:val="1"/>
      <w:numFmt w:val="bullet"/>
      <w:lvlText w:val="•"/>
      <w:lvlJc w:val="left"/>
      <w:pPr>
        <w:ind w:left="4266" w:hanging="360"/>
      </w:pPr>
      <w:rPr>
        <w:rFonts w:hint="default"/>
      </w:rPr>
    </w:lvl>
  </w:abstractNum>
  <w:abstractNum w:abstractNumId="53" w15:restartNumberingAfterBreak="0">
    <w:nsid w:val="2D206A2C"/>
    <w:multiLevelType w:val="hybridMultilevel"/>
    <w:tmpl w:val="F1F00D04"/>
    <w:lvl w:ilvl="0" w:tplc="BF9421D2">
      <w:start w:val="1"/>
      <w:numFmt w:val="bullet"/>
      <w:lvlText w:val=""/>
      <w:lvlJc w:val="left"/>
      <w:pPr>
        <w:ind w:left="850" w:hanging="360"/>
      </w:pPr>
      <w:rPr>
        <w:rFonts w:ascii="Wingdings" w:eastAsia="Wingdings" w:hAnsi="Wingdings" w:hint="default"/>
        <w:sz w:val="18"/>
        <w:szCs w:val="18"/>
      </w:rPr>
    </w:lvl>
    <w:lvl w:ilvl="1" w:tplc="EF08966E">
      <w:start w:val="1"/>
      <w:numFmt w:val="bullet"/>
      <w:lvlText w:val="•"/>
      <w:lvlJc w:val="left"/>
      <w:pPr>
        <w:ind w:left="1200" w:hanging="360"/>
      </w:pPr>
      <w:rPr>
        <w:rFonts w:hint="default"/>
      </w:rPr>
    </w:lvl>
    <w:lvl w:ilvl="2" w:tplc="8926EB58">
      <w:start w:val="1"/>
      <w:numFmt w:val="bullet"/>
      <w:lvlText w:val="•"/>
      <w:lvlJc w:val="left"/>
      <w:pPr>
        <w:ind w:left="1550" w:hanging="360"/>
      </w:pPr>
      <w:rPr>
        <w:rFonts w:hint="default"/>
      </w:rPr>
    </w:lvl>
    <w:lvl w:ilvl="3" w:tplc="463AAF86">
      <w:start w:val="1"/>
      <w:numFmt w:val="bullet"/>
      <w:lvlText w:val="•"/>
      <w:lvlJc w:val="left"/>
      <w:pPr>
        <w:ind w:left="1899" w:hanging="360"/>
      </w:pPr>
      <w:rPr>
        <w:rFonts w:hint="default"/>
      </w:rPr>
    </w:lvl>
    <w:lvl w:ilvl="4" w:tplc="3800C39A">
      <w:start w:val="1"/>
      <w:numFmt w:val="bullet"/>
      <w:lvlText w:val="•"/>
      <w:lvlJc w:val="left"/>
      <w:pPr>
        <w:ind w:left="2249" w:hanging="360"/>
      </w:pPr>
      <w:rPr>
        <w:rFonts w:hint="default"/>
      </w:rPr>
    </w:lvl>
    <w:lvl w:ilvl="5" w:tplc="93606D4C">
      <w:start w:val="1"/>
      <w:numFmt w:val="bullet"/>
      <w:lvlText w:val="•"/>
      <w:lvlJc w:val="left"/>
      <w:pPr>
        <w:ind w:left="2599" w:hanging="360"/>
      </w:pPr>
      <w:rPr>
        <w:rFonts w:hint="default"/>
      </w:rPr>
    </w:lvl>
    <w:lvl w:ilvl="6" w:tplc="5DEA396C">
      <w:start w:val="1"/>
      <w:numFmt w:val="bullet"/>
      <w:lvlText w:val="•"/>
      <w:lvlJc w:val="left"/>
      <w:pPr>
        <w:ind w:left="2949" w:hanging="360"/>
      </w:pPr>
      <w:rPr>
        <w:rFonts w:hint="default"/>
      </w:rPr>
    </w:lvl>
    <w:lvl w:ilvl="7" w:tplc="31B08B42">
      <w:start w:val="1"/>
      <w:numFmt w:val="bullet"/>
      <w:lvlText w:val="•"/>
      <w:lvlJc w:val="left"/>
      <w:pPr>
        <w:ind w:left="3298" w:hanging="360"/>
      </w:pPr>
      <w:rPr>
        <w:rFonts w:hint="default"/>
      </w:rPr>
    </w:lvl>
    <w:lvl w:ilvl="8" w:tplc="D8FCBE76">
      <w:start w:val="1"/>
      <w:numFmt w:val="bullet"/>
      <w:lvlText w:val="•"/>
      <w:lvlJc w:val="left"/>
      <w:pPr>
        <w:ind w:left="3648" w:hanging="360"/>
      </w:pPr>
      <w:rPr>
        <w:rFonts w:hint="default"/>
      </w:rPr>
    </w:lvl>
  </w:abstractNum>
  <w:abstractNum w:abstractNumId="54" w15:restartNumberingAfterBreak="0">
    <w:nsid w:val="2D380976"/>
    <w:multiLevelType w:val="hybridMultilevel"/>
    <w:tmpl w:val="6A56C4BE"/>
    <w:lvl w:ilvl="0" w:tplc="6840F0F0">
      <w:start w:val="1"/>
      <w:numFmt w:val="bullet"/>
      <w:lvlText w:val=""/>
      <w:lvlJc w:val="left"/>
      <w:pPr>
        <w:ind w:left="590" w:hanging="360"/>
      </w:pPr>
      <w:rPr>
        <w:rFonts w:ascii="Wingdings" w:eastAsia="Wingdings" w:hAnsi="Wingdings" w:hint="default"/>
        <w:sz w:val="18"/>
        <w:szCs w:val="18"/>
      </w:rPr>
    </w:lvl>
    <w:lvl w:ilvl="1" w:tplc="C444DA56">
      <w:start w:val="1"/>
      <w:numFmt w:val="bullet"/>
      <w:lvlText w:val="•"/>
      <w:lvlJc w:val="left"/>
      <w:pPr>
        <w:ind w:left="1398" w:hanging="360"/>
      </w:pPr>
      <w:rPr>
        <w:rFonts w:hint="default"/>
      </w:rPr>
    </w:lvl>
    <w:lvl w:ilvl="2" w:tplc="B21C85E4">
      <w:start w:val="1"/>
      <w:numFmt w:val="bullet"/>
      <w:lvlText w:val="•"/>
      <w:lvlJc w:val="left"/>
      <w:pPr>
        <w:ind w:left="2207" w:hanging="360"/>
      </w:pPr>
      <w:rPr>
        <w:rFonts w:hint="default"/>
      </w:rPr>
    </w:lvl>
    <w:lvl w:ilvl="3" w:tplc="F68C1A2A">
      <w:start w:val="1"/>
      <w:numFmt w:val="bullet"/>
      <w:lvlText w:val="•"/>
      <w:lvlJc w:val="left"/>
      <w:pPr>
        <w:ind w:left="3015" w:hanging="360"/>
      </w:pPr>
      <w:rPr>
        <w:rFonts w:hint="default"/>
      </w:rPr>
    </w:lvl>
    <w:lvl w:ilvl="4" w:tplc="1514021A">
      <w:start w:val="1"/>
      <w:numFmt w:val="bullet"/>
      <w:lvlText w:val="•"/>
      <w:lvlJc w:val="left"/>
      <w:pPr>
        <w:ind w:left="3824" w:hanging="360"/>
      </w:pPr>
      <w:rPr>
        <w:rFonts w:hint="default"/>
      </w:rPr>
    </w:lvl>
    <w:lvl w:ilvl="5" w:tplc="E76E2088">
      <w:start w:val="1"/>
      <w:numFmt w:val="bullet"/>
      <w:lvlText w:val="•"/>
      <w:lvlJc w:val="left"/>
      <w:pPr>
        <w:ind w:left="4632" w:hanging="360"/>
      </w:pPr>
      <w:rPr>
        <w:rFonts w:hint="default"/>
      </w:rPr>
    </w:lvl>
    <w:lvl w:ilvl="6" w:tplc="65B2DC3C">
      <w:start w:val="1"/>
      <w:numFmt w:val="bullet"/>
      <w:lvlText w:val="•"/>
      <w:lvlJc w:val="left"/>
      <w:pPr>
        <w:ind w:left="5441" w:hanging="360"/>
      </w:pPr>
      <w:rPr>
        <w:rFonts w:hint="default"/>
      </w:rPr>
    </w:lvl>
    <w:lvl w:ilvl="7" w:tplc="77FC8EB0">
      <w:start w:val="1"/>
      <w:numFmt w:val="bullet"/>
      <w:lvlText w:val="•"/>
      <w:lvlJc w:val="left"/>
      <w:pPr>
        <w:ind w:left="6250" w:hanging="360"/>
      </w:pPr>
      <w:rPr>
        <w:rFonts w:hint="default"/>
      </w:rPr>
    </w:lvl>
    <w:lvl w:ilvl="8" w:tplc="7804CBDE">
      <w:start w:val="1"/>
      <w:numFmt w:val="bullet"/>
      <w:lvlText w:val="•"/>
      <w:lvlJc w:val="left"/>
      <w:pPr>
        <w:ind w:left="7058" w:hanging="360"/>
      </w:pPr>
      <w:rPr>
        <w:rFonts w:hint="default"/>
      </w:rPr>
    </w:lvl>
  </w:abstractNum>
  <w:abstractNum w:abstractNumId="55" w15:restartNumberingAfterBreak="0">
    <w:nsid w:val="2D50073B"/>
    <w:multiLevelType w:val="hybridMultilevel"/>
    <w:tmpl w:val="38C0AB1C"/>
    <w:lvl w:ilvl="0" w:tplc="02525CA6">
      <w:start w:val="1"/>
      <w:numFmt w:val="bullet"/>
      <w:lvlText w:val=""/>
      <w:lvlJc w:val="left"/>
      <w:pPr>
        <w:ind w:left="1101" w:hanging="360"/>
      </w:pPr>
      <w:rPr>
        <w:rFonts w:ascii="Wingdings" w:eastAsia="Wingdings" w:hAnsi="Wingdings" w:hint="default"/>
        <w:w w:val="98"/>
        <w:sz w:val="20"/>
        <w:szCs w:val="20"/>
      </w:rPr>
    </w:lvl>
    <w:lvl w:ilvl="1" w:tplc="E4925A7C">
      <w:start w:val="1"/>
      <w:numFmt w:val="bullet"/>
      <w:lvlText w:val="•"/>
      <w:lvlJc w:val="left"/>
      <w:pPr>
        <w:ind w:left="1450" w:hanging="360"/>
      </w:pPr>
      <w:rPr>
        <w:rFonts w:hint="default"/>
      </w:rPr>
    </w:lvl>
    <w:lvl w:ilvl="2" w:tplc="AEC44BB4">
      <w:start w:val="1"/>
      <w:numFmt w:val="bullet"/>
      <w:lvlText w:val="•"/>
      <w:lvlJc w:val="left"/>
      <w:pPr>
        <w:ind w:left="1800" w:hanging="360"/>
      </w:pPr>
      <w:rPr>
        <w:rFonts w:hint="default"/>
      </w:rPr>
    </w:lvl>
    <w:lvl w:ilvl="3" w:tplc="B5B2E90A">
      <w:start w:val="1"/>
      <w:numFmt w:val="bullet"/>
      <w:lvlText w:val="•"/>
      <w:lvlJc w:val="left"/>
      <w:pPr>
        <w:ind w:left="2149" w:hanging="360"/>
      </w:pPr>
      <w:rPr>
        <w:rFonts w:hint="default"/>
      </w:rPr>
    </w:lvl>
    <w:lvl w:ilvl="4" w:tplc="ADD40B36">
      <w:start w:val="1"/>
      <w:numFmt w:val="bullet"/>
      <w:lvlText w:val="•"/>
      <w:lvlJc w:val="left"/>
      <w:pPr>
        <w:ind w:left="2498" w:hanging="360"/>
      </w:pPr>
      <w:rPr>
        <w:rFonts w:hint="default"/>
      </w:rPr>
    </w:lvl>
    <w:lvl w:ilvl="5" w:tplc="5B1CA302">
      <w:start w:val="1"/>
      <w:numFmt w:val="bullet"/>
      <w:lvlText w:val="•"/>
      <w:lvlJc w:val="left"/>
      <w:pPr>
        <w:ind w:left="2848" w:hanging="360"/>
      </w:pPr>
      <w:rPr>
        <w:rFonts w:hint="default"/>
      </w:rPr>
    </w:lvl>
    <w:lvl w:ilvl="6" w:tplc="044AEC66">
      <w:start w:val="1"/>
      <w:numFmt w:val="bullet"/>
      <w:lvlText w:val="•"/>
      <w:lvlJc w:val="left"/>
      <w:pPr>
        <w:ind w:left="3197" w:hanging="360"/>
      </w:pPr>
      <w:rPr>
        <w:rFonts w:hint="default"/>
      </w:rPr>
    </w:lvl>
    <w:lvl w:ilvl="7" w:tplc="B20CFF7C">
      <w:start w:val="1"/>
      <w:numFmt w:val="bullet"/>
      <w:lvlText w:val="•"/>
      <w:lvlJc w:val="left"/>
      <w:pPr>
        <w:ind w:left="3547" w:hanging="360"/>
      </w:pPr>
      <w:rPr>
        <w:rFonts w:hint="default"/>
      </w:rPr>
    </w:lvl>
    <w:lvl w:ilvl="8" w:tplc="F564A03A">
      <w:start w:val="1"/>
      <w:numFmt w:val="bullet"/>
      <w:lvlText w:val="•"/>
      <w:lvlJc w:val="left"/>
      <w:pPr>
        <w:ind w:left="3896" w:hanging="360"/>
      </w:pPr>
      <w:rPr>
        <w:rFonts w:hint="default"/>
      </w:rPr>
    </w:lvl>
  </w:abstractNum>
  <w:abstractNum w:abstractNumId="56" w15:restartNumberingAfterBreak="0">
    <w:nsid w:val="2DFA0C82"/>
    <w:multiLevelType w:val="hybridMultilevel"/>
    <w:tmpl w:val="2D8E30D4"/>
    <w:lvl w:ilvl="0" w:tplc="7F0C7C30">
      <w:start w:val="1"/>
      <w:numFmt w:val="bullet"/>
      <w:lvlText w:val=""/>
      <w:lvlJc w:val="left"/>
      <w:pPr>
        <w:ind w:left="1084" w:hanging="360"/>
      </w:pPr>
      <w:rPr>
        <w:rFonts w:ascii="Wingdings" w:eastAsia="Wingdings" w:hAnsi="Wingdings" w:hint="default"/>
        <w:sz w:val="18"/>
        <w:szCs w:val="18"/>
      </w:rPr>
    </w:lvl>
    <w:lvl w:ilvl="1" w:tplc="AED244B0">
      <w:start w:val="1"/>
      <w:numFmt w:val="bullet"/>
      <w:lvlText w:val="•"/>
      <w:lvlJc w:val="left"/>
      <w:pPr>
        <w:ind w:left="1416" w:hanging="360"/>
      </w:pPr>
      <w:rPr>
        <w:rFonts w:hint="default"/>
      </w:rPr>
    </w:lvl>
    <w:lvl w:ilvl="2" w:tplc="6E066D30">
      <w:start w:val="1"/>
      <w:numFmt w:val="bullet"/>
      <w:lvlText w:val="•"/>
      <w:lvlJc w:val="left"/>
      <w:pPr>
        <w:ind w:left="1747" w:hanging="360"/>
      </w:pPr>
      <w:rPr>
        <w:rFonts w:hint="default"/>
      </w:rPr>
    </w:lvl>
    <w:lvl w:ilvl="3" w:tplc="61149976">
      <w:start w:val="1"/>
      <w:numFmt w:val="bullet"/>
      <w:lvlText w:val="•"/>
      <w:lvlJc w:val="left"/>
      <w:pPr>
        <w:ind w:left="2079" w:hanging="360"/>
      </w:pPr>
      <w:rPr>
        <w:rFonts w:hint="default"/>
      </w:rPr>
    </w:lvl>
    <w:lvl w:ilvl="4" w:tplc="C578385C">
      <w:start w:val="1"/>
      <w:numFmt w:val="bullet"/>
      <w:lvlText w:val="•"/>
      <w:lvlJc w:val="left"/>
      <w:pPr>
        <w:ind w:left="2410" w:hanging="360"/>
      </w:pPr>
      <w:rPr>
        <w:rFonts w:hint="default"/>
      </w:rPr>
    </w:lvl>
    <w:lvl w:ilvl="5" w:tplc="A9C6842E">
      <w:start w:val="1"/>
      <w:numFmt w:val="bullet"/>
      <w:lvlText w:val="•"/>
      <w:lvlJc w:val="left"/>
      <w:pPr>
        <w:ind w:left="2741" w:hanging="360"/>
      </w:pPr>
      <w:rPr>
        <w:rFonts w:hint="default"/>
      </w:rPr>
    </w:lvl>
    <w:lvl w:ilvl="6" w:tplc="4EC2DCA2">
      <w:start w:val="1"/>
      <w:numFmt w:val="bullet"/>
      <w:lvlText w:val="•"/>
      <w:lvlJc w:val="left"/>
      <w:pPr>
        <w:ind w:left="3073" w:hanging="360"/>
      </w:pPr>
      <w:rPr>
        <w:rFonts w:hint="default"/>
      </w:rPr>
    </w:lvl>
    <w:lvl w:ilvl="7" w:tplc="E168DB24">
      <w:start w:val="1"/>
      <w:numFmt w:val="bullet"/>
      <w:lvlText w:val="•"/>
      <w:lvlJc w:val="left"/>
      <w:pPr>
        <w:ind w:left="3404" w:hanging="360"/>
      </w:pPr>
      <w:rPr>
        <w:rFonts w:hint="default"/>
      </w:rPr>
    </w:lvl>
    <w:lvl w:ilvl="8" w:tplc="AFC81660">
      <w:start w:val="1"/>
      <w:numFmt w:val="bullet"/>
      <w:lvlText w:val="•"/>
      <w:lvlJc w:val="left"/>
      <w:pPr>
        <w:ind w:left="3736" w:hanging="360"/>
      </w:pPr>
      <w:rPr>
        <w:rFonts w:hint="default"/>
      </w:rPr>
    </w:lvl>
  </w:abstractNum>
  <w:abstractNum w:abstractNumId="57" w15:restartNumberingAfterBreak="0">
    <w:nsid w:val="2EA11181"/>
    <w:multiLevelType w:val="hybridMultilevel"/>
    <w:tmpl w:val="70C6D988"/>
    <w:lvl w:ilvl="0" w:tplc="E5A816CE">
      <w:start w:val="1"/>
      <w:numFmt w:val="bullet"/>
      <w:lvlText w:val=""/>
      <w:lvlJc w:val="left"/>
      <w:pPr>
        <w:ind w:left="1084" w:hanging="360"/>
      </w:pPr>
      <w:rPr>
        <w:rFonts w:ascii="Wingdings" w:eastAsia="Wingdings" w:hAnsi="Wingdings" w:hint="default"/>
        <w:sz w:val="18"/>
        <w:szCs w:val="18"/>
      </w:rPr>
    </w:lvl>
    <w:lvl w:ilvl="1" w:tplc="59127A12">
      <w:start w:val="1"/>
      <w:numFmt w:val="bullet"/>
      <w:lvlText w:val="•"/>
      <w:lvlJc w:val="left"/>
      <w:pPr>
        <w:ind w:left="1416" w:hanging="360"/>
      </w:pPr>
      <w:rPr>
        <w:rFonts w:hint="default"/>
      </w:rPr>
    </w:lvl>
    <w:lvl w:ilvl="2" w:tplc="9A0895F0">
      <w:start w:val="1"/>
      <w:numFmt w:val="bullet"/>
      <w:lvlText w:val="•"/>
      <w:lvlJc w:val="left"/>
      <w:pPr>
        <w:ind w:left="1747" w:hanging="360"/>
      </w:pPr>
      <w:rPr>
        <w:rFonts w:hint="default"/>
      </w:rPr>
    </w:lvl>
    <w:lvl w:ilvl="3" w:tplc="92208108">
      <w:start w:val="1"/>
      <w:numFmt w:val="bullet"/>
      <w:lvlText w:val="•"/>
      <w:lvlJc w:val="left"/>
      <w:pPr>
        <w:ind w:left="2079" w:hanging="360"/>
      </w:pPr>
      <w:rPr>
        <w:rFonts w:hint="default"/>
      </w:rPr>
    </w:lvl>
    <w:lvl w:ilvl="4" w:tplc="8B9077B6">
      <w:start w:val="1"/>
      <w:numFmt w:val="bullet"/>
      <w:lvlText w:val="•"/>
      <w:lvlJc w:val="left"/>
      <w:pPr>
        <w:ind w:left="2410" w:hanging="360"/>
      </w:pPr>
      <w:rPr>
        <w:rFonts w:hint="default"/>
      </w:rPr>
    </w:lvl>
    <w:lvl w:ilvl="5" w:tplc="E042F23C">
      <w:start w:val="1"/>
      <w:numFmt w:val="bullet"/>
      <w:lvlText w:val="•"/>
      <w:lvlJc w:val="left"/>
      <w:pPr>
        <w:ind w:left="2742" w:hanging="360"/>
      </w:pPr>
      <w:rPr>
        <w:rFonts w:hint="default"/>
      </w:rPr>
    </w:lvl>
    <w:lvl w:ilvl="6" w:tplc="9176E4D4">
      <w:start w:val="1"/>
      <w:numFmt w:val="bullet"/>
      <w:lvlText w:val="•"/>
      <w:lvlJc w:val="left"/>
      <w:pPr>
        <w:ind w:left="3073" w:hanging="360"/>
      </w:pPr>
      <w:rPr>
        <w:rFonts w:hint="default"/>
      </w:rPr>
    </w:lvl>
    <w:lvl w:ilvl="7" w:tplc="5B3A4714">
      <w:start w:val="1"/>
      <w:numFmt w:val="bullet"/>
      <w:lvlText w:val="•"/>
      <w:lvlJc w:val="left"/>
      <w:pPr>
        <w:ind w:left="3404" w:hanging="360"/>
      </w:pPr>
      <w:rPr>
        <w:rFonts w:hint="default"/>
      </w:rPr>
    </w:lvl>
    <w:lvl w:ilvl="8" w:tplc="46C692E2">
      <w:start w:val="1"/>
      <w:numFmt w:val="bullet"/>
      <w:lvlText w:val="•"/>
      <w:lvlJc w:val="left"/>
      <w:pPr>
        <w:ind w:left="3736" w:hanging="360"/>
      </w:pPr>
      <w:rPr>
        <w:rFonts w:hint="default"/>
      </w:rPr>
    </w:lvl>
  </w:abstractNum>
  <w:abstractNum w:abstractNumId="58" w15:restartNumberingAfterBreak="0">
    <w:nsid w:val="2F2600D4"/>
    <w:multiLevelType w:val="multilevel"/>
    <w:tmpl w:val="CE24C854"/>
    <w:lvl w:ilvl="0">
      <w:start w:val="1"/>
      <w:numFmt w:val="lowerLetter"/>
      <w:lvlText w:val="%1."/>
      <w:lvlJc w:val="left"/>
      <w:pPr>
        <w:ind w:left="860" w:hanging="720"/>
      </w:pPr>
      <w:rPr>
        <w:rFonts w:hint="default"/>
      </w:rPr>
    </w:lvl>
    <w:lvl w:ilvl="1">
      <w:start w:val="1"/>
      <w:numFmt w:val="lowerLetter"/>
      <w:lvlText w:val="%2."/>
      <w:lvlJc w:val="left"/>
      <w:pPr>
        <w:ind w:left="860" w:hanging="720"/>
      </w:pPr>
      <w:rPr>
        <w:rFonts w:hint="default"/>
        <w:b/>
        <w:bCs/>
        <w:w w:val="98"/>
        <w:sz w:val="20"/>
        <w:szCs w:val="20"/>
      </w:rPr>
    </w:lvl>
    <w:lvl w:ilvl="2">
      <w:start w:val="1"/>
      <w:numFmt w:val="bullet"/>
      <w:lvlText w:val=""/>
      <w:lvlJc w:val="left"/>
      <w:pPr>
        <w:ind w:left="860" w:hanging="360"/>
      </w:pPr>
      <w:rPr>
        <w:rFonts w:ascii="Wingdings" w:eastAsia="Wingdings" w:hAnsi="Wingdings" w:hint="default"/>
        <w:w w:val="98"/>
        <w:sz w:val="20"/>
        <w:szCs w:val="20"/>
      </w:rPr>
    </w:lvl>
    <w:lvl w:ilvl="3">
      <w:start w:val="1"/>
      <w:numFmt w:val="bullet"/>
      <w:lvlText w:val=""/>
      <w:lvlJc w:val="left"/>
      <w:pPr>
        <w:ind w:left="976" w:hanging="363"/>
      </w:pPr>
      <w:rPr>
        <w:rFonts w:ascii="Wingdings" w:eastAsia="Wingdings" w:hAnsi="Wingdings" w:hint="default"/>
        <w:w w:val="98"/>
        <w:sz w:val="20"/>
        <w:szCs w:val="20"/>
      </w:rPr>
    </w:lvl>
    <w:lvl w:ilvl="4">
      <w:start w:val="1"/>
      <w:numFmt w:val="bullet"/>
      <w:lvlText w:val="•"/>
      <w:lvlJc w:val="left"/>
      <w:pPr>
        <w:ind w:left="3157" w:hanging="363"/>
      </w:pPr>
      <w:rPr>
        <w:rFonts w:hint="default"/>
      </w:rPr>
    </w:lvl>
    <w:lvl w:ilvl="5">
      <w:start w:val="1"/>
      <w:numFmt w:val="bullet"/>
      <w:lvlText w:val="•"/>
      <w:lvlJc w:val="left"/>
      <w:pPr>
        <w:ind w:left="4248" w:hanging="363"/>
      </w:pPr>
      <w:rPr>
        <w:rFonts w:hint="default"/>
      </w:rPr>
    </w:lvl>
    <w:lvl w:ilvl="6">
      <w:start w:val="1"/>
      <w:numFmt w:val="bullet"/>
      <w:lvlText w:val="•"/>
      <w:lvlJc w:val="left"/>
      <w:pPr>
        <w:ind w:left="5338" w:hanging="363"/>
      </w:pPr>
      <w:rPr>
        <w:rFonts w:hint="default"/>
      </w:rPr>
    </w:lvl>
    <w:lvl w:ilvl="7">
      <w:start w:val="1"/>
      <w:numFmt w:val="bullet"/>
      <w:lvlText w:val="•"/>
      <w:lvlJc w:val="left"/>
      <w:pPr>
        <w:ind w:left="6428" w:hanging="363"/>
      </w:pPr>
      <w:rPr>
        <w:rFonts w:hint="default"/>
      </w:rPr>
    </w:lvl>
    <w:lvl w:ilvl="8">
      <w:start w:val="1"/>
      <w:numFmt w:val="bullet"/>
      <w:lvlText w:val="•"/>
      <w:lvlJc w:val="left"/>
      <w:pPr>
        <w:ind w:left="7519" w:hanging="363"/>
      </w:pPr>
      <w:rPr>
        <w:rFonts w:hint="default"/>
      </w:rPr>
    </w:lvl>
  </w:abstractNum>
  <w:abstractNum w:abstractNumId="59" w15:restartNumberingAfterBreak="0">
    <w:nsid w:val="2FCA0FAE"/>
    <w:multiLevelType w:val="hybridMultilevel"/>
    <w:tmpl w:val="6B225F7C"/>
    <w:lvl w:ilvl="0" w:tplc="758E3E28">
      <w:start w:val="1"/>
      <w:numFmt w:val="bullet"/>
      <w:lvlText w:val=""/>
      <w:lvlJc w:val="left"/>
      <w:pPr>
        <w:ind w:left="590" w:hanging="360"/>
      </w:pPr>
      <w:rPr>
        <w:rFonts w:ascii="Wingdings" w:eastAsia="Wingdings" w:hAnsi="Wingdings" w:hint="default"/>
        <w:sz w:val="18"/>
        <w:szCs w:val="18"/>
      </w:rPr>
    </w:lvl>
    <w:lvl w:ilvl="1" w:tplc="F54ABBDC">
      <w:start w:val="1"/>
      <w:numFmt w:val="bullet"/>
      <w:lvlText w:val="•"/>
      <w:lvlJc w:val="left"/>
      <w:pPr>
        <w:ind w:left="1002" w:hanging="360"/>
      </w:pPr>
      <w:rPr>
        <w:rFonts w:hint="default"/>
      </w:rPr>
    </w:lvl>
    <w:lvl w:ilvl="2" w:tplc="992A79DC">
      <w:start w:val="1"/>
      <w:numFmt w:val="bullet"/>
      <w:lvlText w:val="•"/>
      <w:lvlJc w:val="left"/>
      <w:pPr>
        <w:ind w:left="1415" w:hanging="360"/>
      </w:pPr>
      <w:rPr>
        <w:rFonts w:hint="default"/>
      </w:rPr>
    </w:lvl>
    <w:lvl w:ilvl="3" w:tplc="87703FB0">
      <w:start w:val="1"/>
      <w:numFmt w:val="bullet"/>
      <w:lvlText w:val="•"/>
      <w:lvlJc w:val="left"/>
      <w:pPr>
        <w:ind w:left="1828" w:hanging="360"/>
      </w:pPr>
      <w:rPr>
        <w:rFonts w:hint="default"/>
      </w:rPr>
    </w:lvl>
    <w:lvl w:ilvl="4" w:tplc="C0925C64">
      <w:start w:val="1"/>
      <w:numFmt w:val="bullet"/>
      <w:lvlText w:val="•"/>
      <w:lvlJc w:val="left"/>
      <w:pPr>
        <w:ind w:left="2240" w:hanging="360"/>
      </w:pPr>
      <w:rPr>
        <w:rFonts w:hint="default"/>
      </w:rPr>
    </w:lvl>
    <w:lvl w:ilvl="5" w:tplc="E3A26F12">
      <w:start w:val="1"/>
      <w:numFmt w:val="bullet"/>
      <w:lvlText w:val="•"/>
      <w:lvlJc w:val="left"/>
      <w:pPr>
        <w:ind w:left="2653" w:hanging="360"/>
      </w:pPr>
      <w:rPr>
        <w:rFonts w:hint="default"/>
      </w:rPr>
    </w:lvl>
    <w:lvl w:ilvl="6" w:tplc="99BEB058">
      <w:start w:val="1"/>
      <w:numFmt w:val="bullet"/>
      <w:lvlText w:val="•"/>
      <w:lvlJc w:val="left"/>
      <w:pPr>
        <w:ind w:left="3066" w:hanging="360"/>
      </w:pPr>
      <w:rPr>
        <w:rFonts w:hint="default"/>
      </w:rPr>
    </w:lvl>
    <w:lvl w:ilvl="7" w:tplc="CE1C8EDA">
      <w:start w:val="1"/>
      <w:numFmt w:val="bullet"/>
      <w:lvlText w:val="•"/>
      <w:lvlJc w:val="left"/>
      <w:pPr>
        <w:ind w:left="3478" w:hanging="360"/>
      </w:pPr>
      <w:rPr>
        <w:rFonts w:hint="default"/>
      </w:rPr>
    </w:lvl>
    <w:lvl w:ilvl="8" w:tplc="A7CA71C2">
      <w:start w:val="1"/>
      <w:numFmt w:val="bullet"/>
      <w:lvlText w:val="•"/>
      <w:lvlJc w:val="left"/>
      <w:pPr>
        <w:ind w:left="3891" w:hanging="360"/>
      </w:pPr>
      <w:rPr>
        <w:rFonts w:hint="default"/>
      </w:rPr>
    </w:lvl>
  </w:abstractNum>
  <w:abstractNum w:abstractNumId="60" w15:restartNumberingAfterBreak="0">
    <w:nsid w:val="30E175B3"/>
    <w:multiLevelType w:val="hybridMultilevel"/>
    <w:tmpl w:val="6EFC1C5E"/>
    <w:lvl w:ilvl="0" w:tplc="938E3D04">
      <w:start w:val="1"/>
      <w:numFmt w:val="bullet"/>
      <w:lvlText w:val=""/>
      <w:lvlJc w:val="left"/>
      <w:pPr>
        <w:ind w:left="1006" w:hanging="272"/>
      </w:pPr>
      <w:rPr>
        <w:rFonts w:ascii="Wingdings" w:eastAsia="Wingdings" w:hAnsi="Wingdings" w:hint="default"/>
        <w:sz w:val="18"/>
        <w:szCs w:val="18"/>
      </w:rPr>
    </w:lvl>
    <w:lvl w:ilvl="1" w:tplc="2A34877C">
      <w:start w:val="1"/>
      <w:numFmt w:val="bullet"/>
      <w:lvlText w:val="•"/>
      <w:lvlJc w:val="left"/>
      <w:pPr>
        <w:ind w:left="1325" w:hanging="272"/>
      </w:pPr>
      <w:rPr>
        <w:rFonts w:hint="default"/>
      </w:rPr>
    </w:lvl>
    <w:lvl w:ilvl="2" w:tplc="48FAF9A6">
      <w:start w:val="1"/>
      <w:numFmt w:val="bullet"/>
      <w:lvlText w:val="•"/>
      <w:lvlJc w:val="left"/>
      <w:pPr>
        <w:ind w:left="1643" w:hanging="272"/>
      </w:pPr>
      <w:rPr>
        <w:rFonts w:hint="default"/>
      </w:rPr>
    </w:lvl>
    <w:lvl w:ilvl="3" w:tplc="D6C6EDC4">
      <w:start w:val="1"/>
      <w:numFmt w:val="bullet"/>
      <w:lvlText w:val="•"/>
      <w:lvlJc w:val="left"/>
      <w:pPr>
        <w:ind w:left="1961" w:hanging="272"/>
      </w:pPr>
      <w:rPr>
        <w:rFonts w:hint="default"/>
      </w:rPr>
    </w:lvl>
    <w:lvl w:ilvl="4" w:tplc="3956FB00">
      <w:start w:val="1"/>
      <w:numFmt w:val="bullet"/>
      <w:lvlText w:val="•"/>
      <w:lvlJc w:val="left"/>
      <w:pPr>
        <w:ind w:left="2280" w:hanging="272"/>
      </w:pPr>
      <w:rPr>
        <w:rFonts w:hint="default"/>
      </w:rPr>
    </w:lvl>
    <w:lvl w:ilvl="5" w:tplc="B5561550">
      <w:start w:val="1"/>
      <w:numFmt w:val="bullet"/>
      <w:lvlText w:val="•"/>
      <w:lvlJc w:val="left"/>
      <w:pPr>
        <w:ind w:left="2598" w:hanging="272"/>
      </w:pPr>
      <w:rPr>
        <w:rFonts w:hint="default"/>
      </w:rPr>
    </w:lvl>
    <w:lvl w:ilvl="6" w:tplc="090E9CA6">
      <w:start w:val="1"/>
      <w:numFmt w:val="bullet"/>
      <w:lvlText w:val="•"/>
      <w:lvlJc w:val="left"/>
      <w:pPr>
        <w:ind w:left="2916" w:hanging="272"/>
      </w:pPr>
      <w:rPr>
        <w:rFonts w:hint="default"/>
      </w:rPr>
    </w:lvl>
    <w:lvl w:ilvl="7" w:tplc="3A042812">
      <w:start w:val="1"/>
      <w:numFmt w:val="bullet"/>
      <w:lvlText w:val="•"/>
      <w:lvlJc w:val="left"/>
      <w:pPr>
        <w:ind w:left="3234" w:hanging="272"/>
      </w:pPr>
      <w:rPr>
        <w:rFonts w:hint="default"/>
      </w:rPr>
    </w:lvl>
    <w:lvl w:ilvl="8" w:tplc="B6B25D10">
      <w:start w:val="1"/>
      <w:numFmt w:val="bullet"/>
      <w:lvlText w:val="•"/>
      <w:lvlJc w:val="left"/>
      <w:pPr>
        <w:ind w:left="3553" w:hanging="272"/>
      </w:pPr>
      <w:rPr>
        <w:rFonts w:hint="default"/>
      </w:rPr>
    </w:lvl>
  </w:abstractNum>
  <w:abstractNum w:abstractNumId="61" w15:restartNumberingAfterBreak="0">
    <w:nsid w:val="31AE134A"/>
    <w:multiLevelType w:val="hybridMultilevel"/>
    <w:tmpl w:val="88242F48"/>
    <w:lvl w:ilvl="0" w:tplc="3FB68EB8">
      <w:start w:val="1"/>
      <w:numFmt w:val="bullet"/>
      <w:lvlText w:val=""/>
      <w:lvlJc w:val="left"/>
      <w:pPr>
        <w:ind w:left="590" w:hanging="360"/>
      </w:pPr>
      <w:rPr>
        <w:rFonts w:ascii="Wingdings" w:eastAsia="Wingdings" w:hAnsi="Wingdings" w:hint="default"/>
        <w:sz w:val="18"/>
        <w:szCs w:val="18"/>
      </w:rPr>
    </w:lvl>
    <w:lvl w:ilvl="1" w:tplc="D278C588">
      <w:start w:val="1"/>
      <w:numFmt w:val="bullet"/>
      <w:lvlText w:val="•"/>
      <w:lvlJc w:val="left"/>
      <w:pPr>
        <w:ind w:left="1002" w:hanging="360"/>
      </w:pPr>
      <w:rPr>
        <w:rFonts w:hint="default"/>
      </w:rPr>
    </w:lvl>
    <w:lvl w:ilvl="2" w:tplc="8B048940">
      <w:start w:val="1"/>
      <w:numFmt w:val="bullet"/>
      <w:lvlText w:val="•"/>
      <w:lvlJc w:val="left"/>
      <w:pPr>
        <w:ind w:left="1415" w:hanging="360"/>
      </w:pPr>
      <w:rPr>
        <w:rFonts w:hint="default"/>
      </w:rPr>
    </w:lvl>
    <w:lvl w:ilvl="3" w:tplc="BFCCACAE">
      <w:start w:val="1"/>
      <w:numFmt w:val="bullet"/>
      <w:lvlText w:val="•"/>
      <w:lvlJc w:val="left"/>
      <w:pPr>
        <w:ind w:left="1828" w:hanging="360"/>
      </w:pPr>
      <w:rPr>
        <w:rFonts w:hint="default"/>
      </w:rPr>
    </w:lvl>
    <w:lvl w:ilvl="4" w:tplc="FBD24C08">
      <w:start w:val="1"/>
      <w:numFmt w:val="bullet"/>
      <w:lvlText w:val="•"/>
      <w:lvlJc w:val="left"/>
      <w:pPr>
        <w:ind w:left="2240" w:hanging="360"/>
      </w:pPr>
      <w:rPr>
        <w:rFonts w:hint="default"/>
      </w:rPr>
    </w:lvl>
    <w:lvl w:ilvl="5" w:tplc="3CFAB6EE">
      <w:start w:val="1"/>
      <w:numFmt w:val="bullet"/>
      <w:lvlText w:val="•"/>
      <w:lvlJc w:val="left"/>
      <w:pPr>
        <w:ind w:left="2653" w:hanging="360"/>
      </w:pPr>
      <w:rPr>
        <w:rFonts w:hint="default"/>
      </w:rPr>
    </w:lvl>
    <w:lvl w:ilvl="6" w:tplc="80047DA6">
      <w:start w:val="1"/>
      <w:numFmt w:val="bullet"/>
      <w:lvlText w:val="•"/>
      <w:lvlJc w:val="left"/>
      <w:pPr>
        <w:ind w:left="3066" w:hanging="360"/>
      </w:pPr>
      <w:rPr>
        <w:rFonts w:hint="default"/>
      </w:rPr>
    </w:lvl>
    <w:lvl w:ilvl="7" w:tplc="D286F456">
      <w:start w:val="1"/>
      <w:numFmt w:val="bullet"/>
      <w:lvlText w:val="•"/>
      <w:lvlJc w:val="left"/>
      <w:pPr>
        <w:ind w:left="3478" w:hanging="360"/>
      </w:pPr>
      <w:rPr>
        <w:rFonts w:hint="default"/>
      </w:rPr>
    </w:lvl>
    <w:lvl w:ilvl="8" w:tplc="38046730">
      <w:start w:val="1"/>
      <w:numFmt w:val="bullet"/>
      <w:lvlText w:val="•"/>
      <w:lvlJc w:val="left"/>
      <w:pPr>
        <w:ind w:left="3891" w:hanging="360"/>
      </w:pPr>
      <w:rPr>
        <w:rFonts w:hint="default"/>
      </w:rPr>
    </w:lvl>
  </w:abstractNum>
  <w:abstractNum w:abstractNumId="62" w15:restartNumberingAfterBreak="0">
    <w:nsid w:val="32AA6669"/>
    <w:multiLevelType w:val="hybridMultilevel"/>
    <w:tmpl w:val="09AEA538"/>
    <w:lvl w:ilvl="0" w:tplc="BFF46824">
      <w:start w:val="1"/>
      <w:numFmt w:val="bullet"/>
      <w:lvlText w:val=""/>
      <w:lvlJc w:val="left"/>
      <w:pPr>
        <w:ind w:left="1101" w:hanging="360"/>
      </w:pPr>
      <w:rPr>
        <w:rFonts w:ascii="Wingdings" w:eastAsia="Wingdings" w:hAnsi="Wingdings" w:hint="default"/>
        <w:w w:val="98"/>
        <w:sz w:val="20"/>
        <w:szCs w:val="20"/>
      </w:rPr>
    </w:lvl>
    <w:lvl w:ilvl="1" w:tplc="835E38B8">
      <w:start w:val="1"/>
      <w:numFmt w:val="bullet"/>
      <w:lvlText w:val="•"/>
      <w:lvlJc w:val="left"/>
      <w:pPr>
        <w:ind w:left="1450" w:hanging="360"/>
      </w:pPr>
      <w:rPr>
        <w:rFonts w:hint="default"/>
      </w:rPr>
    </w:lvl>
    <w:lvl w:ilvl="2" w:tplc="6AEEB3DC">
      <w:start w:val="1"/>
      <w:numFmt w:val="bullet"/>
      <w:lvlText w:val="•"/>
      <w:lvlJc w:val="left"/>
      <w:pPr>
        <w:ind w:left="1800" w:hanging="360"/>
      </w:pPr>
      <w:rPr>
        <w:rFonts w:hint="default"/>
      </w:rPr>
    </w:lvl>
    <w:lvl w:ilvl="3" w:tplc="6D48DD88">
      <w:start w:val="1"/>
      <w:numFmt w:val="bullet"/>
      <w:lvlText w:val="•"/>
      <w:lvlJc w:val="left"/>
      <w:pPr>
        <w:ind w:left="2149" w:hanging="360"/>
      </w:pPr>
      <w:rPr>
        <w:rFonts w:hint="default"/>
      </w:rPr>
    </w:lvl>
    <w:lvl w:ilvl="4" w:tplc="31CEF9CA">
      <w:start w:val="1"/>
      <w:numFmt w:val="bullet"/>
      <w:lvlText w:val="•"/>
      <w:lvlJc w:val="left"/>
      <w:pPr>
        <w:ind w:left="2498" w:hanging="360"/>
      </w:pPr>
      <w:rPr>
        <w:rFonts w:hint="default"/>
      </w:rPr>
    </w:lvl>
    <w:lvl w:ilvl="5" w:tplc="3CBC8936">
      <w:start w:val="1"/>
      <w:numFmt w:val="bullet"/>
      <w:lvlText w:val="•"/>
      <w:lvlJc w:val="left"/>
      <w:pPr>
        <w:ind w:left="2848" w:hanging="360"/>
      </w:pPr>
      <w:rPr>
        <w:rFonts w:hint="default"/>
      </w:rPr>
    </w:lvl>
    <w:lvl w:ilvl="6" w:tplc="71205CF0">
      <w:start w:val="1"/>
      <w:numFmt w:val="bullet"/>
      <w:lvlText w:val="•"/>
      <w:lvlJc w:val="left"/>
      <w:pPr>
        <w:ind w:left="3197" w:hanging="360"/>
      </w:pPr>
      <w:rPr>
        <w:rFonts w:hint="default"/>
      </w:rPr>
    </w:lvl>
    <w:lvl w:ilvl="7" w:tplc="E9EA4144">
      <w:start w:val="1"/>
      <w:numFmt w:val="bullet"/>
      <w:lvlText w:val="•"/>
      <w:lvlJc w:val="left"/>
      <w:pPr>
        <w:ind w:left="3547" w:hanging="360"/>
      </w:pPr>
      <w:rPr>
        <w:rFonts w:hint="default"/>
      </w:rPr>
    </w:lvl>
    <w:lvl w:ilvl="8" w:tplc="1ADCD936">
      <w:start w:val="1"/>
      <w:numFmt w:val="bullet"/>
      <w:lvlText w:val="•"/>
      <w:lvlJc w:val="left"/>
      <w:pPr>
        <w:ind w:left="3896" w:hanging="360"/>
      </w:pPr>
      <w:rPr>
        <w:rFonts w:hint="default"/>
      </w:rPr>
    </w:lvl>
  </w:abstractNum>
  <w:abstractNum w:abstractNumId="63" w15:restartNumberingAfterBreak="0">
    <w:nsid w:val="32D13C1E"/>
    <w:multiLevelType w:val="hybridMultilevel"/>
    <w:tmpl w:val="22743776"/>
    <w:lvl w:ilvl="0" w:tplc="FD02D68A">
      <w:start w:val="1"/>
      <w:numFmt w:val="bullet"/>
      <w:lvlText w:val=""/>
      <w:lvlJc w:val="left"/>
      <w:pPr>
        <w:ind w:left="850" w:hanging="360"/>
      </w:pPr>
      <w:rPr>
        <w:rFonts w:ascii="Wingdings" w:eastAsia="Wingdings" w:hAnsi="Wingdings" w:hint="default"/>
        <w:sz w:val="18"/>
        <w:szCs w:val="18"/>
      </w:rPr>
    </w:lvl>
    <w:lvl w:ilvl="1" w:tplc="F3C0D552">
      <w:start w:val="1"/>
      <w:numFmt w:val="bullet"/>
      <w:lvlText w:val="•"/>
      <w:lvlJc w:val="left"/>
      <w:pPr>
        <w:ind w:left="1200" w:hanging="360"/>
      </w:pPr>
      <w:rPr>
        <w:rFonts w:hint="default"/>
      </w:rPr>
    </w:lvl>
    <w:lvl w:ilvl="2" w:tplc="43521EE8">
      <w:start w:val="1"/>
      <w:numFmt w:val="bullet"/>
      <w:lvlText w:val="•"/>
      <w:lvlJc w:val="left"/>
      <w:pPr>
        <w:ind w:left="1550" w:hanging="360"/>
      </w:pPr>
      <w:rPr>
        <w:rFonts w:hint="default"/>
      </w:rPr>
    </w:lvl>
    <w:lvl w:ilvl="3" w:tplc="EE04C872">
      <w:start w:val="1"/>
      <w:numFmt w:val="bullet"/>
      <w:lvlText w:val="•"/>
      <w:lvlJc w:val="left"/>
      <w:pPr>
        <w:ind w:left="1899" w:hanging="360"/>
      </w:pPr>
      <w:rPr>
        <w:rFonts w:hint="default"/>
      </w:rPr>
    </w:lvl>
    <w:lvl w:ilvl="4" w:tplc="6AEC60B8">
      <w:start w:val="1"/>
      <w:numFmt w:val="bullet"/>
      <w:lvlText w:val="•"/>
      <w:lvlJc w:val="left"/>
      <w:pPr>
        <w:ind w:left="2249" w:hanging="360"/>
      </w:pPr>
      <w:rPr>
        <w:rFonts w:hint="default"/>
      </w:rPr>
    </w:lvl>
    <w:lvl w:ilvl="5" w:tplc="0DE45772">
      <w:start w:val="1"/>
      <w:numFmt w:val="bullet"/>
      <w:lvlText w:val="•"/>
      <w:lvlJc w:val="left"/>
      <w:pPr>
        <w:ind w:left="2599" w:hanging="360"/>
      </w:pPr>
      <w:rPr>
        <w:rFonts w:hint="default"/>
      </w:rPr>
    </w:lvl>
    <w:lvl w:ilvl="6" w:tplc="2B105E1A">
      <w:start w:val="1"/>
      <w:numFmt w:val="bullet"/>
      <w:lvlText w:val="•"/>
      <w:lvlJc w:val="left"/>
      <w:pPr>
        <w:ind w:left="2949" w:hanging="360"/>
      </w:pPr>
      <w:rPr>
        <w:rFonts w:hint="default"/>
      </w:rPr>
    </w:lvl>
    <w:lvl w:ilvl="7" w:tplc="898894F0">
      <w:start w:val="1"/>
      <w:numFmt w:val="bullet"/>
      <w:lvlText w:val="•"/>
      <w:lvlJc w:val="left"/>
      <w:pPr>
        <w:ind w:left="3298" w:hanging="360"/>
      </w:pPr>
      <w:rPr>
        <w:rFonts w:hint="default"/>
      </w:rPr>
    </w:lvl>
    <w:lvl w:ilvl="8" w:tplc="2C8EB652">
      <w:start w:val="1"/>
      <w:numFmt w:val="bullet"/>
      <w:lvlText w:val="•"/>
      <w:lvlJc w:val="left"/>
      <w:pPr>
        <w:ind w:left="3648" w:hanging="360"/>
      </w:pPr>
      <w:rPr>
        <w:rFonts w:hint="default"/>
      </w:rPr>
    </w:lvl>
  </w:abstractNum>
  <w:abstractNum w:abstractNumId="64" w15:restartNumberingAfterBreak="0">
    <w:nsid w:val="33562678"/>
    <w:multiLevelType w:val="hybridMultilevel"/>
    <w:tmpl w:val="F2B0E404"/>
    <w:lvl w:ilvl="0" w:tplc="11FEB206">
      <w:start w:val="1"/>
      <w:numFmt w:val="bullet"/>
      <w:lvlText w:val=""/>
      <w:lvlJc w:val="left"/>
      <w:pPr>
        <w:ind w:left="452" w:hanging="360"/>
      </w:pPr>
      <w:rPr>
        <w:rFonts w:ascii="Symbol" w:eastAsia="Symbol" w:hAnsi="Symbol" w:hint="default"/>
        <w:sz w:val="24"/>
        <w:szCs w:val="24"/>
      </w:rPr>
    </w:lvl>
    <w:lvl w:ilvl="1" w:tplc="28C8FB12">
      <w:start w:val="1"/>
      <w:numFmt w:val="bullet"/>
      <w:lvlText w:val="•"/>
      <w:lvlJc w:val="left"/>
      <w:pPr>
        <w:ind w:left="730" w:hanging="360"/>
      </w:pPr>
      <w:rPr>
        <w:rFonts w:hint="default"/>
      </w:rPr>
    </w:lvl>
    <w:lvl w:ilvl="2" w:tplc="928C741C">
      <w:start w:val="1"/>
      <w:numFmt w:val="bullet"/>
      <w:lvlText w:val="•"/>
      <w:lvlJc w:val="left"/>
      <w:pPr>
        <w:ind w:left="1009" w:hanging="360"/>
      </w:pPr>
      <w:rPr>
        <w:rFonts w:hint="default"/>
      </w:rPr>
    </w:lvl>
    <w:lvl w:ilvl="3" w:tplc="B9D4B12C">
      <w:start w:val="1"/>
      <w:numFmt w:val="bullet"/>
      <w:lvlText w:val="•"/>
      <w:lvlJc w:val="left"/>
      <w:pPr>
        <w:ind w:left="1287" w:hanging="360"/>
      </w:pPr>
      <w:rPr>
        <w:rFonts w:hint="default"/>
      </w:rPr>
    </w:lvl>
    <w:lvl w:ilvl="4" w:tplc="58EA8C3A">
      <w:start w:val="1"/>
      <w:numFmt w:val="bullet"/>
      <w:lvlText w:val="•"/>
      <w:lvlJc w:val="left"/>
      <w:pPr>
        <w:ind w:left="1565" w:hanging="360"/>
      </w:pPr>
      <w:rPr>
        <w:rFonts w:hint="default"/>
      </w:rPr>
    </w:lvl>
    <w:lvl w:ilvl="5" w:tplc="3468FDCE">
      <w:start w:val="1"/>
      <w:numFmt w:val="bullet"/>
      <w:lvlText w:val="•"/>
      <w:lvlJc w:val="left"/>
      <w:pPr>
        <w:ind w:left="1844" w:hanging="360"/>
      </w:pPr>
      <w:rPr>
        <w:rFonts w:hint="default"/>
      </w:rPr>
    </w:lvl>
    <w:lvl w:ilvl="6" w:tplc="56D6AEF0">
      <w:start w:val="1"/>
      <w:numFmt w:val="bullet"/>
      <w:lvlText w:val="•"/>
      <w:lvlJc w:val="left"/>
      <w:pPr>
        <w:ind w:left="2122" w:hanging="360"/>
      </w:pPr>
      <w:rPr>
        <w:rFonts w:hint="default"/>
      </w:rPr>
    </w:lvl>
    <w:lvl w:ilvl="7" w:tplc="C05068E8">
      <w:start w:val="1"/>
      <w:numFmt w:val="bullet"/>
      <w:lvlText w:val="•"/>
      <w:lvlJc w:val="left"/>
      <w:pPr>
        <w:ind w:left="2400" w:hanging="360"/>
      </w:pPr>
      <w:rPr>
        <w:rFonts w:hint="default"/>
      </w:rPr>
    </w:lvl>
    <w:lvl w:ilvl="8" w:tplc="086C5214">
      <w:start w:val="1"/>
      <w:numFmt w:val="bullet"/>
      <w:lvlText w:val="•"/>
      <w:lvlJc w:val="left"/>
      <w:pPr>
        <w:ind w:left="2679" w:hanging="360"/>
      </w:pPr>
      <w:rPr>
        <w:rFonts w:hint="default"/>
      </w:rPr>
    </w:lvl>
  </w:abstractNum>
  <w:abstractNum w:abstractNumId="65" w15:restartNumberingAfterBreak="0">
    <w:nsid w:val="33B55ED3"/>
    <w:multiLevelType w:val="hybridMultilevel"/>
    <w:tmpl w:val="0F743C90"/>
    <w:lvl w:ilvl="0" w:tplc="D61C70CE">
      <w:start w:val="1"/>
      <w:numFmt w:val="bullet"/>
      <w:lvlText w:val=""/>
      <w:lvlJc w:val="left"/>
      <w:pPr>
        <w:ind w:left="850" w:hanging="360"/>
      </w:pPr>
      <w:rPr>
        <w:rFonts w:ascii="Wingdings" w:eastAsia="Wingdings" w:hAnsi="Wingdings" w:hint="default"/>
        <w:sz w:val="18"/>
        <w:szCs w:val="18"/>
      </w:rPr>
    </w:lvl>
    <w:lvl w:ilvl="1" w:tplc="ECEE0D30">
      <w:start w:val="1"/>
      <w:numFmt w:val="bullet"/>
      <w:lvlText w:val="•"/>
      <w:lvlJc w:val="left"/>
      <w:pPr>
        <w:ind w:left="1200" w:hanging="360"/>
      </w:pPr>
      <w:rPr>
        <w:rFonts w:hint="default"/>
      </w:rPr>
    </w:lvl>
    <w:lvl w:ilvl="2" w:tplc="6A20C78A">
      <w:start w:val="1"/>
      <w:numFmt w:val="bullet"/>
      <w:lvlText w:val="•"/>
      <w:lvlJc w:val="left"/>
      <w:pPr>
        <w:ind w:left="1550" w:hanging="360"/>
      </w:pPr>
      <w:rPr>
        <w:rFonts w:hint="default"/>
      </w:rPr>
    </w:lvl>
    <w:lvl w:ilvl="3" w:tplc="77266E24">
      <w:start w:val="1"/>
      <w:numFmt w:val="bullet"/>
      <w:lvlText w:val="•"/>
      <w:lvlJc w:val="left"/>
      <w:pPr>
        <w:ind w:left="1899" w:hanging="360"/>
      </w:pPr>
      <w:rPr>
        <w:rFonts w:hint="default"/>
      </w:rPr>
    </w:lvl>
    <w:lvl w:ilvl="4" w:tplc="D4F4214E">
      <w:start w:val="1"/>
      <w:numFmt w:val="bullet"/>
      <w:lvlText w:val="•"/>
      <w:lvlJc w:val="left"/>
      <w:pPr>
        <w:ind w:left="2249" w:hanging="360"/>
      </w:pPr>
      <w:rPr>
        <w:rFonts w:hint="default"/>
      </w:rPr>
    </w:lvl>
    <w:lvl w:ilvl="5" w:tplc="EF6A5A1A">
      <w:start w:val="1"/>
      <w:numFmt w:val="bullet"/>
      <w:lvlText w:val="•"/>
      <w:lvlJc w:val="left"/>
      <w:pPr>
        <w:ind w:left="2599" w:hanging="360"/>
      </w:pPr>
      <w:rPr>
        <w:rFonts w:hint="default"/>
      </w:rPr>
    </w:lvl>
    <w:lvl w:ilvl="6" w:tplc="EE42DCCE">
      <w:start w:val="1"/>
      <w:numFmt w:val="bullet"/>
      <w:lvlText w:val="•"/>
      <w:lvlJc w:val="left"/>
      <w:pPr>
        <w:ind w:left="2949" w:hanging="360"/>
      </w:pPr>
      <w:rPr>
        <w:rFonts w:hint="default"/>
      </w:rPr>
    </w:lvl>
    <w:lvl w:ilvl="7" w:tplc="58BA6E8E">
      <w:start w:val="1"/>
      <w:numFmt w:val="bullet"/>
      <w:lvlText w:val="•"/>
      <w:lvlJc w:val="left"/>
      <w:pPr>
        <w:ind w:left="3298" w:hanging="360"/>
      </w:pPr>
      <w:rPr>
        <w:rFonts w:hint="default"/>
      </w:rPr>
    </w:lvl>
    <w:lvl w:ilvl="8" w:tplc="CDC495FA">
      <w:start w:val="1"/>
      <w:numFmt w:val="bullet"/>
      <w:lvlText w:val="•"/>
      <w:lvlJc w:val="left"/>
      <w:pPr>
        <w:ind w:left="3648" w:hanging="360"/>
      </w:pPr>
      <w:rPr>
        <w:rFonts w:hint="default"/>
      </w:rPr>
    </w:lvl>
  </w:abstractNum>
  <w:abstractNum w:abstractNumId="66" w15:restartNumberingAfterBreak="0">
    <w:nsid w:val="33BC7D99"/>
    <w:multiLevelType w:val="hybridMultilevel"/>
    <w:tmpl w:val="6F86D2F6"/>
    <w:lvl w:ilvl="0" w:tplc="D9F658A4">
      <w:start w:val="1"/>
      <w:numFmt w:val="bullet"/>
      <w:lvlText w:val=""/>
      <w:lvlJc w:val="left"/>
      <w:pPr>
        <w:ind w:left="2462" w:hanging="360"/>
      </w:pPr>
      <w:rPr>
        <w:rFonts w:ascii="Wingdings" w:eastAsia="Wingdings" w:hAnsi="Wingdings" w:hint="default"/>
        <w:w w:val="98"/>
        <w:sz w:val="20"/>
        <w:szCs w:val="20"/>
      </w:rPr>
    </w:lvl>
    <w:lvl w:ilvl="1" w:tplc="E66E9BC8">
      <w:start w:val="1"/>
      <w:numFmt w:val="bullet"/>
      <w:lvlText w:val="•"/>
      <w:lvlJc w:val="left"/>
      <w:pPr>
        <w:ind w:left="2806" w:hanging="360"/>
      </w:pPr>
      <w:rPr>
        <w:rFonts w:hint="default"/>
      </w:rPr>
    </w:lvl>
    <w:lvl w:ilvl="2" w:tplc="DB28462E">
      <w:start w:val="1"/>
      <w:numFmt w:val="bullet"/>
      <w:lvlText w:val="•"/>
      <w:lvlJc w:val="left"/>
      <w:pPr>
        <w:ind w:left="3150" w:hanging="360"/>
      </w:pPr>
      <w:rPr>
        <w:rFonts w:hint="default"/>
      </w:rPr>
    </w:lvl>
    <w:lvl w:ilvl="3" w:tplc="CE02E2DE">
      <w:start w:val="1"/>
      <w:numFmt w:val="bullet"/>
      <w:lvlText w:val="•"/>
      <w:lvlJc w:val="left"/>
      <w:pPr>
        <w:ind w:left="3494" w:hanging="360"/>
      </w:pPr>
      <w:rPr>
        <w:rFonts w:hint="default"/>
      </w:rPr>
    </w:lvl>
    <w:lvl w:ilvl="4" w:tplc="10CEEB86">
      <w:start w:val="1"/>
      <w:numFmt w:val="bullet"/>
      <w:lvlText w:val="•"/>
      <w:lvlJc w:val="left"/>
      <w:pPr>
        <w:ind w:left="3838" w:hanging="360"/>
      </w:pPr>
      <w:rPr>
        <w:rFonts w:hint="default"/>
      </w:rPr>
    </w:lvl>
    <w:lvl w:ilvl="5" w:tplc="140EC982">
      <w:start w:val="1"/>
      <w:numFmt w:val="bullet"/>
      <w:lvlText w:val="•"/>
      <w:lvlJc w:val="left"/>
      <w:pPr>
        <w:ind w:left="4182" w:hanging="360"/>
      </w:pPr>
      <w:rPr>
        <w:rFonts w:hint="default"/>
      </w:rPr>
    </w:lvl>
    <w:lvl w:ilvl="6" w:tplc="F3D02608">
      <w:start w:val="1"/>
      <w:numFmt w:val="bullet"/>
      <w:lvlText w:val="•"/>
      <w:lvlJc w:val="left"/>
      <w:pPr>
        <w:ind w:left="4525" w:hanging="360"/>
      </w:pPr>
      <w:rPr>
        <w:rFonts w:hint="default"/>
      </w:rPr>
    </w:lvl>
    <w:lvl w:ilvl="7" w:tplc="8A34584A">
      <w:start w:val="1"/>
      <w:numFmt w:val="bullet"/>
      <w:lvlText w:val="•"/>
      <w:lvlJc w:val="left"/>
      <w:pPr>
        <w:ind w:left="4869" w:hanging="360"/>
      </w:pPr>
      <w:rPr>
        <w:rFonts w:hint="default"/>
      </w:rPr>
    </w:lvl>
    <w:lvl w:ilvl="8" w:tplc="819224D8">
      <w:start w:val="1"/>
      <w:numFmt w:val="bullet"/>
      <w:lvlText w:val="•"/>
      <w:lvlJc w:val="left"/>
      <w:pPr>
        <w:ind w:left="5213" w:hanging="360"/>
      </w:pPr>
      <w:rPr>
        <w:rFonts w:hint="default"/>
      </w:rPr>
    </w:lvl>
  </w:abstractNum>
  <w:abstractNum w:abstractNumId="67" w15:restartNumberingAfterBreak="0">
    <w:nsid w:val="34333E36"/>
    <w:multiLevelType w:val="hybridMultilevel"/>
    <w:tmpl w:val="5000A31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8" w15:restartNumberingAfterBreak="0">
    <w:nsid w:val="34513702"/>
    <w:multiLevelType w:val="hybridMultilevel"/>
    <w:tmpl w:val="224E58FC"/>
    <w:lvl w:ilvl="0" w:tplc="2E944348">
      <w:start w:val="1"/>
      <w:numFmt w:val="bullet"/>
      <w:lvlText w:val=""/>
      <w:lvlJc w:val="left"/>
      <w:pPr>
        <w:ind w:left="824" w:hanging="360"/>
      </w:pPr>
      <w:rPr>
        <w:rFonts w:ascii="Wingdings" w:eastAsia="Wingdings" w:hAnsi="Wingdings" w:hint="default"/>
        <w:w w:val="98"/>
        <w:sz w:val="20"/>
        <w:szCs w:val="20"/>
      </w:rPr>
    </w:lvl>
    <w:lvl w:ilvl="1" w:tplc="AEFEDD42">
      <w:start w:val="1"/>
      <w:numFmt w:val="bullet"/>
      <w:lvlText w:val="•"/>
      <w:lvlJc w:val="left"/>
      <w:pPr>
        <w:ind w:left="1063" w:hanging="360"/>
      </w:pPr>
      <w:rPr>
        <w:rFonts w:hint="default"/>
      </w:rPr>
    </w:lvl>
    <w:lvl w:ilvl="2" w:tplc="E9C83E5E">
      <w:start w:val="1"/>
      <w:numFmt w:val="bullet"/>
      <w:lvlText w:val="•"/>
      <w:lvlJc w:val="left"/>
      <w:pPr>
        <w:ind w:left="1303" w:hanging="360"/>
      </w:pPr>
      <w:rPr>
        <w:rFonts w:hint="default"/>
      </w:rPr>
    </w:lvl>
    <w:lvl w:ilvl="3" w:tplc="0090D516">
      <w:start w:val="1"/>
      <w:numFmt w:val="bullet"/>
      <w:lvlText w:val="•"/>
      <w:lvlJc w:val="left"/>
      <w:pPr>
        <w:ind w:left="1543" w:hanging="360"/>
      </w:pPr>
      <w:rPr>
        <w:rFonts w:hint="default"/>
      </w:rPr>
    </w:lvl>
    <w:lvl w:ilvl="4" w:tplc="6366A766">
      <w:start w:val="1"/>
      <w:numFmt w:val="bullet"/>
      <w:lvlText w:val="•"/>
      <w:lvlJc w:val="left"/>
      <w:pPr>
        <w:ind w:left="1783" w:hanging="360"/>
      </w:pPr>
      <w:rPr>
        <w:rFonts w:hint="default"/>
      </w:rPr>
    </w:lvl>
    <w:lvl w:ilvl="5" w:tplc="8D22C5CE">
      <w:start w:val="1"/>
      <w:numFmt w:val="bullet"/>
      <w:lvlText w:val="•"/>
      <w:lvlJc w:val="left"/>
      <w:pPr>
        <w:ind w:left="2022" w:hanging="360"/>
      </w:pPr>
      <w:rPr>
        <w:rFonts w:hint="default"/>
      </w:rPr>
    </w:lvl>
    <w:lvl w:ilvl="6" w:tplc="F8709A38">
      <w:start w:val="1"/>
      <w:numFmt w:val="bullet"/>
      <w:lvlText w:val="•"/>
      <w:lvlJc w:val="left"/>
      <w:pPr>
        <w:ind w:left="2262" w:hanging="360"/>
      </w:pPr>
      <w:rPr>
        <w:rFonts w:hint="default"/>
      </w:rPr>
    </w:lvl>
    <w:lvl w:ilvl="7" w:tplc="F782EBAE">
      <w:start w:val="1"/>
      <w:numFmt w:val="bullet"/>
      <w:lvlText w:val="•"/>
      <w:lvlJc w:val="left"/>
      <w:pPr>
        <w:ind w:left="2502" w:hanging="360"/>
      </w:pPr>
      <w:rPr>
        <w:rFonts w:hint="default"/>
      </w:rPr>
    </w:lvl>
    <w:lvl w:ilvl="8" w:tplc="2B5A9244">
      <w:start w:val="1"/>
      <w:numFmt w:val="bullet"/>
      <w:lvlText w:val="•"/>
      <w:lvlJc w:val="left"/>
      <w:pPr>
        <w:ind w:left="2742" w:hanging="360"/>
      </w:pPr>
      <w:rPr>
        <w:rFonts w:hint="default"/>
      </w:rPr>
    </w:lvl>
  </w:abstractNum>
  <w:abstractNum w:abstractNumId="69" w15:restartNumberingAfterBreak="0">
    <w:nsid w:val="345B40B1"/>
    <w:multiLevelType w:val="hybridMultilevel"/>
    <w:tmpl w:val="984C2C80"/>
    <w:lvl w:ilvl="0" w:tplc="61407352">
      <w:start w:val="1"/>
      <w:numFmt w:val="decimal"/>
      <w:lvlText w:val="%1.0"/>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34962102"/>
    <w:multiLevelType w:val="hybridMultilevel"/>
    <w:tmpl w:val="F740036A"/>
    <w:lvl w:ilvl="0" w:tplc="7292B908">
      <w:start w:val="1"/>
      <w:numFmt w:val="bullet"/>
      <w:lvlText w:val=""/>
      <w:lvlJc w:val="left"/>
      <w:pPr>
        <w:ind w:left="590" w:hanging="360"/>
      </w:pPr>
      <w:rPr>
        <w:rFonts w:ascii="Wingdings" w:eastAsia="Wingdings" w:hAnsi="Wingdings" w:hint="default"/>
        <w:sz w:val="18"/>
        <w:szCs w:val="18"/>
      </w:rPr>
    </w:lvl>
    <w:lvl w:ilvl="1" w:tplc="DF30BE3A">
      <w:start w:val="1"/>
      <w:numFmt w:val="bullet"/>
      <w:lvlText w:val="•"/>
      <w:lvlJc w:val="left"/>
      <w:pPr>
        <w:ind w:left="1002" w:hanging="360"/>
      </w:pPr>
      <w:rPr>
        <w:rFonts w:hint="default"/>
      </w:rPr>
    </w:lvl>
    <w:lvl w:ilvl="2" w:tplc="4394D274">
      <w:start w:val="1"/>
      <w:numFmt w:val="bullet"/>
      <w:lvlText w:val="•"/>
      <w:lvlJc w:val="left"/>
      <w:pPr>
        <w:ind w:left="1415" w:hanging="360"/>
      </w:pPr>
      <w:rPr>
        <w:rFonts w:hint="default"/>
      </w:rPr>
    </w:lvl>
    <w:lvl w:ilvl="3" w:tplc="5AFE3144">
      <w:start w:val="1"/>
      <w:numFmt w:val="bullet"/>
      <w:lvlText w:val="•"/>
      <w:lvlJc w:val="left"/>
      <w:pPr>
        <w:ind w:left="1828" w:hanging="360"/>
      </w:pPr>
      <w:rPr>
        <w:rFonts w:hint="default"/>
      </w:rPr>
    </w:lvl>
    <w:lvl w:ilvl="4" w:tplc="88246E06">
      <w:start w:val="1"/>
      <w:numFmt w:val="bullet"/>
      <w:lvlText w:val="•"/>
      <w:lvlJc w:val="left"/>
      <w:pPr>
        <w:ind w:left="2240" w:hanging="360"/>
      </w:pPr>
      <w:rPr>
        <w:rFonts w:hint="default"/>
      </w:rPr>
    </w:lvl>
    <w:lvl w:ilvl="5" w:tplc="3F88C7D4">
      <w:start w:val="1"/>
      <w:numFmt w:val="bullet"/>
      <w:lvlText w:val="•"/>
      <w:lvlJc w:val="left"/>
      <w:pPr>
        <w:ind w:left="2653" w:hanging="360"/>
      </w:pPr>
      <w:rPr>
        <w:rFonts w:hint="default"/>
      </w:rPr>
    </w:lvl>
    <w:lvl w:ilvl="6" w:tplc="9EFE1118">
      <w:start w:val="1"/>
      <w:numFmt w:val="bullet"/>
      <w:lvlText w:val="•"/>
      <w:lvlJc w:val="left"/>
      <w:pPr>
        <w:ind w:left="3066" w:hanging="360"/>
      </w:pPr>
      <w:rPr>
        <w:rFonts w:hint="default"/>
      </w:rPr>
    </w:lvl>
    <w:lvl w:ilvl="7" w:tplc="1C600FB0">
      <w:start w:val="1"/>
      <w:numFmt w:val="bullet"/>
      <w:lvlText w:val="•"/>
      <w:lvlJc w:val="left"/>
      <w:pPr>
        <w:ind w:left="3478" w:hanging="360"/>
      </w:pPr>
      <w:rPr>
        <w:rFonts w:hint="default"/>
      </w:rPr>
    </w:lvl>
    <w:lvl w:ilvl="8" w:tplc="2C4E08E6">
      <w:start w:val="1"/>
      <w:numFmt w:val="bullet"/>
      <w:lvlText w:val="•"/>
      <w:lvlJc w:val="left"/>
      <w:pPr>
        <w:ind w:left="3891" w:hanging="360"/>
      </w:pPr>
      <w:rPr>
        <w:rFonts w:hint="default"/>
      </w:rPr>
    </w:lvl>
  </w:abstractNum>
  <w:abstractNum w:abstractNumId="71" w15:restartNumberingAfterBreak="0">
    <w:nsid w:val="3543165C"/>
    <w:multiLevelType w:val="hybridMultilevel"/>
    <w:tmpl w:val="E5D24ADA"/>
    <w:lvl w:ilvl="0" w:tplc="EFF4E9C0">
      <w:start w:val="1"/>
      <w:numFmt w:val="bullet"/>
      <w:lvlText w:val=""/>
      <w:lvlJc w:val="left"/>
      <w:pPr>
        <w:ind w:left="850" w:hanging="360"/>
      </w:pPr>
      <w:rPr>
        <w:rFonts w:ascii="Wingdings" w:eastAsia="Wingdings" w:hAnsi="Wingdings" w:hint="default"/>
        <w:sz w:val="18"/>
        <w:szCs w:val="18"/>
      </w:rPr>
    </w:lvl>
    <w:lvl w:ilvl="1" w:tplc="EF622FDA">
      <w:start w:val="1"/>
      <w:numFmt w:val="bullet"/>
      <w:lvlText w:val="•"/>
      <w:lvlJc w:val="left"/>
      <w:pPr>
        <w:ind w:left="1200" w:hanging="360"/>
      </w:pPr>
      <w:rPr>
        <w:rFonts w:hint="default"/>
      </w:rPr>
    </w:lvl>
    <w:lvl w:ilvl="2" w:tplc="3F50647E">
      <w:start w:val="1"/>
      <w:numFmt w:val="bullet"/>
      <w:lvlText w:val="•"/>
      <w:lvlJc w:val="left"/>
      <w:pPr>
        <w:ind w:left="1550" w:hanging="360"/>
      </w:pPr>
      <w:rPr>
        <w:rFonts w:hint="default"/>
      </w:rPr>
    </w:lvl>
    <w:lvl w:ilvl="3" w:tplc="996C5158">
      <w:start w:val="1"/>
      <w:numFmt w:val="bullet"/>
      <w:lvlText w:val="•"/>
      <w:lvlJc w:val="left"/>
      <w:pPr>
        <w:ind w:left="1899" w:hanging="360"/>
      </w:pPr>
      <w:rPr>
        <w:rFonts w:hint="default"/>
      </w:rPr>
    </w:lvl>
    <w:lvl w:ilvl="4" w:tplc="0152F2F2">
      <w:start w:val="1"/>
      <w:numFmt w:val="bullet"/>
      <w:lvlText w:val="•"/>
      <w:lvlJc w:val="left"/>
      <w:pPr>
        <w:ind w:left="2249" w:hanging="360"/>
      </w:pPr>
      <w:rPr>
        <w:rFonts w:hint="default"/>
      </w:rPr>
    </w:lvl>
    <w:lvl w:ilvl="5" w:tplc="D51E85E8">
      <w:start w:val="1"/>
      <w:numFmt w:val="bullet"/>
      <w:lvlText w:val="•"/>
      <w:lvlJc w:val="left"/>
      <w:pPr>
        <w:ind w:left="2599" w:hanging="360"/>
      </w:pPr>
      <w:rPr>
        <w:rFonts w:hint="default"/>
      </w:rPr>
    </w:lvl>
    <w:lvl w:ilvl="6" w:tplc="90E2CF06">
      <w:start w:val="1"/>
      <w:numFmt w:val="bullet"/>
      <w:lvlText w:val="•"/>
      <w:lvlJc w:val="left"/>
      <w:pPr>
        <w:ind w:left="2949" w:hanging="360"/>
      </w:pPr>
      <w:rPr>
        <w:rFonts w:hint="default"/>
      </w:rPr>
    </w:lvl>
    <w:lvl w:ilvl="7" w:tplc="92D44334">
      <w:start w:val="1"/>
      <w:numFmt w:val="bullet"/>
      <w:lvlText w:val="•"/>
      <w:lvlJc w:val="left"/>
      <w:pPr>
        <w:ind w:left="3298" w:hanging="360"/>
      </w:pPr>
      <w:rPr>
        <w:rFonts w:hint="default"/>
      </w:rPr>
    </w:lvl>
    <w:lvl w:ilvl="8" w:tplc="AF1C54E6">
      <w:start w:val="1"/>
      <w:numFmt w:val="bullet"/>
      <w:lvlText w:val="•"/>
      <w:lvlJc w:val="left"/>
      <w:pPr>
        <w:ind w:left="3648" w:hanging="360"/>
      </w:pPr>
      <w:rPr>
        <w:rFonts w:hint="default"/>
      </w:rPr>
    </w:lvl>
  </w:abstractNum>
  <w:abstractNum w:abstractNumId="72" w15:restartNumberingAfterBreak="0">
    <w:nsid w:val="38501CCE"/>
    <w:multiLevelType w:val="hybridMultilevel"/>
    <w:tmpl w:val="8A6CDB08"/>
    <w:lvl w:ilvl="0" w:tplc="72A481A4">
      <w:start w:val="1"/>
      <w:numFmt w:val="bullet"/>
      <w:lvlText w:val=""/>
      <w:lvlJc w:val="left"/>
      <w:pPr>
        <w:ind w:left="1738" w:hanging="540"/>
      </w:pPr>
      <w:rPr>
        <w:rFonts w:ascii="Wingdings" w:eastAsia="Wingdings" w:hAnsi="Wingdings" w:hint="default"/>
        <w:sz w:val="18"/>
        <w:szCs w:val="18"/>
      </w:rPr>
    </w:lvl>
    <w:lvl w:ilvl="1" w:tplc="094E39C8">
      <w:start w:val="1"/>
      <w:numFmt w:val="bullet"/>
      <w:lvlText w:val="•"/>
      <w:lvlJc w:val="left"/>
      <w:pPr>
        <w:ind w:left="1968" w:hanging="540"/>
      </w:pPr>
      <w:rPr>
        <w:rFonts w:hint="default"/>
      </w:rPr>
    </w:lvl>
    <w:lvl w:ilvl="2" w:tplc="064E2094">
      <w:start w:val="1"/>
      <w:numFmt w:val="bullet"/>
      <w:lvlText w:val="•"/>
      <w:lvlJc w:val="left"/>
      <w:pPr>
        <w:ind w:left="2198" w:hanging="540"/>
      </w:pPr>
      <w:rPr>
        <w:rFonts w:hint="default"/>
      </w:rPr>
    </w:lvl>
    <w:lvl w:ilvl="3" w:tplc="461AD096">
      <w:start w:val="1"/>
      <w:numFmt w:val="bullet"/>
      <w:lvlText w:val="•"/>
      <w:lvlJc w:val="left"/>
      <w:pPr>
        <w:ind w:left="2428" w:hanging="540"/>
      </w:pPr>
      <w:rPr>
        <w:rFonts w:hint="default"/>
      </w:rPr>
    </w:lvl>
    <w:lvl w:ilvl="4" w:tplc="C62C2FBC">
      <w:start w:val="1"/>
      <w:numFmt w:val="bullet"/>
      <w:lvlText w:val="•"/>
      <w:lvlJc w:val="left"/>
      <w:pPr>
        <w:ind w:left="2658" w:hanging="540"/>
      </w:pPr>
      <w:rPr>
        <w:rFonts w:hint="default"/>
      </w:rPr>
    </w:lvl>
    <w:lvl w:ilvl="5" w:tplc="9768F882">
      <w:start w:val="1"/>
      <w:numFmt w:val="bullet"/>
      <w:lvlText w:val="•"/>
      <w:lvlJc w:val="left"/>
      <w:pPr>
        <w:ind w:left="2888" w:hanging="540"/>
      </w:pPr>
      <w:rPr>
        <w:rFonts w:hint="default"/>
      </w:rPr>
    </w:lvl>
    <w:lvl w:ilvl="6" w:tplc="510834D4">
      <w:start w:val="1"/>
      <w:numFmt w:val="bullet"/>
      <w:lvlText w:val="•"/>
      <w:lvlJc w:val="left"/>
      <w:pPr>
        <w:ind w:left="3118" w:hanging="540"/>
      </w:pPr>
      <w:rPr>
        <w:rFonts w:hint="default"/>
      </w:rPr>
    </w:lvl>
    <w:lvl w:ilvl="7" w:tplc="2756976E">
      <w:start w:val="1"/>
      <w:numFmt w:val="bullet"/>
      <w:lvlText w:val="•"/>
      <w:lvlJc w:val="left"/>
      <w:pPr>
        <w:ind w:left="3348" w:hanging="540"/>
      </w:pPr>
      <w:rPr>
        <w:rFonts w:hint="default"/>
      </w:rPr>
    </w:lvl>
    <w:lvl w:ilvl="8" w:tplc="C7FA70EC">
      <w:start w:val="1"/>
      <w:numFmt w:val="bullet"/>
      <w:lvlText w:val="•"/>
      <w:lvlJc w:val="left"/>
      <w:pPr>
        <w:ind w:left="3578" w:hanging="540"/>
      </w:pPr>
      <w:rPr>
        <w:rFonts w:hint="default"/>
      </w:rPr>
    </w:lvl>
  </w:abstractNum>
  <w:abstractNum w:abstractNumId="73" w15:restartNumberingAfterBreak="0">
    <w:nsid w:val="3A755995"/>
    <w:multiLevelType w:val="hybridMultilevel"/>
    <w:tmpl w:val="051202B8"/>
    <w:lvl w:ilvl="0" w:tplc="ABA6A77A">
      <w:start w:val="1"/>
      <w:numFmt w:val="bullet"/>
      <w:lvlText w:val=""/>
      <w:lvlJc w:val="left"/>
      <w:pPr>
        <w:ind w:left="590" w:hanging="360"/>
      </w:pPr>
      <w:rPr>
        <w:rFonts w:ascii="Wingdings" w:eastAsia="Wingdings" w:hAnsi="Wingdings" w:hint="default"/>
        <w:sz w:val="18"/>
        <w:szCs w:val="18"/>
      </w:rPr>
    </w:lvl>
    <w:lvl w:ilvl="1" w:tplc="7BF62DCA">
      <w:start w:val="1"/>
      <w:numFmt w:val="bullet"/>
      <w:lvlText w:val="•"/>
      <w:lvlJc w:val="left"/>
      <w:pPr>
        <w:ind w:left="958" w:hanging="360"/>
      </w:pPr>
      <w:rPr>
        <w:rFonts w:hint="default"/>
      </w:rPr>
    </w:lvl>
    <w:lvl w:ilvl="2" w:tplc="E286DBA2">
      <w:start w:val="1"/>
      <w:numFmt w:val="bullet"/>
      <w:lvlText w:val="•"/>
      <w:lvlJc w:val="left"/>
      <w:pPr>
        <w:ind w:left="1327" w:hanging="360"/>
      </w:pPr>
      <w:rPr>
        <w:rFonts w:hint="default"/>
      </w:rPr>
    </w:lvl>
    <w:lvl w:ilvl="3" w:tplc="680E61F2">
      <w:start w:val="1"/>
      <w:numFmt w:val="bullet"/>
      <w:lvlText w:val="•"/>
      <w:lvlJc w:val="left"/>
      <w:pPr>
        <w:ind w:left="1695" w:hanging="360"/>
      </w:pPr>
      <w:rPr>
        <w:rFonts w:hint="default"/>
      </w:rPr>
    </w:lvl>
    <w:lvl w:ilvl="4" w:tplc="EA9C0468">
      <w:start w:val="1"/>
      <w:numFmt w:val="bullet"/>
      <w:lvlText w:val="•"/>
      <w:lvlJc w:val="left"/>
      <w:pPr>
        <w:ind w:left="2064" w:hanging="360"/>
      </w:pPr>
      <w:rPr>
        <w:rFonts w:hint="default"/>
      </w:rPr>
    </w:lvl>
    <w:lvl w:ilvl="5" w:tplc="5A3C1E1E">
      <w:start w:val="1"/>
      <w:numFmt w:val="bullet"/>
      <w:lvlText w:val="•"/>
      <w:lvlJc w:val="left"/>
      <w:pPr>
        <w:ind w:left="2433" w:hanging="360"/>
      </w:pPr>
      <w:rPr>
        <w:rFonts w:hint="default"/>
      </w:rPr>
    </w:lvl>
    <w:lvl w:ilvl="6" w:tplc="D99817EC">
      <w:start w:val="1"/>
      <w:numFmt w:val="bullet"/>
      <w:lvlText w:val="•"/>
      <w:lvlJc w:val="left"/>
      <w:pPr>
        <w:ind w:left="2801" w:hanging="360"/>
      </w:pPr>
      <w:rPr>
        <w:rFonts w:hint="default"/>
      </w:rPr>
    </w:lvl>
    <w:lvl w:ilvl="7" w:tplc="3B5EF4B8">
      <w:start w:val="1"/>
      <w:numFmt w:val="bullet"/>
      <w:lvlText w:val="•"/>
      <w:lvlJc w:val="left"/>
      <w:pPr>
        <w:ind w:left="3170" w:hanging="360"/>
      </w:pPr>
      <w:rPr>
        <w:rFonts w:hint="default"/>
      </w:rPr>
    </w:lvl>
    <w:lvl w:ilvl="8" w:tplc="F0E29874">
      <w:start w:val="1"/>
      <w:numFmt w:val="bullet"/>
      <w:lvlText w:val="•"/>
      <w:lvlJc w:val="left"/>
      <w:pPr>
        <w:ind w:left="3539" w:hanging="360"/>
      </w:pPr>
      <w:rPr>
        <w:rFonts w:hint="default"/>
      </w:rPr>
    </w:lvl>
  </w:abstractNum>
  <w:abstractNum w:abstractNumId="74" w15:restartNumberingAfterBreak="0">
    <w:nsid w:val="3A8822D1"/>
    <w:multiLevelType w:val="hybridMultilevel"/>
    <w:tmpl w:val="E39ED612"/>
    <w:lvl w:ilvl="0" w:tplc="ED2A1D72">
      <w:start w:val="1"/>
      <w:numFmt w:val="bullet"/>
      <w:lvlText w:val=""/>
      <w:lvlJc w:val="left"/>
      <w:pPr>
        <w:ind w:left="590" w:hanging="360"/>
      </w:pPr>
      <w:rPr>
        <w:rFonts w:ascii="Wingdings" w:eastAsia="Wingdings" w:hAnsi="Wingdings" w:hint="default"/>
        <w:sz w:val="18"/>
        <w:szCs w:val="18"/>
      </w:rPr>
    </w:lvl>
    <w:lvl w:ilvl="1" w:tplc="EFB6B118">
      <w:start w:val="1"/>
      <w:numFmt w:val="bullet"/>
      <w:lvlText w:val="•"/>
      <w:lvlJc w:val="left"/>
      <w:pPr>
        <w:ind w:left="1002" w:hanging="360"/>
      </w:pPr>
      <w:rPr>
        <w:rFonts w:hint="default"/>
      </w:rPr>
    </w:lvl>
    <w:lvl w:ilvl="2" w:tplc="8CB2F2E0">
      <w:start w:val="1"/>
      <w:numFmt w:val="bullet"/>
      <w:lvlText w:val="•"/>
      <w:lvlJc w:val="left"/>
      <w:pPr>
        <w:ind w:left="1415" w:hanging="360"/>
      </w:pPr>
      <w:rPr>
        <w:rFonts w:hint="default"/>
      </w:rPr>
    </w:lvl>
    <w:lvl w:ilvl="3" w:tplc="1228F25A">
      <w:start w:val="1"/>
      <w:numFmt w:val="bullet"/>
      <w:lvlText w:val="•"/>
      <w:lvlJc w:val="left"/>
      <w:pPr>
        <w:ind w:left="1828" w:hanging="360"/>
      </w:pPr>
      <w:rPr>
        <w:rFonts w:hint="default"/>
      </w:rPr>
    </w:lvl>
    <w:lvl w:ilvl="4" w:tplc="EA182038">
      <w:start w:val="1"/>
      <w:numFmt w:val="bullet"/>
      <w:lvlText w:val="•"/>
      <w:lvlJc w:val="left"/>
      <w:pPr>
        <w:ind w:left="2240" w:hanging="360"/>
      </w:pPr>
      <w:rPr>
        <w:rFonts w:hint="default"/>
      </w:rPr>
    </w:lvl>
    <w:lvl w:ilvl="5" w:tplc="70749D38">
      <w:start w:val="1"/>
      <w:numFmt w:val="bullet"/>
      <w:lvlText w:val="•"/>
      <w:lvlJc w:val="left"/>
      <w:pPr>
        <w:ind w:left="2653" w:hanging="360"/>
      </w:pPr>
      <w:rPr>
        <w:rFonts w:hint="default"/>
      </w:rPr>
    </w:lvl>
    <w:lvl w:ilvl="6" w:tplc="0E82FB5C">
      <w:start w:val="1"/>
      <w:numFmt w:val="bullet"/>
      <w:lvlText w:val="•"/>
      <w:lvlJc w:val="left"/>
      <w:pPr>
        <w:ind w:left="3066" w:hanging="360"/>
      </w:pPr>
      <w:rPr>
        <w:rFonts w:hint="default"/>
      </w:rPr>
    </w:lvl>
    <w:lvl w:ilvl="7" w:tplc="AD4A999E">
      <w:start w:val="1"/>
      <w:numFmt w:val="bullet"/>
      <w:lvlText w:val="•"/>
      <w:lvlJc w:val="left"/>
      <w:pPr>
        <w:ind w:left="3479" w:hanging="360"/>
      </w:pPr>
      <w:rPr>
        <w:rFonts w:hint="default"/>
      </w:rPr>
    </w:lvl>
    <w:lvl w:ilvl="8" w:tplc="C6203588">
      <w:start w:val="1"/>
      <w:numFmt w:val="bullet"/>
      <w:lvlText w:val="•"/>
      <w:lvlJc w:val="left"/>
      <w:pPr>
        <w:ind w:left="3891" w:hanging="360"/>
      </w:pPr>
      <w:rPr>
        <w:rFonts w:hint="default"/>
      </w:rPr>
    </w:lvl>
  </w:abstractNum>
  <w:abstractNum w:abstractNumId="75" w15:restartNumberingAfterBreak="0">
    <w:nsid w:val="3B555E8A"/>
    <w:multiLevelType w:val="hybridMultilevel"/>
    <w:tmpl w:val="47BC59A6"/>
    <w:lvl w:ilvl="0" w:tplc="B7A0ED42">
      <w:start w:val="1"/>
      <w:numFmt w:val="bullet"/>
      <w:lvlText w:val=""/>
      <w:lvlJc w:val="left"/>
      <w:pPr>
        <w:ind w:left="1007" w:hanging="272"/>
      </w:pPr>
      <w:rPr>
        <w:rFonts w:ascii="Wingdings" w:eastAsia="Wingdings" w:hAnsi="Wingdings" w:hint="default"/>
        <w:sz w:val="18"/>
        <w:szCs w:val="18"/>
      </w:rPr>
    </w:lvl>
    <w:lvl w:ilvl="1" w:tplc="7B5A91B6">
      <w:start w:val="1"/>
      <w:numFmt w:val="bullet"/>
      <w:lvlText w:val="•"/>
      <w:lvlJc w:val="left"/>
      <w:pPr>
        <w:ind w:left="1325" w:hanging="272"/>
      </w:pPr>
      <w:rPr>
        <w:rFonts w:hint="default"/>
      </w:rPr>
    </w:lvl>
    <w:lvl w:ilvl="2" w:tplc="610225BE">
      <w:start w:val="1"/>
      <w:numFmt w:val="bullet"/>
      <w:lvlText w:val="•"/>
      <w:lvlJc w:val="left"/>
      <w:pPr>
        <w:ind w:left="1643" w:hanging="272"/>
      </w:pPr>
      <w:rPr>
        <w:rFonts w:hint="default"/>
      </w:rPr>
    </w:lvl>
    <w:lvl w:ilvl="3" w:tplc="757A65C0">
      <w:start w:val="1"/>
      <w:numFmt w:val="bullet"/>
      <w:lvlText w:val="•"/>
      <w:lvlJc w:val="left"/>
      <w:pPr>
        <w:ind w:left="1961" w:hanging="272"/>
      </w:pPr>
      <w:rPr>
        <w:rFonts w:hint="default"/>
      </w:rPr>
    </w:lvl>
    <w:lvl w:ilvl="4" w:tplc="E18EA186">
      <w:start w:val="1"/>
      <w:numFmt w:val="bullet"/>
      <w:lvlText w:val="•"/>
      <w:lvlJc w:val="left"/>
      <w:pPr>
        <w:ind w:left="2280" w:hanging="272"/>
      </w:pPr>
      <w:rPr>
        <w:rFonts w:hint="default"/>
      </w:rPr>
    </w:lvl>
    <w:lvl w:ilvl="5" w:tplc="301E5DBE">
      <w:start w:val="1"/>
      <w:numFmt w:val="bullet"/>
      <w:lvlText w:val="•"/>
      <w:lvlJc w:val="left"/>
      <w:pPr>
        <w:ind w:left="2598" w:hanging="272"/>
      </w:pPr>
      <w:rPr>
        <w:rFonts w:hint="default"/>
      </w:rPr>
    </w:lvl>
    <w:lvl w:ilvl="6" w:tplc="BE9E3612">
      <w:start w:val="1"/>
      <w:numFmt w:val="bullet"/>
      <w:lvlText w:val="•"/>
      <w:lvlJc w:val="left"/>
      <w:pPr>
        <w:ind w:left="2916" w:hanging="272"/>
      </w:pPr>
      <w:rPr>
        <w:rFonts w:hint="default"/>
      </w:rPr>
    </w:lvl>
    <w:lvl w:ilvl="7" w:tplc="98A21CBE">
      <w:start w:val="1"/>
      <w:numFmt w:val="bullet"/>
      <w:lvlText w:val="•"/>
      <w:lvlJc w:val="left"/>
      <w:pPr>
        <w:ind w:left="3235" w:hanging="272"/>
      </w:pPr>
      <w:rPr>
        <w:rFonts w:hint="default"/>
      </w:rPr>
    </w:lvl>
    <w:lvl w:ilvl="8" w:tplc="2C82C50E">
      <w:start w:val="1"/>
      <w:numFmt w:val="bullet"/>
      <w:lvlText w:val="•"/>
      <w:lvlJc w:val="left"/>
      <w:pPr>
        <w:ind w:left="3553" w:hanging="272"/>
      </w:pPr>
      <w:rPr>
        <w:rFonts w:hint="default"/>
      </w:rPr>
    </w:lvl>
  </w:abstractNum>
  <w:abstractNum w:abstractNumId="76" w15:restartNumberingAfterBreak="0">
    <w:nsid w:val="3BDC3550"/>
    <w:multiLevelType w:val="hybridMultilevel"/>
    <w:tmpl w:val="FD8A5FEC"/>
    <w:lvl w:ilvl="0" w:tplc="6AB2ACC4">
      <w:start w:val="1"/>
      <w:numFmt w:val="bullet"/>
      <w:lvlText w:val=""/>
      <w:lvlJc w:val="left"/>
      <w:pPr>
        <w:ind w:left="590" w:hanging="360"/>
      </w:pPr>
      <w:rPr>
        <w:rFonts w:ascii="Wingdings" w:eastAsia="Wingdings" w:hAnsi="Wingdings" w:hint="default"/>
        <w:sz w:val="18"/>
        <w:szCs w:val="18"/>
      </w:rPr>
    </w:lvl>
    <w:lvl w:ilvl="1" w:tplc="6A4072F4">
      <w:start w:val="1"/>
      <w:numFmt w:val="bullet"/>
      <w:lvlText w:val="•"/>
      <w:lvlJc w:val="left"/>
      <w:pPr>
        <w:ind w:left="1002" w:hanging="360"/>
      </w:pPr>
      <w:rPr>
        <w:rFonts w:hint="default"/>
      </w:rPr>
    </w:lvl>
    <w:lvl w:ilvl="2" w:tplc="85881FBA">
      <w:start w:val="1"/>
      <w:numFmt w:val="bullet"/>
      <w:lvlText w:val="•"/>
      <w:lvlJc w:val="left"/>
      <w:pPr>
        <w:ind w:left="1415" w:hanging="360"/>
      </w:pPr>
      <w:rPr>
        <w:rFonts w:hint="default"/>
      </w:rPr>
    </w:lvl>
    <w:lvl w:ilvl="3" w:tplc="8A08EE28">
      <w:start w:val="1"/>
      <w:numFmt w:val="bullet"/>
      <w:lvlText w:val="•"/>
      <w:lvlJc w:val="left"/>
      <w:pPr>
        <w:ind w:left="1828" w:hanging="360"/>
      </w:pPr>
      <w:rPr>
        <w:rFonts w:hint="default"/>
      </w:rPr>
    </w:lvl>
    <w:lvl w:ilvl="4" w:tplc="34423A52">
      <w:start w:val="1"/>
      <w:numFmt w:val="bullet"/>
      <w:lvlText w:val="•"/>
      <w:lvlJc w:val="left"/>
      <w:pPr>
        <w:ind w:left="2240" w:hanging="360"/>
      </w:pPr>
      <w:rPr>
        <w:rFonts w:hint="default"/>
      </w:rPr>
    </w:lvl>
    <w:lvl w:ilvl="5" w:tplc="E8267E58">
      <w:start w:val="1"/>
      <w:numFmt w:val="bullet"/>
      <w:lvlText w:val="•"/>
      <w:lvlJc w:val="left"/>
      <w:pPr>
        <w:ind w:left="2653" w:hanging="360"/>
      </w:pPr>
      <w:rPr>
        <w:rFonts w:hint="default"/>
      </w:rPr>
    </w:lvl>
    <w:lvl w:ilvl="6" w:tplc="8CA874A2">
      <w:start w:val="1"/>
      <w:numFmt w:val="bullet"/>
      <w:lvlText w:val="•"/>
      <w:lvlJc w:val="left"/>
      <w:pPr>
        <w:ind w:left="3066" w:hanging="360"/>
      </w:pPr>
      <w:rPr>
        <w:rFonts w:hint="default"/>
      </w:rPr>
    </w:lvl>
    <w:lvl w:ilvl="7" w:tplc="D50E0C3C">
      <w:start w:val="1"/>
      <w:numFmt w:val="bullet"/>
      <w:lvlText w:val="•"/>
      <w:lvlJc w:val="left"/>
      <w:pPr>
        <w:ind w:left="3478" w:hanging="360"/>
      </w:pPr>
      <w:rPr>
        <w:rFonts w:hint="default"/>
      </w:rPr>
    </w:lvl>
    <w:lvl w:ilvl="8" w:tplc="AD007AFC">
      <w:start w:val="1"/>
      <w:numFmt w:val="bullet"/>
      <w:lvlText w:val="•"/>
      <w:lvlJc w:val="left"/>
      <w:pPr>
        <w:ind w:left="3891" w:hanging="360"/>
      </w:pPr>
      <w:rPr>
        <w:rFonts w:hint="default"/>
      </w:rPr>
    </w:lvl>
  </w:abstractNum>
  <w:abstractNum w:abstractNumId="77" w15:restartNumberingAfterBreak="0">
    <w:nsid w:val="3BE321AE"/>
    <w:multiLevelType w:val="hybridMultilevel"/>
    <w:tmpl w:val="803AAF68"/>
    <w:lvl w:ilvl="0" w:tplc="BEC2CD68">
      <w:start w:val="1"/>
      <w:numFmt w:val="bullet"/>
      <w:lvlText w:val=""/>
      <w:lvlJc w:val="left"/>
      <w:pPr>
        <w:ind w:left="590" w:hanging="360"/>
      </w:pPr>
      <w:rPr>
        <w:rFonts w:ascii="Wingdings" w:eastAsia="Wingdings" w:hAnsi="Wingdings" w:hint="default"/>
        <w:sz w:val="18"/>
        <w:szCs w:val="18"/>
      </w:rPr>
    </w:lvl>
    <w:lvl w:ilvl="1" w:tplc="C8D8A316">
      <w:start w:val="1"/>
      <w:numFmt w:val="bullet"/>
      <w:lvlText w:val="•"/>
      <w:lvlJc w:val="left"/>
      <w:pPr>
        <w:ind w:left="1002" w:hanging="360"/>
      </w:pPr>
      <w:rPr>
        <w:rFonts w:hint="default"/>
      </w:rPr>
    </w:lvl>
    <w:lvl w:ilvl="2" w:tplc="EA8EDEC8">
      <w:start w:val="1"/>
      <w:numFmt w:val="bullet"/>
      <w:lvlText w:val="•"/>
      <w:lvlJc w:val="left"/>
      <w:pPr>
        <w:ind w:left="1415" w:hanging="360"/>
      </w:pPr>
      <w:rPr>
        <w:rFonts w:hint="default"/>
      </w:rPr>
    </w:lvl>
    <w:lvl w:ilvl="3" w:tplc="27044342">
      <w:start w:val="1"/>
      <w:numFmt w:val="bullet"/>
      <w:lvlText w:val="•"/>
      <w:lvlJc w:val="left"/>
      <w:pPr>
        <w:ind w:left="1828" w:hanging="360"/>
      </w:pPr>
      <w:rPr>
        <w:rFonts w:hint="default"/>
      </w:rPr>
    </w:lvl>
    <w:lvl w:ilvl="4" w:tplc="955C5504">
      <w:start w:val="1"/>
      <w:numFmt w:val="bullet"/>
      <w:lvlText w:val="•"/>
      <w:lvlJc w:val="left"/>
      <w:pPr>
        <w:ind w:left="2240" w:hanging="360"/>
      </w:pPr>
      <w:rPr>
        <w:rFonts w:hint="default"/>
      </w:rPr>
    </w:lvl>
    <w:lvl w:ilvl="5" w:tplc="D9925D7E">
      <w:start w:val="1"/>
      <w:numFmt w:val="bullet"/>
      <w:lvlText w:val="•"/>
      <w:lvlJc w:val="left"/>
      <w:pPr>
        <w:ind w:left="2653" w:hanging="360"/>
      </w:pPr>
      <w:rPr>
        <w:rFonts w:hint="default"/>
      </w:rPr>
    </w:lvl>
    <w:lvl w:ilvl="6" w:tplc="2AB609DE">
      <w:start w:val="1"/>
      <w:numFmt w:val="bullet"/>
      <w:lvlText w:val="•"/>
      <w:lvlJc w:val="left"/>
      <w:pPr>
        <w:ind w:left="3066" w:hanging="360"/>
      </w:pPr>
      <w:rPr>
        <w:rFonts w:hint="default"/>
      </w:rPr>
    </w:lvl>
    <w:lvl w:ilvl="7" w:tplc="E85A6EC6">
      <w:start w:val="1"/>
      <w:numFmt w:val="bullet"/>
      <w:lvlText w:val="•"/>
      <w:lvlJc w:val="left"/>
      <w:pPr>
        <w:ind w:left="3478" w:hanging="360"/>
      </w:pPr>
      <w:rPr>
        <w:rFonts w:hint="default"/>
      </w:rPr>
    </w:lvl>
    <w:lvl w:ilvl="8" w:tplc="120CA21C">
      <w:start w:val="1"/>
      <w:numFmt w:val="bullet"/>
      <w:lvlText w:val="•"/>
      <w:lvlJc w:val="left"/>
      <w:pPr>
        <w:ind w:left="3891" w:hanging="360"/>
      </w:pPr>
      <w:rPr>
        <w:rFonts w:hint="default"/>
      </w:rPr>
    </w:lvl>
  </w:abstractNum>
  <w:abstractNum w:abstractNumId="78" w15:restartNumberingAfterBreak="0">
    <w:nsid w:val="3CA536E0"/>
    <w:multiLevelType w:val="hybridMultilevel"/>
    <w:tmpl w:val="C3B238FA"/>
    <w:lvl w:ilvl="0" w:tplc="4C84C010">
      <w:start w:val="1"/>
      <w:numFmt w:val="bullet"/>
      <w:lvlText w:val=""/>
      <w:lvlJc w:val="left"/>
      <w:pPr>
        <w:ind w:left="1310" w:hanging="360"/>
      </w:pPr>
      <w:rPr>
        <w:rFonts w:ascii="Wingdings" w:eastAsia="Wingdings" w:hAnsi="Wingdings" w:hint="default"/>
        <w:w w:val="98"/>
        <w:sz w:val="20"/>
        <w:szCs w:val="20"/>
      </w:rPr>
    </w:lvl>
    <w:lvl w:ilvl="1" w:tplc="E124B9E2">
      <w:start w:val="1"/>
      <w:numFmt w:val="bullet"/>
      <w:lvlText w:val="•"/>
      <w:lvlJc w:val="left"/>
      <w:pPr>
        <w:ind w:left="2139" w:hanging="360"/>
      </w:pPr>
      <w:rPr>
        <w:rFonts w:hint="default"/>
      </w:rPr>
    </w:lvl>
    <w:lvl w:ilvl="2" w:tplc="8406792A">
      <w:start w:val="1"/>
      <w:numFmt w:val="bullet"/>
      <w:lvlText w:val="•"/>
      <w:lvlJc w:val="left"/>
      <w:pPr>
        <w:ind w:left="2969" w:hanging="360"/>
      </w:pPr>
      <w:rPr>
        <w:rFonts w:hint="default"/>
      </w:rPr>
    </w:lvl>
    <w:lvl w:ilvl="3" w:tplc="AEB84A58">
      <w:start w:val="1"/>
      <w:numFmt w:val="bullet"/>
      <w:lvlText w:val="•"/>
      <w:lvlJc w:val="left"/>
      <w:pPr>
        <w:ind w:left="3799" w:hanging="360"/>
      </w:pPr>
      <w:rPr>
        <w:rFonts w:hint="default"/>
      </w:rPr>
    </w:lvl>
    <w:lvl w:ilvl="4" w:tplc="883C0C2E">
      <w:start w:val="1"/>
      <w:numFmt w:val="bullet"/>
      <w:lvlText w:val="•"/>
      <w:lvlJc w:val="left"/>
      <w:pPr>
        <w:ind w:left="4629" w:hanging="360"/>
      </w:pPr>
      <w:rPr>
        <w:rFonts w:hint="default"/>
      </w:rPr>
    </w:lvl>
    <w:lvl w:ilvl="5" w:tplc="9C3417C8">
      <w:start w:val="1"/>
      <w:numFmt w:val="bullet"/>
      <w:lvlText w:val="•"/>
      <w:lvlJc w:val="left"/>
      <w:pPr>
        <w:ind w:left="5459" w:hanging="360"/>
      </w:pPr>
      <w:rPr>
        <w:rFonts w:hint="default"/>
      </w:rPr>
    </w:lvl>
    <w:lvl w:ilvl="6" w:tplc="A4606734">
      <w:start w:val="1"/>
      <w:numFmt w:val="bullet"/>
      <w:lvlText w:val="•"/>
      <w:lvlJc w:val="left"/>
      <w:pPr>
        <w:ind w:left="6289" w:hanging="360"/>
      </w:pPr>
      <w:rPr>
        <w:rFonts w:hint="default"/>
      </w:rPr>
    </w:lvl>
    <w:lvl w:ilvl="7" w:tplc="D28CF4C2">
      <w:start w:val="1"/>
      <w:numFmt w:val="bullet"/>
      <w:lvlText w:val="•"/>
      <w:lvlJc w:val="left"/>
      <w:pPr>
        <w:ind w:left="7119" w:hanging="360"/>
      </w:pPr>
      <w:rPr>
        <w:rFonts w:hint="default"/>
      </w:rPr>
    </w:lvl>
    <w:lvl w:ilvl="8" w:tplc="37F29D52">
      <w:start w:val="1"/>
      <w:numFmt w:val="bullet"/>
      <w:lvlText w:val="•"/>
      <w:lvlJc w:val="left"/>
      <w:pPr>
        <w:ind w:left="7949" w:hanging="360"/>
      </w:pPr>
      <w:rPr>
        <w:rFonts w:hint="default"/>
      </w:rPr>
    </w:lvl>
  </w:abstractNum>
  <w:abstractNum w:abstractNumId="79" w15:restartNumberingAfterBreak="0">
    <w:nsid w:val="3D1A5EC1"/>
    <w:multiLevelType w:val="hybridMultilevel"/>
    <w:tmpl w:val="D360901E"/>
    <w:lvl w:ilvl="0" w:tplc="3DA8E870">
      <w:start w:val="1"/>
      <w:numFmt w:val="bullet"/>
      <w:lvlText w:val=""/>
      <w:lvlJc w:val="left"/>
      <w:pPr>
        <w:ind w:left="769" w:hanging="344"/>
      </w:pPr>
      <w:rPr>
        <w:rFonts w:ascii="Wingdings" w:eastAsia="Wingdings" w:hAnsi="Wingdings" w:hint="default"/>
        <w:sz w:val="18"/>
        <w:szCs w:val="18"/>
      </w:rPr>
    </w:lvl>
    <w:lvl w:ilvl="1" w:tplc="D61CA33E">
      <w:start w:val="1"/>
      <w:numFmt w:val="bullet"/>
      <w:lvlText w:val="•"/>
      <w:lvlJc w:val="left"/>
      <w:pPr>
        <w:ind w:left="1154" w:hanging="344"/>
      </w:pPr>
      <w:rPr>
        <w:rFonts w:hint="default"/>
      </w:rPr>
    </w:lvl>
    <w:lvl w:ilvl="2" w:tplc="246477EE">
      <w:start w:val="1"/>
      <w:numFmt w:val="bullet"/>
      <w:lvlText w:val="•"/>
      <w:lvlJc w:val="left"/>
      <w:pPr>
        <w:ind w:left="1539" w:hanging="344"/>
      </w:pPr>
      <w:rPr>
        <w:rFonts w:hint="default"/>
      </w:rPr>
    </w:lvl>
    <w:lvl w:ilvl="3" w:tplc="770A5272">
      <w:start w:val="1"/>
      <w:numFmt w:val="bullet"/>
      <w:lvlText w:val="•"/>
      <w:lvlJc w:val="left"/>
      <w:pPr>
        <w:ind w:left="1924" w:hanging="344"/>
      </w:pPr>
      <w:rPr>
        <w:rFonts w:hint="default"/>
      </w:rPr>
    </w:lvl>
    <w:lvl w:ilvl="4" w:tplc="3AC4FDB6">
      <w:start w:val="1"/>
      <w:numFmt w:val="bullet"/>
      <w:lvlText w:val="•"/>
      <w:lvlJc w:val="left"/>
      <w:pPr>
        <w:ind w:left="2309" w:hanging="344"/>
      </w:pPr>
      <w:rPr>
        <w:rFonts w:hint="default"/>
      </w:rPr>
    </w:lvl>
    <w:lvl w:ilvl="5" w:tplc="E1C0266A">
      <w:start w:val="1"/>
      <w:numFmt w:val="bullet"/>
      <w:lvlText w:val="•"/>
      <w:lvlJc w:val="left"/>
      <w:pPr>
        <w:ind w:left="2694" w:hanging="344"/>
      </w:pPr>
      <w:rPr>
        <w:rFonts w:hint="default"/>
      </w:rPr>
    </w:lvl>
    <w:lvl w:ilvl="6" w:tplc="35DECCC4">
      <w:start w:val="1"/>
      <w:numFmt w:val="bullet"/>
      <w:lvlText w:val="•"/>
      <w:lvlJc w:val="left"/>
      <w:pPr>
        <w:ind w:left="3079" w:hanging="344"/>
      </w:pPr>
      <w:rPr>
        <w:rFonts w:hint="default"/>
      </w:rPr>
    </w:lvl>
    <w:lvl w:ilvl="7" w:tplc="11C86368">
      <w:start w:val="1"/>
      <w:numFmt w:val="bullet"/>
      <w:lvlText w:val="•"/>
      <w:lvlJc w:val="left"/>
      <w:pPr>
        <w:ind w:left="3465" w:hanging="344"/>
      </w:pPr>
      <w:rPr>
        <w:rFonts w:hint="default"/>
      </w:rPr>
    </w:lvl>
    <w:lvl w:ilvl="8" w:tplc="192873A4">
      <w:start w:val="1"/>
      <w:numFmt w:val="bullet"/>
      <w:lvlText w:val="•"/>
      <w:lvlJc w:val="left"/>
      <w:pPr>
        <w:ind w:left="3850" w:hanging="344"/>
      </w:pPr>
      <w:rPr>
        <w:rFonts w:hint="default"/>
      </w:rPr>
    </w:lvl>
  </w:abstractNum>
  <w:abstractNum w:abstractNumId="80" w15:restartNumberingAfterBreak="0">
    <w:nsid w:val="3E452550"/>
    <w:multiLevelType w:val="hybridMultilevel"/>
    <w:tmpl w:val="5D1097D0"/>
    <w:lvl w:ilvl="0" w:tplc="9F249AA2">
      <w:start w:val="1"/>
      <w:numFmt w:val="bullet"/>
      <w:lvlText w:val=""/>
      <w:lvlJc w:val="left"/>
      <w:pPr>
        <w:ind w:left="850" w:hanging="360"/>
      </w:pPr>
      <w:rPr>
        <w:rFonts w:ascii="Wingdings" w:eastAsia="Wingdings" w:hAnsi="Wingdings" w:hint="default"/>
        <w:sz w:val="18"/>
        <w:szCs w:val="18"/>
      </w:rPr>
    </w:lvl>
    <w:lvl w:ilvl="1" w:tplc="B85C3454">
      <w:start w:val="1"/>
      <w:numFmt w:val="bullet"/>
      <w:lvlText w:val="•"/>
      <w:lvlJc w:val="left"/>
      <w:pPr>
        <w:ind w:left="1200" w:hanging="360"/>
      </w:pPr>
      <w:rPr>
        <w:rFonts w:hint="default"/>
      </w:rPr>
    </w:lvl>
    <w:lvl w:ilvl="2" w:tplc="E62CAD60">
      <w:start w:val="1"/>
      <w:numFmt w:val="bullet"/>
      <w:lvlText w:val="•"/>
      <w:lvlJc w:val="left"/>
      <w:pPr>
        <w:ind w:left="1550" w:hanging="360"/>
      </w:pPr>
      <w:rPr>
        <w:rFonts w:hint="default"/>
      </w:rPr>
    </w:lvl>
    <w:lvl w:ilvl="3" w:tplc="E2127E2A">
      <w:start w:val="1"/>
      <w:numFmt w:val="bullet"/>
      <w:lvlText w:val="•"/>
      <w:lvlJc w:val="left"/>
      <w:pPr>
        <w:ind w:left="1899" w:hanging="360"/>
      </w:pPr>
      <w:rPr>
        <w:rFonts w:hint="default"/>
      </w:rPr>
    </w:lvl>
    <w:lvl w:ilvl="4" w:tplc="A780782C">
      <w:start w:val="1"/>
      <w:numFmt w:val="bullet"/>
      <w:lvlText w:val="•"/>
      <w:lvlJc w:val="left"/>
      <w:pPr>
        <w:ind w:left="2249" w:hanging="360"/>
      </w:pPr>
      <w:rPr>
        <w:rFonts w:hint="default"/>
      </w:rPr>
    </w:lvl>
    <w:lvl w:ilvl="5" w:tplc="AC0E1556">
      <w:start w:val="1"/>
      <w:numFmt w:val="bullet"/>
      <w:lvlText w:val="•"/>
      <w:lvlJc w:val="left"/>
      <w:pPr>
        <w:ind w:left="2599" w:hanging="360"/>
      </w:pPr>
      <w:rPr>
        <w:rFonts w:hint="default"/>
      </w:rPr>
    </w:lvl>
    <w:lvl w:ilvl="6" w:tplc="DB62ED5E">
      <w:start w:val="1"/>
      <w:numFmt w:val="bullet"/>
      <w:lvlText w:val="•"/>
      <w:lvlJc w:val="left"/>
      <w:pPr>
        <w:ind w:left="2949" w:hanging="360"/>
      </w:pPr>
      <w:rPr>
        <w:rFonts w:hint="default"/>
      </w:rPr>
    </w:lvl>
    <w:lvl w:ilvl="7" w:tplc="F81841DE">
      <w:start w:val="1"/>
      <w:numFmt w:val="bullet"/>
      <w:lvlText w:val="•"/>
      <w:lvlJc w:val="left"/>
      <w:pPr>
        <w:ind w:left="3298" w:hanging="360"/>
      </w:pPr>
      <w:rPr>
        <w:rFonts w:hint="default"/>
      </w:rPr>
    </w:lvl>
    <w:lvl w:ilvl="8" w:tplc="51D26C82">
      <w:start w:val="1"/>
      <w:numFmt w:val="bullet"/>
      <w:lvlText w:val="•"/>
      <w:lvlJc w:val="left"/>
      <w:pPr>
        <w:ind w:left="3648" w:hanging="360"/>
      </w:pPr>
      <w:rPr>
        <w:rFonts w:hint="default"/>
      </w:rPr>
    </w:lvl>
  </w:abstractNum>
  <w:abstractNum w:abstractNumId="81" w15:restartNumberingAfterBreak="0">
    <w:nsid w:val="3E685718"/>
    <w:multiLevelType w:val="hybridMultilevel"/>
    <w:tmpl w:val="DFB24F94"/>
    <w:lvl w:ilvl="0" w:tplc="33F4A074">
      <w:start w:val="1"/>
      <w:numFmt w:val="bullet"/>
      <w:lvlText w:val=""/>
      <w:lvlJc w:val="left"/>
      <w:pPr>
        <w:ind w:left="1084" w:hanging="360"/>
      </w:pPr>
      <w:rPr>
        <w:rFonts w:ascii="Wingdings" w:eastAsia="Wingdings" w:hAnsi="Wingdings" w:hint="default"/>
        <w:sz w:val="18"/>
        <w:szCs w:val="18"/>
      </w:rPr>
    </w:lvl>
    <w:lvl w:ilvl="1" w:tplc="21784282">
      <w:start w:val="1"/>
      <w:numFmt w:val="bullet"/>
      <w:lvlText w:val="•"/>
      <w:lvlJc w:val="left"/>
      <w:pPr>
        <w:ind w:left="1416" w:hanging="360"/>
      </w:pPr>
      <w:rPr>
        <w:rFonts w:hint="default"/>
      </w:rPr>
    </w:lvl>
    <w:lvl w:ilvl="2" w:tplc="F6FA8A6A">
      <w:start w:val="1"/>
      <w:numFmt w:val="bullet"/>
      <w:lvlText w:val="•"/>
      <w:lvlJc w:val="left"/>
      <w:pPr>
        <w:ind w:left="1747" w:hanging="360"/>
      </w:pPr>
      <w:rPr>
        <w:rFonts w:hint="default"/>
      </w:rPr>
    </w:lvl>
    <w:lvl w:ilvl="3" w:tplc="821E4448">
      <w:start w:val="1"/>
      <w:numFmt w:val="bullet"/>
      <w:lvlText w:val="•"/>
      <w:lvlJc w:val="left"/>
      <w:pPr>
        <w:ind w:left="2079" w:hanging="360"/>
      </w:pPr>
      <w:rPr>
        <w:rFonts w:hint="default"/>
      </w:rPr>
    </w:lvl>
    <w:lvl w:ilvl="4" w:tplc="D3A6226C">
      <w:start w:val="1"/>
      <w:numFmt w:val="bullet"/>
      <w:lvlText w:val="•"/>
      <w:lvlJc w:val="left"/>
      <w:pPr>
        <w:ind w:left="2410" w:hanging="360"/>
      </w:pPr>
      <w:rPr>
        <w:rFonts w:hint="default"/>
      </w:rPr>
    </w:lvl>
    <w:lvl w:ilvl="5" w:tplc="FC085522">
      <w:start w:val="1"/>
      <w:numFmt w:val="bullet"/>
      <w:lvlText w:val="•"/>
      <w:lvlJc w:val="left"/>
      <w:pPr>
        <w:ind w:left="2742" w:hanging="360"/>
      </w:pPr>
      <w:rPr>
        <w:rFonts w:hint="default"/>
      </w:rPr>
    </w:lvl>
    <w:lvl w:ilvl="6" w:tplc="516C24FA">
      <w:start w:val="1"/>
      <w:numFmt w:val="bullet"/>
      <w:lvlText w:val="•"/>
      <w:lvlJc w:val="left"/>
      <w:pPr>
        <w:ind w:left="3073" w:hanging="360"/>
      </w:pPr>
      <w:rPr>
        <w:rFonts w:hint="default"/>
      </w:rPr>
    </w:lvl>
    <w:lvl w:ilvl="7" w:tplc="1750C516">
      <w:start w:val="1"/>
      <w:numFmt w:val="bullet"/>
      <w:lvlText w:val="•"/>
      <w:lvlJc w:val="left"/>
      <w:pPr>
        <w:ind w:left="3404" w:hanging="360"/>
      </w:pPr>
      <w:rPr>
        <w:rFonts w:hint="default"/>
      </w:rPr>
    </w:lvl>
    <w:lvl w:ilvl="8" w:tplc="654235E6">
      <w:start w:val="1"/>
      <w:numFmt w:val="bullet"/>
      <w:lvlText w:val="•"/>
      <w:lvlJc w:val="left"/>
      <w:pPr>
        <w:ind w:left="3736" w:hanging="360"/>
      </w:pPr>
      <w:rPr>
        <w:rFonts w:hint="default"/>
      </w:rPr>
    </w:lvl>
  </w:abstractNum>
  <w:abstractNum w:abstractNumId="82" w15:restartNumberingAfterBreak="0">
    <w:nsid w:val="3EF92A42"/>
    <w:multiLevelType w:val="hybridMultilevel"/>
    <w:tmpl w:val="A51837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3F9C7278"/>
    <w:multiLevelType w:val="hybridMultilevel"/>
    <w:tmpl w:val="58341AAC"/>
    <w:lvl w:ilvl="0" w:tplc="7AACA110">
      <w:start w:val="1"/>
      <w:numFmt w:val="bullet"/>
      <w:lvlText w:val=""/>
      <w:lvlJc w:val="left"/>
      <w:pPr>
        <w:ind w:left="1006" w:hanging="272"/>
      </w:pPr>
      <w:rPr>
        <w:rFonts w:ascii="Wingdings" w:eastAsia="Wingdings" w:hAnsi="Wingdings" w:hint="default"/>
        <w:sz w:val="18"/>
        <w:szCs w:val="18"/>
      </w:rPr>
    </w:lvl>
    <w:lvl w:ilvl="1" w:tplc="53CE986A">
      <w:start w:val="1"/>
      <w:numFmt w:val="bullet"/>
      <w:lvlText w:val="•"/>
      <w:lvlJc w:val="left"/>
      <w:pPr>
        <w:ind w:left="1325" w:hanging="272"/>
      </w:pPr>
      <w:rPr>
        <w:rFonts w:hint="default"/>
      </w:rPr>
    </w:lvl>
    <w:lvl w:ilvl="2" w:tplc="922E9A46">
      <w:start w:val="1"/>
      <w:numFmt w:val="bullet"/>
      <w:lvlText w:val="•"/>
      <w:lvlJc w:val="left"/>
      <w:pPr>
        <w:ind w:left="1643" w:hanging="272"/>
      </w:pPr>
      <w:rPr>
        <w:rFonts w:hint="default"/>
      </w:rPr>
    </w:lvl>
    <w:lvl w:ilvl="3" w:tplc="0A8C0C90">
      <w:start w:val="1"/>
      <w:numFmt w:val="bullet"/>
      <w:lvlText w:val="•"/>
      <w:lvlJc w:val="left"/>
      <w:pPr>
        <w:ind w:left="1961" w:hanging="272"/>
      </w:pPr>
      <w:rPr>
        <w:rFonts w:hint="default"/>
      </w:rPr>
    </w:lvl>
    <w:lvl w:ilvl="4" w:tplc="52584BC6">
      <w:start w:val="1"/>
      <w:numFmt w:val="bullet"/>
      <w:lvlText w:val="•"/>
      <w:lvlJc w:val="left"/>
      <w:pPr>
        <w:ind w:left="2280" w:hanging="272"/>
      </w:pPr>
      <w:rPr>
        <w:rFonts w:hint="default"/>
      </w:rPr>
    </w:lvl>
    <w:lvl w:ilvl="5" w:tplc="61B26EB0">
      <w:start w:val="1"/>
      <w:numFmt w:val="bullet"/>
      <w:lvlText w:val="•"/>
      <w:lvlJc w:val="left"/>
      <w:pPr>
        <w:ind w:left="2598" w:hanging="272"/>
      </w:pPr>
      <w:rPr>
        <w:rFonts w:hint="default"/>
      </w:rPr>
    </w:lvl>
    <w:lvl w:ilvl="6" w:tplc="BDD662FC">
      <w:start w:val="1"/>
      <w:numFmt w:val="bullet"/>
      <w:lvlText w:val="•"/>
      <w:lvlJc w:val="left"/>
      <w:pPr>
        <w:ind w:left="2916" w:hanging="272"/>
      </w:pPr>
      <w:rPr>
        <w:rFonts w:hint="default"/>
      </w:rPr>
    </w:lvl>
    <w:lvl w:ilvl="7" w:tplc="EDDCBD4E">
      <w:start w:val="1"/>
      <w:numFmt w:val="bullet"/>
      <w:lvlText w:val="•"/>
      <w:lvlJc w:val="left"/>
      <w:pPr>
        <w:ind w:left="3234" w:hanging="272"/>
      </w:pPr>
      <w:rPr>
        <w:rFonts w:hint="default"/>
      </w:rPr>
    </w:lvl>
    <w:lvl w:ilvl="8" w:tplc="F006B57A">
      <w:start w:val="1"/>
      <w:numFmt w:val="bullet"/>
      <w:lvlText w:val="•"/>
      <w:lvlJc w:val="left"/>
      <w:pPr>
        <w:ind w:left="3553" w:hanging="272"/>
      </w:pPr>
      <w:rPr>
        <w:rFonts w:hint="default"/>
      </w:rPr>
    </w:lvl>
  </w:abstractNum>
  <w:abstractNum w:abstractNumId="84" w15:restartNumberingAfterBreak="0">
    <w:nsid w:val="3FB71F76"/>
    <w:multiLevelType w:val="hybridMultilevel"/>
    <w:tmpl w:val="50CE5604"/>
    <w:lvl w:ilvl="0" w:tplc="D49C07B8">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0634B8B"/>
    <w:multiLevelType w:val="hybridMultilevel"/>
    <w:tmpl w:val="BA247C9E"/>
    <w:lvl w:ilvl="0" w:tplc="1D464904">
      <w:start w:val="5"/>
      <w:numFmt w:val="decimal"/>
      <w:lvlText w:val="%1."/>
      <w:lvlJc w:val="left"/>
      <w:pPr>
        <w:ind w:left="811" w:hanging="202"/>
      </w:pPr>
      <w:rPr>
        <w:rFonts w:ascii="Times New Roman" w:eastAsia="Times New Roman" w:hAnsi="Times New Roman" w:hint="default"/>
        <w:spacing w:val="1"/>
        <w:w w:val="96"/>
        <w:sz w:val="20"/>
        <w:szCs w:val="20"/>
      </w:rPr>
    </w:lvl>
    <w:lvl w:ilvl="1" w:tplc="95CAFCBE">
      <w:start w:val="1"/>
      <w:numFmt w:val="bullet"/>
      <w:lvlText w:val=""/>
      <w:lvlJc w:val="left"/>
      <w:pPr>
        <w:ind w:left="2769" w:hanging="360"/>
      </w:pPr>
      <w:rPr>
        <w:rFonts w:ascii="Wingdings" w:eastAsia="Wingdings" w:hAnsi="Wingdings" w:hint="default"/>
        <w:w w:val="98"/>
        <w:sz w:val="20"/>
        <w:szCs w:val="20"/>
      </w:rPr>
    </w:lvl>
    <w:lvl w:ilvl="2" w:tplc="9BE66BB4">
      <w:start w:val="1"/>
      <w:numFmt w:val="bullet"/>
      <w:lvlText w:val="•"/>
      <w:lvlJc w:val="left"/>
      <w:pPr>
        <w:ind w:left="3117" w:hanging="360"/>
      </w:pPr>
      <w:rPr>
        <w:rFonts w:hint="default"/>
      </w:rPr>
    </w:lvl>
    <w:lvl w:ilvl="3" w:tplc="4E9C1C92">
      <w:start w:val="1"/>
      <w:numFmt w:val="bullet"/>
      <w:lvlText w:val="•"/>
      <w:lvlJc w:val="left"/>
      <w:pPr>
        <w:ind w:left="3465" w:hanging="360"/>
      </w:pPr>
      <w:rPr>
        <w:rFonts w:hint="default"/>
      </w:rPr>
    </w:lvl>
    <w:lvl w:ilvl="4" w:tplc="76762828">
      <w:start w:val="1"/>
      <w:numFmt w:val="bullet"/>
      <w:lvlText w:val="•"/>
      <w:lvlJc w:val="left"/>
      <w:pPr>
        <w:ind w:left="3813" w:hanging="360"/>
      </w:pPr>
      <w:rPr>
        <w:rFonts w:hint="default"/>
      </w:rPr>
    </w:lvl>
    <w:lvl w:ilvl="5" w:tplc="DB3049B4">
      <w:start w:val="1"/>
      <w:numFmt w:val="bullet"/>
      <w:lvlText w:val="•"/>
      <w:lvlJc w:val="left"/>
      <w:pPr>
        <w:ind w:left="4161" w:hanging="360"/>
      </w:pPr>
      <w:rPr>
        <w:rFonts w:hint="default"/>
      </w:rPr>
    </w:lvl>
    <w:lvl w:ilvl="6" w:tplc="14566F84">
      <w:start w:val="1"/>
      <w:numFmt w:val="bullet"/>
      <w:lvlText w:val="•"/>
      <w:lvlJc w:val="left"/>
      <w:pPr>
        <w:ind w:left="4509" w:hanging="360"/>
      </w:pPr>
      <w:rPr>
        <w:rFonts w:hint="default"/>
      </w:rPr>
    </w:lvl>
    <w:lvl w:ilvl="7" w:tplc="AC9C607E">
      <w:start w:val="1"/>
      <w:numFmt w:val="bullet"/>
      <w:lvlText w:val="•"/>
      <w:lvlJc w:val="left"/>
      <w:pPr>
        <w:ind w:left="4857" w:hanging="360"/>
      </w:pPr>
      <w:rPr>
        <w:rFonts w:hint="default"/>
      </w:rPr>
    </w:lvl>
    <w:lvl w:ilvl="8" w:tplc="520AE03E">
      <w:start w:val="1"/>
      <w:numFmt w:val="bullet"/>
      <w:lvlText w:val="•"/>
      <w:lvlJc w:val="left"/>
      <w:pPr>
        <w:ind w:left="5205" w:hanging="360"/>
      </w:pPr>
      <w:rPr>
        <w:rFonts w:hint="default"/>
      </w:rPr>
    </w:lvl>
  </w:abstractNum>
  <w:abstractNum w:abstractNumId="86" w15:restartNumberingAfterBreak="0">
    <w:nsid w:val="408146FC"/>
    <w:multiLevelType w:val="hybridMultilevel"/>
    <w:tmpl w:val="0EBC8140"/>
    <w:lvl w:ilvl="0" w:tplc="E8CEBF24">
      <w:start w:val="1"/>
      <w:numFmt w:val="bullet"/>
      <w:lvlText w:val=""/>
      <w:lvlJc w:val="left"/>
      <w:pPr>
        <w:ind w:left="590" w:hanging="360"/>
      </w:pPr>
      <w:rPr>
        <w:rFonts w:ascii="Wingdings" w:eastAsia="Wingdings" w:hAnsi="Wingdings" w:hint="default"/>
        <w:sz w:val="18"/>
        <w:szCs w:val="18"/>
      </w:rPr>
    </w:lvl>
    <w:lvl w:ilvl="1" w:tplc="74DEC976">
      <w:start w:val="1"/>
      <w:numFmt w:val="bullet"/>
      <w:lvlText w:val="•"/>
      <w:lvlJc w:val="left"/>
      <w:pPr>
        <w:ind w:left="902" w:hanging="360"/>
      </w:pPr>
      <w:rPr>
        <w:rFonts w:hint="default"/>
      </w:rPr>
    </w:lvl>
    <w:lvl w:ilvl="2" w:tplc="29BC5D6A">
      <w:start w:val="1"/>
      <w:numFmt w:val="bullet"/>
      <w:lvlText w:val="•"/>
      <w:lvlJc w:val="left"/>
      <w:pPr>
        <w:ind w:left="1214" w:hanging="360"/>
      </w:pPr>
      <w:rPr>
        <w:rFonts w:hint="default"/>
      </w:rPr>
    </w:lvl>
    <w:lvl w:ilvl="3" w:tplc="1E82AB82">
      <w:start w:val="1"/>
      <w:numFmt w:val="bullet"/>
      <w:lvlText w:val="•"/>
      <w:lvlJc w:val="left"/>
      <w:pPr>
        <w:ind w:left="1526" w:hanging="360"/>
      </w:pPr>
      <w:rPr>
        <w:rFonts w:hint="default"/>
      </w:rPr>
    </w:lvl>
    <w:lvl w:ilvl="4" w:tplc="1EFE3D6E">
      <w:start w:val="1"/>
      <w:numFmt w:val="bullet"/>
      <w:lvlText w:val="•"/>
      <w:lvlJc w:val="left"/>
      <w:pPr>
        <w:ind w:left="1838" w:hanging="360"/>
      </w:pPr>
      <w:rPr>
        <w:rFonts w:hint="default"/>
      </w:rPr>
    </w:lvl>
    <w:lvl w:ilvl="5" w:tplc="22963356">
      <w:start w:val="1"/>
      <w:numFmt w:val="bullet"/>
      <w:lvlText w:val="•"/>
      <w:lvlJc w:val="left"/>
      <w:pPr>
        <w:ind w:left="2150" w:hanging="360"/>
      </w:pPr>
      <w:rPr>
        <w:rFonts w:hint="default"/>
      </w:rPr>
    </w:lvl>
    <w:lvl w:ilvl="6" w:tplc="D6BEDC3E">
      <w:start w:val="1"/>
      <w:numFmt w:val="bullet"/>
      <w:lvlText w:val="•"/>
      <w:lvlJc w:val="left"/>
      <w:pPr>
        <w:ind w:left="2462" w:hanging="360"/>
      </w:pPr>
      <w:rPr>
        <w:rFonts w:hint="default"/>
      </w:rPr>
    </w:lvl>
    <w:lvl w:ilvl="7" w:tplc="CD1C5344">
      <w:start w:val="1"/>
      <w:numFmt w:val="bullet"/>
      <w:lvlText w:val="•"/>
      <w:lvlJc w:val="left"/>
      <w:pPr>
        <w:ind w:left="2774" w:hanging="360"/>
      </w:pPr>
      <w:rPr>
        <w:rFonts w:hint="default"/>
      </w:rPr>
    </w:lvl>
    <w:lvl w:ilvl="8" w:tplc="DB061500">
      <w:start w:val="1"/>
      <w:numFmt w:val="bullet"/>
      <w:lvlText w:val="•"/>
      <w:lvlJc w:val="left"/>
      <w:pPr>
        <w:ind w:left="3086" w:hanging="360"/>
      </w:pPr>
      <w:rPr>
        <w:rFonts w:hint="default"/>
      </w:rPr>
    </w:lvl>
  </w:abstractNum>
  <w:abstractNum w:abstractNumId="87" w15:restartNumberingAfterBreak="0">
    <w:nsid w:val="40C20A9D"/>
    <w:multiLevelType w:val="hybridMultilevel"/>
    <w:tmpl w:val="A3B4D834"/>
    <w:lvl w:ilvl="0" w:tplc="EDC65140">
      <w:start w:val="1"/>
      <w:numFmt w:val="bullet"/>
      <w:lvlText w:val=""/>
      <w:lvlJc w:val="left"/>
      <w:pPr>
        <w:ind w:left="850" w:hanging="360"/>
      </w:pPr>
      <w:rPr>
        <w:rFonts w:ascii="Wingdings" w:eastAsia="Wingdings" w:hAnsi="Wingdings" w:hint="default"/>
        <w:sz w:val="18"/>
        <w:szCs w:val="18"/>
      </w:rPr>
    </w:lvl>
    <w:lvl w:ilvl="1" w:tplc="904A0436">
      <w:start w:val="1"/>
      <w:numFmt w:val="bullet"/>
      <w:lvlText w:val="•"/>
      <w:lvlJc w:val="left"/>
      <w:pPr>
        <w:ind w:left="1200" w:hanging="360"/>
      </w:pPr>
      <w:rPr>
        <w:rFonts w:hint="default"/>
      </w:rPr>
    </w:lvl>
    <w:lvl w:ilvl="2" w:tplc="EF24FF28">
      <w:start w:val="1"/>
      <w:numFmt w:val="bullet"/>
      <w:lvlText w:val="•"/>
      <w:lvlJc w:val="left"/>
      <w:pPr>
        <w:ind w:left="1550" w:hanging="360"/>
      </w:pPr>
      <w:rPr>
        <w:rFonts w:hint="default"/>
      </w:rPr>
    </w:lvl>
    <w:lvl w:ilvl="3" w:tplc="442A62B0">
      <w:start w:val="1"/>
      <w:numFmt w:val="bullet"/>
      <w:lvlText w:val="•"/>
      <w:lvlJc w:val="left"/>
      <w:pPr>
        <w:ind w:left="1899" w:hanging="360"/>
      </w:pPr>
      <w:rPr>
        <w:rFonts w:hint="default"/>
      </w:rPr>
    </w:lvl>
    <w:lvl w:ilvl="4" w:tplc="5B809314">
      <w:start w:val="1"/>
      <w:numFmt w:val="bullet"/>
      <w:lvlText w:val="•"/>
      <w:lvlJc w:val="left"/>
      <w:pPr>
        <w:ind w:left="2249" w:hanging="360"/>
      </w:pPr>
      <w:rPr>
        <w:rFonts w:hint="default"/>
      </w:rPr>
    </w:lvl>
    <w:lvl w:ilvl="5" w:tplc="DB1AF0D8">
      <w:start w:val="1"/>
      <w:numFmt w:val="bullet"/>
      <w:lvlText w:val="•"/>
      <w:lvlJc w:val="left"/>
      <w:pPr>
        <w:ind w:left="2599" w:hanging="360"/>
      </w:pPr>
      <w:rPr>
        <w:rFonts w:hint="default"/>
      </w:rPr>
    </w:lvl>
    <w:lvl w:ilvl="6" w:tplc="443AD398">
      <w:start w:val="1"/>
      <w:numFmt w:val="bullet"/>
      <w:lvlText w:val="•"/>
      <w:lvlJc w:val="left"/>
      <w:pPr>
        <w:ind w:left="2949" w:hanging="360"/>
      </w:pPr>
      <w:rPr>
        <w:rFonts w:hint="default"/>
      </w:rPr>
    </w:lvl>
    <w:lvl w:ilvl="7" w:tplc="1D906662">
      <w:start w:val="1"/>
      <w:numFmt w:val="bullet"/>
      <w:lvlText w:val="•"/>
      <w:lvlJc w:val="left"/>
      <w:pPr>
        <w:ind w:left="3298" w:hanging="360"/>
      </w:pPr>
      <w:rPr>
        <w:rFonts w:hint="default"/>
      </w:rPr>
    </w:lvl>
    <w:lvl w:ilvl="8" w:tplc="20F27094">
      <w:start w:val="1"/>
      <w:numFmt w:val="bullet"/>
      <w:lvlText w:val="•"/>
      <w:lvlJc w:val="left"/>
      <w:pPr>
        <w:ind w:left="3648" w:hanging="360"/>
      </w:pPr>
      <w:rPr>
        <w:rFonts w:hint="default"/>
      </w:rPr>
    </w:lvl>
  </w:abstractNum>
  <w:abstractNum w:abstractNumId="88" w15:restartNumberingAfterBreak="0">
    <w:nsid w:val="410C37ED"/>
    <w:multiLevelType w:val="hybridMultilevel"/>
    <w:tmpl w:val="5AE0D50C"/>
    <w:lvl w:ilvl="0" w:tplc="DD489E20">
      <w:start w:val="1"/>
      <w:numFmt w:val="bullet"/>
      <w:lvlText w:val=""/>
      <w:lvlJc w:val="left"/>
      <w:pPr>
        <w:ind w:left="850" w:hanging="360"/>
      </w:pPr>
      <w:rPr>
        <w:rFonts w:ascii="Wingdings" w:eastAsia="Wingdings" w:hAnsi="Wingdings" w:hint="default"/>
        <w:sz w:val="18"/>
        <w:szCs w:val="18"/>
      </w:rPr>
    </w:lvl>
    <w:lvl w:ilvl="1" w:tplc="B51C6392">
      <w:start w:val="1"/>
      <w:numFmt w:val="bullet"/>
      <w:lvlText w:val="•"/>
      <w:lvlJc w:val="left"/>
      <w:pPr>
        <w:ind w:left="1200" w:hanging="360"/>
      </w:pPr>
      <w:rPr>
        <w:rFonts w:hint="default"/>
      </w:rPr>
    </w:lvl>
    <w:lvl w:ilvl="2" w:tplc="4CE0AC50">
      <w:start w:val="1"/>
      <w:numFmt w:val="bullet"/>
      <w:lvlText w:val="•"/>
      <w:lvlJc w:val="left"/>
      <w:pPr>
        <w:ind w:left="1549" w:hanging="360"/>
      </w:pPr>
      <w:rPr>
        <w:rFonts w:hint="default"/>
      </w:rPr>
    </w:lvl>
    <w:lvl w:ilvl="3" w:tplc="20DAA5D0">
      <w:start w:val="1"/>
      <w:numFmt w:val="bullet"/>
      <w:lvlText w:val="•"/>
      <w:lvlJc w:val="left"/>
      <w:pPr>
        <w:ind w:left="1899" w:hanging="360"/>
      </w:pPr>
      <w:rPr>
        <w:rFonts w:hint="default"/>
      </w:rPr>
    </w:lvl>
    <w:lvl w:ilvl="4" w:tplc="A7A029D2">
      <w:start w:val="1"/>
      <w:numFmt w:val="bullet"/>
      <w:lvlText w:val="•"/>
      <w:lvlJc w:val="left"/>
      <w:pPr>
        <w:ind w:left="2249" w:hanging="360"/>
      </w:pPr>
      <w:rPr>
        <w:rFonts w:hint="default"/>
      </w:rPr>
    </w:lvl>
    <w:lvl w:ilvl="5" w:tplc="B1C0859C">
      <w:start w:val="1"/>
      <w:numFmt w:val="bullet"/>
      <w:lvlText w:val="•"/>
      <w:lvlJc w:val="left"/>
      <w:pPr>
        <w:ind w:left="2599" w:hanging="360"/>
      </w:pPr>
      <w:rPr>
        <w:rFonts w:hint="default"/>
      </w:rPr>
    </w:lvl>
    <w:lvl w:ilvl="6" w:tplc="104CA410">
      <w:start w:val="1"/>
      <w:numFmt w:val="bullet"/>
      <w:lvlText w:val="•"/>
      <w:lvlJc w:val="left"/>
      <w:pPr>
        <w:ind w:left="2949" w:hanging="360"/>
      </w:pPr>
      <w:rPr>
        <w:rFonts w:hint="default"/>
      </w:rPr>
    </w:lvl>
    <w:lvl w:ilvl="7" w:tplc="6E3EA6B2">
      <w:start w:val="1"/>
      <w:numFmt w:val="bullet"/>
      <w:lvlText w:val="•"/>
      <w:lvlJc w:val="left"/>
      <w:pPr>
        <w:ind w:left="3298" w:hanging="360"/>
      </w:pPr>
      <w:rPr>
        <w:rFonts w:hint="default"/>
      </w:rPr>
    </w:lvl>
    <w:lvl w:ilvl="8" w:tplc="A6F6D6D2">
      <w:start w:val="1"/>
      <w:numFmt w:val="bullet"/>
      <w:lvlText w:val="•"/>
      <w:lvlJc w:val="left"/>
      <w:pPr>
        <w:ind w:left="3648" w:hanging="360"/>
      </w:pPr>
      <w:rPr>
        <w:rFonts w:hint="default"/>
      </w:rPr>
    </w:lvl>
  </w:abstractNum>
  <w:abstractNum w:abstractNumId="89" w15:restartNumberingAfterBreak="0">
    <w:nsid w:val="418259C0"/>
    <w:multiLevelType w:val="hybridMultilevel"/>
    <w:tmpl w:val="CC845BA2"/>
    <w:lvl w:ilvl="0" w:tplc="B56ECD34">
      <w:start w:val="1"/>
      <w:numFmt w:val="bullet"/>
      <w:lvlText w:val=""/>
      <w:lvlJc w:val="left"/>
      <w:pPr>
        <w:ind w:left="590" w:hanging="360"/>
      </w:pPr>
      <w:rPr>
        <w:rFonts w:ascii="Wingdings" w:eastAsia="Wingdings" w:hAnsi="Wingdings" w:hint="default"/>
        <w:sz w:val="18"/>
        <w:szCs w:val="18"/>
      </w:rPr>
    </w:lvl>
    <w:lvl w:ilvl="1" w:tplc="E5765BE0">
      <w:start w:val="1"/>
      <w:numFmt w:val="bullet"/>
      <w:lvlText w:val="•"/>
      <w:lvlJc w:val="left"/>
      <w:pPr>
        <w:ind w:left="958" w:hanging="360"/>
      </w:pPr>
      <w:rPr>
        <w:rFonts w:hint="default"/>
      </w:rPr>
    </w:lvl>
    <w:lvl w:ilvl="2" w:tplc="2CAE6934">
      <w:start w:val="1"/>
      <w:numFmt w:val="bullet"/>
      <w:lvlText w:val="•"/>
      <w:lvlJc w:val="left"/>
      <w:pPr>
        <w:ind w:left="1327" w:hanging="360"/>
      </w:pPr>
      <w:rPr>
        <w:rFonts w:hint="default"/>
      </w:rPr>
    </w:lvl>
    <w:lvl w:ilvl="3" w:tplc="59A2ED14">
      <w:start w:val="1"/>
      <w:numFmt w:val="bullet"/>
      <w:lvlText w:val="•"/>
      <w:lvlJc w:val="left"/>
      <w:pPr>
        <w:ind w:left="1696" w:hanging="360"/>
      </w:pPr>
      <w:rPr>
        <w:rFonts w:hint="default"/>
      </w:rPr>
    </w:lvl>
    <w:lvl w:ilvl="4" w:tplc="BB926FA8">
      <w:start w:val="1"/>
      <w:numFmt w:val="bullet"/>
      <w:lvlText w:val="•"/>
      <w:lvlJc w:val="left"/>
      <w:pPr>
        <w:ind w:left="2064" w:hanging="360"/>
      </w:pPr>
      <w:rPr>
        <w:rFonts w:hint="default"/>
      </w:rPr>
    </w:lvl>
    <w:lvl w:ilvl="5" w:tplc="1818B61A">
      <w:start w:val="1"/>
      <w:numFmt w:val="bullet"/>
      <w:lvlText w:val="•"/>
      <w:lvlJc w:val="left"/>
      <w:pPr>
        <w:ind w:left="2433" w:hanging="360"/>
      </w:pPr>
      <w:rPr>
        <w:rFonts w:hint="default"/>
      </w:rPr>
    </w:lvl>
    <w:lvl w:ilvl="6" w:tplc="A6660220">
      <w:start w:val="1"/>
      <w:numFmt w:val="bullet"/>
      <w:lvlText w:val="•"/>
      <w:lvlJc w:val="left"/>
      <w:pPr>
        <w:ind w:left="2802" w:hanging="360"/>
      </w:pPr>
      <w:rPr>
        <w:rFonts w:hint="default"/>
      </w:rPr>
    </w:lvl>
    <w:lvl w:ilvl="7" w:tplc="08B694C2">
      <w:start w:val="1"/>
      <w:numFmt w:val="bullet"/>
      <w:lvlText w:val="•"/>
      <w:lvlJc w:val="left"/>
      <w:pPr>
        <w:ind w:left="3170" w:hanging="360"/>
      </w:pPr>
      <w:rPr>
        <w:rFonts w:hint="default"/>
      </w:rPr>
    </w:lvl>
    <w:lvl w:ilvl="8" w:tplc="67B86D60">
      <w:start w:val="1"/>
      <w:numFmt w:val="bullet"/>
      <w:lvlText w:val="•"/>
      <w:lvlJc w:val="left"/>
      <w:pPr>
        <w:ind w:left="3539" w:hanging="360"/>
      </w:pPr>
      <w:rPr>
        <w:rFonts w:hint="default"/>
      </w:rPr>
    </w:lvl>
  </w:abstractNum>
  <w:abstractNum w:abstractNumId="90" w15:restartNumberingAfterBreak="0">
    <w:nsid w:val="430423CB"/>
    <w:multiLevelType w:val="hybridMultilevel"/>
    <w:tmpl w:val="CF629E1C"/>
    <w:lvl w:ilvl="0" w:tplc="29562246">
      <w:start w:val="1"/>
      <w:numFmt w:val="decimal"/>
      <w:lvlText w:val="%1."/>
      <w:lvlJc w:val="left"/>
      <w:pPr>
        <w:ind w:left="500" w:hanging="360"/>
      </w:pPr>
      <w:rPr>
        <w:rFonts w:ascii="Times New Roman" w:eastAsia="Times New Roman" w:hAnsi="Times New Roman" w:hint="default"/>
        <w:b/>
        <w:bCs/>
        <w:w w:val="98"/>
        <w:sz w:val="20"/>
        <w:szCs w:val="20"/>
      </w:rPr>
    </w:lvl>
    <w:lvl w:ilvl="1" w:tplc="1F0801AC">
      <w:start w:val="1"/>
      <w:numFmt w:val="bullet"/>
      <w:lvlText w:val=""/>
      <w:lvlJc w:val="left"/>
      <w:pPr>
        <w:ind w:left="4230" w:hanging="360"/>
      </w:pPr>
      <w:rPr>
        <w:rFonts w:ascii="Wingdings" w:eastAsia="Wingdings" w:hAnsi="Wingdings" w:hint="default"/>
        <w:w w:val="98"/>
        <w:sz w:val="20"/>
        <w:szCs w:val="20"/>
      </w:rPr>
    </w:lvl>
    <w:lvl w:ilvl="2" w:tplc="995A9F3A">
      <w:start w:val="1"/>
      <w:numFmt w:val="bullet"/>
      <w:lvlText w:val=""/>
      <w:lvlJc w:val="left"/>
      <w:pPr>
        <w:ind w:left="1220" w:hanging="360"/>
      </w:pPr>
      <w:rPr>
        <w:rFonts w:ascii="Wingdings" w:eastAsia="Wingdings" w:hAnsi="Wingdings" w:hint="default"/>
        <w:w w:val="98"/>
        <w:sz w:val="20"/>
        <w:szCs w:val="20"/>
      </w:rPr>
    </w:lvl>
    <w:lvl w:ilvl="3" w:tplc="06065BC2">
      <w:start w:val="1"/>
      <w:numFmt w:val="bullet"/>
      <w:lvlText w:val="•"/>
      <w:lvlJc w:val="left"/>
      <w:pPr>
        <w:ind w:left="1220" w:hanging="360"/>
      </w:pPr>
      <w:rPr>
        <w:rFonts w:hint="default"/>
      </w:rPr>
    </w:lvl>
    <w:lvl w:ilvl="4" w:tplc="798A332C">
      <w:start w:val="1"/>
      <w:numFmt w:val="bullet"/>
      <w:lvlText w:val="•"/>
      <w:lvlJc w:val="left"/>
      <w:pPr>
        <w:ind w:left="1420" w:hanging="360"/>
      </w:pPr>
      <w:rPr>
        <w:rFonts w:hint="default"/>
      </w:rPr>
    </w:lvl>
    <w:lvl w:ilvl="5" w:tplc="6A665F26">
      <w:start w:val="1"/>
      <w:numFmt w:val="bullet"/>
      <w:lvlText w:val="•"/>
      <w:lvlJc w:val="left"/>
      <w:pPr>
        <w:ind w:left="2790" w:hanging="360"/>
      </w:pPr>
      <w:rPr>
        <w:rFonts w:hint="default"/>
      </w:rPr>
    </w:lvl>
    <w:lvl w:ilvl="6" w:tplc="D318DB08">
      <w:start w:val="1"/>
      <w:numFmt w:val="bullet"/>
      <w:lvlText w:val="•"/>
      <w:lvlJc w:val="left"/>
      <w:pPr>
        <w:ind w:left="4160" w:hanging="360"/>
      </w:pPr>
      <w:rPr>
        <w:rFonts w:hint="default"/>
      </w:rPr>
    </w:lvl>
    <w:lvl w:ilvl="7" w:tplc="71CAC9FE">
      <w:start w:val="1"/>
      <w:numFmt w:val="bullet"/>
      <w:lvlText w:val="•"/>
      <w:lvlJc w:val="left"/>
      <w:pPr>
        <w:ind w:left="5530" w:hanging="360"/>
      </w:pPr>
      <w:rPr>
        <w:rFonts w:hint="default"/>
      </w:rPr>
    </w:lvl>
    <w:lvl w:ilvl="8" w:tplc="A75E498A">
      <w:start w:val="1"/>
      <w:numFmt w:val="bullet"/>
      <w:lvlText w:val="•"/>
      <w:lvlJc w:val="left"/>
      <w:pPr>
        <w:ind w:left="6900" w:hanging="360"/>
      </w:pPr>
      <w:rPr>
        <w:rFonts w:hint="default"/>
      </w:rPr>
    </w:lvl>
  </w:abstractNum>
  <w:abstractNum w:abstractNumId="91" w15:restartNumberingAfterBreak="0">
    <w:nsid w:val="43247D2A"/>
    <w:multiLevelType w:val="hybridMultilevel"/>
    <w:tmpl w:val="FACCE8AC"/>
    <w:lvl w:ilvl="0" w:tplc="8DC66B42">
      <w:start w:val="1"/>
      <w:numFmt w:val="bullet"/>
      <w:lvlText w:val=""/>
      <w:lvlJc w:val="left"/>
      <w:pPr>
        <w:ind w:left="1084" w:hanging="360"/>
      </w:pPr>
      <w:rPr>
        <w:rFonts w:ascii="Wingdings" w:eastAsia="Wingdings" w:hAnsi="Wingdings" w:hint="default"/>
        <w:sz w:val="18"/>
        <w:szCs w:val="18"/>
      </w:rPr>
    </w:lvl>
    <w:lvl w:ilvl="1" w:tplc="1A64E6FA">
      <w:start w:val="1"/>
      <w:numFmt w:val="bullet"/>
      <w:lvlText w:val="•"/>
      <w:lvlJc w:val="left"/>
      <w:pPr>
        <w:ind w:left="1416" w:hanging="360"/>
      </w:pPr>
      <w:rPr>
        <w:rFonts w:hint="default"/>
      </w:rPr>
    </w:lvl>
    <w:lvl w:ilvl="2" w:tplc="A23C6E9C">
      <w:start w:val="1"/>
      <w:numFmt w:val="bullet"/>
      <w:lvlText w:val="•"/>
      <w:lvlJc w:val="left"/>
      <w:pPr>
        <w:ind w:left="1747" w:hanging="360"/>
      </w:pPr>
      <w:rPr>
        <w:rFonts w:hint="default"/>
      </w:rPr>
    </w:lvl>
    <w:lvl w:ilvl="3" w:tplc="B3240DDE">
      <w:start w:val="1"/>
      <w:numFmt w:val="bullet"/>
      <w:lvlText w:val="•"/>
      <w:lvlJc w:val="left"/>
      <w:pPr>
        <w:ind w:left="2079" w:hanging="360"/>
      </w:pPr>
      <w:rPr>
        <w:rFonts w:hint="default"/>
      </w:rPr>
    </w:lvl>
    <w:lvl w:ilvl="4" w:tplc="43463BF2">
      <w:start w:val="1"/>
      <w:numFmt w:val="bullet"/>
      <w:lvlText w:val="•"/>
      <w:lvlJc w:val="left"/>
      <w:pPr>
        <w:ind w:left="2410" w:hanging="360"/>
      </w:pPr>
      <w:rPr>
        <w:rFonts w:hint="default"/>
      </w:rPr>
    </w:lvl>
    <w:lvl w:ilvl="5" w:tplc="3B5E0EDC">
      <w:start w:val="1"/>
      <w:numFmt w:val="bullet"/>
      <w:lvlText w:val="•"/>
      <w:lvlJc w:val="left"/>
      <w:pPr>
        <w:ind w:left="2742" w:hanging="360"/>
      </w:pPr>
      <w:rPr>
        <w:rFonts w:hint="default"/>
      </w:rPr>
    </w:lvl>
    <w:lvl w:ilvl="6" w:tplc="88525902">
      <w:start w:val="1"/>
      <w:numFmt w:val="bullet"/>
      <w:lvlText w:val="•"/>
      <w:lvlJc w:val="left"/>
      <w:pPr>
        <w:ind w:left="3073" w:hanging="360"/>
      </w:pPr>
      <w:rPr>
        <w:rFonts w:hint="default"/>
      </w:rPr>
    </w:lvl>
    <w:lvl w:ilvl="7" w:tplc="27C65068">
      <w:start w:val="1"/>
      <w:numFmt w:val="bullet"/>
      <w:lvlText w:val="•"/>
      <w:lvlJc w:val="left"/>
      <w:pPr>
        <w:ind w:left="3404" w:hanging="360"/>
      </w:pPr>
      <w:rPr>
        <w:rFonts w:hint="default"/>
      </w:rPr>
    </w:lvl>
    <w:lvl w:ilvl="8" w:tplc="F7A8918A">
      <w:start w:val="1"/>
      <w:numFmt w:val="bullet"/>
      <w:lvlText w:val="•"/>
      <w:lvlJc w:val="left"/>
      <w:pPr>
        <w:ind w:left="3736" w:hanging="360"/>
      </w:pPr>
      <w:rPr>
        <w:rFonts w:hint="default"/>
      </w:rPr>
    </w:lvl>
  </w:abstractNum>
  <w:abstractNum w:abstractNumId="92" w15:restartNumberingAfterBreak="0">
    <w:nsid w:val="452E390A"/>
    <w:multiLevelType w:val="hybridMultilevel"/>
    <w:tmpl w:val="E654E312"/>
    <w:lvl w:ilvl="0" w:tplc="CF160B2A">
      <w:start w:val="1"/>
      <w:numFmt w:val="bullet"/>
      <w:lvlText w:val=""/>
      <w:lvlJc w:val="left"/>
      <w:pPr>
        <w:ind w:left="824" w:hanging="360"/>
      </w:pPr>
      <w:rPr>
        <w:rFonts w:ascii="Wingdings" w:eastAsia="Wingdings" w:hAnsi="Wingdings" w:hint="default"/>
        <w:w w:val="98"/>
        <w:sz w:val="20"/>
        <w:szCs w:val="20"/>
      </w:rPr>
    </w:lvl>
    <w:lvl w:ilvl="1" w:tplc="88500610">
      <w:start w:val="1"/>
      <w:numFmt w:val="bullet"/>
      <w:lvlText w:val="•"/>
      <w:lvlJc w:val="left"/>
      <w:pPr>
        <w:ind w:left="1063" w:hanging="360"/>
      </w:pPr>
      <w:rPr>
        <w:rFonts w:hint="default"/>
      </w:rPr>
    </w:lvl>
    <w:lvl w:ilvl="2" w:tplc="1826F124">
      <w:start w:val="1"/>
      <w:numFmt w:val="bullet"/>
      <w:lvlText w:val="•"/>
      <w:lvlJc w:val="left"/>
      <w:pPr>
        <w:ind w:left="1303" w:hanging="360"/>
      </w:pPr>
      <w:rPr>
        <w:rFonts w:hint="default"/>
      </w:rPr>
    </w:lvl>
    <w:lvl w:ilvl="3" w:tplc="8B6416D0">
      <w:start w:val="1"/>
      <w:numFmt w:val="bullet"/>
      <w:lvlText w:val="•"/>
      <w:lvlJc w:val="left"/>
      <w:pPr>
        <w:ind w:left="1543" w:hanging="360"/>
      </w:pPr>
      <w:rPr>
        <w:rFonts w:hint="default"/>
      </w:rPr>
    </w:lvl>
    <w:lvl w:ilvl="4" w:tplc="8A80F29C">
      <w:start w:val="1"/>
      <w:numFmt w:val="bullet"/>
      <w:lvlText w:val="•"/>
      <w:lvlJc w:val="left"/>
      <w:pPr>
        <w:ind w:left="1783" w:hanging="360"/>
      </w:pPr>
      <w:rPr>
        <w:rFonts w:hint="default"/>
      </w:rPr>
    </w:lvl>
    <w:lvl w:ilvl="5" w:tplc="DAF80152">
      <w:start w:val="1"/>
      <w:numFmt w:val="bullet"/>
      <w:lvlText w:val="•"/>
      <w:lvlJc w:val="left"/>
      <w:pPr>
        <w:ind w:left="2022" w:hanging="360"/>
      </w:pPr>
      <w:rPr>
        <w:rFonts w:hint="default"/>
      </w:rPr>
    </w:lvl>
    <w:lvl w:ilvl="6" w:tplc="1FCA0F1A">
      <w:start w:val="1"/>
      <w:numFmt w:val="bullet"/>
      <w:lvlText w:val="•"/>
      <w:lvlJc w:val="left"/>
      <w:pPr>
        <w:ind w:left="2262" w:hanging="360"/>
      </w:pPr>
      <w:rPr>
        <w:rFonts w:hint="default"/>
      </w:rPr>
    </w:lvl>
    <w:lvl w:ilvl="7" w:tplc="965275BC">
      <w:start w:val="1"/>
      <w:numFmt w:val="bullet"/>
      <w:lvlText w:val="•"/>
      <w:lvlJc w:val="left"/>
      <w:pPr>
        <w:ind w:left="2502" w:hanging="360"/>
      </w:pPr>
      <w:rPr>
        <w:rFonts w:hint="default"/>
      </w:rPr>
    </w:lvl>
    <w:lvl w:ilvl="8" w:tplc="12824C66">
      <w:start w:val="1"/>
      <w:numFmt w:val="bullet"/>
      <w:lvlText w:val="•"/>
      <w:lvlJc w:val="left"/>
      <w:pPr>
        <w:ind w:left="2742" w:hanging="360"/>
      </w:pPr>
      <w:rPr>
        <w:rFonts w:hint="default"/>
      </w:rPr>
    </w:lvl>
  </w:abstractNum>
  <w:abstractNum w:abstractNumId="93" w15:restartNumberingAfterBreak="0">
    <w:nsid w:val="479A20CD"/>
    <w:multiLevelType w:val="hybridMultilevel"/>
    <w:tmpl w:val="2FA411CA"/>
    <w:lvl w:ilvl="0" w:tplc="E946BF44">
      <w:start w:val="1"/>
      <w:numFmt w:val="bullet"/>
      <w:lvlText w:val=""/>
      <w:lvlJc w:val="left"/>
      <w:pPr>
        <w:ind w:left="1093" w:hanging="360"/>
      </w:pPr>
      <w:rPr>
        <w:rFonts w:ascii="Wingdings" w:eastAsia="Wingdings" w:hAnsi="Wingdings" w:hint="default"/>
        <w:w w:val="98"/>
        <w:sz w:val="20"/>
        <w:szCs w:val="20"/>
      </w:rPr>
    </w:lvl>
    <w:lvl w:ilvl="1" w:tplc="032883FC">
      <w:start w:val="1"/>
      <w:numFmt w:val="bullet"/>
      <w:lvlText w:val="•"/>
      <w:lvlJc w:val="left"/>
      <w:pPr>
        <w:ind w:left="1444" w:hanging="360"/>
      </w:pPr>
      <w:rPr>
        <w:rFonts w:hint="default"/>
      </w:rPr>
    </w:lvl>
    <w:lvl w:ilvl="2" w:tplc="BBE022BC">
      <w:start w:val="1"/>
      <w:numFmt w:val="bullet"/>
      <w:lvlText w:val="•"/>
      <w:lvlJc w:val="left"/>
      <w:pPr>
        <w:ind w:left="1796" w:hanging="360"/>
      </w:pPr>
      <w:rPr>
        <w:rFonts w:hint="default"/>
      </w:rPr>
    </w:lvl>
    <w:lvl w:ilvl="3" w:tplc="F9049B66">
      <w:start w:val="1"/>
      <w:numFmt w:val="bullet"/>
      <w:lvlText w:val="•"/>
      <w:lvlJc w:val="left"/>
      <w:pPr>
        <w:ind w:left="2147" w:hanging="360"/>
      </w:pPr>
      <w:rPr>
        <w:rFonts w:hint="default"/>
      </w:rPr>
    </w:lvl>
    <w:lvl w:ilvl="4" w:tplc="30DA9C66">
      <w:start w:val="1"/>
      <w:numFmt w:val="bullet"/>
      <w:lvlText w:val="•"/>
      <w:lvlJc w:val="left"/>
      <w:pPr>
        <w:ind w:left="2498" w:hanging="360"/>
      </w:pPr>
      <w:rPr>
        <w:rFonts w:hint="default"/>
      </w:rPr>
    </w:lvl>
    <w:lvl w:ilvl="5" w:tplc="5EE639C0">
      <w:start w:val="1"/>
      <w:numFmt w:val="bullet"/>
      <w:lvlText w:val="•"/>
      <w:lvlJc w:val="left"/>
      <w:pPr>
        <w:ind w:left="2850" w:hanging="360"/>
      </w:pPr>
      <w:rPr>
        <w:rFonts w:hint="default"/>
      </w:rPr>
    </w:lvl>
    <w:lvl w:ilvl="6" w:tplc="0158CC4C">
      <w:start w:val="1"/>
      <w:numFmt w:val="bullet"/>
      <w:lvlText w:val="•"/>
      <w:lvlJc w:val="left"/>
      <w:pPr>
        <w:ind w:left="3201" w:hanging="360"/>
      </w:pPr>
      <w:rPr>
        <w:rFonts w:hint="default"/>
      </w:rPr>
    </w:lvl>
    <w:lvl w:ilvl="7" w:tplc="13BA20EA">
      <w:start w:val="1"/>
      <w:numFmt w:val="bullet"/>
      <w:lvlText w:val="•"/>
      <w:lvlJc w:val="left"/>
      <w:pPr>
        <w:ind w:left="3552" w:hanging="360"/>
      </w:pPr>
      <w:rPr>
        <w:rFonts w:hint="default"/>
      </w:rPr>
    </w:lvl>
    <w:lvl w:ilvl="8" w:tplc="1DF0DBA8">
      <w:start w:val="1"/>
      <w:numFmt w:val="bullet"/>
      <w:lvlText w:val="•"/>
      <w:lvlJc w:val="left"/>
      <w:pPr>
        <w:ind w:left="3904" w:hanging="360"/>
      </w:pPr>
      <w:rPr>
        <w:rFonts w:hint="default"/>
      </w:rPr>
    </w:lvl>
  </w:abstractNum>
  <w:abstractNum w:abstractNumId="94" w15:restartNumberingAfterBreak="0">
    <w:nsid w:val="48F40CBF"/>
    <w:multiLevelType w:val="multilevel"/>
    <w:tmpl w:val="44B8D216"/>
    <w:lvl w:ilvl="0">
      <w:start w:val="19"/>
      <w:numFmt w:val="decimal"/>
      <w:pStyle w:val="Heading1"/>
      <w:lvlText w:val="%1.0"/>
      <w:lvlJc w:val="left"/>
      <w:pPr>
        <w:tabs>
          <w:tab w:val="num" w:pos="1170"/>
        </w:tabs>
        <w:ind w:left="1314" w:hanging="864"/>
      </w:pPr>
      <w:rPr>
        <w:rFonts w:ascii="Calibri" w:hAnsi="Calibri" w:hint="default"/>
        <w:b/>
        <w:i w:val="0"/>
        <w:color w:val="000000"/>
        <w:sz w:val="24"/>
      </w:rPr>
    </w:lvl>
    <w:lvl w:ilvl="1">
      <w:start w:val="1"/>
      <w:numFmt w:val="decimal"/>
      <w:pStyle w:val="Heading2"/>
      <w:lvlText w:val="%1.%2"/>
      <w:lvlJc w:val="left"/>
      <w:pPr>
        <w:tabs>
          <w:tab w:val="num" w:pos="990"/>
        </w:tabs>
        <w:ind w:left="1134" w:hanging="864"/>
      </w:pPr>
      <w:rPr>
        <w:rFonts w:ascii="Calibri" w:hAnsi="Calibri" w:hint="default"/>
        <w:b/>
        <w:i w:val="0"/>
        <w:color w:val="000000"/>
        <w:sz w:val="24"/>
        <w:u w:val="none"/>
      </w:rPr>
    </w:lvl>
    <w:lvl w:ilvl="2">
      <w:start w:val="1"/>
      <w:numFmt w:val="decimal"/>
      <w:pStyle w:val="Heading3"/>
      <w:lvlText w:val="%1.%2.%3"/>
      <w:lvlJc w:val="left"/>
      <w:pPr>
        <w:tabs>
          <w:tab w:val="num" w:pos="720"/>
        </w:tabs>
        <w:ind w:left="864" w:hanging="864"/>
      </w:pPr>
      <w:rPr>
        <w:rFonts w:ascii="Calibri" w:hAnsi="Calibri" w:hint="default"/>
        <w:b/>
        <w:i w:val="0"/>
        <w:color w:val="000000"/>
        <w:sz w:val="24"/>
      </w:rPr>
    </w:lvl>
    <w:lvl w:ilvl="3">
      <w:start w:val="1"/>
      <w:numFmt w:val="decimal"/>
      <w:pStyle w:val="Heading4"/>
      <w:lvlText w:val="%1.%2.%3.%4."/>
      <w:lvlJc w:val="left"/>
      <w:pPr>
        <w:tabs>
          <w:tab w:val="num" w:pos="720"/>
        </w:tabs>
        <w:ind w:left="864" w:hanging="864"/>
      </w:pPr>
      <w:rPr>
        <w:rFonts w:ascii="Calibri" w:hAnsi="Calibri" w:hint="default"/>
        <w:b/>
        <w:i w:val="0"/>
        <w:color w:val="000000"/>
        <w:sz w:val="24"/>
        <w:u w:val="none"/>
      </w:rPr>
    </w:lvl>
    <w:lvl w:ilvl="4">
      <w:start w:val="1"/>
      <w:numFmt w:val="decimal"/>
      <w:lvlText w:val="%1.%2.%3.%4.%5."/>
      <w:lvlJc w:val="left"/>
      <w:pPr>
        <w:tabs>
          <w:tab w:val="num" w:pos="720"/>
        </w:tabs>
        <w:ind w:left="864" w:hanging="864"/>
      </w:pPr>
      <w:rPr>
        <w:rFonts w:hint="default"/>
      </w:rPr>
    </w:lvl>
    <w:lvl w:ilvl="5">
      <w:start w:val="1"/>
      <w:numFmt w:val="decimal"/>
      <w:lvlText w:val="%1.%2.%3.%4.%5.%6."/>
      <w:lvlJc w:val="left"/>
      <w:pPr>
        <w:tabs>
          <w:tab w:val="num" w:pos="720"/>
        </w:tabs>
        <w:ind w:left="864" w:hanging="864"/>
      </w:pPr>
      <w:rPr>
        <w:rFonts w:hint="default"/>
      </w:rPr>
    </w:lvl>
    <w:lvl w:ilvl="6">
      <w:start w:val="1"/>
      <w:numFmt w:val="decimal"/>
      <w:lvlText w:val="%1.%2.%3.%4.%5.%6.%7."/>
      <w:lvlJc w:val="left"/>
      <w:pPr>
        <w:tabs>
          <w:tab w:val="num" w:pos="720"/>
        </w:tabs>
        <w:ind w:left="864" w:hanging="864"/>
      </w:pPr>
      <w:rPr>
        <w:rFonts w:hint="default"/>
      </w:rPr>
    </w:lvl>
    <w:lvl w:ilvl="7">
      <w:start w:val="1"/>
      <w:numFmt w:val="decimal"/>
      <w:lvlText w:val="%1.%2.%3.%4.%5.%6.%7.%8."/>
      <w:lvlJc w:val="left"/>
      <w:pPr>
        <w:tabs>
          <w:tab w:val="num" w:pos="720"/>
        </w:tabs>
        <w:ind w:left="864" w:hanging="864"/>
      </w:pPr>
      <w:rPr>
        <w:rFonts w:hint="default"/>
      </w:rPr>
    </w:lvl>
    <w:lvl w:ilvl="8">
      <w:start w:val="1"/>
      <w:numFmt w:val="decimal"/>
      <w:lvlText w:val="%1.%2.%3.%4.%5.%6.%7.%8.%9."/>
      <w:lvlJc w:val="left"/>
      <w:pPr>
        <w:tabs>
          <w:tab w:val="num" w:pos="720"/>
        </w:tabs>
        <w:ind w:left="864" w:hanging="864"/>
      </w:pPr>
      <w:rPr>
        <w:rFonts w:hint="default"/>
      </w:rPr>
    </w:lvl>
  </w:abstractNum>
  <w:abstractNum w:abstractNumId="95" w15:restartNumberingAfterBreak="0">
    <w:nsid w:val="494B77EB"/>
    <w:multiLevelType w:val="hybridMultilevel"/>
    <w:tmpl w:val="64F45102"/>
    <w:lvl w:ilvl="0" w:tplc="3AAAF4F0">
      <w:start w:val="1"/>
      <w:numFmt w:val="bullet"/>
      <w:lvlText w:val=""/>
      <w:lvlJc w:val="left"/>
      <w:pPr>
        <w:ind w:left="590" w:hanging="360"/>
      </w:pPr>
      <w:rPr>
        <w:rFonts w:ascii="Wingdings" w:eastAsia="Wingdings" w:hAnsi="Wingdings" w:hint="default"/>
        <w:sz w:val="18"/>
        <w:szCs w:val="18"/>
      </w:rPr>
    </w:lvl>
    <w:lvl w:ilvl="1" w:tplc="3374736A">
      <w:start w:val="1"/>
      <w:numFmt w:val="bullet"/>
      <w:lvlText w:val="•"/>
      <w:lvlJc w:val="left"/>
      <w:pPr>
        <w:ind w:left="1002" w:hanging="360"/>
      </w:pPr>
      <w:rPr>
        <w:rFonts w:hint="default"/>
      </w:rPr>
    </w:lvl>
    <w:lvl w:ilvl="2" w:tplc="0324FA48">
      <w:start w:val="1"/>
      <w:numFmt w:val="bullet"/>
      <w:lvlText w:val="•"/>
      <w:lvlJc w:val="left"/>
      <w:pPr>
        <w:ind w:left="1415" w:hanging="360"/>
      </w:pPr>
      <w:rPr>
        <w:rFonts w:hint="default"/>
      </w:rPr>
    </w:lvl>
    <w:lvl w:ilvl="3" w:tplc="5B8211FE">
      <w:start w:val="1"/>
      <w:numFmt w:val="bullet"/>
      <w:lvlText w:val="•"/>
      <w:lvlJc w:val="left"/>
      <w:pPr>
        <w:ind w:left="1828" w:hanging="360"/>
      </w:pPr>
      <w:rPr>
        <w:rFonts w:hint="default"/>
      </w:rPr>
    </w:lvl>
    <w:lvl w:ilvl="4" w:tplc="B9300CCC">
      <w:start w:val="1"/>
      <w:numFmt w:val="bullet"/>
      <w:lvlText w:val="•"/>
      <w:lvlJc w:val="left"/>
      <w:pPr>
        <w:ind w:left="2240" w:hanging="360"/>
      </w:pPr>
      <w:rPr>
        <w:rFonts w:hint="default"/>
      </w:rPr>
    </w:lvl>
    <w:lvl w:ilvl="5" w:tplc="48240E32">
      <w:start w:val="1"/>
      <w:numFmt w:val="bullet"/>
      <w:lvlText w:val="•"/>
      <w:lvlJc w:val="left"/>
      <w:pPr>
        <w:ind w:left="2653" w:hanging="360"/>
      </w:pPr>
      <w:rPr>
        <w:rFonts w:hint="default"/>
      </w:rPr>
    </w:lvl>
    <w:lvl w:ilvl="6" w:tplc="FFCCC38C">
      <w:start w:val="1"/>
      <w:numFmt w:val="bullet"/>
      <w:lvlText w:val="•"/>
      <w:lvlJc w:val="left"/>
      <w:pPr>
        <w:ind w:left="3066" w:hanging="360"/>
      </w:pPr>
      <w:rPr>
        <w:rFonts w:hint="default"/>
      </w:rPr>
    </w:lvl>
    <w:lvl w:ilvl="7" w:tplc="798EAA96">
      <w:start w:val="1"/>
      <w:numFmt w:val="bullet"/>
      <w:lvlText w:val="•"/>
      <w:lvlJc w:val="left"/>
      <w:pPr>
        <w:ind w:left="3479" w:hanging="360"/>
      </w:pPr>
      <w:rPr>
        <w:rFonts w:hint="default"/>
      </w:rPr>
    </w:lvl>
    <w:lvl w:ilvl="8" w:tplc="DCB81CD0">
      <w:start w:val="1"/>
      <w:numFmt w:val="bullet"/>
      <w:lvlText w:val="•"/>
      <w:lvlJc w:val="left"/>
      <w:pPr>
        <w:ind w:left="3891" w:hanging="360"/>
      </w:pPr>
      <w:rPr>
        <w:rFonts w:hint="default"/>
      </w:rPr>
    </w:lvl>
  </w:abstractNum>
  <w:abstractNum w:abstractNumId="96" w15:restartNumberingAfterBreak="0">
    <w:nsid w:val="49A0319C"/>
    <w:multiLevelType w:val="hybridMultilevel"/>
    <w:tmpl w:val="B3486F42"/>
    <w:lvl w:ilvl="0" w:tplc="D59A0FB0">
      <w:start w:val="1"/>
      <w:numFmt w:val="bullet"/>
      <w:lvlText w:val=""/>
      <w:lvlJc w:val="left"/>
      <w:pPr>
        <w:ind w:left="590" w:hanging="360"/>
      </w:pPr>
      <w:rPr>
        <w:rFonts w:ascii="Wingdings" w:eastAsia="Wingdings" w:hAnsi="Wingdings" w:hint="default"/>
        <w:sz w:val="18"/>
        <w:szCs w:val="18"/>
      </w:rPr>
    </w:lvl>
    <w:lvl w:ilvl="1" w:tplc="2662FB24">
      <w:start w:val="1"/>
      <w:numFmt w:val="bullet"/>
      <w:lvlText w:val="•"/>
      <w:lvlJc w:val="left"/>
      <w:pPr>
        <w:ind w:left="902" w:hanging="360"/>
      </w:pPr>
      <w:rPr>
        <w:rFonts w:hint="default"/>
      </w:rPr>
    </w:lvl>
    <w:lvl w:ilvl="2" w:tplc="5D448A2A">
      <w:start w:val="1"/>
      <w:numFmt w:val="bullet"/>
      <w:lvlText w:val="•"/>
      <w:lvlJc w:val="left"/>
      <w:pPr>
        <w:ind w:left="1214" w:hanging="360"/>
      </w:pPr>
      <w:rPr>
        <w:rFonts w:hint="default"/>
      </w:rPr>
    </w:lvl>
    <w:lvl w:ilvl="3" w:tplc="DE2A94EA">
      <w:start w:val="1"/>
      <w:numFmt w:val="bullet"/>
      <w:lvlText w:val="•"/>
      <w:lvlJc w:val="left"/>
      <w:pPr>
        <w:ind w:left="1526" w:hanging="360"/>
      </w:pPr>
      <w:rPr>
        <w:rFonts w:hint="default"/>
      </w:rPr>
    </w:lvl>
    <w:lvl w:ilvl="4" w:tplc="67AC9956">
      <w:start w:val="1"/>
      <w:numFmt w:val="bullet"/>
      <w:lvlText w:val="•"/>
      <w:lvlJc w:val="left"/>
      <w:pPr>
        <w:ind w:left="1838" w:hanging="360"/>
      </w:pPr>
      <w:rPr>
        <w:rFonts w:hint="default"/>
      </w:rPr>
    </w:lvl>
    <w:lvl w:ilvl="5" w:tplc="06A8ACFA">
      <w:start w:val="1"/>
      <w:numFmt w:val="bullet"/>
      <w:lvlText w:val="•"/>
      <w:lvlJc w:val="left"/>
      <w:pPr>
        <w:ind w:left="2150" w:hanging="360"/>
      </w:pPr>
      <w:rPr>
        <w:rFonts w:hint="default"/>
      </w:rPr>
    </w:lvl>
    <w:lvl w:ilvl="6" w:tplc="8F5C6488">
      <w:start w:val="1"/>
      <w:numFmt w:val="bullet"/>
      <w:lvlText w:val="•"/>
      <w:lvlJc w:val="left"/>
      <w:pPr>
        <w:ind w:left="2462" w:hanging="360"/>
      </w:pPr>
      <w:rPr>
        <w:rFonts w:hint="default"/>
      </w:rPr>
    </w:lvl>
    <w:lvl w:ilvl="7" w:tplc="1C684972">
      <w:start w:val="1"/>
      <w:numFmt w:val="bullet"/>
      <w:lvlText w:val="•"/>
      <w:lvlJc w:val="left"/>
      <w:pPr>
        <w:ind w:left="2774" w:hanging="360"/>
      </w:pPr>
      <w:rPr>
        <w:rFonts w:hint="default"/>
      </w:rPr>
    </w:lvl>
    <w:lvl w:ilvl="8" w:tplc="EF121E2C">
      <w:start w:val="1"/>
      <w:numFmt w:val="bullet"/>
      <w:lvlText w:val="•"/>
      <w:lvlJc w:val="left"/>
      <w:pPr>
        <w:ind w:left="3086" w:hanging="360"/>
      </w:pPr>
      <w:rPr>
        <w:rFonts w:hint="default"/>
      </w:rPr>
    </w:lvl>
  </w:abstractNum>
  <w:abstractNum w:abstractNumId="97" w15:restartNumberingAfterBreak="0">
    <w:nsid w:val="4A031880"/>
    <w:multiLevelType w:val="hybridMultilevel"/>
    <w:tmpl w:val="402E6E64"/>
    <w:lvl w:ilvl="0" w:tplc="72886932">
      <w:start w:val="1"/>
      <w:numFmt w:val="bullet"/>
      <w:lvlText w:val=""/>
      <w:lvlJc w:val="left"/>
      <w:pPr>
        <w:ind w:left="1084" w:hanging="360"/>
      </w:pPr>
      <w:rPr>
        <w:rFonts w:ascii="Wingdings" w:eastAsia="Wingdings" w:hAnsi="Wingdings" w:hint="default"/>
        <w:sz w:val="18"/>
        <w:szCs w:val="18"/>
      </w:rPr>
    </w:lvl>
    <w:lvl w:ilvl="1" w:tplc="068213E6">
      <w:start w:val="1"/>
      <w:numFmt w:val="bullet"/>
      <w:lvlText w:val="•"/>
      <w:lvlJc w:val="left"/>
      <w:pPr>
        <w:ind w:left="1416" w:hanging="360"/>
      </w:pPr>
      <w:rPr>
        <w:rFonts w:hint="default"/>
      </w:rPr>
    </w:lvl>
    <w:lvl w:ilvl="2" w:tplc="ACEC63CC">
      <w:start w:val="1"/>
      <w:numFmt w:val="bullet"/>
      <w:lvlText w:val="•"/>
      <w:lvlJc w:val="left"/>
      <w:pPr>
        <w:ind w:left="1747" w:hanging="360"/>
      </w:pPr>
      <w:rPr>
        <w:rFonts w:hint="default"/>
      </w:rPr>
    </w:lvl>
    <w:lvl w:ilvl="3" w:tplc="F88CADFA">
      <w:start w:val="1"/>
      <w:numFmt w:val="bullet"/>
      <w:lvlText w:val="•"/>
      <w:lvlJc w:val="left"/>
      <w:pPr>
        <w:ind w:left="2079" w:hanging="360"/>
      </w:pPr>
      <w:rPr>
        <w:rFonts w:hint="default"/>
      </w:rPr>
    </w:lvl>
    <w:lvl w:ilvl="4" w:tplc="F9D05DC8">
      <w:start w:val="1"/>
      <w:numFmt w:val="bullet"/>
      <w:lvlText w:val="•"/>
      <w:lvlJc w:val="left"/>
      <w:pPr>
        <w:ind w:left="2410" w:hanging="360"/>
      </w:pPr>
      <w:rPr>
        <w:rFonts w:hint="default"/>
      </w:rPr>
    </w:lvl>
    <w:lvl w:ilvl="5" w:tplc="50A67E90">
      <w:start w:val="1"/>
      <w:numFmt w:val="bullet"/>
      <w:lvlText w:val="•"/>
      <w:lvlJc w:val="left"/>
      <w:pPr>
        <w:ind w:left="2742" w:hanging="360"/>
      </w:pPr>
      <w:rPr>
        <w:rFonts w:hint="default"/>
      </w:rPr>
    </w:lvl>
    <w:lvl w:ilvl="6" w:tplc="DD82506E">
      <w:start w:val="1"/>
      <w:numFmt w:val="bullet"/>
      <w:lvlText w:val="•"/>
      <w:lvlJc w:val="left"/>
      <w:pPr>
        <w:ind w:left="3073" w:hanging="360"/>
      </w:pPr>
      <w:rPr>
        <w:rFonts w:hint="default"/>
      </w:rPr>
    </w:lvl>
    <w:lvl w:ilvl="7" w:tplc="12EEA220">
      <w:start w:val="1"/>
      <w:numFmt w:val="bullet"/>
      <w:lvlText w:val="•"/>
      <w:lvlJc w:val="left"/>
      <w:pPr>
        <w:ind w:left="3404" w:hanging="360"/>
      </w:pPr>
      <w:rPr>
        <w:rFonts w:hint="default"/>
      </w:rPr>
    </w:lvl>
    <w:lvl w:ilvl="8" w:tplc="1BD06B8A">
      <w:start w:val="1"/>
      <w:numFmt w:val="bullet"/>
      <w:lvlText w:val="•"/>
      <w:lvlJc w:val="left"/>
      <w:pPr>
        <w:ind w:left="3736" w:hanging="360"/>
      </w:pPr>
      <w:rPr>
        <w:rFonts w:hint="default"/>
      </w:rPr>
    </w:lvl>
  </w:abstractNum>
  <w:abstractNum w:abstractNumId="98" w15:restartNumberingAfterBreak="0">
    <w:nsid w:val="4CAA6DD9"/>
    <w:multiLevelType w:val="hybridMultilevel"/>
    <w:tmpl w:val="DBE6BEE0"/>
    <w:lvl w:ilvl="0" w:tplc="1D10461E">
      <w:start w:val="1"/>
      <w:numFmt w:val="bullet"/>
      <w:lvlText w:val=""/>
      <w:lvlJc w:val="left"/>
      <w:pPr>
        <w:ind w:left="452" w:hanging="360"/>
      </w:pPr>
      <w:rPr>
        <w:rFonts w:ascii="Symbol" w:eastAsia="Symbol" w:hAnsi="Symbol" w:hint="default"/>
        <w:sz w:val="24"/>
        <w:szCs w:val="24"/>
      </w:rPr>
    </w:lvl>
    <w:lvl w:ilvl="1" w:tplc="7B58502C">
      <w:start w:val="1"/>
      <w:numFmt w:val="bullet"/>
      <w:lvlText w:val="•"/>
      <w:lvlJc w:val="left"/>
      <w:pPr>
        <w:ind w:left="724" w:hanging="360"/>
      </w:pPr>
      <w:rPr>
        <w:rFonts w:hint="default"/>
      </w:rPr>
    </w:lvl>
    <w:lvl w:ilvl="2" w:tplc="02C6E95A">
      <w:start w:val="1"/>
      <w:numFmt w:val="bullet"/>
      <w:lvlText w:val="•"/>
      <w:lvlJc w:val="left"/>
      <w:pPr>
        <w:ind w:left="996" w:hanging="360"/>
      </w:pPr>
      <w:rPr>
        <w:rFonts w:hint="default"/>
      </w:rPr>
    </w:lvl>
    <w:lvl w:ilvl="3" w:tplc="AC224A2E">
      <w:start w:val="1"/>
      <w:numFmt w:val="bullet"/>
      <w:lvlText w:val="•"/>
      <w:lvlJc w:val="left"/>
      <w:pPr>
        <w:ind w:left="1268" w:hanging="360"/>
      </w:pPr>
      <w:rPr>
        <w:rFonts w:hint="default"/>
      </w:rPr>
    </w:lvl>
    <w:lvl w:ilvl="4" w:tplc="4300B26C">
      <w:start w:val="1"/>
      <w:numFmt w:val="bullet"/>
      <w:lvlText w:val="•"/>
      <w:lvlJc w:val="left"/>
      <w:pPr>
        <w:ind w:left="1540" w:hanging="360"/>
      </w:pPr>
      <w:rPr>
        <w:rFonts w:hint="default"/>
      </w:rPr>
    </w:lvl>
    <w:lvl w:ilvl="5" w:tplc="4D32DE7C">
      <w:start w:val="1"/>
      <w:numFmt w:val="bullet"/>
      <w:lvlText w:val="•"/>
      <w:lvlJc w:val="left"/>
      <w:pPr>
        <w:ind w:left="1812" w:hanging="360"/>
      </w:pPr>
      <w:rPr>
        <w:rFonts w:hint="default"/>
      </w:rPr>
    </w:lvl>
    <w:lvl w:ilvl="6" w:tplc="CD2EE236">
      <w:start w:val="1"/>
      <w:numFmt w:val="bullet"/>
      <w:lvlText w:val="•"/>
      <w:lvlJc w:val="left"/>
      <w:pPr>
        <w:ind w:left="2085" w:hanging="360"/>
      </w:pPr>
      <w:rPr>
        <w:rFonts w:hint="default"/>
      </w:rPr>
    </w:lvl>
    <w:lvl w:ilvl="7" w:tplc="DABC13F0">
      <w:start w:val="1"/>
      <w:numFmt w:val="bullet"/>
      <w:lvlText w:val="•"/>
      <w:lvlJc w:val="left"/>
      <w:pPr>
        <w:ind w:left="2357" w:hanging="360"/>
      </w:pPr>
      <w:rPr>
        <w:rFonts w:hint="default"/>
      </w:rPr>
    </w:lvl>
    <w:lvl w:ilvl="8" w:tplc="28ACD3AE">
      <w:start w:val="1"/>
      <w:numFmt w:val="bullet"/>
      <w:lvlText w:val="•"/>
      <w:lvlJc w:val="left"/>
      <w:pPr>
        <w:ind w:left="2629" w:hanging="360"/>
      </w:pPr>
      <w:rPr>
        <w:rFonts w:hint="default"/>
      </w:rPr>
    </w:lvl>
  </w:abstractNum>
  <w:abstractNum w:abstractNumId="99" w15:restartNumberingAfterBreak="0">
    <w:nsid w:val="4D113970"/>
    <w:multiLevelType w:val="hybridMultilevel"/>
    <w:tmpl w:val="6D90BE80"/>
    <w:lvl w:ilvl="0" w:tplc="BBD21C76">
      <w:start w:val="2"/>
      <w:numFmt w:val="decimal"/>
      <w:lvlText w:val="%1."/>
      <w:lvlJc w:val="left"/>
      <w:pPr>
        <w:ind w:left="608" w:hanging="360"/>
      </w:pPr>
      <w:rPr>
        <w:rFonts w:ascii="Times New Roman" w:eastAsia="Times New Roman" w:hAnsi="Times New Roman" w:hint="default"/>
        <w:spacing w:val="1"/>
        <w:w w:val="96"/>
        <w:sz w:val="20"/>
        <w:szCs w:val="20"/>
      </w:rPr>
    </w:lvl>
    <w:lvl w:ilvl="1" w:tplc="1EEE1220">
      <w:start w:val="1"/>
      <w:numFmt w:val="bullet"/>
      <w:lvlText w:val="-"/>
      <w:lvlJc w:val="left"/>
      <w:pPr>
        <w:ind w:left="625" w:hanging="180"/>
      </w:pPr>
      <w:rPr>
        <w:rFonts w:ascii="Times New Roman" w:eastAsia="Times New Roman" w:hAnsi="Times New Roman" w:hint="default"/>
        <w:w w:val="96"/>
        <w:sz w:val="20"/>
        <w:szCs w:val="20"/>
      </w:rPr>
    </w:lvl>
    <w:lvl w:ilvl="2" w:tplc="99DE6D30">
      <w:start w:val="1"/>
      <w:numFmt w:val="bullet"/>
      <w:lvlText w:val="•"/>
      <w:lvlJc w:val="left"/>
      <w:pPr>
        <w:ind w:left="1689" w:hanging="180"/>
      </w:pPr>
      <w:rPr>
        <w:rFonts w:hint="default"/>
      </w:rPr>
    </w:lvl>
    <w:lvl w:ilvl="3" w:tplc="408CABF2">
      <w:start w:val="1"/>
      <w:numFmt w:val="bullet"/>
      <w:lvlText w:val="•"/>
      <w:lvlJc w:val="left"/>
      <w:pPr>
        <w:ind w:left="2754" w:hanging="180"/>
      </w:pPr>
      <w:rPr>
        <w:rFonts w:hint="default"/>
      </w:rPr>
    </w:lvl>
    <w:lvl w:ilvl="4" w:tplc="FF24A1F8">
      <w:start w:val="1"/>
      <w:numFmt w:val="bullet"/>
      <w:lvlText w:val="•"/>
      <w:lvlJc w:val="left"/>
      <w:pPr>
        <w:ind w:left="3818" w:hanging="180"/>
      </w:pPr>
      <w:rPr>
        <w:rFonts w:hint="default"/>
      </w:rPr>
    </w:lvl>
    <w:lvl w:ilvl="5" w:tplc="2C6216EA">
      <w:start w:val="1"/>
      <w:numFmt w:val="bullet"/>
      <w:lvlText w:val="•"/>
      <w:lvlJc w:val="left"/>
      <w:pPr>
        <w:ind w:left="4883" w:hanging="180"/>
      </w:pPr>
      <w:rPr>
        <w:rFonts w:hint="default"/>
      </w:rPr>
    </w:lvl>
    <w:lvl w:ilvl="6" w:tplc="568C9C54">
      <w:start w:val="1"/>
      <w:numFmt w:val="bullet"/>
      <w:lvlText w:val="•"/>
      <w:lvlJc w:val="left"/>
      <w:pPr>
        <w:ind w:left="5947" w:hanging="180"/>
      </w:pPr>
      <w:rPr>
        <w:rFonts w:hint="default"/>
      </w:rPr>
    </w:lvl>
    <w:lvl w:ilvl="7" w:tplc="E59AD5AC">
      <w:start w:val="1"/>
      <w:numFmt w:val="bullet"/>
      <w:lvlText w:val="•"/>
      <w:lvlJc w:val="left"/>
      <w:pPr>
        <w:ind w:left="7011" w:hanging="180"/>
      </w:pPr>
      <w:rPr>
        <w:rFonts w:hint="default"/>
      </w:rPr>
    </w:lvl>
    <w:lvl w:ilvl="8" w:tplc="A5A8A648">
      <w:start w:val="1"/>
      <w:numFmt w:val="bullet"/>
      <w:lvlText w:val="•"/>
      <w:lvlJc w:val="left"/>
      <w:pPr>
        <w:ind w:left="8076" w:hanging="180"/>
      </w:pPr>
      <w:rPr>
        <w:rFonts w:hint="default"/>
      </w:rPr>
    </w:lvl>
  </w:abstractNum>
  <w:abstractNum w:abstractNumId="100" w15:restartNumberingAfterBreak="0">
    <w:nsid w:val="4EA8425C"/>
    <w:multiLevelType w:val="hybridMultilevel"/>
    <w:tmpl w:val="8EE464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4ED8085F"/>
    <w:multiLevelType w:val="hybridMultilevel"/>
    <w:tmpl w:val="CA70DFF6"/>
    <w:lvl w:ilvl="0" w:tplc="6F3EF924">
      <w:start w:val="1"/>
      <w:numFmt w:val="bullet"/>
      <w:lvlText w:val=""/>
      <w:lvlJc w:val="left"/>
      <w:pPr>
        <w:ind w:left="850" w:hanging="360"/>
      </w:pPr>
      <w:rPr>
        <w:rFonts w:ascii="Wingdings" w:eastAsia="Wingdings" w:hAnsi="Wingdings" w:hint="default"/>
        <w:sz w:val="18"/>
        <w:szCs w:val="18"/>
      </w:rPr>
    </w:lvl>
    <w:lvl w:ilvl="1" w:tplc="5F885B94">
      <w:start w:val="1"/>
      <w:numFmt w:val="bullet"/>
      <w:lvlText w:val="•"/>
      <w:lvlJc w:val="left"/>
      <w:pPr>
        <w:ind w:left="1200" w:hanging="360"/>
      </w:pPr>
      <w:rPr>
        <w:rFonts w:hint="default"/>
      </w:rPr>
    </w:lvl>
    <w:lvl w:ilvl="2" w:tplc="C674CCA0">
      <w:start w:val="1"/>
      <w:numFmt w:val="bullet"/>
      <w:lvlText w:val="•"/>
      <w:lvlJc w:val="left"/>
      <w:pPr>
        <w:ind w:left="1550" w:hanging="360"/>
      </w:pPr>
      <w:rPr>
        <w:rFonts w:hint="default"/>
      </w:rPr>
    </w:lvl>
    <w:lvl w:ilvl="3" w:tplc="AAA27848">
      <w:start w:val="1"/>
      <w:numFmt w:val="bullet"/>
      <w:lvlText w:val="•"/>
      <w:lvlJc w:val="left"/>
      <w:pPr>
        <w:ind w:left="1899" w:hanging="360"/>
      </w:pPr>
      <w:rPr>
        <w:rFonts w:hint="default"/>
      </w:rPr>
    </w:lvl>
    <w:lvl w:ilvl="4" w:tplc="D362FA54">
      <w:start w:val="1"/>
      <w:numFmt w:val="bullet"/>
      <w:lvlText w:val="•"/>
      <w:lvlJc w:val="left"/>
      <w:pPr>
        <w:ind w:left="2249" w:hanging="360"/>
      </w:pPr>
      <w:rPr>
        <w:rFonts w:hint="default"/>
      </w:rPr>
    </w:lvl>
    <w:lvl w:ilvl="5" w:tplc="3362878C">
      <w:start w:val="1"/>
      <w:numFmt w:val="bullet"/>
      <w:lvlText w:val="•"/>
      <w:lvlJc w:val="left"/>
      <w:pPr>
        <w:ind w:left="2599" w:hanging="360"/>
      </w:pPr>
      <w:rPr>
        <w:rFonts w:hint="default"/>
      </w:rPr>
    </w:lvl>
    <w:lvl w:ilvl="6" w:tplc="AD94B2C6">
      <w:start w:val="1"/>
      <w:numFmt w:val="bullet"/>
      <w:lvlText w:val="•"/>
      <w:lvlJc w:val="left"/>
      <w:pPr>
        <w:ind w:left="2949" w:hanging="360"/>
      </w:pPr>
      <w:rPr>
        <w:rFonts w:hint="default"/>
      </w:rPr>
    </w:lvl>
    <w:lvl w:ilvl="7" w:tplc="FA285FF0">
      <w:start w:val="1"/>
      <w:numFmt w:val="bullet"/>
      <w:lvlText w:val="•"/>
      <w:lvlJc w:val="left"/>
      <w:pPr>
        <w:ind w:left="3298" w:hanging="360"/>
      </w:pPr>
      <w:rPr>
        <w:rFonts w:hint="default"/>
      </w:rPr>
    </w:lvl>
    <w:lvl w:ilvl="8" w:tplc="17C437DE">
      <w:start w:val="1"/>
      <w:numFmt w:val="bullet"/>
      <w:lvlText w:val="•"/>
      <w:lvlJc w:val="left"/>
      <w:pPr>
        <w:ind w:left="3648" w:hanging="360"/>
      </w:pPr>
      <w:rPr>
        <w:rFonts w:hint="default"/>
      </w:rPr>
    </w:lvl>
  </w:abstractNum>
  <w:abstractNum w:abstractNumId="102" w15:restartNumberingAfterBreak="0">
    <w:nsid w:val="4F4C60A7"/>
    <w:multiLevelType w:val="hybridMultilevel"/>
    <w:tmpl w:val="5E6A88D6"/>
    <w:lvl w:ilvl="0" w:tplc="FAD66FB6">
      <w:start w:val="1"/>
      <w:numFmt w:val="bullet"/>
      <w:lvlText w:val=""/>
      <w:lvlJc w:val="left"/>
      <w:pPr>
        <w:ind w:left="850" w:hanging="360"/>
      </w:pPr>
      <w:rPr>
        <w:rFonts w:ascii="Wingdings" w:eastAsia="Wingdings" w:hAnsi="Wingdings" w:hint="default"/>
        <w:sz w:val="18"/>
        <w:szCs w:val="18"/>
      </w:rPr>
    </w:lvl>
    <w:lvl w:ilvl="1" w:tplc="1098E85E">
      <w:start w:val="1"/>
      <w:numFmt w:val="bullet"/>
      <w:lvlText w:val="•"/>
      <w:lvlJc w:val="left"/>
      <w:pPr>
        <w:ind w:left="1200" w:hanging="360"/>
      </w:pPr>
      <w:rPr>
        <w:rFonts w:hint="default"/>
      </w:rPr>
    </w:lvl>
    <w:lvl w:ilvl="2" w:tplc="10F4D318">
      <w:start w:val="1"/>
      <w:numFmt w:val="bullet"/>
      <w:lvlText w:val="•"/>
      <w:lvlJc w:val="left"/>
      <w:pPr>
        <w:ind w:left="1550" w:hanging="360"/>
      </w:pPr>
      <w:rPr>
        <w:rFonts w:hint="default"/>
      </w:rPr>
    </w:lvl>
    <w:lvl w:ilvl="3" w:tplc="E29C3ED4">
      <w:start w:val="1"/>
      <w:numFmt w:val="bullet"/>
      <w:lvlText w:val="•"/>
      <w:lvlJc w:val="left"/>
      <w:pPr>
        <w:ind w:left="1900" w:hanging="360"/>
      </w:pPr>
      <w:rPr>
        <w:rFonts w:hint="default"/>
      </w:rPr>
    </w:lvl>
    <w:lvl w:ilvl="4" w:tplc="ABE06366">
      <w:start w:val="1"/>
      <w:numFmt w:val="bullet"/>
      <w:lvlText w:val="•"/>
      <w:lvlJc w:val="left"/>
      <w:pPr>
        <w:ind w:left="2249" w:hanging="360"/>
      </w:pPr>
      <w:rPr>
        <w:rFonts w:hint="default"/>
      </w:rPr>
    </w:lvl>
    <w:lvl w:ilvl="5" w:tplc="AA5659D6">
      <w:start w:val="1"/>
      <w:numFmt w:val="bullet"/>
      <w:lvlText w:val="•"/>
      <w:lvlJc w:val="left"/>
      <w:pPr>
        <w:ind w:left="2599" w:hanging="360"/>
      </w:pPr>
      <w:rPr>
        <w:rFonts w:hint="default"/>
      </w:rPr>
    </w:lvl>
    <w:lvl w:ilvl="6" w:tplc="DDA22142">
      <w:start w:val="1"/>
      <w:numFmt w:val="bullet"/>
      <w:lvlText w:val="•"/>
      <w:lvlJc w:val="left"/>
      <w:pPr>
        <w:ind w:left="2949" w:hanging="360"/>
      </w:pPr>
      <w:rPr>
        <w:rFonts w:hint="default"/>
      </w:rPr>
    </w:lvl>
    <w:lvl w:ilvl="7" w:tplc="47620C4C">
      <w:start w:val="1"/>
      <w:numFmt w:val="bullet"/>
      <w:lvlText w:val="•"/>
      <w:lvlJc w:val="left"/>
      <w:pPr>
        <w:ind w:left="3298" w:hanging="360"/>
      </w:pPr>
      <w:rPr>
        <w:rFonts w:hint="default"/>
      </w:rPr>
    </w:lvl>
    <w:lvl w:ilvl="8" w:tplc="06D8FEA8">
      <w:start w:val="1"/>
      <w:numFmt w:val="bullet"/>
      <w:lvlText w:val="•"/>
      <w:lvlJc w:val="left"/>
      <w:pPr>
        <w:ind w:left="3648" w:hanging="360"/>
      </w:pPr>
      <w:rPr>
        <w:rFonts w:hint="default"/>
      </w:rPr>
    </w:lvl>
  </w:abstractNum>
  <w:abstractNum w:abstractNumId="103" w15:restartNumberingAfterBreak="0">
    <w:nsid w:val="4FFA7984"/>
    <w:multiLevelType w:val="hybridMultilevel"/>
    <w:tmpl w:val="2242B1BE"/>
    <w:lvl w:ilvl="0" w:tplc="04090001">
      <w:start w:val="1"/>
      <w:numFmt w:val="bullet"/>
      <w:lvlText w:val=""/>
      <w:lvlJc w:val="left"/>
      <w:pPr>
        <w:ind w:left="720" w:hanging="360"/>
      </w:pPr>
      <w:rPr>
        <w:rFonts w:ascii="Symbol" w:hAnsi="Symbol" w:hint="default"/>
      </w:rPr>
    </w:lvl>
    <w:lvl w:ilvl="1" w:tplc="099E642E">
      <w:start w:val="1"/>
      <w:numFmt w:val="bullet"/>
      <w:lvlText w:val="–"/>
      <w:lvlJc w:val="left"/>
      <w:pPr>
        <w:ind w:left="1440" w:hanging="360"/>
      </w:pPr>
      <w:rPr>
        <w:rFonts w:ascii="Calibri" w:hAnsi="Calibr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502568E9"/>
    <w:multiLevelType w:val="hybridMultilevel"/>
    <w:tmpl w:val="E14A6968"/>
    <w:lvl w:ilvl="0" w:tplc="295C0406">
      <w:start w:val="1"/>
      <w:numFmt w:val="bullet"/>
      <w:lvlText w:val=""/>
      <w:lvlJc w:val="left"/>
      <w:pPr>
        <w:ind w:left="850" w:hanging="360"/>
      </w:pPr>
      <w:rPr>
        <w:rFonts w:ascii="Wingdings" w:eastAsia="Wingdings" w:hAnsi="Wingdings" w:hint="default"/>
        <w:sz w:val="18"/>
        <w:szCs w:val="18"/>
      </w:rPr>
    </w:lvl>
    <w:lvl w:ilvl="1" w:tplc="9E6641C2">
      <w:start w:val="1"/>
      <w:numFmt w:val="bullet"/>
      <w:lvlText w:val="•"/>
      <w:lvlJc w:val="left"/>
      <w:pPr>
        <w:ind w:left="1200" w:hanging="360"/>
      </w:pPr>
      <w:rPr>
        <w:rFonts w:hint="default"/>
      </w:rPr>
    </w:lvl>
    <w:lvl w:ilvl="2" w:tplc="2B18AA88">
      <w:start w:val="1"/>
      <w:numFmt w:val="bullet"/>
      <w:lvlText w:val="•"/>
      <w:lvlJc w:val="left"/>
      <w:pPr>
        <w:ind w:left="1550" w:hanging="360"/>
      </w:pPr>
      <w:rPr>
        <w:rFonts w:hint="default"/>
      </w:rPr>
    </w:lvl>
    <w:lvl w:ilvl="3" w:tplc="A3988002">
      <w:start w:val="1"/>
      <w:numFmt w:val="bullet"/>
      <w:lvlText w:val="•"/>
      <w:lvlJc w:val="left"/>
      <w:pPr>
        <w:ind w:left="1899" w:hanging="360"/>
      </w:pPr>
      <w:rPr>
        <w:rFonts w:hint="default"/>
      </w:rPr>
    </w:lvl>
    <w:lvl w:ilvl="4" w:tplc="365A7802">
      <w:start w:val="1"/>
      <w:numFmt w:val="bullet"/>
      <w:lvlText w:val="•"/>
      <w:lvlJc w:val="left"/>
      <w:pPr>
        <w:ind w:left="2249" w:hanging="360"/>
      </w:pPr>
      <w:rPr>
        <w:rFonts w:hint="default"/>
      </w:rPr>
    </w:lvl>
    <w:lvl w:ilvl="5" w:tplc="61264C10">
      <w:start w:val="1"/>
      <w:numFmt w:val="bullet"/>
      <w:lvlText w:val="•"/>
      <w:lvlJc w:val="left"/>
      <w:pPr>
        <w:ind w:left="2599" w:hanging="360"/>
      </w:pPr>
      <w:rPr>
        <w:rFonts w:hint="default"/>
      </w:rPr>
    </w:lvl>
    <w:lvl w:ilvl="6" w:tplc="7EBA41CE">
      <w:start w:val="1"/>
      <w:numFmt w:val="bullet"/>
      <w:lvlText w:val="•"/>
      <w:lvlJc w:val="left"/>
      <w:pPr>
        <w:ind w:left="2949" w:hanging="360"/>
      </w:pPr>
      <w:rPr>
        <w:rFonts w:hint="default"/>
      </w:rPr>
    </w:lvl>
    <w:lvl w:ilvl="7" w:tplc="D9BA601E">
      <w:start w:val="1"/>
      <w:numFmt w:val="bullet"/>
      <w:lvlText w:val="•"/>
      <w:lvlJc w:val="left"/>
      <w:pPr>
        <w:ind w:left="3298" w:hanging="360"/>
      </w:pPr>
      <w:rPr>
        <w:rFonts w:hint="default"/>
      </w:rPr>
    </w:lvl>
    <w:lvl w:ilvl="8" w:tplc="D6541152">
      <w:start w:val="1"/>
      <w:numFmt w:val="bullet"/>
      <w:lvlText w:val="•"/>
      <w:lvlJc w:val="left"/>
      <w:pPr>
        <w:ind w:left="3648" w:hanging="360"/>
      </w:pPr>
      <w:rPr>
        <w:rFonts w:hint="default"/>
      </w:rPr>
    </w:lvl>
  </w:abstractNum>
  <w:abstractNum w:abstractNumId="105" w15:restartNumberingAfterBreak="0">
    <w:nsid w:val="51197B90"/>
    <w:multiLevelType w:val="hybridMultilevel"/>
    <w:tmpl w:val="13B2E466"/>
    <w:lvl w:ilvl="0" w:tplc="E1C017C0">
      <w:start w:val="1"/>
      <w:numFmt w:val="bullet"/>
      <w:lvlText w:val=""/>
      <w:lvlJc w:val="left"/>
      <w:pPr>
        <w:ind w:left="2462" w:hanging="360"/>
      </w:pPr>
      <w:rPr>
        <w:rFonts w:ascii="Wingdings" w:eastAsia="Wingdings" w:hAnsi="Wingdings" w:hint="default"/>
        <w:w w:val="98"/>
        <w:sz w:val="20"/>
        <w:szCs w:val="20"/>
      </w:rPr>
    </w:lvl>
    <w:lvl w:ilvl="1" w:tplc="A288AAB2">
      <w:start w:val="1"/>
      <w:numFmt w:val="bullet"/>
      <w:lvlText w:val="•"/>
      <w:lvlJc w:val="left"/>
      <w:pPr>
        <w:ind w:left="2806" w:hanging="360"/>
      </w:pPr>
      <w:rPr>
        <w:rFonts w:hint="default"/>
      </w:rPr>
    </w:lvl>
    <w:lvl w:ilvl="2" w:tplc="2042C76E">
      <w:start w:val="1"/>
      <w:numFmt w:val="bullet"/>
      <w:lvlText w:val="•"/>
      <w:lvlJc w:val="left"/>
      <w:pPr>
        <w:ind w:left="3150" w:hanging="360"/>
      </w:pPr>
      <w:rPr>
        <w:rFonts w:hint="default"/>
      </w:rPr>
    </w:lvl>
    <w:lvl w:ilvl="3" w:tplc="5D4CB6DC">
      <w:start w:val="1"/>
      <w:numFmt w:val="bullet"/>
      <w:lvlText w:val="•"/>
      <w:lvlJc w:val="left"/>
      <w:pPr>
        <w:ind w:left="3494" w:hanging="360"/>
      </w:pPr>
      <w:rPr>
        <w:rFonts w:hint="default"/>
      </w:rPr>
    </w:lvl>
    <w:lvl w:ilvl="4" w:tplc="B8263B6A">
      <w:start w:val="1"/>
      <w:numFmt w:val="bullet"/>
      <w:lvlText w:val="•"/>
      <w:lvlJc w:val="left"/>
      <w:pPr>
        <w:ind w:left="3838" w:hanging="360"/>
      </w:pPr>
      <w:rPr>
        <w:rFonts w:hint="default"/>
      </w:rPr>
    </w:lvl>
    <w:lvl w:ilvl="5" w:tplc="9F561198">
      <w:start w:val="1"/>
      <w:numFmt w:val="bullet"/>
      <w:lvlText w:val="•"/>
      <w:lvlJc w:val="left"/>
      <w:pPr>
        <w:ind w:left="4182" w:hanging="360"/>
      </w:pPr>
      <w:rPr>
        <w:rFonts w:hint="default"/>
      </w:rPr>
    </w:lvl>
    <w:lvl w:ilvl="6" w:tplc="55D41F3E">
      <w:start w:val="1"/>
      <w:numFmt w:val="bullet"/>
      <w:lvlText w:val="•"/>
      <w:lvlJc w:val="left"/>
      <w:pPr>
        <w:ind w:left="4525" w:hanging="360"/>
      </w:pPr>
      <w:rPr>
        <w:rFonts w:hint="default"/>
      </w:rPr>
    </w:lvl>
    <w:lvl w:ilvl="7" w:tplc="FFD42E7A">
      <w:start w:val="1"/>
      <w:numFmt w:val="bullet"/>
      <w:lvlText w:val="•"/>
      <w:lvlJc w:val="left"/>
      <w:pPr>
        <w:ind w:left="4869" w:hanging="360"/>
      </w:pPr>
      <w:rPr>
        <w:rFonts w:hint="default"/>
      </w:rPr>
    </w:lvl>
    <w:lvl w:ilvl="8" w:tplc="4EEC45E8">
      <w:start w:val="1"/>
      <w:numFmt w:val="bullet"/>
      <w:lvlText w:val="•"/>
      <w:lvlJc w:val="left"/>
      <w:pPr>
        <w:ind w:left="5213" w:hanging="360"/>
      </w:pPr>
      <w:rPr>
        <w:rFonts w:hint="default"/>
      </w:rPr>
    </w:lvl>
  </w:abstractNum>
  <w:abstractNum w:abstractNumId="106" w15:restartNumberingAfterBreak="0">
    <w:nsid w:val="526F3300"/>
    <w:multiLevelType w:val="hybridMultilevel"/>
    <w:tmpl w:val="9A262780"/>
    <w:lvl w:ilvl="0" w:tplc="BFEC3EFA">
      <w:start w:val="1"/>
      <w:numFmt w:val="bullet"/>
      <w:lvlText w:val=""/>
      <w:lvlJc w:val="left"/>
      <w:pPr>
        <w:ind w:left="850" w:hanging="360"/>
      </w:pPr>
      <w:rPr>
        <w:rFonts w:ascii="Wingdings" w:eastAsia="Wingdings" w:hAnsi="Wingdings" w:hint="default"/>
        <w:sz w:val="18"/>
        <w:szCs w:val="18"/>
      </w:rPr>
    </w:lvl>
    <w:lvl w:ilvl="1" w:tplc="4C8AC8CA">
      <w:start w:val="1"/>
      <w:numFmt w:val="bullet"/>
      <w:lvlText w:val="•"/>
      <w:lvlJc w:val="left"/>
      <w:pPr>
        <w:ind w:left="1200" w:hanging="360"/>
      </w:pPr>
      <w:rPr>
        <w:rFonts w:hint="default"/>
      </w:rPr>
    </w:lvl>
    <w:lvl w:ilvl="2" w:tplc="622A38D8">
      <w:start w:val="1"/>
      <w:numFmt w:val="bullet"/>
      <w:lvlText w:val="•"/>
      <w:lvlJc w:val="left"/>
      <w:pPr>
        <w:ind w:left="1550" w:hanging="360"/>
      </w:pPr>
      <w:rPr>
        <w:rFonts w:hint="default"/>
      </w:rPr>
    </w:lvl>
    <w:lvl w:ilvl="3" w:tplc="0C58D49C">
      <w:start w:val="1"/>
      <w:numFmt w:val="bullet"/>
      <w:lvlText w:val="•"/>
      <w:lvlJc w:val="left"/>
      <w:pPr>
        <w:ind w:left="1899" w:hanging="360"/>
      </w:pPr>
      <w:rPr>
        <w:rFonts w:hint="default"/>
      </w:rPr>
    </w:lvl>
    <w:lvl w:ilvl="4" w:tplc="09D8F2AE">
      <w:start w:val="1"/>
      <w:numFmt w:val="bullet"/>
      <w:lvlText w:val="•"/>
      <w:lvlJc w:val="left"/>
      <w:pPr>
        <w:ind w:left="2249" w:hanging="360"/>
      </w:pPr>
      <w:rPr>
        <w:rFonts w:hint="default"/>
      </w:rPr>
    </w:lvl>
    <w:lvl w:ilvl="5" w:tplc="8F2E567C">
      <w:start w:val="1"/>
      <w:numFmt w:val="bullet"/>
      <w:lvlText w:val="•"/>
      <w:lvlJc w:val="left"/>
      <w:pPr>
        <w:ind w:left="2599" w:hanging="360"/>
      </w:pPr>
      <w:rPr>
        <w:rFonts w:hint="default"/>
      </w:rPr>
    </w:lvl>
    <w:lvl w:ilvl="6" w:tplc="25DA6624">
      <w:start w:val="1"/>
      <w:numFmt w:val="bullet"/>
      <w:lvlText w:val="•"/>
      <w:lvlJc w:val="left"/>
      <w:pPr>
        <w:ind w:left="2949" w:hanging="360"/>
      </w:pPr>
      <w:rPr>
        <w:rFonts w:hint="default"/>
      </w:rPr>
    </w:lvl>
    <w:lvl w:ilvl="7" w:tplc="F4B67756">
      <w:start w:val="1"/>
      <w:numFmt w:val="bullet"/>
      <w:lvlText w:val="•"/>
      <w:lvlJc w:val="left"/>
      <w:pPr>
        <w:ind w:left="3298" w:hanging="360"/>
      </w:pPr>
      <w:rPr>
        <w:rFonts w:hint="default"/>
      </w:rPr>
    </w:lvl>
    <w:lvl w:ilvl="8" w:tplc="82C8B510">
      <w:start w:val="1"/>
      <w:numFmt w:val="bullet"/>
      <w:lvlText w:val="•"/>
      <w:lvlJc w:val="left"/>
      <w:pPr>
        <w:ind w:left="3648" w:hanging="360"/>
      </w:pPr>
      <w:rPr>
        <w:rFonts w:hint="default"/>
      </w:rPr>
    </w:lvl>
  </w:abstractNum>
  <w:abstractNum w:abstractNumId="107" w15:restartNumberingAfterBreak="0">
    <w:nsid w:val="52C81378"/>
    <w:multiLevelType w:val="hybridMultilevel"/>
    <w:tmpl w:val="4EDE25D6"/>
    <w:lvl w:ilvl="0" w:tplc="FC0857B2">
      <w:start w:val="1"/>
      <w:numFmt w:val="bullet"/>
      <w:lvlText w:val=""/>
      <w:lvlJc w:val="left"/>
      <w:pPr>
        <w:ind w:left="850" w:hanging="360"/>
      </w:pPr>
      <w:rPr>
        <w:rFonts w:ascii="Wingdings" w:eastAsia="Wingdings" w:hAnsi="Wingdings" w:hint="default"/>
        <w:sz w:val="18"/>
        <w:szCs w:val="18"/>
      </w:rPr>
    </w:lvl>
    <w:lvl w:ilvl="1" w:tplc="A0E857BC">
      <w:start w:val="1"/>
      <w:numFmt w:val="bullet"/>
      <w:lvlText w:val="•"/>
      <w:lvlJc w:val="left"/>
      <w:pPr>
        <w:ind w:left="1200" w:hanging="360"/>
      </w:pPr>
      <w:rPr>
        <w:rFonts w:hint="default"/>
      </w:rPr>
    </w:lvl>
    <w:lvl w:ilvl="2" w:tplc="46B864C2">
      <w:start w:val="1"/>
      <w:numFmt w:val="bullet"/>
      <w:lvlText w:val="•"/>
      <w:lvlJc w:val="left"/>
      <w:pPr>
        <w:ind w:left="1550" w:hanging="360"/>
      </w:pPr>
      <w:rPr>
        <w:rFonts w:hint="default"/>
      </w:rPr>
    </w:lvl>
    <w:lvl w:ilvl="3" w:tplc="F2343D78">
      <w:start w:val="1"/>
      <w:numFmt w:val="bullet"/>
      <w:lvlText w:val="•"/>
      <w:lvlJc w:val="left"/>
      <w:pPr>
        <w:ind w:left="1899" w:hanging="360"/>
      </w:pPr>
      <w:rPr>
        <w:rFonts w:hint="default"/>
      </w:rPr>
    </w:lvl>
    <w:lvl w:ilvl="4" w:tplc="88A214AA">
      <w:start w:val="1"/>
      <w:numFmt w:val="bullet"/>
      <w:lvlText w:val="•"/>
      <w:lvlJc w:val="left"/>
      <w:pPr>
        <w:ind w:left="2249" w:hanging="360"/>
      </w:pPr>
      <w:rPr>
        <w:rFonts w:hint="default"/>
      </w:rPr>
    </w:lvl>
    <w:lvl w:ilvl="5" w:tplc="02364224">
      <w:start w:val="1"/>
      <w:numFmt w:val="bullet"/>
      <w:lvlText w:val="•"/>
      <w:lvlJc w:val="left"/>
      <w:pPr>
        <w:ind w:left="2599" w:hanging="360"/>
      </w:pPr>
      <w:rPr>
        <w:rFonts w:hint="default"/>
      </w:rPr>
    </w:lvl>
    <w:lvl w:ilvl="6" w:tplc="D9DAFF2C">
      <w:start w:val="1"/>
      <w:numFmt w:val="bullet"/>
      <w:lvlText w:val="•"/>
      <w:lvlJc w:val="left"/>
      <w:pPr>
        <w:ind w:left="2949" w:hanging="360"/>
      </w:pPr>
      <w:rPr>
        <w:rFonts w:hint="default"/>
      </w:rPr>
    </w:lvl>
    <w:lvl w:ilvl="7" w:tplc="E5A6D4DC">
      <w:start w:val="1"/>
      <w:numFmt w:val="bullet"/>
      <w:lvlText w:val="•"/>
      <w:lvlJc w:val="left"/>
      <w:pPr>
        <w:ind w:left="3298" w:hanging="360"/>
      </w:pPr>
      <w:rPr>
        <w:rFonts w:hint="default"/>
      </w:rPr>
    </w:lvl>
    <w:lvl w:ilvl="8" w:tplc="BE7AEAA0">
      <w:start w:val="1"/>
      <w:numFmt w:val="bullet"/>
      <w:lvlText w:val="•"/>
      <w:lvlJc w:val="left"/>
      <w:pPr>
        <w:ind w:left="3648" w:hanging="360"/>
      </w:pPr>
      <w:rPr>
        <w:rFonts w:hint="default"/>
      </w:rPr>
    </w:lvl>
  </w:abstractNum>
  <w:abstractNum w:abstractNumId="108" w15:restartNumberingAfterBreak="0">
    <w:nsid w:val="52E14CF3"/>
    <w:multiLevelType w:val="hybridMultilevel"/>
    <w:tmpl w:val="7ED05E62"/>
    <w:lvl w:ilvl="0" w:tplc="5F8CF596">
      <w:start w:val="1"/>
      <w:numFmt w:val="bullet"/>
      <w:lvlText w:val=""/>
      <w:lvlJc w:val="left"/>
      <w:pPr>
        <w:ind w:left="1084" w:hanging="360"/>
      </w:pPr>
      <w:rPr>
        <w:rFonts w:ascii="Wingdings" w:eastAsia="Wingdings" w:hAnsi="Wingdings" w:hint="default"/>
        <w:sz w:val="18"/>
        <w:szCs w:val="18"/>
      </w:rPr>
    </w:lvl>
    <w:lvl w:ilvl="1" w:tplc="1B724A28">
      <w:start w:val="1"/>
      <w:numFmt w:val="bullet"/>
      <w:lvlText w:val="•"/>
      <w:lvlJc w:val="left"/>
      <w:pPr>
        <w:ind w:left="1416" w:hanging="360"/>
      </w:pPr>
      <w:rPr>
        <w:rFonts w:hint="default"/>
      </w:rPr>
    </w:lvl>
    <w:lvl w:ilvl="2" w:tplc="35C0535C">
      <w:start w:val="1"/>
      <w:numFmt w:val="bullet"/>
      <w:lvlText w:val="•"/>
      <w:lvlJc w:val="left"/>
      <w:pPr>
        <w:ind w:left="1747" w:hanging="360"/>
      </w:pPr>
      <w:rPr>
        <w:rFonts w:hint="default"/>
      </w:rPr>
    </w:lvl>
    <w:lvl w:ilvl="3" w:tplc="53F200CC">
      <w:start w:val="1"/>
      <w:numFmt w:val="bullet"/>
      <w:lvlText w:val="•"/>
      <w:lvlJc w:val="left"/>
      <w:pPr>
        <w:ind w:left="2079" w:hanging="360"/>
      </w:pPr>
      <w:rPr>
        <w:rFonts w:hint="default"/>
      </w:rPr>
    </w:lvl>
    <w:lvl w:ilvl="4" w:tplc="E69ECF90">
      <w:start w:val="1"/>
      <w:numFmt w:val="bullet"/>
      <w:lvlText w:val="•"/>
      <w:lvlJc w:val="left"/>
      <w:pPr>
        <w:ind w:left="2410" w:hanging="360"/>
      </w:pPr>
      <w:rPr>
        <w:rFonts w:hint="default"/>
      </w:rPr>
    </w:lvl>
    <w:lvl w:ilvl="5" w:tplc="742C2CAA">
      <w:start w:val="1"/>
      <w:numFmt w:val="bullet"/>
      <w:lvlText w:val="•"/>
      <w:lvlJc w:val="left"/>
      <w:pPr>
        <w:ind w:left="2741" w:hanging="360"/>
      </w:pPr>
      <w:rPr>
        <w:rFonts w:hint="default"/>
      </w:rPr>
    </w:lvl>
    <w:lvl w:ilvl="6" w:tplc="F3FCBB92">
      <w:start w:val="1"/>
      <w:numFmt w:val="bullet"/>
      <w:lvlText w:val="•"/>
      <w:lvlJc w:val="left"/>
      <w:pPr>
        <w:ind w:left="3073" w:hanging="360"/>
      </w:pPr>
      <w:rPr>
        <w:rFonts w:hint="default"/>
      </w:rPr>
    </w:lvl>
    <w:lvl w:ilvl="7" w:tplc="893C30C8">
      <w:start w:val="1"/>
      <w:numFmt w:val="bullet"/>
      <w:lvlText w:val="•"/>
      <w:lvlJc w:val="left"/>
      <w:pPr>
        <w:ind w:left="3404" w:hanging="360"/>
      </w:pPr>
      <w:rPr>
        <w:rFonts w:hint="default"/>
      </w:rPr>
    </w:lvl>
    <w:lvl w:ilvl="8" w:tplc="F74EFD98">
      <w:start w:val="1"/>
      <w:numFmt w:val="bullet"/>
      <w:lvlText w:val="•"/>
      <w:lvlJc w:val="left"/>
      <w:pPr>
        <w:ind w:left="3736" w:hanging="360"/>
      </w:pPr>
      <w:rPr>
        <w:rFonts w:hint="default"/>
      </w:rPr>
    </w:lvl>
  </w:abstractNum>
  <w:abstractNum w:abstractNumId="109" w15:restartNumberingAfterBreak="0">
    <w:nsid w:val="52FD78AE"/>
    <w:multiLevelType w:val="hybridMultilevel"/>
    <w:tmpl w:val="FF60CDAA"/>
    <w:lvl w:ilvl="0" w:tplc="A3DC9D72">
      <w:start w:val="7"/>
      <w:numFmt w:val="decimal"/>
      <w:lvlText w:val="%1."/>
      <w:lvlJc w:val="left"/>
      <w:pPr>
        <w:ind w:left="500" w:hanging="360"/>
      </w:pPr>
      <w:rPr>
        <w:rFonts w:ascii="Times New Roman" w:eastAsia="Times New Roman" w:hAnsi="Times New Roman" w:hint="default"/>
        <w:b/>
        <w:bCs/>
        <w:w w:val="98"/>
        <w:sz w:val="20"/>
        <w:szCs w:val="20"/>
      </w:rPr>
    </w:lvl>
    <w:lvl w:ilvl="1" w:tplc="A30459B2">
      <w:start w:val="1"/>
      <w:numFmt w:val="bullet"/>
      <w:lvlText w:val=""/>
      <w:lvlJc w:val="left"/>
      <w:pPr>
        <w:ind w:left="1131" w:hanging="360"/>
      </w:pPr>
      <w:rPr>
        <w:rFonts w:ascii="Wingdings" w:eastAsia="Wingdings" w:hAnsi="Wingdings" w:hint="default"/>
        <w:w w:val="98"/>
        <w:sz w:val="20"/>
        <w:szCs w:val="20"/>
      </w:rPr>
    </w:lvl>
    <w:lvl w:ilvl="2" w:tplc="59A4664C">
      <w:start w:val="1"/>
      <w:numFmt w:val="bullet"/>
      <w:lvlText w:val="•"/>
      <w:lvlJc w:val="left"/>
      <w:pPr>
        <w:ind w:left="2076" w:hanging="360"/>
      </w:pPr>
      <w:rPr>
        <w:rFonts w:hint="default"/>
      </w:rPr>
    </w:lvl>
    <w:lvl w:ilvl="3" w:tplc="0E34626A">
      <w:start w:val="1"/>
      <w:numFmt w:val="bullet"/>
      <w:lvlText w:val="•"/>
      <w:lvlJc w:val="left"/>
      <w:pPr>
        <w:ind w:left="3022" w:hanging="360"/>
      </w:pPr>
      <w:rPr>
        <w:rFonts w:hint="default"/>
      </w:rPr>
    </w:lvl>
    <w:lvl w:ilvl="4" w:tplc="DF600CE6">
      <w:start w:val="1"/>
      <w:numFmt w:val="bullet"/>
      <w:lvlText w:val="•"/>
      <w:lvlJc w:val="left"/>
      <w:pPr>
        <w:ind w:left="3967" w:hanging="360"/>
      </w:pPr>
      <w:rPr>
        <w:rFonts w:hint="default"/>
      </w:rPr>
    </w:lvl>
    <w:lvl w:ilvl="5" w:tplc="4C5A97C4">
      <w:start w:val="1"/>
      <w:numFmt w:val="bullet"/>
      <w:lvlText w:val="•"/>
      <w:lvlJc w:val="left"/>
      <w:pPr>
        <w:ind w:left="4912" w:hanging="360"/>
      </w:pPr>
      <w:rPr>
        <w:rFonts w:hint="default"/>
      </w:rPr>
    </w:lvl>
    <w:lvl w:ilvl="6" w:tplc="A21ECDFA">
      <w:start w:val="1"/>
      <w:numFmt w:val="bullet"/>
      <w:lvlText w:val="•"/>
      <w:lvlJc w:val="left"/>
      <w:pPr>
        <w:ind w:left="5858" w:hanging="360"/>
      </w:pPr>
      <w:rPr>
        <w:rFonts w:hint="default"/>
      </w:rPr>
    </w:lvl>
    <w:lvl w:ilvl="7" w:tplc="98FEB050">
      <w:start w:val="1"/>
      <w:numFmt w:val="bullet"/>
      <w:lvlText w:val="•"/>
      <w:lvlJc w:val="left"/>
      <w:pPr>
        <w:ind w:left="6803" w:hanging="360"/>
      </w:pPr>
      <w:rPr>
        <w:rFonts w:hint="default"/>
      </w:rPr>
    </w:lvl>
    <w:lvl w:ilvl="8" w:tplc="873A5F78">
      <w:start w:val="1"/>
      <w:numFmt w:val="bullet"/>
      <w:lvlText w:val="•"/>
      <w:lvlJc w:val="left"/>
      <w:pPr>
        <w:ind w:left="7749" w:hanging="360"/>
      </w:pPr>
      <w:rPr>
        <w:rFonts w:hint="default"/>
      </w:rPr>
    </w:lvl>
  </w:abstractNum>
  <w:abstractNum w:abstractNumId="110" w15:restartNumberingAfterBreak="0">
    <w:nsid w:val="535D70F1"/>
    <w:multiLevelType w:val="hybridMultilevel"/>
    <w:tmpl w:val="3B5A6680"/>
    <w:lvl w:ilvl="0" w:tplc="D022201E">
      <w:start w:val="1"/>
      <w:numFmt w:val="bullet"/>
      <w:lvlText w:val=""/>
      <w:lvlJc w:val="left"/>
      <w:pPr>
        <w:ind w:left="452" w:hanging="360"/>
      </w:pPr>
      <w:rPr>
        <w:rFonts w:ascii="Symbol" w:eastAsia="Symbol" w:hAnsi="Symbol" w:hint="default"/>
        <w:sz w:val="24"/>
        <w:szCs w:val="24"/>
      </w:rPr>
    </w:lvl>
    <w:lvl w:ilvl="1" w:tplc="99A28B06">
      <w:start w:val="1"/>
      <w:numFmt w:val="bullet"/>
      <w:lvlText w:val="•"/>
      <w:lvlJc w:val="left"/>
      <w:pPr>
        <w:ind w:left="730" w:hanging="360"/>
      </w:pPr>
      <w:rPr>
        <w:rFonts w:hint="default"/>
      </w:rPr>
    </w:lvl>
    <w:lvl w:ilvl="2" w:tplc="F326861C">
      <w:start w:val="1"/>
      <w:numFmt w:val="bullet"/>
      <w:lvlText w:val="•"/>
      <w:lvlJc w:val="left"/>
      <w:pPr>
        <w:ind w:left="1009" w:hanging="360"/>
      </w:pPr>
      <w:rPr>
        <w:rFonts w:hint="default"/>
      </w:rPr>
    </w:lvl>
    <w:lvl w:ilvl="3" w:tplc="76B0B7E4">
      <w:start w:val="1"/>
      <w:numFmt w:val="bullet"/>
      <w:lvlText w:val="•"/>
      <w:lvlJc w:val="left"/>
      <w:pPr>
        <w:ind w:left="1287" w:hanging="360"/>
      </w:pPr>
      <w:rPr>
        <w:rFonts w:hint="default"/>
      </w:rPr>
    </w:lvl>
    <w:lvl w:ilvl="4" w:tplc="2EA6FB04">
      <w:start w:val="1"/>
      <w:numFmt w:val="bullet"/>
      <w:lvlText w:val="•"/>
      <w:lvlJc w:val="left"/>
      <w:pPr>
        <w:ind w:left="1565" w:hanging="360"/>
      </w:pPr>
      <w:rPr>
        <w:rFonts w:hint="default"/>
      </w:rPr>
    </w:lvl>
    <w:lvl w:ilvl="5" w:tplc="9622090E">
      <w:start w:val="1"/>
      <w:numFmt w:val="bullet"/>
      <w:lvlText w:val="•"/>
      <w:lvlJc w:val="left"/>
      <w:pPr>
        <w:ind w:left="1844" w:hanging="360"/>
      </w:pPr>
      <w:rPr>
        <w:rFonts w:hint="default"/>
      </w:rPr>
    </w:lvl>
    <w:lvl w:ilvl="6" w:tplc="B9ACB5D4">
      <w:start w:val="1"/>
      <w:numFmt w:val="bullet"/>
      <w:lvlText w:val="•"/>
      <w:lvlJc w:val="left"/>
      <w:pPr>
        <w:ind w:left="2122" w:hanging="360"/>
      </w:pPr>
      <w:rPr>
        <w:rFonts w:hint="default"/>
      </w:rPr>
    </w:lvl>
    <w:lvl w:ilvl="7" w:tplc="2A6497AC">
      <w:start w:val="1"/>
      <w:numFmt w:val="bullet"/>
      <w:lvlText w:val="•"/>
      <w:lvlJc w:val="left"/>
      <w:pPr>
        <w:ind w:left="2400" w:hanging="360"/>
      </w:pPr>
      <w:rPr>
        <w:rFonts w:hint="default"/>
      </w:rPr>
    </w:lvl>
    <w:lvl w:ilvl="8" w:tplc="391AF364">
      <w:start w:val="1"/>
      <w:numFmt w:val="bullet"/>
      <w:lvlText w:val="•"/>
      <w:lvlJc w:val="left"/>
      <w:pPr>
        <w:ind w:left="2679" w:hanging="360"/>
      </w:pPr>
      <w:rPr>
        <w:rFonts w:hint="default"/>
      </w:rPr>
    </w:lvl>
  </w:abstractNum>
  <w:abstractNum w:abstractNumId="111" w15:restartNumberingAfterBreak="0">
    <w:nsid w:val="555D1671"/>
    <w:multiLevelType w:val="hybridMultilevel"/>
    <w:tmpl w:val="483EE5B4"/>
    <w:lvl w:ilvl="0" w:tplc="E0F001AA">
      <w:start w:val="1"/>
      <w:numFmt w:val="bullet"/>
      <w:lvlText w:val=""/>
      <w:lvlJc w:val="left"/>
      <w:pPr>
        <w:ind w:left="850" w:hanging="360"/>
      </w:pPr>
      <w:rPr>
        <w:rFonts w:ascii="Wingdings" w:eastAsia="Wingdings" w:hAnsi="Wingdings" w:hint="default"/>
        <w:sz w:val="18"/>
        <w:szCs w:val="18"/>
      </w:rPr>
    </w:lvl>
    <w:lvl w:ilvl="1" w:tplc="3F34FB56">
      <w:start w:val="1"/>
      <w:numFmt w:val="bullet"/>
      <w:lvlText w:val="•"/>
      <w:lvlJc w:val="left"/>
      <w:pPr>
        <w:ind w:left="1200" w:hanging="360"/>
      </w:pPr>
      <w:rPr>
        <w:rFonts w:hint="default"/>
      </w:rPr>
    </w:lvl>
    <w:lvl w:ilvl="2" w:tplc="BD3E803C">
      <w:start w:val="1"/>
      <w:numFmt w:val="bullet"/>
      <w:lvlText w:val="•"/>
      <w:lvlJc w:val="left"/>
      <w:pPr>
        <w:ind w:left="1550" w:hanging="360"/>
      </w:pPr>
      <w:rPr>
        <w:rFonts w:hint="default"/>
      </w:rPr>
    </w:lvl>
    <w:lvl w:ilvl="3" w:tplc="1FFC66A2">
      <w:start w:val="1"/>
      <w:numFmt w:val="bullet"/>
      <w:lvlText w:val="•"/>
      <w:lvlJc w:val="left"/>
      <w:pPr>
        <w:ind w:left="1899" w:hanging="360"/>
      </w:pPr>
      <w:rPr>
        <w:rFonts w:hint="default"/>
      </w:rPr>
    </w:lvl>
    <w:lvl w:ilvl="4" w:tplc="CFDA65EC">
      <w:start w:val="1"/>
      <w:numFmt w:val="bullet"/>
      <w:lvlText w:val="•"/>
      <w:lvlJc w:val="left"/>
      <w:pPr>
        <w:ind w:left="2249" w:hanging="360"/>
      </w:pPr>
      <w:rPr>
        <w:rFonts w:hint="default"/>
      </w:rPr>
    </w:lvl>
    <w:lvl w:ilvl="5" w:tplc="AC5015A8">
      <w:start w:val="1"/>
      <w:numFmt w:val="bullet"/>
      <w:lvlText w:val="•"/>
      <w:lvlJc w:val="left"/>
      <w:pPr>
        <w:ind w:left="2599" w:hanging="360"/>
      </w:pPr>
      <w:rPr>
        <w:rFonts w:hint="default"/>
      </w:rPr>
    </w:lvl>
    <w:lvl w:ilvl="6" w:tplc="20D8653C">
      <w:start w:val="1"/>
      <w:numFmt w:val="bullet"/>
      <w:lvlText w:val="•"/>
      <w:lvlJc w:val="left"/>
      <w:pPr>
        <w:ind w:left="2949" w:hanging="360"/>
      </w:pPr>
      <w:rPr>
        <w:rFonts w:hint="default"/>
      </w:rPr>
    </w:lvl>
    <w:lvl w:ilvl="7" w:tplc="3A125862">
      <w:start w:val="1"/>
      <w:numFmt w:val="bullet"/>
      <w:lvlText w:val="•"/>
      <w:lvlJc w:val="left"/>
      <w:pPr>
        <w:ind w:left="3298" w:hanging="360"/>
      </w:pPr>
      <w:rPr>
        <w:rFonts w:hint="default"/>
      </w:rPr>
    </w:lvl>
    <w:lvl w:ilvl="8" w:tplc="30688B40">
      <w:start w:val="1"/>
      <w:numFmt w:val="bullet"/>
      <w:lvlText w:val="•"/>
      <w:lvlJc w:val="left"/>
      <w:pPr>
        <w:ind w:left="3648" w:hanging="360"/>
      </w:pPr>
      <w:rPr>
        <w:rFonts w:hint="default"/>
      </w:rPr>
    </w:lvl>
  </w:abstractNum>
  <w:abstractNum w:abstractNumId="112" w15:restartNumberingAfterBreak="0">
    <w:nsid w:val="563E618A"/>
    <w:multiLevelType w:val="hybridMultilevel"/>
    <w:tmpl w:val="66042AD6"/>
    <w:lvl w:ilvl="0" w:tplc="DC8A5CC4">
      <w:start w:val="1"/>
      <w:numFmt w:val="bullet"/>
      <w:lvlText w:val=""/>
      <w:lvlJc w:val="left"/>
      <w:pPr>
        <w:ind w:left="850" w:hanging="360"/>
      </w:pPr>
      <w:rPr>
        <w:rFonts w:ascii="Wingdings" w:eastAsia="Wingdings" w:hAnsi="Wingdings" w:hint="default"/>
        <w:sz w:val="18"/>
        <w:szCs w:val="18"/>
      </w:rPr>
    </w:lvl>
    <w:lvl w:ilvl="1" w:tplc="2AD0E4E4">
      <w:start w:val="1"/>
      <w:numFmt w:val="bullet"/>
      <w:lvlText w:val="•"/>
      <w:lvlJc w:val="left"/>
      <w:pPr>
        <w:ind w:left="1200" w:hanging="360"/>
      </w:pPr>
      <w:rPr>
        <w:rFonts w:hint="default"/>
      </w:rPr>
    </w:lvl>
    <w:lvl w:ilvl="2" w:tplc="A2D08316">
      <w:start w:val="1"/>
      <w:numFmt w:val="bullet"/>
      <w:lvlText w:val="•"/>
      <w:lvlJc w:val="left"/>
      <w:pPr>
        <w:ind w:left="1550" w:hanging="360"/>
      </w:pPr>
      <w:rPr>
        <w:rFonts w:hint="default"/>
      </w:rPr>
    </w:lvl>
    <w:lvl w:ilvl="3" w:tplc="6FF4820C">
      <w:start w:val="1"/>
      <w:numFmt w:val="bullet"/>
      <w:lvlText w:val="•"/>
      <w:lvlJc w:val="left"/>
      <w:pPr>
        <w:ind w:left="1899" w:hanging="360"/>
      </w:pPr>
      <w:rPr>
        <w:rFonts w:hint="default"/>
      </w:rPr>
    </w:lvl>
    <w:lvl w:ilvl="4" w:tplc="8B22F9E8">
      <w:start w:val="1"/>
      <w:numFmt w:val="bullet"/>
      <w:lvlText w:val="•"/>
      <w:lvlJc w:val="left"/>
      <w:pPr>
        <w:ind w:left="2249" w:hanging="360"/>
      </w:pPr>
      <w:rPr>
        <w:rFonts w:hint="default"/>
      </w:rPr>
    </w:lvl>
    <w:lvl w:ilvl="5" w:tplc="06205A92">
      <w:start w:val="1"/>
      <w:numFmt w:val="bullet"/>
      <w:lvlText w:val="•"/>
      <w:lvlJc w:val="left"/>
      <w:pPr>
        <w:ind w:left="2599" w:hanging="360"/>
      </w:pPr>
      <w:rPr>
        <w:rFonts w:hint="default"/>
      </w:rPr>
    </w:lvl>
    <w:lvl w:ilvl="6" w:tplc="EB3AB84C">
      <w:start w:val="1"/>
      <w:numFmt w:val="bullet"/>
      <w:lvlText w:val="•"/>
      <w:lvlJc w:val="left"/>
      <w:pPr>
        <w:ind w:left="2949" w:hanging="360"/>
      </w:pPr>
      <w:rPr>
        <w:rFonts w:hint="default"/>
      </w:rPr>
    </w:lvl>
    <w:lvl w:ilvl="7" w:tplc="D10C62CE">
      <w:start w:val="1"/>
      <w:numFmt w:val="bullet"/>
      <w:lvlText w:val="•"/>
      <w:lvlJc w:val="left"/>
      <w:pPr>
        <w:ind w:left="3298" w:hanging="360"/>
      </w:pPr>
      <w:rPr>
        <w:rFonts w:hint="default"/>
      </w:rPr>
    </w:lvl>
    <w:lvl w:ilvl="8" w:tplc="0ACA2360">
      <w:start w:val="1"/>
      <w:numFmt w:val="bullet"/>
      <w:lvlText w:val="•"/>
      <w:lvlJc w:val="left"/>
      <w:pPr>
        <w:ind w:left="3648" w:hanging="360"/>
      </w:pPr>
      <w:rPr>
        <w:rFonts w:hint="default"/>
      </w:rPr>
    </w:lvl>
  </w:abstractNum>
  <w:abstractNum w:abstractNumId="113" w15:restartNumberingAfterBreak="0">
    <w:nsid w:val="56D5010D"/>
    <w:multiLevelType w:val="hybridMultilevel"/>
    <w:tmpl w:val="E940E172"/>
    <w:lvl w:ilvl="0" w:tplc="90F44B4A">
      <w:start w:val="1"/>
      <w:numFmt w:val="bullet"/>
      <w:lvlText w:val=""/>
      <w:lvlJc w:val="left"/>
      <w:pPr>
        <w:ind w:left="2462" w:hanging="360"/>
      </w:pPr>
      <w:rPr>
        <w:rFonts w:ascii="Wingdings" w:eastAsia="Wingdings" w:hAnsi="Wingdings" w:hint="default"/>
        <w:w w:val="98"/>
        <w:sz w:val="20"/>
        <w:szCs w:val="20"/>
      </w:rPr>
    </w:lvl>
    <w:lvl w:ilvl="1" w:tplc="D0EEF824">
      <w:start w:val="1"/>
      <w:numFmt w:val="bullet"/>
      <w:lvlText w:val="•"/>
      <w:lvlJc w:val="left"/>
      <w:pPr>
        <w:ind w:left="2806" w:hanging="360"/>
      </w:pPr>
      <w:rPr>
        <w:rFonts w:hint="default"/>
      </w:rPr>
    </w:lvl>
    <w:lvl w:ilvl="2" w:tplc="022474EC">
      <w:start w:val="1"/>
      <w:numFmt w:val="bullet"/>
      <w:lvlText w:val="•"/>
      <w:lvlJc w:val="left"/>
      <w:pPr>
        <w:ind w:left="3150" w:hanging="360"/>
      </w:pPr>
      <w:rPr>
        <w:rFonts w:hint="default"/>
      </w:rPr>
    </w:lvl>
    <w:lvl w:ilvl="3" w:tplc="22661270">
      <w:start w:val="1"/>
      <w:numFmt w:val="bullet"/>
      <w:lvlText w:val="•"/>
      <w:lvlJc w:val="left"/>
      <w:pPr>
        <w:ind w:left="3494" w:hanging="360"/>
      </w:pPr>
      <w:rPr>
        <w:rFonts w:hint="default"/>
      </w:rPr>
    </w:lvl>
    <w:lvl w:ilvl="4" w:tplc="BC06CEE4">
      <w:start w:val="1"/>
      <w:numFmt w:val="bullet"/>
      <w:lvlText w:val="•"/>
      <w:lvlJc w:val="left"/>
      <w:pPr>
        <w:ind w:left="3838" w:hanging="360"/>
      </w:pPr>
      <w:rPr>
        <w:rFonts w:hint="default"/>
      </w:rPr>
    </w:lvl>
    <w:lvl w:ilvl="5" w:tplc="95149B36">
      <w:start w:val="1"/>
      <w:numFmt w:val="bullet"/>
      <w:lvlText w:val="•"/>
      <w:lvlJc w:val="left"/>
      <w:pPr>
        <w:ind w:left="4182" w:hanging="360"/>
      </w:pPr>
      <w:rPr>
        <w:rFonts w:hint="default"/>
      </w:rPr>
    </w:lvl>
    <w:lvl w:ilvl="6" w:tplc="DD824B9E">
      <w:start w:val="1"/>
      <w:numFmt w:val="bullet"/>
      <w:lvlText w:val="•"/>
      <w:lvlJc w:val="left"/>
      <w:pPr>
        <w:ind w:left="4525" w:hanging="360"/>
      </w:pPr>
      <w:rPr>
        <w:rFonts w:hint="default"/>
      </w:rPr>
    </w:lvl>
    <w:lvl w:ilvl="7" w:tplc="50EA8DC2">
      <w:start w:val="1"/>
      <w:numFmt w:val="bullet"/>
      <w:lvlText w:val="•"/>
      <w:lvlJc w:val="left"/>
      <w:pPr>
        <w:ind w:left="4869" w:hanging="360"/>
      </w:pPr>
      <w:rPr>
        <w:rFonts w:hint="default"/>
      </w:rPr>
    </w:lvl>
    <w:lvl w:ilvl="8" w:tplc="F4481CB8">
      <w:start w:val="1"/>
      <w:numFmt w:val="bullet"/>
      <w:lvlText w:val="•"/>
      <w:lvlJc w:val="left"/>
      <w:pPr>
        <w:ind w:left="5213" w:hanging="360"/>
      </w:pPr>
      <w:rPr>
        <w:rFonts w:hint="default"/>
      </w:rPr>
    </w:lvl>
  </w:abstractNum>
  <w:abstractNum w:abstractNumId="114" w15:restartNumberingAfterBreak="0">
    <w:nsid w:val="573F55CC"/>
    <w:multiLevelType w:val="hybridMultilevel"/>
    <w:tmpl w:val="5B7C0C2C"/>
    <w:lvl w:ilvl="0" w:tplc="723A8640">
      <w:start w:val="1"/>
      <w:numFmt w:val="bullet"/>
      <w:lvlText w:val=""/>
      <w:lvlJc w:val="left"/>
      <w:pPr>
        <w:ind w:left="590" w:hanging="360"/>
      </w:pPr>
      <w:rPr>
        <w:rFonts w:ascii="Wingdings" w:eastAsia="Wingdings" w:hAnsi="Wingdings" w:hint="default"/>
        <w:sz w:val="18"/>
        <w:szCs w:val="18"/>
      </w:rPr>
    </w:lvl>
    <w:lvl w:ilvl="1" w:tplc="EAD0E58E">
      <w:start w:val="1"/>
      <w:numFmt w:val="bullet"/>
      <w:lvlText w:val="•"/>
      <w:lvlJc w:val="left"/>
      <w:pPr>
        <w:ind w:left="1002" w:hanging="360"/>
      </w:pPr>
      <w:rPr>
        <w:rFonts w:hint="default"/>
      </w:rPr>
    </w:lvl>
    <w:lvl w:ilvl="2" w:tplc="24E23FB0">
      <w:start w:val="1"/>
      <w:numFmt w:val="bullet"/>
      <w:lvlText w:val="•"/>
      <w:lvlJc w:val="left"/>
      <w:pPr>
        <w:ind w:left="1415" w:hanging="360"/>
      </w:pPr>
      <w:rPr>
        <w:rFonts w:hint="default"/>
      </w:rPr>
    </w:lvl>
    <w:lvl w:ilvl="3" w:tplc="B2B41104">
      <w:start w:val="1"/>
      <w:numFmt w:val="bullet"/>
      <w:lvlText w:val="•"/>
      <w:lvlJc w:val="left"/>
      <w:pPr>
        <w:ind w:left="1828" w:hanging="360"/>
      </w:pPr>
      <w:rPr>
        <w:rFonts w:hint="default"/>
      </w:rPr>
    </w:lvl>
    <w:lvl w:ilvl="4" w:tplc="0966D198">
      <w:start w:val="1"/>
      <w:numFmt w:val="bullet"/>
      <w:lvlText w:val="•"/>
      <w:lvlJc w:val="left"/>
      <w:pPr>
        <w:ind w:left="2240" w:hanging="360"/>
      </w:pPr>
      <w:rPr>
        <w:rFonts w:hint="default"/>
      </w:rPr>
    </w:lvl>
    <w:lvl w:ilvl="5" w:tplc="2F4E2764">
      <w:start w:val="1"/>
      <w:numFmt w:val="bullet"/>
      <w:lvlText w:val="•"/>
      <w:lvlJc w:val="left"/>
      <w:pPr>
        <w:ind w:left="2653" w:hanging="360"/>
      </w:pPr>
      <w:rPr>
        <w:rFonts w:hint="default"/>
      </w:rPr>
    </w:lvl>
    <w:lvl w:ilvl="6" w:tplc="A3A8D206">
      <w:start w:val="1"/>
      <w:numFmt w:val="bullet"/>
      <w:lvlText w:val="•"/>
      <w:lvlJc w:val="left"/>
      <w:pPr>
        <w:ind w:left="3066" w:hanging="360"/>
      </w:pPr>
      <w:rPr>
        <w:rFonts w:hint="default"/>
      </w:rPr>
    </w:lvl>
    <w:lvl w:ilvl="7" w:tplc="B3A8AB78">
      <w:start w:val="1"/>
      <w:numFmt w:val="bullet"/>
      <w:lvlText w:val="•"/>
      <w:lvlJc w:val="left"/>
      <w:pPr>
        <w:ind w:left="3479" w:hanging="360"/>
      </w:pPr>
      <w:rPr>
        <w:rFonts w:hint="default"/>
      </w:rPr>
    </w:lvl>
    <w:lvl w:ilvl="8" w:tplc="B162A116">
      <w:start w:val="1"/>
      <w:numFmt w:val="bullet"/>
      <w:lvlText w:val="•"/>
      <w:lvlJc w:val="left"/>
      <w:pPr>
        <w:ind w:left="3891" w:hanging="360"/>
      </w:pPr>
      <w:rPr>
        <w:rFonts w:hint="default"/>
      </w:rPr>
    </w:lvl>
  </w:abstractNum>
  <w:abstractNum w:abstractNumId="115" w15:restartNumberingAfterBreak="0">
    <w:nsid w:val="57895AF6"/>
    <w:multiLevelType w:val="hybridMultilevel"/>
    <w:tmpl w:val="B6AC8310"/>
    <w:lvl w:ilvl="0" w:tplc="62BAD06A">
      <w:start w:val="1"/>
      <w:numFmt w:val="bullet"/>
      <w:lvlText w:val=""/>
      <w:lvlJc w:val="left"/>
      <w:pPr>
        <w:ind w:left="850" w:hanging="360"/>
      </w:pPr>
      <w:rPr>
        <w:rFonts w:ascii="Wingdings" w:eastAsia="Wingdings" w:hAnsi="Wingdings" w:hint="default"/>
        <w:sz w:val="18"/>
        <w:szCs w:val="18"/>
      </w:rPr>
    </w:lvl>
    <w:lvl w:ilvl="1" w:tplc="1E5C1AA8">
      <w:start w:val="1"/>
      <w:numFmt w:val="bullet"/>
      <w:lvlText w:val="•"/>
      <w:lvlJc w:val="left"/>
      <w:pPr>
        <w:ind w:left="1200" w:hanging="360"/>
      </w:pPr>
      <w:rPr>
        <w:rFonts w:hint="default"/>
      </w:rPr>
    </w:lvl>
    <w:lvl w:ilvl="2" w:tplc="0C1291F4">
      <w:start w:val="1"/>
      <w:numFmt w:val="bullet"/>
      <w:lvlText w:val="•"/>
      <w:lvlJc w:val="left"/>
      <w:pPr>
        <w:ind w:left="1550" w:hanging="360"/>
      </w:pPr>
      <w:rPr>
        <w:rFonts w:hint="default"/>
      </w:rPr>
    </w:lvl>
    <w:lvl w:ilvl="3" w:tplc="BAAAB088">
      <w:start w:val="1"/>
      <w:numFmt w:val="bullet"/>
      <w:lvlText w:val="•"/>
      <w:lvlJc w:val="left"/>
      <w:pPr>
        <w:ind w:left="1899" w:hanging="360"/>
      </w:pPr>
      <w:rPr>
        <w:rFonts w:hint="default"/>
      </w:rPr>
    </w:lvl>
    <w:lvl w:ilvl="4" w:tplc="FD7871BC">
      <w:start w:val="1"/>
      <w:numFmt w:val="bullet"/>
      <w:lvlText w:val="•"/>
      <w:lvlJc w:val="left"/>
      <w:pPr>
        <w:ind w:left="2249" w:hanging="360"/>
      </w:pPr>
      <w:rPr>
        <w:rFonts w:hint="default"/>
      </w:rPr>
    </w:lvl>
    <w:lvl w:ilvl="5" w:tplc="9D8C6ABE">
      <w:start w:val="1"/>
      <w:numFmt w:val="bullet"/>
      <w:lvlText w:val="•"/>
      <w:lvlJc w:val="left"/>
      <w:pPr>
        <w:ind w:left="2599" w:hanging="360"/>
      </w:pPr>
      <w:rPr>
        <w:rFonts w:hint="default"/>
      </w:rPr>
    </w:lvl>
    <w:lvl w:ilvl="6" w:tplc="5C2C6C50">
      <w:start w:val="1"/>
      <w:numFmt w:val="bullet"/>
      <w:lvlText w:val="•"/>
      <w:lvlJc w:val="left"/>
      <w:pPr>
        <w:ind w:left="2949" w:hanging="360"/>
      </w:pPr>
      <w:rPr>
        <w:rFonts w:hint="default"/>
      </w:rPr>
    </w:lvl>
    <w:lvl w:ilvl="7" w:tplc="956CE2A4">
      <w:start w:val="1"/>
      <w:numFmt w:val="bullet"/>
      <w:lvlText w:val="•"/>
      <w:lvlJc w:val="left"/>
      <w:pPr>
        <w:ind w:left="3298" w:hanging="360"/>
      </w:pPr>
      <w:rPr>
        <w:rFonts w:hint="default"/>
      </w:rPr>
    </w:lvl>
    <w:lvl w:ilvl="8" w:tplc="4A46AC2E">
      <w:start w:val="1"/>
      <w:numFmt w:val="bullet"/>
      <w:lvlText w:val="•"/>
      <w:lvlJc w:val="left"/>
      <w:pPr>
        <w:ind w:left="3648" w:hanging="360"/>
      </w:pPr>
      <w:rPr>
        <w:rFonts w:hint="default"/>
      </w:rPr>
    </w:lvl>
  </w:abstractNum>
  <w:abstractNum w:abstractNumId="116" w15:restartNumberingAfterBreak="0">
    <w:nsid w:val="57B05515"/>
    <w:multiLevelType w:val="hybridMultilevel"/>
    <w:tmpl w:val="A9C69FD6"/>
    <w:lvl w:ilvl="0" w:tplc="47A4CCC8">
      <w:start w:val="1"/>
      <w:numFmt w:val="bullet"/>
      <w:lvlText w:val=""/>
      <w:lvlJc w:val="left"/>
      <w:pPr>
        <w:ind w:left="1101" w:hanging="360"/>
      </w:pPr>
      <w:rPr>
        <w:rFonts w:ascii="Wingdings" w:eastAsia="Wingdings" w:hAnsi="Wingdings" w:hint="default"/>
        <w:w w:val="98"/>
        <w:sz w:val="20"/>
        <w:szCs w:val="20"/>
      </w:rPr>
    </w:lvl>
    <w:lvl w:ilvl="1" w:tplc="C9BCB4CE">
      <w:start w:val="1"/>
      <w:numFmt w:val="bullet"/>
      <w:lvlText w:val="•"/>
      <w:lvlJc w:val="left"/>
      <w:pPr>
        <w:ind w:left="1454" w:hanging="360"/>
      </w:pPr>
      <w:rPr>
        <w:rFonts w:hint="default"/>
      </w:rPr>
    </w:lvl>
    <w:lvl w:ilvl="2" w:tplc="C728D174">
      <w:start w:val="1"/>
      <w:numFmt w:val="bullet"/>
      <w:lvlText w:val="•"/>
      <w:lvlJc w:val="left"/>
      <w:pPr>
        <w:ind w:left="1807" w:hanging="360"/>
      </w:pPr>
      <w:rPr>
        <w:rFonts w:hint="default"/>
      </w:rPr>
    </w:lvl>
    <w:lvl w:ilvl="3" w:tplc="0088C6B8">
      <w:start w:val="1"/>
      <w:numFmt w:val="bullet"/>
      <w:lvlText w:val="•"/>
      <w:lvlJc w:val="left"/>
      <w:pPr>
        <w:ind w:left="2161" w:hanging="360"/>
      </w:pPr>
      <w:rPr>
        <w:rFonts w:hint="default"/>
      </w:rPr>
    </w:lvl>
    <w:lvl w:ilvl="4" w:tplc="F99462E4">
      <w:start w:val="1"/>
      <w:numFmt w:val="bullet"/>
      <w:lvlText w:val="•"/>
      <w:lvlJc w:val="left"/>
      <w:pPr>
        <w:ind w:left="2514" w:hanging="360"/>
      </w:pPr>
      <w:rPr>
        <w:rFonts w:hint="default"/>
      </w:rPr>
    </w:lvl>
    <w:lvl w:ilvl="5" w:tplc="2520C95C">
      <w:start w:val="1"/>
      <w:numFmt w:val="bullet"/>
      <w:lvlText w:val="•"/>
      <w:lvlJc w:val="left"/>
      <w:pPr>
        <w:ind w:left="2867" w:hanging="360"/>
      </w:pPr>
      <w:rPr>
        <w:rFonts w:hint="default"/>
      </w:rPr>
    </w:lvl>
    <w:lvl w:ilvl="6" w:tplc="6944E4C0">
      <w:start w:val="1"/>
      <w:numFmt w:val="bullet"/>
      <w:lvlText w:val="•"/>
      <w:lvlJc w:val="left"/>
      <w:pPr>
        <w:ind w:left="3220" w:hanging="360"/>
      </w:pPr>
      <w:rPr>
        <w:rFonts w:hint="default"/>
      </w:rPr>
    </w:lvl>
    <w:lvl w:ilvl="7" w:tplc="3B6E6320">
      <w:start w:val="1"/>
      <w:numFmt w:val="bullet"/>
      <w:lvlText w:val="•"/>
      <w:lvlJc w:val="left"/>
      <w:pPr>
        <w:ind w:left="3573" w:hanging="360"/>
      </w:pPr>
      <w:rPr>
        <w:rFonts w:hint="default"/>
      </w:rPr>
    </w:lvl>
    <w:lvl w:ilvl="8" w:tplc="1910E066">
      <w:start w:val="1"/>
      <w:numFmt w:val="bullet"/>
      <w:lvlText w:val="•"/>
      <w:lvlJc w:val="left"/>
      <w:pPr>
        <w:ind w:left="3927" w:hanging="360"/>
      </w:pPr>
      <w:rPr>
        <w:rFonts w:hint="default"/>
      </w:rPr>
    </w:lvl>
  </w:abstractNum>
  <w:abstractNum w:abstractNumId="117" w15:restartNumberingAfterBreak="0">
    <w:nsid w:val="57E363D9"/>
    <w:multiLevelType w:val="hybridMultilevel"/>
    <w:tmpl w:val="81EA646E"/>
    <w:lvl w:ilvl="0" w:tplc="2A26416E">
      <w:start w:val="1"/>
      <w:numFmt w:val="bullet"/>
      <w:lvlText w:val=""/>
      <w:lvlJc w:val="left"/>
      <w:pPr>
        <w:ind w:left="590" w:hanging="360"/>
      </w:pPr>
      <w:rPr>
        <w:rFonts w:ascii="Wingdings" w:eastAsia="Wingdings" w:hAnsi="Wingdings" w:hint="default"/>
        <w:sz w:val="18"/>
        <w:szCs w:val="18"/>
      </w:rPr>
    </w:lvl>
    <w:lvl w:ilvl="1" w:tplc="7272131A">
      <w:start w:val="1"/>
      <w:numFmt w:val="bullet"/>
      <w:lvlText w:val="•"/>
      <w:lvlJc w:val="left"/>
      <w:pPr>
        <w:ind w:left="1002" w:hanging="360"/>
      </w:pPr>
      <w:rPr>
        <w:rFonts w:hint="default"/>
      </w:rPr>
    </w:lvl>
    <w:lvl w:ilvl="2" w:tplc="4D54E10E">
      <w:start w:val="1"/>
      <w:numFmt w:val="bullet"/>
      <w:lvlText w:val="•"/>
      <w:lvlJc w:val="left"/>
      <w:pPr>
        <w:ind w:left="1415" w:hanging="360"/>
      </w:pPr>
      <w:rPr>
        <w:rFonts w:hint="default"/>
      </w:rPr>
    </w:lvl>
    <w:lvl w:ilvl="3" w:tplc="5A50348C">
      <w:start w:val="1"/>
      <w:numFmt w:val="bullet"/>
      <w:lvlText w:val="•"/>
      <w:lvlJc w:val="left"/>
      <w:pPr>
        <w:ind w:left="1828" w:hanging="360"/>
      </w:pPr>
      <w:rPr>
        <w:rFonts w:hint="default"/>
      </w:rPr>
    </w:lvl>
    <w:lvl w:ilvl="4" w:tplc="58064F08">
      <w:start w:val="1"/>
      <w:numFmt w:val="bullet"/>
      <w:lvlText w:val="•"/>
      <w:lvlJc w:val="left"/>
      <w:pPr>
        <w:ind w:left="2240" w:hanging="360"/>
      </w:pPr>
      <w:rPr>
        <w:rFonts w:hint="default"/>
      </w:rPr>
    </w:lvl>
    <w:lvl w:ilvl="5" w:tplc="40403886">
      <w:start w:val="1"/>
      <w:numFmt w:val="bullet"/>
      <w:lvlText w:val="•"/>
      <w:lvlJc w:val="left"/>
      <w:pPr>
        <w:ind w:left="2653" w:hanging="360"/>
      </w:pPr>
      <w:rPr>
        <w:rFonts w:hint="default"/>
      </w:rPr>
    </w:lvl>
    <w:lvl w:ilvl="6" w:tplc="D2ACC7E0">
      <w:start w:val="1"/>
      <w:numFmt w:val="bullet"/>
      <w:lvlText w:val="•"/>
      <w:lvlJc w:val="left"/>
      <w:pPr>
        <w:ind w:left="3066" w:hanging="360"/>
      </w:pPr>
      <w:rPr>
        <w:rFonts w:hint="default"/>
      </w:rPr>
    </w:lvl>
    <w:lvl w:ilvl="7" w:tplc="5D82D4BA">
      <w:start w:val="1"/>
      <w:numFmt w:val="bullet"/>
      <w:lvlText w:val="•"/>
      <w:lvlJc w:val="left"/>
      <w:pPr>
        <w:ind w:left="3479" w:hanging="360"/>
      </w:pPr>
      <w:rPr>
        <w:rFonts w:hint="default"/>
      </w:rPr>
    </w:lvl>
    <w:lvl w:ilvl="8" w:tplc="8C60C4D0">
      <w:start w:val="1"/>
      <w:numFmt w:val="bullet"/>
      <w:lvlText w:val="•"/>
      <w:lvlJc w:val="left"/>
      <w:pPr>
        <w:ind w:left="3891" w:hanging="360"/>
      </w:pPr>
      <w:rPr>
        <w:rFonts w:hint="default"/>
      </w:rPr>
    </w:lvl>
  </w:abstractNum>
  <w:abstractNum w:abstractNumId="118" w15:restartNumberingAfterBreak="0">
    <w:nsid w:val="58016401"/>
    <w:multiLevelType w:val="hybridMultilevel"/>
    <w:tmpl w:val="7DDE3796"/>
    <w:lvl w:ilvl="0" w:tplc="01B85766">
      <w:start w:val="1"/>
      <w:numFmt w:val="bullet"/>
      <w:lvlText w:val=""/>
      <w:lvlJc w:val="left"/>
      <w:pPr>
        <w:ind w:left="850" w:hanging="360"/>
      </w:pPr>
      <w:rPr>
        <w:rFonts w:ascii="Wingdings" w:eastAsia="Wingdings" w:hAnsi="Wingdings" w:hint="default"/>
        <w:sz w:val="18"/>
        <w:szCs w:val="18"/>
      </w:rPr>
    </w:lvl>
    <w:lvl w:ilvl="1" w:tplc="5D82C116">
      <w:start w:val="1"/>
      <w:numFmt w:val="bullet"/>
      <w:lvlText w:val="•"/>
      <w:lvlJc w:val="left"/>
      <w:pPr>
        <w:ind w:left="1200" w:hanging="360"/>
      </w:pPr>
      <w:rPr>
        <w:rFonts w:hint="default"/>
      </w:rPr>
    </w:lvl>
    <w:lvl w:ilvl="2" w:tplc="D96CA5A0">
      <w:start w:val="1"/>
      <w:numFmt w:val="bullet"/>
      <w:lvlText w:val="•"/>
      <w:lvlJc w:val="left"/>
      <w:pPr>
        <w:ind w:left="1550" w:hanging="360"/>
      </w:pPr>
      <w:rPr>
        <w:rFonts w:hint="default"/>
      </w:rPr>
    </w:lvl>
    <w:lvl w:ilvl="3" w:tplc="7FA8AE04">
      <w:start w:val="1"/>
      <w:numFmt w:val="bullet"/>
      <w:lvlText w:val="•"/>
      <w:lvlJc w:val="left"/>
      <w:pPr>
        <w:ind w:left="1899" w:hanging="360"/>
      </w:pPr>
      <w:rPr>
        <w:rFonts w:hint="default"/>
      </w:rPr>
    </w:lvl>
    <w:lvl w:ilvl="4" w:tplc="478C391E">
      <w:start w:val="1"/>
      <w:numFmt w:val="bullet"/>
      <w:lvlText w:val="•"/>
      <w:lvlJc w:val="left"/>
      <w:pPr>
        <w:ind w:left="2249" w:hanging="360"/>
      </w:pPr>
      <w:rPr>
        <w:rFonts w:hint="default"/>
      </w:rPr>
    </w:lvl>
    <w:lvl w:ilvl="5" w:tplc="A3E4D8B0">
      <w:start w:val="1"/>
      <w:numFmt w:val="bullet"/>
      <w:lvlText w:val="•"/>
      <w:lvlJc w:val="left"/>
      <w:pPr>
        <w:ind w:left="2599" w:hanging="360"/>
      </w:pPr>
      <w:rPr>
        <w:rFonts w:hint="default"/>
      </w:rPr>
    </w:lvl>
    <w:lvl w:ilvl="6" w:tplc="704A49E2">
      <w:start w:val="1"/>
      <w:numFmt w:val="bullet"/>
      <w:lvlText w:val="•"/>
      <w:lvlJc w:val="left"/>
      <w:pPr>
        <w:ind w:left="2949" w:hanging="360"/>
      </w:pPr>
      <w:rPr>
        <w:rFonts w:hint="default"/>
      </w:rPr>
    </w:lvl>
    <w:lvl w:ilvl="7" w:tplc="FA540E52">
      <w:start w:val="1"/>
      <w:numFmt w:val="bullet"/>
      <w:lvlText w:val="•"/>
      <w:lvlJc w:val="left"/>
      <w:pPr>
        <w:ind w:left="3298" w:hanging="360"/>
      </w:pPr>
      <w:rPr>
        <w:rFonts w:hint="default"/>
      </w:rPr>
    </w:lvl>
    <w:lvl w:ilvl="8" w:tplc="A17ED3DC">
      <w:start w:val="1"/>
      <w:numFmt w:val="bullet"/>
      <w:lvlText w:val="•"/>
      <w:lvlJc w:val="left"/>
      <w:pPr>
        <w:ind w:left="3648" w:hanging="360"/>
      </w:pPr>
      <w:rPr>
        <w:rFonts w:hint="default"/>
      </w:rPr>
    </w:lvl>
  </w:abstractNum>
  <w:abstractNum w:abstractNumId="119" w15:restartNumberingAfterBreak="0">
    <w:nsid w:val="594D3325"/>
    <w:multiLevelType w:val="hybridMultilevel"/>
    <w:tmpl w:val="93465374"/>
    <w:lvl w:ilvl="0" w:tplc="21E80428">
      <w:start w:val="1"/>
      <w:numFmt w:val="bullet"/>
      <w:lvlText w:val=""/>
      <w:lvlJc w:val="left"/>
      <w:pPr>
        <w:ind w:left="590" w:hanging="360"/>
      </w:pPr>
      <w:rPr>
        <w:rFonts w:ascii="Wingdings" w:eastAsia="Wingdings" w:hAnsi="Wingdings" w:hint="default"/>
        <w:sz w:val="18"/>
        <w:szCs w:val="18"/>
      </w:rPr>
    </w:lvl>
    <w:lvl w:ilvl="1" w:tplc="BA527880">
      <w:start w:val="1"/>
      <w:numFmt w:val="bullet"/>
      <w:lvlText w:val="•"/>
      <w:lvlJc w:val="left"/>
      <w:pPr>
        <w:ind w:left="1002" w:hanging="360"/>
      </w:pPr>
      <w:rPr>
        <w:rFonts w:hint="default"/>
      </w:rPr>
    </w:lvl>
    <w:lvl w:ilvl="2" w:tplc="41BC3CC6">
      <w:start w:val="1"/>
      <w:numFmt w:val="bullet"/>
      <w:lvlText w:val="•"/>
      <w:lvlJc w:val="left"/>
      <w:pPr>
        <w:ind w:left="1415" w:hanging="360"/>
      </w:pPr>
      <w:rPr>
        <w:rFonts w:hint="default"/>
      </w:rPr>
    </w:lvl>
    <w:lvl w:ilvl="3" w:tplc="D646C12E">
      <w:start w:val="1"/>
      <w:numFmt w:val="bullet"/>
      <w:lvlText w:val="•"/>
      <w:lvlJc w:val="left"/>
      <w:pPr>
        <w:ind w:left="1828" w:hanging="360"/>
      </w:pPr>
      <w:rPr>
        <w:rFonts w:hint="default"/>
      </w:rPr>
    </w:lvl>
    <w:lvl w:ilvl="4" w:tplc="B21C52B2">
      <w:start w:val="1"/>
      <w:numFmt w:val="bullet"/>
      <w:lvlText w:val="•"/>
      <w:lvlJc w:val="left"/>
      <w:pPr>
        <w:ind w:left="2240" w:hanging="360"/>
      </w:pPr>
      <w:rPr>
        <w:rFonts w:hint="default"/>
      </w:rPr>
    </w:lvl>
    <w:lvl w:ilvl="5" w:tplc="CDFA6D86">
      <w:start w:val="1"/>
      <w:numFmt w:val="bullet"/>
      <w:lvlText w:val="•"/>
      <w:lvlJc w:val="left"/>
      <w:pPr>
        <w:ind w:left="2653" w:hanging="360"/>
      </w:pPr>
      <w:rPr>
        <w:rFonts w:hint="default"/>
      </w:rPr>
    </w:lvl>
    <w:lvl w:ilvl="6" w:tplc="0DACCC7A">
      <w:start w:val="1"/>
      <w:numFmt w:val="bullet"/>
      <w:lvlText w:val="•"/>
      <w:lvlJc w:val="left"/>
      <w:pPr>
        <w:ind w:left="3066" w:hanging="360"/>
      </w:pPr>
      <w:rPr>
        <w:rFonts w:hint="default"/>
      </w:rPr>
    </w:lvl>
    <w:lvl w:ilvl="7" w:tplc="D8A24EDE">
      <w:start w:val="1"/>
      <w:numFmt w:val="bullet"/>
      <w:lvlText w:val="•"/>
      <w:lvlJc w:val="left"/>
      <w:pPr>
        <w:ind w:left="3479" w:hanging="360"/>
      </w:pPr>
      <w:rPr>
        <w:rFonts w:hint="default"/>
      </w:rPr>
    </w:lvl>
    <w:lvl w:ilvl="8" w:tplc="097AFB8A">
      <w:start w:val="1"/>
      <w:numFmt w:val="bullet"/>
      <w:lvlText w:val="•"/>
      <w:lvlJc w:val="left"/>
      <w:pPr>
        <w:ind w:left="3891" w:hanging="360"/>
      </w:pPr>
      <w:rPr>
        <w:rFonts w:hint="default"/>
      </w:rPr>
    </w:lvl>
  </w:abstractNum>
  <w:abstractNum w:abstractNumId="120" w15:restartNumberingAfterBreak="0">
    <w:nsid w:val="5B092C98"/>
    <w:multiLevelType w:val="hybridMultilevel"/>
    <w:tmpl w:val="1D7EB910"/>
    <w:lvl w:ilvl="0" w:tplc="117E8FF2">
      <w:start w:val="1"/>
      <w:numFmt w:val="bullet"/>
      <w:lvlText w:val=""/>
      <w:lvlJc w:val="left"/>
      <w:pPr>
        <w:ind w:left="850" w:hanging="360"/>
      </w:pPr>
      <w:rPr>
        <w:rFonts w:ascii="Wingdings" w:eastAsia="Wingdings" w:hAnsi="Wingdings" w:hint="default"/>
        <w:sz w:val="18"/>
        <w:szCs w:val="18"/>
      </w:rPr>
    </w:lvl>
    <w:lvl w:ilvl="1" w:tplc="B790998E">
      <w:start w:val="1"/>
      <w:numFmt w:val="bullet"/>
      <w:lvlText w:val="•"/>
      <w:lvlJc w:val="left"/>
      <w:pPr>
        <w:ind w:left="1200" w:hanging="360"/>
      </w:pPr>
      <w:rPr>
        <w:rFonts w:hint="default"/>
      </w:rPr>
    </w:lvl>
    <w:lvl w:ilvl="2" w:tplc="6ABC173C">
      <w:start w:val="1"/>
      <w:numFmt w:val="bullet"/>
      <w:lvlText w:val="•"/>
      <w:lvlJc w:val="left"/>
      <w:pPr>
        <w:ind w:left="1550" w:hanging="360"/>
      </w:pPr>
      <w:rPr>
        <w:rFonts w:hint="default"/>
      </w:rPr>
    </w:lvl>
    <w:lvl w:ilvl="3" w:tplc="98A45576">
      <w:start w:val="1"/>
      <w:numFmt w:val="bullet"/>
      <w:lvlText w:val="•"/>
      <w:lvlJc w:val="left"/>
      <w:pPr>
        <w:ind w:left="1899" w:hanging="360"/>
      </w:pPr>
      <w:rPr>
        <w:rFonts w:hint="default"/>
      </w:rPr>
    </w:lvl>
    <w:lvl w:ilvl="4" w:tplc="02582DF2">
      <w:start w:val="1"/>
      <w:numFmt w:val="bullet"/>
      <w:lvlText w:val="•"/>
      <w:lvlJc w:val="left"/>
      <w:pPr>
        <w:ind w:left="2249" w:hanging="360"/>
      </w:pPr>
      <w:rPr>
        <w:rFonts w:hint="default"/>
      </w:rPr>
    </w:lvl>
    <w:lvl w:ilvl="5" w:tplc="1AA818EA">
      <w:start w:val="1"/>
      <w:numFmt w:val="bullet"/>
      <w:lvlText w:val="•"/>
      <w:lvlJc w:val="left"/>
      <w:pPr>
        <w:ind w:left="2599" w:hanging="360"/>
      </w:pPr>
      <w:rPr>
        <w:rFonts w:hint="default"/>
      </w:rPr>
    </w:lvl>
    <w:lvl w:ilvl="6" w:tplc="2F8218CE">
      <w:start w:val="1"/>
      <w:numFmt w:val="bullet"/>
      <w:lvlText w:val="•"/>
      <w:lvlJc w:val="left"/>
      <w:pPr>
        <w:ind w:left="2949" w:hanging="360"/>
      </w:pPr>
      <w:rPr>
        <w:rFonts w:hint="default"/>
      </w:rPr>
    </w:lvl>
    <w:lvl w:ilvl="7" w:tplc="0ED684A0">
      <w:start w:val="1"/>
      <w:numFmt w:val="bullet"/>
      <w:lvlText w:val="•"/>
      <w:lvlJc w:val="left"/>
      <w:pPr>
        <w:ind w:left="3298" w:hanging="360"/>
      </w:pPr>
      <w:rPr>
        <w:rFonts w:hint="default"/>
      </w:rPr>
    </w:lvl>
    <w:lvl w:ilvl="8" w:tplc="69D6BAFC">
      <w:start w:val="1"/>
      <w:numFmt w:val="bullet"/>
      <w:lvlText w:val="•"/>
      <w:lvlJc w:val="left"/>
      <w:pPr>
        <w:ind w:left="3648" w:hanging="360"/>
      </w:pPr>
      <w:rPr>
        <w:rFonts w:hint="default"/>
      </w:rPr>
    </w:lvl>
  </w:abstractNum>
  <w:abstractNum w:abstractNumId="121" w15:restartNumberingAfterBreak="0">
    <w:nsid w:val="5B0A696A"/>
    <w:multiLevelType w:val="hybridMultilevel"/>
    <w:tmpl w:val="CBAC062E"/>
    <w:lvl w:ilvl="0" w:tplc="81C4D45E">
      <w:start w:val="1"/>
      <w:numFmt w:val="bullet"/>
      <w:lvlText w:val=""/>
      <w:lvlJc w:val="left"/>
      <w:pPr>
        <w:ind w:left="850" w:hanging="360"/>
      </w:pPr>
      <w:rPr>
        <w:rFonts w:ascii="Wingdings" w:eastAsia="Wingdings" w:hAnsi="Wingdings" w:hint="default"/>
        <w:sz w:val="18"/>
        <w:szCs w:val="18"/>
      </w:rPr>
    </w:lvl>
    <w:lvl w:ilvl="1" w:tplc="B2225CC2">
      <w:start w:val="1"/>
      <w:numFmt w:val="bullet"/>
      <w:lvlText w:val="•"/>
      <w:lvlJc w:val="left"/>
      <w:pPr>
        <w:ind w:left="1200" w:hanging="360"/>
      </w:pPr>
      <w:rPr>
        <w:rFonts w:hint="default"/>
      </w:rPr>
    </w:lvl>
    <w:lvl w:ilvl="2" w:tplc="09D0F4A4">
      <w:start w:val="1"/>
      <w:numFmt w:val="bullet"/>
      <w:lvlText w:val="•"/>
      <w:lvlJc w:val="left"/>
      <w:pPr>
        <w:ind w:left="1550" w:hanging="360"/>
      </w:pPr>
      <w:rPr>
        <w:rFonts w:hint="default"/>
      </w:rPr>
    </w:lvl>
    <w:lvl w:ilvl="3" w:tplc="F3E8B8FC">
      <w:start w:val="1"/>
      <w:numFmt w:val="bullet"/>
      <w:lvlText w:val="•"/>
      <w:lvlJc w:val="left"/>
      <w:pPr>
        <w:ind w:left="1899" w:hanging="360"/>
      </w:pPr>
      <w:rPr>
        <w:rFonts w:hint="default"/>
      </w:rPr>
    </w:lvl>
    <w:lvl w:ilvl="4" w:tplc="12A237F8">
      <w:start w:val="1"/>
      <w:numFmt w:val="bullet"/>
      <w:lvlText w:val="•"/>
      <w:lvlJc w:val="left"/>
      <w:pPr>
        <w:ind w:left="2249" w:hanging="360"/>
      </w:pPr>
      <w:rPr>
        <w:rFonts w:hint="default"/>
      </w:rPr>
    </w:lvl>
    <w:lvl w:ilvl="5" w:tplc="A2A055E4">
      <w:start w:val="1"/>
      <w:numFmt w:val="bullet"/>
      <w:lvlText w:val="•"/>
      <w:lvlJc w:val="left"/>
      <w:pPr>
        <w:ind w:left="2599" w:hanging="360"/>
      </w:pPr>
      <w:rPr>
        <w:rFonts w:hint="default"/>
      </w:rPr>
    </w:lvl>
    <w:lvl w:ilvl="6" w:tplc="990A987E">
      <w:start w:val="1"/>
      <w:numFmt w:val="bullet"/>
      <w:lvlText w:val="•"/>
      <w:lvlJc w:val="left"/>
      <w:pPr>
        <w:ind w:left="2949" w:hanging="360"/>
      </w:pPr>
      <w:rPr>
        <w:rFonts w:hint="default"/>
      </w:rPr>
    </w:lvl>
    <w:lvl w:ilvl="7" w:tplc="8AA09244">
      <w:start w:val="1"/>
      <w:numFmt w:val="bullet"/>
      <w:lvlText w:val="•"/>
      <w:lvlJc w:val="left"/>
      <w:pPr>
        <w:ind w:left="3298" w:hanging="360"/>
      </w:pPr>
      <w:rPr>
        <w:rFonts w:hint="default"/>
      </w:rPr>
    </w:lvl>
    <w:lvl w:ilvl="8" w:tplc="CBE4A2BC">
      <w:start w:val="1"/>
      <w:numFmt w:val="bullet"/>
      <w:lvlText w:val="•"/>
      <w:lvlJc w:val="left"/>
      <w:pPr>
        <w:ind w:left="3648" w:hanging="360"/>
      </w:pPr>
      <w:rPr>
        <w:rFonts w:hint="default"/>
      </w:rPr>
    </w:lvl>
  </w:abstractNum>
  <w:abstractNum w:abstractNumId="122" w15:restartNumberingAfterBreak="0">
    <w:nsid w:val="5C4A5E0A"/>
    <w:multiLevelType w:val="hybridMultilevel"/>
    <w:tmpl w:val="E4FC325A"/>
    <w:lvl w:ilvl="0" w:tplc="2DD23DEC">
      <w:start w:val="1"/>
      <w:numFmt w:val="bullet"/>
      <w:lvlText w:val=""/>
      <w:lvlJc w:val="left"/>
      <w:pPr>
        <w:ind w:left="850" w:hanging="360"/>
      </w:pPr>
      <w:rPr>
        <w:rFonts w:ascii="Wingdings" w:eastAsia="Wingdings" w:hAnsi="Wingdings" w:hint="default"/>
        <w:sz w:val="18"/>
        <w:szCs w:val="18"/>
      </w:rPr>
    </w:lvl>
    <w:lvl w:ilvl="1" w:tplc="E9FE4D2A">
      <w:start w:val="1"/>
      <w:numFmt w:val="bullet"/>
      <w:lvlText w:val="•"/>
      <w:lvlJc w:val="left"/>
      <w:pPr>
        <w:ind w:left="1200" w:hanging="360"/>
      </w:pPr>
      <w:rPr>
        <w:rFonts w:hint="default"/>
      </w:rPr>
    </w:lvl>
    <w:lvl w:ilvl="2" w:tplc="99D0697E">
      <w:start w:val="1"/>
      <w:numFmt w:val="bullet"/>
      <w:lvlText w:val="•"/>
      <w:lvlJc w:val="left"/>
      <w:pPr>
        <w:ind w:left="1550" w:hanging="360"/>
      </w:pPr>
      <w:rPr>
        <w:rFonts w:hint="default"/>
      </w:rPr>
    </w:lvl>
    <w:lvl w:ilvl="3" w:tplc="96D2A22A">
      <w:start w:val="1"/>
      <w:numFmt w:val="bullet"/>
      <w:lvlText w:val="•"/>
      <w:lvlJc w:val="left"/>
      <w:pPr>
        <w:ind w:left="1899" w:hanging="360"/>
      </w:pPr>
      <w:rPr>
        <w:rFonts w:hint="default"/>
      </w:rPr>
    </w:lvl>
    <w:lvl w:ilvl="4" w:tplc="C1569B2C">
      <w:start w:val="1"/>
      <w:numFmt w:val="bullet"/>
      <w:lvlText w:val="•"/>
      <w:lvlJc w:val="left"/>
      <w:pPr>
        <w:ind w:left="2249" w:hanging="360"/>
      </w:pPr>
      <w:rPr>
        <w:rFonts w:hint="default"/>
      </w:rPr>
    </w:lvl>
    <w:lvl w:ilvl="5" w:tplc="8A9E31DE">
      <w:start w:val="1"/>
      <w:numFmt w:val="bullet"/>
      <w:lvlText w:val="•"/>
      <w:lvlJc w:val="left"/>
      <w:pPr>
        <w:ind w:left="2599" w:hanging="360"/>
      </w:pPr>
      <w:rPr>
        <w:rFonts w:hint="default"/>
      </w:rPr>
    </w:lvl>
    <w:lvl w:ilvl="6" w:tplc="673CE044">
      <w:start w:val="1"/>
      <w:numFmt w:val="bullet"/>
      <w:lvlText w:val="•"/>
      <w:lvlJc w:val="left"/>
      <w:pPr>
        <w:ind w:left="2949" w:hanging="360"/>
      </w:pPr>
      <w:rPr>
        <w:rFonts w:hint="default"/>
      </w:rPr>
    </w:lvl>
    <w:lvl w:ilvl="7" w:tplc="30C427EE">
      <w:start w:val="1"/>
      <w:numFmt w:val="bullet"/>
      <w:lvlText w:val="•"/>
      <w:lvlJc w:val="left"/>
      <w:pPr>
        <w:ind w:left="3298" w:hanging="360"/>
      </w:pPr>
      <w:rPr>
        <w:rFonts w:hint="default"/>
      </w:rPr>
    </w:lvl>
    <w:lvl w:ilvl="8" w:tplc="515A5416">
      <w:start w:val="1"/>
      <w:numFmt w:val="bullet"/>
      <w:lvlText w:val="•"/>
      <w:lvlJc w:val="left"/>
      <w:pPr>
        <w:ind w:left="3648" w:hanging="360"/>
      </w:pPr>
      <w:rPr>
        <w:rFonts w:hint="default"/>
      </w:rPr>
    </w:lvl>
  </w:abstractNum>
  <w:abstractNum w:abstractNumId="123" w15:restartNumberingAfterBreak="0">
    <w:nsid w:val="5D460A0A"/>
    <w:multiLevelType w:val="hybridMultilevel"/>
    <w:tmpl w:val="9C6096BE"/>
    <w:lvl w:ilvl="0" w:tplc="9D647A5C">
      <w:start w:val="1"/>
      <w:numFmt w:val="bullet"/>
      <w:lvlText w:val=""/>
      <w:lvlJc w:val="left"/>
      <w:pPr>
        <w:ind w:left="590" w:hanging="360"/>
      </w:pPr>
      <w:rPr>
        <w:rFonts w:ascii="Wingdings" w:eastAsia="Wingdings" w:hAnsi="Wingdings" w:hint="default"/>
        <w:sz w:val="18"/>
        <w:szCs w:val="18"/>
      </w:rPr>
    </w:lvl>
    <w:lvl w:ilvl="1" w:tplc="B2E80692">
      <w:start w:val="1"/>
      <w:numFmt w:val="bullet"/>
      <w:lvlText w:val="•"/>
      <w:lvlJc w:val="left"/>
      <w:pPr>
        <w:ind w:left="958" w:hanging="360"/>
      </w:pPr>
      <w:rPr>
        <w:rFonts w:hint="default"/>
      </w:rPr>
    </w:lvl>
    <w:lvl w:ilvl="2" w:tplc="5820169E">
      <w:start w:val="1"/>
      <w:numFmt w:val="bullet"/>
      <w:lvlText w:val="•"/>
      <w:lvlJc w:val="left"/>
      <w:pPr>
        <w:ind w:left="1327" w:hanging="360"/>
      </w:pPr>
      <w:rPr>
        <w:rFonts w:hint="default"/>
      </w:rPr>
    </w:lvl>
    <w:lvl w:ilvl="3" w:tplc="2806D508">
      <w:start w:val="1"/>
      <w:numFmt w:val="bullet"/>
      <w:lvlText w:val="•"/>
      <w:lvlJc w:val="left"/>
      <w:pPr>
        <w:ind w:left="1696" w:hanging="360"/>
      </w:pPr>
      <w:rPr>
        <w:rFonts w:hint="default"/>
      </w:rPr>
    </w:lvl>
    <w:lvl w:ilvl="4" w:tplc="39BC652A">
      <w:start w:val="1"/>
      <w:numFmt w:val="bullet"/>
      <w:lvlText w:val="•"/>
      <w:lvlJc w:val="left"/>
      <w:pPr>
        <w:ind w:left="2064" w:hanging="360"/>
      </w:pPr>
      <w:rPr>
        <w:rFonts w:hint="default"/>
      </w:rPr>
    </w:lvl>
    <w:lvl w:ilvl="5" w:tplc="64905BDE">
      <w:start w:val="1"/>
      <w:numFmt w:val="bullet"/>
      <w:lvlText w:val="•"/>
      <w:lvlJc w:val="left"/>
      <w:pPr>
        <w:ind w:left="2433" w:hanging="360"/>
      </w:pPr>
      <w:rPr>
        <w:rFonts w:hint="default"/>
      </w:rPr>
    </w:lvl>
    <w:lvl w:ilvl="6" w:tplc="D546567C">
      <w:start w:val="1"/>
      <w:numFmt w:val="bullet"/>
      <w:lvlText w:val="•"/>
      <w:lvlJc w:val="left"/>
      <w:pPr>
        <w:ind w:left="2802" w:hanging="360"/>
      </w:pPr>
      <w:rPr>
        <w:rFonts w:hint="default"/>
      </w:rPr>
    </w:lvl>
    <w:lvl w:ilvl="7" w:tplc="3D80D710">
      <w:start w:val="1"/>
      <w:numFmt w:val="bullet"/>
      <w:lvlText w:val="•"/>
      <w:lvlJc w:val="left"/>
      <w:pPr>
        <w:ind w:left="3170" w:hanging="360"/>
      </w:pPr>
      <w:rPr>
        <w:rFonts w:hint="default"/>
      </w:rPr>
    </w:lvl>
    <w:lvl w:ilvl="8" w:tplc="2F0655CA">
      <w:start w:val="1"/>
      <w:numFmt w:val="bullet"/>
      <w:lvlText w:val="•"/>
      <w:lvlJc w:val="left"/>
      <w:pPr>
        <w:ind w:left="3539" w:hanging="360"/>
      </w:pPr>
      <w:rPr>
        <w:rFonts w:hint="default"/>
      </w:rPr>
    </w:lvl>
  </w:abstractNum>
  <w:abstractNum w:abstractNumId="124" w15:restartNumberingAfterBreak="0">
    <w:nsid w:val="5DCF2407"/>
    <w:multiLevelType w:val="hybridMultilevel"/>
    <w:tmpl w:val="D450947A"/>
    <w:lvl w:ilvl="0" w:tplc="9104CD9E">
      <w:start w:val="1"/>
      <w:numFmt w:val="bullet"/>
      <w:lvlText w:val=""/>
      <w:lvlJc w:val="left"/>
      <w:pPr>
        <w:ind w:left="590" w:hanging="360"/>
      </w:pPr>
      <w:rPr>
        <w:rFonts w:ascii="Wingdings" w:eastAsia="Wingdings" w:hAnsi="Wingdings" w:hint="default"/>
        <w:sz w:val="18"/>
        <w:szCs w:val="18"/>
      </w:rPr>
    </w:lvl>
    <w:lvl w:ilvl="1" w:tplc="C800527C">
      <w:start w:val="1"/>
      <w:numFmt w:val="bullet"/>
      <w:lvlText w:val="•"/>
      <w:lvlJc w:val="left"/>
      <w:pPr>
        <w:ind w:left="1002" w:hanging="360"/>
      </w:pPr>
      <w:rPr>
        <w:rFonts w:hint="default"/>
      </w:rPr>
    </w:lvl>
    <w:lvl w:ilvl="2" w:tplc="EF38DB7A">
      <w:start w:val="1"/>
      <w:numFmt w:val="bullet"/>
      <w:lvlText w:val="•"/>
      <w:lvlJc w:val="left"/>
      <w:pPr>
        <w:ind w:left="1415" w:hanging="360"/>
      </w:pPr>
      <w:rPr>
        <w:rFonts w:hint="default"/>
      </w:rPr>
    </w:lvl>
    <w:lvl w:ilvl="3" w:tplc="94A2AC9C">
      <w:start w:val="1"/>
      <w:numFmt w:val="bullet"/>
      <w:lvlText w:val="•"/>
      <w:lvlJc w:val="left"/>
      <w:pPr>
        <w:ind w:left="1828" w:hanging="360"/>
      </w:pPr>
      <w:rPr>
        <w:rFonts w:hint="default"/>
      </w:rPr>
    </w:lvl>
    <w:lvl w:ilvl="4" w:tplc="909C4BC6">
      <w:start w:val="1"/>
      <w:numFmt w:val="bullet"/>
      <w:lvlText w:val="•"/>
      <w:lvlJc w:val="left"/>
      <w:pPr>
        <w:ind w:left="2240" w:hanging="360"/>
      </w:pPr>
      <w:rPr>
        <w:rFonts w:hint="default"/>
      </w:rPr>
    </w:lvl>
    <w:lvl w:ilvl="5" w:tplc="7620087A">
      <w:start w:val="1"/>
      <w:numFmt w:val="bullet"/>
      <w:lvlText w:val="•"/>
      <w:lvlJc w:val="left"/>
      <w:pPr>
        <w:ind w:left="2653" w:hanging="360"/>
      </w:pPr>
      <w:rPr>
        <w:rFonts w:hint="default"/>
      </w:rPr>
    </w:lvl>
    <w:lvl w:ilvl="6" w:tplc="7BEA2334">
      <w:start w:val="1"/>
      <w:numFmt w:val="bullet"/>
      <w:lvlText w:val="•"/>
      <w:lvlJc w:val="left"/>
      <w:pPr>
        <w:ind w:left="3066" w:hanging="360"/>
      </w:pPr>
      <w:rPr>
        <w:rFonts w:hint="default"/>
      </w:rPr>
    </w:lvl>
    <w:lvl w:ilvl="7" w:tplc="CBF4099A">
      <w:start w:val="1"/>
      <w:numFmt w:val="bullet"/>
      <w:lvlText w:val="•"/>
      <w:lvlJc w:val="left"/>
      <w:pPr>
        <w:ind w:left="3478" w:hanging="360"/>
      </w:pPr>
      <w:rPr>
        <w:rFonts w:hint="default"/>
      </w:rPr>
    </w:lvl>
    <w:lvl w:ilvl="8" w:tplc="AA2AAF0C">
      <w:start w:val="1"/>
      <w:numFmt w:val="bullet"/>
      <w:lvlText w:val="•"/>
      <w:lvlJc w:val="left"/>
      <w:pPr>
        <w:ind w:left="3891" w:hanging="360"/>
      </w:pPr>
      <w:rPr>
        <w:rFonts w:hint="default"/>
      </w:rPr>
    </w:lvl>
  </w:abstractNum>
  <w:abstractNum w:abstractNumId="125" w15:restartNumberingAfterBreak="0">
    <w:nsid w:val="5DE55F7E"/>
    <w:multiLevelType w:val="hybridMultilevel"/>
    <w:tmpl w:val="7684080E"/>
    <w:lvl w:ilvl="0" w:tplc="48C66324">
      <w:start w:val="1"/>
      <w:numFmt w:val="bullet"/>
      <w:lvlText w:val=""/>
      <w:lvlJc w:val="left"/>
      <w:pPr>
        <w:ind w:left="1007" w:hanging="272"/>
      </w:pPr>
      <w:rPr>
        <w:rFonts w:ascii="Wingdings" w:eastAsia="Wingdings" w:hAnsi="Wingdings" w:hint="default"/>
        <w:sz w:val="18"/>
        <w:szCs w:val="18"/>
      </w:rPr>
    </w:lvl>
    <w:lvl w:ilvl="1" w:tplc="CD1401A0">
      <w:start w:val="1"/>
      <w:numFmt w:val="bullet"/>
      <w:lvlText w:val="•"/>
      <w:lvlJc w:val="left"/>
      <w:pPr>
        <w:ind w:left="1325" w:hanging="272"/>
      </w:pPr>
      <w:rPr>
        <w:rFonts w:hint="default"/>
      </w:rPr>
    </w:lvl>
    <w:lvl w:ilvl="2" w:tplc="BA328CC6">
      <w:start w:val="1"/>
      <w:numFmt w:val="bullet"/>
      <w:lvlText w:val="•"/>
      <w:lvlJc w:val="left"/>
      <w:pPr>
        <w:ind w:left="1643" w:hanging="272"/>
      </w:pPr>
      <w:rPr>
        <w:rFonts w:hint="default"/>
      </w:rPr>
    </w:lvl>
    <w:lvl w:ilvl="3" w:tplc="1052857E">
      <w:start w:val="1"/>
      <w:numFmt w:val="bullet"/>
      <w:lvlText w:val="•"/>
      <w:lvlJc w:val="left"/>
      <w:pPr>
        <w:ind w:left="1962" w:hanging="272"/>
      </w:pPr>
      <w:rPr>
        <w:rFonts w:hint="default"/>
      </w:rPr>
    </w:lvl>
    <w:lvl w:ilvl="4" w:tplc="B576EFB2">
      <w:start w:val="1"/>
      <w:numFmt w:val="bullet"/>
      <w:lvlText w:val="•"/>
      <w:lvlJc w:val="left"/>
      <w:pPr>
        <w:ind w:left="2280" w:hanging="272"/>
      </w:pPr>
      <w:rPr>
        <w:rFonts w:hint="default"/>
      </w:rPr>
    </w:lvl>
    <w:lvl w:ilvl="5" w:tplc="175CACF4">
      <w:start w:val="1"/>
      <w:numFmt w:val="bullet"/>
      <w:lvlText w:val="•"/>
      <w:lvlJc w:val="left"/>
      <w:pPr>
        <w:ind w:left="2598" w:hanging="272"/>
      </w:pPr>
      <w:rPr>
        <w:rFonts w:hint="default"/>
      </w:rPr>
    </w:lvl>
    <w:lvl w:ilvl="6" w:tplc="BF6C2E7C">
      <w:start w:val="1"/>
      <w:numFmt w:val="bullet"/>
      <w:lvlText w:val="•"/>
      <w:lvlJc w:val="left"/>
      <w:pPr>
        <w:ind w:left="2916" w:hanging="272"/>
      </w:pPr>
      <w:rPr>
        <w:rFonts w:hint="default"/>
      </w:rPr>
    </w:lvl>
    <w:lvl w:ilvl="7" w:tplc="96AE133C">
      <w:start w:val="1"/>
      <w:numFmt w:val="bullet"/>
      <w:lvlText w:val="•"/>
      <w:lvlJc w:val="left"/>
      <w:pPr>
        <w:ind w:left="3235" w:hanging="272"/>
      </w:pPr>
      <w:rPr>
        <w:rFonts w:hint="default"/>
      </w:rPr>
    </w:lvl>
    <w:lvl w:ilvl="8" w:tplc="62C46AA8">
      <w:start w:val="1"/>
      <w:numFmt w:val="bullet"/>
      <w:lvlText w:val="•"/>
      <w:lvlJc w:val="left"/>
      <w:pPr>
        <w:ind w:left="3553" w:hanging="272"/>
      </w:pPr>
      <w:rPr>
        <w:rFonts w:hint="default"/>
      </w:rPr>
    </w:lvl>
  </w:abstractNum>
  <w:abstractNum w:abstractNumId="126" w15:restartNumberingAfterBreak="0">
    <w:nsid w:val="5F022263"/>
    <w:multiLevelType w:val="hybridMultilevel"/>
    <w:tmpl w:val="BD1A0E8C"/>
    <w:lvl w:ilvl="0" w:tplc="63645720">
      <w:start w:val="1"/>
      <w:numFmt w:val="bullet"/>
      <w:lvlText w:val=""/>
      <w:lvlJc w:val="left"/>
      <w:pPr>
        <w:ind w:left="769" w:hanging="344"/>
      </w:pPr>
      <w:rPr>
        <w:rFonts w:ascii="Wingdings" w:eastAsia="Wingdings" w:hAnsi="Wingdings" w:hint="default"/>
        <w:sz w:val="18"/>
        <w:szCs w:val="18"/>
      </w:rPr>
    </w:lvl>
    <w:lvl w:ilvl="1" w:tplc="C7E8A8B6">
      <w:start w:val="1"/>
      <w:numFmt w:val="bullet"/>
      <w:lvlText w:val="•"/>
      <w:lvlJc w:val="left"/>
      <w:pPr>
        <w:ind w:left="1154" w:hanging="344"/>
      </w:pPr>
      <w:rPr>
        <w:rFonts w:hint="default"/>
      </w:rPr>
    </w:lvl>
    <w:lvl w:ilvl="2" w:tplc="F1B436E2">
      <w:start w:val="1"/>
      <w:numFmt w:val="bullet"/>
      <w:lvlText w:val="•"/>
      <w:lvlJc w:val="left"/>
      <w:pPr>
        <w:ind w:left="1539" w:hanging="344"/>
      </w:pPr>
      <w:rPr>
        <w:rFonts w:hint="default"/>
      </w:rPr>
    </w:lvl>
    <w:lvl w:ilvl="3" w:tplc="095EC7B0">
      <w:start w:val="1"/>
      <w:numFmt w:val="bullet"/>
      <w:lvlText w:val="•"/>
      <w:lvlJc w:val="left"/>
      <w:pPr>
        <w:ind w:left="1924" w:hanging="344"/>
      </w:pPr>
      <w:rPr>
        <w:rFonts w:hint="default"/>
      </w:rPr>
    </w:lvl>
    <w:lvl w:ilvl="4" w:tplc="50ECEF70">
      <w:start w:val="1"/>
      <w:numFmt w:val="bullet"/>
      <w:lvlText w:val="•"/>
      <w:lvlJc w:val="left"/>
      <w:pPr>
        <w:ind w:left="2309" w:hanging="344"/>
      </w:pPr>
      <w:rPr>
        <w:rFonts w:hint="default"/>
      </w:rPr>
    </w:lvl>
    <w:lvl w:ilvl="5" w:tplc="52EA412A">
      <w:start w:val="1"/>
      <w:numFmt w:val="bullet"/>
      <w:lvlText w:val="•"/>
      <w:lvlJc w:val="left"/>
      <w:pPr>
        <w:ind w:left="2694" w:hanging="344"/>
      </w:pPr>
      <w:rPr>
        <w:rFonts w:hint="default"/>
      </w:rPr>
    </w:lvl>
    <w:lvl w:ilvl="6" w:tplc="5A501854">
      <w:start w:val="1"/>
      <w:numFmt w:val="bullet"/>
      <w:lvlText w:val="•"/>
      <w:lvlJc w:val="left"/>
      <w:pPr>
        <w:ind w:left="3079" w:hanging="344"/>
      </w:pPr>
      <w:rPr>
        <w:rFonts w:hint="default"/>
      </w:rPr>
    </w:lvl>
    <w:lvl w:ilvl="7" w:tplc="C1E4EC7A">
      <w:start w:val="1"/>
      <w:numFmt w:val="bullet"/>
      <w:lvlText w:val="•"/>
      <w:lvlJc w:val="left"/>
      <w:pPr>
        <w:ind w:left="3465" w:hanging="344"/>
      </w:pPr>
      <w:rPr>
        <w:rFonts w:hint="default"/>
      </w:rPr>
    </w:lvl>
    <w:lvl w:ilvl="8" w:tplc="AF004830">
      <w:start w:val="1"/>
      <w:numFmt w:val="bullet"/>
      <w:lvlText w:val="•"/>
      <w:lvlJc w:val="left"/>
      <w:pPr>
        <w:ind w:left="3850" w:hanging="344"/>
      </w:pPr>
      <w:rPr>
        <w:rFonts w:hint="default"/>
      </w:rPr>
    </w:lvl>
  </w:abstractNum>
  <w:abstractNum w:abstractNumId="127" w15:restartNumberingAfterBreak="0">
    <w:nsid w:val="61EA097B"/>
    <w:multiLevelType w:val="hybridMultilevel"/>
    <w:tmpl w:val="B59E08E0"/>
    <w:lvl w:ilvl="0" w:tplc="F6B04E08">
      <w:start w:val="1"/>
      <w:numFmt w:val="bullet"/>
      <w:lvlText w:val=""/>
      <w:lvlJc w:val="left"/>
      <w:pPr>
        <w:ind w:left="590" w:hanging="360"/>
      </w:pPr>
      <w:rPr>
        <w:rFonts w:ascii="Wingdings" w:eastAsia="Wingdings" w:hAnsi="Wingdings" w:hint="default"/>
        <w:sz w:val="18"/>
        <w:szCs w:val="18"/>
      </w:rPr>
    </w:lvl>
    <w:lvl w:ilvl="1" w:tplc="E698FD0C">
      <w:start w:val="1"/>
      <w:numFmt w:val="bullet"/>
      <w:lvlText w:val="•"/>
      <w:lvlJc w:val="left"/>
      <w:pPr>
        <w:ind w:left="1002" w:hanging="360"/>
      </w:pPr>
      <w:rPr>
        <w:rFonts w:hint="default"/>
      </w:rPr>
    </w:lvl>
    <w:lvl w:ilvl="2" w:tplc="59A440DA">
      <w:start w:val="1"/>
      <w:numFmt w:val="bullet"/>
      <w:lvlText w:val="•"/>
      <w:lvlJc w:val="left"/>
      <w:pPr>
        <w:ind w:left="1415" w:hanging="360"/>
      </w:pPr>
      <w:rPr>
        <w:rFonts w:hint="default"/>
      </w:rPr>
    </w:lvl>
    <w:lvl w:ilvl="3" w:tplc="64FEDA8A">
      <w:start w:val="1"/>
      <w:numFmt w:val="bullet"/>
      <w:lvlText w:val="•"/>
      <w:lvlJc w:val="left"/>
      <w:pPr>
        <w:ind w:left="1828" w:hanging="360"/>
      </w:pPr>
      <w:rPr>
        <w:rFonts w:hint="default"/>
      </w:rPr>
    </w:lvl>
    <w:lvl w:ilvl="4" w:tplc="79949496">
      <w:start w:val="1"/>
      <w:numFmt w:val="bullet"/>
      <w:lvlText w:val="•"/>
      <w:lvlJc w:val="left"/>
      <w:pPr>
        <w:ind w:left="2240" w:hanging="360"/>
      </w:pPr>
      <w:rPr>
        <w:rFonts w:hint="default"/>
      </w:rPr>
    </w:lvl>
    <w:lvl w:ilvl="5" w:tplc="CBE46444">
      <w:start w:val="1"/>
      <w:numFmt w:val="bullet"/>
      <w:lvlText w:val="•"/>
      <w:lvlJc w:val="left"/>
      <w:pPr>
        <w:ind w:left="2653" w:hanging="360"/>
      </w:pPr>
      <w:rPr>
        <w:rFonts w:hint="default"/>
      </w:rPr>
    </w:lvl>
    <w:lvl w:ilvl="6" w:tplc="153E5ECA">
      <w:start w:val="1"/>
      <w:numFmt w:val="bullet"/>
      <w:lvlText w:val="•"/>
      <w:lvlJc w:val="left"/>
      <w:pPr>
        <w:ind w:left="3066" w:hanging="360"/>
      </w:pPr>
      <w:rPr>
        <w:rFonts w:hint="default"/>
      </w:rPr>
    </w:lvl>
    <w:lvl w:ilvl="7" w:tplc="009E28F6">
      <w:start w:val="1"/>
      <w:numFmt w:val="bullet"/>
      <w:lvlText w:val="•"/>
      <w:lvlJc w:val="left"/>
      <w:pPr>
        <w:ind w:left="3479" w:hanging="360"/>
      </w:pPr>
      <w:rPr>
        <w:rFonts w:hint="default"/>
      </w:rPr>
    </w:lvl>
    <w:lvl w:ilvl="8" w:tplc="C0503CC8">
      <w:start w:val="1"/>
      <w:numFmt w:val="bullet"/>
      <w:lvlText w:val="•"/>
      <w:lvlJc w:val="left"/>
      <w:pPr>
        <w:ind w:left="3891" w:hanging="360"/>
      </w:pPr>
      <w:rPr>
        <w:rFonts w:hint="default"/>
      </w:rPr>
    </w:lvl>
  </w:abstractNum>
  <w:abstractNum w:abstractNumId="128" w15:restartNumberingAfterBreak="0">
    <w:nsid w:val="62CB59D5"/>
    <w:multiLevelType w:val="hybridMultilevel"/>
    <w:tmpl w:val="135AE864"/>
    <w:lvl w:ilvl="0" w:tplc="D382D2C4">
      <w:start w:val="1"/>
      <w:numFmt w:val="bullet"/>
      <w:lvlText w:val=""/>
      <w:lvlJc w:val="left"/>
      <w:pPr>
        <w:ind w:left="1084" w:hanging="360"/>
      </w:pPr>
      <w:rPr>
        <w:rFonts w:ascii="Wingdings" w:eastAsia="Wingdings" w:hAnsi="Wingdings" w:hint="default"/>
        <w:sz w:val="18"/>
        <w:szCs w:val="18"/>
      </w:rPr>
    </w:lvl>
    <w:lvl w:ilvl="1" w:tplc="3A346132">
      <w:start w:val="1"/>
      <w:numFmt w:val="bullet"/>
      <w:lvlText w:val="•"/>
      <w:lvlJc w:val="left"/>
      <w:pPr>
        <w:ind w:left="1416" w:hanging="360"/>
      </w:pPr>
      <w:rPr>
        <w:rFonts w:hint="default"/>
      </w:rPr>
    </w:lvl>
    <w:lvl w:ilvl="2" w:tplc="2C9264E2">
      <w:start w:val="1"/>
      <w:numFmt w:val="bullet"/>
      <w:lvlText w:val="•"/>
      <w:lvlJc w:val="left"/>
      <w:pPr>
        <w:ind w:left="1747" w:hanging="360"/>
      </w:pPr>
      <w:rPr>
        <w:rFonts w:hint="default"/>
      </w:rPr>
    </w:lvl>
    <w:lvl w:ilvl="3" w:tplc="D1309A82">
      <w:start w:val="1"/>
      <w:numFmt w:val="bullet"/>
      <w:lvlText w:val="•"/>
      <w:lvlJc w:val="left"/>
      <w:pPr>
        <w:ind w:left="2079" w:hanging="360"/>
      </w:pPr>
      <w:rPr>
        <w:rFonts w:hint="default"/>
      </w:rPr>
    </w:lvl>
    <w:lvl w:ilvl="4" w:tplc="158AADDA">
      <w:start w:val="1"/>
      <w:numFmt w:val="bullet"/>
      <w:lvlText w:val="•"/>
      <w:lvlJc w:val="left"/>
      <w:pPr>
        <w:ind w:left="2410" w:hanging="360"/>
      </w:pPr>
      <w:rPr>
        <w:rFonts w:hint="default"/>
      </w:rPr>
    </w:lvl>
    <w:lvl w:ilvl="5" w:tplc="2D42B286">
      <w:start w:val="1"/>
      <w:numFmt w:val="bullet"/>
      <w:lvlText w:val="•"/>
      <w:lvlJc w:val="left"/>
      <w:pPr>
        <w:ind w:left="2741" w:hanging="360"/>
      </w:pPr>
      <w:rPr>
        <w:rFonts w:hint="default"/>
      </w:rPr>
    </w:lvl>
    <w:lvl w:ilvl="6" w:tplc="44864C56">
      <w:start w:val="1"/>
      <w:numFmt w:val="bullet"/>
      <w:lvlText w:val="•"/>
      <w:lvlJc w:val="left"/>
      <w:pPr>
        <w:ind w:left="3073" w:hanging="360"/>
      </w:pPr>
      <w:rPr>
        <w:rFonts w:hint="default"/>
      </w:rPr>
    </w:lvl>
    <w:lvl w:ilvl="7" w:tplc="15EE938E">
      <w:start w:val="1"/>
      <w:numFmt w:val="bullet"/>
      <w:lvlText w:val="•"/>
      <w:lvlJc w:val="left"/>
      <w:pPr>
        <w:ind w:left="3404" w:hanging="360"/>
      </w:pPr>
      <w:rPr>
        <w:rFonts w:hint="default"/>
      </w:rPr>
    </w:lvl>
    <w:lvl w:ilvl="8" w:tplc="394EAE02">
      <w:start w:val="1"/>
      <w:numFmt w:val="bullet"/>
      <w:lvlText w:val="•"/>
      <w:lvlJc w:val="left"/>
      <w:pPr>
        <w:ind w:left="3736" w:hanging="360"/>
      </w:pPr>
      <w:rPr>
        <w:rFonts w:hint="default"/>
      </w:rPr>
    </w:lvl>
  </w:abstractNum>
  <w:abstractNum w:abstractNumId="129" w15:restartNumberingAfterBreak="0">
    <w:nsid w:val="646412F2"/>
    <w:multiLevelType w:val="hybridMultilevel"/>
    <w:tmpl w:val="197E41B2"/>
    <w:lvl w:ilvl="0" w:tplc="CE926E98">
      <w:start w:val="1"/>
      <w:numFmt w:val="bullet"/>
      <w:lvlText w:val=""/>
      <w:lvlJc w:val="left"/>
      <w:pPr>
        <w:ind w:left="590" w:hanging="360"/>
      </w:pPr>
      <w:rPr>
        <w:rFonts w:ascii="Wingdings" w:eastAsia="Wingdings" w:hAnsi="Wingdings" w:hint="default"/>
        <w:sz w:val="18"/>
        <w:szCs w:val="18"/>
      </w:rPr>
    </w:lvl>
    <w:lvl w:ilvl="1" w:tplc="59CEB20C">
      <w:start w:val="1"/>
      <w:numFmt w:val="bullet"/>
      <w:lvlText w:val="•"/>
      <w:lvlJc w:val="left"/>
      <w:pPr>
        <w:ind w:left="902" w:hanging="360"/>
      </w:pPr>
      <w:rPr>
        <w:rFonts w:hint="default"/>
      </w:rPr>
    </w:lvl>
    <w:lvl w:ilvl="2" w:tplc="F0489218">
      <w:start w:val="1"/>
      <w:numFmt w:val="bullet"/>
      <w:lvlText w:val="•"/>
      <w:lvlJc w:val="left"/>
      <w:pPr>
        <w:ind w:left="1214" w:hanging="360"/>
      </w:pPr>
      <w:rPr>
        <w:rFonts w:hint="default"/>
      </w:rPr>
    </w:lvl>
    <w:lvl w:ilvl="3" w:tplc="3C4A47D8">
      <w:start w:val="1"/>
      <w:numFmt w:val="bullet"/>
      <w:lvlText w:val="•"/>
      <w:lvlJc w:val="left"/>
      <w:pPr>
        <w:ind w:left="1526" w:hanging="360"/>
      </w:pPr>
      <w:rPr>
        <w:rFonts w:hint="default"/>
      </w:rPr>
    </w:lvl>
    <w:lvl w:ilvl="4" w:tplc="BA922950">
      <w:start w:val="1"/>
      <w:numFmt w:val="bullet"/>
      <w:lvlText w:val="•"/>
      <w:lvlJc w:val="left"/>
      <w:pPr>
        <w:ind w:left="1838" w:hanging="360"/>
      </w:pPr>
      <w:rPr>
        <w:rFonts w:hint="default"/>
      </w:rPr>
    </w:lvl>
    <w:lvl w:ilvl="5" w:tplc="6B7CCB76">
      <w:start w:val="1"/>
      <w:numFmt w:val="bullet"/>
      <w:lvlText w:val="•"/>
      <w:lvlJc w:val="left"/>
      <w:pPr>
        <w:ind w:left="2150" w:hanging="360"/>
      </w:pPr>
      <w:rPr>
        <w:rFonts w:hint="default"/>
      </w:rPr>
    </w:lvl>
    <w:lvl w:ilvl="6" w:tplc="208267BE">
      <w:start w:val="1"/>
      <w:numFmt w:val="bullet"/>
      <w:lvlText w:val="•"/>
      <w:lvlJc w:val="left"/>
      <w:pPr>
        <w:ind w:left="2462" w:hanging="360"/>
      </w:pPr>
      <w:rPr>
        <w:rFonts w:hint="default"/>
      </w:rPr>
    </w:lvl>
    <w:lvl w:ilvl="7" w:tplc="7B563550">
      <w:start w:val="1"/>
      <w:numFmt w:val="bullet"/>
      <w:lvlText w:val="•"/>
      <w:lvlJc w:val="left"/>
      <w:pPr>
        <w:ind w:left="2774" w:hanging="360"/>
      </w:pPr>
      <w:rPr>
        <w:rFonts w:hint="default"/>
      </w:rPr>
    </w:lvl>
    <w:lvl w:ilvl="8" w:tplc="A254F49A">
      <w:start w:val="1"/>
      <w:numFmt w:val="bullet"/>
      <w:lvlText w:val="•"/>
      <w:lvlJc w:val="left"/>
      <w:pPr>
        <w:ind w:left="3086" w:hanging="360"/>
      </w:pPr>
      <w:rPr>
        <w:rFonts w:hint="default"/>
      </w:rPr>
    </w:lvl>
  </w:abstractNum>
  <w:abstractNum w:abstractNumId="130" w15:restartNumberingAfterBreak="0">
    <w:nsid w:val="64776B32"/>
    <w:multiLevelType w:val="hybridMultilevel"/>
    <w:tmpl w:val="3A9A85C4"/>
    <w:lvl w:ilvl="0" w:tplc="1BFE2F78">
      <w:start w:val="1"/>
      <w:numFmt w:val="bullet"/>
      <w:lvlText w:val=""/>
      <w:lvlJc w:val="left"/>
      <w:pPr>
        <w:ind w:left="850" w:hanging="360"/>
      </w:pPr>
      <w:rPr>
        <w:rFonts w:ascii="Wingdings" w:eastAsia="Wingdings" w:hAnsi="Wingdings" w:hint="default"/>
        <w:sz w:val="18"/>
        <w:szCs w:val="18"/>
      </w:rPr>
    </w:lvl>
    <w:lvl w:ilvl="1" w:tplc="6064457A">
      <w:start w:val="1"/>
      <w:numFmt w:val="bullet"/>
      <w:lvlText w:val="•"/>
      <w:lvlJc w:val="left"/>
      <w:pPr>
        <w:ind w:left="1200" w:hanging="360"/>
      </w:pPr>
      <w:rPr>
        <w:rFonts w:hint="default"/>
      </w:rPr>
    </w:lvl>
    <w:lvl w:ilvl="2" w:tplc="D73A7C76">
      <w:start w:val="1"/>
      <w:numFmt w:val="bullet"/>
      <w:lvlText w:val="•"/>
      <w:lvlJc w:val="left"/>
      <w:pPr>
        <w:ind w:left="1550" w:hanging="360"/>
      </w:pPr>
      <w:rPr>
        <w:rFonts w:hint="default"/>
      </w:rPr>
    </w:lvl>
    <w:lvl w:ilvl="3" w:tplc="466C07F8">
      <w:start w:val="1"/>
      <w:numFmt w:val="bullet"/>
      <w:lvlText w:val="•"/>
      <w:lvlJc w:val="left"/>
      <w:pPr>
        <w:ind w:left="1899" w:hanging="360"/>
      </w:pPr>
      <w:rPr>
        <w:rFonts w:hint="default"/>
      </w:rPr>
    </w:lvl>
    <w:lvl w:ilvl="4" w:tplc="374CE112">
      <w:start w:val="1"/>
      <w:numFmt w:val="bullet"/>
      <w:lvlText w:val="•"/>
      <w:lvlJc w:val="left"/>
      <w:pPr>
        <w:ind w:left="2249" w:hanging="360"/>
      </w:pPr>
      <w:rPr>
        <w:rFonts w:hint="default"/>
      </w:rPr>
    </w:lvl>
    <w:lvl w:ilvl="5" w:tplc="03983A60">
      <w:start w:val="1"/>
      <w:numFmt w:val="bullet"/>
      <w:lvlText w:val="•"/>
      <w:lvlJc w:val="left"/>
      <w:pPr>
        <w:ind w:left="2599" w:hanging="360"/>
      </w:pPr>
      <w:rPr>
        <w:rFonts w:hint="default"/>
      </w:rPr>
    </w:lvl>
    <w:lvl w:ilvl="6" w:tplc="F2E2581E">
      <w:start w:val="1"/>
      <w:numFmt w:val="bullet"/>
      <w:lvlText w:val="•"/>
      <w:lvlJc w:val="left"/>
      <w:pPr>
        <w:ind w:left="2949" w:hanging="360"/>
      </w:pPr>
      <w:rPr>
        <w:rFonts w:hint="default"/>
      </w:rPr>
    </w:lvl>
    <w:lvl w:ilvl="7" w:tplc="E614479A">
      <w:start w:val="1"/>
      <w:numFmt w:val="bullet"/>
      <w:lvlText w:val="•"/>
      <w:lvlJc w:val="left"/>
      <w:pPr>
        <w:ind w:left="3298" w:hanging="360"/>
      </w:pPr>
      <w:rPr>
        <w:rFonts w:hint="default"/>
      </w:rPr>
    </w:lvl>
    <w:lvl w:ilvl="8" w:tplc="3CA8875C">
      <w:start w:val="1"/>
      <w:numFmt w:val="bullet"/>
      <w:lvlText w:val="•"/>
      <w:lvlJc w:val="left"/>
      <w:pPr>
        <w:ind w:left="3648" w:hanging="360"/>
      </w:pPr>
      <w:rPr>
        <w:rFonts w:hint="default"/>
      </w:rPr>
    </w:lvl>
  </w:abstractNum>
  <w:abstractNum w:abstractNumId="131" w15:restartNumberingAfterBreak="0">
    <w:nsid w:val="65D43AA0"/>
    <w:multiLevelType w:val="hybridMultilevel"/>
    <w:tmpl w:val="934689A0"/>
    <w:lvl w:ilvl="0" w:tplc="55BC7FE2">
      <w:start w:val="1"/>
      <w:numFmt w:val="bullet"/>
      <w:lvlText w:val=""/>
      <w:lvlJc w:val="left"/>
      <w:pPr>
        <w:ind w:left="590" w:hanging="360"/>
      </w:pPr>
      <w:rPr>
        <w:rFonts w:ascii="Wingdings" w:eastAsia="Wingdings" w:hAnsi="Wingdings" w:hint="default"/>
        <w:sz w:val="18"/>
        <w:szCs w:val="18"/>
      </w:rPr>
    </w:lvl>
    <w:lvl w:ilvl="1" w:tplc="699CE7BC">
      <w:start w:val="1"/>
      <w:numFmt w:val="bullet"/>
      <w:lvlText w:val="•"/>
      <w:lvlJc w:val="left"/>
      <w:pPr>
        <w:ind w:left="1002" w:hanging="360"/>
      </w:pPr>
      <w:rPr>
        <w:rFonts w:hint="default"/>
      </w:rPr>
    </w:lvl>
    <w:lvl w:ilvl="2" w:tplc="DD64FDAE">
      <w:start w:val="1"/>
      <w:numFmt w:val="bullet"/>
      <w:lvlText w:val="•"/>
      <w:lvlJc w:val="left"/>
      <w:pPr>
        <w:ind w:left="1415" w:hanging="360"/>
      </w:pPr>
      <w:rPr>
        <w:rFonts w:hint="default"/>
      </w:rPr>
    </w:lvl>
    <w:lvl w:ilvl="3" w:tplc="CAD28E14">
      <w:start w:val="1"/>
      <w:numFmt w:val="bullet"/>
      <w:lvlText w:val="•"/>
      <w:lvlJc w:val="left"/>
      <w:pPr>
        <w:ind w:left="1828" w:hanging="360"/>
      </w:pPr>
      <w:rPr>
        <w:rFonts w:hint="default"/>
      </w:rPr>
    </w:lvl>
    <w:lvl w:ilvl="4" w:tplc="3552F408">
      <w:start w:val="1"/>
      <w:numFmt w:val="bullet"/>
      <w:lvlText w:val="•"/>
      <w:lvlJc w:val="left"/>
      <w:pPr>
        <w:ind w:left="2240" w:hanging="360"/>
      </w:pPr>
      <w:rPr>
        <w:rFonts w:hint="default"/>
      </w:rPr>
    </w:lvl>
    <w:lvl w:ilvl="5" w:tplc="778EF9F0">
      <w:start w:val="1"/>
      <w:numFmt w:val="bullet"/>
      <w:lvlText w:val="•"/>
      <w:lvlJc w:val="left"/>
      <w:pPr>
        <w:ind w:left="2653" w:hanging="360"/>
      </w:pPr>
      <w:rPr>
        <w:rFonts w:hint="default"/>
      </w:rPr>
    </w:lvl>
    <w:lvl w:ilvl="6" w:tplc="208C1E6C">
      <w:start w:val="1"/>
      <w:numFmt w:val="bullet"/>
      <w:lvlText w:val="•"/>
      <w:lvlJc w:val="left"/>
      <w:pPr>
        <w:ind w:left="3066" w:hanging="360"/>
      </w:pPr>
      <w:rPr>
        <w:rFonts w:hint="default"/>
      </w:rPr>
    </w:lvl>
    <w:lvl w:ilvl="7" w:tplc="6CB4C14E">
      <w:start w:val="1"/>
      <w:numFmt w:val="bullet"/>
      <w:lvlText w:val="•"/>
      <w:lvlJc w:val="left"/>
      <w:pPr>
        <w:ind w:left="3479" w:hanging="360"/>
      </w:pPr>
      <w:rPr>
        <w:rFonts w:hint="default"/>
      </w:rPr>
    </w:lvl>
    <w:lvl w:ilvl="8" w:tplc="5666F018">
      <w:start w:val="1"/>
      <w:numFmt w:val="bullet"/>
      <w:lvlText w:val="•"/>
      <w:lvlJc w:val="left"/>
      <w:pPr>
        <w:ind w:left="3891" w:hanging="360"/>
      </w:pPr>
      <w:rPr>
        <w:rFonts w:hint="default"/>
      </w:rPr>
    </w:lvl>
  </w:abstractNum>
  <w:abstractNum w:abstractNumId="132" w15:restartNumberingAfterBreak="0">
    <w:nsid w:val="66226A3F"/>
    <w:multiLevelType w:val="hybridMultilevel"/>
    <w:tmpl w:val="9BC455C0"/>
    <w:lvl w:ilvl="0" w:tplc="21529B28">
      <w:start w:val="1"/>
      <w:numFmt w:val="bullet"/>
      <w:lvlText w:val=""/>
      <w:lvlJc w:val="left"/>
      <w:pPr>
        <w:ind w:left="590" w:hanging="360"/>
      </w:pPr>
      <w:rPr>
        <w:rFonts w:ascii="Wingdings" w:eastAsia="Wingdings" w:hAnsi="Wingdings" w:hint="default"/>
        <w:sz w:val="18"/>
        <w:szCs w:val="18"/>
      </w:rPr>
    </w:lvl>
    <w:lvl w:ilvl="1" w:tplc="F1A29A5C">
      <w:start w:val="1"/>
      <w:numFmt w:val="bullet"/>
      <w:lvlText w:val="•"/>
      <w:lvlJc w:val="left"/>
      <w:pPr>
        <w:ind w:left="1002" w:hanging="360"/>
      </w:pPr>
      <w:rPr>
        <w:rFonts w:hint="default"/>
      </w:rPr>
    </w:lvl>
    <w:lvl w:ilvl="2" w:tplc="4F840D36">
      <w:start w:val="1"/>
      <w:numFmt w:val="bullet"/>
      <w:lvlText w:val="•"/>
      <w:lvlJc w:val="left"/>
      <w:pPr>
        <w:ind w:left="1415" w:hanging="360"/>
      </w:pPr>
      <w:rPr>
        <w:rFonts w:hint="default"/>
      </w:rPr>
    </w:lvl>
    <w:lvl w:ilvl="3" w:tplc="33FCC410">
      <w:start w:val="1"/>
      <w:numFmt w:val="bullet"/>
      <w:lvlText w:val="•"/>
      <w:lvlJc w:val="left"/>
      <w:pPr>
        <w:ind w:left="1828" w:hanging="360"/>
      </w:pPr>
      <w:rPr>
        <w:rFonts w:hint="default"/>
      </w:rPr>
    </w:lvl>
    <w:lvl w:ilvl="4" w:tplc="17380A2C">
      <w:start w:val="1"/>
      <w:numFmt w:val="bullet"/>
      <w:lvlText w:val="•"/>
      <w:lvlJc w:val="left"/>
      <w:pPr>
        <w:ind w:left="2240" w:hanging="360"/>
      </w:pPr>
      <w:rPr>
        <w:rFonts w:hint="default"/>
      </w:rPr>
    </w:lvl>
    <w:lvl w:ilvl="5" w:tplc="BBD20E0C">
      <w:start w:val="1"/>
      <w:numFmt w:val="bullet"/>
      <w:lvlText w:val="•"/>
      <w:lvlJc w:val="left"/>
      <w:pPr>
        <w:ind w:left="2653" w:hanging="360"/>
      </w:pPr>
      <w:rPr>
        <w:rFonts w:hint="default"/>
      </w:rPr>
    </w:lvl>
    <w:lvl w:ilvl="6" w:tplc="677804E0">
      <w:start w:val="1"/>
      <w:numFmt w:val="bullet"/>
      <w:lvlText w:val="•"/>
      <w:lvlJc w:val="left"/>
      <w:pPr>
        <w:ind w:left="3066" w:hanging="360"/>
      </w:pPr>
      <w:rPr>
        <w:rFonts w:hint="default"/>
      </w:rPr>
    </w:lvl>
    <w:lvl w:ilvl="7" w:tplc="77349BA0">
      <w:start w:val="1"/>
      <w:numFmt w:val="bullet"/>
      <w:lvlText w:val="•"/>
      <w:lvlJc w:val="left"/>
      <w:pPr>
        <w:ind w:left="3479" w:hanging="360"/>
      </w:pPr>
      <w:rPr>
        <w:rFonts w:hint="default"/>
      </w:rPr>
    </w:lvl>
    <w:lvl w:ilvl="8" w:tplc="F08E0396">
      <w:start w:val="1"/>
      <w:numFmt w:val="bullet"/>
      <w:lvlText w:val="•"/>
      <w:lvlJc w:val="left"/>
      <w:pPr>
        <w:ind w:left="3891" w:hanging="360"/>
      </w:pPr>
      <w:rPr>
        <w:rFonts w:hint="default"/>
      </w:rPr>
    </w:lvl>
  </w:abstractNum>
  <w:abstractNum w:abstractNumId="133" w15:restartNumberingAfterBreak="0">
    <w:nsid w:val="68B651C5"/>
    <w:multiLevelType w:val="hybridMultilevel"/>
    <w:tmpl w:val="517A26AC"/>
    <w:lvl w:ilvl="0" w:tplc="D980A920">
      <w:start w:val="1"/>
      <w:numFmt w:val="bullet"/>
      <w:lvlText w:val=""/>
      <w:lvlJc w:val="left"/>
      <w:pPr>
        <w:ind w:left="590" w:hanging="360"/>
      </w:pPr>
      <w:rPr>
        <w:rFonts w:ascii="Wingdings" w:eastAsia="Wingdings" w:hAnsi="Wingdings" w:hint="default"/>
        <w:sz w:val="18"/>
        <w:szCs w:val="18"/>
      </w:rPr>
    </w:lvl>
    <w:lvl w:ilvl="1" w:tplc="D458D870">
      <w:start w:val="1"/>
      <w:numFmt w:val="bullet"/>
      <w:lvlText w:val="•"/>
      <w:lvlJc w:val="left"/>
      <w:pPr>
        <w:ind w:left="1002" w:hanging="360"/>
      </w:pPr>
      <w:rPr>
        <w:rFonts w:hint="default"/>
      </w:rPr>
    </w:lvl>
    <w:lvl w:ilvl="2" w:tplc="F86A8B98">
      <w:start w:val="1"/>
      <w:numFmt w:val="bullet"/>
      <w:lvlText w:val="•"/>
      <w:lvlJc w:val="left"/>
      <w:pPr>
        <w:ind w:left="1415" w:hanging="360"/>
      </w:pPr>
      <w:rPr>
        <w:rFonts w:hint="default"/>
      </w:rPr>
    </w:lvl>
    <w:lvl w:ilvl="3" w:tplc="AA82B70A">
      <w:start w:val="1"/>
      <w:numFmt w:val="bullet"/>
      <w:lvlText w:val="•"/>
      <w:lvlJc w:val="left"/>
      <w:pPr>
        <w:ind w:left="1828" w:hanging="360"/>
      </w:pPr>
      <w:rPr>
        <w:rFonts w:hint="default"/>
      </w:rPr>
    </w:lvl>
    <w:lvl w:ilvl="4" w:tplc="6AAEF05A">
      <w:start w:val="1"/>
      <w:numFmt w:val="bullet"/>
      <w:lvlText w:val="•"/>
      <w:lvlJc w:val="left"/>
      <w:pPr>
        <w:ind w:left="2240" w:hanging="360"/>
      </w:pPr>
      <w:rPr>
        <w:rFonts w:hint="default"/>
      </w:rPr>
    </w:lvl>
    <w:lvl w:ilvl="5" w:tplc="5B6A7A82">
      <w:start w:val="1"/>
      <w:numFmt w:val="bullet"/>
      <w:lvlText w:val="•"/>
      <w:lvlJc w:val="left"/>
      <w:pPr>
        <w:ind w:left="2653" w:hanging="360"/>
      </w:pPr>
      <w:rPr>
        <w:rFonts w:hint="default"/>
      </w:rPr>
    </w:lvl>
    <w:lvl w:ilvl="6" w:tplc="6B668364">
      <w:start w:val="1"/>
      <w:numFmt w:val="bullet"/>
      <w:lvlText w:val="•"/>
      <w:lvlJc w:val="left"/>
      <w:pPr>
        <w:ind w:left="3066" w:hanging="360"/>
      </w:pPr>
      <w:rPr>
        <w:rFonts w:hint="default"/>
      </w:rPr>
    </w:lvl>
    <w:lvl w:ilvl="7" w:tplc="22EC3B02">
      <w:start w:val="1"/>
      <w:numFmt w:val="bullet"/>
      <w:lvlText w:val="•"/>
      <w:lvlJc w:val="left"/>
      <w:pPr>
        <w:ind w:left="3478" w:hanging="360"/>
      </w:pPr>
      <w:rPr>
        <w:rFonts w:hint="default"/>
      </w:rPr>
    </w:lvl>
    <w:lvl w:ilvl="8" w:tplc="297CC1B8">
      <w:start w:val="1"/>
      <w:numFmt w:val="bullet"/>
      <w:lvlText w:val="•"/>
      <w:lvlJc w:val="left"/>
      <w:pPr>
        <w:ind w:left="3891" w:hanging="360"/>
      </w:pPr>
      <w:rPr>
        <w:rFonts w:hint="default"/>
      </w:rPr>
    </w:lvl>
  </w:abstractNum>
  <w:abstractNum w:abstractNumId="134" w15:restartNumberingAfterBreak="0">
    <w:nsid w:val="68B6646A"/>
    <w:multiLevelType w:val="hybridMultilevel"/>
    <w:tmpl w:val="1EDA1692"/>
    <w:lvl w:ilvl="0" w:tplc="E52EC068">
      <w:start w:val="1"/>
      <w:numFmt w:val="decimal"/>
      <w:lvlText w:val="%1."/>
      <w:lvlJc w:val="left"/>
      <w:pPr>
        <w:ind w:left="1641" w:hanging="360"/>
      </w:pPr>
      <w:rPr>
        <w:rFonts w:eastAsia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693F6857"/>
    <w:multiLevelType w:val="hybridMultilevel"/>
    <w:tmpl w:val="6386A8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6" w15:restartNumberingAfterBreak="0">
    <w:nsid w:val="6986015E"/>
    <w:multiLevelType w:val="hybridMultilevel"/>
    <w:tmpl w:val="419EA32E"/>
    <w:lvl w:ilvl="0" w:tplc="9A005F00">
      <w:start w:val="1"/>
      <w:numFmt w:val="bullet"/>
      <w:lvlText w:val=""/>
      <w:lvlJc w:val="left"/>
      <w:pPr>
        <w:ind w:left="1738" w:hanging="540"/>
      </w:pPr>
      <w:rPr>
        <w:rFonts w:ascii="Wingdings" w:eastAsia="Wingdings" w:hAnsi="Wingdings" w:hint="default"/>
        <w:sz w:val="18"/>
        <w:szCs w:val="18"/>
      </w:rPr>
    </w:lvl>
    <w:lvl w:ilvl="1" w:tplc="05563384">
      <w:start w:val="1"/>
      <w:numFmt w:val="bullet"/>
      <w:lvlText w:val="•"/>
      <w:lvlJc w:val="left"/>
      <w:pPr>
        <w:ind w:left="1968" w:hanging="540"/>
      </w:pPr>
      <w:rPr>
        <w:rFonts w:hint="default"/>
      </w:rPr>
    </w:lvl>
    <w:lvl w:ilvl="2" w:tplc="A7EA6798">
      <w:start w:val="1"/>
      <w:numFmt w:val="bullet"/>
      <w:lvlText w:val="•"/>
      <w:lvlJc w:val="left"/>
      <w:pPr>
        <w:ind w:left="2198" w:hanging="540"/>
      </w:pPr>
      <w:rPr>
        <w:rFonts w:hint="default"/>
      </w:rPr>
    </w:lvl>
    <w:lvl w:ilvl="3" w:tplc="C1FA0978">
      <w:start w:val="1"/>
      <w:numFmt w:val="bullet"/>
      <w:lvlText w:val="•"/>
      <w:lvlJc w:val="left"/>
      <w:pPr>
        <w:ind w:left="2428" w:hanging="540"/>
      </w:pPr>
      <w:rPr>
        <w:rFonts w:hint="default"/>
      </w:rPr>
    </w:lvl>
    <w:lvl w:ilvl="4" w:tplc="C62C0EDE">
      <w:start w:val="1"/>
      <w:numFmt w:val="bullet"/>
      <w:lvlText w:val="•"/>
      <w:lvlJc w:val="left"/>
      <w:pPr>
        <w:ind w:left="2658" w:hanging="540"/>
      </w:pPr>
      <w:rPr>
        <w:rFonts w:hint="default"/>
      </w:rPr>
    </w:lvl>
    <w:lvl w:ilvl="5" w:tplc="A9B2C6BE">
      <w:start w:val="1"/>
      <w:numFmt w:val="bullet"/>
      <w:lvlText w:val="•"/>
      <w:lvlJc w:val="left"/>
      <w:pPr>
        <w:ind w:left="2888" w:hanging="540"/>
      </w:pPr>
      <w:rPr>
        <w:rFonts w:hint="default"/>
      </w:rPr>
    </w:lvl>
    <w:lvl w:ilvl="6" w:tplc="12603F9E">
      <w:start w:val="1"/>
      <w:numFmt w:val="bullet"/>
      <w:lvlText w:val="•"/>
      <w:lvlJc w:val="left"/>
      <w:pPr>
        <w:ind w:left="3118" w:hanging="540"/>
      </w:pPr>
      <w:rPr>
        <w:rFonts w:hint="default"/>
      </w:rPr>
    </w:lvl>
    <w:lvl w:ilvl="7" w:tplc="08283A52">
      <w:start w:val="1"/>
      <w:numFmt w:val="bullet"/>
      <w:lvlText w:val="•"/>
      <w:lvlJc w:val="left"/>
      <w:pPr>
        <w:ind w:left="3348" w:hanging="540"/>
      </w:pPr>
      <w:rPr>
        <w:rFonts w:hint="default"/>
      </w:rPr>
    </w:lvl>
    <w:lvl w:ilvl="8" w:tplc="E2D82260">
      <w:start w:val="1"/>
      <w:numFmt w:val="bullet"/>
      <w:lvlText w:val="•"/>
      <w:lvlJc w:val="left"/>
      <w:pPr>
        <w:ind w:left="3578" w:hanging="540"/>
      </w:pPr>
      <w:rPr>
        <w:rFonts w:hint="default"/>
      </w:rPr>
    </w:lvl>
  </w:abstractNum>
  <w:abstractNum w:abstractNumId="137" w15:restartNumberingAfterBreak="0">
    <w:nsid w:val="6A2968B0"/>
    <w:multiLevelType w:val="hybridMultilevel"/>
    <w:tmpl w:val="FE0EEAB8"/>
    <w:lvl w:ilvl="0" w:tplc="5BFE7DE4">
      <w:start w:val="1"/>
      <w:numFmt w:val="bullet"/>
      <w:lvlText w:val=""/>
      <w:lvlJc w:val="left"/>
      <w:pPr>
        <w:ind w:left="590" w:hanging="360"/>
      </w:pPr>
      <w:rPr>
        <w:rFonts w:ascii="Wingdings" w:eastAsia="Wingdings" w:hAnsi="Wingdings" w:hint="default"/>
        <w:sz w:val="18"/>
        <w:szCs w:val="18"/>
      </w:rPr>
    </w:lvl>
    <w:lvl w:ilvl="1" w:tplc="333CCCB6">
      <w:start w:val="1"/>
      <w:numFmt w:val="bullet"/>
      <w:lvlText w:val="•"/>
      <w:lvlJc w:val="left"/>
      <w:pPr>
        <w:ind w:left="1002" w:hanging="360"/>
      </w:pPr>
      <w:rPr>
        <w:rFonts w:hint="default"/>
      </w:rPr>
    </w:lvl>
    <w:lvl w:ilvl="2" w:tplc="F0266D7A">
      <w:start w:val="1"/>
      <w:numFmt w:val="bullet"/>
      <w:lvlText w:val="•"/>
      <w:lvlJc w:val="left"/>
      <w:pPr>
        <w:ind w:left="1415" w:hanging="360"/>
      </w:pPr>
      <w:rPr>
        <w:rFonts w:hint="default"/>
      </w:rPr>
    </w:lvl>
    <w:lvl w:ilvl="3" w:tplc="63088CEC">
      <w:start w:val="1"/>
      <w:numFmt w:val="bullet"/>
      <w:lvlText w:val="•"/>
      <w:lvlJc w:val="left"/>
      <w:pPr>
        <w:ind w:left="1828" w:hanging="360"/>
      </w:pPr>
      <w:rPr>
        <w:rFonts w:hint="default"/>
      </w:rPr>
    </w:lvl>
    <w:lvl w:ilvl="4" w:tplc="DCC037B0">
      <w:start w:val="1"/>
      <w:numFmt w:val="bullet"/>
      <w:lvlText w:val="•"/>
      <w:lvlJc w:val="left"/>
      <w:pPr>
        <w:ind w:left="2240" w:hanging="360"/>
      </w:pPr>
      <w:rPr>
        <w:rFonts w:hint="default"/>
      </w:rPr>
    </w:lvl>
    <w:lvl w:ilvl="5" w:tplc="B4CC8B20">
      <w:start w:val="1"/>
      <w:numFmt w:val="bullet"/>
      <w:lvlText w:val="•"/>
      <w:lvlJc w:val="left"/>
      <w:pPr>
        <w:ind w:left="2653" w:hanging="360"/>
      </w:pPr>
      <w:rPr>
        <w:rFonts w:hint="default"/>
      </w:rPr>
    </w:lvl>
    <w:lvl w:ilvl="6" w:tplc="D4E29CBA">
      <w:start w:val="1"/>
      <w:numFmt w:val="bullet"/>
      <w:lvlText w:val="•"/>
      <w:lvlJc w:val="left"/>
      <w:pPr>
        <w:ind w:left="3066" w:hanging="360"/>
      </w:pPr>
      <w:rPr>
        <w:rFonts w:hint="default"/>
      </w:rPr>
    </w:lvl>
    <w:lvl w:ilvl="7" w:tplc="31AE5C18">
      <w:start w:val="1"/>
      <w:numFmt w:val="bullet"/>
      <w:lvlText w:val="•"/>
      <w:lvlJc w:val="left"/>
      <w:pPr>
        <w:ind w:left="3479" w:hanging="360"/>
      </w:pPr>
      <w:rPr>
        <w:rFonts w:hint="default"/>
      </w:rPr>
    </w:lvl>
    <w:lvl w:ilvl="8" w:tplc="5D340D0E">
      <w:start w:val="1"/>
      <w:numFmt w:val="bullet"/>
      <w:lvlText w:val="•"/>
      <w:lvlJc w:val="left"/>
      <w:pPr>
        <w:ind w:left="3891" w:hanging="360"/>
      </w:pPr>
      <w:rPr>
        <w:rFonts w:hint="default"/>
      </w:rPr>
    </w:lvl>
  </w:abstractNum>
  <w:abstractNum w:abstractNumId="138" w15:restartNumberingAfterBreak="0">
    <w:nsid w:val="6A5F1246"/>
    <w:multiLevelType w:val="hybridMultilevel"/>
    <w:tmpl w:val="9434F180"/>
    <w:lvl w:ilvl="0" w:tplc="4EE40518">
      <w:start w:val="1"/>
      <w:numFmt w:val="bullet"/>
      <w:lvlText w:val=""/>
      <w:lvlJc w:val="left"/>
      <w:pPr>
        <w:ind w:left="769" w:hanging="344"/>
      </w:pPr>
      <w:rPr>
        <w:rFonts w:ascii="Wingdings" w:eastAsia="Wingdings" w:hAnsi="Wingdings" w:hint="default"/>
        <w:sz w:val="18"/>
        <w:szCs w:val="18"/>
      </w:rPr>
    </w:lvl>
    <w:lvl w:ilvl="1" w:tplc="E28253D6">
      <w:start w:val="1"/>
      <w:numFmt w:val="bullet"/>
      <w:lvlText w:val="•"/>
      <w:lvlJc w:val="left"/>
      <w:pPr>
        <w:ind w:left="1154" w:hanging="344"/>
      </w:pPr>
      <w:rPr>
        <w:rFonts w:hint="default"/>
      </w:rPr>
    </w:lvl>
    <w:lvl w:ilvl="2" w:tplc="D42E73BA">
      <w:start w:val="1"/>
      <w:numFmt w:val="bullet"/>
      <w:lvlText w:val="•"/>
      <w:lvlJc w:val="left"/>
      <w:pPr>
        <w:ind w:left="1539" w:hanging="344"/>
      </w:pPr>
      <w:rPr>
        <w:rFonts w:hint="default"/>
      </w:rPr>
    </w:lvl>
    <w:lvl w:ilvl="3" w:tplc="2E8E7144">
      <w:start w:val="1"/>
      <w:numFmt w:val="bullet"/>
      <w:lvlText w:val="•"/>
      <w:lvlJc w:val="left"/>
      <w:pPr>
        <w:ind w:left="1924" w:hanging="344"/>
      </w:pPr>
      <w:rPr>
        <w:rFonts w:hint="default"/>
      </w:rPr>
    </w:lvl>
    <w:lvl w:ilvl="4" w:tplc="C5F0124E">
      <w:start w:val="1"/>
      <w:numFmt w:val="bullet"/>
      <w:lvlText w:val="•"/>
      <w:lvlJc w:val="left"/>
      <w:pPr>
        <w:ind w:left="2310" w:hanging="344"/>
      </w:pPr>
      <w:rPr>
        <w:rFonts w:hint="default"/>
      </w:rPr>
    </w:lvl>
    <w:lvl w:ilvl="5" w:tplc="76E46472">
      <w:start w:val="1"/>
      <w:numFmt w:val="bullet"/>
      <w:lvlText w:val="•"/>
      <w:lvlJc w:val="left"/>
      <w:pPr>
        <w:ind w:left="2695" w:hanging="344"/>
      </w:pPr>
      <w:rPr>
        <w:rFonts w:hint="default"/>
      </w:rPr>
    </w:lvl>
    <w:lvl w:ilvl="6" w:tplc="CD4A376A">
      <w:start w:val="1"/>
      <w:numFmt w:val="bullet"/>
      <w:lvlText w:val="•"/>
      <w:lvlJc w:val="left"/>
      <w:pPr>
        <w:ind w:left="3080" w:hanging="344"/>
      </w:pPr>
      <w:rPr>
        <w:rFonts w:hint="default"/>
      </w:rPr>
    </w:lvl>
    <w:lvl w:ilvl="7" w:tplc="49AA5EBC">
      <w:start w:val="1"/>
      <w:numFmt w:val="bullet"/>
      <w:lvlText w:val="•"/>
      <w:lvlJc w:val="left"/>
      <w:pPr>
        <w:ind w:left="3465" w:hanging="344"/>
      </w:pPr>
      <w:rPr>
        <w:rFonts w:hint="default"/>
      </w:rPr>
    </w:lvl>
    <w:lvl w:ilvl="8" w:tplc="AF76C688">
      <w:start w:val="1"/>
      <w:numFmt w:val="bullet"/>
      <w:lvlText w:val="•"/>
      <w:lvlJc w:val="left"/>
      <w:pPr>
        <w:ind w:left="3850" w:hanging="344"/>
      </w:pPr>
      <w:rPr>
        <w:rFonts w:hint="default"/>
      </w:rPr>
    </w:lvl>
  </w:abstractNum>
  <w:abstractNum w:abstractNumId="139" w15:restartNumberingAfterBreak="0">
    <w:nsid w:val="6B2C573E"/>
    <w:multiLevelType w:val="hybridMultilevel"/>
    <w:tmpl w:val="FA32FA24"/>
    <w:lvl w:ilvl="0" w:tplc="6CA4636A">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6BF014C4"/>
    <w:multiLevelType w:val="hybridMultilevel"/>
    <w:tmpl w:val="9592A162"/>
    <w:lvl w:ilvl="0" w:tplc="AF98F9D0">
      <w:start w:val="1"/>
      <w:numFmt w:val="bullet"/>
      <w:lvlText w:val=""/>
      <w:lvlJc w:val="left"/>
      <w:pPr>
        <w:ind w:left="1310" w:hanging="360"/>
      </w:pPr>
      <w:rPr>
        <w:rFonts w:ascii="Wingdings" w:eastAsia="Wingdings" w:hAnsi="Wingdings" w:hint="default"/>
        <w:w w:val="98"/>
        <w:sz w:val="20"/>
        <w:szCs w:val="20"/>
      </w:rPr>
    </w:lvl>
    <w:lvl w:ilvl="1" w:tplc="4942EF42">
      <w:start w:val="1"/>
      <w:numFmt w:val="bullet"/>
      <w:lvlText w:val="•"/>
      <w:lvlJc w:val="left"/>
      <w:pPr>
        <w:ind w:left="2139" w:hanging="360"/>
      </w:pPr>
      <w:rPr>
        <w:rFonts w:hint="default"/>
      </w:rPr>
    </w:lvl>
    <w:lvl w:ilvl="2" w:tplc="4614C77A">
      <w:start w:val="1"/>
      <w:numFmt w:val="bullet"/>
      <w:lvlText w:val="•"/>
      <w:lvlJc w:val="left"/>
      <w:pPr>
        <w:ind w:left="2969" w:hanging="360"/>
      </w:pPr>
      <w:rPr>
        <w:rFonts w:hint="default"/>
      </w:rPr>
    </w:lvl>
    <w:lvl w:ilvl="3" w:tplc="46FEECF6">
      <w:start w:val="1"/>
      <w:numFmt w:val="bullet"/>
      <w:lvlText w:val="•"/>
      <w:lvlJc w:val="left"/>
      <w:pPr>
        <w:ind w:left="3799" w:hanging="360"/>
      </w:pPr>
      <w:rPr>
        <w:rFonts w:hint="default"/>
      </w:rPr>
    </w:lvl>
    <w:lvl w:ilvl="4" w:tplc="45C631BE">
      <w:start w:val="1"/>
      <w:numFmt w:val="bullet"/>
      <w:lvlText w:val="•"/>
      <w:lvlJc w:val="left"/>
      <w:pPr>
        <w:ind w:left="4629" w:hanging="360"/>
      </w:pPr>
      <w:rPr>
        <w:rFonts w:hint="default"/>
      </w:rPr>
    </w:lvl>
    <w:lvl w:ilvl="5" w:tplc="9570913E">
      <w:start w:val="1"/>
      <w:numFmt w:val="bullet"/>
      <w:lvlText w:val="•"/>
      <w:lvlJc w:val="left"/>
      <w:pPr>
        <w:ind w:left="5459" w:hanging="360"/>
      </w:pPr>
      <w:rPr>
        <w:rFonts w:hint="default"/>
      </w:rPr>
    </w:lvl>
    <w:lvl w:ilvl="6" w:tplc="9DB0E6FC">
      <w:start w:val="1"/>
      <w:numFmt w:val="bullet"/>
      <w:lvlText w:val="•"/>
      <w:lvlJc w:val="left"/>
      <w:pPr>
        <w:ind w:left="6289" w:hanging="360"/>
      </w:pPr>
      <w:rPr>
        <w:rFonts w:hint="default"/>
      </w:rPr>
    </w:lvl>
    <w:lvl w:ilvl="7" w:tplc="097E8350">
      <w:start w:val="1"/>
      <w:numFmt w:val="bullet"/>
      <w:lvlText w:val="•"/>
      <w:lvlJc w:val="left"/>
      <w:pPr>
        <w:ind w:left="7119" w:hanging="360"/>
      </w:pPr>
      <w:rPr>
        <w:rFonts w:hint="default"/>
      </w:rPr>
    </w:lvl>
    <w:lvl w:ilvl="8" w:tplc="09EAB4E6">
      <w:start w:val="1"/>
      <w:numFmt w:val="bullet"/>
      <w:lvlText w:val="•"/>
      <w:lvlJc w:val="left"/>
      <w:pPr>
        <w:ind w:left="7949" w:hanging="360"/>
      </w:pPr>
      <w:rPr>
        <w:rFonts w:hint="default"/>
      </w:rPr>
    </w:lvl>
  </w:abstractNum>
  <w:abstractNum w:abstractNumId="141" w15:restartNumberingAfterBreak="0">
    <w:nsid w:val="6C5F541F"/>
    <w:multiLevelType w:val="hybridMultilevel"/>
    <w:tmpl w:val="F0D0DB3C"/>
    <w:lvl w:ilvl="0" w:tplc="161466AC">
      <w:start w:val="1"/>
      <w:numFmt w:val="bullet"/>
      <w:lvlText w:val=""/>
      <w:lvlJc w:val="left"/>
      <w:pPr>
        <w:ind w:left="469" w:hanging="272"/>
      </w:pPr>
      <w:rPr>
        <w:rFonts w:ascii="Wingdings" w:eastAsia="Wingdings" w:hAnsi="Wingdings" w:hint="default"/>
        <w:w w:val="98"/>
        <w:sz w:val="20"/>
        <w:szCs w:val="20"/>
      </w:rPr>
    </w:lvl>
    <w:lvl w:ilvl="1" w:tplc="33C681F6">
      <w:start w:val="1"/>
      <w:numFmt w:val="bullet"/>
      <w:lvlText w:val="•"/>
      <w:lvlJc w:val="left"/>
      <w:pPr>
        <w:ind w:left="740" w:hanging="272"/>
      </w:pPr>
      <w:rPr>
        <w:rFonts w:hint="default"/>
      </w:rPr>
    </w:lvl>
    <w:lvl w:ilvl="2" w:tplc="61FC55F6">
      <w:start w:val="1"/>
      <w:numFmt w:val="bullet"/>
      <w:lvlText w:val="•"/>
      <w:lvlJc w:val="left"/>
      <w:pPr>
        <w:ind w:left="1011" w:hanging="272"/>
      </w:pPr>
      <w:rPr>
        <w:rFonts w:hint="default"/>
      </w:rPr>
    </w:lvl>
    <w:lvl w:ilvl="3" w:tplc="337CAAD4">
      <w:start w:val="1"/>
      <w:numFmt w:val="bullet"/>
      <w:lvlText w:val="•"/>
      <w:lvlJc w:val="left"/>
      <w:pPr>
        <w:ind w:left="1281" w:hanging="272"/>
      </w:pPr>
      <w:rPr>
        <w:rFonts w:hint="default"/>
      </w:rPr>
    </w:lvl>
    <w:lvl w:ilvl="4" w:tplc="12A226E4">
      <w:start w:val="1"/>
      <w:numFmt w:val="bullet"/>
      <w:lvlText w:val="•"/>
      <w:lvlJc w:val="left"/>
      <w:pPr>
        <w:ind w:left="1552" w:hanging="272"/>
      </w:pPr>
      <w:rPr>
        <w:rFonts w:hint="default"/>
      </w:rPr>
    </w:lvl>
    <w:lvl w:ilvl="5" w:tplc="440011FE">
      <w:start w:val="1"/>
      <w:numFmt w:val="bullet"/>
      <w:lvlText w:val="•"/>
      <w:lvlJc w:val="left"/>
      <w:pPr>
        <w:ind w:left="1823" w:hanging="272"/>
      </w:pPr>
      <w:rPr>
        <w:rFonts w:hint="default"/>
      </w:rPr>
    </w:lvl>
    <w:lvl w:ilvl="6" w:tplc="9FF4BDBE">
      <w:start w:val="1"/>
      <w:numFmt w:val="bullet"/>
      <w:lvlText w:val="•"/>
      <w:lvlJc w:val="left"/>
      <w:pPr>
        <w:ind w:left="2094" w:hanging="272"/>
      </w:pPr>
      <w:rPr>
        <w:rFonts w:hint="default"/>
      </w:rPr>
    </w:lvl>
    <w:lvl w:ilvl="7" w:tplc="CE2AC918">
      <w:start w:val="1"/>
      <w:numFmt w:val="bullet"/>
      <w:lvlText w:val="•"/>
      <w:lvlJc w:val="left"/>
      <w:pPr>
        <w:ind w:left="2365" w:hanging="272"/>
      </w:pPr>
      <w:rPr>
        <w:rFonts w:hint="default"/>
      </w:rPr>
    </w:lvl>
    <w:lvl w:ilvl="8" w:tplc="3C9EE664">
      <w:start w:val="1"/>
      <w:numFmt w:val="bullet"/>
      <w:lvlText w:val="•"/>
      <w:lvlJc w:val="left"/>
      <w:pPr>
        <w:ind w:left="2636" w:hanging="272"/>
      </w:pPr>
      <w:rPr>
        <w:rFonts w:hint="default"/>
      </w:rPr>
    </w:lvl>
  </w:abstractNum>
  <w:abstractNum w:abstractNumId="142" w15:restartNumberingAfterBreak="0">
    <w:nsid w:val="6C886E2D"/>
    <w:multiLevelType w:val="hybridMultilevel"/>
    <w:tmpl w:val="E48EAA64"/>
    <w:lvl w:ilvl="0" w:tplc="2A8EE1CC">
      <w:start w:val="1"/>
      <w:numFmt w:val="bullet"/>
      <w:lvlText w:val=""/>
      <w:lvlJc w:val="left"/>
      <w:pPr>
        <w:ind w:left="850" w:hanging="360"/>
      </w:pPr>
      <w:rPr>
        <w:rFonts w:ascii="Wingdings" w:eastAsia="Wingdings" w:hAnsi="Wingdings" w:hint="default"/>
        <w:sz w:val="18"/>
        <w:szCs w:val="18"/>
      </w:rPr>
    </w:lvl>
    <w:lvl w:ilvl="1" w:tplc="03CAA16E">
      <w:start w:val="1"/>
      <w:numFmt w:val="bullet"/>
      <w:lvlText w:val="•"/>
      <w:lvlJc w:val="left"/>
      <w:pPr>
        <w:ind w:left="1200" w:hanging="360"/>
      </w:pPr>
      <w:rPr>
        <w:rFonts w:hint="default"/>
      </w:rPr>
    </w:lvl>
    <w:lvl w:ilvl="2" w:tplc="7800129C">
      <w:start w:val="1"/>
      <w:numFmt w:val="bullet"/>
      <w:lvlText w:val="•"/>
      <w:lvlJc w:val="left"/>
      <w:pPr>
        <w:ind w:left="1550" w:hanging="360"/>
      </w:pPr>
      <w:rPr>
        <w:rFonts w:hint="default"/>
      </w:rPr>
    </w:lvl>
    <w:lvl w:ilvl="3" w:tplc="5234E798">
      <w:start w:val="1"/>
      <w:numFmt w:val="bullet"/>
      <w:lvlText w:val="•"/>
      <w:lvlJc w:val="left"/>
      <w:pPr>
        <w:ind w:left="1899" w:hanging="360"/>
      </w:pPr>
      <w:rPr>
        <w:rFonts w:hint="default"/>
      </w:rPr>
    </w:lvl>
    <w:lvl w:ilvl="4" w:tplc="7602CEA6">
      <w:start w:val="1"/>
      <w:numFmt w:val="bullet"/>
      <w:lvlText w:val="•"/>
      <w:lvlJc w:val="left"/>
      <w:pPr>
        <w:ind w:left="2249" w:hanging="360"/>
      </w:pPr>
      <w:rPr>
        <w:rFonts w:hint="default"/>
      </w:rPr>
    </w:lvl>
    <w:lvl w:ilvl="5" w:tplc="5ED47EEA">
      <w:start w:val="1"/>
      <w:numFmt w:val="bullet"/>
      <w:lvlText w:val="•"/>
      <w:lvlJc w:val="left"/>
      <w:pPr>
        <w:ind w:left="2599" w:hanging="360"/>
      </w:pPr>
      <w:rPr>
        <w:rFonts w:hint="default"/>
      </w:rPr>
    </w:lvl>
    <w:lvl w:ilvl="6" w:tplc="42D8A9BE">
      <w:start w:val="1"/>
      <w:numFmt w:val="bullet"/>
      <w:lvlText w:val="•"/>
      <w:lvlJc w:val="left"/>
      <w:pPr>
        <w:ind w:left="2949" w:hanging="360"/>
      </w:pPr>
      <w:rPr>
        <w:rFonts w:hint="default"/>
      </w:rPr>
    </w:lvl>
    <w:lvl w:ilvl="7" w:tplc="85B86A2C">
      <w:start w:val="1"/>
      <w:numFmt w:val="bullet"/>
      <w:lvlText w:val="•"/>
      <w:lvlJc w:val="left"/>
      <w:pPr>
        <w:ind w:left="3298" w:hanging="360"/>
      </w:pPr>
      <w:rPr>
        <w:rFonts w:hint="default"/>
      </w:rPr>
    </w:lvl>
    <w:lvl w:ilvl="8" w:tplc="73761152">
      <w:start w:val="1"/>
      <w:numFmt w:val="bullet"/>
      <w:lvlText w:val="•"/>
      <w:lvlJc w:val="left"/>
      <w:pPr>
        <w:ind w:left="3648" w:hanging="360"/>
      </w:pPr>
      <w:rPr>
        <w:rFonts w:hint="default"/>
      </w:rPr>
    </w:lvl>
  </w:abstractNum>
  <w:abstractNum w:abstractNumId="143" w15:restartNumberingAfterBreak="0">
    <w:nsid w:val="6D970695"/>
    <w:multiLevelType w:val="hybridMultilevel"/>
    <w:tmpl w:val="5FE69352"/>
    <w:lvl w:ilvl="0" w:tplc="58E0EBE0">
      <w:start w:val="1"/>
      <w:numFmt w:val="bullet"/>
      <w:lvlText w:val=""/>
      <w:lvlJc w:val="left"/>
      <w:pPr>
        <w:ind w:left="529" w:hanging="267"/>
      </w:pPr>
      <w:rPr>
        <w:rFonts w:ascii="Symbol" w:eastAsia="Symbol" w:hAnsi="Symbol" w:hint="default"/>
        <w:w w:val="97"/>
        <w:sz w:val="20"/>
        <w:szCs w:val="20"/>
      </w:rPr>
    </w:lvl>
    <w:lvl w:ilvl="1" w:tplc="A0A2E2A4">
      <w:start w:val="1"/>
      <w:numFmt w:val="bullet"/>
      <w:lvlText w:val="•"/>
      <w:lvlJc w:val="left"/>
      <w:pPr>
        <w:ind w:left="1146" w:hanging="267"/>
      </w:pPr>
      <w:rPr>
        <w:rFonts w:hint="default"/>
      </w:rPr>
    </w:lvl>
    <w:lvl w:ilvl="2" w:tplc="4DC035F2">
      <w:start w:val="1"/>
      <w:numFmt w:val="bullet"/>
      <w:lvlText w:val="•"/>
      <w:lvlJc w:val="left"/>
      <w:pPr>
        <w:ind w:left="1763" w:hanging="267"/>
      </w:pPr>
      <w:rPr>
        <w:rFonts w:hint="default"/>
      </w:rPr>
    </w:lvl>
    <w:lvl w:ilvl="3" w:tplc="DC647446">
      <w:start w:val="1"/>
      <w:numFmt w:val="bullet"/>
      <w:lvlText w:val="•"/>
      <w:lvlJc w:val="left"/>
      <w:pPr>
        <w:ind w:left="2380" w:hanging="267"/>
      </w:pPr>
      <w:rPr>
        <w:rFonts w:hint="default"/>
      </w:rPr>
    </w:lvl>
    <w:lvl w:ilvl="4" w:tplc="2C482052">
      <w:start w:val="1"/>
      <w:numFmt w:val="bullet"/>
      <w:lvlText w:val="•"/>
      <w:lvlJc w:val="left"/>
      <w:pPr>
        <w:ind w:left="2997" w:hanging="267"/>
      </w:pPr>
      <w:rPr>
        <w:rFonts w:hint="default"/>
      </w:rPr>
    </w:lvl>
    <w:lvl w:ilvl="5" w:tplc="55ECDAB4">
      <w:start w:val="1"/>
      <w:numFmt w:val="bullet"/>
      <w:lvlText w:val="•"/>
      <w:lvlJc w:val="left"/>
      <w:pPr>
        <w:ind w:left="3614" w:hanging="267"/>
      </w:pPr>
      <w:rPr>
        <w:rFonts w:hint="default"/>
      </w:rPr>
    </w:lvl>
    <w:lvl w:ilvl="6" w:tplc="DB4801F6">
      <w:start w:val="1"/>
      <w:numFmt w:val="bullet"/>
      <w:lvlText w:val="•"/>
      <w:lvlJc w:val="left"/>
      <w:pPr>
        <w:ind w:left="4231" w:hanging="267"/>
      </w:pPr>
      <w:rPr>
        <w:rFonts w:hint="default"/>
      </w:rPr>
    </w:lvl>
    <w:lvl w:ilvl="7" w:tplc="96328E6A">
      <w:start w:val="1"/>
      <w:numFmt w:val="bullet"/>
      <w:lvlText w:val="•"/>
      <w:lvlJc w:val="left"/>
      <w:pPr>
        <w:ind w:left="4848" w:hanging="267"/>
      </w:pPr>
      <w:rPr>
        <w:rFonts w:hint="default"/>
      </w:rPr>
    </w:lvl>
    <w:lvl w:ilvl="8" w:tplc="E4F62FFA">
      <w:start w:val="1"/>
      <w:numFmt w:val="bullet"/>
      <w:lvlText w:val="•"/>
      <w:lvlJc w:val="left"/>
      <w:pPr>
        <w:ind w:left="5464" w:hanging="267"/>
      </w:pPr>
      <w:rPr>
        <w:rFonts w:hint="default"/>
      </w:rPr>
    </w:lvl>
  </w:abstractNum>
  <w:abstractNum w:abstractNumId="144" w15:restartNumberingAfterBreak="0">
    <w:nsid w:val="6DB627E8"/>
    <w:multiLevelType w:val="hybridMultilevel"/>
    <w:tmpl w:val="66AC67B4"/>
    <w:lvl w:ilvl="0" w:tplc="E6D65310">
      <w:start w:val="1"/>
      <w:numFmt w:val="bullet"/>
      <w:lvlText w:val=""/>
      <w:lvlJc w:val="left"/>
      <w:pPr>
        <w:ind w:left="1101" w:hanging="360"/>
      </w:pPr>
      <w:rPr>
        <w:rFonts w:ascii="Wingdings" w:eastAsia="Wingdings" w:hAnsi="Wingdings" w:hint="default"/>
        <w:w w:val="98"/>
        <w:sz w:val="20"/>
        <w:szCs w:val="20"/>
      </w:rPr>
    </w:lvl>
    <w:lvl w:ilvl="1" w:tplc="DF461DDC">
      <w:start w:val="1"/>
      <w:numFmt w:val="bullet"/>
      <w:lvlText w:val="•"/>
      <w:lvlJc w:val="left"/>
      <w:pPr>
        <w:ind w:left="1454" w:hanging="360"/>
      </w:pPr>
      <w:rPr>
        <w:rFonts w:hint="default"/>
      </w:rPr>
    </w:lvl>
    <w:lvl w:ilvl="2" w:tplc="EAD487D8">
      <w:start w:val="1"/>
      <w:numFmt w:val="bullet"/>
      <w:lvlText w:val="•"/>
      <w:lvlJc w:val="left"/>
      <w:pPr>
        <w:ind w:left="1807" w:hanging="360"/>
      </w:pPr>
      <w:rPr>
        <w:rFonts w:hint="default"/>
      </w:rPr>
    </w:lvl>
    <w:lvl w:ilvl="3" w:tplc="E5EC43E8">
      <w:start w:val="1"/>
      <w:numFmt w:val="bullet"/>
      <w:lvlText w:val="•"/>
      <w:lvlJc w:val="left"/>
      <w:pPr>
        <w:ind w:left="2161" w:hanging="360"/>
      </w:pPr>
      <w:rPr>
        <w:rFonts w:hint="default"/>
      </w:rPr>
    </w:lvl>
    <w:lvl w:ilvl="4" w:tplc="71564944">
      <w:start w:val="1"/>
      <w:numFmt w:val="bullet"/>
      <w:lvlText w:val="•"/>
      <w:lvlJc w:val="left"/>
      <w:pPr>
        <w:ind w:left="2514" w:hanging="360"/>
      </w:pPr>
      <w:rPr>
        <w:rFonts w:hint="default"/>
      </w:rPr>
    </w:lvl>
    <w:lvl w:ilvl="5" w:tplc="12A8F9C4">
      <w:start w:val="1"/>
      <w:numFmt w:val="bullet"/>
      <w:lvlText w:val="•"/>
      <w:lvlJc w:val="left"/>
      <w:pPr>
        <w:ind w:left="2867" w:hanging="360"/>
      </w:pPr>
      <w:rPr>
        <w:rFonts w:hint="default"/>
      </w:rPr>
    </w:lvl>
    <w:lvl w:ilvl="6" w:tplc="8D045DF0">
      <w:start w:val="1"/>
      <w:numFmt w:val="bullet"/>
      <w:lvlText w:val="•"/>
      <w:lvlJc w:val="left"/>
      <w:pPr>
        <w:ind w:left="3220" w:hanging="360"/>
      </w:pPr>
      <w:rPr>
        <w:rFonts w:hint="default"/>
      </w:rPr>
    </w:lvl>
    <w:lvl w:ilvl="7" w:tplc="219EF28C">
      <w:start w:val="1"/>
      <w:numFmt w:val="bullet"/>
      <w:lvlText w:val="•"/>
      <w:lvlJc w:val="left"/>
      <w:pPr>
        <w:ind w:left="3573" w:hanging="360"/>
      </w:pPr>
      <w:rPr>
        <w:rFonts w:hint="default"/>
      </w:rPr>
    </w:lvl>
    <w:lvl w:ilvl="8" w:tplc="8B1AD738">
      <w:start w:val="1"/>
      <w:numFmt w:val="bullet"/>
      <w:lvlText w:val="•"/>
      <w:lvlJc w:val="left"/>
      <w:pPr>
        <w:ind w:left="3927" w:hanging="360"/>
      </w:pPr>
      <w:rPr>
        <w:rFonts w:hint="default"/>
      </w:rPr>
    </w:lvl>
  </w:abstractNum>
  <w:abstractNum w:abstractNumId="145" w15:restartNumberingAfterBreak="0">
    <w:nsid w:val="6E1E485D"/>
    <w:multiLevelType w:val="hybridMultilevel"/>
    <w:tmpl w:val="B7920AAC"/>
    <w:lvl w:ilvl="0" w:tplc="A1D87222">
      <w:start w:val="1"/>
      <w:numFmt w:val="bullet"/>
      <w:lvlText w:val=""/>
      <w:lvlJc w:val="left"/>
      <w:pPr>
        <w:ind w:left="6170" w:hanging="360"/>
      </w:pPr>
      <w:rPr>
        <w:rFonts w:ascii="Wingdings" w:eastAsia="Wingdings" w:hAnsi="Wingdings" w:hint="default"/>
        <w:w w:val="98"/>
        <w:sz w:val="20"/>
        <w:szCs w:val="20"/>
      </w:rPr>
    </w:lvl>
    <w:lvl w:ilvl="1" w:tplc="148EDD98">
      <w:start w:val="1"/>
      <w:numFmt w:val="bullet"/>
      <w:lvlText w:val="•"/>
      <w:lvlJc w:val="left"/>
      <w:pPr>
        <w:ind w:left="6513" w:hanging="360"/>
      </w:pPr>
      <w:rPr>
        <w:rFonts w:hint="default"/>
      </w:rPr>
    </w:lvl>
    <w:lvl w:ilvl="2" w:tplc="B790C6AE">
      <w:start w:val="1"/>
      <w:numFmt w:val="bullet"/>
      <w:lvlText w:val="•"/>
      <w:lvlJc w:val="left"/>
      <w:pPr>
        <w:ind w:left="6857" w:hanging="360"/>
      </w:pPr>
      <w:rPr>
        <w:rFonts w:hint="default"/>
      </w:rPr>
    </w:lvl>
    <w:lvl w:ilvl="3" w:tplc="A2F2BD58">
      <w:start w:val="1"/>
      <w:numFmt w:val="bullet"/>
      <w:lvlText w:val="•"/>
      <w:lvlJc w:val="left"/>
      <w:pPr>
        <w:ind w:left="7201" w:hanging="360"/>
      </w:pPr>
      <w:rPr>
        <w:rFonts w:hint="default"/>
      </w:rPr>
    </w:lvl>
    <w:lvl w:ilvl="4" w:tplc="752C8490">
      <w:start w:val="1"/>
      <w:numFmt w:val="bullet"/>
      <w:lvlText w:val="•"/>
      <w:lvlJc w:val="left"/>
      <w:pPr>
        <w:ind w:left="7545" w:hanging="360"/>
      </w:pPr>
      <w:rPr>
        <w:rFonts w:hint="default"/>
      </w:rPr>
    </w:lvl>
    <w:lvl w:ilvl="5" w:tplc="1E7618C8">
      <w:start w:val="1"/>
      <w:numFmt w:val="bullet"/>
      <w:lvlText w:val="•"/>
      <w:lvlJc w:val="left"/>
      <w:pPr>
        <w:ind w:left="7889" w:hanging="360"/>
      </w:pPr>
      <w:rPr>
        <w:rFonts w:hint="default"/>
      </w:rPr>
    </w:lvl>
    <w:lvl w:ilvl="6" w:tplc="EE803C70">
      <w:start w:val="1"/>
      <w:numFmt w:val="bullet"/>
      <w:lvlText w:val="•"/>
      <w:lvlJc w:val="left"/>
      <w:pPr>
        <w:ind w:left="8233" w:hanging="360"/>
      </w:pPr>
      <w:rPr>
        <w:rFonts w:hint="default"/>
      </w:rPr>
    </w:lvl>
    <w:lvl w:ilvl="7" w:tplc="E3C45242">
      <w:start w:val="1"/>
      <w:numFmt w:val="bullet"/>
      <w:lvlText w:val="•"/>
      <w:lvlJc w:val="left"/>
      <w:pPr>
        <w:ind w:left="8577" w:hanging="360"/>
      </w:pPr>
      <w:rPr>
        <w:rFonts w:hint="default"/>
      </w:rPr>
    </w:lvl>
    <w:lvl w:ilvl="8" w:tplc="3342E5B2">
      <w:start w:val="1"/>
      <w:numFmt w:val="bullet"/>
      <w:lvlText w:val="•"/>
      <w:lvlJc w:val="left"/>
      <w:pPr>
        <w:ind w:left="8921" w:hanging="360"/>
      </w:pPr>
      <w:rPr>
        <w:rFonts w:hint="default"/>
      </w:rPr>
    </w:lvl>
  </w:abstractNum>
  <w:abstractNum w:abstractNumId="146" w15:restartNumberingAfterBreak="0">
    <w:nsid w:val="6E4774C1"/>
    <w:multiLevelType w:val="hybridMultilevel"/>
    <w:tmpl w:val="885A6C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EE357E8"/>
    <w:multiLevelType w:val="hybridMultilevel"/>
    <w:tmpl w:val="66A2B3D6"/>
    <w:lvl w:ilvl="0" w:tplc="91DABC16">
      <w:start w:val="1"/>
      <w:numFmt w:val="bullet"/>
      <w:lvlText w:val=""/>
      <w:lvlJc w:val="left"/>
      <w:pPr>
        <w:ind w:left="1084" w:hanging="360"/>
      </w:pPr>
      <w:rPr>
        <w:rFonts w:ascii="Wingdings" w:eastAsia="Wingdings" w:hAnsi="Wingdings" w:hint="default"/>
        <w:sz w:val="18"/>
        <w:szCs w:val="18"/>
      </w:rPr>
    </w:lvl>
    <w:lvl w:ilvl="1" w:tplc="3EF0D144">
      <w:start w:val="1"/>
      <w:numFmt w:val="bullet"/>
      <w:lvlText w:val="•"/>
      <w:lvlJc w:val="left"/>
      <w:pPr>
        <w:ind w:left="1416" w:hanging="360"/>
      </w:pPr>
      <w:rPr>
        <w:rFonts w:hint="default"/>
      </w:rPr>
    </w:lvl>
    <w:lvl w:ilvl="2" w:tplc="ACF4963C">
      <w:start w:val="1"/>
      <w:numFmt w:val="bullet"/>
      <w:lvlText w:val="•"/>
      <w:lvlJc w:val="left"/>
      <w:pPr>
        <w:ind w:left="1747" w:hanging="360"/>
      </w:pPr>
      <w:rPr>
        <w:rFonts w:hint="default"/>
      </w:rPr>
    </w:lvl>
    <w:lvl w:ilvl="3" w:tplc="E3EA3CBE">
      <w:start w:val="1"/>
      <w:numFmt w:val="bullet"/>
      <w:lvlText w:val="•"/>
      <w:lvlJc w:val="left"/>
      <w:pPr>
        <w:ind w:left="2079" w:hanging="360"/>
      </w:pPr>
      <w:rPr>
        <w:rFonts w:hint="default"/>
      </w:rPr>
    </w:lvl>
    <w:lvl w:ilvl="4" w:tplc="C3669F54">
      <w:start w:val="1"/>
      <w:numFmt w:val="bullet"/>
      <w:lvlText w:val="•"/>
      <w:lvlJc w:val="left"/>
      <w:pPr>
        <w:ind w:left="2410" w:hanging="360"/>
      </w:pPr>
      <w:rPr>
        <w:rFonts w:hint="default"/>
      </w:rPr>
    </w:lvl>
    <w:lvl w:ilvl="5" w:tplc="054EEAB2">
      <w:start w:val="1"/>
      <w:numFmt w:val="bullet"/>
      <w:lvlText w:val="•"/>
      <w:lvlJc w:val="left"/>
      <w:pPr>
        <w:ind w:left="2741" w:hanging="360"/>
      </w:pPr>
      <w:rPr>
        <w:rFonts w:hint="default"/>
      </w:rPr>
    </w:lvl>
    <w:lvl w:ilvl="6" w:tplc="5CEC3BA4">
      <w:start w:val="1"/>
      <w:numFmt w:val="bullet"/>
      <w:lvlText w:val="•"/>
      <w:lvlJc w:val="left"/>
      <w:pPr>
        <w:ind w:left="3073" w:hanging="360"/>
      </w:pPr>
      <w:rPr>
        <w:rFonts w:hint="default"/>
      </w:rPr>
    </w:lvl>
    <w:lvl w:ilvl="7" w:tplc="7600732A">
      <w:start w:val="1"/>
      <w:numFmt w:val="bullet"/>
      <w:lvlText w:val="•"/>
      <w:lvlJc w:val="left"/>
      <w:pPr>
        <w:ind w:left="3404" w:hanging="360"/>
      </w:pPr>
      <w:rPr>
        <w:rFonts w:hint="default"/>
      </w:rPr>
    </w:lvl>
    <w:lvl w:ilvl="8" w:tplc="A92EBB2C">
      <w:start w:val="1"/>
      <w:numFmt w:val="bullet"/>
      <w:lvlText w:val="•"/>
      <w:lvlJc w:val="left"/>
      <w:pPr>
        <w:ind w:left="3736" w:hanging="360"/>
      </w:pPr>
      <w:rPr>
        <w:rFonts w:hint="default"/>
      </w:rPr>
    </w:lvl>
  </w:abstractNum>
  <w:abstractNum w:abstractNumId="148" w15:restartNumberingAfterBreak="0">
    <w:nsid w:val="71406492"/>
    <w:multiLevelType w:val="hybridMultilevel"/>
    <w:tmpl w:val="E19A7D8E"/>
    <w:lvl w:ilvl="0" w:tplc="1D5239AC">
      <w:start w:val="1"/>
      <w:numFmt w:val="bullet"/>
      <w:lvlText w:val=""/>
      <w:lvlJc w:val="left"/>
      <w:pPr>
        <w:ind w:left="850" w:hanging="360"/>
      </w:pPr>
      <w:rPr>
        <w:rFonts w:ascii="Wingdings" w:eastAsia="Wingdings" w:hAnsi="Wingdings" w:hint="default"/>
        <w:sz w:val="18"/>
        <w:szCs w:val="18"/>
      </w:rPr>
    </w:lvl>
    <w:lvl w:ilvl="1" w:tplc="E1EEED00">
      <w:start w:val="1"/>
      <w:numFmt w:val="bullet"/>
      <w:lvlText w:val="•"/>
      <w:lvlJc w:val="left"/>
      <w:pPr>
        <w:ind w:left="1200" w:hanging="360"/>
      </w:pPr>
      <w:rPr>
        <w:rFonts w:hint="default"/>
      </w:rPr>
    </w:lvl>
    <w:lvl w:ilvl="2" w:tplc="A4C6CD80">
      <w:start w:val="1"/>
      <w:numFmt w:val="bullet"/>
      <w:lvlText w:val="•"/>
      <w:lvlJc w:val="left"/>
      <w:pPr>
        <w:ind w:left="1550" w:hanging="360"/>
      </w:pPr>
      <w:rPr>
        <w:rFonts w:hint="default"/>
      </w:rPr>
    </w:lvl>
    <w:lvl w:ilvl="3" w:tplc="212C0C3C">
      <w:start w:val="1"/>
      <w:numFmt w:val="bullet"/>
      <w:lvlText w:val="•"/>
      <w:lvlJc w:val="left"/>
      <w:pPr>
        <w:ind w:left="1899" w:hanging="360"/>
      </w:pPr>
      <w:rPr>
        <w:rFonts w:hint="default"/>
      </w:rPr>
    </w:lvl>
    <w:lvl w:ilvl="4" w:tplc="C0E6C89A">
      <w:start w:val="1"/>
      <w:numFmt w:val="bullet"/>
      <w:lvlText w:val="•"/>
      <w:lvlJc w:val="left"/>
      <w:pPr>
        <w:ind w:left="2249" w:hanging="360"/>
      </w:pPr>
      <w:rPr>
        <w:rFonts w:hint="default"/>
      </w:rPr>
    </w:lvl>
    <w:lvl w:ilvl="5" w:tplc="6510AA0A">
      <w:start w:val="1"/>
      <w:numFmt w:val="bullet"/>
      <w:lvlText w:val="•"/>
      <w:lvlJc w:val="left"/>
      <w:pPr>
        <w:ind w:left="2599" w:hanging="360"/>
      </w:pPr>
      <w:rPr>
        <w:rFonts w:hint="default"/>
      </w:rPr>
    </w:lvl>
    <w:lvl w:ilvl="6" w:tplc="EDDCADEC">
      <w:start w:val="1"/>
      <w:numFmt w:val="bullet"/>
      <w:lvlText w:val="•"/>
      <w:lvlJc w:val="left"/>
      <w:pPr>
        <w:ind w:left="2949" w:hanging="360"/>
      </w:pPr>
      <w:rPr>
        <w:rFonts w:hint="default"/>
      </w:rPr>
    </w:lvl>
    <w:lvl w:ilvl="7" w:tplc="C30C5364">
      <w:start w:val="1"/>
      <w:numFmt w:val="bullet"/>
      <w:lvlText w:val="•"/>
      <w:lvlJc w:val="left"/>
      <w:pPr>
        <w:ind w:left="3298" w:hanging="360"/>
      </w:pPr>
      <w:rPr>
        <w:rFonts w:hint="default"/>
      </w:rPr>
    </w:lvl>
    <w:lvl w:ilvl="8" w:tplc="A7087E1E">
      <w:start w:val="1"/>
      <w:numFmt w:val="bullet"/>
      <w:lvlText w:val="•"/>
      <w:lvlJc w:val="left"/>
      <w:pPr>
        <w:ind w:left="3648" w:hanging="360"/>
      </w:pPr>
      <w:rPr>
        <w:rFonts w:hint="default"/>
      </w:rPr>
    </w:lvl>
  </w:abstractNum>
  <w:abstractNum w:abstractNumId="149" w15:restartNumberingAfterBreak="0">
    <w:nsid w:val="743C617D"/>
    <w:multiLevelType w:val="hybridMultilevel"/>
    <w:tmpl w:val="AA7A88B6"/>
    <w:lvl w:ilvl="0" w:tplc="4064AE3E">
      <w:start w:val="1"/>
      <w:numFmt w:val="bullet"/>
      <w:lvlText w:val=""/>
      <w:lvlJc w:val="left"/>
      <w:pPr>
        <w:ind w:left="824" w:hanging="360"/>
      </w:pPr>
      <w:rPr>
        <w:rFonts w:ascii="Wingdings" w:eastAsia="Wingdings" w:hAnsi="Wingdings" w:hint="default"/>
        <w:w w:val="98"/>
        <w:sz w:val="20"/>
        <w:szCs w:val="20"/>
      </w:rPr>
    </w:lvl>
    <w:lvl w:ilvl="1" w:tplc="0164A930">
      <w:start w:val="1"/>
      <w:numFmt w:val="bullet"/>
      <w:lvlText w:val="•"/>
      <w:lvlJc w:val="left"/>
      <w:pPr>
        <w:ind w:left="1063" w:hanging="360"/>
      </w:pPr>
      <w:rPr>
        <w:rFonts w:hint="default"/>
      </w:rPr>
    </w:lvl>
    <w:lvl w:ilvl="2" w:tplc="19E25A68">
      <w:start w:val="1"/>
      <w:numFmt w:val="bullet"/>
      <w:lvlText w:val="•"/>
      <w:lvlJc w:val="left"/>
      <w:pPr>
        <w:ind w:left="1303" w:hanging="360"/>
      </w:pPr>
      <w:rPr>
        <w:rFonts w:hint="default"/>
      </w:rPr>
    </w:lvl>
    <w:lvl w:ilvl="3" w:tplc="B35C5A3E">
      <w:start w:val="1"/>
      <w:numFmt w:val="bullet"/>
      <w:lvlText w:val="•"/>
      <w:lvlJc w:val="left"/>
      <w:pPr>
        <w:ind w:left="1543" w:hanging="360"/>
      </w:pPr>
      <w:rPr>
        <w:rFonts w:hint="default"/>
      </w:rPr>
    </w:lvl>
    <w:lvl w:ilvl="4" w:tplc="78F0132E">
      <w:start w:val="1"/>
      <w:numFmt w:val="bullet"/>
      <w:lvlText w:val="•"/>
      <w:lvlJc w:val="left"/>
      <w:pPr>
        <w:ind w:left="1783" w:hanging="360"/>
      </w:pPr>
      <w:rPr>
        <w:rFonts w:hint="default"/>
      </w:rPr>
    </w:lvl>
    <w:lvl w:ilvl="5" w:tplc="17208004">
      <w:start w:val="1"/>
      <w:numFmt w:val="bullet"/>
      <w:lvlText w:val="•"/>
      <w:lvlJc w:val="left"/>
      <w:pPr>
        <w:ind w:left="2022" w:hanging="360"/>
      </w:pPr>
      <w:rPr>
        <w:rFonts w:hint="default"/>
      </w:rPr>
    </w:lvl>
    <w:lvl w:ilvl="6" w:tplc="BD283036">
      <w:start w:val="1"/>
      <w:numFmt w:val="bullet"/>
      <w:lvlText w:val="•"/>
      <w:lvlJc w:val="left"/>
      <w:pPr>
        <w:ind w:left="2262" w:hanging="360"/>
      </w:pPr>
      <w:rPr>
        <w:rFonts w:hint="default"/>
      </w:rPr>
    </w:lvl>
    <w:lvl w:ilvl="7" w:tplc="EEF4C1D2">
      <w:start w:val="1"/>
      <w:numFmt w:val="bullet"/>
      <w:lvlText w:val="•"/>
      <w:lvlJc w:val="left"/>
      <w:pPr>
        <w:ind w:left="2502" w:hanging="360"/>
      </w:pPr>
      <w:rPr>
        <w:rFonts w:hint="default"/>
      </w:rPr>
    </w:lvl>
    <w:lvl w:ilvl="8" w:tplc="19C4F6B0">
      <w:start w:val="1"/>
      <w:numFmt w:val="bullet"/>
      <w:lvlText w:val="•"/>
      <w:lvlJc w:val="left"/>
      <w:pPr>
        <w:ind w:left="2742" w:hanging="360"/>
      </w:pPr>
      <w:rPr>
        <w:rFonts w:hint="default"/>
      </w:rPr>
    </w:lvl>
  </w:abstractNum>
  <w:abstractNum w:abstractNumId="150" w15:restartNumberingAfterBreak="0">
    <w:nsid w:val="74BC15D9"/>
    <w:multiLevelType w:val="hybridMultilevel"/>
    <w:tmpl w:val="D74406F0"/>
    <w:lvl w:ilvl="0" w:tplc="743CA3E0">
      <w:start w:val="1"/>
      <w:numFmt w:val="bullet"/>
      <w:lvlText w:val=""/>
      <w:lvlJc w:val="left"/>
      <w:pPr>
        <w:ind w:left="590" w:hanging="360"/>
      </w:pPr>
      <w:rPr>
        <w:rFonts w:ascii="Wingdings" w:eastAsia="Wingdings" w:hAnsi="Wingdings" w:hint="default"/>
        <w:sz w:val="18"/>
        <w:szCs w:val="18"/>
      </w:rPr>
    </w:lvl>
    <w:lvl w:ilvl="1" w:tplc="756E8058">
      <w:start w:val="1"/>
      <w:numFmt w:val="bullet"/>
      <w:lvlText w:val="•"/>
      <w:lvlJc w:val="left"/>
      <w:pPr>
        <w:ind w:left="1002" w:hanging="360"/>
      </w:pPr>
      <w:rPr>
        <w:rFonts w:hint="default"/>
      </w:rPr>
    </w:lvl>
    <w:lvl w:ilvl="2" w:tplc="4F248DBC">
      <w:start w:val="1"/>
      <w:numFmt w:val="bullet"/>
      <w:lvlText w:val="•"/>
      <w:lvlJc w:val="left"/>
      <w:pPr>
        <w:ind w:left="1415" w:hanging="360"/>
      </w:pPr>
      <w:rPr>
        <w:rFonts w:hint="default"/>
      </w:rPr>
    </w:lvl>
    <w:lvl w:ilvl="3" w:tplc="102A9592">
      <w:start w:val="1"/>
      <w:numFmt w:val="bullet"/>
      <w:lvlText w:val="•"/>
      <w:lvlJc w:val="left"/>
      <w:pPr>
        <w:ind w:left="1828" w:hanging="360"/>
      </w:pPr>
      <w:rPr>
        <w:rFonts w:hint="default"/>
      </w:rPr>
    </w:lvl>
    <w:lvl w:ilvl="4" w:tplc="9FE23640">
      <w:start w:val="1"/>
      <w:numFmt w:val="bullet"/>
      <w:lvlText w:val="•"/>
      <w:lvlJc w:val="left"/>
      <w:pPr>
        <w:ind w:left="2240" w:hanging="360"/>
      </w:pPr>
      <w:rPr>
        <w:rFonts w:hint="default"/>
      </w:rPr>
    </w:lvl>
    <w:lvl w:ilvl="5" w:tplc="A392AF1C">
      <w:start w:val="1"/>
      <w:numFmt w:val="bullet"/>
      <w:lvlText w:val="•"/>
      <w:lvlJc w:val="left"/>
      <w:pPr>
        <w:ind w:left="2653" w:hanging="360"/>
      </w:pPr>
      <w:rPr>
        <w:rFonts w:hint="default"/>
      </w:rPr>
    </w:lvl>
    <w:lvl w:ilvl="6" w:tplc="7B526C86">
      <w:start w:val="1"/>
      <w:numFmt w:val="bullet"/>
      <w:lvlText w:val="•"/>
      <w:lvlJc w:val="left"/>
      <w:pPr>
        <w:ind w:left="3066" w:hanging="360"/>
      </w:pPr>
      <w:rPr>
        <w:rFonts w:hint="default"/>
      </w:rPr>
    </w:lvl>
    <w:lvl w:ilvl="7" w:tplc="F32EE218">
      <w:start w:val="1"/>
      <w:numFmt w:val="bullet"/>
      <w:lvlText w:val="•"/>
      <w:lvlJc w:val="left"/>
      <w:pPr>
        <w:ind w:left="3479" w:hanging="360"/>
      </w:pPr>
      <w:rPr>
        <w:rFonts w:hint="default"/>
      </w:rPr>
    </w:lvl>
    <w:lvl w:ilvl="8" w:tplc="5F1E7046">
      <w:start w:val="1"/>
      <w:numFmt w:val="bullet"/>
      <w:lvlText w:val="•"/>
      <w:lvlJc w:val="left"/>
      <w:pPr>
        <w:ind w:left="3891" w:hanging="360"/>
      </w:pPr>
      <w:rPr>
        <w:rFonts w:hint="default"/>
      </w:rPr>
    </w:lvl>
  </w:abstractNum>
  <w:abstractNum w:abstractNumId="151" w15:restartNumberingAfterBreak="0">
    <w:nsid w:val="74CB5AA6"/>
    <w:multiLevelType w:val="hybridMultilevel"/>
    <w:tmpl w:val="C86A1342"/>
    <w:lvl w:ilvl="0" w:tplc="408CBE1A">
      <w:start w:val="1"/>
      <w:numFmt w:val="bullet"/>
      <w:lvlText w:val=""/>
      <w:lvlJc w:val="left"/>
      <w:pPr>
        <w:ind w:left="1007" w:hanging="272"/>
      </w:pPr>
      <w:rPr>
        <w:rFonts w:ascii="Wingdings" w:eastAsia="Wingdings" w:hAnsi="Wingdings" w:hint="default"/>
        <w:sz w:val="18"/>
        <w:szCs w:val="18"/>
      </w:rPr>
    </w:lvl>
    <w:lvl w:ilvl="1" w:tplc="791EF9CA">
      <w:start w:val="1"/>
      <w:numFmt w:val="bullet"/>
      <w:lvlText w:val="•"/>
      <w:lvlJc w:val="left"/>
      <w:pPr>
        <w:ind w:left="1325" w:hanging="272"/>
      </w:pPr>
      <w:rPr>
        <w:rFonts w:hint="default"/>
      </w:rPr>
    </w:lvl>
    <w:lvl w:ilvl="2" w:tplc="47AAAF86">
      <w:start w:val="1"/>
      <w:numFmt w:val="bullet"/>
      <w:lvlText w:val="•"/>
      <w:lvlJc w:val="left"/>
      <w:pPr>
        <w:ind w:left="1643" w:hanging="272"/>
      </w:pPr>
      <w:rPr>
        <w:rFonts w:hint="default"/>
      </w:rPr>
    </w:lvl>
    <w:lvl w:ilvl="3" w:tplc="1AE64A1E">
      <w:start w:val="1"/>
      <w:numFmt w:val="bullet"/>
      <w:lvlText w:val="•"/>
      <w:lvlJc w:val="left"/>
      <w:pPr>
        <w:ind w:left="1962" w:hanging="272"/>
      </w:pPr>
      <w:rPr>
        <w:rFonts w:hint="default"/>
      </w:rPr>
    </w:lvl>
    <w:lvl w:ilvl="4" w:tplc="E92E0AF6">
      <w:start w:val="1"/>
      <w:numFmt w:val="bullet"/>
      <w:lvlText w:val="•"/>
      <w:lvlJc w:val="left"/>
      <w:pPr>
        <w:ind w:left="2280" w:hanging="272"/>
      </w:pPr>
      <w:rPr>
        <w:rFonts w:hint="default"/>
      </w:rPr>
    </w:lvl>
    <w:lvl w:ilvl="5" w:tplc="F3082D00">
      <w:start w:val="1"/>
      <w:numFmt w:val="bullet"/>
      <w:lvlText w:val="•"/>
      <w:lvlJc w:val="left"/>
      <w:pPr>
        <w:ind w:left="2598" w:hanging="272"/>
      </w:pPr>
      <w:rPr>
        <w:rFonts w:hint="default"/>
      </w:rPr>
    </w:lvl>
    <w:lvl w:ilvl="6" w:tplc="9F0E5986">
      <w:start w:val="1"/>
      <w:numFmt w:val="bullet"/>
      <w:lvlText w:val="•"/>
      <w:lvlJc w:val="left"/>
      <w:pPr>
        <w:ind w:left="2916" w:hanging="272"/>
      </w:pPr>
      <w:rPr>
        <w:rFonts w:hint="default"/>
      </w:rPr>
    </w:lvl>
    <w:lvl w:ilvl="7" w:tplc="C81A24CA">
      <w:start w:val="1"/>
      <w:numFmt w:val="bullet"/>
      <w:lvlText w:val="•"/>
      <w:lvlJc w:val="left"/>
      <w:pPr>
        <w:ind w:left="3235" w:hanging="272"/>
      </w:pPr>
      <w:rPr>
        <w:rFonts w:hint="default"/>
      </w:rPr>
    </w:lvl>
    <w:lvl w:ilvl="8" w:tplc="A7888DEE">
      <w:start w:val="1"/>
      <w:numFmt w:val="bullet"/>
      <w:lvlText w:val="•"/>
      <w:lvlJc w:val="left"/>
      <w:pPr>
        <w:ind w:left="3553" w:hanging="272"/>
      </w:pPr>
      <w:rPr>
        <w:rFonts w:hint="default"/>
      </w:rPr>
    </w:lvl>
  </w:abstractNum>
  <w:abstractNum w:abstractNumId="152" w15:restartNumberingAfterBreak="0">
    <w:nsid w:val="74F35C78"/>
    <w:multiLevelType w:val="hybridMultilevel"/>
    <w:tmpl w:val="6366B0DE"/>
    <w:lvl w:ilvl="0" w:tplc="DA2C69AE">
      <w:start w:val="1"/>
      <w:numFmt w:val="bullet"/>
      <w:lvlText w:val=""/>
      <w:lvlJc w:val="left"/>
      <w:pPr>
        <w:ind w:left="590" w:hanging="360"/>
      </w:pPr>
      <w:rPr>
        <w:rFonts w:ascii="Wingdings" w:eastAsia="Wingdings" w:hAnsi="Wingdings" w:hint="default"/>
        <w:sz w:val="18"/>
        <w:szCs w:val="18"/>
      </w:rPr>
    </w:lvl>
    <w:lvl w:ilvl="1" w:tplc="D54690BA">
      <w:start w:val="1"/>
      <w:numFmt w:val="bullet"/>
      <w:lvlText w:val="•"/>
      <w:lvlJc w:val="left"/>
      <w:pPr>
        <w:ind w:left="1002" w:hanging="360"/>
      </w:pPr>
      <w:rPr>
        <w:rFonts w:hint="default"/>
      </w:rPr>
    </w:lvl>
    <w:lvl w:ilvl="2" w:tplc="ACC236F8">
      <w:start w:val="1"/>
      <w:numFmt w:val="bullet"/>
      <w:lvlText w:val="•"/>
      <w:lvlJc w:val="left"/>
      <w:pPr>
        <w:ind w:left="1415" w:hanging="360"/>
      </w:pPr>
      <w:rPr>
        <w:rFonts w:hint="default"/>
      </w:rPr>
    </w:lvl>
    <w:lvl w:ilvl="3" w:tplc="47B41256">
      <w:start w:val="1"/>
      <w:numFmt w:val="bullet"/>
      <w:lvlText w:val="•"/>
      <w:lvlJc w:val="left"/>
      <w:pPr>
        <w:ind w:left="1828" w:hanging="360"/>
      </w:pPr>
      <w:rPr>
        <w:rFonts w:hint="default"/>
      </w:rPr>
    </w:lvl>
    <w:lvl w:ilvl="4" w:tplc="D8003962">
      <w:start w:val="1"/>
      <w:numFmt w:val="bullet"/>
      <w:lvlText w:val="•"/>
      <w:lvlJc w:val="left"/>
      <w:pPr>
        <w:ind w:left="2240" w:hanging="360"/>
      </w:pPr>
      <w:rPr>
        <w:rFonts w:hint="default"/>
      </w:rPr>
    </w:lvl>
    <w:lvl w:ilvl="5" w:tplc="C2AE39C2">
      <w:start w:val="1"/>
      <w:numFmt w:val="bullet"/>
      <w:lvlText w:val="•"/>
      <w:lvlJc w:val="left"/>
      <w:pPr>
        <w:ind w:left="2653" w:hanging="360"/>
      </w:pPr>
      <w:rPr>
        <w:rFonts w:hint="default"/>
      </w:rPr>
    </w:lvl>
    <w:lvl w:ilvl="6" w:tplc="4C9EB0F6">
      <w:start w:val="1"/>
      <w:numFmt w:val="bullet"/>
      <w:lvlText w:val="•"/>
      <w:lvlJc w:val="left"/>
      <w:pPr>
        <w:ind w:left="3066" w:hanging="360"/>
      </w:pPr>
      <w:rPr>
        <w:rFonts w:hint="default"/>
      </w:rPr>
    </w:lvl>
    <w:lvl w:ilvl="7" w:tplc="6B74E082">
      <w:start w:val="1"/>
      <w:numFmt w:val="bullet"/>
      <w:lvlText w:val="•"/>
      <w:lvlJc w:val="left"/>
      <w:pPr>
        <w:ind w:left="3478" w:hanging="360"/>
      </w:pPr>
      <w:rPr>
        <w:rFonts w:hint="default"/>
      </w:rPr>
    </w:lvl>
    <w:lvl w:ilvl="8" w:tplc="975C0D4C">
      <w:start w:val="1"/>
      <w:numFmt w:val="bullet"/>
      <w:lvlText w:val="•"/>
      <w:lvlJc w:val="left"/>
      <w:pPr>
        <w:ind w:left="3891" w:hanging="360"/>
      </w:pPr>
      <w:rPr>
        <w:rFonts w:hint="default"/>
      </w:rPr>
    </w:lvl>
  </w:abstractNum>
  <w:abstractNum w:abstractNumId="153" w15:restartNumberingAfterBreak="0">
    <w:nsid w:val="75812010"/>
    <w:multiLevelType w:val="hybridMultilevel"/>
    <w:tmpl w:val="8326B8A4"/>
    <w:lvl w:ilvl="0" w:tplc="07A80818">
      <w:start w:val="1"/>
      <w:numFmt w:val="bullet"/>
      <w:lvlText w:val=""/>
      <w:lvlJc w:val="left"/>
      <w:pPr>
        <w:ind w:left="590" w:hanging="360"/>
      </w:pPr>
      <w:rPr>
        <w:rFonts w:ascii="Wingdings" w:eastAsia="Wingdings" w:hAnsi="Wingdings" w:hint="default"/>
        <w:sz w:val="18"/>
        <w:szCs w:val="18"/>
      </w:rPr>
    </w:lvl>
    <w:lvl w:ilvl="1" w:tplc="F8F0B9BE">
      <w:start w:val="1"/>
      <w:numFmt w:val="bullet"/>
      <w:lvlText w:val="•"/>
      <w:lvlJc w:val="left"/>
      <w:pPr>
        <w:ind w:left="1002" w:hanging="360"/>
      </w:pPr>
      <w:rPr>
        <w:rFonts w:hint="default"/>
      </w:rPr>
    </w:lvl>
    <w:lvl w:ilvl="2" w:tplc="28C46A98">
      <w:start w:val="1"/>
      <w:numFmt w:val="bullet"/>
      <w:lvlText w:val="•"/>
      <w:lvlJc w:val="left"/>
      <w:pPr>
        <w:ind w:left="1415" w:hanging="360"/>
      </w:pPr>
      <w:rPr>
        <w:rFonts w:hint="default"/>
      </w:rPr>
    </w:lvl>
    <w:lvl w:ilvl="3" w:tplc="CE481E5C">
      <w:start w:val="1"/>
      <w:numFmt w:val="bullet"/>
      <w:lvlText w:val="•"/>
      <w:lvlJc w:val="left"/>
      <w:pPr>
        <w:ind w:left="1828" w:hanging="360"/>
      </w:pPr>
      <w:rPr>
        <w:rFonts w:hint="default"/>
      </w:rPr>
    </w:lvl>
    <w:lvl w:ilvl="4" w:tplc="27347C82">
      <w:start w:val="1"/>
      <w:numFmt w:val="bullet"/>
      <w:lvlText w:val="•"/>
      <w:lvlJc w:val="left"/>
      <w:pPr>
        <w:ind w:left="2240" w:hanging="360"/>
      </w:pPr>
      <w:rPr>
        <w:rFonts w:hint="default"/>
      </w:rPr>
    </w:lvl>
    <w:lvl w:ilvl="5" w:tplc="EC0AD7B4">
      <w:start w:val="1"/>
      <w:numFmt w:val="bullet"/>
      <w:lvlText w:val="•"/>
      <w:lvlJc w:val="left"/>
      <w:pPr>
        <w:ind w:left="2653" w:hanging="360"/>
      </w:pPr>
      <w:rPr>
        <w:rFonts w:hint="default"/>
      </w:rPr>
    </w:lvl>
    <w:lvl w:ilvl="6" w:tplc="C4B253FA">
      <w:start w:val="1"/>
      <w:numFmt w:val="bullet"/>
      <w:lvlText w:val="•"/>
      <w:lvlJc w:val="left"/>
      <w:pPr>
        <w:ind w:left="3066" w:hanging="360"/>
      </w:pPr>
      <w:rPr>
        <w:rFonts w:hint="default"/>
      </w:rPr>
    </w:lvl>
    <w:lvl w:ilvl="7" w:tplc="1E2282B4">
      <w:start w:val="1"/>
      <w:numFmt w:val="bullet"/>
      <w:lvlText w:val="•"/>
      <w:lvlJc w:val="left"/>
      <w:pPr>
        <w:ind w:left="3478" w:hanging="360"/>
      </w:pPr>
      <w:rPr>
        <w:rFonts w:hint="default"/>
      </w:rPr>
    </w:lvl>
    <w:lvl w:ilvl="8" w:tplc="DC6827C8">
      <w:start w:val="1"/>
      <w:numFmt w:val="bullet"/>
      <w:lvlText w:val="•"/>
      <w:lvlJc w:val="left"/>
      <w:pPr>
        <w:ind w:left="3891" w:hanging="360"/>
      </w:pPr>
      <w:rPr>
        <w:rFonts w:hint="default"/>
      </w:rPr>
    </w:lvl>
  </w:abstractNum>
  <w:abstractNum w:abstractNumId="154" w15:restartNumberingAfterBreak="0">
    <w:nsid w:val="77292150"/>
    <w:multiLevelType w:val="hybridMultilevel"/>
    <w:tmpl w:val="539CFD82"/>
    <w:lvl w:ilvl="0" w:tplc="13AE709C">
      <w:start w:val="1"/>
      <w:numFmt w:val="bullet"/>
      <w:lvlText w:val=""/>
      <w:lvlJc w:val="left"/>
      <w:pPr>
        <w:ind w:left="850" w:hanging="360"/>
      </w:pPr>
      <w:rPr>
        <w:rFonts w:ascii="Wingdings" w:eastAsia="Wingdings" w:hAnsi="Wingdings" w:hint="default"/>
        <w:sz w:val="18"/>
        <w:szCs w:val="18"/>
      </w:rPr>
    </w:lvl>
    <w:lvl w:ilvl="1" w:tplc="95E62638">
      <w:start w:val="1"/>
      <w:numFmt w:val="bullet"/>
      <w:lvlText w:val="•"/>
      <w:lvlJc w:val="left"/>
      <w:pPr>
        <w:ind w:left="1200" w:hanging="360"/>
      </w:pPr>
      <w:rPr>
        <w:rFonts w:hint="default"/>
      </w:rPr>
    </w:lvl>
    <w:lvl w:ilvl="2" w:tplc="9958728A">
      <w:start w:val="1"/>
      <w:numFmt w:val="bullet"/>
      <w:lvlText w:val="•"/>
      <w:lvlJc w:val="left"/>
      <w:pPr>
        <w:ind w:left="1550" w:hanging="360"/>
      </w:pPr>
      <w:rPr>
        <w:rFonts w:hint="default"/>
      </w:rPr>
    </w:lvl>
    <w:lvl w:ilvl="3" w:tplc="78188D3C">
      <w:start w:val="1"/>
      <w:numFmt w:val="bullet"/>
      <w:lvlText w:val="•"/>
      <w:lvlJc w:val="left"/>
      <w:pPr>
        <w:ind w:left="1899" w:hanging="360"/>
      </w:pPr>
      <w:rPr>
        <w:rFonts w:hint="default"/>
      </w:rPr>
    </w:lvl>
    <w:lvl w:ilvl="4" w:tplc="CC14B178">
      <w:start w:val="1"/>
      <w:numFmt w:val="bullet"/>
      <w:lvlText w:val="•"/>
      <w:lvlJc w:val="left"/>
      <w:pPr>
        <w:ind w:left="2249" w:hanging="360"/>
      </w:pPr>
      <w:rPr>
        <w:rFonts w:hint="default"/>
      </w:rPr>
    </w:lvl>
    <w:lvl w:ilvl="5" w:tplc="BA26CAFE">
      <w:start w:val="1"/>
      <w:numFmt w:val="bullet"/>
      <w:lvlText w:val="•"/>
      <w:lvlJc w:val="left"/>
      <w:pPr>
        <w:ind w:left="2599" w:hanging="360"/>
      </w:pPr>
      <w:rPr>
        <w:rFonts w:hint="default"/>
      </w:rPr>
    </w:lvl>
    <w:lvl w:ilvl="6" w:tplc="E8C42E8A">
      <w:start w:val="1"/>
      <w:numFmt w:val="bullet"/>
      <w:lvlText w:val="•"/>
      <w:lvlJc w:val="left"/>
      <w:pPr>
        <w:ind w:left="2949" w:hanging="360"/>
      </w:pPr>
      <w:rPr>
        <w:rFonts w:hint="default"/>
      </w:rPr>
    </w:lvl>
    <w:lvl w:ilvl="7" w:tplc="D44E433C">
      <w:start w:val="1"/>
      <w:numFmt w:val="bullet"/>
      <w:lvlText w:val="•"/>
      <w:lvlJc w:val="left"/>
      <w:pPr>
        <w:ind w:left="3298" w:hanging="360"/>
      </w:pPr>
      <w:rPr>
        <w:rFonts w:hint="default"/>
      </w:rPr>
    </w:lvl>
    <w:lvl w:ilvl="8" w:tplc="B47C7364">
      <w:start w:val="1"/>
      <w:numFmt w:val="bullet"/>
      <w:lvlText w:val="•"/>
      <w:lvlJc w:val="left"/>
      <w:pPr>
        <w:ind w:left="3648" w:hanging="360"/>
      </w:pPr>
      <w:rPr>
        <w:rFonts w:hint="default"/>
      </w:rPr>
    </w:lvl>
  </w:abstractNum>
  <w:abstractNum w:abstractNumId="155" w15:restartNumberingAfterBreak="0">
    <w:nsid w:val="777B0EE7"/>
    <w:multiLevelType w:val="hybridMultilevel"/>
    <w:tmpl w:val="E3B2DBD4"/>
    <w:lvl w:ilvl="0" w:tplc="FF169720">
      <w:start w:val="1"/>
      <w:numFmt w:val="bullet"/>
      <w:lvlText w:val=""/>
      <w:lvlJc w:val="left"/>
      <w:pPr>
        <w:ind w:left="1739" w:hanging="540"/>
      </w:pPr>
      <w:rPr>
        <w:rFonts w:ascii="Wingdings" w:eastAsia="Wingdings" w:hAnsi="Wingdings" w:hint="default"/>
        <w:sz w:val="18"/>
        <w:szCs w:val="18"/>
      </w:rPr>
    </w:lvl>
    <w:lvl w:ilvl="1" w:tplc="4BA8EE14">
      <w:start w:val="1"/>
      <w:numFmt w:val="bullet"/>
      <w:lvlText w:val="•"/>
      <w:lvlJc w:val="left"/>
      <w:pPr>
        <w:ind w:left="1968" w:hanging="540"/>
      </w:pPr>
      <w:rPr>
        <w:rFonts w:hint="default"/>
      </w:rPr>
    </w:lvl>
    <w:lvl w:ilvl="2" w:tplc="1E34FA7A">
      <w:start w:val="1"/>
      <w:numFmt w:val="bullet"/>
      <w:lvlText w:val="•"/>
      <w:lvlJc w:val="left"/>
      <w:pPr>
        <w:ind w:left="2198" w:hanging="540"/>
      </w:pPr>
      <w:rPr>
        <w:rFonts w:hint="default"/>
      </w:rPr>
    </w:lvl>
    <w:lvl w:ilvl="3" w:tplc="C4FEF5BE">
      <w:start w:val="1"/>
      <w:numFmt w:val="bullet"/>
      <w:lvlText w:val="•"/>
      <w:lvlJc w:val="left"/>
      <w:pPr>
        <w:ind w:left="2428" w:hanging="540"/>
      </w:pPr>
      <w:rPr>
        <w:rFonts w:hint="default"/>
      </w:rPr>
    </w:lvl>
    <w:lvl w:ilvl="4" w:tplc="0750E168">
      <w:start w:val="1"/>
      <w:numFmt w:val="bullet"/>
      <w:lvlText w:val="•"/>
      <w:lvlJc w:val="left"/>
      <w:pPr>
        <w:ind w:left="2658" w:hanging="540"/>
      </w:pPr>
      <w:rPr>
        <w:rFonts w:hint="default"/>
      </w:rPr>
    </w:lvl>
    <w:lvl w:ilvl="5" w:tplc="EF785854">
      <w:start w:val="1"/>
      <w:numFmt w:val="bullet"/>
      <w:lvlText w:val="•"/>
      <w:lvlJc w:val="left"/>
      <w:pPr>
        <w:ind w:left="2888" w:hanging="540"/>
      </w:pPr>
      <w:rPr>
        <w:rFonts w:hint="default"/>
      </w:rPr>
    </w:lvl>
    <w:lvl w:ilvl="6" w:tplc="1616A67E">
      <w:start w:val="1"/>
      <w:numFmt w:val="bullet"/>
      <w:lvlText w:val="•"/>
      <w:lvlJc w:val="left"/>
      <w:pPr>
        <w:ind w:left="3118" w:hanging="540"/>
      </w:pPr>
      <w:rPr>
        <w:rFonts w:hint="default"/>
      </w:rPr>
    </w:lvl>
    <w:lvl w:ilvl="7" w:tplc="B7F24B4A">
      <w:start w:val="1"/>
      <w:numFmt w:val="bullet"/>
      <w:lvlText w:val="•"/>
      <w:lvlJc w:val="left"/>
      <w:pPr>
        <w:ind w:left="3348" w:hanging="540"/>
      </w:pPr>
      <w:rPr>
        <w:rFonts w:hint="default"/>
      </w:rPr>
    </w:lvl>
    <w:lvl w:ilvl="8" w:tplc="CC848324">
      <w:start w:val="1"/>
      <w:numFmt w:val="bullet"/>
      <w:lvlText w:val="•"/>
      <w:lvlJc w:val="left"/>
      <w:pPr>
        <w:ind w:left="3578" w:hanging="540"/>
      </w:pPr>
      <w:rPr>
        <w:rFonts w:hint="default"/>
      </w:rPr>
    </w:lvl>
  </w:abstractNum>
  <w:abstractNum w:abstractNumId="156" w15:restartNumberingAfterBreak="0">
    <w:nsid w:val="77BB0F68"/>
    <w:multiLevelType w:val="hybridMultilevel"/>
    <w:tmpl w:val="868E5778"/>
    <w:lvl w:ilvl="0" w:tplc="0F1AC952">
      <w:start w:val="1"/>
      <w:numFmt w:val="bullet"/>
      <w:lvlText w:val=""/>
      <w:lvlJc w:val="left"/>
      <w:pPr>
        <w:ind w:left="590" w:hanging="360"/>
      </w:pPr>
      <w:rPr>
        <w:rFonts w:ascii="Wingdings" w:eastAsia="Wingdings" w:hAnsi="Wingdings" w:hint="default"/>
        <w:sz w:val="18"/>
        <w:szCs w:val="18"/>
      </w:rPr>
    </w:lvl>
    <w:lvl w:ilvl="1" w:tplc="FE22E8A8">
      <w:start w:val="1"/>
      <w:numFmt w:val="bullet"/>
      <w:lvlText w:val="•"/>
      <w:lvlJc w:val="left"/>
      <w:pPr>
        <w:ind w:left="958" w:hanging="360"/>
      </w:pPr>
      <w:rPr>
        <w:rFonts w:hint="default"/>
      </w:rPr>
    </w:lvl>
    <w:lvl w:ilvl="2" w:tplc="F7A2BD62">
      <w:start w:val="1"/>
      <w:numFmt w:val="bullet"/>
      <w:lvlText w:val="•"/>
      <w:lvlJc w:val="left"/>
      <w:pPr>
        <w:ind w:left="1327" w:hanging="360"/>
      </w:pPr>
      <w:rPr>
        <w:rFonts w:hint="default"/>
      </w:rPr>
    </w:lvl>
    <w:lvl w:ilvl="3" w:tplc="FB488736">
      <w:start w:val="1"/>
      <w:numFmt w:val="bullet"/>
      <w:lvlText w:val="•"/>
      <w:lvlJc w:val="left"/>
      <w:pPr>
        <w:ind w:left="1696" w:hanging="360"/>
      </w:pPr>
      <w:rPr>
        <w:rFonts w:hint="default"/>
      </w:rPr>
    </w:lvl>
    <w:lvl w:ilvl="4" w:tplc="CBE47784">
      <w:start w:val="1"/>
      <w:numFmt w:val="bullet"/>
      <w:lvlText w:val="•"/>
      <w:lvlJc w:val="left"/>
      <w:pPr>
        <w:ind w:left="2064" w:hanging="360"/>
      </w:pPr>
      <w:rPr>
        <w:rFonts w:hint="default"/>
      </w:rPr>
    </w:lvl>
    <w:lvl w:ilvl="5" w:tplc="60EA5D66">
      <w:start w:val="1"/>
      <w:numFmt w:val="bullet"/>
      <w:lvlText w:val="•"/>
      <w:lvlJc w:val="left"/>
      <w:pPr>
        <w:ind w:left="2433" w:hanging="360"/>
      </w:pPr>
      <w:rPr>
        <w:rFonts w:hint="default"/>
      </w:rPr>
    </w:lvl>
    <w:lvl w:ilvl="6" w:tplc="7738FADA">
      <w:start w:val="1"/>
      <w:numFmt w:val="bullet"/>
      <w:lvlText w:val="•"/>
      <w:lvlJc w:val="left"/>
      <w:pPr>
        <w:ind w:left="2802" w:hanging="360"/>
      </w:pPr>
      <w:rPr>
        <w:rFonts w:hint="default"/>
      </w:rPr>
    </w:lvl>
    <w:lvl w:ilvl="7" w:tplc="1CD217A4">
      <w:start w:val="1"/>
      <w:numFmt w:val="bullet"/>
      <w:lvlText w:val="•"/>
      <w:lvlJc w:val="left"/>
      <w:pPr>
        <w:ind w:left="3170" w:hanging="360"/>
      </w:pPr>
      <w:rPr>
        <w:rFonts w:hint="default"/>
      </w:rPr>
    </w:lvl>
    <w:lvl w:ilvl="8" w:tplc="6ED20F28">
      <w:start w:val="1"/>
      <w:numFmt w:val="bullet"/>
      <w:lvlText w:val="•"/>
      <w:lvlJc w:val="left"/>
      <w:pPr>
        <w:ind w:left="3539" w:hanging="360"/>
      </w:pPr>
      <w:rPr>
        <w:rFonts w:hint="default"/>
      </w:rPr>
    </w:lvl>
  </w:abstractNum>
  <w:abstractNum w:abstractNumId="157" w15:restartNumberingAfterBreak="0">
    <w:nsid w:val="78580F2E"/>
    <w:multiLevelType w:val="hybridMultilevel"/>
    <w:tmpl w:val="01E05BF0"/>
    <w:lvl w:ilvl="0" w:tplc="87542130">
      <w:start w:val="1"/>
      <w:numFmt w:val="bullet"/>
      <w:lvlText w:val=""/>
      <w:lvlJc w:val="left"/>
      <w:pPr>
        <w:ind w:left="1006" w:hanging="272"/>
      </w:pPr>
      <w:rPr>
        <w:rFonts w:ascii="Wingdings" w:eastAsia="Wingdings" w:hAnsi="Wingdings" w:hint="default"/>
        <w:sz w:val="18"/>
        <w:szCs w:val="18"/>
      </w:rPr>
    </w:lvl>
    <w:lvl w:ilvl="1" w:tplc="A3440C64">
      <w:start w:val="1"/>
      <w:numFmt w:val="bullet"/>
      <w:lvlText w:val="•"/>
      <w:lvlJc w:val="left"/>
      <w:pPr>
        <w:ind w:left="1325" w:hanging="272"/>
      </w:pPr>
      <w:rPr>
        <w:rFonts w:hint="default"/>
      </w:rPr>
    </w:lvl>
    <w:lvl w:ilvl="2" w:tplc="A9F24ACE">
      <w:start w:val="1"/>
      <w:numFmt w:val="bullet"/>
      <w:lvlText w:val="•"/>
      <w:lvlJc w:val="left"/>
      <w:pPr>
        <w:ind w:left="1643" w:hanging="272"/>
      </w:pPr>
      <w:rPr>
        <w:rFonts w:hint="default"/>
      </w:rPr>
    </w:lvl>
    <w:lvl w:ilvl="3" w:tplc="557E2354">
      <w:start w:val="1"/>
      <w:numFmt w:val="bullet"/>
      <w:lvlText w:val="•"/>
      <w:lvlJc w:val="left"/>
      <w:pPr>
        <w:ind w:left="1961" w:hanging="272"/>
      </w:pPr>
      <w:rPr>
        <w:rFonts w:hint="default"/>
      </w:rPr>
    </w:lvl>
    <w:lvl w:ilvl="4" w:tplc="B8481160">
      <w:start w:val="1"/>
      <w:numFmt w:val="bullet"/>
      <w:lvlText w:val="•"/>
      <w:lvlJc w:val="left"/>
      <w:pPr>
        <w:ind w:left="2280" w:hanging="272"/>
      </w:pPr>
      <w:rPr>
        <w:rFonts w:hint="default"/>
      </w:rPr>
    </w:lvl>
    <w:lvl w:ilvl="5" w:tplc="0A860EDA">
      <w:start w:val="1"/>
      <w:numFmt w:val="bullet"/>
      <w:lvlText w:val="•"/>
      <w:lvlJc w:val="left"/>
      <w:pPr>
        <w:ind w:left="2598" w:hanging="272"/>
      </w:pPr>
      <w:rPr>
        <w:rFonts w:hint="default"/>
      </w:rPr>
    </w:lvl>
    <w:lvl w:ilvl="6" w:tplc="07AED86E">
      <w:start w:val="1"/>
      <w:numFmt w:val="bullet"/>
      <w:lvlText w:val="•"/>
      <w:lvlJc w:val="left"/>
      <w:pPr>
        <w:ind w:left="2916" w:hanging="272"/>
      </w:pPr>
      <w:rPr>
        <w:rFonts w:hint="default"/>
      </w:rPr>
    </w:lvl>
    <w:lvl w:ilvl="7" w:tplc="7F10F69E">
      <w:start w:val="1"/>
      <w:numFmt w:val="bullet"/>
      <w:lvlText w:val="•"/>
      <w:lvlJc w:val="left"/>
      <w:pPr>
        <w:ind w:left="3234" w:hanging="272"/>
      </w:pPr>
      <w:rPr>
        <w:rFonts w:hint="default"/>
      </w:rPr>
    </w:lvl>
    <w:lvl w:ilvl="8" w:tplc="A3C43078">
      <w:start w:val="1"/>
      <w:numFmt w:val="bullet"/>
      <w:lvlText w:val="•"/>
      <w:lvlJc w:val="left"/>
      <w:pPr>
        <w:ind w:left="3553" w:hanging="272"/>
      </w:pPr>
      <w:rPr>
        <w:rFonts w:hint="default"/>
      </w:rPr>
    </w:lvl>
  </w:abstractNum>
  <w:abstractNum w:abstractNumId="158" w15:restartNumberingAfterBreak="0">
    <w:nsid w:val="79132051"/>
    <w:multiLevelType w:val="hybridMultilevel"/>
    <w:tmpl w:val="E078F414"/>
    <w:lvl w:ilvl="0" w:tplc="4E5A3A72">
      <w:start w:val="1"/>
      <w:numFmt w:val="bullet"/>
      <w:lvlText w:val=""/>
      <w:lvlJc w:val="left"/>
      <w:pPr>
        <w:ind w:left="850" w:hanging="360"/>
      </w:pPr>
      <w:rPr>
        <w:rFonts w:ascii="Wingdings" w:eastAsia="Wingdings" w:hAnsi="Wingdings" w:hint="default"/>
        <w:sz w:val="18"/>
        <w:szCs w:val="18"/>
      </w:rPr>
    </w:lvl>
    <w:lvl w:ilvl="1" w:tplc="92A0AAD4">
      <w:start w:val="1"/>
      <w:numFmt w:val="bullet"/>
      <w:lvlText w:val="•"/>
      <w:lvlJc w:val="left"/>
      <w:pPr>
        <w:ind w:left="1200" w:hanging="360"/>
      </w:pPr>
      <w:rPr>
        <w:rFonts w:hint="default"/>
      </w:rPr>
    </w:lvl>
    <w:lvl w:ilvl="2" w:tplc="147892A4">
      <w:start w:val="1"/>
      <w:numFmt w:val="bullet"/>
      <w:lvlText w:val="•"/>
      <w:lvlJc w:val="left"/>
      <w:pPr>
        <w:ind w:left="1549" w:hanging="360"/>
      </w:pPr>
      <w:rPr>
        <w:rFonts w:hint="default"/>
      </w:rPr>
    </w:lvl>
    <w:lvl w:ilvl="3" w:tplc="0BEA8256">
      <w:start w:val="1"/>
      <w:numFmt w:val="bullet"/>
      <w:lvlText w:val="•"/>
      <w:lvlJc w:val="left"/>
      <w:pPr>
        <w:ind w:left="1899" w:hanging="360"/>
      </w:pPr>
      <w:rPr>
        <w:rFonts w:hint="default"/>
      </w:rPr>
    </w:lvl>
    <w:lvl w:ilvl="4" w:tplc="C02CFE9A">
      <w:start w:val="1"/>
      <w:numFmt w:val="bullet"/>
      <w:lvlText w:val="•"/>
      <w:lvlJc w:val="left"/>
      <w:pPr>
        <w:ind w:left="2249" w:hanging="360"/>
      </w:pPr>
      <w:rPr>
        <w:rFonts w:hint="default"/>
      </w:rPr>
    </w:lvl>
    <w:lvl w:ilvl="5" w:tplc="0A2CAFD6">
      <w:start w:val="1"/>
      <w:numFmt w:val="bullet"/>
      <w:lvlText w:val="•"/>
      <w:lvlJc w:val="left"/>
      <w:pPr>
        <w:ind w:left="2599" w:hanging="360"/>
      </w:pPr>
      <w:rPr>
        <w:rFonts w:hint="default"/>
      </w:rPr>
    </w:lvl>
    <w:lvl w:ilvl="6" w:tplc="17D4859E">
      <w:start w:val="1"/>
      <w:numFmt w:val="bullet"/>
      <w:lvlText w:val="•"/>
      <w:lvlJc w:val="left"/>
      <w:pPr>
        <w:ind w:left="2949" w:hanging="360"/>
      </w:pPr>
      <w:rPr>
        <w:rFonts w:hint="default"/>
      </w:rPr>
    </w:lvl>
    <w:lvl w:ilvl="7" w:tplc="5EAEB178">
      <w:start w:val="1"/>
      <w:numFmt w:val="bullet"/>
      <w:lvlText w:val="•"/>
      <w:lvlJc w:val="left"/>
      <w:pPr>
        <w:ind w:left="3298" w:hanging="360"/>
      </w:pPr>
      <w:rPr>
        <w:rFonts w:hint="default"/>
      </w:rPr>
    </w:lvl>
    <w:lvl w:ilvl="8" w:tplc="E652850E">
      <w:start w:val="1"/>
      <w:numFmt w:val="bullet"/>
      <w:lvlText w:val="•"/>
      <w:lvlJc w:val="left"/>
      <w:pPr>
        <w:ind w:left="3648" w:hanging="360"/>
      </w:pPr>
      <w:rPr>
        <w:rFonts w:hint="default"/>
      </w:rPr>
    </w:lvl>
  </w:abstractNum>
  <w:abstractNum w:abstractNumId="159" w15:restartNumberingAfterBreak="0">
    <w:nsid w:val="79550E00"/>
    <w:multiLevelType w:val="hybridMultilevel"/>
    <w:tmpl w:val="B3CA00B8"/>
    <w:lvl w:ilvl="0" w:tplc="03B8F5AE">
      <w:start w:val="1"/>
      <w:numFmt w:val="bullet"/>
      <w:lvlText w:val=""/>
      <w:lvlJc w:val="left"/>
      <w:pPr>
        <w:ind w:left="452" w:hanging="360"/>
      </w:pPr>
      <w:rPr>
        <w:rFonts w:ascii="Symbol" w:eastAsia="Symbol" w:hAnsi="Symbol" w:hint="default"/>
        <w:sz w:val="24"/>
        <w:szCs w:val="24"/>
      </w:rPr>
    </w:lvl>
    <w:lvl w:ilvl="1" w:tplc="A738A430">
      <w:start w:val="1"/>
      <w:numFmt w:val="bullet"/>
      <w:lvlText w:val="•"/>
      <w:lvlJc w:val="left"/>
      <w:pPr>
        <w:ind w:left="724" w:hanging="360"/>
      </w:pPr>
      <w:rPr>
        <w:rFonts w:hint="default"/>
      </w:rPr>
    </w:lvl>
    <w:lvl w:ilvl="2" w:tplc="47F031C0">
      <w:start w:val="1"/>
      <w:numFmt w:val="bullet"/>
      <w:lvlText w:val="•"/>
      <w:lvlJc w:val="left"/>
      <w:pPr>
        <w:ind w:left="996" w:hanging="360"/>
      </w:pPr>
      <w:rPr>
        <w:rFonts w:hint="default"/>
      </w:rPr>
    </w:lvl>
    <w:lvl w:ilvl="3" w:tplc="EA5EE106">
      <w:start w:val="1"/>
      <w:numFmt w:val="bullet"/>
      <w:lvlText w:val="•"/>
      <w:lvlJc w:val="left"/>
      <w:pPr>
        <w:ind w:left="1268" w:hanging="360"/>
      </w:pPr>
      <w:rPr>
        <w:rFonts w:hint="default"/>
      </w:rPr>
    </w:lvl>
    <w:lvl w:ilvl="4" w:tplc="32BE188A">
      <w:start w:val="1"/>
      <w:numFmt w:val="bullet"/>
      <w:lvlText w:val="•"/>
      <w:lvlJc w:val="left"/>
      <w:pPr>
        <w:ind w:left="1540" w:hanging="360"/>
      </w:pPr>
      <w:rPr>
        <w:rFonts w:hint="default"/>
      </w:rPr>
    </w:lvl>
    <w:lvl w:ilvl="5" w:tplc="DAB0526C">
      <w:start w:val="1"/>
      <w:numFmt w:val="bullet"/>
      <w:lvlText w:val="•"/>
      <w:lvlJc w:val="left"/>
      <w:pPr>
        <w:ind w:left="1812" w:hanging="360"/>
      </w:pPr>
      <w:rPr>
        <w:rFonts w:hint="default"/>
      </w:rPr>
    </w:lvl>
    <w:lvl w:ilvl="6" w:tplc="7D742B80">
      <w:start w:val="1"/>
      <w:numFmt w:val="bullet"/>
      <w:lvlText w:val="•"/>
      <w:lvlJc w:val="left"/>
      <w:pPr>
        <w:ind w:left="2085" w:hanging="360"/>
      </w:pPr>
      <w:rPr>
        <w:rFonts w:hint="default"/>
      </w:rPr>
    </w:lvl>
    <w:lvl w:ilvl="7" w:tplc="11CC2F80">
      <w:start w:val="1"/>
      <w:numFmt w:val="bullet"/>
      <w:lvlText w:val="•"/>
      <w:lvlJc w:val="left"/>
      <w:pPr>
        <w:ind w:left="2357" w:hanging="360"/>
      </w:pPr>
      <w:rPr>
        <w:rFonts w:hint="default"/>
      </w:rPr>
    </w:lvl>
    <w:lvl w:ilvl="8" w:tplc="AADAEAEE">
      <w:start w:val="1"/>
      <w:numFmt w:val="bullet"/>
      <w:lvlText w:val="•"/>
      <w:lvlJc w:val="left"/>
      <w:pPr>
        <w:ind w:left="2629" w:hanging="360"/>
      </w:pPr>
      <w:rPr>
        <w:rFonts w:hint="default"/>
      </w:rPr>
    </w:lvl>
  </w:abstractNum>
  <w:abstractNum w:abstractNumId="160" w15:restartNumberingAfterBreak="0">
    <w:nsid w:val="79A341D2"/>
    <w:multiLevelType w:val="multilevel"/>
    <w:tmpl w:val="C92C5332"/>
    <w:lvl w:ilvl="0">
      <w:start w:val="7"/>
      <w:numFmt w:val="decimal"/>
      <w:lvlText w:val="%1"/>
      <w:lvlJc w:val="left"/>
      <w:pPr>
        <w:ind w:left="360" w:hanging="360"/>
      </w:pPr>
    </w:lvl>
    <w:lvl w:ilvl="1">
      <w:start w:val="8"/>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1" w15:restartNumberingAfterBreak="0">
    <w:nsid w:val="7C755F7D"/>
    <w:multiLevelType w:val="hybridMultilevel"/>
    <w:tmpl w:val="F11C7D7C"/>
    <w:lvl w:ilvl="0" w:tplc="9DB47C62">
      <w:start w:val="1"/>
      <w:numFmt w:val="bullet"/>
      <w:lvlText w:val=""/>
      <w:lvlJc w:val="left"/>
      <w:pPr>
        <w:ind w:left="590" w:hanging="360"/>
      </w:pPr>
      <w:rPr>
        <w:rFonts w:ascii="Wingdings" w:eastAsia="Wingdings" w:hAnsi="Wingdings" w:hint="default"/>
        <w:sz w:val="18"/>
        <w:szCs w:val="18"/>
      </w:rPr>
    </w:lvl>
    <w:lvl w:ilvl="1" w:tplc="248EC6F8">
      <w:start w:val="1"/>
      <w:numFmt w:val="bullet"/>
      <w:lvlText w:val="•"/>
      <w:lvlJc w:val="left"/>
      <w:pPr>
        <w:ind w:left="1002" w:hanging="360"/>
      </w:pPr>
      <w:rPr>
        <w:rFonts w:hint="default"/>
      </w:rPr>
    </w:lvl>
    <w:lvl w:ilvl="2" w:tplc="A73C3AB6">
      <w:start w:val="1"/>
      <w:numFmt w:val="bullet"/>
      <w:lvlText w:val="•"/>
      <w:lvlJc w:val="left"/>
      <w:pPr>
        <w:ind w:left="1415" w:hanging="360"/>
      </w:pPr>
      <w:rPr>
        <w:rFonts w:hint="default"/>
      </w:rPr>
    </w:lvl>
    <w:lvl w:ilvl="3" w:tplc="AB4853F8">
      <w:start w:val="1"/>
      <w:numFmt w:val="bullet"/>
      <w:lvlText w:val="•"/>
      <w:lvlJc w:val="left"/>
      <w:pPr>
        <w:ind w:left="1828" w:hanging="360"/>
      </w:pPr>
      <w:rPr>
        <w:rFonts w:hint="default"/>
      </w:rPr>
    </w:lvl>
    <w:lvl w:ilvl="4" w:tplc="AB985FB8">
      <w:start w:val="1"/>
      <w:numFmt w:val="bullet"/>
      <w:lvlText w:val="•"/>
      <w:lvlJc w:val="left"/>
      <w:pPr>
        <w:ind w:left="2240" w:hanging="360"/>
      </w:pPr>
      <w:rPr>
        <w:rFonts w:hint="default"/>
      </w:rPr>
    </w:lvl>
    <w:lvl w:ilvl="5" w:tplc="A6CED87C">
      <w:start w:val="1"/>
      <w:numFmt w:val="bullet"/>
      <w:lvlText w:val="•"/>
      <w:lvlJc w:val="left"/>
      <w:pPr>
        <w:ind w:left="2653" w:hanging="360"/>
      </w:pPr>
      <w:rPr>
        <w:rFonts w:hint="default"/>
      </w:rPr>
    </w:lvl>
    <w:lvl w:ilvl="6" w:tplc="87A89DC8">
      <w:start w:val="1"/>
      <w:numFmt w:val="bullet"/>
      <w:lvlText w:val="•"/>
      <w:lvlJc w:val="left"/>
      <w:pPr>
        <w:ind w:left="3066" w:hanging="360"/>
      </w:pPr>
      <w:rPr>
        <w:rFonts w:hint="default"/>
      </w:rPr>
    </w:lvl>
    <w:lvl w:ilvl="7" w:tplc="9A96F2B2">
      <w:start w:val="1"/>
      <w:numFmt w:val="bullet"/>
      <w:lvlText w:val="•"/>
      <w:lvlJc w:val="left"/>
      <w:pPr>
        <w:ind w:left="3478" w:hanging="360"/>
      </w:pPr>
      <w:rPr>
        <w:rFonts w:hint="default"/>
      </w:rPr>
    </w:lvl>
    <w:lvl w:ilvl="8" w:tplc="20C8E90E">
      <w:start w:val="1"/>
      <w:numFmt w:val="bullet"/>
      <w:lvlText w:val="•"/>
      <w:lvlJc w:val="left"/>
      <w:pPr>
        <w:ind w:left="3891" w:hanging="360"/>
      </w:pPr>
      <w:rPr>
        <w:rFonts w:hint="default"/>
      </w:rPr>
    </w:lvl>
  </w:abstractNum>
  <w:num w:numId="1">
    <w:abstractNumId w:val="43"/>
  </w:num>
  <w:num w:numId="2">
    <w:abstractNumId w:val="146"/>
  </w:num>
  <w:num w:numId="3">
    <w:abstractNumId w:val="110"/>
  </w:num>
  <w:num w:numId="4">
    <w:abstractNumId w:val="159"/>
  </w:num>
  <w:num w:numId="5">
    <w:abstractNumId w:val="64"/>
  </w:num>
  <w:num w:numId="6">
    <w:abstractNumId w:val="49"/>
  </w:num>
  <w:num w:numId="7">
    <w:abstractNumId w:val="19"/>
  </w:num>
  <w:num w:numId="8">
    <w:abstractNumId w:val="98"/>
  </w:num>
  <w:num w:numId="9">
    <w:abstractNumId w:val="103"/>
  </w:num>
  <w:num w:numId="10">
    <w:abstractNumId w:val="22"/>
  </w:num>
  <w:num w:numId="11">
    <w:abstractNumId w:val="94"/>
  </w:num>
  <w:num w:numId="12">
    <w:abstractNumId w:val="135"/>
  </w:num>
  <w:num w:numId="13">
    <w:abstractNumId w:val="82"/>
  </w:num>
  <w:num w:numId="14">
    <w:abstractNumId w:val="47"/>
  </w:num>
  <w:num w:numId="15">
    <w:abstractNumId w:val="52"/>
  </w:num>
  <w:num w:numId="16">
    <w:abstractNumId w:val="24"/>
  </w:num>
  <w:num w:numId="17">
    <w:abstractNumId w:val="143"/>
  </w:num>
  <w:num w:numId="18">
    <w:abstractNumId w:val="1"/>
  </w:num>
  <w:num w:numId="19">
    <w:abstractNumId w:val="99"/>
  </w:num>
  <w:num w:numId="20">
    <w:abstractNumId w:val="66"/>
  </w:num>
  <w:num w:numId="21">
    <w:abstractNumId w:val="145"/>
  </w:num>
  <w:num w:numId="22">
    <w:abstractNumId w:val="105"/>
  </w:num>
  <w:num w:numId="23">
    <w:abstractNumId w:val="68"/>
  </w:num>
  <w:num w:numId="24">
    <w:abstractNumId w:val="113"/>
  </w:num>
  <w:num w:numId="25">
    <w:abstractNumId w:val="34"/>
  </w:num>
  <w:num w:numId="26">
    <w:abstractNumId w:val="149"/>
  </w:num>
  <w:num w:numId="27">
    <w:abstractNumId w:val="92"/>
  </w:num>
  <w:num w:numId="28">
    <w:abstractNumId w:val="78"/>
  </w:num>
  <w:num w:numId="29">
    <w:abstractNumId w:val="140"/>
  </w:num>
  <w:num w:numId="30">
    <w:abstractNumId w:val="85"/>
  </w:num>
  <w:num w:numId="31">
    <w:abstractNumId w:val="62"/>
  </w:num>
  <w:num w:numId="32">
    <w:abstractNumId w:val="93"/>
  </w:num>
  <w:num w:numId="33">
    <w:abstractNumId w:val="55"/>
  </w:num>
  <w:num w:numId="34">
    <w:abstractNumId w:val="54"/>
  </w:num>
  <w:num w:numId="35">
    <w:abstractNumId w:val="97"/>
  </w:num>
  <w:num w:numId="36">
    <w:abstractNumId w:val="8"/>
  </w:num>
  <w:num w:numId="37">
    <w:abstractNumId w:val="147"/>
  </w:num>
  <w:num w:numId="38">
    <w:abstractNumId w:val="0"/>
  </w:num>
  <w:num w:numId="39">
    <w:abstractNumId w:val="81"/>
  </w:num>
  <w:num w:numId="40">
    <w:abstractNumId w:val="11"/>
  </w:num>
  <w:num w:numId="41">
    <w:abstractNumId w:val="57"/>
  </w:num>
  <w:num w:numId="42">
    <w:abstractNumId w:val="89"/>
  </w:num>
  <w:num w:numId="43">
    <w:abstractNumId w:val="56"/>
  </w:num>
  <w:num w:numId="44">
    <w:abstractNumId w:val="123"/>
  </w:num>
  <w:num w:numId="45">
    <w:abstractNumId w:val="91"/>
  </w:num>
  <w:num w:numId="46">
    <w:abstractNumId w:val="156"/>
  </w:num>
  <w:num w:numId="47">
    <w:abstractNumId w:val="128"/>
  </w:num>
  <w:num w:numId="48">
    <w:abstractNumId w:val="7"/>
  </w:num>
  <w:num w:numId="49">
    <w:abstractNumId w:val="108"/>
  </w:num>
  <w:num w:numId="50">
    <w:abstractNumId w:val="73"/>
  </w:num>
  <w:num w:numId="51">
    <w:abstractNumId w:val="27"/>
  </w:num>
  <w:num w:numId="52">
    <w:abstractNumId w:val="26"/>
  </w:num>
  <w:num w:numId="53">
    <w:abstractNumId w:val="90"/>
  </w:num>
  <w:num w:numId="54">
    <w:abstractNumId w:val="109"/>
  </w:num>
  <w:num w:numId="55">
    <w:abstractNumId w:val="21"/>
  </w:num>
  <w:num w:numId="56">
    <w:abstractNumId w:val="158"/>
  </w:num>
  <w:num w:numId="57">
    <w:abstractNumId w:val="150"/>
  </w:num>
  <w:num w:numId="58">
    <w:abstractNumId w:val="121"/>
  </w:num>
  <w:num w:numId="59">
    <w:abstractNumId w:val="119"/>
  </w:num>
  <w:num w:numId="60">
    <w:abstractNumId w:val="106"/>
  </w:num>
  <w:num w:numId="61">
    <w:abstractNumId w:val="117"/>
  </w:num>
  <w:num w:numId="62">
    <w:abstractNumId w:val="142"/>
  </w:num>
  <w:num w:numId="63">
    <w:abstractNumId w:val="131"/>
  </w:num>
  <w:num w:numId="64">
    <w:abstractNumId w:val="45"/>
  </w:num>
  <w:num w:numId="65">
    <w:abstractNumId w:val="132"/>
  </w:num>
  <w:num w:numId="66">
    <w:abstractNumId w:val="130"/>
  </w:num>
  <w:num w:numId="67">
    <w:abstractNumId w:val="36"/>
  </w:num>
  <w:num w:numId="68">
    <w:abstractNumId w:val="107"/>
  </w:num>
  <w:num w:numId="69">
    <w:abstractNumId w:val="114"/>
  </w:num>
  <w:num w:numId="70">
    <w:abstractNumId w:val="63"/>
  </w:num>
  <w:num w:numId="71">
    <w:abstractNumId w:val="4"/>
  </w:num>
  <w:num w:numId="72">
    <w:abstractNumId w:val="65"/>
  </w:num>
  <w:num w:numId="73">
    <w:abstractNumId w:val="3"/>
  </w:num>
  <w:num w:numId="74">
    <w:abstractNumId w:val="102"/>
  </w:num>
  <w:num w:numId="75">
    <w:abstractNumId w:val="16"/>
  </w:num>
  <w:num w:numId="76">
    <w:abstractNumId w:val="46"/>
  </w:num>
  <w:num w:numId="77">
    <w:abstractNumId w:val="95"/>
  </w:num>
  <w:num w:numId="78">
    <w:abstractNumId w:val="148"/>
  </w:num>
  <w:num w:numId="79">
    <w:abstractNumId w:val="137"/>
  </w:num>
  <w:num w:numId="80">
    <w:abstractNumId w:val="42"/>
  </w:num>
  <w:num w:numId="81">
    <w:abstractNumId w:val="29"/>
  </w:num>
  <w:num w:numId="82">
    <w:abstractNumId w:val="154"/>
  </w:num>
  <w:num w:numId="83">
    <w:abstractNumId w:val="30"/>
  </w:num>
  <w:num w:numId="84">
    <w:abstractNumId w:val="88"/>
  </w:num>
  <w:num w:numId="85">
    <w:abstractNumId w:val="127"/>
  </w:num>
  <w:num w:numId="86">
    <w:abstractNumId w:val="39"/>
  </w:num>
  <w:num w:numId="87">
    <w:abstractNumId w:val="74"/>
  </w:num>
  <w:num w:numId="88">
    <w:abstractNumId w:val="9"/>
  </w:num>
  <w:num w:numId="89">
    <w:abstractNumId w:val="23"/>
  </w:num>
  <w:num w:numId="90">
    <w:abstractNumId w:val="124"/>
  </w:num>
  <w:num w:numId="91">
    <w:abstractNumId w:val="15"/>
  </w:num>
  <w:num w:numId="92">
    <w:abstractNumId w:val="50"/>
  </w:num>
  <w:num w:numId="93">
    <w:abstractNumId w:val="122"/>
  </w:num>
  <w:num w:numId="94">
    <w:abstractNumId w:val="48"/>
  </w:num>
  <w:num w:numId="95">
    <w:abstractNumId w:val="53"/>
  </w:num>
  <w:num w:numId="96">
    <w:abstractNumId w:val="41"/>
  </w:num>
  <w:num w:numId="97">
    <w:abstractNumId w:val="87"/>
  </w:num>
  <w:num w:numId="98">
    <w:abstractNumId w:val="76"/>
  </w:num>
  <w:num w:numId="99">
    <w:abstractNumId w:val="104"/>
  </w:num>
  <w:num w:numId="100">
    <w:abstractNumId w:val="153"/>
  </w:num>
  <w:num w:numId="101">
    <w:abstractNumId w:val="111"/>
  </w:num>
  <w:num w:numId="102">
    <w:abstractNumId w:val="77"/>
  </w:num>
  <w:num w:numId="103">
    <w:abstractNumId w:val="112"/>
  </w:num>
  <w:num w:numId="104">
    <w:abstractNumId w:val="59"/>
  </w:num>
  <w:num w:numId="105">
    <w:abstractNumId w:val="115"/>
  </w:num>
  <w:num w:numId="106">
    <w:abstractNumId w:val="152"/>
  </w:num>
  <w:num w:numId="107">
    <w:abstractNumId w:val="80"/>
  </w:num>
  <w:num w:numId="108">
    <w:abstractNumId w:val="14"/>
  </w:num>
  <w:num w:numId="109">
    <w:abstractNumId w:val="120"/>
  </w:num>
  <w:num w:numId="110">
    <w:abstractNumId w:val="161"/>
  </w:num>
  <w:num w:numId="111">
    <w:abstractNumId w:val="71"/>
  </w:num>
  <w:num w:numId="112">
    <w:abstractNumId w:val="61"/>
  </w:num>
  <w:num w:numId="113">
    <w:abstractNumId w:val="37"/>
  </w:num>
  <w:num w:numId="114">
    <w:abstractNumId w:val="70"/>
  </w:num>
  <w:num w:numId="115">
    <w:abstractNumId w:val="101"/>
  </w:num>
  <w:num w:numId="116">
    <w:abstractNumId w:val="133"/>
  </w:num>
  <w:num w:numId="117">
    <w:abstractNumId w:val="38"/>
  </w:num>
  <w:num w:numId="118">
    <w:abstractNumId w:val="33"/>
  </w:num>
  <w:num w:numId="119">
    <w:abstractNumId w:val="118"/>
  </w:num>
  <w:num w:numId="120">
    <w:abstractNumId w:val="40"/>
  </w:num>
  <w:num w:numId="121">
    <w:abstractNumId w:val="144"/>
  </w:num>
  <w:num w:numId="122">
    <w:abstractNumId w:val="35"/>
  </w:num>
  <w:num w:numId="123">
    <w:abstractNumId w:val="44"/>
  </w:num>
  <w:num w:numId="124">
    <w:abstractNumId w:val="116"/>
  </w:num>
  <w:num w:numId="125">
    <w:abstractNumId w:val="32"/>
  </w:num>
  <w:num w:numId="126">
    <w:abstractNumId w:val="75"/>
  </w:num>
  <w:num w:numId="127">
    <w:abstractNumId w:val="25"/>
  </w:num>
  <w:num w:numId="128">
    <w:abstractNumId w:val="151"/>
  </w:num>
  <w:num w:numId="129">
    <w:abstractNumId w:val="51"/>
  </w:num>
  <w:num w:numId="130">
    <w:abstractNumId w:val="83"/>
  </w:num>
  <w:num w:numId="131">
    <w:abstractNumId w:val="79"/>
  </w:num>
  <w:num w:numId="132">
    <w:abstractNumId w:val="157"/>
  </w:num>
  <w:num w:numId="133">
    <w:abstractNumId w:val="138"/>
  </w:num>
  <w:num w:numId="134">
    <w:abstractNumId w:val="2"/>
  </w:num>
  <w:num w:numId="135">
    <w:abstractNumId w:val="28"/>
  </w:num>
  <w:num w:numId="136">
    <w:abstractNumId w:val="60"/>
  </w:num>
  <w:num w:numId="137">
    <w:abstractNumId w:val="126"/>
  </w:num>
  <w:num w:numId="138">
    <w:abstractNumId w:val="125"/>
  </w:num>
  <w:num w:numId="139">
    <w:abstractNumId w:val="6"/>
  </w:num>
  <w:num w:numId="140">
    <w:abstractNumId w:val="141"/>
  </w:num>
  <w:num w:numId="141">
    <w:abstractNumId w:val="10"/>
  </w:num>
  <w:num w:numId="142">
    <w:abstractNumId w:val="17"/>
  </w:num>
  <w:num w:numId="143">
    <w:abstractNumId w:val="129"/>
  </w:num>
  <w:num w:numId="144">
    <w:abstractNumId w:val="72"/>
  </w:num>
  <w:num w:numId="145">
    <w:abstractNumId w:val="96"/>
  </w:num>
  <w:num w:numId="146">
    <w:abstractNumId w:val="136"/>
  </w:num>
  <w:num w:numId="147">
    <w:abstractNumId w:val="12"/>
  </w:num>
  <w:num w:numId="148">
    <w:abstractNumId w:val="155"/>
  </w:num>
  <w:num w:numId="149">
    <w:abstractNumId w:val="86"/>
  </w:num>
  <w:num w:numId="150">
    <w:abstractNumId w:val="5"/>
  </w:num>
  <w:num w:numId="151">
    <w:abstractNumId w:val="20"/>
  </w:num>
  <w:num w:numId="152">
    <w:abstractNumId w:val="58"/>
  </w:num>
  <w:num w:numId="153">
    <w:abstractNumId w:val="31"/>
  </w:num>
  <w:num w:numId="154">
    <w:abstractNumId w:val="134"/>
  </w:num>
  <w:num w:numId="155">
    <w:abstractNumId w:val="160"/>
    <w:lvlOverride w:ilvl="0">
      <w:startOverride w:val="7"/>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69"/>
  </w:num>
  <w:num w:numId="157">
    <w:abstractNumId w:val="67"/>
  </w:num>
  <w:num w:numId="158">
    <w:abstractNumId w:val="100"/>
  </w:num>
  <w:num w:numId="159">
    <w:abstractNumId w:val="84"/>
  </w:num>
  <w:num w:numId="160">
    <w:abstractNumId w:val="18"/>
  </w:num>
  <w:num w:numId="161">
    <w:abstractNumId w:val="13"/>
  </w:num>
  <w:num w:numId="162">
    <w:abstractNumId w:val="139"/>
  </w:num>
  <w:numIdMacAtCleanup w:val="1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8A3"/>
    <w:rsid w:val="000050A8"/>
    <w:rsid w:val="00017C99"/>
    <w:rsid w:val="00017D4F"/>
    <w:rsid w:val="00017E3C"/>
    <w:rsid w:val="0002349F"/>
    <w:rsid w:val="000239AB"/>
    <w:rsid w:val="00024536"/>
    <w:rsid w:val="00030C48"/>
    <w:rsid w:val="000320F9"/>
    <w:rsid w:val="00032D40"/>
    <w:rsid w:val="000334DD"/>
    <w:rsid w:val="00036853"/>
    <w:rsid w:val="00040528"/>
    <w:rsid w:val="000423FA"/>
    <w:rsid w:val="0004756E"/>
    <w:rsid w:val="000550FA"/>
    <w:rsid w:val="00055DE9"/>
    <w:rsid w:val="0005620D"/>
    <w:rsid w:val="00057696"/>
    <w:rsid w:val="00062A74"/>
    <w:rsid w:val="0006486A"/>
    <w:rsid w:val="000650E5"/>
    <w:rsid w:val="00070484"/>
    <w:rsid w:val="000725EF"/>
    <w:rsid w:val="00072CA2"/>
    <w:rsid w:val="000756F3"/>
    <w:rsid w:val="00075A30"/>
    <w:rsid w:val="0008001A"/>
    <w:rsid w:val="000862E8"/>
    <w:rsid w:val="00086406"/>
    <w:rsid w:val="00093429"/>
    <w:rsid w:val="00095D29"/>
    <w:rsid w:val="00097493"/>
    <w:rsid w:val="0009792B"/>
    <w:rsid w:val="000A0ADC"/>
    <w:rsid w:val="000A0D72"/>
    <w:rsid w:val="000A1A35"/>
    <w:rsid w:val="000A4790"/>
    <w:rsid w:val="000A6241"/>
    <w:rsid w:val="000B3472"/>
    <w:rsid w:val="000C4DF7"/>
    <w:rsid w:val="000C541E"/>
    <w:rsid w:val="000C634B"/>
    <w:rsid w:val="000C70E5"/>
    <w:rsid w:val="000D215D"/>
    <w:rsid w:val="000D34AA"/>
    <w:rsid w:val="000D5B97"/>
    <w:rsid w:val="000E268C"/>
    <w:rsid w:val="000E7294"/>
    <w:rsid w:val="000F35F9"/>
    <w:rsid w:val="000F52EA"/>
    <w:rsid w:val="000F589F"/>
    <w:rsid w:val="000F719E"/>
    <w:rsid w:val="00102824"/>
    <w:rsid w:val="001054DB"/>
    <w:rsid w:val="001061B6"/>
    <w:rsid w:val="00107F27"/>
    <w:rsid w:val="00107F65"/>
    <w:rsid w:val="00116917"/>
    <w:rsid w:val="001216C5"/>
    <w:rsid w:val="0012214A"/>
    <w:rsid w:val="00126F13"/>
    <w:rsid w:val="001276FC"/>
    <w:rsid w:val="00132213"/>
    <w:rsid w:val="00132F61"/>
    <w:rsid w:val="00134641"/>
    <w:rsid w:val="00140FB4"/>
    <w:rsid w:val="00146DB3"/>
    <w:rsid w:val="0015062D"/>
    <w:rsid w:val="00151737"/>
    <w:rsid w:val="00153CE0"/>
    <w:rsid w:val="00155883"/>
    <w:rsid w:val="0015646D"/>
    <w:rsid w:val="001574EA"/>
    <w:rsid w:val="001610F5"/>
    <w:rsid w:val="00161970"/>
    <w:rsid w:val="00165233"/>
    <w:rsid w:val="001667C3"/>
    <w:rsid w:val="00170367"/>
    <w:rsid w:val="001726D7"/>
    <w:rsid w:val="00174A33"/>
    <w:rsid w:val="00175605"/>
    <w:rsid w:val="00175F04"/>
    <w:rsid w:val="00180326"/>
    <w:rsid w:val="00184FBE"/>
    <w:rsid w:val="001855FA"/>
    <w:rsid w:val="001861FB"/>
    <w:rsid w:val="00192FF5"/>
    <w:rsid w:val="00196DEB"/>
    <w:rsid w:val="001A25D8"/>
    <w:rsid w:val="001A28A7"/>
    <w:rsid w:val="001A7F77"/>
    <w:rsid w:val="001B35E7"/>
    <w:rsid w:val="001B6537"/>
    <w:rsid w:val="001C1D51"/>
    <w:rsid w:val="001C27B0"/>
    <w:rsid w:val="001C4091"/>
    <w:rsid w:val="001C4550"/>
    <w:rsid w:val="001C69A8"/>
    <w:rsid w:val="001D5EFB"/>
    <w:rsid w:val="001D646C"/>
    <w:rsid w:val="001E5BC4"/>
    <w:rsid w:val="001E66EE"/>
    <w:rsid w:val="001F0285"/>
    <w:rsid w:val="001F30E0"/>
    <w:rsid w:val="001F6ED6"/>
    <w:rsid w:val="001F79EE"/>
    <w:rsid w:val="00201A33"/>
    <w:rsid w:val="00203B68"/>
    <w:rsid w:val="002064A0"/>
    <w:rsid w:val="00206E86"/>
    <w:rsid w:val="00212DDD"/>
    <w:rsid w:val="00213008"/>
    <w:rsid w:val="00215C40"/>
    <w:rsid w:val="002225EF"/>
    <w:rsid w:val="00224F27"/>
    <w:rsid w:val="00232378"/>
    <w:rsid w:val="002376A4"/>
    <w:rsid w:val="00240BC6"/>
    <w:rsid w:val="00241F04"/>
    <w:rsid w:val="002444C3"/>
    <w:rsid w:val="00246E2B"/>
    <w:rsid w:val="00250E8E"/>
    <w:rsid w:val="0025278E"/>
    <w:rsid w:val="00257EEC"/>
    <w:rsid w:val="00262144"/>
    <w:rsid w:val="00262ABE"/>
    <w:rsid w:val="0026346E"/>
    <w:rsid w:val="00263EAA"/>
    <w:rsid w:val="00270853"/>
    <w:rsid w:val="0027188E"/>
    <w:rsid w:val="00276306"/>
    <w:rsid w:val="00276CF5"/>
    <w:rsid w:val="002771A1"/>
    <w:rsid w:val="00281793"/>
    <w:rsid w:val="00281B8A"/>
    <w:rsid w:val="00283979"/>
    <w:rsid w:val="00284412"/>
    <w:rsid w:val="00286F89"/>
    <w:rsid w:val="002A1063"/>
    <w:rsid w:val="002A25C2"/>
    <w:rsid w:val="002A2697"/>
    <w:rsid w:val="002A3300"/>
    <w:rsid w:val="002A3E34"/>
    <w:rsid w:val="002B08E8"/>
    <w:rsid w:val="002B2043"/>
    <w:rsid w:val="002B327E"/>
    <w:rsid w:val="002C08DE"/>
    <w:rsid w:val="002C25F2"/>
    <w:rsid w:val="002C7844"/>
    <w:rsid w:val="002D01F9"/>
    <w:rsid w:val="002D07AF"/>
    <w:rsid w:val="002D3EA0"/>
    <w:rsid w:val="002E1B70"/>
    <w:rsid w:val="002E276E"/>
    <w:rsid w:val="002E36BC"/>
    <w:rsid w:val="002E6D44"/>
    <w:rsid w:val="002E7400"/>
    <w:rsid w:val="002F3C9B"/>
    <w:rsid w:val="003003A9"/>
    <w:rsid w:val="003037EB"/>
    <w:rsid w:val="003104EC"/>
    <w:rsid w:val="00314126"/>
    <w:rsid w:val="00314BD2"/>
    <w:rsid w:val="00314F5A"/>
    <w:rsid w:val="00315446"/>
    <w:rsid w:val="00320841"/>
    <w:rsid w:val="003226F3"/>
    <w:rsid w:val="00324DD6"/>
    <w:rsid w:val="00326C73"/>
    <w:rsid w:val="00327720"/>
    <w:rsid w:val="00334410"/>
    <w:rsid w:val="00334571"/>
    <w:rsid w:val="0033528B"/>
    <w:rsid w:val="00335EB7"/>
    <w:rsid w:val="00337944"/>
    <w:rsid w:val="003419C4"/>
    <w:rsid w:val="003457DD"/>
    <w:rsid w:val="0034674D"/>
    <w:rsid w:val="00350AC1"/>
    <w:rsid w:val="00352C61"/>
    <w:rsid w:val="003627CE"/>
    <w:rsid w:val="00365EF2"/>
    <w:rsid w:val="003700B3"/>
    <w:rsid w:val="00375E73"/>
    <w:rsid w:val="00382527"/>
    <w:rsid w:val="003955EF"/>
    <w:rsid w:val="003968F7"/>
    <w:rsid w:val="003A0A31"/>
    <w:rsid w:val="003A13DD"/>
    <w:rsid w:val="003A24F4"/>
    <w:rsid w:val="003A2A55"/>
    <w:rsid w:val="003B3106"/>
    <w:rsid w:val="003B39A1"/>
    <w:rsid w:val="003B4037"/>
    <w:rsid w:val="003B6A03"/>
    <w:rsid w:val="003C0E6E"/>
    <w:rsid w:val="003C43BB"/>
    <w:rsid w:val="003D3CCA"/>
    <w:rsid w:val="003D647A"/>
    <w:rsid w:val="003E527E"/>
    <w:rsid w:val="003F1C48"/>
    <w:rsid w:val="003F2055"/>
    <w:rsid w:val="003F70DC"/>
    <w:rsid w:val="00400FAA"/>
    <w:rsid w:val="004027AB"/>
    <w:rsid w:val="00404EB6"/>
    <w:rsid w:val="00410784"/>
    <w:rsid w:val="00415B32"/>
    <w:rsid w:val="00415CD5"/>
    <w:rsid w:val="0041761A"/>
    <w:rsid w:val="00420997"/>
    <w:rsid w:val="00422CE5"/>
    <w:rsid w:val="00426459"/>
    <w:rsid w:val="004401A7"/>
    <w:rsid w:val="00445D62"/>
    <w:rsid w:val="00452264"/>
    <w:rsid w:val="004529A0"/>
    <w:rsid w:val="004707FC"/>
    <w:rsid w:val="00471FC4"/>
    <w:rsid w:val="004725D8"/>
    <w:rsid w:val="00476B8D"/>
    <w:rsid w:val="0048264A"/>
    <w:rsid w:val="00483824"/>
    <w:rsid w:val="00484821"/>
    <w:rsid w:val="00491C64"/>
    <w:rsid w:val="00492AE6"/>
    <w:rsid w:val="0049367C"/>
    <w:rsid w:val="00494238"/>
    <w:rsid w:val="00495E88"/>
    <w:rsid w:val="00497849"/>
    <w:rsid w:val="004A1259"/>
    <w:rsid w:val="004A6215"/>
    <w:rsid w:val="004B7BCE"/>
    <w:rsid w:val="004B7E3E"/>
    <w:rsid w:val="004C0EBA"/>
    <w:rsid w:val="004C3CCF"/>
    <w:rsid w:val="004C7ED8"/>
    <w:rsid w:val="004D1618"/>
    <w:rsid w:val="004D2A3E"/>
    <w:rsid w:val="004D364C"/>
    <w:rsid w:val="004D43EB"/>
    <w:rsid w:val="004D5E28"/>
    <w:rsid w:val="004D60D9"/>
    <w:rsid w:val="004E2849"/>
    <w:rsid w:val="004E3F83"/>
    <w:rsid w:val="004E430B"/>
    <w:rsid w:val="004E486A"/>
    <w:rsid w:val="004F24D3"/>
    <w:rsid w:val="004F31BD"/>
    <w:rsid w:val="004F66A1"/>
    <w:rsid w:val="004F79D7"/>
    <w:rsid w:val="005008D7"/>
    <w:rsid w:val="00501A48"/>
    <w:rsid w:val="005031AB"/>
    <w:rsid w:val="00505DD4"/>
    <w:rsid w:val="00506691"/>
    <w:rsid w:val="005146B5"/>
    <w:rsid w:val="0052175A"/>
    <w:rsid w:val="00524581"/>
    <w:rsid w:val="005245D5"/>
    <w:rsid w:val="00526580"/>
    <w:rsid w:val="00527EC0"/>
    <w:rsid w:val="00532DBF"/>
    <w:rsid w:val="00537B27"/>
    <w:rsid w:val="00540ADB"/>
    <w:rsid w:val="00542DF6"/>
    <w:rsid w:val="0054761A"/>
    <w:rsid w:val="00553DA8"/>
    <w:rsid w:val="0055554B"/>
    <w:rsid w:val="005557B3"/>
    <w:rsid w:val="005557E3"/>
    <w:rsid w:val="00555992"/>
    <w:rsid w:val="00555BD1"/>
    <w:rsid w:val="00555EF2"/>
    <w:rsid w:val="005576DE"/>
    <w:rsid w:val="00561FBE"/>
    <w:rsid w:val="00562C9B"/>
    <w:rsid w:val="00563BE4"/>
    <w:rsid w:val="00564E28"/>
    <w:rsid w:val="00566D16"/>
    <w:rsid w:val="00567D7A"/>
    <w:rsid w:val="005759E6"/>
    <w:rsid w:val="00580A82"/>
    <w:rsid w:val="00580BB2"/>
    <w:rsid w:val="00581DE5"/>
    <w:rsid w:val="00582312"/>
    <w:rsid w:val="0058393B"/>
    <w:rsid w:val="00583B0A"/>
    <w:rsid w:val="00585F57"/>
    <w:rsid w:val="00595511"/>
    <w:rsid w:val="00596B80"/>
    <w:rsid w:val="00597953"/>
    <w:rsid w:val="005A0073"/>
    <w:rsid w:val="005A1E8F"/>
    <w:rsid w:val="005A6881"/>
    <w:rsid w:val="005A6A4A"/>
    <w:rsid w:val="005A7DA5"/>
    <w:rsid w:val="005B3856"/>
    <w:rsid w:val="005B3E75"/>
    <w:rsid w:val="005B6566"/>
    <w:rsid w:val="005B7B92"/>
    <w:rsid w:val="005B7C34"/>
    <w:rsid w:val="005C1F8D"/>
    <w:rsid w:val="005C203A"/>
    <w:rsid w:val="005C2F66"/>
    <w:rsid w:val="005C34B3"/>
    <w:rsid w:val="005C3D76"/>
    <w:rsid w:val="005C6E92"/>
    <w:rsid w:val="005D0278"/>
    <w:rsid w:val="005D033B"/>
    <w:rsid w:val="005D34DB"/>
    <w:rsid w:val="005D692C"/>
    <w:rsid w:val="005E03F0"/>
    <w:rsid w:val="005E286F"/>
    <w:rsid w:val="005E4BE8"/>
    <w:rsid w:val="005E6BCB"/>
    <w:rsid w:val="005E764F"/>
    <w:rsid w:val="005F2EF6"/>
    <w:rsid w:val="005F4097"/>
    <w:rsid w:val="005F59D2"/>
    <w:rsid w:val="005F6F19"/>
    <w:rsid w:val="00600CEC"/>
    <w:rsid w:val="00603F34"/>
    <w:rsid w:val="00604F17"/>
    <w:rsid w:val="006102C1"/>
    <w:rsid w:val="00612A6B"/>
    <w:rsid w:val="00613F6B"/>
    <w:rsid w:val="00614B86"/>
    <w:rsid w:val="00623D62"/>
    <w:rsid w:val="00625738"/>
    <w:rsid w:val="0063164A"/>
    <w:rsid w:val="00634FAF"/>
    <w:rsid w:val="00640A2E"/>
    <w:rsid w:val="006429C3"/>
    <w:rsid w:val="00645E47"/>
    <w:rsid w:val="00646A13"/>
    <w:rsid w:val="00652389"/>
    <w:rsid w:val="0066335D"/>
    <w:rsid w:val="00670207"/>
    <w:rsid w:val="00671CD5"/>
    <w:rsid w:val="00672E94"/>
    <w:rsid w:val="00673D6D"/>
    <w:rsid w:val="006762C9"/>
    <w:rsid w:val="00676C19"/>
    <w:rsid w:val="00677496"/>
    <w:rsid w:val="00685CAD"/>
    <w:rsid w:val="006860DB"/>
    <w:rsid w:val="0069190B"/>
    <w:rsid w:val="00692CBE"/>
    <w:rsid w:val="00693018"/>
    <w:rsid w:val="0069665E"/>
    <w:rsid w:val="006A261F"/>
    <w:rsid w:val="006A5109"/>
    <w:rsid w:val="006A7AAB"/>
    <w:rsid w:val="006B0863"/>
    <w:rsid w:val="006B17D9"/>
    <w:rsid w:val="006B1DC1"/>
    <w:rsid w:val="006B2BCE"/>
    <w:rsid w:val="006B3CC4"/>
    <w:rsid w:val="006C0144"/>
    <w:rsid w:val="006C2706"/>
    <w:rsid w:val="006C6B89"/>
    <w:rsid w:val="006C789E"/>
    <w:rsid w:val="006D25BC"/>
    <w:rsid w:val="006D4166"/>
    <w:rsid w:val="006E065B"/>
    <w:rsid w:val="006E397C"/>
    <w:rsid w:val="006E490F"/>
    <w:rsid w:val="006E61E6"/>
    <w:rsid w:val="006E7D2F"/>
    <w:rsid w:val="006F26D9"/>
    <w:rsid w:val="006F406C"/>
    <w:rsid w:val="006F4C82"/>
    <w:rsid w:val="006F5F3B"/>
    <w:rsid w:val="006F752F"/>
    <w:rsid w:val="00700D18"/>
    <w:rsid w:val="00701C11"/>
    <w:rsid w:val="0070393C"/>
    <w:rsid w:val="007047D0"/>
    <w:rsid w:val="00704DDA"/>
    <w:rsid w:val="00710A73"/>
    <w:rsid w:val="00715B3A"/>
    <w:rsid w:val="007210B8"/>
    <w:rsid w:val="0072523C"/>
    <w:rsid w:val="00725B93"/>
    <w:rsid w:val="00730A73"/>
    <w:rsid w:val="00731669"/>
    <w:rsid w:val="00732497"/>
    <w:rsid w:val="00734863"/>
    <w:rsid w:val="00735066"/>
    <w:rsid w:val="0073637C"/>
    <w:rsid w:val="007365AB"/>
    <w:rsid w:val="00737516"/>
    <w:rsid w:val="00737C0F"/>
    <w:rsid w:val="00741A55"/>
    <w:rsid w:val="007434F3"/>
    <w:rsid w:val="00743803"/>
    <w:rsid w:val="00745A30"/>
    <w:rsid w:val="00747D28"/>
    <w:rsid w:val="007500DC"/>
    <w:rsid w:val="0075093B"/>
    <w:rsid w:val="00750CEC"/>
    <w:rsid w:val="007563AF"/>
    <w:rsid w:val="00756865"/>
    <w:rsid w:val="00757B47"/>
    <w:rsid w:val="00764118"/>
    <w:rsid w:val="00767626"/>
    <w:rsid w:val="00787B11"/>
    <w:rsid w:val="00791301"/>
    <w:rsid w:val="00791F02"/>
    <w:rsid w:val="007941EC"/>
    <w:rsid w:val="007A589C"/>
    <w:rsid w:val="007A6F18"/>
    <w:rsid w:val="007B05B9"/>
    <w:rsid w:val="007B1F06"/>
    <w:rsid w:val="007B2D63"/>
    <w:rsid w:val="007B4ABB"/>
    <w:rsid w:val="007C0232"/>
    <w:rsid w:val="007C0445"/>
    <w:rsid w:val="007C11CC"/>
    <w:rsid w:val="007C313B"/>
    <w:rsid w:val="007D0D23"/>
    <w:rsid w:val="007D2FE1"/>
    <w:rsid w:val="007D52E8"/>
    <w:rsid w:val="007D65C0"/>
    <w:rsid w:val="007D7E03"/>
    <w:rsid w:val="007E157C"/>
    <w:rsid w:val="007E2FEC"/>
    <w:rsid w:val="007E51ED"/>
    <w:rsid w:val="007E716A"/>
    <w:rsid w:val="007F063E"/>
    <w:rsid w:val="007F228A"/>
    <w:rsid w:val="007F3321"/>
    <w:rsid w:val="007F7B43"/>
    <w:rsid w:val="008004F7"/>
    <w:rsid w:val="008011B9"/>
    <w:rsid w:val="0081244E"/>
    <w:rsid w:val="008126E0"/>
    <w:rsid w:val="008147DA"/>
    <w:rsid w:val="008151BC"/>
    <w:rsid w:val="00816708"/>
    <w:rsid w:val="00816907"/>
    <w:rsid w:val="008200E8"/>
    <w:rsid w:val="008204B6"/>
    <w:rsid w:val="00822AA1"/>
    <w:rsid w:val="00823EC4"/>
    <w:rsid w:val="0082453B"/>
    <w:rsid w:val="00825C1D"/>
    <w:rsid w:val="00825CB2"/>
    <w:rsid w:val="0082682B"/>
    <w:rsid w:val="00826C99"/>
    <w:rsid w:val="00827049"/>
    <w:rsid w:val="00830827"/>
    <w:rsid w:val="00831A4C"/>
    <w:rsid w:val="008351BE"/>
    <w:rsid w:val="00835390"/>
    <w:rsid w:val="00837A80"/>
    <w:rsid w:val="0084393F"/>
    <w:rsid w:val="00844614"/>
    <w:rsid w:val="00844AE1"/>
    <w:rsid w:val="00845127"/>
    <w:rsid w:val="00847313"/>
    <w:rsid w:val="0084783F"/>
    <w:rsid w:val="00853C95"/>
    <w:rsid w:val="0085509F"/>
    <w:rsid w:val="00856555"/>
    <w:rsid w:val="00861A0E"/>
    <w:rsid w:val="008643AC"/>
    <w:rsid w:val="00867B7A"/>
    <w:rsid w:val="00871377"/>
    <w:rsid w:val="008736E9"/>
    <w:rsid w:val="008747F2"/>
    <w:rsid w:val="008777DC"/>
    <w:rsid w:val="00877BED"/>
    <w:rsid w:val="00890DFB"/>
    <w:rsid w:val="008944CA"/>
    <w:rsid w:val="00895B32"/>
    <w:rsid w:val="00895DE7"/>
    <w:rsid w:val="00895FE8"/>
    <w:rsid w:val="008A1A10"/>
    <w:rsid w:val="008A1F35"/>
    <w:rsid w:val="008A2475"/>
    <w:rsid w:val="008A2B40"/>
    <w:rsid w:val="008C2616"/>
    <w:rsid w:val="008C7D17"/>
    <w:rsid w:val="008D1522"/>
    <w:rsid w:val="008D18EB"/>
    <w:rsid w:val="008D3DEA"/>
    <w:rsid w:val="008D4DF0"/>
    <w:rsid w:val="008E20C5"/>
    <w:rsid w:val="008E3A57"/>
    <w:rsid w:val="008E4FF4"/>
    <w:rsid w:val="008F0913"/>
    <w:rsid w:val="008F3E53"/>
    <w:rsid w:val="00901A5B"/>
    <w:rsid w:val="00906D36"/>
    <w:rsid w:val="0090748D"/>
    <w:rsid w:val="00913381"/>
    <w:rsid w:val="009161FE"/>
    <w:rsid w:val="009210B3"/>
    <w:rsid w:val="00921515"/>
    <w:rsid w:val="00924BAE"/>
    <w:rsid w:val="00927345"/>
    <w:rsid w:val="00930046"/>
    <w:rsid w:val="009379DA"/>
    <w:rsid w:val="00940FC3"/>
    <w:rsid w:val="0094117F"/>
    <w:rsid w:val="00941503"/>
    <w:rsid w:val="00946287"/>
    <w:rsid w:val="0095341F"/>
    <w:rsid w:val="00953B25"/>
    <w:rsid w:val="009554F5"/>
    <w:rsid w:val="00960F4A"/>
    <w:rsid w:val="009623FD"/>
    <w:rsid w:val="00963555"/>
    <w:rsid w:val="009638AA"/>
    <w:rsid w:val="00963C8F"/>
    <w:rsid w:val="00964E35"/>
    <w:rsid w:val="00965624"/>
    <w:rsid w:val="00965B60"/>
    <w:rsid w:val="0096771A"/>
    <w:rsid w:val="009716F7"/>
    <w:rsid w:val="00973878"/>
    <w:rsid w:val="0097461F"/>
    <w:rsid w:val="00974998"/>
    <w:rsid w:val="00980365"/>
    <w:rsid w:val="009821FF"/>
    <w:rsid w:val="00982EEE"/>
    <w:rsid w:val="009832C3"/>
    <w:rsid w:val="00984418"/>
    <w:rsid w:val="009850F7"/>
    <w:rsid w:val="00987F9A"/>
    <w:rsid w:val="0099398F"/>
    <w:rsid w:val="009B1467"/>
    <w:rsid w:val="009B20C6"/>
    <w:rsid w:val="009B46C4"/>
    <w:rsid w:val="009C5F50"/>
    <w:rsid w:val="009D6499"/>
    <w:rsid w:val="009D7834"/>
    <w:rsid w:val="009D78A3"/>
    <w:rsid w:val="009D7949"/>
    <w:rsid w:val="009E1803"/>
    <w:rsid w:val="009E27E7"/>
    <w:rsid w:val="009E33C3"/>
    <w:rsid w:val="009F62F1"/>
    <w:rsid w:val="00A01E4D"/>
    <w:rsid w:val="00A122A4"/>
    <w:rsid w:val="00A129CB"/>
    <w:rsid w:val="00A1640C"/>
    <w:rsid w:val="00A24B47"/>
    <w:rsid w:val="00A25AA6"/>
    <w:rsid w:val="00A27AC4"/>
    <w:rsid w:val="00A321EF"/>
    <w:rsid w:val="00A32BC8"/>
    <w:rsid w:val="00A33883"/>
    <w:rsid w:val="00A407CE"/>
    <w:rsid w:val="00A43798"/>
    <w:rsid w:val="00A4548D"/>
    <w:rsid w:val="00A457F2"/>
    <w:rsid w:val="00A50531"/>
    <w:rsid w:val="00A5371D"/>
    <w:rsid w:val="00A623A1"/>
    <w:rsid w:val="00A651AD"/>
    <w:rsid w:val="00A67613"/>
    <w:rsid w:val="00A67A40"/>
    <w:rsid w:val="00A7530D"/>
    <w:rsid w:val="00A7551F"/>
    <w:rsid w:val="00A76227"/>
    <w:rsid w:val="00A769FF"/>
    <w:rsid w:val="00A80958"/>
    <w:rsid w:val="00A82397"/>
    <w:rsid w:val="00A929AC"/>
    <w:rsid w:val="00A92ED6"/>
    <w:rsid w:val="00A93113"/>
    <w:rsid w:val="00A93166"/>
    <w:rsid w:val="00A94629"/>
    <w:rsid w:val="00A94FF3"/>
    <w:rsid w:val="00A96A39"/>
    <w:rsid w:val="00A96C92"/>
    <w:rsid w:val="00AA035B"/>
    <w:rsid w:val="00AA165E"/>
    <w:rsid w:val="00AA1A3F"/>
    <w:rsid w:val="00AA5CC4"/>
    <w:rsid w:val="00AB000E"/>
    <w:rsid w:val="00AB05C0"/>
    <w:rsid w:val="00AB0C84"/>
    <w:rsid w:val="00AB141C"/>
    <w:rsid w:val="00AB3056"/>
    <w:rsid w:val="00AB3649"/>
    <w:rsid w:val="00AB5578"/>
    <w:rsid w:val="00AC1380"/>
    <w:rsid w:val="00AC18BB"/>
    <w:rsid w:val="00AC3A4F"/>
    <w:rsid w:val="00AC47B2"/>
    <w:rsid w:val="00AC5D38"/>
    <w:rsid w:val="00AD0D9B"/>
    <w:rsid w:val="00AD6B4D"/>
    <w:rsid w:val="00AD7171"/>
    <w:rsid w:val="00AE09B7"/>
    <w:rsid w:val="00AE437A"/>
    <w:rsid w:val="00AE4953"/>
    <w:rsid w:val="00AF1D30"/>
    <w:rsid w:val="00B01822"/>
    <w:rsid w:val="00B01D55"/>
    <w:rsid w:val="00B02E1F"/>
    <w:rsid w:val="00B04FF2"/>
    <w:rsid w:val="00B057EE"/>
    <w:rsid w:val="00B06280"/>
    <w:rsid w:val="00B06485"/>
    <w:rsid w:val="00B0787A"/>
    <w:rsid w:val="00B12D28"/>
    <w:rsid w:val="00B168ED"/>
    <w:rsid w:val="00B17078"/>
    <w:rsid w:val="00B20743"/>
    <w:rsid w:val="00B22B59"/>
    <w:rsid w:val="00B24C03"/>
    <w:rsid w:val="00B30DFE"/>
    <w:rsid w:val="00B33ADA"/>
    <w:rsid w:val="00B40C6E"/>
    <w:rsid w:val="00B40D49"/>
    <w:rsid w:val="00B42DCA"/>
    <w:rsid w:val="00B4392C"/>
    <w:rsid w:val="00B460E7"/>
    <w:rsid w:val="00B477E8"/>
    <w:rsid w:val="00B57532"/>
    <w:rsid w:val="00B76203"/>
    <w:rsid w:val="00B80328"/>
    <w:rsid w:val="00B84785"/>
    <w:rsid w:val="00B85510"/>
    <w:rsid w:val="00B859BD"/>
    <w:rsid w:val="00B93D38"/>
    <w:rsid w:val="00B93E07"/>
    <w:rsid w:val="00B96DB1"/>
    <w:rsid w:val="00BA1FCA"/>
    <w:rsid w:val="00BA3D4B"/>
    <w:rsid w:val="00BA486D"/>
    <w:rsid w:val="00BA51C7"/>
    <w:rsid w:val="00BA5E82"/>
    <w:rsid w:val="00BA7696"/>
    <w:rsid w:val="00BB14E5"/>
    <w:rsid w:val="00BB473F"/>
    <w:rsid w:val="00BB795C"/>
    <w:rsid w:val="00BC075D"/>
    <w:rsid w:val="00BC0D0C"/>
    <w:rsid w:val="00BC1606"/>
    <w:rsid w:val="00BC7185"/>
    <w:rsid w:val="00BD0EA1"/>
    <w:rsid w:val="00BD3DA1"/>
    <w:rsid w:val="00BD41E3"/>
    <w:rsid w:val="00BE02D4"/>
    <w:rsid w:val="00BE06F5"/>
    <w:rsid w:val="00BE695E"/>
    <w:rsid w:val="00BF00BC"/>
    <w:rsid w:val="00BF1479"/>
    <w:rsid w:val="00BF1550"/>
    <w:rsid w:val="00BF2F41"/>
    <w:rsid w:val="00C07437"/>
    <w:rsid w:val="00C11752"/>
    <w:rsid w:val="00C22217"/>
    <w:rsid w:val="00C22397"/>
    <w:rsid w:val="00C22E24"/>
    <w:rsid w:val="00C241AA"/>
    <w:rsid w:val="00C33C29"/>
    <w:rsid w:val="00C34F37"/>
    <w:rsid w:val="00C35541"/>
    <w:rsid w:val="00C35E20"/>
    <w:rsid w:val="00C47B02"/>
    <w:rsid w:val="00C53242"/>
    <w:rsid w:val="00C61730"/>
    <w:rsid w:val="00C62776"/>
    <w:rsid w:val="00C6622E"/>
    <w:rsid w:val="00C70A26"/>
    <w:rsid w:val="00C743A0"/>
    <w:rsid w:val="00C752C8"/>
    <w:rsid w:val="00C76BAD"/>
    <w:rsid w:val="00C775B6"/>
    <w:rsid w:val="00C77F36"/>
    <w:rsid w:val="00C807F0"/>
    <w:rsid w:val="00C815D3"/>
    <w:rsid w:val="00C82C9A"/>
    <w:rsid w:val="00C848FA"/>
    <w:rsid w:val="00C84B76"/>
    <w:rsid w:val="00C857FE"/>
    <w:rsid w:val="00C86E64"/>
    <w:rsid w:val="00C938D7"/>
    <w:rsid w:val="00C95416"/>
    <w:rsid w:val="00C958BE"/>
    <w:rsid w:val="00CA173E"/>
    <w:rsid w:val="00CA2800"/>
    <w:rsid w:val="00CA33C0"/>
    <w:rsid w:val="00CB36D6"/>
    <w:rsid w:val="00CB4918"/>
    <w:rsid w:val="00CB524F"/>
    <w:rsid w:val="00CB70F5"/>
    <w:rsid w:val="00CB717C"/>
    <w:rsid w:val="00CB7D6D"/>
    <w:rsid w:val="00CC13DA"/>
    <w:rsid w:val="00CC208C"/>
    <w:rsid w:val="00CC20DB"/>
    <w:rsid w:val="00CC59FD"/>
    <w:rsid w:val="00CC7752"/>
    <w:rsid w:val="00CE1406"/>
    <w:rsid w:val="00CE3C1C"/>
    <w:rsid w:val="00CE4CA6"/>
    <w:rsid w:val="00CE74DE"/>
    <w:rsid w:val="00CE79D3"/>
    <w:rsid w:val="00CF0030"/>
    <w:rsid w:val="00CF07C7"/>
    <w:rsid w:val="00CF0E88"/>
    <w:rsid w:val="00CF3365"/>
    <w:rsid w:val="00CF38CD"/>
    <w:rsid w:val="00CF4BBC"/>
    <w:rsid w:val="00CF533D"/>
    <w:rsid w:val="00D006B2"/>
    <w:rsid w:val="00D03A08"/>
    <w:rsid w:val="00D10B16"/>
    <w:rsid w:val="00D132C9"/>
    <w:rsid w:val="00D13CD7"/>
    <w:rsid w:val="00D2088B"/>
    <w:rsid w:val="00D22AD9"/>
    <w:rsid w:val="00D235CA"/>
    <w:rsid w:val="00D3082D"/>
    <w:rsid w:val="00D3271E"/>
    <w:rsid w:val="00D40EC9"/>
    <w:rsid w:val="00D43219"/>
    <w:rsid w:val="00D4457C"/>
    <w:rsid w:val="00D51742"/>
    <w:rsid w:val="00D53474"/>
    <w:rsid w:val="00D542C3"/>
    <w:rsid w:val="00D55874"/>
    <w:rsid w:val="00D60BD0"/>
    <w:rsid w:val="00D60EED"/>
    <w:rsid w:val="00D65DE0"/>
    <w:rsid w:val="00D676FD"/>
    <w:rsid w:val="00D70E7D"/>
    <w:rsid w:val="00D712EA"/>
    <w:rsid w:val="00D7284B"/>
    <w:rsid w:val="00D73382"/>
    <w:rsid w:val="00D74FF4"/>
    <w:rsid w:val="00D7511B"/>
    <w:rsid w:val="00D8527D"/>
    <w:rsid w:val="00D87147"/>
    <w:rsid w:val="00D921E0"/>
    <w:rsid w:val="00D92365"/>
    <w:rsid w:val="00D95448"/>
    <w:rsid w:val="00DA1F8B"/>
    <w:rsid w:val="00DA35BA"/>
    <w:rsid w:val="00DA444B"/>
    <w:rsid w:val="00DA5F63"/>
    <w:rsid w:val="00DB0334"/>
    <w:rsid w:val="00DB1FCD"/>
    <w:rsid w:val="00DB4BEB"/>
    <w:rsid w:val="00DB654E"/>
    <w:rsid w:val="00DB6C5F"/>
    <w:rsid w:val="00DB7A9A"/>
    <w:rsid w:val="00DC46CA"/>
    <w:rsid w:val="00DC5678"/>
    <w:rsid w:val="00DC7855"/>
    <w:rsid w:val="00DD200C"/>
    <w:rsid w:val="00DD2E1E"/>
    <w:rsid w:val="00DD3494"/>
    <w:rsid w:val="00DD57F8"/>
    <w:rsid w:val="00DD68C1"/>
    <w:rsid w:val="00DD6987"/>
    <w:rsid w:val="00DD7EE4"/>
    <w:rsid w:val="00DE3781"/>
    <w:rsid w:val="00DF0416"/>
    <w:rsid w:val="00DF12E1"/>
    <w:rsid w:val="00DF486D"/>
    <w:rsid w:val="00E036EF"/>
    <w:rsid w:val="00E03E4E"/>
    <w:rsid w:val="00E0441D"/>
    <w:rsid w:val="00E07374"/>
    <w:rsid w:val="00E113FA"/>
    <w:rsid w:val="00E11FB8"/>
    <w:rsid w:val="00E20BC0"/>
    <w:rsid w:val="00E225EA"/>
    <w:rsid w:val="00E270A7"/>
    <w:rsid w:val="00E27DA3"/>
    <w:rsid w:val="00E27E7F"/>
    <w:rsid w:val="00E30D54"/>
    <w:rsid w:val="00E34A12"/>
    <w:rsid w:val="00E3531A"/>
    <w:rsid w:val="00E35A90"/>
    <w:rsid w:val="00E365BF"/>
    <w:rsid w:val="00E43974"/>
    <w:rsid w:val="00E4722A"/>
    <w:rsid w:val="00E472F1"/>
    <w:rsid w:val="00E52448"/>
    <w:rsid w:val="00E5620D"/>
    <w:rsid w:val="00E577B7"/>
    <w:rsid w:val="00E61735"/>
    <w:rsid w:val="00E624CA"/>
    <w:rsid w:val="00E64EDB"/>
    <w:rsid w:val="00E6695E"/>
    <w:rsid w:val="00E67871"/>
    <w:rsid w:val="00E74DE3"/>
    <w:rsid w:val="00E85FF2"/>
    <w:rsid w:val="00E92116"/>
    <w:rsid w:val="00EA2BDA"/>
    <w:rsid w:val="00EA616A"/>
    <w:rsid w:val="00EA6DE3"/>
    <w:rsid w:val="00EA7C5B"/>
    <w:rsid w:val="00EB7F3A"/>
    <w:rsid w:val="00EC4FF5"/>
    <w:rsid w:val="00EC63D2"/>
    <w:rsid w:val="00EC70D7"/>
    <w:rsid w:val="00ED077F"/>
    <w:rsid w:val="00EE1537"/>
    <w:rsid w:val="00EE35F0"/>
    <w:rsid w:val="00EE4664"/>
    <w:rsid w:val="00EE551C"/>
    <w:rsid w:val="00EE64BD"/>
    <w:rsid w:val="00EF1F98"/>
    <w:rsid w:val="00EF727A"/>
    <w:rsid w:val="00F07E9A"/>
    <w:rsid w:val="00F11301"/>
    <w:rsid w:val="00F12A42"/>
    <w:rsid w:val="00F175DC"/>
    <w:rsid w:val="00F20875"/>
    <w:rsid w:val="00F22997"/>
    <w:rsid w:val="00F3008F"/>
    <w:rsid w:val="00F31563"/>
    <w:rsid w:val="00F36A0A"/>
    <w:rsid w:val="00F37894"/>
    <w:rsid w:val="00F40367"/>
    <w:rsid w:val="00F404A0"/>
    <w:rsid w:val="00F42368"/>
    <w:rsid w:val="00F4281F"/>
    <w:rsid w:val="00F445F3"/>
    <w:rsid w:val="00F44D15"/>
    <w:rsid w:val="00F47F69"/>
    <w:rsid w:val="00F50608"/>
    <w:rsid w:val="00F53BF4"/>
    <w:rsid w:val="00F53F66"/>
    <w:rsid w:val="00F64E26"/>
    <w:rsid w:val="00F67F83"/>
    <w:rsid w:val="00F67FBC"/>
    <w:rsid w:val="00F727BA"/>
    <w:rsid w:val="00F7753A"/>
    <w:rsid w:val="00F817C3"/>
    <w:rsid w:val="00F8465C"/>
    <w:rsid w:val="00F84BD5"/>
    <w:rsid w:val="00F84CB9"/>
    <w:rsid w:val="00F87FAA"/>
    <w:rsid w:val="00F915D7"/>
    <w:rsid w:val="00F952E4"/>
    <w:rsid w:val="00FA066A"/>
    <w:rsid w:val="00FA07A2"/>
    <w:rsid w:val="00FA50BC"/>
    <w:rsid w:val="00FA6363"/>
    <w:rsid w:val="00FB09F7"/>
    <w:rsid w:val="00FB341E"/>
    <w:rsid w:val="00FB4FEF"/>
    <w:rsid w:val="00FB5566"/>
    <w:rsid w:val="00FB60E8"/>
    <w:rsid w:val="00FB66E4"/>
    <w:rsid w:val="00FB7386"/>
    <w:rsid w:val="00FB7F8E"/>
    <w:rsid w:val="00FC2902"/>
    <w:rsid w:val="00FD0355"/>
    <w:rsid w:val="00FD2638"/>
    <w:rsid w:val="00FE0EBF"/>
    <w:rsid w:val="00FE2B90"/>
    <w:rsid w:val="00FE3752"/>
    <w:rsid w:val="00FE6E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80A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rsid w:val="00C11752"/>
    <w:pPr>
      <w:keepNext/>
      <w:keepLines/>
      <w:numPr>
        <w:numId w:val="11"/>
      </w:numPr>
      <w:tabs>
        <w:tab w:val="left" w:pos="864"/>
      </w:tabs>
      <w:spacing w:before="480" w:after="120"/>
      <w:outlineLvl w:val="0"/>
    </w:pPr>
    <w:rPr>
      <w:rFonts w:asciiTheme="majorHAnsi" w:eastAsiaTheme="majorEastAsia" w:hAnsiTheme="majorHAnsi" w:cstheme="majorBidi"/>
      <w:b/>
      <w:bCs/>
      <w:color w:val="000000"/>
      <w:sz w:val="24"/>
      <w:szCs w:val="28"/>
    </w:rPr>
  </w:style>
  <w:style w:type="paragraph" w:styleId="Heading2">
    <w:name w:val="heading 2"/>
    <w:basedOn w:val="Normal"/>
    <w:next w:val="Normal"/>
    <w:link w:val="Heading2Char1"/>
    <w:unhideWhenUsed/>
    <w:qFormat/>
    <w:rsid w:val="00FA07A2"/>
    <w:pPr>
      <w:keepNext/>
      <w:keepLines/>
      <w:numPr>
        <w:ilvl w:val="1"/>
        <w:numId w:val="11"/>
      </w:numPr>
      <w:tabs>
        <w:tab w:val="left" w:pos="864"/>
      </w:tabs>
      <w:spacing w:after="120" w:line="260" w:lineRule="atLeast"/>
      <w:outlineLvl w:val="1"/>
    </w:pPr>
    <w:rPr>
      <w:rFonts w:ascii="Calibri" w:eastAsiaTheme="majorEastAsia" w:hAnsi="Calibri" w:cstheme="majorBidi"/>
      <w:b/>
      <w:bCs/>
      <w:color w:val="000000"/>
      <w:sz w:val="24"/>
      <w:szCs w:val="26"/>
    </w:rPr>
  </w:style>
  <w:style w:type="paragraph" w:styleId="Heading3">
    <w:name w:val="heading 3"/>
    <w:basedOn w:val="Normal"/>
    <w:next w:val="Normal"/>
    <w:link w:val="Heading3Char"/>
    <w:uiPriority w:val="9"/>
    <w:unhideWhenUsed/>
    <w:qFormat/>
    <w:rsid w:val="00E036EF"/>
    <w:pPr>
      <w:keepNext/>
      <w:keepLines/>
      <w:numPr>
        <w:ilvl w:val="2"/>
        <w:numId w:val="11"/>
      </w:numPr>
      <w:tabs>
        <w:tab w:val="left" w:pos="864"/>
      </w:tabs>
      <w:spacing w:after="120" w:line="260" w:lineRule="atLeast"/>
      <w:outlineLvl w:val="2"/>
    </w:pPr>
    <w:rPr>
      <w:rFonts w:asciiTheme="majorHAnsi" w:eastAsiaTheme="majorEastAsia" w:hAnsiTheme="majorHAnsi" w:cstheme="majorBidi"/>
      <w:b/>
      <w:bCs/>
      <w:color w:val="000000"/>
      <w:sz w:val="24"/>
    </w:rPr>
  </w:style>
  <w:style w:type="paragraph" w:styleId="Heading4">
    <w:name w:val="heading 4"/>
    <w:basedOn w:val="Normal"/>
    <w:next w:val="Normal"/>
    <w:link w:val="Heading4Char"/>
    <w:uiPriority w:val="9"/>
    <w:unhideWhenUsed/>
    <w:qFormat/>
    <w:rsid w:val="006D25BC"/>
    <w:pPr>
      <w:keepNext/>
      <w:keepLines/>
      <w:numPr>
        <w:ilvl w:val="3"/>
        <w:numId w:val="11"/>
      </w:numPr>
      <w:tabs>
        <w:tab w:val="left" w:pos="864"/>
      </w:tabs>
      <w:spacing w:after="120" w:line="260" w:lineRule="atLeast"/>
      <w:outlineLvl w:val="3"/>
    </w:pPr>
    <w:rPr>
      <w:rFonts w:asciiTheme="majorHAnsi" w:eastAsiaTheme="majorEastAsia" w:hAnsiTheme="majorHAnsi" w:cstheme="majorBidi"/>
      <w:b/>
      <w:bCs/>
      <w:iCs/>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11752"/>
    <w:rPr>
      <w:rFonts w:asciiTheme="majorHAnsi" w:eastAsiaTheme="majorEastAsia" w:hAnsiTheme="majorHAnsi" w:cstheme="majorBidi"/>
      <w:b/>
      <w:bCs/>
      <w:color w:val="000000"/>
      <w:sz w:val="24"/>
      <w:szCs w:val="28"/>
    </w:rPr>
  </w:style>
  <w:style w:type="character" w:customStyle="1" w:styleId="Heading2Char1">
    <w:name w:val="Heading 2 Char1"/>
    <w:basedOn w:val="DefaultParagraphFont"/>
    <w:link w:val="Heading2"/>
    <w:rsid w:val="00FA07A2"/>
    <w:rPr>
      <w:rFonts w:ascii="Calibri" w:eastAsiaTheme="majorEastAsia" w:hAnsi="Calibri" w:cstheme="majorBidi"/>
      <w:b/>
      <w:bCs/>
      <w:color w:val="000000"/>
      <w:sz w:val="24"/>
      <w:szCs w:val="26"/>
    </w:rPr>
  </w:style>
  <w:style w:type="character" w:customStyle="1" w:styleId="Heading3Char">
    <w:name w:val="Heading 3 Char"/>
    <w:basedOn w:val="DefaultParagraphFont"/>
    <w:link w:val="Heading3"/>
    <w:uiPriority w:val="9"/>
    <w:rsid w:val="00E036EF"/>
    <w:rPr>
      <w:rFonts w:asciiTheme="majorHAnsi" w:eastAsiaTheme="majorEastAsia" w:hAnsiTheme="majorHAnsi" w:cstheme="majorBidi"/>
      <w:b/>
      <w:bCs/>
      <w:color w:val="000000"/>
      <w:sz w:val="24"/>
    </w:rPr>
  </w:style>
  <w:style w:type="character" w:customStyle="1" w:styleId="Heading4Char">
    <w:name w:val="Heading 4 Char"/>
    <w:basedOn w:val="DefaultParagraphFont"/>
    <w:link w:val="Heading4"/>
    <w:uiPriority w:val="9"/>
    <w:rsid w:val="006D25BC"/>
    <w:rPr>
      <w:rFonts w:asciiTheme="majorHAnsi" w:eastAsiaTheme="majorEastAsia" w:hAnsiTheme="majorHAnsi" w:cstheme="majorBidi"/>
      <w:b/>
      <w:bCs/>
      <w:iCs/>
      <w:color w:val="000000"/>
      <w:sz w:val="24"/>
    </w:rPr>
  </w:style>
  <w:style w:type="paragraph" w:styleId="Header">
    <w:name w:val="header"/>
    <w:basedOn w:val="Normal"/>
    <w:link w:val="HeaderChar"/>
    <w:uiPriority w:val="99"/>
    <w:unhideWhenUsed/>
    <w:rsid w:val="009D78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78A3"/>
  </w:style>
  <w:style w:type="paragraph" w:styleId="Footer">
    <w:name w:val="footer"/>
    <w:basedOn w:val="Normal"/>
    <w:link w:val="FooterChar"/>
    <w:uiPriority w:val="99"/>
    <w:unhideWhenUsed/>
    <w:rsid w:val="009D78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78A3"/>
  </w:style>
  <w:style w:type="paragraph" w:customStyle="1" w:styleId="BodyText1">
    <w:name w:val="Body Text 1"/>
    <w:basedOn w:val="BodyText"/>
    <w:qFormat/>
    <w:rsid w:val="0090748D"/>
    <w:pPr>
      <w:tabs>
        <w:tab w:val="left" w:pos="1800"/>
      </w:tabs>
      <w:spacing w:before="74" w:line="200" w:lineRule="atLeast"/>
      <w:ind w:right="147"/>
    </w:pPr>
    <w:rPr>
      <w:rFonts w:ascii="Arial" w:eastAsia="Times New Roman" w:hAnsi="Arial" w:cs="Times New Roman"/>
      <w:sz w:val="16"/>
      <w:szCs w:val="20"/>
    </w:rPr>
  </w:style>
  <w:style w:type="paragraph" w:styleId="BodyText">
    <w:name w:val="Body Text"/>
    <w:basedOn w:val="Normal"/>
    <w:link w:val="BodyTextChar"/>
    <w:uiPriority w:val="1"/>
    <w:unhideWhenUsed/>
    <w:qFormat/>
    <w:rsid w:val="0090748D"/>
    <w:pPr>
      <w:spacing w:after="120"/>
    </w:pPr>
  </w:style>
  <w:style w:type="character" w:customStyle="1" w:styleId="BodyTextChar">
    <w:name w:val="Body Text Char"/>
    <w:basedOn w:val="DefaultParagraphFont"/>
    <w:link w:val="BodyText"/>
    <w:uiPriority w:val="99"/>
    <w:rsid w:val="0090748D"/>
  </w:style>
  <w:style w:type="paragraph" w:styleId="ListParagraph">
    <w:name w:val="List Paragraph"/>
    <w:basedOn w:val="Normal"/>
    <w:link w:val="ListParagraphChar"/>
    <w:uiPriority w:val="1"/>
    <w:qFormat/>
    <w:rsid w:val="0090748D"/>
    <w:pPr>
      <w:ind w:left="720"/>
      <w:contextualSpacing/>
    </w:pPr>
  </w:style>
  <w:style w:type="character" w:customStyle="1" w:styleId="ListParagraphChar">
    <w:name w:val="List Paragraph Char"/>
    <w:basedOn w:val="DefaultParagraphFont"/>
    <w:link w:val="ListParagraph"/>
    <w:uiPriority w:val="34"/>
    <w:rsid w:val="00715B3A"/>
  </w:style>
  <w:style w:type="character" w:styleId="FootnoteReference">
    <w:name w:val="footnote reference"/>
    <w:aliases w:val="o,Style 17,fr,Style 13,Style 12,Style 15,Style 9,o1,fr1,o2,fr2,o3,fr3,Style 18,(NECG) Footnote Reference,Style 20,Style 7,Style 8,Style 19,Style 32,o + Times New Roman,Style 16,StyFootnote Reference,Style 11,Style 28,Styl"/>
    <w:basedOn w:val="DefaultParagraphFont"/>
    <w:uiPriority w:val="99"/>
    <w:qFormat/>
    <w:rsid w:val="0090748D"/>
    <w:rPr>
      <w:rFonts w:ascii="Cambria" w:hAnsi="Cambria" w:cs="Times New Roman"/>
      <w:dstrike w:val="0"/>
      <w:sz w:val="20"/>
      <w:vertAlign w:val="superscript"/>
    </w:rPr>
  </w:style>
  <w:style w:type="paragraph" w:styleId="FootnoteText">
    <w:name w:val="footnote text"/>
    <w:aliases w:val="ft,Footnote Text Char Char,fn Char Char,Footnote Text Char1 Char1 Char,Footnote Text Char Char Char1 Char,Footnote Text Char1 Char Char Char,Footnote Text Char Char Char Char Char,Footnote Text Char Char1,fn,ft Char1,f"/>
    <w:basedOn w:val="Normal"/>
    <w:link w:val="FootnoteTextChar1"/>
    <w:uiPriority w:val="99"/>
    <w:unhideWhenUsed/>
    <w:qFormat/>
    <w:rsid w:val="0090748D"/>
    <w:pPr>
      <w:spacing w:after="80" w:line="240" w:lineRule="auto"/>
    </w:pPr>
    <w:rPr>
      <w:rFonts w:ascii="Cambria" w:hAnsi="Cambria" w:cs="Times New Roman"/>
      <w:sz w:val="18"/>
      <w:szCs w:val="20"/>
    </w:rPr>
  </w:style>
  <w:style w:type="character" w:customStyle="1" w:styleId="FootnoteTextChar1">
    <w:name w:val="Footnote Text Char1"/>
    <w:aliases w:val="ft Char,Footnote Text Char Char Char,fn Char Char Char,Footnote Text Char1 Char1 Char Char,Footnote Text Char Char Char1 Char Char,Footnote Text Char1 Char Char Char Char,Footnote Text Char Char Char Char Char Char,fn Char,f Char"/>
    <w:basedOn w:val="DefaultParagraphFont"/>
    <w:link w:val="FootnoteText"/>
    <w:uiPriority w:val="99"/>
    <w:rsid w:val="0090748D"/>
    <w:rPr>
      <w:rFonts w:ascii="Cambria" w:hAnsi="Cambria" w:cs="Times New Roman"/>
      <w:sz w:val="18"/>
      <w:szCs w:val="20"/>
    </w:rPr>
  </w:style>
  <w:style w:type="character" w:customStyle="1" w:styleId="FootnoteTextChar">
    <w:name w:val="Footnote Text Char"/>
    <w:basedOn w:val="DefaultParagraphFont"/>
    <w:uiPriority w:val="99"/>
    <w:rsid w:val="0090748D"/>
    <w:rPr>
      <w:sz w:val="20"/>
      <w:szCs w:val="20"/>
    </w:rPr>
  </w:style>
  <w:style w:type="paragraph" w:styleId="BalloonText">
    <w:name w:val="Balloon Text"/>
    <w:basedOn w:val="Normal"/>
    <w:link w:val="BalloonTextChar"/>
    <w:uiPriority w:val="99"/>
    <w:semiHidden/>
    <w:unhideWhenUsed/>
    <w:rsid w:val="001F6E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6ED6"/>
    <w:rPr>
      <w:rFonts w:ascii="Tahoma" w:hAnsi="Tahoma" w:cs="Tahoma"/>
      <w:sz w:val="16"/>
      <w:szCs w:val="16"/>
    </w:rPr>
  </w:style>
  <w:style w:type="paragraph" w:styleId="TOCHeading">
    <w:name w:val="TOC Heading"/>
    <w:basedOn w:val="Heading1"/>
    <w:next w:val="Normal"/>
    <w:uiPriority w:val="39"/>
    <w:semiHidden/>
    <w:unhideWhenUsed/>
    <w:qFormat/>
    <w:rsid w:val="001F6ED6"/>
    <w:pPr>
      <w:outlineLvl w:val="9"/>
    </w:pPr>
    <w:rPr>
      <w:lang w:eastAsia="ja-JP"/>
    </w:rPr>
  </w:style>
  <w:style w:type="character" w:styleId="Hyperlink">
    <w:name w:val="Hyperlink"/>
    <w:basedOn w:val="DefaultParagraphFont"/>
    <w:uiPriority w:val="99"/>
    <w:unhideWhenUsed/>
    <w:rsid w:val="00170367"/>
    <w:rPr>
      <w:color w:val="1795D2" w:themeColor="hyperlink"/>
      <w:u w:val="single"/>
    </w:rPr>
  </w:style>
  <w:style w:type="character" w:customStyle="1" w:styleId="Heading2Char">
    <w:name w:val="Heading 2 Char"/>
    <w:basedOn w:val="DefaultParagraphFont"/>
    <w:uiPriority w:val="9"/>
    <w:semiHidden/>
    <w:rsid w:val="00715B3A"/>
    <w:rPr>
      <w:rFonts w:asciiTheme="majorHAnsi" w:eastAsiaTheme="majorEastAsia" w:hAnsiTheme="majorHAnsi" w:cstheme="majorBidi"/>
      <w:b/>
      <w:bCs/>
      <w:color w:val="1795D2" w:themeColor="accent1"/>
      <w:sz w:val="26"/>
      <w:szCs w:val="26"/>
    </w:rPr>
  </w:style>
  <w:style w:type="paragraph" w:customStyle="1" w:styleId="Style2">
    <w:name w:val="Style2"/>
    <w:basedOn w:val="Heading2"/>
    <w:link w:val="Style2Char"/>
    <w:qFormat/>
    <w:rsid w:val="00715B3A"/>
  </w:style>
  <w:style w:type="character" w:customStyle="1" w:styleId="Style2Char">
    <w:name w:val="Style2 Char"/>
    <w:basedOn w:val="Heading2Char1"/>
    <w:link w:val="Style2"/>
    <w:rsid w:val="00715B3A"/>
    <w:rPr>
      <w:rFonts w:ascii="Calibri" w:eastAsiaTheme="majorEastAsia" w:hAnsi="Calibri" w:cstheme="majorBidi"/>
      <w:b/>
      <w:bCs/>
      <w:color w:val="000000"/>
      <w:sz w:val="24"/>
      <w:szCs w:val="26"/>
    </w:rPr>
  </w:style>
  <w:style w:type="paragraph" w:customStyle="1" w:styleId="Style1">
    <w:name w:val="Style1"/>
    <w:basedOn w:val="ListParagraph"/>
    <w:link w:val="Style1Char"/>
    <w:qFormat/>
    <w:rsid w:val="00715B3A"/>
    <w:pPr>
      <w:ind w:left="0"/>
    </w:pPr>
    <w:rPr>
      <w:b/>
      <w:sz w:val="24"/>
    </w:rPr>
  </w:style>
  <w:style w:type="character" w:customStyle="1" w:styleId="Style1Char">
    <w:name w:val="Style1 Char"/>
    <w:basedOn w:val="ListParagraphChar"/>
    <w:link w:val="Style1"/>
    <w:rsid w:val="00715B3A"/>
    <w:rPr>
      <w:b/>
      <w:sz w:val="24"/>
    </w:rPr>
  </w:style>
  <w:style w:type="paragraph" w:styleId="TOC2">
    <w:name w:val="toc 2"/>
    <w:basedOn w:val="Normal"/>
    <w:next w:val="Normal"/>
    <w:autoRedefine/>
    <w:uiPriority w:val="39"/>
    <w:unhideWhenUsed/>
    <w:qFormat/>
    <w:rsid w:val="003B39A1"/>
    <w:pPr>
      <w:tabs>
        <w:tab w:val="left" w:pos="720"/>
        <w:tab w:val="right" w:leader="dot" w:pos="9638"/>
      </w:tabs>
      <w:spacing w:after="100"/>
      <w:ind w:left="720" w:hanging="540"/>
    </w:pPr>
  </w:style>
  <w:style w:type="paragraph" w:styleId="TOC1">
    <w:name w:val="toc 1"/>
    <w:basedOn w:val="Normal"/>
    <w:next w:val="Normal"/>
    <w:autoRedefine/>
    <w:uiPriority w:val="39"/>
    <w:unhideWhenUsed/>
    <w:qFormat/>
    <w:rsid w:val="002B327E"/>
    <w:pPr>
      <w:tabs>
        <w:tab w:val="left" w:pos="540"/>
        <w:tab w:val="right" w:leader="dot" w:pos="9638"/>
      </w:tabs>
      <w:spacing w:after="100"/>
    </w:pPr>
    <w:rPr>
      <w:sz w:val="24"/>
    </w:rPr>
  </w:style>
  <w:style w:type="paragraph" w:customStyle="1" w:styleId="TableParagraph">
    <w:name w:val="Table Paragraph"/>
    <w:basedOn w:val="Normal"/>
    <w:uiPriority w:val="1"/>
    <w:qFormat/>
    <w:rsid w:val="00984418"/>
    <w:pPr>
      <w:widowControl w:val="0"/>
      <w:spacing w:after="0" w:line="240" w:lineRule="auto"/>
    </w:pPr>
  </w:style>
  <w:style w:type="paragraph" w:styleId="TOC3">
    <w:name w:val="toc 3"/>
    <w:basedOn w:val="Normal"/>
    <w:next w:val="Normal"/>
    <w:autoRedefine/>
    <w:uiPriority w:val="39"/>
    <w:unhideWhenUsed/>
    <w:qFormat/>
    <w:rsid w:val="003B39A1"/>
    <w:pPr>
      <w:tabs>
        <w:tab w:val="left" w:pos="1080"/>
        <w:tab w:val="right" w:leader="dot" w:pos="9638"/>
      </w:tabs>
      <w:spacing w:after="100"/>
      <w:ind w:left="1080" w:hanging="640"/>
    </w:pPr>
  </w:style>
  <w:style w:type="paragraph" w:styleId="TOC4">
    <w:name w:val="toc 4"/>
    <w:basedOn w:val="Normal"/>
    <w:next w:val="Normal"/>
    <w:autoRedefine/>
    <w:uiPriority w:val="39"/>
    <w:unhideWhenUsed/>
    <w:qFormat/>
    <w:rsid w:val="002B327E"/>
    <w:pPr>
      <w:tabs>
        <w:tab w:val="left" w:pos="1530"/>
        <w:tab w:val="right" w:leader="dot" w:pos="9638"/>
      </w:tabs>
      <w:spacing w:after="100"/>
      <w:ind w:left="660"/>
    </w:pPr>
  </w:style>
  <w:style w:type="table" w:styleId="TableGrid">
    <w:name w:val="Table Grid"/>
    <w:basedOn w:val="TableNormal"/>
    <w:uiPriority w:val="59"/>
    <w:rsid w:val="000A1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uiPriority w:val="39"/>
    <w:qFormat/>
    <w:rsid w:val="00973878"/>
    <w:pPr>
      <w:widowControl w:val="0"/>
      <w:spacing w:after="0" w:line="240" w:lineRule="auto"/>
      <w:ind w:left="380"/>
    </w:pPr>
    <w:rPr>
      <w:rFonts w:ascii="Times New Roman" w:eastAsia="Times New Roman" w:hAnsi="Times New Roman"/>
    </w:rPr>
  </w:style>
  <w:style w:type="paragraph" w:styleId="TOC6">
    <w:name w:val="toc 6"/>
    <w:basedOn w:val="Normal"/>
    <w:uiPriority w:val="39"/>
    <w:qFormat/>
    <w:rsid w:val="00973878"/>
    <w:pPr>
      <w:widowControl w:val="0"/>
      <w:spacing w:after="0" w:line="240" w:lineRule="auto"/>
      <w:ind w:left="1458" w:hanging="840"/>
    </w:pPr>
    <w:rPr>
      <w:rFonts w:ascii="Times New Roman" w:eastAsia="Times New Roman" w:hAnsi="Times New Roman"/>
    </w:rPr>
  </w:style>
  <w:style w:type="paragraph" w:styleId="TOC7">
    <w:name w:val="toc 7"/>
    <w:basedOn w:val="Normal"/>
    <w:uiPriority w:val="39"/>
    <w:qFormat/>
    <w:rsid w:val="00973878"/>
    <w:pPr>
      <w:widowControl w:val="0"/>
      <w:spacing w:after="0" w:line="240" w:lineRule="auto"/>
      <w:ind w:left="620"/>
    </w:pPr>
    <w:rPr>
      <w:rFonts w:ascii="Times New Roman" w:eastAsia="Times New Roman" w:hAnsi="Times New Roman"/>
    </w:rPr>
  </w:style>
  <w:style w:type="character" w:styleId="CommentReference">
    <w:name w:val="annotation reference"/>
    <w:basedOn w:val="DefaultParagraphFont"/>
    <w:uiPriority w:val="99"/>
    <w:semiHidden/>
    <w:unhideWhenUsed/>
    <w:rsid w:val="00973878"/>
    <w:rPr>
      <w:sz w:val="16"/>
      <w:szCs w:val="16"/>
    </w:rPr>
  </w:style>
  <w:style w:type="paragraph" w:styleId="CommentText">
    <w:name w:val="annotation text"/>
    <w:basedOn w:val="Normal"/>
    <w:link w:val="CommentTextChar"/>
    <w:uiPriority w:val="99"/>
    <w:unhideWhenUsed/>
    <w:rsid w:val="00973878"/>
    <w:pPr>
      <w:widowControl w:val="0"/>
      <w:spacing w:after="0" w:line="240" w:lineRule="auto"/>
    </w:pPr>
    <w:rPr>
      <w:sz w:val="20"/>
      <w:szCs w:val="20"/>
    </w:rPr>
  </w:style>
  <w:style w:type="character" w:customStyle="1" w:styleId="CommentTextChar">
    <w:name w:val="Comment Text Char"/>
    <w:basedOn w:val="DefaultParagraphFont"/>
    <w:link w:val="CommentText"/>
    <w:uiPriority w:val="99"/>
    <w:rsid w:val="00973878"/>
    <w:rPr>
      <w:sz w:val="20"/>
      <w:szCs w:val="20"/>
    </w:rPr>
  </w:style>
  <w:style w:type="paragraph" w:styleId="CommentSubject">
    <w:name w:val="annotation subject"/>
    <w:basedOn w:val="CommentText"/>
    <w:next w:val="CommentText"/>
    <w:link w:val="CommentSubjectChar"/>
    <w:uiPriority w:val="99"/>
    <w:semiHidden/>
    <w:unhideWhenUsed/>
    <w:rsid w:val="00973878"/>
    <w:rPr>
      <w:b/>
      <w:bCs/>
    </w:rPr>
  </w:style>
  <w:style w:type="character" w:customStyle="1" w:styleId="CommentSubjectChar">
    <w:name w:val="Comment Subject Char"/>
    <w:basedOn w:val="CommentTextChar"/>
    <w:link w:val="CommentSubject"/>
    <w:uiPriority w:val="99"/>
    <w:semiHidden/>
    <w:rsid w:val="00973878"/>
    <w:rPr>
      <w:b/>
      <w:bCs/>
      <w:sz w:val="20"/>
      <w:szCs w:val="20"/>
    </w:rPr>
  </w:style>
  <w:style w:type="paragraph" w:styleId="NoSpacing">
    <w:name w:val="No Spacing"/>
    <w:uiPriority w:val="1"/>
    <w:qFormat/>
    <w:rsid w:val="00973878"/>
    <w:pPr>
      <w:spacing w:after="0" w:line="240" w:lineRule="auto"/>
    </w:pPr>
  </w:style>
  <w:style w:type="paragraph" w:customStyle="1" w:styleId="CM40">
    <w:name w:val="CM40"/>
    <w:basedOn w:val="Normal"/>
    <w:next w:val="Normal"/>
    <w:uiPriority w:val="99"/>
    <w:rsid w:val="00973878"/>
    <w:pPr>
      <w:autoSpaceDE w:val="0"/>
      <w:autoSpaceDN w:val="0"/>
      <w:adjustRightInd w:val="0"/>
      <w:spacing w:after="0" w:line="240" w:lineRule="auto"/>
    </w:pPr>
    <w:rPr>
      <w:rFonts w:ascii="Times New Roman" w:hAnsi="Times New Roman" w:cs="Times New Roman"/>
      <w:sz w:val="24"/>
      <w:szCs w:val="24"/>
    </w:rPr>
  </w:style>
  <w:style w:type="paragraph" w:styleId="Revision">
    <w:name w:val="Revision"/>
    <w:hidden/>
    <w:uiPriority w:val="99"/>
    <w:semiHidden/>
    <w:rsid w:val="00973878"/>
    <w:pPr>
      <w:spacing w:after="0" w:line="240" w:lineRule="auto"/>
    </w:pPr>
  </w:style>
  <w:style w:type="paragraph" w:styleId="EndnoteText">
    <w:name w:val="endnote text"/>
    <w:basedOn w:val="Normal"/>
    <w:link w:val="EndnoteTextChar"/>
    <w:uiPriority w:val="99"/>
    <w:semiHidden/>
    <w:unhideWhenUsed/>
    <w:rsid w:val="00973878"/>
    <w:pPr>
      <w:widowControl w:val="0"/>
      <w:spacing w:after="0" w:line="240" w:lineRule="auto"/>
    </w:pPr>
    <w:rPr>
      <w:sz w:val="20"/>
      <w:szCs w:val="20"/>
    </w:rPr>
  </w:style>
  <w:style w:type="character" w:customStyle="1" w:styleId="EndnoteTextChar">
    <w:name w:val="Endnote Text Char"/>
    <w:basedOn w:val="DefaultParagraphFont"/>
    <w:link w:val="EndnoteText"/>
    <w:uiPriority w:val="99"/>
    <w:semiHidden/>
    <w:rsid w:val="00973878"/>
    <w:rPr>
      <w:sz w:val="20"/>
      <w:szCs w:val="20"/>
    </w:rPr>
  </w:style>
  <w:style w:type="character" w:styleId="EndnoteReference">
    <w:name w:val="endnote reference"/>
    <w:basedOn w:val="DefaultParagraphFont"/>
    <w:uiPriority w:val="99"/>
    <w:semiHidden/>
    <w:unhideWhenUsed/>
    <w:rsid w:val="009738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713155">
      <w:bodyDiv w:val="1"/>
      <w:marLeft w:val="0"/>
      <w:marRight w:val="0"/>
      <w:marTop w:val="0"/>
      <w:marBottom w:val="0"/>
      <w:divBdr>
        <w:top w:val="none" w:sz="0" w:space="0" w:color="auto"/>
        <w:left w:val="none" w:sz="0" w:space="0" w:color="auto"/>
        <w:bottom w:val="none" w:sz="0" w:space="0" w:color="auto"/>
        <w:right w:val="none" w:sz="0" w:space="0" w:color="auto"/>
      </w:divBdr>
    </w:div>
    <w:div w:id="859202011">
      <w:bodyDiv w:val="1"/>
      <w:marLeft w:val="0"/>
      <w:marRight w:val="0"/>
      <w:marTop w:val="0"/>
      <w:marBottom w:val="0"/>
      <w:divBdr>
        <w:top w:val="none" w:sz="0" w:space="0" w:color="auto"/>
        <w:left w:val="none" w:sz="0" w:space="0" w:color="auto"/>
        <w:bottom w:val="none" w:sz="0" w:space="0" w:color="auto"/>
        <w:right w:val="none" w:sz="0" w:space="0" w:color="auto"/>
      </w:divBdr>
    </w:div>
    <w:div w:id="156822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ISONE2015">
  <a:themeElements>
    <a:clrScheme name="ISO-NE">
      <a:dk1>
        <a:srgbClr val="62777F"/>
      </a:dk1>
      <a:lt1>
        <a:srgbClr val="FFFFFF"/>
      </a:lt1>
      <a:dk2>
        <a:srgbClr val="1E6A9A"/>
      </a:dk2>
      <a:lt2>
        <a:srgbClr val="6DCFF6"/>
      </a:lt2>
      <a:accent1>
        <a:srgbClr val="1795D2"/>
      </a:accent1>
      <a:accent2>
        <a:srgbClr val="8555A1"/>
      </a:accent2>
      <a:accent3>
        <a:srgbClr val="77BD2A"/>
      </a:accent3>
      <a:accent4>
        <a:srgbClr val="FBB92F"/>
      </a:accent4>
      <a:accent5>
        <a:srgbClr val="F68920"/>
      </a:accent5>
      <a:accent6>
        <a:srgbClr val="EC1F25"/>
      </a:accent6>
      <a:hlink>
        <a:srgbClr val="1795D2"/>
      </a:hlink>
      <a:folHlink>
        <a:srgbClr val="8555A1"/>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F4B08-ECDE-4258-A85B-3333E354D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3312</Words>
  <Characters>18884</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2019-04-17T14:56:00Z</dcterms:created>
  <dcterms:modified xsi:type="dcterms:W3CDTF">2019-04-18T16:41:00Z</dcterms:modified>
</cp:coreProperties>
</file>