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DD38F" w14:textId="77777777" w:rsidR="00F329E1" w:rsidRDefault="00F329E1" w:rsidP="00F329E1">
      <w:pPr>
        <w:spacing w:after="0"/>
        <w:jc w:val="center"/>
        <w:rPr>
          <w:b/>
          <w:sz w:val="32"/>
          <w:u w:val="single"/>
        </w:rPr>
      </w:pPr>
    </w:p>
    <w:p w14:paraId="4849F335" w14:textId="77777777" w:rsidR="0090748D" w:rsidRPr="00445D62" w:rsidRDefault="0090748D" w:rsidP="0090748D">
      <w:pPr>
        <w:jc w:val="center"/>
        <w:rPr>
          <w:b/>
          <w:sz w:val="32"/>
          <w:u w:val="single"/>
        </w:rPr>
      </w:pPr>
      <w:commentRangeStart w:id="0"/>
      <w:r w:rsidRPr="00445D62">
        <w:rPr>
          <w:b/>
          <w:sz w:val="32"/>
          <w:u w:val="single"/>
        </w:rPr>
        <w:t xml:space="preserve">ISO NEW ENGLAND PLANNING PROCEDURE NO. </w:t>
      </w:r>
      <w:r w:rsidR="00F329E1">
        <w:rPr>
          <w:b/>
          <w:sz w:val="32"/>
          <w:u w:val="single"/>
        </w:rPr>
        <w:t>5-1</w:t>
      </w:r>
      <w:commentRangeEnd w:id="0"/>
      <w:r w:rsidR="0001643E">
        <w:rPr>
          <w:rStyle w:val="CommentReference"/>
        </w:rPr>
        <w:commentReference w:id="0"/>
      </w:r>
    </w:p>
    <w:p w14:paraId="5804256C" w14:textId="77777777" w:rsidR="00F329E1" w:rsidRDefault="00F329E1" w:rsidP="0090748D">
      <w:pPr>
        <w:spacing w:after="0"/>
        <w:jc w:val="center"/>
        <w:rPr>
          <w:b/>
          <w:sz w:val="32"/>
        </w:rPr>
      </w:pPr>
    </w:p>
    <w:p w14:paraId="321C9307" w14:textId="77777777" w:rsidR="00F329E1" w:rsidRPr="00F329E1" w:rsidRDefault="00F329E1" w:rsidP="00F329E1">
      <w:pPr>
        <w:spacing w:after="0"/>
        <w:jc w:val="center"/>
        <w:rPr>
          <w:b/>
          <w:sz w:val="32"/>
        </w:rPr>
      </w:pPr>
      <w:r w:rsidRPr="00F329E1">
        <w:rPr>
          <w:b/>
          <w:sz w:val="32"/>
        </w:rPr>
        <w:t xml:space="preserve">PROCEDURE FOR REVIEW OF </w:t>
      </w:r>
      <w:r w:rsidR="00AD0BD2" w:rsidRPr="00AD0BD2">
        <w:rPr>
          <w:b/>
          <w:sz w:val="32"/>
        </w:rPr>
        <w:t>M</w:t>
      </w:r>
      <w:r w:rsidR="00AD0BD2">
        <w:rPr>
          <w:b/>
          <w:sz w:val="32"/>
        </w:rPr>
        <w:t>ARKET</w:t>
      </w:r>
      <w:r w:rsidR="00AD0BD2" w:rsidRPr="00AD0BD2">
        <w:rPr>
          <w:b/>
          <w:sz w:val="32"/>
        </w:rPr>
        <w:t xml:space="preserve"> </w:t>
      </w:r>
      <w:r>
        <w:rPr>
          <w:b/>
          <w:sz w:val="32"/>
        </w:rPr>
        <w:br/>
      </w:r>
      <w:r w:rsidRPr="00F329E1">
        <w:rPr>
          <w:b/>
          <w:sz w:val="32"/>
        </w:rPr>
        <w:t xml:space="preserve">PARTICIPANT’S </w:t>
      </w:r>
      <w:r w:rsidR="006B6467">
        <w:rPr>
          <w:b/>
          <w:sz w:val="32"/>
        </w:rPr>
        <w:t xml:space="preserve">OR </w:t>
      </w:r>
      <w:r w:rsidR="006B6467" w:rsidRPr="00AD0BD2">
        <w:rPr>
          <w:b/>
          <w:sz w:val="32"/>
        </w:rPr>
        <w:t>T</w:t>
      </w:r>
      <w:r w:rsidR="006B6467">
        <w:rPr>
          <w:b/>
          <w:sz w:val="32"/>
        </w:rPr>
        <w:t xml:space="preserve">RANSMISSION </w:t>
      </w:r>
      <w:r w:rsidR="006B6467" w:rsidRPr="00AD0BD2">
        <w:rPr>
          <w:b/>
          <w:sz w:val="32"/>
        </w:rPr>
        <w:t>O</w:t>
      </w:r>
      <w:r w:rsidR="006B6467">
        <w:rPr>
          <w:b/>
          <w:sz w:val="32"/>
        </w:rPr>
        <w:t xml:space="preserve">WNER’S </w:t>
      </w:r>
      <w:r w:rsidRPr="00F329E1">
        <w:rPr>
          <w:b/>
          <w:sz w:val="32"/>
        </w:rPr>
        <w:t>PROPOSED PLANS</w:t>
      </w:r>
    </w:p>
    <w:p w14:paraId="0D413183" w14:textId="77777777" w:rsidR="00F329E1" w:rsidRDefault="00F329E1" w:rsidP="00F329E1">
      <w:pPr>
        <w:spacing w:after="0"/>
        <w:jc w:val="center"/>
        <w:rPr>
          <w:b/>
          <w:sz w:val="32"/>
        </w:rPr>
      </w:pPr>
      <w:r w:rsidRPr="00F329E1">
        <w:rPr>
          <w:b/>
          <w:sz w:val="32"/>
        </w:rPr>
        <w:t>(SECTION I.3.9 APPLICATIONS: REQUIREMENTS,</w:t>
      </w:r>
      <w:r>
        <w:rPr>
          <w:b/>
          <w:sz w:val="32"/>
        </w:rPr>
        <w:br/>
      </w:r>
      <w:r w:rsidRPr="00F329E1">
        <w:rPr>
          <w:b/>
          <w:sz w:val="32"/>
        </w:rPr>
        <w:t>PROCEDURES</w:t>
      </w:r>
      <w:r>
        <w:rPr>
          <w:b/>
          <w:sz w:val="32"/>
        </w:rPr>
        <w:t>,</w:t>
      </w:r>
      <w:r w:rsidRPr="00F329E1">
        <w:rPr>
          <w:b/>
          <w:sz w:val="32"/>
        </w:rPr>
        <w:t xml:space="preserve"> AND FORMS)</w:t>
      </w:r>
    </w:p>
    <w:p w14:paraId="19152A63" w14:textId="77777777" w:rsidR="0090748D" w:rsidRDefault="0090748D" w:rsidP="0090748D">
      <w:pPr>
        <w:jc w:val="center"/>
        <w:rPr>
          <w:sz w:val="32"/>
        </w:rPr>
      </w:pPr>
    </w:p>
    <w:p w14:paraId="5C07C97E" w14:textId="77777777" w:rsidR="00F329E1" w:rsidRDefault="00F329E1" w:rsidP="00F329E1">
      <w:pPr>
        <w:spacing w:after="0"/>
        <w:ind w:left="1980" w:hanging="1980"/>
        <w:rPr>
          <w:sz w:val="24"/>
        </w:rPr>
      </w:pPr>
    </w:p>
    <w:p w14:paraId="31C9C316" w14:textId="77777777" w:rsidR="00F329E1" w:rsidRDefault="00F329E1" w:rsidP="00F329E1">
      <w:pPr>
        <w:spacing w:after="0"/>
        <w:ind w:left="1980" w:hanging="1980"/>
        <w:rPr>
          <w:sz w:val="24"/>
        </w:rPr>
      </w:pPr>
      <w:r>
        <w:rPr>
          <w:sz w:val="24"/>
        </w:rPr>
        <w:t>EFFECTIVE DATE:</w:t>
      </w:r>
      <w:r>
        <w:rPr>
          <w:sz w:val="24"/>
        </w:rPr>
        <w:tab/>
      </w:r>
      <w:del w:id="2" w:author="Author">
        <w:r w:rsidR="00A61F44" w:rsidDel="0041772F">
          <w:rPr>
            <w:sz w:val="24"/>
          </w:rPr>
          <w:delText>February 6</w:delText>
        </w:r>
      </w:del>
      <w:ins w:id="3" w:author="Author">
        <w:r w:rsidR="0041772F">
          <w:rPr>
            <w:sz w:val="24"/>
          </w:rPr>
          <w:t>xx xx</w:t>
        </w:r>
      </w:ins>
      <w:r>
        <w:rPr>
          <w:sz w:val="24"/>
        </w:rPr>
        <w:t xml:space="preserve">, </w:t>
      </w:r>
      <w:r w:rsidR="00A61F44">
        <w:rPr>
          <w:sz w:val="24"/>
        </w:rPr>
        <w:t>2020</w:t>
      </w:r>
    </w:p>
    <w:p w14:paraId="244DF471" w14:textId="77777777" w:rsidR="00F329E1" w:rsidRDefault="00F329E1" w:rsidP="00327720">
      <w:pPr>
        <w:spacing w:after="0"/>
        <w:ind w:left="1800" w:hanging="1800"/>
        <w:rPr>
          <w:sz w:val="24"/>
        </w:rPr>
      </w:pPr>
    </w:p>
    <w:p w14:paraId="5DA75789" w14:textId="77777777" w:rsidR="00F329E1" w:rsidRDefault="00F329E1" w:rsidP="00F329E1">
      <w:pPr>
        <w:spacing w:after="0"/>
        <w:ind w:left="1980" w:hanging="1980"/>
        <w:rPr>
          <w:sz w:val="24"/>
        </w:rPr>
      </w:pPr>
    </w:p>
    <w:p w14:paraId="77D5FD5B" w14:textId="77777777" w:rsidR="0090748D" w:rsidRDefault="0090748D" w:rsidP="00F329E1">
      <w:pPr>
        <w:spacing w:after="0"/>
        <w:ind w:left="1980" w:hanging="1980"/>
        <w:rPr>
          <w:sz w:val="24"/>
        </w:rPr>
      </w:pPr>
      <w:r w:rsidRPr="0090748D">
        <w:rPr>
          <w:sz w:val="24"/>
        </w:rPr>
        <w:t>REFERENCES:</w:t>
      </w:r>
      <w:r w:rsidRPr="0090748D">
        <w:rPr>
          <w:sz w:val="24"/>
        </w:rPr>
        <w:tab/>
        <w:t>ISO</w:t>
      </w:r>
      <w:r w:rsidRPr="0090748D">
        <w:rPr>
          <w:spacing w:val="-3"/>
          <w:sz w:val="24"/>
        </w:rPr>
        <w:t xml:space="preserve"> </w:t>
      </w:r>
      <w:r w:rsidRPr="0090748D">
        <w:rPr>
          <w:spacing w:val="-1"/>
          <w:sz w:val="24"/>
        </w:rPr>
        <w:t>New England</w:t>
      </w:r>
      <w:r w:rsidRPr="0090748D">
        <w:rPr>
          <w:sz w:val="24"/>
        </w:rPr>
        <w:t xml:space="preserve"> </w:t>
      </w:r>
      <w:r w:rsidRPr="0090748D">
        <w:rPr>
          <w:spacing w:val="-1"/>
          <w:sz w:val="24"/>
        </w:rPr>
        <w:t>Transmission,</w:t>
      </w:r>
      <w:r w:rsidRPr="0090748D">
        <w:rPr>
          <w:spacing w:val="-3"/>
          <w:sz w:val="24"/>
        </w:rPr>
        <w:t xml:space="preserve"> </w:t>
      </w:r>
      <w:r w:rsidRPr="0090748D">
        <w:rPr>
          <w:spacing w:val="-1"/>
          <w:sz w:val="24"/>
        </w:rPr>
        <w:t>Markets</w:t>
      </w:r>
      <w:r w:rsidRPr="0090748D">
        <w:rPr>
          <w:sz w:val="24"/>
        </w:rPr>
        <w:t xml:space="preserve"> and</w:t>
      </w:r>
      <w:r w:rsidRPr="0090748D">
        <w:rPr>
          <w:spacing w:val="-3"/>
          <w:sz w:val="24"/>
        </w:rPr>
        <w:t xml:space="preserve"> </w:t>
      </w:r>
      <w:r w:rsidRPr="0090748D">
        <w:rPr>
          <w:sz w:val="24"/>
        </w:rPr>
        <w:t>Services Tariff (the “Tariff”)</w:t>
      </w:r>
    </w:p>
    <w:p w14:paraId="67657D0C" w14:textId="77777777" w:rsidR="00896876" w:rsidRDefault="00896876" w:rsidP="00F329E1">
      <w:pPr>
        <w:spacing w:after="0"/>
        <w:ind w:left="1980" w:hanging="1980"/>
        <w:rPr>
          <w:sz w:val="24"/>
        </w:rPr>
      </w:pPr>
    </w:p>
    <w:p w14:paraId="3B7B3244" w14:textId="77777777" w:rsidR="00896876" w:rsidRDefault="00896876" w:rsidP="00F329E1">
      <w:pPr>
        <w:spacing w:after="0"/>
        <w:ind w:left="1980" w:hanging="1980"/>
        <w:rPr>
          <w:sz w:val="24"/>
        </w:rPr>
      </w:pPr>
      <w:r>
        <w:rPr>
          <w:sz w:val="24"/>
        </w:rPr>
        <w:tab/>
      </w:r>
      <w:r w:rsidRPr="00896876">
        <w:rPr>
          <w:sz w:val="24"/>
        </w:rPr>
        <w:t>ISO New England Planning Procedure 5-3 (PP5-3): Guidelines for Conducting and Evaluating Proposed Plan Application Analyses</w:t>
      </w:r>
    </w:p>
    <w:p w14:paraId="00442CAE" w14:textId="77777777" w:rsidR="00896876" w:rsidRDefault="00896876" w:rsidP="00F329E1">
      <w:pPr>
        <w:spacing w:after="0"/>
        <w:ind w:left="1980" w:hanging="1980"/>
        <w:rPr>
          <w:sz w:val="24"/>
        </w:rPr>
      </w:pPr>
    </w:p>
    <w:p w14:paraId="5272B7BF" w14:textId="77777777" w:rsidR="0041772F" w:rsidRDefault="0041772F" w:rsidP="0041772F">
      <w:pPr>
        <w:spacing w:after="0"/>
        <w:ind w:left="1980" w:hanging="1980"/>
        <w:rPr>
          <w:ins w:id="4" w:author="Author"/>
          <w:sz w:val="24"/>
        </w:rPr>
      </w:pPr>
      <w:ins w:id="5" w:author="Author">
        <w:r>
          <w:rPr>
            <w:sz w:val="24"/>
          </w:rPr>
          <w:tab/>
        </w:r>
        <w:r w:rsidRPr="00896876">
          <w:rPr>
            <w:sz w:val="24"/>
          </w:rPr>
          <w:t>ISO New England Planning Procedure 5-</w:t>
        </w:r>
        <w:r w:rsidR="009E646A">
          <w:rPr>
            <w:sz w:val="24"/>
          </w:rPr>
          <w:t>5</w:t>
        </w:r>
        <w:r w:rsidRPr="00896876">
          <w:rPr>
            <w:sz w:val="24"/>
          </w:rPr>
          <w:t xml:space="preserve"> (PP5-</w:t>
        </w:r>
        <w:r w:rsidR="009E646A">
          <w:rPr>
            <w:sz w:val="24"/>
          </w:rPr>
          <w:t>5</w:t>
        </w:r>
        <w:r w:rsidRPr="00896876">
          <w:rPr>
            <w:sz w:val="24"/>
          </w:rPr>
          <w:t xml:space="preserve">): </w:t>
        </w:r>
        <w:r w:rsidR="009E646A">
          <w:rPr>
            <w:sz w:val="24"/>
          </w:rPr>
          <w:t xml:space="preserve">Requirements and Guidelines for Application of Remedial Action Schemes and </w:t>
        </w:r>
        <w:r w:rsidR="007D1478">
          <w:rPr>
            <w:sz w:val="24"/>
          </w:rPr>
          <w:t>Automatic Control</w:t>
        </w:r>
        <w:r w:rsidR="009E646A">
          <w:rPr>
            <w:sz w:val="24"/>
          </w:rPr>
          <w:t xml:space="preserve"> Schemes</w:t>
        </w:r>
      </w:ins>
    </w:p>
    <w:p w14:paraId="15FFFE7F" w14:textId="77777777" w:rsidR="0041772F" w:rsidRDefault="0041772F" w:rsidP="00896876">
      <w:pPr>
        <w:spacing w:after="0"/>
        <w:ind w:left="1980" w:hanging="1980"/>
        <w:rPr>
          <w:ins w:id="6" w:author="Author"/>
          <w:sz w:val="24"/>
        </w:rPr>
      </w:pPr>
    </w:p>
    <w:p w14:paraId="18D3036A" w14:textId="77777777" w:rsidR="00896876" w:rsidRDefault="00896876" w:rsidP="00896876">
      <w:pPr>
        <w:spacing w:after="0"/>
        <w:ind w:left="1980" w:hanging="1980"/>
        <w:rPr>
          <w:sz w:val="24"/>
        </w:rPr>
      </w:pPr>
      <w:r>
        <w:rPr>
          <w:sz w:val="24"/>
        </w:rPr>
        <w:tab/>
      </w:r>
      <w:r w:rsidRPr="00896876">
        <w:rPr>
          <w:sz w:val="24"/>
        </w:rPr>
        <w:t>ISO New England Planning Procedure 5-</w:t>
      </w:r>
      <w:r>
        <w:rPr>
          <w:sz w:val="24"/>
        </w:rPr>
        <w:t>6</w:t>
      </w:r>
      <w:r w:rsidRPr="00896876">
        <w:rPr>
          <w:sz w:val="24"/>
        </w:rPr>
        <w:t xml:space="preserve"> (PP5-</w:t>
      </w:r>
      <w:r>
        <w:rPr>
          <w:sz w:val="24"/>
        </w:rPr>
        <w:t>6</w:t>
      </w:r>
      <w:r w:rsidRPr="00896876">
        <w:rPr>
          <w:sz w:val="24"/>
        </w:rPr>
        <w:t xml:space="preserve">): </w:t>
      </w:r>
      <w:r>
        <w:rPr>
          <w:sz w:val="24"/>
        </w:rPr>
        <w:t xml:space="preserve">Interconnection Planning Procedure for Generation and Elective Transmission Upgrades </w:t>
      </w:r>
    </w:p>
    <w:p w14:paraId="7236B29A" w14:textId="77777777" w:rsidR="007A2995" w:rsidRDefault="007A2995" w:rsidP="00327720">
      <w:pPr>
        <w:spacing w:after="0"/>
        <w:ind w:left="1800" w:hanging="1800"/>
        <w:rPr>
          <w:sz w:val="24"/>
        </w:rPr>
      </w:pPr>
      <w:r>
        <w:rPr>
          <w:sz w:val="24"/>
        </w:rPr>
        <w:tab/>
      </w:r>
    </w:p>
    <w:p w14:paraId="376EA785" w14:textId="77777777" w:rsidR="00F329E1" w:rsidRDefault="007A2995" w:rsidP="00F329E1">
      <w:pPr>
        <w:spacing w:after="0"/>
        <w:ind w:left="1800" w:hanging="1800"/>
        <w:rPr>
          <w:sz w:val="24"/>
        </w:rPr>
      </w:pPr>
      <w:r>
        <w:rPr>
          <w:sz w:val="24"/>
        </w:rPr>
        <w:tab/>
      </w:r>
    </w:p>
    <w:p w14:paraId="2B1D709C" w14:textId="77777777" w:rsidR="00F329E1" w:rsidRDefault="00F329E1">
      <w:pPr>
        <w:rPr>
          <w:sz w:val="24"/>
        </w:rPr>
      </w:pPr>
      <w:r>
        <w:rPr>
          <w:sz w:val="24"/>
        </w:rPr>
        <w:br w:type="page"/>
      </w:r>
    </w:p>
    <w:p w14:paraId="2375DB9A" w14:textId="77777777" w:rsidR="0090748D" w:rsidRDefault="0090748D" w:rsidP="00F329E1">
      <w:pPr>
        <w:spacing w:after="0"/>
        <w:ind w:left="1800" w:hanging="1800"/>
        <w:rPr>
          <w:sz w:val="24"/>
        </w:rPr>
      </w:pPr>
    </w:p>
    <w:p w14:paraId="7B766EFF" w14:textId="77777777" w:rsidR="00715B3A" w:rsidRPr="00EE1D42" w:rsidRDefault="008962A5" w:rsidP="00EE1D42">
      <w:pPr>
        <w:jc w:val="center"/>
        <w:rPr>
          <w:b/>
          <w:sz w:val="24"/>
        </w:rPr>
      </w:pPr>
      <w:r w:rsidRPr="00EE1D42">
        <w:rPr>
          <w:b/>
          <w:sz w:val="24"/>
        </w:rPr>
        <w:t>Table of Contents</w:t>
      </w:r>
    </w:p>
    <w:p w14:paraId="098D147E" w14:textId="77777777" w:rsidR="00314EEB" w:rsidRDefault="00B82EBA" w:rsidP="006910F0">
      <w:pPr>
        <w:pStyle w:val="TOC1"/>
        <w:rPr>
          <w:rFonts w:eastAsiaTheme="minorEastAsia"/>
          <w:noProof/>
          <w:sz w:val="22"/>
        </w:rPr>
      </w:pPr>
      <w:r>
        <w:fldChar w:fldCharType="begin"/>
      </w:r>
      <w:r>
        <w:instrText xml:space="preserve"> TOC \o "1-3" \h \z \u </w:instrText>
      </w:r>
      <w:r>
        <w:fldChar w:fldCharType="separate"/>
      </w:r>
      <w:hyperlink w:anchor="_Toc22214867" w:history="1">
        <w:r w:rsidR="00314EEB" w:rsidRPr="00E76D6E">
          <w:rPr>
            <w:rStyle w:val="Hyperlink"/>
            <w:rFonts w:ascii="Calibri" w:hAnsi="Calibri"/>
            <w:noProof/>
          </w:rPr>
          <w:t>1.0</w:t>
        </w:r>
        <w:r w:rsidR="00314EEB">
          <w:rPr>
            <w:rFonts w:eastAsiaTheme="minorEastAsia"/>
            <w:noProof/>
            <w:sz w:val="22"/>
          </w:rPr>
          <w:tab/>
        </w:r>
        <w:r w:rsidR="00314EEB" w:rsidRPr="00E76D6E">
          <w:rPr>
            <w:rStyle w:val="Hyperlink"/>
            <w:noProof/>
          </w:rPr>
          <w:t>General</w:t>
        </w:r>
        <w:r w:rsidR="00314EEB">
          <w:rPr>
            <w:noProof/>
            <w:webHidden/>
          </w:rPr>
          <w:tab/>
        </w:r>
        <w:r w:rsidR="00314EEB">
          <w:rPr>
            <w:noProof/>
            <w:webHidden/>
          </w:rPr>
          <w:fldChar w:fldCharType="begin"/>
        </w:r>
        <w:r w:rsidR="00314EEB">
          <w:rPr>
            <w:noProof/>
            <w:webHidden/>
          </w:rPr>
          <w:instrText xml:space="preserve"> PAGEREF _Toc22214867 \h </w:instrText>
        </w:r>
        <w:r w:rsidR="00314EEB">
          <w:rPr>
            <w:noProof/>
            <w:webHidden/>
          </w:rPr>
        </w:r>
        <w:r w:rsidR="00314EEB">
          <w:rPr>
            <w:noProof/>
            <w:webHidden/>
          </w:rPr>
          <w:fldChar w:fldCharType="separate"/>
        </w:r>
        <w:r w:rsidR="00F65D2D">
          <w:rPr>
            <w:noProof/>
            <w:webHidden/>
          </w:rPr>
          <w:t>4</w:t>
        </w:r>
        <w:r w:rsidR="00314EEB">
          <w:rPr>
            <w:noProof/>
            <w:webHidden/>
          </w:rPr>
          <w:fldChar w:fldCharType="end"/>
        </w:r>
      </w:hyperlink>
    </w:p>
    <w:p w14:paraId="0457CFF6" w14:textId="77777777" w:rsidR="00314EEB" w:rsidRDefault="0001643E">
      <w:pPr>
        <w:pStyle w:val="TOC2"/>
        <w:rPr>
          <w:rFonts w:eastAsiaTheme="minorEastAsia"/>
          <w:noProof/>
        </w:rPr>
      </w:pPr>
      <w:hyperlink w:anchor="_Toc22214868" w:history="1">
        <w:r w:rsidR="00314EEB" w:rsidRPr="00E76D6E">
          <w:rPr>
            <w:rStyle w:val="Hyperlink"/>
            <w:noProof/>
          </w:rPr>
          <w:t>1.1</w:t>
        </w:r>
        <w:r w:rsidR="00314EEB">
          <w:rPr>
            <w:rFonts w:eastAsiaTheme="minorEastAsia"/>
            <w:noProof/>
          </w:rPr>
          <w:tab/>
        </w:r>
        <w:r w:rsidR="00314EEB" w:rsidRPr="00E76D6E">
          <w:rPr>
            <w:rStyle w:val="Hyperlink"/>
            <w:noProof/>
          </w:rPr>
          <w:t>Description of the Proposed Plan Application Process</w:t>
        </w:r>
        <w:r w:rsidR="00314EEB">
          <w:rPr>
            <w:noProof/>
            <w:webHidden/>
          </w:rPr>
          <w:tab/>
        </w:r>
        <w:r w:rsidR="00314EEB">
          <w:rPr>
            <w:noProof/>
            <w:webHidden/>
          </w:rPr>
          <w:fldChar w:fldCharType="begin"/>
        </w:r>
        <w:r w:rsidR="00314EEB">
          <w:rPr>
            <w:noProof/>
            <w:webHidden/>
          </w:rPr>
          <w:instrText xml:space="preserve"> PAGEREF _Toc22214868 \h </w:instrText>
        </w:r>
        <w:r w:rsidR="00314EEB">
          <w:rPr>
            <w:noProof/>
            <w:webHidden/>
          </w:rPr>
        </w:r>
        <w:r w:rsidR="00314EEB">
          <w:rPr>
            <w:noProof/>
            <w:webHidden/>
          </w:rPr>
          <w:fldChar w:fldCharType="separate"/>
        </w:r>
        <w:r w:rsidR="00F65D2D">
          <w:rPr>
            <w:noProof/>
            <w:webHidden/>
          </w:rPr>
          <w:t>5</w:t>
        </w:r>
        <w:r w:rsidR="00314EEB">
          <w:rPr>
            <w:noProof/>
            <w:webHidden/>
          </w:rPr>
          <w:fldChar w:fldCharType="end"/>
        </w:r>
      </w:hyperlink>
    </w:p>
    <w:p w14:paraId="37D1CDF6" w14:textId="77777777" w:rsidR="00314EEB" w:rsidRDefault="0001643E">
      <w:pPr>
        <w:pStyle w:val="TOC3"/>
        <w:rPr>
          <w:rFonts w:eastAsiaTheme="minorEastAsia"/>
          <w:noProof/>
        </w:rPr>
      </w:pPr>
      <w:hyperlink w:anchor="_Toc22214869" w:history="1">
        <w:r w:rsidR="00314EEB" w:rsidRPr="00E76D6E">
          <w:rPr>
            <w:rStyle w:val="Hyperlink"/>
            <w:rFonts w:ascii="Calibri" w:hAnsi="Calibri"/>
            <w:noProof/>
          </w:rPr>
          <w:t>1.1.1</w:t>
        </w:r>
        <w:r w:rsidR="00314EEB">
          <w:rPr>
            <w:rFonts w:eastAsiaTheme="minorEastAsia"/>
            <w:noProof/>
          </w:rPr>
          <w:tab/>
        </w:r>
        <w:r w:rsidR="00314EEB" w:rsidRPr="00E76D6E">
          <w:rPr>
            <w:rStyle w:val="Hyperlink"/>
            <w:noProof/>
          </w:rPr>
          <w:t>Initial Assessment</w:t>
        </w:r>
        <w:r w:rsidR="00314EEB">
          <w:rPr>
            <w:noProof/>
            <w:webHidden/>
          </w:rPr>
          <w:tab/>
        </w:r>
        <w:r w:rsidR="00314EEB">
          <w:rPr>
            <w:noProof/>
            <w:webHidden/>
          </w:rPr>
          <w:fldChar w:fldCharType="begin"/>
        </w:r>
        <w:r w:rsidR="00314EEB">
          <w:rPr>
            <w:noProof/>
            <w:webHidden/>
          </w:rPr>
          <w:instrText xml:space="preserve"> PAGEREF _Toc22214869 \h </w:instrText>
        </w:r>
        <w:r w:rsidR="00314EEB">
          <w:rPr>
            <w:noProof/>
            <w:webHidden/>
          </w:rPr>
        </w:r>
        <w:r w:rsidR="00314EEB">
          <w:rPr>
            <w:noProof/>
            <w:webHidden/>
          </w:rPr>
          <w:fldChar w:fldCharType="separate"/>
        </w:r>
        <w:r w:rsidR="00F65D2D">
          <w:rPr>
            <w:noProof/>
            <w:webHidden/>
          </w:rPr>
          <w:t>5</w:t>
        </w:r>
        <w:r w:rsidR="00314EEB">
          <w:rPr>
            <w:noProof/>
            <w:webHidden/>
          </w:rPr>
          <w:fldChar w:fldCharType="end"/>
        </w:r>
      </w:hyperlink>
    </w:p>
    <w:p w14:paraId="06D715AF" w14:textId="77777777" w:rsidR="00314EEB" w:rsidRDefault="0001643E">
      <w:pPr>
        <w:pStyle w:val="TOC3"/>
        <w:rPr>
          <w:rFonts w:eastAsiaTheme="minorEastAsia"/>
          <w:noProof/>
        </w:rPr>
      </w:pPr>
      <w:hyperlink w:anchor="_Toc22214870" w:history="1">
        <w:r w:rsidR="00314EEB" w:rsidRPr="00E76D6E">
          <w:rPr>
            <w:rStyle w:val="Hyperlink"/>
            <w:rFonts w:ascii="Calibri" w:hAnsi="Calibri"/>
            <w:noProof/>
          </w:rPr>
          <w:t>1.1.2</w:t>
        </w:r>
        <w:r w:rsidR="00314EEB">
          <w:rPr>
            <w:rFonts w:eastAsiaTheme="minorEastAsia"/>
            <w:noProof/>
          </w:rPr>
          <w:tab/>
        </w:r>
        <w:r w:rsidR="00314EEB" w:rsidRPr="00E76D6E">
          <w:rPr>
            <w:rStyle w:val="Hyperlink"/>
            <w:noProof/>
          </w:rPr>
          <w:t>Submittal of a Proposed Plan Application</w:t>
        </w:r>
        <w:r w:rsidR="00314EEB">
          <w:rPr>
            <w:noProof/>
            <w:webHidden/>
          </w:rPr>
          <w:tab/>
        </w:r>
        <w:r w:rsidR="00314EEB">
          <w:rPr>
            <w:noProof/>
            <w:webHidden/>
          </w:rPr>
          <w:fldChar w:fldCharType="begin"/>
        </w:r>
        <w:r w:rsidR="00314EEB">
          <w:rPr>
            <w:noProof/>
            <w:webHidden/>
          </w:rPr>
          <w:instrText xml:space="preserve"> PAGEREF _Toc22214870 \h </w:instrText>
        </w:r>
        <w:r w:rsidR="00314EEB">
          <w:rPr>
            <w:noProof/>
            <w:webHidden/>
          </w:rPr>
        </w:r>
        <w:r w:rsidR="00314EEB">
          <w:rPr>
            <w:noProof/>
            <w:webHidden/>
          </w:rPr>
          <w:fldChar w:fldCharType="separate"/>
        </w:r>
        <w:r w:rsidR="00F65D2D">
          <w:rPr>
            <w:noProof/>
            <w:webHidden/>
          </w:rPr>
          <w:t>5</w:t>
        </w:r>
        <w:r w:rsidR="00314EEB">
          <w:rPr>
            <w:noProof/>
            <w:webHidden/>
          </w:rPr>
          <w:fldChar w:fldCharType="end"/>
        </w:r>
      </w:hyperlink>
    </w:p>
    <w:p w14:paraId="0467A0B6" w14:textId="77777777" w:rsidR="00314EEB" w:rsidRDefault="0001643E">
      <w:pPr>
        <w:pStyle w:val="TOC3"/>
        <w:rPr>
          <w:rFonts w:eastAsiaTheme="minorEastAsia"/>
          <w:noProof/>
        </w:rPr>
      </w:pPr>
      <w:hyperlink w:anchor="_Toc22214871" w:history="1">
        <w:r w:rsidR="00314EEB" w:rsidRPr="00E76D6E">
          <w:rPr>
            <w:rStyle w:val="Hyperlink"/>
            <w:rFonts w:ascii="Calibri" w:hAnsi="Calibri"/>
            <w:noProof/>
          </w:rPr>
          <w:t>1.1.3</w:t>
        </w:r>
        <w:r w:rsidR="00314EEB">
          <w:rPr>
            <w:rFonts w:eastAsiaTheme="minorEastAsia"/>
            <w:noProof/>
          </w:rPr>
          <w:tab/>
        </w:r>
        <w:r w:rsidR="00314EEB" w:rsidRPr="00E76D6E">
          <w:rPr>
            <w:rStyle w:val="Hyperlink"/>
            <w:noProof/>
          </w:rPr>
          <w:t>Review and Consideration of a Proposed Plan Application</w:t>
        </w:r>
        <w:r w:rsidR="00314EEB">
          <w:rPr>
            <w:noProof/>
            <w:webHidden/>
          </w:rPr>
          <w:tab/>
        </w:r>
        <w:r w:rsidR="00314EEB">
          <w:rPr>
            <w:noProof/>
            <w:webHidden/>
          </w:rPr>
          <w:fldChar w:fldCharType="begin"/>
        </w:r>
        <w:r w:rsidR="00314EEB">
          <w:rPr>
            <w:noProof/>
            <w:webHidden/>
          </w:rPr>
          <w:instrText xml:space="preserve"> PAGEREF _Toc22214871 \h </w:instrText>
        </w:r>
        <w:r w:rsidR="00314EEB">
          <w:rPr>
            <w:noProof/>
            <w:webHidden/>
          </w:rPr>
        </w:r>
        <w:r w:rsidR="00314EEB">
          <w:rPr>
            <w:noProof/>
            <w:webHidden/>
          </w:rPr>
          <w:fldChar w:fldCharType="separate"/>
        </w:r>
        <w:r w:rsidR="00F65D2D">
          <w:rPr>
            <w:noProof/>
            <w:webHidden/>
          </w:rPr>
          <w:t>6</w:t>
        </w:r>
        <w:r w:rsidR="00314EEB">
          <w:rPr>
            <w:noProof/>
            <w:webHidden/>
          </w:rPr>
          <w:fldChar w:fldCharType="end"/>
        </w:r>
      </w:hyperlink>
    </w:p>
    <w:p w14:paraId="168D1A32" w14:textId="77777777" w:rsidR="00314EEB" w:rsidRDefault="0001643E">
      <w:pPr>
        <w:pStyle w:val="TOC3"/>
        <w:rPr>
          <w:rFonts w:eastAsiaTheme="minorEastAsia"/>
          <w:noProof/>
        </w:rPr>
      </w:pPr>
      <w:hyperlink w:anchor="_Toc22214872" w:history="1">
        <w:r w:rsidR="00314EEB" w:rsidRPr="00E76D6E">
          <w:rPr>
            <w:rStyle w:val="Hyperlink"/>
            <w:rFonts w:ascii="Calibri" w:hAnsi="Calibri"/>
            <w:noProof/>
          </w:rPr>
          <w:t>1.1.4</w:t>
        </w:r>
        <w:r w:rsidR="00314EEB">
          <w:rPr>
            <w:rFonts w:eastAsiaTheme="minorEastAsia"/>
            <w:noProof/>
          </w:rPr>
          <w:tab/>
        </w:r>
        <w:r w:rsidR="00314EEB" w:rsidRPr="00E76D6E">
          <w:rPr>
            <w:rStyle w:val="Hyperlink"/>
            <w:noProof/>
          </w:rPr>
          <w:t>Withdrawal of a Proposed Plan Application</w:t>
        </w:r>
        <w:r w:rsidR="00314EEB">
          <w:rPr>
            <w:noProof/>
            <w:webHidden/>
          </w:rPr>
          <w:tab/>
        </w:r>
        <w:r w:rsidR="00314EEB">
          <w:rPr>
            <w:noProof/>
            <w:webHidden/>
          </w:rPr>
          <w:fldChar w:fldCharType="begin"/>
        </w:r>
        <w:r w:rsidR="00314EEB">
          <w:rPr>
            <w:noProof/>
            <w:webHidden/>
          </w:rPr>
          <w:instrText xml:space="preserve"> PAGEREF _Toc22214872 \h </w:instrText>
        </w:r>
        <w:r w:rsidR="00314EEB">
          <w:rPr>
            <w:noProof/>
            <w:webHidden/>
          </w:rPr>
        </w:r>
        <w:r w:rsidR="00314EEB">
          <w:rPr>
            <w:noProof/>
            <w:webHidden/>
          </w:rPr>
          <w:fldChar w:fldCharType="separate"/>
        </w:r>
        <w:r w:rsidR="00F65D2D">
          <w:rPr>
            <w:noProof/>
            <w:webHidden/>
          </w:rPr>
          <w:t>7</w:t>
        </w:r>
        <w:r w:rsidR="00314EEB">
          <w:rPr>
            <w:noProof/>
            <w:webHidden/>
          </w:rPr>
          <w:fldChar w:fldCharType="end"/>
        </w:r>
      </w:hyperlink>
    </w:p>
    <w:p w14:paraId="3E32ACDB" w14:textId="77777777" w:rsidR="00314EEB" w:rsidRDefault="0001643E">
      <w:pPr>
        <w:pStyle w:val="TOC3"/>
        <w:rPr>
          <w:rFonts w:eastAsiaTheme="minorEastAsia"/>
          <w:noProof/>
        </w:rPr>
      </w:pPr>
      <w:hyperlink w:anchor="_Toc22214873" w:history="1">
        <w:r w:rsidR="00314EEB" w:rsidRPr="00E76D6E">
          <w:rPr>
            <w:rStyle w:val="Hyperlink"/>
            <w:rFonts w:ascii="Calibri" w:hAnsi="Calibri"/>
            <w:noProof/>
          </w:rPr>
          <w:t>1.1.5</w:t>
        </w:r>
        <w:r w:rsidR="00314EEB">
          <w:rPr>
            <w:rFonts w:eastAsiaTheme="minorEastAsia"/>
            <w:noProof/>
          </w:rPr>
          <w:tab/>
        </w:r>
        <w:r w:rsidR="00314EEB" w:rsidRPr="00E76D6E">
          <w:rPr>
            <w:rStyle w:val="Hyperlink"/>
            <w:noProof/>
          </w:rPr>
          <w:t>Currency of Approved Applications</w:t>
        </w:r>
        <w:r w:rsidR="00314EEB">
          <w:rPr>
            <w:noProof/>
            <w:webHidden/>
          </w:rPr>
          <w:tab/>
        </w:r>
        <w:r w:rsidR="00314EEB">
          <w:rPr>
            <w:noProof/>
            <w:webHidden/>
          </w:rPr>
          <w:fldChar w:fldCharType="begin"/>
        </w:r>
        <w:r w:rsidR="00314EEB">
          <w:rPr>
            <w:noProof/>
            <w:webHidden/>
          </w:rPr>
          <w:instrText xml:space="preserve"> PAGEREF _Toc22214873 \h </w:instrText>
        </w:r>
        <w:r w:rsidR="00314EEB">
          <w:rPr>
            <w:noProof/>
            <w:webHidden/>
          </w:rPr>
        </w:r>
        <w:r w:rsidR="00314EEB">
          <w:rPr>
            <w:noProof/>
            <w:webHidden/>
          </w:rPr>
          <w:fldChar w:fldCharType="separate"/>
        </w:r>
        <w:r w:rsidR="00F65D2D">
          <w:rPr>
            <w:noProof/>
            <w:webHidden/>
          </w:rPr>
          <w:t>7</w:t>
        </w:r>
        <w:r w:rsidR="00314EEB">
          <w:rPr>
            <w:noProof/>
            <w:webHidden/>
          </w:rPr>
          <w:fldChar w:fldCharType="end"/>
        </w:r>
      </w:hyperlink>
    </w:p>
    <w:p w14:paraId="391E2C58" w14:textId="77777777" w:rsidR="00314EEB" w:rsidRDefault="0001643E">
      <w:pPr>
        <w:pStyle w:val="TOC2"/>
        <w:rPr>
          <w:rFonts w:eastAsiaTheme="minorEastAsia"/>
          <w:noProof/>
        </w:rPr>
      </w:pPr>
      <w:hyperlink w:anchor="_Toc22214874" w:history="1">
        <w:r w:rsidR="00314EEB" w:rsidRPr="00E76D6E">
          <w:rPr>
            <w:rStyle w:val="Hyperlink"/>
            <w:noProof/>
          </w:rPr>
          <w:t>1.2</w:t>
        </w:r>
        <w:r w:rsidR="00314EEB">
          <w:rPr>
            <w:rFonts w:eastAsiaTheme="minorEastAsia"/>
            <w:noProof/>
          </w:rPr>
          <w:tab/>
        </w:r>
        <w:r w:rsidR="00314EEB" w:rsidRPr="00E76D6E">
          <w:rPr>
            <w:rStyle w:val="Hyperlink"/>
            <w:noProof/>
          </w:rPr>
          <w:t>Time Limits Prescribed in Section I.3.9 of the Tariff for Review of a Proposed Plan Application for a New Plan or a Revised Proposed Plan Application for a Revised Plan</w:t>
        </w:r>
        <w:r w:rsidR="00314EEB">
          <w:rPr>
            <w:noProof/>
            <w:webHidden/>
          </w:rPr>
          <w:tab/>
        </w:r>
        <w:r w:rsidR="00314EEB">
          <w:rPr>
            <w:noProof/>
            <w:webHidden/>
          </w:rPr>
          <w:fldChar w:fldCharType="begin"/>
        </w:r>
        <w:r w:rsidR="00314EEB">
          <w:rPr>
            <w:noProof/>
            <w:webHidden/>
          </w:rPr>
          <w:instrText xml:space="preserve"> PAGEREF _Toc22214874 \h </w:instrText>
        </w:r>
        <w:r w:rsidR="00314EEB">
          <w:rPr>
            <w:noProof/>
            <w:webHidden/>
          </w:rPr>
        </w:r>
        <w:r w:rsidR="00314EEB">
          <w:rPr>
            <w:noProof/>
            <w:webHidden/>
          </w:rPr>
          <w:fldChar w:fldCharType="separate"/>
        </w:r>
        <w:r w:rsidR="00F65D2D">
          <w:rPr>
            <w:noProof/>
            <w:webHidden/>
          </w:rPr>
          <w:t>8</w:t>
        </w:r>
        <w:r w:rsidR="00314EEB">
          <w:rPr>
            <w:noProof/>
            <w:webHidden/>
          </w:rPr>
          <w:fldChar w:fldCharType="end"/>
        </w:r>
      </w:hyperlink>
    </w:p>
    <w:p w14:paraId="5597FD31" w14:textId="77777777" w:rsidR="00314EEB" w:rsidRDefault="0001643E">
      <w:pPr>
        <w:pStyle w:val="TOC2"/>
        <w:rPr>
          <w:rFonts w:eastAsiaTheme="minorEastAsia"/>
          <w:noProof/>
        </w:rPr>
      </w:pPr>
      <w:hyperlink w:anchor="_Toc22214875" w:history="1">
        <w:r w:rsidR="00314EEB" w:rsidRPr="00E76D6E">
          <w:rPr>
            <w:rStyle w:val="Hyperlink"/>
            <w:noProof/>
          </w:rPr>
          <w:t>1.3</w:t>
        </w:r>
        <w:r w:rsidR="00314EEB">
          <w:rPr>
            <w:rFonts w:eastAsiaTheme="minorEastAsia"/>
            <w:noProof/>
          </w:rPr>
          <w:tab/>
        </w:r>
        <w:r w:rsidR="00314EEB" w:rsidRPr="00E76D6E">
          <w:rPr>
            <w:rStyle w:val="Hyperlink"/>
            <w:noProof/>
          </w:rPr>
          <w:t>Issues Not Covered by These Procedures</w:t>
        </w:r>
        <w:r w:rsidR="00314EEB">
          <w:rPr>
            <w:noProof/>
            <w:webHidden/>
          </w:rPr>
          <w:tab/>
        </w:r>
        <w:r w:rsidR="00314EEB">
          <w:rPr>
            <w:noProof/>
            <w:webHidden/>
          </w:rPr>
          <w:fldChar w:fldCharType="begin"/>
        </w:r>
        <w:r w:rsidR="00314EEB">
          <w:rPr>
            <w:noProof/>
            <w:webHidden/>
          </w:rPr>
          <w:instrText xml:space="preserve"> PAGEREF _Toc22214875 \h </w:instrText>
        </w:r>
        <w:r w:rsidR="00314EEB">
          <w:rPr>
            <w:noProof/>
            <w:webHidden/>
          </w:rPr>
        </w:r>
        <w:r w:rsidR="00314EEB">
          <w:rPr>
            <w:noProof/>
            <w:webHidden/>
          </w:rPr>
          <w:fldChar w:fldCharType="separate"/>
        </w:r>
        <w:r w:rsidR="00F65D2D">
          <w:rPr>
            <w:noProof/>
            <w:webHidden/>
          </w:rPr>
          <w:t>9</w:t>
        </w:r>
        <w:r w:rsidR="00314EEB">
          <w:rPr>
            <w:noProof/>
            <w:webHidden/>
          </w:rPr>
          <w:fldChar w:fldCharType="end"/>
        </w:r>
      </w:hyperlink>
    </w:p>
    <w:p w14:paraId="42D916BE" w14:textId="77777777" w:rsidR="00314EEB" w:rsidRDefault="0001643E" w:rsidP="006910F0">
      <w:pPr>
        <w:pStyle w:val="TOC1"/>
        <w:rPr>
          <w:rFonts w:eastAsiaTheme="minorEastAsia"/>
          <w:noProof/>
          <w:sz w:val="22"/>
        </w:rPr>
      </w:pPr>
      <w:hyperlink w:anchor="_Toc22214876" w:history="1">
        <w:r w:rsidR="00314EEB" w:rsidRPr="00E76D6E">
          <w:rPr>
            <w:rStyle w:val="Hyperlink"/>
            <w:rFonts w:ascii="Calibri" w:hAnsi="Calibri"/>
            <w:noProof/>
          </w:rPr>
          <w:t>2.0</w:t>
        </w:r>
        <w:r w:rsidR="00314EEB">
          <w:rPr>
            <w:rFonts w:eastAsiaTheme="minorEastAsia"/>
            <w:noProof/>
            <w:sz w:val="22"/>
          </w:rPr>
          <w:tab/>
        </w:r>
        <w:r w:rsidR="00314EEB" w:rsidRPr="00E76D6E">
          <w:rPr>
            <w:rStyle w:val="Hyperlink"/>
            <w:noProof/>
          </w:rPr>
          <w:t>Additions or Changes Requiring Proposed Plan Applications</w:t>
        </w:r>
        <w:r w:rsidR="00314EEB">
          <w:rPr>
            <w:noProof/>
            <w:webHidden/>
          </w:rPr>
          <w:tab/>
        </w:r>
        <w:r w:rsidR="00314EEB">
          <w:rPr>
            <w:noProof/>
            <w:webHidden/>
          </w:rPr>
          <w:fldChar w:fldCharType="begin"/>
        </w:r>
        <w:r w:rsidR="00314EEB">
          <w:rPr>
            <w:noProof/>
            <w:webHidden/>
          </w:rPr>
          <w:instrText xml:space="preserve"> PAGEREF _Toc22214876 \h </w:instrText>
        </w:r>
        <w:r w:rsidR="00314EEB">
          <w:rPr>
            <w:noProof/>
            <w:webHidden/>
          </w:rPr>
        </w:r>
        <w:r w:rsidR="00314EEB">
          <w:rPr>
            <w:noProof/>
            <w:webHidden/>
          </w:rPr>
          <w:fldChar w:fldCharType="separate"/>
        </w:r>
        <w:r w:rsidR="00F65D2D">
          <w:rPr>
            <w:noProof/>
            <w:webHidden/>
          </w:rPr>
          <w:t>10</w:t>
        </w:r>
        <w:r w:rsidR="00314EEB">
          <w:rPr>
            <w:noProof/>
            <w:webHidden/>
          </w:rPr>
          <w:fldChar w:fldCharType="end"/>
        </w:r>
      </w:hyperlink>
    </w:p>
    <w:p w14:paraId="1D4A5DFA" w14:textId="77777777" w:rsidR="00314EEB" w:rsidRDefault="0001643E">
      <w:pPr>
        <w:pStyle w:val="TOC2"/>
        <w:rPr>
          <w:rFonts w:eastAsiaTheme="minorEastAsia"/>
          <w:noProof/>
        </w:rPr>
      </w:pPr>
      <w:hyperlink w:anchor="_Toc22214877" w:history="1">
        <w:r w:rsidR="00314EEB" w:rsidRPr="00E76D6E">
          <w:rPr>
            <w:rStyle w:val="Hyperlink"/>
            <w:noProof/>
          </w:rPr>
          <w:t>2.1</w:t>
        </w:r>
        <w:r w:rsidR="00314EEB">
          <w:rPr>
            <w:rFonts w:eastAsiaTheme="minorEastAsia"/>
            <w:noProof/>
          </w:rPr>
          <w:tab/>
        </w:r>
        <w:r w:rsidR="00314EEB" w:rsidRPr="00E76D6E">
          <w:rPr>
            <w:rStyle w:val="Hyperlink"/>
            <w:noProof/>
          </w:rPr>
          <w:t>Generation Additions or Changes in Net Station Output</w:t>
        </w:r>
        <w:r w:rsidR="00314EEB">
          <w:rPr>
            <w:noProof/>
            <w:webHidden/>
          </w:rPr>
          <w:tab/>
        </w:r>
        <w:r w:rsidR="00314EEB">
          <w:rPr>
            <w:noProof/>
            <w:webHidden/>
          </w:rPr>
          <w:fldChar w:fldCharType="begin"/>
        </w:r>
        <w:r w:rsidR="00314EEB">
          <w:rPr>
            <w:noProof/>
            <w:webHidden/>
          </w:rPr>
          <w:instrText xml:space="preserve"> PAGEREF _Toc22214877 \h </w:instrText>
        </w:r>
        <w:r w:rsidR="00314EEB">
          <w:rPr>
            <w:noProof/>
            <w:webHidden/>
          </w:rPr>
        </w:r>
        <w:r w:rsidR="00314EEB">
          <w:rPr>
            <w:noProof/>
            <w:webHidden/>
          </w:rPr>
          <w:fldChar w:fldCharType="separate"/>
        </w:r>
        <w:r w:rsidR="00F65D2D">
          <w:rPr>
            <w:noProof/>
            <w:webHidden/>
          </w:rPr>
          <w:t>10</w:t>
        </w:r>
        <w:r w:rsidR="00314EEB">
          <w:rPr>
            <w:noProof/>
            <w:webHidden/>
          </w:rPr>
          <w:fldChar w:fldCharType="end"/>
        </w:r>
      </w:hyperlink>
    </w:p>
    <w:p w14:paraId="49040953" w14:textId="77777777" w:rsidR="00314EEB" w:rsidRDefault="0001643E">
      <w:pPr>
        <w:pStyle w:val="TOC2"/>
        <w:rPr>
          <w:rFonts w:eastAsiaTheme="minorEastAsia"/>
          <w:noProof/>
        </w:rPr>
      </w:pPr>
      <w:hyperlink w:anchor="_Toc22214878" w:history="1">
        <w:r w:rsidR="00314EEB" w:rsidRPr="00E76D6E">
          <w:rPr>
            <w:rStyle w:val="Hyperlink"/>
            <w:noProof/>
          </w:rPr>
          <w:t>2.2</w:t>
        </w:r>
        <w:r w:rsidR="00314EEB">
          <w:rPr>
            <w:rFonts w:eastAsiaTheme="minorEastAsia"/>
            <w:noProof/>
          </w:rPr>
          <w:tab/>
        </w:r>
        <w:r w:rsidR="00314EEB" w:rsidRPr="00E76D6E">
          <w:rPr>
            <w:rStyle w:val="Hyperlink"/>
            <w:noProof/>
          </w:rPr>
          <w:t>Transmission Changes</w:t>
        </w:r>
        <w:r w:rsidR="00314EEB">
          <w:rPr>
            <w:noProof/>
            <w:webHidden/>
          </w:rPr>
          <w:tab/>
        </w:r>
        <w:r w:rsidR="00314EEB">
          <w:rPr>
            <w:noProof/>
            <w:webHidden/>
          </w:rPr>
          <w:fldChar w:fldCharType="begin"/>
        </w:r>
        <w:r w:rsidR="00314EEB">
          <w:rPr>
            <w:noProof/>
            <w:webHidden/>
          </w:rPr>
          <w:instrText xml:space="preserve"> PAGEREF _Toc22214878 \h </w:instrText>
        </w:r>
        <w:r w:rsidR="00314EEB">
          <w:rPr>
            <w:noProof/>
            <w:webHidden/>
          </w:rPr>
        </w:r>
        <w:r w:rsidR="00314EEB">
          <w:rPr>
            <w:noProof/>
            <w:webHidden/>
          </w:rPr>
          <w:fldChar w:fldCharType="separate"/>
        </w:r>
        <w:r w:rsidR="00F65D2D">
          <w:rPr>
            <w:noProof/>
            <w:webHidden/>
          </w:rPr>
          <w:t>11</w:t>
        </w:r>
        <w:r w:rsidR="00314EEB">
          <w:rPr>
            <w:noProof/>
            <w:webHidden/>
          </w:rPr>
          <w:fldChar w:fldCharType="end"/>
        </w:r>
      </w:hyperlink>
    </w:p>
    <w:p w14:paraId="3AE69643" w14:textId="77777777" w:rsidR="00314EEB" w:rsidRDefault="0001643E">
      <w:pPr>
        <w:pStyle w:val="TOC2"/>
        <w:rPr>
          <w:rFonts w:eastAsiaTheme="minorEastAsia"/>
          <w:noProof/>
        </w:rPr>
      </w:pPr>
      <w:hyperlink w:anchor="_Toc22214879" w:history="1">
        <w:r w:rsidR="00314EEB" w:rsidRPr="00E76D6E">
          <w:rPr>
            <w:rStyle w:val="Hyperlink"/>
            <w:noProof/>
          </w:rPr>
          <w:t>2.3</w:t>
        </w:r>
        <w:r w:rsidR="00314EEB">
          <w:rPr>
            <w:rFonts w:eastAsiaTheme="minorEastAsia"/>
            <w:noProof/>
          </w:rPr>
          <w:tab/>
        </w:r>
        <w:r w:rsidR="00314EEB" w:rsidRPr="00E76D6E">
          <w:rPr>
            <w:rStyle w:val="Hyperlink"/>
            <w:noProof/>
          </w:rPr>
          <w:t>Demand Resource Additions and/or Incremental Updates</w:t>
        </w:r>
        <w:r w:rsidR="00314EEB">
          <w:rPr>
            <w:noProof/>
            <w:webHidden/>
          </w:rPr>
          <w:tab/>
        </w:r>
        <w:r w:rsidR="00314EEB">
          <w:rPr>
            <w:noProof/>
            <w:webHidden/>
          </w:rPr>
          <w:fldChar w:fldCharType="begin"/>
        </w:r>
        <w:r w:rsidR="00314EEB">
          <w:rPr>
            <w:noProof/>
            <w:webHidden/>
          </w:rPr>
          <w:instrText xml:space="preserve"> PAGEREF _Toc22214879 \h </w:instrText>
        </w:r>
        <w:r w:rsidR="00314EEB">
          <w:rPr>
            <w:noProof/>
            <w:webHidden/>
          </w:rPr>
        </w:r>
        <w:r w:rsidR="00314EEB">
          <w:rPr>
            <w:noProof/>
            <w:webHidden/>
          </w:rPr>
          <w:fldChar w:fldCharType="separate"/>
        </w:r>
        <w:r w:rsidR="00F65D2D">
          <w:rPr>
            <w:noProof/>
            <w:webHidden/>
          </w:rPr>
          <w:t>11</w:t>
        </w:r>
        <w:r w:rsidR="00314EEB">
          <w:rPr>
            <w:noProof/>
            <w:webHidden/>
          </w:rPr>
          <w:fldChar w:fldCharType="end"/>
        </w:r>
      </w:hyperlink>
    </w:p>
    <w:p w14:paraId="3B1F4B67" w14:textId="77777777" w:rsidR="00314EEB" w:rsidRDefault="0001643E">
      <w:pPr>
        <w:pStyle w:val="TOC2"/>
        <w:rPr>
          <w:rFonts w:eastAsiaTheme="minorEastAsia"/>
          <w:noProof/>
        </w:rPr>
      </w:pPr>
      <w:hyperlink w:anchor="_Toc22214880" w:history="1">
        <w:r w:rsidR="00314EEB" w:rsidRPr="00E76D6E">
          <w:rPr>
            <w:rStyle w:val="Hyperlink"/>
            <w:noProof/>
          </w:rPr>
          <w:t>2.4</w:t>
        </w:r>
        <w:r w:rsidR="00314EEB">
          <w:rPr>
            <w:rFonts w:eastAsiaTheme="minorEastAsia"/>
            <w:noProof/>
          </w:rPr>
          <w:tab/>
        </w:r>
        <w:r w:rsidR="00314EEB" w:rsidRPr="00E76D6E">
          <w:rPr>
            <w:rStyle w:val="Hyperlink"/>
            <w:noProof/>
          </w:rPr>
          <w:t>Protection Systems</w:t>
        </w:r>
        <w:r w:rsidR="00314EEB">
          <w:rPr>
            <w:noProof/>
            <w:webHidden/>
          </w:rPr>
          <w:tab/>
        </w:r>
        <w:r w:rsidR="00314EEB">
          <w:rPr>
            <w:noProof/>
            <w:webHidden/>
          </w:rPr>
          <w:fldChar w:fldCharType="begin"/>
        </w:r>
        <w:r w:rsidR="00314EEB">
          <w:rPr>
            <w:noProof/>
            <w:webHidden/>
          </w:rPr>
          <w:instrText xml:space="preserve"> PAGEREF _Toc22214880 \h </w:instrText>
        </w:r>
        <w:r w:rsidR="00314EEB">
          <w:rPr>
            <w:noProof/>
            <w:webHidden/>
          </w:rPr>
        </w:r>
        <w:r w:rsidR="00314EEB">
          <w:rPr>
            <w:noProof/>
            <w:webHidden/>
          </w:rPr>
          <w:fldChar w:fldCharType="separate"/>
        </w:r>
        <w:r w:rsidR="00F65D2D">
          <w:rPr>
            <w:noProof/>
            <w:webHidden/>
          </w:rPr>
          <w:t>11</w:t>
        </w:r>
        <w:r w:rsidR="00314EEB">
          <w:rPr>
            <w:noProof/>
            <w:webHidden/>
          </w:rPr>
          <w:fldChar w:fldCharType="end"/>
        </w:r>
      </w:hyperlink>
    </w:p>
    <w:p w14:paraId="3A9C77B3" w14:textId="77777777" w:rsidR="00314EEB" w:rsidRDefault="0001643E">
      <w:pPr>
        <w:pStyle w:val="TOC2"/>
        <w:rPr>
          <w:rFonts w:eastAsiaTheme="minorEastAsia"/>
          <w:noProof/>
        </w:rPr>
      </w:pPr>
      <w:hyperlink w:anchor="_Toc22214881" w:history="1">
        <w:r w:rsidR="00314EEB" w:rsidRPr="00E76D6E">
          <w:rPr>
            <w:rStyle w:val="Hyperlink"/>
            <w:noProof/>
          </w:rPr>
          <w:t>2.5</w:t>
        </w:r>
        <w:r w:rsidR="00314EEB">
          <w:rPr>
            <w:rFonts w:eastAsiaTheme="minorEastAsia"/>
            <w:noProof/>
          </w:rPr>
          <w:tab/>
        </w:r>
        <w:r w:rsidR="00314EEB" w:rsidRPr="00E76D6E">
          <w:rPr>
            <w:rStyle w:val="Hyperlink"/>
            <w:noProof/>
          </w:rPr>
          <w:t>Interconnections Operating at 69 kV or Above with Non-Transmission Owner or Non-Market Participants</w:t>
        </w:r>
        <w:r w:rsidR="00314EEB">
          <w:rPr>
            <w:noProof/>
            <w:webHidden/>
          </w:rPr>
          <w:tab/>
        </w:r>
        <w:r w:rsidR="00314EEB">
          <w:rPr>
            <w:noProof/>
            <w:webHidden/>
          </w:rPr>
          <w:fldChar w:fldCharType="begin"/>
        </w:r>
        <w:r w:rsidR="00314EEB">
          <w:rPr>
            <w:noProof/>
            <w:webHidden/>
          </w:rPr>
          <w:instrText xml:space="preserve"> PAGEREF _Toc22214881 \h </w:instrText>
        </w:r>
        <w:r w:rsidR="00314EEB">
          <w:rPr>
            <w:noProof/>
            <w:webHidden/>
          </w:rPr>
        </w:r>
        <w:r w:rsidR="00314EEB">
          <w:rPr>
            <w:noProof/>
            <w:webHidden/>
          </w:rPr>
          <w:fldChar w:fldCharType="separate"/>
        </w:r>
        <w:r w:rsidR="00F65D2D">
          <w:rPr>
            <w:noProof/>
            <w:webHidden/>
          </w:rPr>
          <w:t>11</w:t>
        </w:r>
        <w:r w:rsidR="00314EEB">
          <w:rPr>
            <w:noProof/>
            <w:webHidden/>
          </w:rPr>
          <w:fldChar w:fldCharType="end"/>
        </w:r>
      </w:hyperlink>
    </w:p>
    <w:p w14:paraId="1FA8DA3B" w14:textId="77777777" w:rsidR="00314EEB" w:rsidRDefault="0001643E">
      <w:pPr>
        <w:pStyle w:val="TOC2"/>
        <w:rPr>
          <w:rFonts w:eastAsiaTheme="minorEastAsia"/>
          <w:noProof/>
        </w:rPr>
      </w:pPr>
      <w:hyperlink w:anchor="_Toc22214882" w:history="1">
        <w:r w:rsidR="00314EEB" w:rsidRPr="00E76D6E">
          <w:rPr>
            <w:rStyle w:val="Hyperlink"/>
            <w:noProof/>
          </w:rPr>
          <w:t>2.6</w:t>
        </w:r>
        <w:r w:rsidR="00314EEB">
          <w:rPr>
            <w:rFonts w:eastAsiaTheme="minorEastAsia"/>
            <w:noProof/>
          </w:rPr>
          <w:tab/>
        </w:r>
        <w:r w:rsidR="00314EEB" w:rsidRPr="00E76D6E">
          <w:rPr>
            <w:rStyle w:val="Hyperlink"/>
            <w:noProof/>
          </w:rPr>
          <w:t>Dynamic Controls System</w:t>
        </w:r>
        <w:r w:rsidR="00314EEB">
          <w:rPr>
            <w:noProof/>
            <w:webHidden/>
          </w:rPr>
          <w:tab/>
        </w:r>
        <w:r w:rsidR="00314EEB">
          <w:rPr>
            <w:noProof/>
            <w:webHidden/>
          </w:rPr>
          <w:fldChar w:fldCharType="begin"/>
        </w:r>
        <w:r w:rsidR="00314EEB">
          <w:rPr>
            <w:noProof/>
            <w:webHidden/>
          </w:rPr>
          <w:instrText xml:space="preserve"> PAGEREF _Toc22214882 \h </w:instrText>
        </w:r>
        <w:r w:rsidR="00314EEB">
          <w:rPr>
            <w:noProof/>
            <w:webHidden/>
          </w:rPr>
        </w:r>
        <w:r w:rsidR="00314EEB">
          <w:rPr>
            <w:noProof/>
            <w:webHidden/>
          </w:rPr>
          <w:fldChar w:fldCharType="separate"/>
        </w:r>
        <w:r w:rsidR="00F65D2D">
          <w:rPr>
            <w:noProof/>
            <w:webHidden/>
          </w:rPr>
          <w:t>11</w:t>
        </w:r>
        <w:r w:rsidR="00314EEB">
          <w:rPr>
            <w:noProof/>
            <w:webHidden/>
          </w:rPr>
          <w:fldChar w:fldCharType="end"/>
        </w:r>
      </w:hyperlink>
    </w:p>
    <w:p w14:paraId="2BC8D8DC" w14:textId="77777777" w:rsidR="00314EEB" w:rsidRDefault="0001643E" w:rsidP="006910F0">
      <w:pPr>
        <w:pStyle w:val="TOC1"/>
        <w:rPr>
          <w:rFonts w:eastAsiaTheme="minorEastAsia"/>
          <w:noProof/>
          <w:sz w:val="22"/>
        </w:rPr>
      </w:pPr>
      <w:hyperlink w:anchor="_Toc22214883" w:history="1">
        <w:r w:rsidR="00314EEB" w:rsidRPr="00E76D6E">
          <w:rPr>
            <w:rStyle w:val="Hyperlink"/>
            <w:rFonts w:ascii="Calibri" w:hAnsi="Calibri"/>
            <w:noProof/>
          </w:rPr>
          <w:t>3.0</w:t>
        </w:r>
        <w:r w:rsidR="00314EEB">
          <w:rPr>
            <w:rFonts w:eastAsiaTheme="minorEastAsia"/>
            <w:noProof/>
            <w:sz w:val="22"/>
          </w:rPr>
          <w:tab/>
        </w:r>
        <w:r w:rsidR="00314EEB" w:rsidRPr="00E76D6E">
          <w:rPr>
            <w:rStyle w:val="Hyperlink"/>
            <w:noProof/>
          </w:rPr>
          <w:t>Retirements</w:t>
        </w:r>
        <w:r w:rsidR="00314EEB">
          <w:rPr>
            <w:noProof/>
            <w:webHidden/>
          </w:rPr>
          <w:tab/>
        </w:r>
        <w:r w:rsidR="00314EEB">
          <w:rPr>
            <w:noProof/>
            <w:webHidden/>
          </w:rPr>
          <w:fldChar w:fldCharType="begin"/>
        </w:r>
        <w:r w:rsidR="00314EEB">
          <w:rPr>
            <w:noProof/>
            <w:webHidden/>
          </w:rPr>
          <w:instrText xml:space="preserve"> PAGEREF _Toc22214883 \h </w:instrText>
        </w:r>
        <w:r w:rsidR="00314EEB">
          <w:rPr>
            <w:noProof/>
            <w:webHidden/>
          </w:rPr>
        </w:r>
        <w:r w:rsidR="00314EEB">
          <w:rPr>
            <w:noProof/>
            <w:webHidden/>
          </w:rPr>
          <w:fldChar w:fldCharType="separate"/>
        </w:r>
        <w:r w:rsidR="00F65D2D">
          <w:rPr>
            <w:noProof/>
            <w:webHidden/>
          </w:rPr>
          <w:t>12</w:t>
        </w:r>
        <w:r w:rsidR="00314EEB">
          <w:rPr>
            <w:noProof/>
            <w:webHidden/>
          </w:rPr>
          <w:fldChar w:fldCharType="end"/>
        </w:r>
      </w:hyperlink>
    </w:p>
    <w:p w14:paraId="53343814" w14:textId="77777777" w:rsidR="00314EEB" w:rsidRDefault="0001643E">
      <w:pPr>
        <w:pStyle w:val="TOC2"/>
        <w:rPr>
          <w:rFonts w:eastAsiaTheme="minorEastAsia"/>
          <w:noProof/>
        </w:rPr>
      </w:pPr>
      <w:hyperlink w:anchor="_Toc22214884" w:history="1">
        <w:r w:rsidR="00314EEB" w:rsidRPr="00E76D6E">
          <w:rPr>
            <w:rStyle w:val="Hyperlink"/>
            <w:noProof/>
          </w:rPr>
          <w:t>3.1</w:t>
        </w:r>
        <w:r w:rsidR="00314EEB">
          <w:rPr>
            <w:rFonts w:eastAsiaTheme="minorEastAsia"/>
            <w:noProof/>
          </w:rPr>
          <w:tab/>
        </w:r>
        <w:r w:rsidR="00314EEB" w:rsidRPr="00E76D6E">
          <w:rPr>
            <w:rStyle w:val="Hyperlink"/>
            <w:noProof/>
          </w:rPr>
          <w:t>Requirements</w:t>
        </w:r>
        <w:r w:rsidR="00314EEB">
          <w:rPr>
            <w:noProof/>
            <w:webHidden/>
          </w:rPr>
          <w:tab/>
        </w:r>
        <w:r w:rsidR="00314EEB">
          <w:rPr>
            <w:noProof/>
            <w:webHidden/>
          </w:rPr>
          <w:fldChar w:fldCharType="begin"/>
        </w:r>
        <w:r w:rsidR="00314EEB">
          <w:rPr>
            <w:noProof/>
            <w:webHidden/>
          </w:rPr>
          <w:instrText xml:space="preserve"> PAGEREF _Toc22214884 \h </w:instrText>
        </w:r>
        <w:r w:rsidR="00314EEB">
          <w:rPr>
            <w:noProof/>
            <w:webHidden/>
          </w:rPr>
        </w:r>
        <w:r w:rsidR="00314EEB">
          <w:rPr>
            <w:noProof/>
            <w:webHidden/>
          </w:rPr>
          <w:fldChar w:fldCharType="separate"/>
        </w:r>
        <w:r w:rsidR="00F65D2D">
          <w:rPr>
            <w:noProof/>
            <w:webHidden/>
          </w:rPr>
          <w:t>12</w:t>
        </w:r>
        <w:r w:rsidR="00314EEB">
          <w:rPr>
            <w:noProof/>
            <w:webHidden/>
          </w:rPr>
          <w:fldChar w:fldCharType="end"/>
        </w:r>
      </w:hyperlink>
    </w:p>
    <w:p w14:paraId="15582E09" w14:textId="77777777" w:rsidR="00314EEB" w:rsidRDefault="0001643E" w:rsidP="006910F0">
      <w:pPr>
        <w:pStyle w:val="TOC1"/>
        <w:rPr>
          <w:rFonts w:eastAsiaTheme="minorEastAsia"/>
          <w:noProof/>
          <w:sz w:val="22"/>
        </w:rPr>
      </w:pPr>
      <w:hyperlink w:anchor="_Toc22214885" w:history="1">
        <w:r w:rsidR="00314EEB" w:rsidRPr="00E76D6E">
          <w:rPr>
            <w:rStyle w:val="Hyperlink"/>
            <w:rFonts w:ascii="Calibri" w:hAnsi="Calibri"/>
            <w:noProof/>
          </w:rPr>
          <w:t>4.0</w:t>
        </w:r>
        <w:r w:rsidR="00314EEB">
          <w:rPr>
            <w:rFonts w:eastAsiaTheme="minorEastAsia"/>
            <w:noProof/>
            <w:sz w:val="22"/>
          </w:rPr>
          <w:tab/>
        </w:r>
        <w:r w:rsidR="00314EEB" w:rsidRPr="00E76D6E">
          <w:rPr>
            <w:rStyle w:val="Hyperlink"/>
            <w:noProof/>
          </w:rPr>
          <w:t>Facility Changes That Do Not Require Proposed Plan Applications or Revisions to Previously Approved Proposed Plan Applications</w:t>
        </w:r>
        <w:r w:rsidR="00314EEB">
          <w:rPr>
            <w:noProof/>
            <w:webHidden/>
          </w:rPr>
          <w:tab/>
        </w:r>
        <w:r w:rsidR="00314EEB">
          <w:rPr>
            <w:noProof/>
            <w:webHidden/>
          </w:rPr>
          <w:fldChar w:fldCharType="begin"/>
        </w:r>
        <w:r w:rsidR="00314EEB">
          <w:rPr>
            <w:noProof/>
            <w:webHidden/>
          </w:rPr>
          <w:instrText xml:space="preserve"> PAGEREF _Toc22214885 \h </w:instrText>
        </w:r>
        <w:r w:rsidR="00314EEB">
          <w:rPr>
            <w:noProof/>
            <w:webHidden/>
          </w:rPr>
        </w:r>
        <w:r w:rsidR="00314EEB">
          <w:rPr>
            <w:noProof/>
            <w:webHidden/>
          </w:rPr>
          <w:fldChar w:fldCharType="separate"/>
        </w:r>
        <w:r w:rsidR="00F65D2D">
          <w:rPr>
            <w:noProof/>
            <w:webHidden/>
          </w:rPr>
          <w:t>12</w:t>
        </w:r>
        <w:r w:rsidR="00314EEB">
          <w:rPr>
            <w:noProof/>
            <w:webHidden/>
          </w:rPr>
          <w:fldChar w:fldCharType="end"/>
        </w:r>
      </w:hyperlink>
    </w:p>
    <w:p w14:paraId="72EACFC8" w14:textId="77777777" w:rsidR="00314EEB" w:rsidRDefault="0001643E" w:rsidP="006910F0">
      <w:pPr>
        <w:pStyle w:val="TOC1"/>
        <w:rPr>
          <w:rFonts w:eastAsiaTheme="minorEastAsia"/>
          <w:noProof/>
          <w:sz w:val="22"/>
        </w:rPr>
      </w:pPr>
      <w:hyperlink w:anchor="_Toc22214886" w:history="1">
        <w:r w:rsidR="00314EEB" w:rsidRPr="00E76D6E">
          <w:rPr>
            <w:rStyle w:val="Hyperlink"/>
            <w:rFonts w:ascii="Calibri" w:hAnsi="Calibri"/>
            <w:noProof/>
          </w:rPr>
          <w:t>5.0</w:t>
        </w:r>
        <w:r w:rsidR="00314EEB">
          <w:rPr>
            <w:rFonts w:eastAsiaTheme="minorEastAsia"/>
            <w:noProof/>
            <w:sz w:val="22"/>
          </w:rPr>
          <w:tab/>
        </w:r>
        <w:r w:rsidR="00314EEB" w:rsidRPr="00E76D6E">
          <w:rPr>
            <w:rStyle w:val="Hyperlink"/>
            <w:noProof/>
          </w:rPr>
          <w:t>Application Forms</w:t>
        </w:r>
        <w:r w:rsidR="00314EEB">
          <w:rPr>
            <w:noProof/>
            <w:webHidden/>
          </w:rPr>
          <w:tab/>
        </w:r>
        <w:r w:rsidR="00314EEB">
          <w:rPr>
            <w:noProof/>
            <w:webHidden/>
          </w:rPr>
          <w:fldChar w:fldCharType="begin"/>
        </w:r>
        <w:r w:rsidR="00314EEB">
          <w:rPr>
            <w:noProof/>
            <w:webHidden/>
          </w:rPr>
          <w:instrText xml:space="preserve"> PAGEREF _Toc22214886 \h </w:instrText>
        </w:r>
        <w:r w:rsidR="00314EEB">
          <w:rPr>
            <w:noProof/>
            <w:webHidden/>
          </w:rPr>
        </w:r>
        <w:r w:rsidR="00314EEB">
          <w:rPr>
            <w:noProof/>
            <w:webHidden/>
          </w:rPr>
          <w:fldChar w:fldCharType="separate"/>
        </w:r>
        <w:r w:rsidR="00F65D2D">
          <w:rPr>
            <w:noProof/>
            <w:webHidden/>
          </w:rPr>
          <w:t>13</w:t>
        </w:r>
        <w:r w:rsidR="00314EEB">
          <w:rPr>
            <w:noProof/>
            <w:webHidden/>
          </w:rPr>
          <w:fldChar w:fldCharType="end"/>
        </w:r>
      </w:hyperlink>
    </w:p>
    <w:p w14:paraId="3532148F" w14:textId="77777777" w:rsidR="00314EEB" w:rsidRDefault="0001643E">
      <w:pPr>
        <w:pStyle w:val="TOC2"/>
        <w:rPr>
          <w:rFonts w:eastAsiaTheme="minorEastAsia"/>
          <w:noProof/>
        </w:rPr>
      </w:pPr>
      <w:hyperlink w:anchor="_Toc22214887" w:history="1">
        <w:r w:rsidR="00314EEB" w:rsidRPr="00E76D6E">
          <w:rPr>
            <w:rStyle w:val="Hyperlink"/>
            <w:noProof/>
          </w:rPr>
          <w:t>5.1</w:t>
        </w:r>
        <w:r w:rsidR="00314EEB">
          <w:rPr>
            <w:rFonts w:eastAsiaTheme="minorEastAsia"/>
            <w:noProof/>
          </w:rPr>
          <w:tab/>
        </w:r>
        <w:r w:rsidR="00314EEB" w:rsidRPr="00E76D6E">
          <w:rPr>
            <w:rStyle w:val="Hyperlink"/>
            <w:noProof/>
          </w:rPr>
          <w:t>Summary Statement</w:t>
        </w:r>
        <w:r w:rsidR="00314EEB">
          <w:rPr>
            <w:noProof/>
            <w:webHidden/>
          </w:rPr>
          <w:tab/>
        </w:r>
        <w:r w:rsidR="00314EEB">
          <w:rPr>
            <w:noProof/>
            <w:webHidden/>
          </w:rPr>
          <w:fldChar w:fldCharType="begin"/>
        </w:r>
        <w:r w:rsidR="00314EEB">
          <w:rPr>
            <w:noProof/>
            <w:webHidden/>
          </w:rPr>
          <w:instrText xml:space="preserve"> PAGEREF _Toc22214887 \h </w:instrText>
        </w:r>
        <w:r w:rsidR="00314EEB">
          <w:rPr>
            <w:noProof/>
            <w:webHidden/>
          </w:rPr>
        </w:r>
        <w:r w:rsidR="00314EEB">
          <w:rPr>
            <w:noProof/>
            <w:webHidden/>
          </w:rPr>
          <w:fldChar w:fldCharType="separate"/>
        </w:r>
        <w:r w:rsidR="00F65D2D">
          <w:rPr>
            <w:noProof/>
            <w:webHidden/>
          </w:rPr>
          <w:t>13</w:t>
        </w:r>
        <w:r w:rsidR="00314EEB">
          <w:rPr>
            <w:noProof/>
            <w:webHidden/>
          </w:rPr>
          <w:fldChar w:fldCharType="end"/>
        </w:r>
      </w:hyperlink>
    </w:p>
    <w:p w14:paraId="5D4B70D0" w14:textId="77777777" w:rsidR="00314EEB" w:rsidRDefault="0001643E">
      <w:pPr>
        <w:pStyle w:val="TOC2"/>
        <w:rPr>
          <w:rFonts w:eastAsiaTheme="minorEastAsia"/>
          <w:noProof/>
        </w:rPr>
      </w:pPr>
      <w:hyperlink w:anchor="_Toc22214888" w:history="1">
        <w:r w:rsidR="00314EEB" w:rsidRPr="00E76D6E">
          <w:rPr>
            <w:rStyle w:val="Hyperlink"/>
            <w:noProof/>
          </w:rPr>
          <w:t>5.2</w:t>
        </w:r>
        <w:r w:rsidR="00314EEB">
          <w:rPr>
            <w:rFonts w:eastAsiaTheme="minorEastAsia"/>
            <w:noProof/>
          </w:rPr>
          <w:tab/>
        </w:r>
        <w:r w:rsidR="00314EEB" w:rsidRPr="00E76D6E">
          <w:rPr>
            <w:rStyle w:val="Hyperlink"/>
            <w:noProof/>
          </w:rPr>
          <w:t>Design Voltage versus Initial Operating Voltage</w:t>
        </w:r>
        <w:r w:rsidR="00314EEB">
          <w:rPr>
            <w:noProof/>
            <w:webHidden/>
          </w:rPr>
          <w:tab/>
        </w:r>
        <w:r w:rsidR="00314EEB">
          <w:rPr>
            <w:noProof/>
            <w:webHidden/>
          </w:rPr>
          <w:fldChar w:fldCharType="begin"/>
        </w:r>
        <w:r w:rsidR="00314EEB">
          <w:rPr>
            <w:noProof/>
            <w:webHidden/>
          </w:rPr>
          <w:instrText xml:space="preserve"> PAGEREF _Toc22214888 \h </w:instrText>
        </w:r>
        <w:r w:rsidR="00314EEB">
          <w:rPr>
            <w:noProof/>
            <w:webHidden/>
          </w:rPr>
        </w:r>
        <w:r w:rsidR="00314EEB">
          <w:rPr>
            <w:noProof/>
            <w:webHidden/>
          </w:rPr>
          <w:fldChar w:fldCharType="separate"/>
        </w:r>
        <w:r w:rsidR="00F65D2D">
          <w:rPr>
            <w:noProof/>
            <w:webHidden/>
          </w:rPr>
          <w:t>13</w:t>
        </w:r>
        <w:r w:rsidR="00314EEB">
          <w:rPr>
            <w:noProof/>
            <w:webHidden/>
          </w:rPr>
          <w:fldChar w:fldCharType="end"/>
        </w:r>
      </w:hyperlink>
    </w:p>
    <w:p w14:paraId="3233C49D" w14:textId="77777777" w:rsidR="00314EEB" w:rsidRDefault="0001643E">
      <w:pPr>
        <w:pStyle w:val="TOC2"/>
        <w:rPr>
          <w:rFonts w:eastAsiaTheme="minorEastAsia"/>
          <w:noProof/>
        </w:rPr>
      </w:pPr>
      <w:hyperlink w:anchor="_Toc22214889" w:history="1">
        <w:r w:rsidR="00314EEB" w:rsidRPr="00E76D6E">
          <w:rPr>
            <w:rStyle w:val="Hyperlink"/>
            <w:noProof/>
          </w:rPr>
          <w:t>5.3</w:t>
        </w:r>
        <w:r w:rsidR="00314EEB">
          <w:rPr>
            <w:rFonts w:eastAsiaTheme="minorEastAsia"/>
            <w:noProof/>
          </w:rPr>
          <w:tab/>
        </w:r>
        <w:r w:rsidR="00314EEB" w:rsidRPr="00E76D6E">
          <w:rPr>
            <w:rStyle w:val="Hyperlink"/>
            <w:noProof/>
          </w:rPr>
          <w:t>Protection System and Dynamic Control System Descriptions</w:t>
        </w:r>
        <w:r w:rsidR="00314EEB">
          <w:rPr>
            <w:noProof/>
            <w:webHidden/>
          </w:rPr>
          <w:tab/>
        </w:r>
        <w:r w:rsidR="00314EEB">
          <w:rPr>
            <w:noProof/>
            <w:webHidden/>
          </w:rPr>
          <w:fldChar w:fldCharType="begin"/>
        </w:r>
        <w:r w:rsidR="00314EEB">
          <w:rPr>
            <w:noProof/>
            <w:webHidden/>
          </w:rPr>
          <w:instrText xml:space="preserve"> PAGEREF _Toc22214889 \h </w:instrText>
        </w:r>
        <w:r w:rsidR="00314EEB">
          <w:rPr>
            <w:noProof/>
            <w:webHidden/>
          </w:rPr>
        </w:r>
        <w:r w:rsidR="00314EEB">
          <w:rPr>
            <w:noProof/>
            <w:webHidden/>
          </w:rPr>
          <w:fldChar w:fldCharType="separate"/>
        </w:r>
        <w:r w:rsidR="00F65D2D">
          <w:rPr>
            <w:noProof/>
            <w:webHidden/>
          </w:rPr>
          <w:t>13</w:t>
        </w:r>
        <w:r w:rsidR="00314EEB">
          <w:rPr>
            <w:noProof/>
            <w:webHidden/>
          </w:rPr>
          <w:fldChar w:fldCharType="end"/>
        </w:r>
      </w:hyperlink>
    </w:p>
    <w:p w14:paraId="070A87D7" w14:textId="77777777" w:rsidR="00314EEB" w:rsidRDefault="0001643E">
      <w:pPr>
        <w:pStyle w:val="TOC3"/>
        <w:rPr>
          <w:rFonts w:eastAsiaTheme="minorEastAsia"/>
          <w:noProof/>
        </w:rPr>
      </w:pPr>
      <w:hyperlink w:anchor="_Toc22214890" w:history="1">
        <w:r w:rsidR="00314EEB" w:rsidRPr="00E76D6E">
          <w:rPr>
            <w:rStyle w:val="Hyperlink"/>
            <w:rFonts w:ascii="Calibri" w:hAnsi="Calibri"/>
            <w:noProof/>
          </w:rPr>
          <w:t>5.3.1</w:t>
        </w:r>
        <w:r w:rsidR="00314EEB">
          <w:rPr>
            <w:rFonts w:eastAsiaTheme="minorEastAsia"/>
            <w:noProof/>
          </w:rPr>
          <w:tab/>
        </w:r>
        <w:r w:rsidR="00314EEB" w:rsidRPr="00E76D6E">
          <w:rPr>
            <w:rStyle w:val="Hyperlink"/>
            <w:noProof/>
          </w:rPr>
          <w:t>Protection System Description</w:t>
        </w:r>
        <w:r w:rsidR="00314EEB">
          <w:rPr>
            <w:noProof/>
            <w:webHidden/>
          </w:rPr>
          <w:tab/>
        </w:r>
        <w:r w:rsidR="00314EEB">
          <w:rPr>
            <w:noProof/>
            <w:webHidden/>
          </w:rPr>
          <w:fldChar w:fldCharType="begin"/>
        </w:r>
        <w:r w:rsidR="00314EEB">
          <w:rPr>
            <w:noProof/>
            <w:webHidden/>
          </w:rPr>
          <w:instrText xml:space="preserve"> PAGEREF _Toc22214890 \h </w:instrText>
        </w:r>
        <w:r w:rsidR="00314EEB">
          <w:rPr>
            <w:noProof/>
            <w:webHidden/>
          </w:rPr>
        </w:r>
        <w:r w:rsidR="00314EEB">
          <w:rPr>
            <w:noProof/>
            <w:webHidden/>
          </w:rPr>
          <w:fldChar w:fldCharType="separate"/>
        </w:r>
        <w:r w:rsidR="00F65D2D">
          <w:rPr>
            <w:noProof/>
            <w:webHidden/>
          </w:rPr>
          <w:t>13</w:t>
        </w:r>
        <w:r w:rsidR="00314EEB">
          <w:rPr>
            <w:noProof/>
            <w:webHidden/>
          </w:rPr>
          <w:fldChar w:fldCharType="end"/>
        </w:r>
      </w:hyperlink>
    </w:p>
    <w:p w14:paraId="3A09FD8D" w14:textId="77777777" w:rsidR="00314EEB" w:rsidRDefault="0001643E">
      <w:pPr>
        <w:pStyle w:val="TOC3"/>
        <w:rPr>
          <w:rFonts w:eastAsiaTheme="minorEastAsia"/>
          <w:noProof/>
        </w:rPr>
      </w:pPr>
      <w:hyperlink w:anchor="_Toc22214891" w:history="1">
        <w:r w:rsidR="00314EEB" w:rsidRPr="00E76D6E">
          <w:rPr>
            <w:rStyle w:val="Hyperlink"/>
            <w:rFonts w:ascii="Calibri" w:hAnsi="Calibri"/>
            <w:noProof/>
          </w:rPr>
          <w:t>5.3.2</w:t>
        </w:r>
        <w:r w:rsidR="00314EEB">
          <w:rPr>
            <w:rFonts w:eastAsiaTheme="minorEastAsia"/>
            <w:noProof/>
          </w:rPr>
          <w:tab/>
        </w:r>
        <w:r w:rsidR="00314EEB" w:rsidRPr="00E76D6E">
          <w:rPr>
            <w:rStyle w:val="Hyperlink"/>
            <w:noProof/>
          </w:rPr>
          <w:t>Dynamic Control System Description</w:t>
        </w:r>
        <w:r w:rsidR="00314EEB">
          <w:rPr>
            <w:noProof/>
            <w:webHidden/>
          </w:rPr>
          <w:tab/>
        </w:r>
        <w:r w:rsidR="00314EEB">
          <w:rPr>
            <w:noProof/>
            <w:webHidden/>
          </w:rPr>
          <w:fldChar w:fldCharType="begin"/>
        </w:r>
        <w:r w:rsidR="00314EEB">
          <w:rPr>
            <w:noProof/>
            <w:webHidden/>
          </w:rPr>
          <w:instrText xml:space="preserve"> PAGEREF _Toc22214891 \h </w:instrText>
        </w:r>
        <w:r w:rsidR="00314EEB">
          <w:rPr>
            <w:noProof/>
            <w:webHidden/>
          </w:rPr>
        </w:r>
        <w:r w:rsidR="00314EEB">
          <w:rPr>
            <w:noProof/>
            <w:webHidden/>
          </w:rPr>
          <w:fldChar w:fldCharType="separate"/>
        </w:r>
        <w:r w:rsidR="00F65D2D">
          <w:rPr>
            <w:noProof/>
            <w:webHidden/>
          </w:rPr>
          <w:t>13</w:t>
        </w:r>
        <w:r w:rsidR="00314EEB">
          <w:rPr>
            <w:noProof/>
            <w:webHidden/>
          </w:rPr>
          <w:fldChar w:fldCharType="end"/>
        </w:r>
      </w:hyperlink>
    </w:p>
    <w:p w14:paraId="2C50D7C6" w14:textId="77777777" w:rsidR="00314EEB" w:rsidRDefault="0001643E">
      <w:pPr>
        <w:pStyle w:val="TOC2"/>
        <w:rPr>
          <w:rFonts w:eastAsiaTheme="minorEastAsia"/>
          <w:noProof/>
        </w:rPr>
      </w:pPr>
      <w:hyperlink w:anchor="_Toc22214892" w:history="1">
        <w:r w:rsidR="00314EEB" w:rsidRPr="00E76D6E">
          <w:rPr>
            <w:rStyle w:val="Hyperlink"/>
            <w:noProof/>
          </w:rPr>
          <w:t>5.4</w:t>
        </w:r>
        <w:r w:rsidR="00314EEB">
          <w:rPr>
            <w:rFonts w:eastAsiaTheme="minorEastAsia"/>
            <w:noProof/>
          </w:rPr>
          <w:tab/>
        </w:r>
        <w:r w:rsidR="00314EEB" w:rsidRPr="00E76D6E">
          <w:rPr>
            <w:rStyle w:val="Hyperlink"/>
            <w:noProof/>
          </w:rPr>
          <w:t>Transformer Description</w:t>
        </w:r>
        <w:r w:rsidR="00314EEB">
          <w:rPr>
            <w:noProof/>
            <w:webHidden/>
          </w:rPr>
          <w:tab/>
        </w:r>
        <w:r w:rsidR="00314EEB">
          <w:rPr>
            <w:noProof/>
            <w:webHidden/>
          </w:rPr>
          <w:fldChar w:fldCharType="begin"/>
        </w:r>
        <w:r w:rsidR="00314EEB">
          <w:rPr>
            <w:noProof/>
            <w:webHidden/>
          </w:rPr>
          <w:instrText xml:space="preserve"> PAGEREF _Toc22214892 \h </w:instrText>
        </w:r>
        <w:r w:rsidR="00314EEB">
          <w:rPr>
            <w:noProof/>
            <w:webHidden/>
          </w:rPr>
        </w:r>
        <w:r w:rsidR="00314EEB">
          <w:rPr>
            <w:noProof/>
            <w:webHidden/>
          </w:rPr>
          <w:fldChar w:fldCharType="separate"/>
        </w:r>
        <w:r w:rsidR="00F65D2D">
          <w:rPr>
            <w:noProof/>
            <w:webHidden/>
          </w:rPr>
          <w:t>13</w:t>
        </w:r>
        <w:r w:rsidR="00314EEB">
          <w:rPr>
            <w:noProof/>
            <w:webHidden/>
          </w:rPr>
          <w:fldChar w:fldCharType="end"/>
        </w:r>
      </w:hyperlink>
    </w:p>
    <w:p w14:paraId="3472A0B2" w14:textId="77777777" w:rsidR="00314EEB" w:rsidRDefault="0001643E">
      <w:pPr>
        <w:pStyle w:val="TOC2"/>
        <w:rPr>
          <w:rFonts w:eastAsiaTheme="minorEastAsia"/>
          <w:noProof/>
        </w:rPr>
      </w:pPr>
      <w:hyperlink w:anchor="_Toc22214893" w:history="1">
        <w:r w:rsidR="00314EEB" w:rsidRPr="00E76D6E">
          <w:rPr>
            <w:rStyle w:val="Hyperlink"/>
            <w:noProof/>
          </w:rPr>
          <w:t>5.5</w:t>
        </w:r>
        <w:r w:rsidR="00314EEB">
          <w:rPr>
            <w:rFonts w:eastAsiaTheme="minorEastAsia"/>
            <w:noProof/>
          </w:rPr>
          <w:tab/>
        </w:r>
        <w:r w:rsidR="00314EEB" w:rsidRPr="00E76D6E">
          <w:rPr>
            <w:rStyle w:val="Hyperlink"/>
            <w:noProof/>
          </w:rPr>
          <w:t>Application Identification</w:t>
        </w:r>
        <w:r w:rsidR="00314EEB">
          <w:rPr>
            <w:noProof/>
            <w:webHidden/>
          </w:rPr>
          <w:tab/>
        </w:r>
        <w:r w:rsidR="00314EEB">
          <w:rPr>
            <w:noProof/>
            <w:webHidden/>
          </w:rPr>
          <w:fldChar w:fldCharType="begin"/>
        </w:r>
        <w:r w:rsidR="00314EEB">
          <w:rPr>
            <w:noProof/>
            <w:webHidden/>
          </w:rPr>
          <w:instrText xml:space="preserve"> PAGEREF _Toc22214893 \h </w:instrText>
        </w:r>
        <w:r w:rsidR="00314EEB">
          <w:rPr>
            <w:noProof/>
            <w:webHidden/>
          </w:rPr>
        </w:r>
        <w:r w:rsidR="00314EEB">
          <w:rPr>
            <w:noProof/>
            <w:webHidden/>
          </w:rPr>
          <w:fldChar w:fldCharType="separate"/>
        </w:r>
        <w:r w:rsidR="00F65D2D">
          <w:rPr>
            <w:noProof/>
            <w:webHidden/>
          </w:rPr>
          <w:t>13</w:t>
        </w:r>
        <w:r w:rsidR="00314EEB">
          <w:rPr>
            <w:noProof/>
            <w:webHidden/>
          </w:rPr>
          <w:fldChar w:fldCharType="end"/>
        </w:r>
      </w:hyperlink>
    </w:p>
    <w:p w14:paraId="2C8B975E" w14:textId="77777777" w:rsidR="00314EEB" w:rsidRDefault="0001643E" w:rsidP="006910F0">
      <w:pPr>
        <w:pStyle w:val="TOC1"/>
        <w:rPr>
          <w:rFonts w:eastAsiaTheme="minorEastAsia"/>
          <w:noProof/>
          <w:sz w:val="22"/>
        </w:rPr>
      </w:pPr>
      <w:hyperlink w:anchor="_Toc22214894" w:history="1">
        <w:r w:rsidR="00314EEB" w:rsidRPr="00E76D6E">
          <w:rPr>
            <w:rStyle w:val="Hyperlink"/>
            <w:rFonts w:ascii="Calibri" w:hAnsi="Calibri"/>
            <w:noProof/>
            <w:u w:color="000000"/>
          </w:rPr>
          <w:t>6.0</w:t>
        </w:r>
        <w:r w:rsidR="00314EEB">
          <w:rPr>
            <w:rFonts w:eastAsiaTheme="minorEastAsia"/>
            <w:noProof/>
            <w:sz w:val="22"/>
          </w:rPr>
          <w:tab/>
        </w:r>
        <w:r w:rsidR="00314EEB" w:rsidRPr="00E76D6E">
          <w:rPr>
            <w:rStyle w:val="Hyperlink"/>
            <w:noProof/>
            <w:u w:color="000000"/>
          </w:rPr>
          <w:t>Document History</w:t>
        </w:r>
        <w:r w:rsidR="00314EEB">
          <w:rPr>
            <w:noProof/>
            <w:webHidden/>
          </w:rPr>
          <w:tab/>
        </w:r>
        <w:r w:rsidR="00314EEB">
          <w:rPr>
            <w:noProof/>
            <w:webHidden/>
          </w:rPr>
          <w:fldChar w:fldCharType="begin"/>
        </w:r>
        <w:r w:rsidR="00314EEB">
          <w:rPr>
            <w:noProof/>
            <w:webHidden/>
          </w:rPr>
          <w:instrText xml:space="preserve"> PAGEREF _Toc22214894 \h </w:instrText>
        </w:r>
        <w:r w:rsidR="00314EEB">
          <w:rPr>
            <w:noProof/>
            <w:webHidden/>
          </w:rPr>
        </w:r>
        <w:r w:rsidR="00314EEB">
          <w:rPr>
            <w:noProof/>
            <w:webHidden/>
          </w:rPr>
          <w:fldChar w:fldCharType="separate"/>
        </w:r>
        <w:r w:rsidR="00F65D2D">
          <w:rPr>
            <w:noProof/>
            <w:webHidden/>
          </w:rPr>
          <w:t>15</w:t>
        </w:r>
        <w:r w:rsidR="00314EEB">
          <w:rPr>
            <w:noProof/>
            <w:webHidden/>
          </w:rPr>
          <w:fldChar w:fldCharType="end"/>
        </w:r>
      </w:hyperlink>
    </w:p>
    <w:p w14:paraId="023ACEAA" w14:textId="77777777" w:rsidR="00314EEB" w:rsidRDefault="0001643E" w:rsidP="006910F0">
      <w:pPr>
        <w:pStyle w:val="TOC1"/>
        <w:rPr>
          <w:rFonts w:eastAsiaTheme="minorEastAsia"/>
          <w:noProof/>
          <w:sz w:val="22"/>
        </w:rPr>
      </w:pPr>
      <w:hyperlink w:anchor="_Toc22214895" w:history="1">
        <w:r w:rsidR="00314EEB" w:rsidRPr="00E76D6E">
          <w:rPr>
            <w:rStyle w:val="Hyperlink"/>
            <w:rFonts w:ascii="Calibri" w:hAnsi="Calibri"/>
            <w:noProof/>
            <w:u w:color="000000"/>
          </w:rPr>
          <w:t>7.0</w:t>
        </w:r>
        <w:r w:rsidR="00314EEB">
          <w:rPr>
            <w:rFonts w:eastAsiaTheme="minorEastAsia"/>
            <w:noProof/>
            <w:sz w:val="22"/>
          </w:rPr>
          <w:tab/>
        </w:r>
        <w:r w:rsidR="00314EEB" w:rsidRPr="00E76D6E">
          <w:rPr>
            <w:rStyle w:val="Hyperlink"/>
            <w:noProof/>
            <w:u w:color="000000"/>
          </w:rPr>
          <w:t>Attachment 1 – Generation Proposed Plan Application</w:t>
        </w:r>
        <w:r w:rsidR="00314EEB">
          <w:rPr>
            <w:noProof/>
            <w:webHidden/>
          </w:rPr>
          <w:tab/>
        </w:r>
        <w:r w:rsidR="00314EEB">
          <w:rPr>
            <w:noProof/>
            <w:webHidden/>
          </w:rPr>
          <w:fldChar w:fldCharType="begin"/>
        </w:r>
        <w:r w:rsidR="00314EEB">
          <w:rPr>
            <w:noProof/>
            <w:webHidden/>
          </w:rPr>
          <w:instrText xml:space="preserve"> PAGEREF _Toc22214895 \h </w:instrText>
        </w:r>
        <w:r w:rsidR="00314EEB">
          <w:rPr>
            <w:noProof/>
            <w:webHidden/>
          </w:rPr>
        </w:r>
        <w:r w:rsidR="00314EEB">
          <w:rPr>
            <w:noProof/>
            <w:webHidden/>
          </w:rPr>
          <w:fldChar w:fldCharType="separate"/>
        </w:r>
        <w:r w:rsidR="00F65D2D">
          <w:rPr>
            <w:noProof/>
            <w:webHidden/>
          </w:rPr>
          <w:t>16</w:t>
        </w:r>
        <w:r w:rsidR="00314EEB">
          <w:rPr>
            <w:noProof/>
            <w:webHidden/>
          </w:rPr>
          <w:fldChar w:fldCharType="end"/>
        </w:r>
      </w:hyperlink>
    </w:p>
    <w:p w14:paraId="2516F73F" w14:textId="77777777" w:rsidR="00314EEB" w:rsidRDefault="0001643E" w:rsidP="006910F0">
      <w:pPr>
        <w:pStyle w:val="TOC1"/>
        <w:rPr>
          <w:rFonts w:eastAsiaTheme="minorEastAsia"/>
          <w:noProof/>
          <w:sz w:val="22"/>
        </w:rPr>
      </w:pPr>
      <w:hyperlink w:anchor="_Toc22214896" w:history="1">
        <w:r w:rsidR="00314EEB" w:rsidRPr="00E76D6E">
          <w:rPr>
            <w:rStyle w:val="Hyperlink"/>
            <w:rFonts w:ascii="Calibri" w:hAnsi="Calibri"/>
            <w:noProof/>
            <w:u w:color="000000"/>
          </w:rPr>
          <w:t>8.0</w:t>
        </w:r>
        <w:r w:rsidR="00314EEB">
          <w:rPr>
            <w:rFonts w:eastAsiaTheme="minorEastAsia"/>
            <w:noProof/>
            <w:sz w:val="22"/>
          </w:rPr>
          <w:tab/>
        </w:r>
        <w:r w:rsidR="00314EEB" w:rsidRPr="00E76D6E">
          <w:rPr>
            <w:rStyle w:val="Hyperlink"/>
            <w:noProof/>
            <w:u w:color="000000"/>
          </w:rPr>
          <w:t>Attachment 2 – Transmission Facilities Proposed Plan Application</w:t>
        </w:r>
        <w:r w:rsidR="00314EEB">
          <w:rPr>
            <w:noProof/>
            <w:webHidden/>
          </w:rPr>
          <w:tab/>
        </w:r>
        <w:r w:rsidR="00314EEB">
          <w:rPr>
            <w:noProof/>
            <w:webHidden/>
          </w:rPr>
          <w:fldChar w:fldCharType="begin"/>
        </w:r>
        <w:r w:rsidR="00314EEB">
          <w:rPr>
            <w:noProof/>
            <w:webHidden/>
          </w:rPr>
          <w:instrText xml:space="preserve"> PAGEREF _Toc22214896 \h </w:instrText>
        </w:r>
        <w:r w:rsidR="00314EEB">
          <w:rPr>
            <w:noProof/>
            <w:webHidden/>
          </w:rPr>
        </w:r>
        <w:r w:rsidR="00314EEB">
          <w:rPr>
            <w:noProof/>
            <w:webHidden/>
          </w:rPr>
          <w:fldChar w:fldCharType="separate"/>
        </w:r>
        <w:r w:rsidR="00F65D2D">
          <w:rPr>
            <w:noProof/>
            <w:webHidden/>
          </w:rPr>
          <w:t>18</w:t>
        </w:r>
        <w:r w:rsidR="00314EEB">
          <w:rPr>
            <w:noProof/>
            <w:webHidden/>
          </w:rPr>
          <w:fldChar w:fldCharType="end"/>
        </w:r>
      </w:hyperlink>
    </w:p>
    <w:p w14:paraId="7D17FB29" w14:textId="77777777" w:rsidR="00314EEB" w:rsidRDefault="0001643E" w:rsidP="006910F0">
      <w:pPr>
        <w:pStyle w:val="TOC1"/>
        <w:rPr>
          <w:rFonts w:eastAsiaTheme="minorEastAsia"/>
          <w:noProof/>
          <w:sz w:val="22"/>
        </w:rPr>
      </w:pPr>
      <w:hyperlink w:anchor="_Toc22214897" w:history="1">
        <w:r w:rsidR="00314EEB" w:rsidRPr="00E76D6E">
          <w:rPr>
            <w:rStyle w:val="Hyperlink"/>
            <w:rFonts w:ascii="Calibri" w:hAnsi="Calibri"/>
            <w:noProof/>
            <w:u w:color="000000"/>
          </w:rPr>
          <w:t>9.0</w:t>
        </w:r>
        <w:r w:rsidR="00314EEB">
          <w:rPr>
            <w:rFonts w:eastAsiaTheme="minorEastAsia"/>
            <w:noProof/>
            <w:sz w:val="22"/>
          </w:rPr>
          <w:tab/>
        </w:r>
        <w:r w:rsidR="00314EEB" w:rsidRPr="00E76D6E">
          <w:rPr>
            <w:rStyle w:val="Hyperlink"/>
            <w:noProof/>
            <w:u w:color="000000"/>
          </w:rPr>
          <w:t>Attachment 3 – Generator Notification Form for Units or Changes of Less Than 5 MW</w:t>
        </w:r>
        <w:r w:rsidR="00314EEB">
          <w:rPr>
            <w:noProof/>
            <w:webHidden/>
          </w:rPr>
          <w:tab/>
        </w:r>
        <w:r w:rsidR="00314EEB">
          <w:rPr>
            <w:noProof/>
            <w:webHidden/>
          </w:rPr>
          <w:fldChar w:fldCharType="begin"/>
        </w:r>
        <w:r w:rsidR="00314EEB">
          <w:rPr>
            <w:noProof/>
            <w:webHidden/>
          </w:rPr>
          <w:instrText xml:space="preserve"> PAGEREF _Toc22214897 \h </w:instrText>
        </w:r>
        <w:r w:rsidR="00314EEB">
          <w:rPr>
            <w:noProof/>
            <w:webHidden/>
          </w:rPr>
        </w:r>
        <w:r w:rsidR="00314EEB">
          <w:rPr>
            <w:noProof/>
            <w:webHidden/>
          </w:rPr>
          <w:fldChar w:fldCharType="separate"/>
        </w:r>
        <w:r w:rsidR="00F65D2D">
          <w:rPr>
            <w:noProof/>
            <w:webHidden/>
          </w:rPr>
          <w:t>19</w:t>
        </w:r>
        <w:r w:rsidR="00314EEB">
          <w:rPr>
            <w:noProof/>
            <w:webHidden/>
          </w:rPr>
          <w:fldChar w:fldCharType="end"/>
        </w:r>
      </w:hyperlink>
    </w:p>
    <w:p w14:paraId="1C0B4B7C" w14:textId="77777777" w:rsidR="00314EEB" w:rsidRDefault="0001643E" w:rsidP="006910F0">
      <w:pPr>
        <w:pStyle w:val="TOC1"/>
        <w:rPr>
          <w:rFonts w:eastAsiaTheme="minorEastAsia"/>
          <w:noProof/>
          <w:sz w:val="22"/>
        </w:rPr>
      </w:pPr>
      <w:hyperlink w:anchor="_Toc22214898" w:history="1">
        <w:r w:rsidR="00314EEB" w:rsidRPr="00E76D6E">
          <w:rPr>
            <w:rStyle w:val="Hyperlink"/>
            <w:rFonts w:ascii="Calibri" w:hAnsi="Calibri"/>
            <w:noProof/>
            <w:u w:color="000000"/>
          </w:rPr>
          <w:t>10.0</w:t>
        </w:r>
        <w:r w:rsidR="00314EEB">
          <w:rPr>
            <w:rFonts w:eastAsiaTheme="minorEastAsia"/>
            <w:noProof/>
            <w:sz w:val="22"/>
          </w:rPr>
          <w:tab/>
        </w:r>
        <w:r w:rsidR="00314EEB" w:rsidRPr="00E76D6E">
          <w:rPr>
            <w:rStyle w:val="Hyperlink"/>
            <w:noProof/>
            <w:u w:color="000000"/>
          </w:rPr>
          <w:t>Attachment 4 – Proposed Plan Application Submittal Procedure</w:t>
        </w:r>
        <w:r w:rsidR="00314EEB">
          <w:rPr>
            <w:noProof/>
            <w:webHidden/>
          </w:rPr>
          <w:tab/>
        </w:r>
        <w:r w:rsidR="00314EEB">
          <w:rPr>
            <w:noProof/>
            <w:webHidden/>
          </w:rPr>
          <w:fldChar w:fldCharType="begin"/>
        </w:r>
        <w:r w:rsidR="00314EEB">
          <w:rPr>
            <w:noProof/>
            <w:webHidden/>
          </w:rPr>
          <w:instrText xml:space="preserve"> PAGEREF _Toc22214898 \h </w:instrText>
        </w:r>
        <w:r w:rsidR="00314EEB">
          <w:rPr>
            <w:noProof/>
            <w:webHidden/>
          </w:rPr>
        </w:r>
        <w:r w:rsidR="00314EEB">
          <w:rPr>
            <w:noProof/>
            <w:webHidden/>
          </w:rPr>
          <w:fldChar w:fldCharType="separate"/>
        </w:r>
        <w:r w:rsidR="00F65D2D">
          <w:rPr>
            <w:noProof/>
            <w:webHidden/>
          </w:rPr>
          <w:t>23</w:t>
        </w:r>
        <w:r w:rsidR="00314EEB">
          <w:rPr>
            <w:noProof/>
            <w:webHidden/>
          </w:rPr>
          <w:fldChar w:fldCharType="end"/>
        </w:r>
      </w:hyperlink>
    </w:p>
    <w:p w14:paraId="785B83A0" w14:textId="77777777" w:rsidR="00715B3A" w:rsidRDefault="00B82EBA">
      <w:pPr>
        <w:rPr>
          <w:b/>
          <w:sz w:val="24"/>
        </w:rPr>
      </w:pPr>
      <w:r>
        <w:fldChar w:fldCharType="end"/>
      </w:r>
      <w:r w:rsidR="00715B3A">
        <w:br w:type="page"/>
      </w:r>
    </w:p>
    <w:p w14:paraId="69D57813" w14:textId="77777777" w:rsidR="0090748D" w:rsidRDefault="00E66C33" w:rsidP="00A82397">
      <w:pPr>
        <w:pStyle w:val="Heading1"/>
      </w:pPr>
      <w:bookmarkStart w:id="7" w:name="_Toc22214867"/>
      <w:r>
        <w:lastRenderedPageBreak/>
        <w:t>General</w:t>
      </w:r>
      <w:bookmarkEnd w:id="7"/>
    </w:p>
    <w:p w14:paraId="3D6C60EC" w14:textId="77777777" w:rsidR="00E66C33" w:rsidRPr="00E66C33" w:rsidRDefault="00E66C33" w:rsidP="00484847">
      <w:pPr>
        <w:rPr>
          <w:sz w:val="24"/>
          <w:szCs w:val="24"/>
        </w:rPr>
      </w:pPr>
      <w:bookmarkStart w:id="8" w:name="_Toc491160805"/>
      <w:r w:rsidRPr="00E66C33">
        <w:rPr>
          <w:sz w:val="24"/>
          <w:szCs w:val="24"/>
        </w:rPr>
        <w:t>This document outlines the requirements, procedures, and application forms to be used in the submission and review of proposed plans pursuant to Section I.3.9 of the ISO New England Transmission, Markets and Services Tariff (the “Tariff”).</w:t>
      </w:r>
    </w:p>
    <w:p w14:paraId="01CF066B" w14:textId="77777777" w:rsidR="00E66C33" w:rsidRPr="00E66C33" w:rsidRDefault="00E66C33" w:rsidP="00484847">
      <w:pPr>
        <w:rPr>
          <w:sz w:val="24"/>
          <w:szCs w:val="24"/>
        </w:rPr>
      </w:pPr>
      <w:r w:rsidRPr="00E66C33">
        <w:rPr>
          <w:sz w:val="24"/>
          <w:szCs w:val="24"/>
        </w:rPr>
        <w:t xml:space="preserve">Each submittal shall include an applicable completed application.  Blank application form(s) are provided in Attachments 1, 2, and 3 of this document.  </w:t>
      </w:r>
    </w:p>
    <w:p w14:paraId="7E35F1B0" w14:textId="77777777" w:rsidR="00E66C33" w:rsidRPr="00E66C33" w:rsidRDefault="00E66C33">
      <w:pPr>
        <w:rPr>
          <w:sz w:val="24"/>
          <w:szCs w:val="24"/>
        </w:rPr>
      </w:pPr>
      <w:r w:rsidRPr="00E66C33">
        <w:rPr>
          <w:sz w:val="24"/>
          <w:szCs w:val="24"/>
        </w:rPr>
        <w:t>Proposed plans submitted for review pursuant to Section I.3.9 must be supported by information and analysis.  PP5-3 "Guidelines for Conducting and Evaluating Proposed Plan Application Analyses" provides guidance on what information and analysis should be available to support a submittal.  The completed applications and supporting materials describing and assessing the impact of the proposed plans together shall constitute submittal of a Proposed Plan Application.</w:t>
      </w:r>
    </w:p>
    <w:p w14:paraId="7685DD54" w14:textId="77777777" w:rsidR="00E66C33" w:rsidRPr="00E66C33" w:rsidRDefault="00E66C33">
      <w:pPr>
        <w:rPr>
          <w:sz w:val="24"/>
          <w:szCs w:val="24"/>
        </w:rPr>
      </w:pPr>
      <w:r w:rsidRPr="00E66C33">
        <w:rPr>
          <w:sz w:val="24"/>
          <w:szCs w:val="24"/>
        </w:rPr>
        <w:t xml:space="preserve">Establishment and maintenance of approval of a Proposed Plan Application establishes the determination that implementation of the proposed plan will not have a significant adverse effect upon the reliability or operating characteristics of the </w:t>
      </w:r>
      <w:r w:rsidR="00AD0BD2">
        <w:rPr>
          <w:sz w:val="24"/>
          <w:szCs w:val="24"/>
        </w:rPr>
        <w:t xml:space="preserve">Market </w:t>
      </w:r>
      <w:r w:rsidRPr="00E66C33">
        <w:rPr>
          <w:sz w:val="24"/>
          <w:szCs w:val="24"/>
        </w:rPr>
        <w:t xml:space="preserve">Participant’s </w:t>
      </w:r>
      <w:r w:rsidR="006B6467">
        <w:rPr>
          <w:sz w:val="24"/>
          <w:szCs w:val="24"/>
        </w:rPr>
        <w:t xml:space="preserve">or Transmission Owner’s </w:t>
      </w:r>
      <w:r w:rsidRPr="00E66C33">
        <w:rPr>
          <w:sz w:val="24"/>
          <w:szCs w:val="24"/>
        </w:rPr>
        <w:t>system or of the systems of one or more other Affected Entities</w:t>
      </w:r>
      <w:r w:rsidRPr="00E66C33">
        <w:rPr>
          <w:szCs w:val="24"/>
          <w:vertAlign w:val="superscript"/>
        </w:rPr>
        <w:footnoteReference w:id="1"/>
      </w:r>
      <w:r w:rsidRPr="00E66C33">
        <w:rPr>
          <w:sz w:val="24"/>
          <w:szCs w:val="24"/>
        </w:rPr>
        <w:t xml:space="preserve"> and the </w:t>
      </w:r>
      <w:r w:rsidR="00AD0BD2" w:rsidRPr="00AD0BD2">
        <w:rPr>
          <w:sz w:val="24"/>
          <w:szCs w:val="24"/>
        </w:rPr>
        <w:t xml:space="preserve">Market </w:t>
      </w:r>
      <w:r w:rsidRPr="00E66C33">
        <w:rPr>
          <w:sz w:val="24"/>
          <w:szCs w:val="24"/>
        </w:rPr>
        <w:t xml:space="preserve">Participant </w:t>
      </w:r>
      <w:r w:rsidR="00185212">
        <w:rPr>
          <w:sz w:val="24"/>
          <w:szCs w:val="24"/>
        </w:rPr>
        <w:t xml:space="preserve">or </w:t>
      </w:r>
      <w:r w:rsidR="006B6467" w:rsidRPr="00AD0BD2">
        <w:rPr>
          <w:sz w:val="24"/>
          <w:szCs w:val="24"/>
        </w:rPr>
        <w:t xml:space="preserve">Transmission Owner </w:t>
      </w:r>
      <w:r w:rsidRPr="00E66C33">
        <w:rPr>
          <w:sz w:val="24"/>
          <w:szCs w:val="24"/>
        </w:rPr>
        <w:t xml:space="preserve">is free to proceed with the proposed plan. </w:t>
      </w:r>
    </w:p>
    <w:p w14:paraId="0888E21F" w14:textId="77777777" w:rsidR="00E66C33" w:rsidRPr="00E66C33" w:rsidRDefault="00E66C33">
      <w:pPr>
        <w:rPr>
          <w:sz w:val="24"/>
          <w:szCs w:val="24"/>
        </w:rPr>
      </w:pPr>
      <w:r w:rsidRPr="00E66C33">
        <w:rPr>
          <w:sz w:val="24"/>
          <w:szCs w:val="24"/>
        </w:rPr>
        <w:t xml:space="preserve">As prescribed per this document, a </w:t>
      </w:r>
      <w:r w:rsidR="00AD0BD2" w:rsidRPr="00AD0BD2">
        <w:rPr>
          <w:sz w:val="24"/>
          <w:szCs w:val="24"/>
        </w:rPr>
        <w:t>Market</w:t>
      </w:r>
      <w:r w:rsidR="00AD0BD2" w:rsidRPr="00E66C33" w:rsidDel="00AD0BD2">
        <w:rPr>
          <w:sz w:val="24"/>
          <w:szCs w:val="24"/>
        </w:rPr>
        <w:t xml:space="preserve"> </w:t>
      </w:r>
      <w:r w:rsidRPr="00E66C33">
        <w:rPr>
          <w:sz w:val="24"/>
          <w:szCs w:val="24"/>
        </w:rPr>
        <w:t xml:space="preserve">Participant </w:t>
      </w:r>
      <w:r w:rsidR="006B6467">
        <w:rPr>
          <w:sz w:val="24"/>
          <w:szCs w:val="24"/>
        </w:rPr>
        <w:t xml:space="preserve">or Transmission Owner </w:t>
      </w:r>
      <w:r w:rsidRPr="00E66C33">
        <w:rPr>
          <w:sz w:val="24"/>
          <w:szCs w:val="24"/>
        </w:rPr>
        <w:t>will submit a Proposed Plan Application to the ISO. Where a non-</w:t>
      </w:r>
      <w:r w:rsidR="00AD0BD2" w:rsidRPr="00AD0BD2">
        <w:rPr>
          <w:sz w:val="24"/>
          <w:szCs w:val="24"/>
        </w:rPr>
        <w:t>Market</w:t>
      </w:r>
      <w:r w:rsidR="00AD0BD2" w:rsidRPr="00E66C33" w:rsidDel="00AD0BD2">
        <w:rPr>
          <w:sz w:val="24"/>
          <w:szCs w:val="24"/>
        </w:rPr>
        <w:t xml:space="preserve"> </w:t>
      </w:r>
      <w:r w:rsidRPr="00E66C33">
        <w:rPr>
          <w:sz w:val="24"/>
          <w:szCs w:val="24"/>
        </w:rPr>
        <w:t xml:space="preserve">Participant </w:t>
      </w:r>
      <w:r w:rsidR="006B6467">
        <w:rPr>
          <w:sz w:val="24"/>
          <w:szCs w:val="24"/>
        </w:rPr>
        <w:t>or non-</w:t>
      </w:r>
      <w:r w:rsidR="006B6467" w:rsidRPr="00AD0BD2">
        <w:rPr>
          <w:sz w:val="24"/>
          <w:szCs w:val="24"/>
        </w:rPr>
        <w:t>Transmission Owner</w:t>
      </w:r>
      <w:r w:rsidR="006B6467">
        <w:rPr>
          <w:sz w:val="24"/>
          <w:szCs w:val="24"/>
        </w:rPr>
        <w:t xml:space="preserve"> </w:t>
      </w:r>
      <w:r w:rsidRPr="00E66C33">
        <w:rPr>
          <w:sz w:val="24"/>
          <w:szCs w:val="24"/>
        </w:rPr>
        <w:t>is involved, the non-</w:t>
      </w:r>
      <w:r w:rsidR="00AD0BD2" w:rsidRPr="00AD0BD2">
        <w:rPr>
          <w:sz w:val="24"/>
          <w:szCs w:val="24"/>
        </w:rPr>
        <w:t>Market</w:t>
      </w:r>
      <w:r w:rsidR="00AD0BD2" w:rsidRPr="00E66C33" w:rsidDel="00AD0BD2">
        <w:rPr>
          <w:sz w:val="24"/>
          <w:szCs w:val="24"/>
        </w:rPr>
        <w:t xml:space="preserve"> </w:t>
      </w:r>
      <w:r w:rsidRPr="00E66C33">
        <w:rPr>
          <w:sz w:val="24"/>
          <w:szCs w:val="24"/>
        </w:rPr>
        <w:t xml:space="preserve">Participant </w:t>
      </w:r>
      <w:r w:rsidR="006B6467">
        <w:rPr>
          <w:sz w:val="24"/>
          <w:szCs w:val="24"/>
        </w:rPr>
        <w:t>or non-</w:t>
      </w:r>
      <w:r w:rsidR="006B6467" w:rsidRPr="00AD0BD2">
        <w:rPr>
          <w:sz w:val="24"/>
          <w:szCs w:val="24"/>
        </w:rPr>
        <w:t>Transmission Owner</w:t>
      </w:r>
      <w:r w:rsidR="006B6467">
        <w:rPr>
          <w:sz w:val="24"/>
          <w:szCs w:val="24"/>
        </w:rPr>
        <w:t xml:space="preserve"> </w:t>
      </w:r>
      <w:r w:rsidRPr="00E66C33">
        <w:rPr>
          <w:sz w:val="24"/>
          <w:szCs w:val="24"/>
        </w:rPr>
        <w:t xml:space="preserve">must meet the same requirements as for a </w:t>
      </w:r>
      <w:r w:rsidR="00AD0BD2" w:rsidRPr="00AD0BD2">
        <w:rPr>
          <w:sz w:val="24"/>
          <w:szCs w:val="24"/>
        </w:rPr>
        <w:t>Market</w:t>
      </w:r>
      <w:r w:rsidR="00AD0BD2" w:rsidRPr="00E66C33" w:rsidDel="00AD0BD2">
        <w:rPr>
          <w:sz w:val="24"/>
          <w:szCs w:val="24"/>
        </w:rPr>
        <w:t xml:space="preserve"> </w:t>
      </w:r>
      <w:r w:rsidRPr="00E66C33">
        <w:rPr>
          <w:sz w:val="24"/>
          <w:szCs w:val="24"/>
        </w:rPr>
        <w:t>Participant</w:t>
      </w:r>
      <w:r w:rsidR="006B6467" w:rsidRPr="006B6467">
        <w:rPr>
          <w:sz w:val="24"/>
          <w:szCs w:val="24"/>
        </w:rPr>
        <w:t xml:space="preserve"> </w:t>
      </w:r>
      <w:r w:rsidR="006B6467">
        <w:rPr>
          <w:sz w:val="24"/>
          <w:szCs w:val="24"/>
        </w:rPr>
        <w:t>or Transmission Owner</w:t>
      </w:r>
      <w:r w:rsidRPr="00E66C33">
        <w:rPr>
          <w:sz w:val="24"/>
          <w:szCs w:val="24"/>
        </w:rPr>
        <w:t xml:space="preserve">, except that a </w:t>
      </w:r>
      <w:r w:rsidR="00AD0BD2" w:rsidRPr="00AD0BD2">
        <w:rPr>
          <w:sz w:val="24"/>
          <w:szCs w:val="24"/>
        </w:rPr>
        <w:t>Market</w:t>
      </w:r>
      <w:r w:rsidR="00AD0BD2" w:rsidRPr="00E66C33" w:rsidDel="00AD0BD2">
        <w:rPr>
          <w:sz w:val="24"/>
          <w:szCs w:val="24"/>
        </w:rPr>
        <w:t xml:space="preserve"> </w:t>
      </w:r>
      <w:r w:rsidRPr="00E66C33">
        <w:rPr>
          <w:sz w:val="24"/>
          <w:szCs w:val="24"/>
        </w:rPr>
        <w:t xml:space="preserve">Participant </w:t>
      </w:r>
      <w:r w:rsidR="006B6467">
        <w:rPr>
          <w:sz w:val="24"/>
          <w:szCs w:val="24"/>
        </w:rPr>
        <w:t xml:space="preserve">or </w:t>
      </w:r>
      <w:r w:rsidR="006B6467" w:rsidRPr="00AD0BD2">
        <w:rPr>
          <w:sz w:val="24"/>
          <w:szCs w:val="24"/>
        </w:rPr>
        <w:t xml:space="preserve">Transmission Owner </w:t>
      </w:r>
      <w:r w:rsidRPr="00E66C33">
        <w:rPr>
          <w:sz w:val="24"/>
          <w:szCs w:val="24"/>
        </w:rPr>
        <w:t>on behalf of the non-</w:t>
      </w:r>
      <w:r w:rsidR="00AD0BD2" w:rsidRPr="00AD0BD2">
        <w:rPr>
          <w:sz w:val="24"/>
          <w:szCs w:val="24"/>
        </w:rPr>
        <w:t>Market</w:t>
      </w:r>
      <w:r w:rsidR="00AD0BD2" w:rsidRPr="00E66C33" w:rsidDel="00AD0BD2">
        <w:rPr>
          <w:sz w:val="24"/>
          <w:szCs w:val="24"/>
        </w:rPr>
        <w:t xml:space="preserve"> </w:t>
      </w:r>
      <w:r w:rsidRPr="00E66C33">
        <w:rPr>
          <w:sz w:val="24"/>
          <w:szCs w:val="24"/>
        </w:rPr>
        <w:t xml:space="preserve">Participant </w:t>
      </w:r>
      <w:r w:rsidR="006B6467">
        <w:rPr>
          <w:sz w:val="24"/>
          <w:szCs w:val="24"/>
        </w:rPr>
        <w:t xml:space="preserve">or </w:t>
      </w:r>
      <w:r w:rsidR="00185212">
        <w:rPr>
          <w:sz w:val="24"/>
          <w:szCs w:val="24"/>
        </w:rPr>
        <w:t>non-</w:t>
      </w:r>
      <w:r w:rsidR="006B6467" w:rsidRPr="00AD0BD2">
        <w:rPr>
          <w:sz w:val="24"/>
          <w:szCs w:val="24"/>
        </w:rPr>
        <w:t>Transmission Owner</w:t>
      </w:r>
      <w:r w:rsidR="006B6467">
        <w:rPr>
          <w:sz w:val="24"/>
          <w:szCs w:val="24"/>
        </w:rPr>
        <w:t xml:space="preserve"> </w:t>
      </w:r>
      <w:r w:rsidRPr="00E66C33">
        <w:rPr>
          <w:sz w:val="24"/>
          <w:szCs w:val="24"/>
        </w:rPr>
        <w:t>must submit any Proposed Plan Applications.  Typically, the Transmission Owner that interconnects with the non-</w:t>
      </w:r>
      <w:r w:rsidR="00AD0BD2" w:rsidRPr="00AD0BD2">
        <w:rPr>
          <w:sz w:val="24"/>
          <w:szCs w:val="24"/>
        </w:rPr>
        <w:t>Market</w:t>
      </w:r>
      <w:r w:rsidR="00AD0BD2" w:rsidRPr="00E66C33" w:rsidDel="00AD0BD2">
        <w:rPr>
          <w:sz w:val="24"/>
          <w:szCs w:val="24"/>
        </w:rPr>
        <w:t xml:space="preserve"> </w:t>
      </w:r>
      <w:r w:rsidRPr="00E66C33">
        <w:rPr>
          <w:sz w:val="24"/>
          <w:szCs w:val="24"/>
        </w:rPr>
        <w:t xml:space="preserve">Participant </w:t>
      </w:r>
      <w:r w:rsidR="000B63BE">
        <w:rPr>
          <w:sz w:val="24"/>
          <w:szCs w:val="24"/>
        </w:rPr>
        <w:t>or non-</w:t>
      </w:r>
      <w:r w:rsidR="000B63BE" w:rsidRPr="00AD0BD2">
        <w:rPr>
          <w:sz w:val="24"/>
          <w:szCs w:val="24"/>
        </w:rPr>
        <w:t>Transmission Owner</w:t>
      </w:r>
      <w:r w:rsidR="000B63BE">
        <w:rPr>
          <w:sz w:val="24"/>
          <w:szCs w:val="24"/>
        </w:rPr>
        <w:t xml:space="preserve"> </w:t>
      </w:r>
      <w:r w:rsidRPr="00E66C33">
        <w:rPr>
          <w:sz w:val="24"/>
          <w:szCs w:val="24"/>
        </w:rPr>
        <w:t>will submit the Proposed Plan Application for the interconnection.  If transmission facility changes are required to interconnect non-</w:t>
      </w:r>
      <w:r w:rsidR="00AD0BD2" w:rsidRPr="00AD0BD2">
        <w:rPr>
          <w:sz w:val="24"/>
          <w:szCs w:val="24"/>
        </w:rPr>
        <w:t>Market</w:t>
      </w:r>
      <w:r w:rsidRPr="00E66C33">
        <w:rPr>
          <w:sz w:val="24"/>
          <w:szCs w:val="24"/>
        </w:rPr>
        <w:t xml:space="preserve"> Participant </w:t>
      </w:r>
      <w:r w:rsidR="000B63BE">
        <w:rPr>
          <w:sz w:val="24"/>
          <w:szCs w:val="24"/>
        </w:rPr>
        <w:t>or non-</w:t>
      </w:r>
      <w:r w:rsidR="000B63BE" w:rsidRPr="00AD0BD2">
        <w:rPr>
          <w:sz w:val="24"/>
          <w:szCs w:val="24"/>
        </w:rPr>
        <w:t>Transmission Owner</w:t>
      </w:r>
      <w:r w:rsidR="000B63BE">
        <w:rPr>
          <w:sz w:val="24"/>
          <w:szCs w:val="24"/>
        </w:rPr>
        <w:t xml:space="preserve"> </w:t>
      </w:r>
      <w:r w:rsidRPr="00E66C33">
        <w:rPr>
          <w:sz w:val="24"/>
          <w:szCs w:val="24"/>
        </w:rPr>
        <w:t xml:space="preserve">facilities, the </w:t>
      </w:r>
      <w:r w:rsidR="00AD0BD2" w:rsidRPr="00AD0BD2">
        <w:rPr>
          <w:sz w:val="24"/>
          <w:szCs w:val="24"/>
        </w:rPr>
        <w:t>Market</w:t>
      </w:r>
      <w:r w:rsidR="00AD0BD2" w:rsidRPr="00E66C33" w:rsidDel="00AD0BD2">
        <w:rPr>
          <w:sz w:val="24"/>
          <w:szCs w:val="24"/>
        </w:rPr>
        <w:t xml:space="preserve"> </w:t>
      </w:r>
      <w:r w:rsidRPr="00E66C33">
        <w:rPr>
          <w:sz w:val="24"/>
          <w:szCs w:val="24"/>
        </w:rPr>
        <w:t xml:space="preserve">Participant </w:t>
      </w:r>
      <w:r w:rsidR="000B63BE">
        <w:rPr>
          <w:sz w:val="24"/>
          <w:szCs w:val="24"/>
        </w:rPr>
        <w:t xml:space="preserve">or </w:t>
      </w:r>
      <w:r w:rsidR="000B63BE" w:rsidRPr="00AD0BD2">
        <w:rPr>
          <w:sz w:val="24"/>
          <w:szCs w:val="24"/>
        </w:rPr>
        <w:t xml:space="preserve">Transmission Owner </w:t>
      </w:r>
      <w:r w:rsidRPr="00E66C33">
        <w:rPr>
          <w:sz w:val="24"/>
          <w:szCs w:val="24"/>
        </w:rPr>
        <w:t>who owns, or will own, the facilities at the Point of Interconnection with the non-</w:t>
      </w:r>
      <w:r w:rsidR="00AD0BD2" w:rsidRPr="00AD0BD2">
        <w:rPr>
          <w:sz w:val="24"/>
          <w:szCs w:val="24"/>
        </w:rPr>
        <w:t>Market</w:t>
      </w:r>
      <w:r w:rsidRPr="00E66C33">
        <w:rPr>
          <w:sz w:val="24"/>
          <w:szCs w:val="24"/>
        </w:rPr>
        <w:t xml:space="preserve"> Participant </w:t>
      </w:r>
      <w:r w:rsidR="000B63BE" w:rsidRPr="00AD0BD2">
        <w:rPr>
          <w:sz w:val="24"/>
          <w:szCs w:val="24"/>
        </w:rPr>
        <w:t xml:space="preserve">or </w:t>
      </w:r>
      <w:r w:rsidR="000B63BE">
        <w:rPr>
          <w:sz w:val="24"/>
          <w:szCs w:val="24"/>
        </w:rPr>
        <w:t>non-</w:t>
      </w:r>
      <w:r w:rsidR="000B63BE" w:rsidRPr="00AD0BD2">
        <w:rPr>
          <w:sz w:val="24"/>
          <w:szCs w:val="24"/>
        </w:rPr>
        <w:t>Transmission Owner</w:t>
      </w:r>
      <w:r w:rsidR="000B63BE">
        <w:rPr>
          <w:sz w:val="24"/>
          <w:szCs w:val="24"/>
        </w:rPr>
        <w:t xml:space="preserve"> </w:t>
      </w:r>
      <w:r w:rsidRPr="00E66C33">
        <w:rPr>
          <w:sz w:val="24"/>
          <w:szCs w:val="24"/>
        </w:rPr>
        <w:t>facilities is responsible for submission of the Transmission Proposed Plan Applications.  Joint Applications may need to be filed if systems of others are involved.</w:t>
      </w:r>
    </w:p>
    <w:p w14:paraId="06576375" w14:textId="77777777" w:rsidR="00E66C33" w:rsidRPr="00E66C33" w:rsidRDefault="00AD0BD2">
      <w:pPr>
        <w:rPr>
          <w:sz w:val="24"/>
          <w:szCs w:val="24"/>
        </w:rPr>
      </w:pPr>
      <w:r w:rsidRPr="00AD0BD2">
        <w:rPr>
          <w:sz w:val="24"/>
          <w:szCs w:val="24"/>
        </w:rPr>
        <w:t>Market</w:t>
      </w:r>
      <w:r w:rsidR="00E66C33" w:rsidRPr="00E66C33">
        <w:rPr>
          <w:sz w:val="24"/>
          <w:szCs w:val="24"/>
        </w:rPr>
        <w:t xml:space="preserve"> Participants </w:t>
      </w:r>
      <w:r w:rsidR="000B63BE">
        <w:rPr>
          <w:sz w:val="24"/>
          <w:szCs w:val="24"/>
        </w:rPr>
        <w:t xml:space="preserve">or </w:t>
      </w:r>
      <w:r w:rsidR="000B63BE" w:rsidRPr="00AD0BD2">
        <w:rPr>
          <w:sz w:val="24"/>
          <w:szCs w:val="24"/>
        </w:rPr>
        <w:t>Transmission Owner</w:t>
      </w:r>
      <w:r w:rsidR="000B63BE">
        <w:rPr>
          <w:sz w:val="24"/>
          <w:szCs w:val="24"/>
        </w:rPr>
        <w:t>s</w:t>
      </w:r>
      <w:r w:rsidR="000B63BE" w:rsidRPr="00AD0BD2">
        <w:rPr>
          <w:sz w:val="24"/>
          <w:szCs w:val="24"/>
        </w:rPr>
        <w:t xml:space="preserve"> </w:t>
      </w:r>
      <w:r w:rsidR="00E66C33" w:rsidRPr="00E66C33">
        <w:rPr>
          <w:sz w:val="24"/>
          <w:szCs w:val="24"/>
        </w:rPr>
        <w:t>must follow the “Proposed Plan Application Submittal Procedure” contained in Attachment 5 to this procedure for their submittal of Proposed Plan Applications to the ISO.  This attachment details the flow of information required under this planning procedure and Planning Procedure 5-3, “Guidelines for Conducting and Evaluating Proposed Plan Application Analysis,” to promote a smooth Proposed Plan Application review by the Reliability Committee and review and approval by the ISO.</w:t>
      </w:r>
    </w:p>
    <w:p w14:paraId="618F28B6" w14:textId="77777777" w:rsidR="00DB3CD5" w:rsidRPr="00840694" w:rsidRDefault="00DB3CD5" w:rsidP="00201413">
      <w:pPr>
        <w:pStyle w:val="Heading2"/>
      </w:pPr>
      <w:bookmarkStart w:id="9" w:name="_Toc263793780"/>
      <w:bookmarkStart w:id="10" w:name="_Toc263849624"/>
      <w:bookmarkStart w:id="11" w:name="_Toc497883220"/>
      <w:bookmarkStart w:id="12" w:name="_Toc507762551"/>
      <w:bookmarkStart w:id="13" w:name="_Toc22214868"/>
      <w:r w:rsidRPr="00840694">
        <w:t>Description of the Proposed Plan Application Process</w:t>
      </w:r>
      <w:bookmarkEnd w:id="9"/>
      <w:bookmarkEnd w:id="10"/>
      <w:bookmarkEnd w:id="11"/>
      <w:bookmarkEnd w:id="12"/>
      <w:bookmarkEnd w:id="13"/>
    </w:p>
    <w:p w14:paraId="4C19CA93" w14:textId="77777777" w:rsidR="00DB3CD5" w:rsidRPr="00DB3CD5" w:rsidRDefault="00DB3CD5" w:rsidP="00484847">
      <w:r w:rsidRPr="00DB3CD5">
        <w:t xml:space="preserve">The ISO will coordinate the Proposed Plan Application process.  </w:t>
      </w:r>
    </w:p>
    <w:p w14:paraId="147D37EE" w14:textId="77777777" w:rsidR="00175605" w:rsidRDefault="001A3C2C" w:rsidP="00A82397">
      <w:pPr>
        <w:pStyle w:val="Heading3"/>
      </w:pPr>
      <w:bookmarkStart w:id="14" w:name="_bookmark12"/>
      <w:bookmarkStart w:id="15" w:name="_bookmark13"/>
      <w:bookmarkStart w:id="16" w:name="_Toc22214869"/>
      <w:bookmarkEnd w:id="8"/>
      <w:bookmarkEnd w:id="14"/>
      <w:bookmarkEnd w:id="15"/>
      <w:r>
        <w:lastRenderedPageBreak/>
        <w:t>Initial Assessment</w:t>
      </w:r>
      <w:bookmarkEnd w:id="16"/>
    </w:p>
    <w:p w14:paraId="22D766BA" w14:textId="77777777" w:rsidR="001A3C2C" w:rsidRPr="001A3C2C" w:rsidRDefault="001A3C2C" w:rsidP="001A3C2C">
      <w:pPr>
        <w:rPr>
          <w:sz w:val="24"/>
          <w:szCs w:val="24"/>
        </w:rPr>
      </w:pPr>
      <w:bookmarkStart w:id="17" w:name="_Toc491160818"/>
      <w:r w:rsidRPr="001A3C2C">
        <w:rPr>
          <w:sz w:val="24"/>
          <w:szCs w:val="24"/>
        </w:rPr>
        <w:t xml:space="preserve">The complexity of proposed changes to the system can range from minor changes to major alterations.  The intention of the Proposed Plan process is to match study effort and review effort appropriate to the complexity of the proposed change.  In PP5-3 “Guidelines for Conducting and Evaluating Proposed Plan Application Analyses”, guidance relative to study effort is provided through a discussion of different study levels.  PP5-3 defines four levels of analysis: Level 0, Level I, Level II, and Level III.  The </w:t>
      </w:r>
      <w:r w:rsidR="00AD0BD2" w:rsidRPr="00AD0BD2">
        <w:rPr>
          <w:sz w:val="24"/>
          <w:szCs w:val="24"/>
        </w:rPr>
        <w:t>Market</w:t>
      </w:r>
      <w:r w:rsidRPr="001A3C2C">
        <w:rPr>
          <w:sz w:val="24"/>
          <w:szCs w:val="24"/>
        </w:rPr>
        <w:t xml:space="preserve"> Participant </w:t>
      </w:r>
      <w:r w:rsidR="000B63BE">
        <w:rPr>
          <w:sz w:val="24"/>
          <w:szCs w:val="24"/>
        </w:rPr>
        <w:t xml:space="preserve">or Transmission Owner </w:t>
      </w:r>
      <w:r w:rsidRPr="001A3C2C">
        <w:rPr>
          <w:sz w:val="24"/>
          <w:szCs w:val="24"/>
        </w:rPr>
        <w:t xml:space="preserve">must discuss proposed plans early in the process with the ISO and, as necessary, the host Transmission Owner for guidance regarding the appropriate level of study required or whether a Proposed Plan Application is needed. </w:t>
      </w:r>
    </w:p>
    <w:p w14:paraId="3C8CA910" w14:textId="77777777" w:rsidR="001A3C2C" w:rsidRPr="001A3C2C" w:rsidRDefault="001A3C2C" w:rsidP="001A3C2C">
      <w:pPr>
        <w:rPr>
          <w:sz w:val="24"/>
          <w:szCs w:val="24"/>
        </w:rPr>
      </w:pPr>
      <w:r w:rsidRPr="001A3C2C">
        <w:rPr>
          <w:sz w:val="24"/>
          <w:szCs w:val="24"/>
        </w:rPr>
        <w:t xml:space="preserve">The ISO will examine the proposed plans and evaluate the potential for significant adverse impact on the stability, reliability, or operating characteristics of the interconnected system.  Based on this examination, the ISO will advise the </w:t>
      </w:r>
      <w:r w:rsidR="00AD0BD2" w:rsidRPr="00AD0BD2">
        <w:rPr>
          <w:sz w:val="24"/>
          <w:szCs w:val="24"/>
        </w:rPr>
        <w:t>Market</w:t>
      </w:r>
      <w:r w:rsidRPr="001A3C2C">
        <w:rPr>
          <w:sz w:val="24"/>
          <w:szCs w:val="24"/>
        </w:rPr>
        <w:t xml:space="preserve"> Participant </w:t>
      </w:r>
      <w:r w:rsidR="000B63BE">
        <w:rPr>
          <w:sz w:val="24"/>
          <w:szCs w:val="24"/>
        </w:rPr>
        <w:t xml:space="preserve">or </w:t>
      </w:r>
      <w:r w:rsidR="000B63BE" w:rsidRPr="00AD0BD2">
        <w:rPr>
          <w:sz w:val="24"/>
          <w:szCs w:val="24"/>
        </w:rPr>
        <w:t xml:space="preserve">Transmission Owner </w:t>
      </w:r>
      <w:r w:rsidRPr="001A3C2C">
        <w:rPr>
          <w:sz w:val="24"/>
          <w:szCs w:val="24"/>
        </w:rPr>
        <w:t>regarding whether input should be solicited from other committees or any Affected Entity.  Other committees include, but are not limited to, the Principal Committees.</w:t>
      </w:r>
    </w:p>
    <w:p w14:paraId="7B3EAD31" w14:textId="77777777" w:rsidR="001A3C2C" w:rsidRPr="001A3C2C" w:rsidRDefault="001A3C2C" w:rsidP="001A3C2C">
      <w:pPr>
        <w:rPr>
          <w:sz w:val="24"/>
          <w:szCs w:val="24"/>
        </w:rPr>
      </w:pPr>
      <w:r w:rsidRPr="001A3C2C">
        <w:rPr>
          <w:sz w:val="24"/>
          <w:szCs w:val="24"/>
        </w:rPr>
        <w:t>The ISO will engage potentially technically impacted Affected Entities during the conduct of the studies that will be used to support a Proposed Plan Application.</w:t>
      </w:r>
    </w:p>
    <w:p w14:paraId="2E871D99" w14:textId="77777777" w:rsidR="001A3C2C" w:rsidRDefault="001A3C2C" w:rsidP="00A80326">
      <w:pPr>
        <w:pStyle w:val="Heading3"/>
        <w:tabs>
          <w:tab w:val="clear" w:pos="864"/>
        </w:tabs>
        <w:ind w:left="0" w:firstLine="0"/>
      </w:pPr>
      <w:bookmarkStart w:id="18" w:name="_Toc22214870"/>
      <w:r>
        <w:t>Submittal of a Proposed Plan Application</w:t>
      </w:r>
      <w:bookmarkEnd w:id="18"/>
    </w:p>
    <w:p w14:paraId="10874689" w14:textId="77777777" w:rsidR="001A3C2C" w:rsidRPr="001A3C2C" w:rsidRDefault="001A3C2C" w:rsidP="001A3C2C">
      <w:pPr>
        <w:keepNext/>
        <w:keepLines/>
        <w:rPr>
          <w:sz w:val="24"/>
          <w:szCs w:val="24"/>
        </w:rPr>
      </w:pPr>
      <w:r w:rsidRPr="001A3C2C">
        <w:rPr>
          <w:sz w:val="24"/>
          <w:szCs w:val="24"/>
        </w:rPr>
        <w:t>The completed application form(s) should be sent with supporting documentation to the ISO who will collect, distribute, and provide a permanent record of the Proposed Plan Application at least two weeks prior to a Reliability Committee meeting for which action is expected.  Applications received by the ISO less than two weeks prior to a Reliability Committee meeting may, at the discretion of the officers of the Reliability Committee, be reviewed at that meeting or will likely be deferred to the next noticed meeting that satisfies the two week review expectation.</w:t>
      </w:r>
    </w:p>
    <w:p w14:paraId="30A9A1FA" w14:textId="77777777" w:rsidR="001A3C2C" w:rsidRPr="001A3C2C" w:rsidRDefault="001A3C2C" w:rsidP="001A3C2C">
      <w:pPr>
        <w:rPr>
          <w:sz w:val="24"/>
          <w:szCs w:val="24"/>
        </w:rPr>
      </w:pPr>
      <w:r w:rsidRPr="001A3C2C">
        <w:rPr>
          <w:sz w:val="24"/>
          <w:szCs w:val="24"/>
        </w:rPr>
        <w:t>A typical submittal will include the application(s) with a cover letter, a one-line diagram illustrating the proposed change relative to the existing system along with proposed equipment nomenclature, if available, and, if applicable, a report that documents the study and supports the application.  The report that is distributed to the Reliability Committees typically does not have to include appendices or attachments provided that the appendices and/or attachments are available upon request.  A map locating the facilities is desirable.  The submittal will be distributed by the ISO to the Reliability Committee.  A discussion of the expected analysis and information to be provided in a final report is further discussed in PP5-3 “Guidelines for Conducting and Evaluating Proposed Plan Application Analyses”.</w:t>
      </w:r>
    </w:p>
    <w:p w14:paraId="76B7D41A" w14:textId="77777777" w:rsidR="001A3C2C" w:rsidRPr="001A3C2C" w:rsidRDefault="001A3C2C" w:rsidP="001A3C2C">
      <w:pPr>
        <w:rPr>
          <w:sz w:val="24"/>
          <w:szCs w:val="24"/>
        </w:rPr>
      </w:pPr>
      <w:r w:rsidRPr="001A3C2C">
        <w:rPr>
          <w:sz w:val="24"/>
          <w:szCs w:val="24"/>
        </w:rPr>
        <w:t>It is recommended that a Proposed Plan Application not be filed more than 5 years prior to the proposed in-service date.  Applications that are submitted for review more than 5 years in advance of the proposed in-service date must include an explanation of the need for this lead time and a schedule of clearly defined milestones related to the pursuit of permitting, licensing and construction of the proposed plan.  The schedule of milestones will be used to demonstrate due diligence to the Reliability Committee and the ISO.</w:t>
      </w:r>
    </w:p>
    <w:p w14:paraId="0550D2F3" w14:textId="77777777" w:rsidR="001A3C2C" w:rsidRPr="001A3C2C" w:rsidRDefault="001A3C2C" w:rsidP="001A3C2C">
      <w:pPr>
        <w:rPr>
          <w:sz w:val="24"/>
          <w:szCs w:val="24"/>
        </w:rPr>
      </w:pPr>
      <w:r w:rsidRPr="001A3C2C">
        <w:rPr>
          <w:sz w:val="24"/>
          <w:szCs w:val="24"/>
        </w:rPr>
        <w:lastRenderedPageBreak/>
        <w:t xml:space="preserve">A draft motion describing the conditions of the approval for the Proposed Plan Application is recommended.  Such motion will be distributed by the ISO consistent with the Technical Committee Bylaws. </w:t>
      </w:r>
    </w:p>
    <w:p w14:paraId="08B95E2A" w14:textId="77777777" w:rsidR="001A3C2C" w:rsidRDefault="001A3C2C" w:rsidP="001A3C2C">
      <w:pPr>
        <w:pStyle w:val="Heading3"/>
      </w:pPr>
      <w:bookmarkStart w:id="19" w:name="_Toc22214871"/>
      <w:r>
        <w:t>Review and Consideration of a Proposed Plan Application</w:t>
      </w:r>
      <w:bookmarkEnd w:id="19"/>
    </w:p>
    <w:p w14:paraId="4A5E3957" w14:textId="77777777" w:rsidR="001A3C2C" w:rsidRPr="001A3C2C" w:rsidRDefault="001A3C2C" w:rsidP="001A3C2C">
      <w:pPr>
        <w:rPr>
          <w:sz w:val="24"/>
          <w:szCs w:val="24"/>
        </w:rPr>
      </w:pPr>
      <w:r w:rsidRPr="001A3C2C">
        <w:rPr>
          <w:sz w:val="24"/>
          <w:szCs w:val="24"/>
        </w:rPr>
        <w:t>The ISO will supply the Reliability Committee brief statements describing the ISO’s recommendation on Proposed Plan Applications that require Level II or Level III analysis, including any opinions expressed by Affected Entities regarding significant impacts that they believe to be insufficiently addressed.  Such recommendations are preferably provided to the Reliability Committee with the distribution of the meeting material and agenda.  If any of the recommendations are not available at the time of the distribution of the meeting material and agenda, the recommendations should be provided prior to the Reliability Committee acting on the Proposed Plan Application.  If the recommendations are not available by the time the Reliability Committee is prepared to act on the application, the committee may elect to defer action subject to the time constraints defined in Section 1.3.</w:t>
      </w:r>
    </w:p>
    <w:p w14:paraId="1BCA8E68" w14:textId="77777777" w:rsidR="001A3C2C" w:rsidRPr="001A3C2C" w:rsidRDefault="001A3C2C" w:rsidP="001A3C2C">
      <w:pPr>
        <w:rPr>
          <w:sz w:val="24"/>
          <w:szCs w:val="24"/>
        </w:rPr>
      </w:pPr>
      <w:r w:rsidRPr="001A3C2C">
        <w:rPr>
          <w:sz w:val="24"/>
          <w:szCs w:val="24"/>
        </w:rPr>
        <w:t xml:space="preserve">If in reviewing the application and associated information, the Reliability Committee decides additional information, review, or study is required prior to acting on the application, the Reliability Committee may elect to defer action and solicit supplementary information, review, or study as required.  Sources for such additional information may be, but are not limited to, the </w:t>
      </w:r>
      <w:r w:rsidR="00AD0BD2" w:rsidRPr="00AD0BD2">
        <w:rPr>
          <w:sz w:val="24"/>
          <w:szCs w:val="24"/>
        </w:rPr>
        <w:t>Market</w:t>
      </w:r>
      <w:r w:rsidRPr="001A3C2C">
        <w:rPr>
          <w:sz w:val="24"/>
          <w:szCs w:val="24"/>
        </w:rPr>
        <w:t xml:space="preserve"> Participant </w:t>
      </w:r>
      <w:r w:rsidR="000B63BE">
        <w:rPr>
          <w:sz w:val="24"/>
          <w:szCs w:val="24"/>
        </w:rPr>
        <w:t xml:space="preserve">or </w:t>
      </w:r>
      <w:r w:rsidR="000B63BE" w:rsidRPr="00AD0BD2">
        <w:rPr>
          <w:sz w:val="24"/>
          <w:szCs w:val="24"/>
        </w:rPr>
        <w:t xml:space="preserve">Transmission Owner </w:t>
      </w:r>
      <w:r w:rsidRPr="001A3C2C">
        <w:rPr>
          <w:sz w:val="24"/>
          <w:szCs w:val="24"/>
        </w:rPr>
        <w:t xml:space="preserve">sponsoring the application, other </w:t>
      </w:r>
      <w:r w:rsidR="00AD0BD2" w:rsidRPr="00AD0BD2">
        <w:rPr>
          <w:sz w:val="24"/>
          <w:szCs w:val="24"/>
        </w:rPr>
        <w:t>Market</w:t>
      </w:r>
      <w:r w:rsidRPr="001A3C2C">
        <w:rPr>
          <w:sz w:val="24"/>
          <w:szCs w:val="24"/>
        </w:rPr>
        <w:t xml:space="preserve"> Participants</w:t>
      </w:r>
      <w:r w:rsidR="000B63BE" w:rsidRPr="000B63BE">
        <w:rPr>
          <w:sz w:val="24"/>
          <w:szCs w:val="24"/>
        </w:rPr>
        <w:t xml:space="preserve"> </w:t>
      </w:r>
      <w:r w:rsidR="000B63BE">
        <w:rPr>
          <w:sz w:val="24"/>
          <w:szCs w:val="24"/>
        </w:rPr>
        <w:t xml:space="preserve">or </w:t>
      </w:r>
      <w:r w:rsidR="000B63BE" w:rsidRPr="00AD0BD2">
        <w:rPr>
          <w:sz w:val="24"/>
          <w:szCs w:val="24"/>
        </w:rPr>
        <w:t>Transmission Owner</w:t>
      </w:r>
      <w:r w:rsidR="000B63BE">
        <w:rPr>
          <w:sz w:val="24"/>
          <w:szCs w:val="24"/>
        </w:rPr>
        <w:t>s</w:t>
      </w:r>
      <w:r w:rsidRPr="001A3C2C">
        <w:rPr>
          <w:sz w:val="24"/>
          <w:szCs w:val="24"/>
        </w:rPr>
        <w:t xml:space="preserve">, the ISO, </w:t>
      </w:r>
      <w:r w:rsidR="006910F0">
        <w:rPr>
          <w:sz w:val="24"/>
          <w:szCs w:val="24"/>
        </w:rPr>
        <w:t xml:space="preserve">and </w:t>
      </w:r>
      <w:r w:rsidRPr="001A3C2C">
        <w:rPr>
          <w:sz w:val="24"/>
          <w:szCs w:val="24"/>
        </w:rPr>
        <w:t>other committees.</w:t>
      </w:r>
    </w:p>
    <w:p w14:paraId="44C5F06A" w14:textId="77777777" w:rsidR="001A3C2C" w:rsidRPr="001A3C2C" w:rsidRDefault="001A3C2C" w:rsidP="001A3C2C">
      <w:pPr>
        <w:rPr>
          <w:sz w:val="24"/>
          <w:szCs w:val="24"/>
        </w:rPr>
      </w:pPr>
      <w:r w:rsidRPr="001A3C2C">
        <w:rPr>
          <w:sz w:val="24"/>
          <w:szCs w:val="24"/>
        </w:rPr>
        <w:t>The actions the Reliability Committee may take are to defer action, recommend approval by the ISO, or recommend disapproval by the ISO.  The Reliability Committee is expected to act on all Proposed Plan Applications that require Level II or Level III analysis.  Applications requiring Level I analysis do not need approval, but do need Reliability Committee concurrence that only Level I analysis is required.</w:t>
      </w:r>
    </w:p>
    <w:p w14:paraId="78A4FB08" w14:textId="77777777" w:rsidR="001A3C2C" w:rsidRPr="001A3C2C" w:rsidRDefault="001A3C2C" w:rsidP="001A3C2C">
      <w:pPr>
        <w:rPr>
          <w:sz w:val="24"/>
          <w:szCs w:val="24"/>
        </w:rPr>
      </w:pPr>
      <w:r w:rsidRPr="001A3C2C">
        <w:rPr>
          <w:sz w:val="24"/>
          <w:szCs w:val="24"/>
        </w:rPr>
        <w:t>Reliability Committee members will be responsible for establishing an understanding of each application through their own knowledge, review of the documentation provided with the application, and/or consultation with the ISO, and/or other committees.</w:t>
      </w:r>
    </w:p>
    <w:p w14:paraId="6C3F4AA7" w14:textId="77777777" w:rsidR="001A3C2C" w:rsidRPr="001A3C2C" w:rsidRDefault="001A3C2C" w:rsidP="001A3C2C">
      <w:pPr>
        <w:rPr>
          <w:sz w:val="24"/>
          <w:szCs w:val="24"/>
        </w:rPr>
      </w:pPr>
      <w:r w:rsidRPr="001A3C2C">
        <w:rPr>
          <w:sz w:val="24"/>
          <w:szCs w:val="24"/>
        </w:rPr>
        <w:t xml:space="preserve">The Secretary of the Reliability Committee will notify the Members and Alternates of the Participants Committee and the ISO of the actions taken by the Reliability Committee.  This written notice will be delivered prior to the end of the fifth (5th) business day following a meeting of the Reliability Committee as specified by the Technical Committee Bylaws.  This notification will constitute formal confirmation that such action was taken.  The ISO will consider the recommendations of the Reliability Committee in the process of approving/disapproving each Proposed Plan Application.  The ISO will transmit an official letter to the </w:t>
      </w:r>
      <w:r w:rsidR="00AD0BD2" w:rsidRPr="00AD0BD2">
        <w:rPr>
          <w:sz w:val="24"/>
          <w:szCs w:val="24"/>
        </w:rPr>
        <w:t>Market</w:t>
      </w:r>
      <w:r w:rsidRPr="001A3C2C">
        <w:rPr>
          <w:sz w:val="24"/>
          <w:szCs w:val="24"/>
        </w:rPr>
        <w:t xml:space="preserve"> Participant </w:t>
      </w:r>
      <w:r w:rsidR="000B63BE">
        <w:rPr>
          <w:sz w:val="24"/>
          <w:szCs w:val="24"/>
        </w:rPr>
        <w:t xml:space="preserve">or Transmission Owner </w:t>
      </w:r>
      <w:r w:rsidRPr="001A3C2C">
        <w:rPr>
          <w:sz w:val="24"/>
          <w:szCs w:val="24"/>
        </w:rPr>
        <w:t xml:space="preserve">submitting the Application noting such approval or disapproval.  Upon approval the </w:t>
      </w:r>
      <w:r w:rsidR="00AD0BD2" w:rsidRPr="00AD0BD2">
        <w:rPr>
          <w:sz w:val="24"/>
          <w:szCs w:val="24"/>
        </w:rPr>
        <w:t>Market</w:t>
      </w:r>
      <w:r w:rsidRPr="001A3C2C">
        <w:rPr>
          <w:sz w:val="24"/>
          <w:szCs w:val="24"/>
        </w:rPr>
        <w:t xml:space="preserve"> Participant </w:t>
      </w:r>
      <w:r w:rsidR="000B63BE">
        <w:rPr>
          <w:sz w:val="24"/>
          <w:szCs w:val="24"/>
        </w:rPr>
        <w:t xml:space="preserve">or Transmission Owner </w:t>
      </w:r>
      <w:r w:rsidRPr="001A3C2C">
        <w:rPr>
          <w:sz w:val="24"/>
          <w:szCs w:val="24"/>
        </w:rPr>
        <w:t xml:space="preserve">shall be free to implement the proposed plan in accordance with the Tariff, including compliance with any additional requirements contained therein, e.g. the requirements of the process for the interconnection of new generating resources or modification of existing generating resources pursuant to Schedules 22 and 23 of Part II of the Tariff, subject to the terms of this document.  If any Reliability Committee member </w:t>
      </w:r>
      <w:r w:rsidRPr="001A3C2C">
        <w:rPr>
          <w:sz w:val="24"/>
          <w:szCs w:val="24"/>
        </w:rPr>
        <w:lastRenderedPageBreak/>
        <w:t xml:space="preserve">provides a written objection to a Proposed Plan Application, such objection will be conveyed to the ISO. In the event that another </w:t>
      </w:r>
      <w:r w:rsidR="00AD0BD2" w:rsidRPr="00AD0BD2">
        <w:rPr>
          <w:sz w:val="24"/>
          <w:szCs w:val="24"/>
        </w:rPr>
        <w:t>Market</w:t>
      </w:r>
      <w:r w:rsidRPr="001A3C2C">
        <w:rPr>
          <w:sz w:val="24"/>
          <w:szCs w:val="24"/>
        </w:rPr>
        <w:t xml:space="preserve"> Participant </w:t>
      </w:r>
      <w:r w:rsidR="000B63BE">
        <w:rPr>
          <w:sz w:val="24"/>
          <w:szCs w:val="24"/>
        </w:rPr>
        <w:t xml:space="preserve">or Transmission Owner </w:t>
      </w:r>
      <w:r w:rsidRPr="001A3C2C">
        <w:rPr>
          <w:sz w:val="24"/>
          <w:szCs w:val="24"/>
        </w:rPr>
        <w:t>objects to the actions of the ISO, the Tariff specifies avenues for resolution of the objection.</w:t>
      </w:r>
    </w:p>
    <w:p w14:paraId="531FE679" w14:textId="77777777" w:rsidR="001A3C2C" w:rsidRDefault="001A3C2C" w:rsidP="001A3C2C">
      <w:pPr>
        <w:pStyle w:val="Heading3"/>
      </w:pPr>
      <w:bookmarkStart w:id="20" w:name="_Toc22214872"/>
      <w:r>
        <w:t>Withdrawal of a Proposed Plan Application</w:t>
      </w:r>
      <w:bookmarkEnd w:id="20"/>
    </w:p>
    <w:p w14:paraId="09D988E7" w14:textId="77777777" w:rsidR="001A3C2C" w:rsidRPr="001A3C2C" w:rsidRDefault="001A3C2C" w:rsidP="001A3C2C">
      <w:pPr>
        <w:rPr>
          <w:sz w:val="24"/>
          <w:szCs w:val="24"/>
        </w:rPr>
      </w:pPr>
      <w:r w:rsidRPr="001A3C2C">
        <w:rPr>
          <w:sz w:val="24"/>
          <w:szCs w:val="24"/>
        </w:rPr>
        <w:t xml:space="preserve">Withdrawal of a Proposed Plan Application is indication that a </w:t>
      </w:r>
      <w:r w:rsidR="00AD0BD2" w:rsidRPr="00AD0BD2">
        <w:rPr>
          <w:sz w:val="24"/>
          <w:szCs w:val="24"/>
        </w:rPr>
        <w:t>Market</w:t>
      </w:r>
      <w:r w:rsidRPr="001A3C2C">
        <w:rPr>
          <w:sz w:val="24"/>
          <w:szCs w:val="24"/>
        </w:rPr>
        <w:t xml:space="preserve"> Participant </w:t>
      </w:r>
      <w:r w:rsidR="000B63BE">
        <w:rPr>
          <w:sz w:val="24"/>
          <w:szCs w:val="24"/>
        </w:rPr>
        <w:t xml:space="preserve">or Transmission Owner </w:t>
      </w:r>
      <w:r w:rsidRPr="001A3C2C">
        <w:rPr>
          <w:sz w:val="24"/>
          <w:szCs w:val="24"/>
        </w:rPr>
        <w:t xml:space="preserve">no longer intends to pursue a proposed plan.  Should a </w:t>
      </w:r>
      <w:r w:rsidR="00AD0BD2" w:rsidRPr="00AD0BD2">
        <w:rPr>
          <w:sz w:val="24"/>
          <w:szCs w:val="24"/>
        </w:rPr>
        <w:t>Market</w:t>
      </w:r>
      <w:r w:rsidRPr="001A3C2C">
        <w:rPr>
          <w:sz w:val="24"/>
          <w:szCs w:val="24"/>
        </w:rPr>
        <w:t xml:space="preserve"> Participant </w:t>
      </w:r>
      <w:r w:rsidR="000B63BE">
        <w:rPr>
          <w:sz w:val="24"/>
          <w:szCs w:val="24"/>
        </w:rPr>
        <w:t xml:space="preserve">or Transmission Owner </w:t>
      </w:r>
      <w:r w:rsidRPr="001A3C2C">
        <w:rPr>
          <w:sz w:val="24"/>
          <w:szCs w:val="24"/>
        </w:rPr>
        <w:t xml:space="preserve">wish to withdraw its Proposed Plan Application, a letter to that effect should be sent to the ISO.  The ISO will distribute the notice of withdrawal to the appropriate committees.  Consideration as to which committees should be notified will be subject to the stage of the processing of the application. Proposed Plan Applications associated with projects that have withdrawn from the interconnection queue shall be considered automatically withdrawn.  </w:t>
      </w:r>
    </w:p>
    <w:p w14:paraId="7965AA54" w14:textId="77777777" w:rsidR="001A3C2C" w:rsidRDefault="001A3C2C" w:rsidP="001A3C2C">
      <w:pPr>
        <w:pStyle w:val="Heading3"/>
      </w:pPr>
      <w:bookmarkStart w:id="21" w:name="_Toc22214873"/>
      <w:r>
        <w:t>Currency of Approved Applications</w:t>
      </w:r>
      <w:bookmarkEnd w:id="21"/>
    </w:p>
    <w:p w14:paraId="4C44635B" w14:textId="77777777" w:rsidR="001A3C2C" w:rsidRPr="001A3C2C" w:rsidRDefault="001A3C2C" w:rsidP="001A3C2C">
      <w:pPr>
        <w:rPr>
          <w:sz w:val="24"/>
          <w:szCs w:val="24"/>
        </w:rPr>
      </w:pPr>
      <w:r w:rsidRPr="001A3C2C">
        <w:rPr>
          <w:sz w:val="24"/>
          <w:szCs w:val="24"/>
        </w:rPr>
        <w:t>Following review and approval of the proposed plans associated with one or more Proposed Plan Applications, implementation of the proposed plans must continue to be actively pursued for such applications to remain current.  Any of the following conditions may result in a determination that approval of such applications is revoked:</w:t>
      </w:r>
    </w:p>
    <w:p w14:paraId="76A48A39" w14:textId="77777777" w:rsidR="001A3C2C" w:rsidRPr="00840694" w:rsidRDefault="001A3C2C" w:rsidP="00C16605">
      <w:pPr>
        <w:pStyle w:val="ListParagraph"/>
        <w:numPr>
          <w:ilvl w:val="0"/>
          <w:numId w:val="2"/>
        </w:numPr>
        <w:tabs>
          <w:tab w:val="clear" w:pos="2880"/>
        </w:tabs>
        <w:ind w:left="547" w:hanging="360"/>
        <w:contextualSpacing w:val="0"/>
        <w:rPr>
          <w:sz w:val="24"/>
        </w:rPr>
      </w:pPr>
      <w:r w:rsidRPr="00840694">
        <w:rPr>
          <w:sz w:val="24"/>
        </w:rPr>
        <w:t xml:space="preserve">Two years have elapsed from the proposed in-service date on the </w:t>
      </w:r>
      <w:r w:rsidRPr="00A35A5E">
        <w:rPr>
          <w:sz w:val="24"/>
          <w:u w:val="single"/>
        </w:rPr>
        <w:t>approved</w:t>
      </w:r>
      <w:r w:rsidRPr="00840694">
        <w:rPr>
          <w:sz w:val="24"/>
        </w:rPr>
        <w:t xml:space="preserve"> Proposed Plan Application(s) and the </w:t>
      </w:r>
      <w:r w:rsidR="00AD0BD2" w:rsidRPr="00AD0BD2">
        <w:rPr>
          <w:sz w:val="24"/>
          <w:szCs w:val="24"/>
        </w:rPr>
        <w:t>Market</w:t>
      </w:r>
      <w:r w:rsidR="00AD0BD2" w:rsidRPr="00840694" w:rsidDel="00AD0BD2">
        <w:rPr>
          <w:sz w:val="24"/>
        </w:rPr>
        <w:t xml:space="preserve"> </w:t>
      </w:r>
      <w:r w:rsidRPr="00840694">
        <w:rPr>
          <w:sz w:val="24"/>
        </w:rPr>
        <w:t xml:space="preserve">Participant </w:t>
      </w:r>
      <w:r w:rsidR="000B63BE">
        <w:rPr>
          <w:sz w:val="24"/>
        </w:rPr>
        <w:t xml:space="preserve">or </w:t>
      </w:r>
      <w:r w:rsidR="000B63BE" w:rsidRPr="00AD0BD2">
        <w:rPr>
          <w:sz w:val="24"/>
          <w:szCs w:val="24"/>
        </w:rPr>
        <w:t xml:space="preserve">Transmission Owner </w:t>
      </w:r>
      <w:r w:rsidRPr="00840694">
        <w:rPr>
          <w:sz w:val="24"/>
        </w:rPr>
        <w:t>has not demonstrated due diligence in pursuit of permitting, licensing and construction of the approved proposed plans.  For proposed plans associated with an application submitted pursuant to the Tariff ("Tariff Application"), a valid and current Tariff Application shall constitute due diligence in pursuit of implementation of the proposed plans.</w:t>
      </w:r>
    </w:p>
    <w:p w14:paraId="2157A9B1" w14:textId="77777777" w:rsidR="001A3C2C" w:rsidRPr="00840694" w:rsidRDefault="001A3C2C" w:rsidP="00C16605">
      <w:pPr>
        <w:pStyle w:val="ListParagraph"/>
        <w:numPr>
          <w:ilvl w:val="0"/>
          <w:numId w:val="2"/>
        </w:numPr>
        <w:tabs>
          <w:tab w:val="clear" w:pos="2880"/>
        </w:tabs>
        <w:ind w:left="547" w:hanging="360"/>
        <w:contextualSpacing w:val="0"/>
        <w:rPr>
          <w:sz w:val="24"/>
        </w:rPr>
      </w:pPr>
      <w:r w:rsidRPr="00840694">
        <w:rPr>
          <w:sz w:val="24"/>
        </w:rPr>
        <w:t xml:space="preserve">The </w:t>
      </w:r>
      <w:r w:rsidR="00AD0BD2" w:rsidRPr="00AD0BD2">
        <w:rPr>
          <w:sz w:val="24"/>
          <w:szCs w:val="24"/>
        </w:rPr>
        <w:t>Market</w:t>
      </w:r>
      <w:r w:rsidR="00AD0BD2" w:rsidRPr="00840694" w:rsidDel="00AD0BD2">
        <w:rPr>
          <w:sz w:val="24"/>
        </w:rPr>
        <w:t xml:space="preserve"> </w:t>
      </w:r>
      <w:r w:rsidRPr="00840694">
        <w:rPr>
          <w:sz w:val="24"/>
        </w:rPr>
        <w:t xml:space="preserve">Participant </w:t>
      </w:r>
      <w:r w:rsidR="000B63BE">
        <w:rPr>
          <w:sz w:val="24"/>
        </w:rPr>
        <w:t xml:space="preserve">or </w:t>
      </w:r>
      <w:r w:rsidR="000B63BE">
        <w:rPr>
          <w:sz w:val="24"/>
          <w:szCs w:val="24"/>
        </w:rPr>
        <w:t xml:space="preserve">Transmission Owner </w:t>
      </w:r>
      <w:r w:rsidRPr="00840694">
        <w:rPr>
          <w:sz w:val="24"/>
        </w:rPr>
        <w:t>has not sufficiently modified the proposed plans as required to address the difference between the modeled and actual or expected system.</w:t>
      </w:r>
    </w:p>
    <w:p w14:paraId="3B159DE1" w14:textId="77777777" w:rsidR="001A3C2C" w:rsidRPr="00840694" w:rsidRDefault="001A3C2C" w:rsidP="00C16605">
      <w:pPr>
        <w:pStyle w:val="ListParagraph"/>
        <w:numPr>
          <w:ilvl w:val="0"/>
          <w:numId w:val="2"/>
        </w:numPr>
        <w:tabs>
          <w:tab w:val="clear" w:pos="2880"/>
        </w:tabs>
        <w:ind w:left="547" w:hanging="360"/>
        <w:contextualSpacing w:val="0"/>
        <w:rPr>
          <w:sz w:val="24"/>
        </w:rPr>
      </w:pPr>
      <w:r w:rsidRPr="00840694">
        <w:rPr>
          <w:sz w:val="24"/>
        </w:rPr>
        <w:t xml:space="preserve">The </w:t>
      </w:r>
      <w:r w:rsidR="00AD0BD2" w:rsidRPr="00AD0BD2">
        <w:rPr>
          <w:sz w:val="24"/>
          <w:szCs w:val="24"/>
        </w:rPr>
        <w:t>Market</w:t>
      </w:r>
      <w:r w:rsidR="00AD0BD2" w:rsidRPr="00840694" w:rsidDel="00AD0BD2">
        <w:rPr>
          <w:sz w:val="24"/>
        </w:rPr>
        <w:t xml:space="preserve"> </w:t>
      </w:r>
      <w:r w:rsidRPr="00840694">
        <w:rPr>
          <w:sz w:val="24"/>
        </w:rPr>
        <w:t xml:space="preserve">Participant </w:t>
      </w:r>
      <w:r w:rsidR="000B63BE">
        <w:rPr>
          <w:sz w:val="24"/>
        </w:rPr>
        <w:t xml:space="preserve">or </w:t>
      </w:r>
      <w:r w:rsidR="000B63BE">
        <w:rPr>
          <w:sz w:val="24"/>
          <w:szCs w:val="24"/>
        </w:rPr>
        <w:t xml:space="preserve">Transmission Owner </w:t>
      </w:r>
      <w:r w:rsidRPr="00840694">
        <w:rPr>
          <w:sz w:val="24"/>
        </w:rPr>
        <w:t xml:space="preserve">has elected not to pursue completion of the proposed plans described in the approved Proposed Plan Application(s). </w:t>
      </w:r>
    </w:p>
    <w:p w14:paraId="47568B84" w14:textId="77777777" w:rsidR="001A3C2C" w:rsidRPr="00840694" w:rsidRDefault="001A3C2C" w:rsidP="00C16605">
      <w:pPr>
        <w:pStyle w:val="ListParagraph"/>
        <w:numPr>
          <w:ilvl w:val="0"/>
          <w:numId w:val="2"/>
        </w:numPr>
        <w:tabs>
          <w:tab w:val="clear" w:pos="2880"/>
        </w:tabs>
        <w:ind w:left="547" w:hanging="360"/>
        <w:contextualSpacing w:val="0"/>
        <w:rPr>
          <w:sz w:val="24"/>
        </w:rPr>
      </w:pPr>
      <w:r w:rsidRPr="00840694">
        <w:rPr>
          <w:sz w:val="24"/>
        </w:rPr>
        <w:t xml:space="preserve">The </w:t>
      </w:r>
      <w:r w:rsidR="00AD0BD2" w:rsidRPr="00AD0BD2">
        <w:rPr>
          <w:sz w:val="24"/>
          <w:szCs w:val="24"/>
        </w:rPr>
        <w:t>Market</w:t>
      </w:r>
      <w:r w:rsidR="00AD0BD2" w:rsidRPr="00840694" w:rsidDel="00AD0BD2">
        <w:rPr>
          <w:sz w:val="24"/>
        </w:rPr>
        <w:t xml:space="preserve"> </w:t>
      </w:r>
      <w:r w:rsidRPr="00840694">
        <w:rPr>
          <w:sz w:val="24"/>
        </w:rPr>
        <w:t xml:space="preserve">Participant </w:t>
      </w:r>
      <w:r w:rsidR="000B63BE">
        <w:rPr>
          <w:sz w:val="24"/>
        </w:rPr>
        <w:t xml:space="preserve">or </w:t>
      </w:r>
      <w:r w:rsidR="000B63BE">
        <w:rPr>
          <w:sz w:val="24"/>
          <w:szCs w:val="24"/>
        </w:rPr>
        <w:t xml:space="preserve">Transmission Owner </w:t>
      </w:r>
      <w:r w:rsidRPr="00840694">
        <w:rPr>
          <w:sz w:val="24"/>
        </w:rPr>
        <w:t>makes a change in the scope of the proposed plans described by the original Proposed Plan Application.</w:t>
      </w:r>
    </w:p>
    <w:p w14:paraId="5E332B6E" w14:textId="77777777" w:rsidR="001A3C2C" w:rsidRPr="00840694" w:rsidRDefault="001A3C2C" w:rsidP="00C16605">
      <w:pPr>
        <w:pStyle w:val="ListParagraph"/>
        <w:numPr>
          <w:ilvl w:val="0"/>
          <w:numId w:val="2"/>
        </w:numPr>
        <w:tabs>
          <w:tab w:val="clear" w:pos="2880"/>
        </w:tabs>
        <w:ind w:left="547" w:hanging="360"/>
        <w:contextualSpacing w:val="0"/>
        <w:rPr>
          <w:sz w:val="24"/>
        </w:rPr>
      </w:pPr>
      <w:r w:rsidRPr="00840694">
        <w:rPr>
          <w:sz w:val="24"/>
        </w:rPr>
        <w:t xml:space="preserve">The Proposed Plan Applications were submitted for review and approved more than 5 years in advance of the proposed in-service date, and the </w:t>
      </w:r>
      <w:r w:rsidR="00AD0BD2" w:rsidRPr="00AD0BD2">
        <w:rPr>
          <w:sz w:val="24"/>
          <w:szCs w:val="24"/>
        </w:rPr>
        <w:t>Market</w:t>
      </w:r>
      <w:r w:rsidR="00AD0BD2" w:rsidRPr="00840694" w:rsidDel="00AD0BD2">
        <w:rPr>
          <w:sz w:val="24"/>
        </w:rPr>
        <w:t xml:space="preserve"> </w:t>
      </w:r>
      <w:r w:rsidRPr="00840694">
        <w:rPr>
          <w:sz w:val="24"/>
        </w:rPr>
        <w:t xml:space="preserve">Participant </w:t>
      </w:r>
      <w:r w:rsidR="000B63BE">
        <w:rPr>
          <w:sz w:val="24"/>
        </w:rPr>
        <w:t xml:space="preserve">or </w:t>
      </w:r>
      <w:r w:rsidR="000B63BE">
        <w:rPr>
          <w:sz w:val="24"/>
          <w:szCs w:val="24"/>
        </w:rPr>
        <w:t xml:space="preserve">Transmission Owner </w:t>
      </w:r>
      <w:r w:rsidRPr="00840694">
        <w:rPr>
          <w:sz w:val="24"/>
        </w:rPr>
        <w:t>has not demonstrated due diligence in pursuit of permitting, licensing and construction of the approved proposed plans through annual progress reports.  For proposed plans associated with an application submitted pursuant to the Tariff ("Tariff Application"), a valid and current Tariff Application shall constitute due diligence in pursuit of implementation of the proposed plans.</w:t>
      </w:r>
    </w:p>
    <w:p w14:paraId="6C160B0D" w14:textId="77777777" w:rsidR="001A3C2C" w:rsidRPr="00A35A5E" w:rsidRDefault="001A3C2C" w:rsidP="00A35A5E">
      <w:pPr>
        <w:rPr>
          <w:sz w:val="24"/>
          <w:szCs w:val="24"/>
        </w:rPr>
      </w:pPr>
      <w:r w:rsidRPr="00A35A5E">
        <w:rPr>
          <w:sz w:val="24"/>
          <w:szCs w:val="24"/>
        </w:rPr>
        <w:t xml:space="preserve">The ISO, in consultation with the Reliability Committee, will notify the </w:t>
      </w:r>
      <w:r w:rsidR="00AD0BD2" w:rsidRPr="00AD0BD2">
        <w:rPr>
          <w:sz w:val="24"/>
          <w:szCs w:val="24"/>
        </w:rPr>
        <w:t>Market</w:t>
      </w:r>
      <w:r w:rsidR="00AD0BD2" w:rsidRPr="00A35A5E" w:rsidDel="00AD0BD2">
        <w:rPr>
          <w:sz w:val="24"/>
          <w:szCs w:val="24"/>
        </w:rPr>
        <w:t xml:space="preserve"> </w:t>
      </w:r>
      <w:r w:rsidRPr="00A35A5E">
        <w:rPr>
          <w:sz w:val="24"/>
          <w:szCs w:val="24"/>
        </w:rPr>
        <w:t xml:space="preserve">Participant </w:t>
      </w:r>
      <w:r w:rsidR="000B63BE">
        <w:rPr>
          <w:sz w:val="24"/>
          <w:szCs w:val="24"/>
        </w:rPr>
        <w:t xml:space="preserve">or Transmission Owner </w:t>
      </w:r>
      <w:r w:rsidRPr="00A35A5E">
        <w:rPr>
          <w:sz w:val="24"/>
          <w:szCs w:val="24"/>
        </w:rPr>
        <w:t xml:space="preserve">where such conditions have led to the conclusion that the approval of the </w:t>
      </w:r>
      <w:r w:rsidRPr="00A35A5E">
        <w:rPr>
          <w:sz w:val="24"/>
          <w:szCs w:val="24"/>
        </w:rPr>
        <w:lastRenderedPageBreak/>
        <w:t xml:space="preserve">associated Proposed Plan Applications may be revoked.  However, within 90 days following notification of such action the </w:t>
      </w:r>
      <w:r w:rsidR="006F5549" w:rsidRPr="00AD0BD2">
        <w:rPr>
          <w:sz w:val="24"/>
          <w:szCs w:val="24"/>
        </w:rPr>
        <w:t>Market</w:t>
      </w:r>
      <w:r w:rsidRPr="00A35A5E">
        <w:rPr>
          <w:sz w:val="24"/>
          <w:szCs w:val="24"/>
        </w:rPr>
        <w:t xml:space="preserve"> Participant </w:t>
      </w:r>
      <w:r w:rsidR="000B63BE">
        <w:rPr>
          <w:sz w:val="24"/>
          <w:szCs w:val="24"/>
        </w:rPr>
        <w:t xml:space="preserve">or </w:t>
      </w:r>
      <w:r w:rsidR="000B63BE" w:rsidRPr="00AD0BD2">
        <w:rPr>
          <w:sz w:val="24"/>
          <w:szCs w:val="24"/>
        </w:rPr>
        <w:t xml:space="preserve">Transmission Owner </w:t>
      </w:r>
      <w:r w:rsidRPr="00A35A5E">
        <w:rPr>
          <w:sz w:val="24"/>
          <w:szCs w:val="24"/>
        </w:rPr>
        <w:t>may submit studies and/or information for review and approval by the ISO that addresses the issues leading to this conclusion in order to maintain approval of such applications.  The ISO may modify the time limits identified above as appropriate.</w:t>
      </w:r>
    </w:p>
    <w:p w14:paraId="24B2E7BD" w14:textId="77777777" w:rsidR="001A3C2C" w:rsidRPr="00A35A5E" w:rsidRDefault="001A3C2C" w:rsidP="00A35A5E">
      <w:pPr>
        <w:rPr>
          <w:sz w:val="24"/>
          <w:szCs w:val="24"/>
        </w:rPr>
      </w:pPr>
      <w:r w:rsidRPr="00A35A5E">
        <w:rPr>
          <w:sz w:val="24"/>
          <w:szCs w:val="24"/>
        </w:rPr>
        <w:t>Studies must be updated and proposed plans modified accordingly if the actual or expected system is, as of the proposed plans’ actual in-service date, sufficiently different from what was modeled in the analysis supporting the approved Proposed Plan Application(s).  The updated studies will identify whether a part of a proposed plan that is no longer being pursued, as identified per this Procedure, is a necessary component or condition of another proposed plan that has maintained its currency.  In this case, a Proposed Plan approval associated with the necessary component or condition will remain current.</w:t>
      </w:r>
    </w:p>
    <w:p w14:paraId="7E70F46E" w14:textId="77777777" w:rsidR="001A3C2C" w:rsidRPr="00A80326" w:rsidRDefault="001A3C2C" w:rsidP="00A80326">
      <w:pPr>
        <w:pStyle w:val="Heading2"/>
        <w:tabs>
          <w:tab w:val="clear" w:pos="864"/>
        </w:tabs>
        <w:ind w:left="720" w:hanging="720"/>
      </w:pPr>
      <w:bookmarkStart w:id="22" w:name="_Toc263793787"/>
      <w:bookmarkStart w:id="23" w:name="_Toc263849631"/>
      <w:bookmarkStart w:id="24" w:name="_Toc497883226"/>
      <w:bookmarkStart w:id="25" w:name="_Toc507762557"/>
      <w:bookmarkStart w:id="26" w:name="_Toc22214874"/>
      <w:r w:rsidRPr="00A80326">
        <w:t>Time Limits Prescribed in Section I.3.9 of the Tariff for Review of a Proposed Plan Application for a New Plan or a Revised Proposed Plan Application for a Revised Plan</w:t>
      </w:r>
      <w:bookmarkEnd w:id="22"/>
      <w:bookmarkEnd w:id="23"/>
      <w:bookmarkEnd w:id="24"/>
      <w:bookmarkEnd w:id="25"/>
      <w:bookmarkEnd w:id="26"/>
    </w:p>
    <w:p w14:paraId="4E5E17B2" w14:textId="77777777" w:rsidR="001A3C2C" w:rsidRPr="00840694" w:rsidRDefault="001A3C2C" w:rsidP="00B83E8B">
      <w:pPr>
        <w:rPr>
          <w:sz w:val="24"/>
        </w:rPr>
      </w:pPr>
      <w:r w:rsidRPr="00A35A5E">
        <w:rPr>
          <w:sz w:val="24"/>
          <w:szCs w:val="24"/>
        </w:rPr>
        <w:t>Section I.3.9 of the Tariff</w:t>
      </w:r>
      <w:r w:rsidR="00E65BBE">
        <w:rPr>
          <w:rStyle w:val="FootnoteReference"/>
          <w:szCs w:val="24"/>
        </w:rPr>
        <w:footnoteReference w:id="2"/>
      </w:r>
      <w:r w:rsidRPr="00A35A5E">
        <w:rPr>
          <w:sz w:val="24"/>
          <w:szCs w:val="24"/>
        </w:rPr>
        <w:t xml:space="preserve"> </w:t>
      </w:r>
      <w:r w:rsidR="00B83E8B">
        <w:rPr>
          <w:sz w:val="24"/>
          <w:szCs w:val="24"/>
        </w:rPr>
        <w:t xml:space="preserve">requires each Market Participant or Transmission Owner to submit </w:t>
      </w:r>
      <w:r w:rsidR="00E65BBE">
        <w:rPr>
          <w:sz w:val="24"/>
          <w:szCs w:val="24"/>
        </w:rPr>
        <w:t xml:space="preserve">a Proposed Plan Application </w:t>
      </w:r>
      <w:r w:rsidR="00B83E8B">
        <w:rPr>
          <w:sz w:val="24"/>
          <w:szCs w:val="24"/>
        </w:rPr>
        <w:t xml:space="preserve">to the ISO at least sixty (60) days prior to the proposed in service date. </w:t>
      </w:r>
      <w:r w:rsidR="00E65BBE">
        <w:rPr>
          <w:sz w:val="24"/>
          <w:szCs w:val="24"/>
        </w:rPr>
        <w:t xml:space="preserve">In the case of transmission facilities developed through the Solutions Study process or the competitive solution process, no significant action (other than engineering reasonably necessary to support the Solutions Study or competitive solution process) shall be taken.  </w:t>
      </w:r>
    </w:p>
    <w:p w14:paraId="0ABFEBB2" w14:textId="77777777" w:rsidR="001A3C2C" w:rsidRPr="00A35A5E" w:rsidRDefault="001A3C2C" w:rsidP="00A35A5E">
      <w:pPr>
        <w:rPr>
          <w:sz w:val="24"/>
          <w:szCs w:val="24"/>
        </w:rPr>
      </w:pPr>
      <w:r w:rsidRPr="00A35A5E">
        <w:rPr>
          <w:sz w:val="24"/>
          <w:szCs w:val="24"/>
        </w:rPr>
        <w:t xml:space="preserve">Any revisions to a previously approved Proposed Plan Application proposed for implementation prior to the in-service date of such previously approved Proposed Plan must be specified on a revised Proposed Plan Application form.  The completed Proposed Plan Application form for a new plan or a revised Proposed Plan Application for a revised plan requiring analysis must include documentation of the analyses that have been determined to be required by the ISO, in consultation with Affected Entities, as necessary, or the Reliability Committee.  If during the Proposed Plan Application review process a significant adverse impact on the New England Control Area system or any </w:t>
      </w:r>
      <w:r w:rsidR="006F5549" w:rsidRPr="00AD0BD2">
        <w:rPr>
          <w:sz w:val="24"/>
          <w:szCs w:val="24"/>
        </w:rPr>
        <w:t>Market</w:t>
      </w:r>
      <w:r w:rsidR="006F5549" w:rsidRPr="00A35A5E" w:rsidDel="006F5549">
        <w:rPr>
          <w:sz w:val="24"/>
          <w:szCs w:val="24"/>
        </w:rPr>
        <w:t xml:space="preserve"> </w:t>
      </w:r>
      <w:r w:rsidRPr="00A35A5E">
        <w:rPr>
          <w:sz w:val="24"/>
          <w:szCs w:val="24"/>
        </w:rPr>
        <w:t xml:space="preserve">Participant’s </w:t>
      </w:r>
      <w:r w:rsidR="00C2701C">
        <w:rPr>
          <w:sz w:val="24"/>
          <w:szCs w:val="24"/>
        </w:rPr>
        <w:t xml:space="preserve">or </w:t>
      </w:r>
      <w:r w:rsidR="00C2701C" w:rsidRPr="00AD0BD2">
        <w:rPr>
          <w:sz w:val="24"/>
          <w:szCs w:val="24"/>
        </w:rPr>
        <w:t>Transmission Owner</w:t>
      </w:r>
      <w:r w:rsidR="00C2701C">
        <w:rPr>
          <w:sz w:val="24"/>
          <w:szCs w:val="24"/>
        </w:rPr>
        <w:t xml:space="preserve">’s </w:t>
      </w:r>
      <w:r w:rsidRPr="00A35A5E">
        <w:rPr>
          <w:sz w:val="24"/>
          <w:szCs w:val="24"/>
        </w:rPr>
        <w:t>system is identified, then the Proposed Plan Application will be rejected.</w:t>
      </w:r>
    </w:p>
    <w:p w14:paraId="7FC1D1F1" w14:textId="77777777" w:rsidR="001A3C2C" w:rsidRPr="00A35A5E" w:rsidRDefault="001A3C2C" w:rsidP="00A35A5E">
      <w:pPr>
        <w:rPr>
          <w:sz w:val="24"/>
          <w:szCs w:val="24"/>
        </w:rPr>
      </w:pPr>
      <w:r w:rsidRPr="00A35A5E">
        <w:rPr>
          <w:sz w:val="24"/>
          <w:szCs w:val="24"/>
        </w:rPr>
        <w:t xml:space="preserve">Due to the amount of time required for the Proposed Plan process, </w:t>
      </w:r>
      <w:r w:rsidR="006F5549" w:rsidRPr="00AD0BD2">
        <w:rPr>
          <w:sz w:val="24"/>
          <w:szCs w:val="24"/>
        </w:rPr>
        <w:t>Market</w:t>
      </w:r>
      <w:r w:rsidR="006F5549" w:rsidRPr="00A35A5E" w:rsidDel="006F5549">
        <w:rPr>
          <w:sz w:val="24"/>
          <w:szCs w:val="24"/>
        </w:rPr>
        <w:t xml:space="preserve"> </w:t>
      </w:r>
      <w:r w:rsidRPr="00A35A5E">
        <w:rPr>
          <w:sz w:val="24"/>
          <w:szCs w:val="24"/>
        </w:rPr>
        <w:t xml:space="preserve">Participants </w:t>
      </w:r>
      <w:r w:rsidR="00C2701C">
        <w:rPr>
          <w:sz w:val="24"/>
          <w:szCs w:val="24"/>
        </w:rPr>
        <w:t xml:space="preserve">or </w:t>
      </w:r>
      <w:r w:rsidR="00C2701C" w:rsidRPr="00AD0BD2">
        <w:rPr>
          <w:sz w:val="24"/>
          <w:szCs w:val="24"/>
        </w:rPr>
        <w:t>Transmission Owner</w:t>
      </w:r>
      <w:r w:rsidR="00C2701C">
        <w:rPr>
          <w:sz w:val="24"/>
          <w:szCs w:val="24"/>
        </w:rPr>
        <w:t xml:space="preserve">s </w:t>
      </w:r>
      <w:r w:rsidRPr="00A35A5E">
        <w:rPr>
          <w:sz w:val="24"/>
          <w:szCs w:val="24"/>
        </w:rPr>
        <w:t>are strongly recommended to supply appropriate data, with adequate lead times for performance and completion of any anticipated analyses and its review by ISO as described in “Level of Analysis Required” (see PP5-3, Section III.A.2.0), prior to formal submittal of a Proposed Plan Application to the ISO. If the appropriate data is not supplied with adequate lead times for performance and completion of any anticipated analyses and its review by ISO, then implementation of the proposed plans may be delayed or rejected regardless of their stage of physical completion.</w:t>
      </w:r>
    </w:p>
    <w:p w14:paraId="49A0194A" w14:textId="77777777" w:rsidR="00A35A5E" w:rsidRPr="00A35A5E" w:rsidRDefault="00A35A5E" w:rsidP="006B66AF">
      <w:pPr>
        <w:pStyle w:val="Heading2"/>
      </w:pPr>
      <w:bookmarkStart w:id="27" w:name="_Toc263793788"/>
      <w:bookmarkStart w:id="28" w:name="_Toc263849632"/>
      <w:bookmarkStart w:id="29" w:name="_Toc497883227"/>
      <w:bookmarkStart w:id="30" w:name="_Toc507762558"/>
      <w:bookmarkStart w:id="31" w:name="_Toc22214875"/>
      <w:r w:rsidRPr="00A35A5E">
        <w:lastRenderedPageBreak/>
        <w:t xml:space="preserve">Issues </w:t>
      </w:r>
      <w:r w:rsidR="00D608E5">
        <w:t>N</w:t>
      </w:r>
      <w:r w:rsidRPr="00A35A5E">
        <w:t xml:space="preserve">ot Covered by </w:t>
      </w:r>
      <w:r w:rsidR="00D608E5">
        <w:t>T</w:t>
      </w:r>
      <w:r w:rsidRPr="00A35A5E">
        <w:t>hese Procedures</w:t>
      </w:r>
      <w:bookmarkEnd w:id="27"/>
      <w:bookmarkEnd w:id="28"/>
      <w:bookmarkEnd w:id="29"/>
      <w:bookmarkEnd w:id="30"/>
      <w:bookmarkEnd w:id="31"/>
    </w:p>
    <w:p w14:paraId="1DF706C6" w14:textId="77777777" w:rsidR="00A35A5E" w:rsidRDefault="00A35A5E" w:rsidP="00A35A5E">
      <w:pPr>
        <w:rPr>
          <w:sz w:val="24"/>
          <w:szCs w:val="24"/>
        </w:rPr>
      </w:pPr>
      <w:r w:rsidRPr="00A35A5E">
        <w:rPr>
          <w:sz w:val="24"/>
          <w:szCs w:val="24"/>
        </w:rPr>
        <w:t xml:space="preserve">For issues not covered by these or any other documented procedure, </w:t>
      </w:r>
      <w:r w:rsidR="006F5549" w:rsidRPr="00AD0BD2">
        <w:rPr>
          <w:sz w:val="24"/>
          <w:szCs w:val="24"/>
        </w:rPr>
        <w:t>Market</w:t>
      </w:r>
      <w:r w:rsidR="006F5549" w:rsidRPr="00A35A5E" w:rsidDel="006F5549">
        <w:rPr>
          <w:sz w:val="24"/>
          <w:szCs w:val="24"/>
        </w:rPr>
        <w:t xml:space="preserve"> </w:t>
      </w:r>
      <w:r w:rsidRPr="00A35A5E">
        <w:rPr>
          <w:sz w:val="24"/>
          <w:szCs w:val="24"/>
        </w:rPr>
        <w:t xml:space="preserve">Participants </w:t>
      </w:r>
      <w:r w:rsidR="00C2701C">
        <w:rPr>
          <w:sz w:val="24"/>
          <w:szCs w:val="24"/>
        </w:rPr>
        <w:t xml:space="preserve">or </w:t>
      </w:r>
      <w:r w:rsidR="00C2701C" w:rsidRPr="00AD0BD2">
        <w:rPr>
          <w:sz w:val="24"/>
          <w:szCs w:val="24"/>
        </w:rPr>
        <w:t>Transmission Owner</w:t>
      </w:r>
      <w:r w:rsidR="00C2701C">
        <w:rPr>
          <w:sz w:val="24"/>
          <w:szCs w:val="24"/>
        </w:rPr>
        <w:t>s</w:t>
      </w:r>
      <w:r w:rsidR="00C2701C" w:rsidRPr="00AD0BD2">
        <w:rPr>
          <w:sz w:val="24"/>
          <w:szCs w:val="24"/>
        </w:rPr>
        <w:t xml:space="preserve"> </w:t>
      </w:r>
      <w:r w:rsidRPr="00A35A5E">
        <w:rPr>
          <w:sz w:val="24"/>
          <w:szCs w:val="24"/>
        </w:rPr>
        <w:t>are expected to discuss pertinent issues with, and seek guidance first from the ISO.  If the issue involves a policy decision, the ISO may suggest an approach for addressing the issue.  Such approach may involve raising the issue for discussion, guidance, or decision from one or more committees.</w:t>
      </w:r>
    </w:p>
    <w:p w14:paraId="28CB9A12" w14:textId="77777777" w:rsidR="00BE5B08" w:rsidRDefault="00BE5B08">
      <w:pPr>
        <w:rPr>
          <w:sz w:val="24"/>
          <w:szCs w:val="24"/>
        </w:rPr>
      </w:pPr>
      <w:r>
        <w:rPr>
          <w:sz w:val="24"/>
          <w:szCs w:val="24"/>
        </w:rPr>
        <w:br w:type="page"/>
      </w:r>
    </w:p>
    <w:p w14:paraId="25E26A99" w14:textId="77777777" w:rsidR="00A35A5E" w:rsidRDefault="00A35A5E" w:rsidP="00A35A5E">
      <w:pPr>
        <w:pStyle w:val="Heading1"/>
      </w:pPr>
      <w:bookmarkStart w:id="32" w:name="_Toc22214876"/>
      <w:r>
        <w:lastRenderedPageBreak/>
        <w:t>Additions or Changes Requiring Proposed Plan Applications</w:t>
      </w:r>
      <w:bookmarkEnd w:id="32"/>
    </w:p>
    <w:p w14:paraId="7A20430D" w14:textId="77777777" w:rsidR="00A35A5E" w:rsidRPr="00A35A5E" w:rsidRDefault="00A35A5E" w:rsidP="00A35A5E">
      <w:pPr>
        <w:rPr>
          <w:sz w:val="24"/>
          <w:szCs w:val="24"/>
        </w:rPr>
      </w:pPr>
      <w:r w:rsidRPr="00A35A5E">
        <w:rPr>
          <w:sz w:val="24"/>
          <w:szCs w:val="24"/>
        </w:rPr>
        <w:t>This section identifies when a Proposed Plan Application is required based upon the type and/or size of facility.</w:t>
      </w:r>
    </w:p>
    <w:p w14:paraId="42B930E6" w14:textId="77777777" w:rsidR="00681239" w:rsidRPr="00A35A5E" w:rsidRDefault="00681239" w:rsidP="00BE5B08">
      <w:pPr>
        <w:pStyle w:val="Heading2"/>
      </w:pPr>
      <w:bookmarkStart w:id="33" w:name="_Toc22214877"/>
      <w:r>
        <w:t>Generation Additions or Changes in Net Station Output</w:t>
      </w:r>
      <w:bookmarkEnd w:id="33"/>
    </w:p>
    <w:p w14:paraId="5595C60A" w14:textId="77777777" w:rsidR="00681239" w:rsidRPr="00681239" w:rsidRDefault="00681239" w:rsidP="00681239">
      <w:pPr>
        <w:rPr>
          <w:sz w:val="24"/>
          <w:szCs w:val="24"/>
        </w:rPr>
      </w:pPr>
      <w:r w:rsidRPr="00681239">
        <w:rPr>
          <w:sz w:val="24"/>
          <w:szCs w:val="24"/>
        </w:rPr>
        <w:t>The following table describes the Proposed Plan Application requirements for all new generation or changes in station output that meet the defined conditions.</w:t>
      </w:r>
    </w:p>
    <w:tbl>
      <w:tblPr>
        <w:tblStyle w:val="TableGrid"/>
        <w:tblW w:w="0" w:type="auto"/>
        <w:jc w:val="center"/>
        <w:tblLook w:val="04A0" w:firstRow="1" w:lastRow="0" w:firstColumn="1" w:lastColumn="0" w:noHBand="0" w:noVBand="1"/>
      </w:tblPr>
      <w:tblGrid>
        <w:gridCol w:w="2873"/>
        <w:gridCol w:w="1915"/>
        <w:gridCol w:w="1915"/>
        <w:gridCol w:w="1915"/>
      </w:tblGrid>
      <w:tr w:rsidR="00681239" w:rsidRPr="00681239" w14:paraId="21B6C9C0" w14:textId="77777777" w:rsidTr="00681239">
        <w:trPr>
          <w:jc w:val="center"/>
        </w:trPr>
        <w:tc>
          <w:tcPr>
            <w:tcW w:w="2873" w:type="dxa"/>
            <w:shd w:val="clear" w:color="auto" w:fill="A6A6A6" w:themeFill="background1" w:themeFillShade="A6"/>
            <w:vAlign w:val="center"/>
          </w:tcPr>
          <w:p w14:paraId="6DDB4958" w14:textId="77777777" w:rsidR="00681239" w:rsidRPr="00681239" w:rsidRDefault="00681239" w:rsidP="00681239">
            <w:pPr>
              <w:pStyle w:val="BodyTextIndent3"/>
              <w:spacing w:after="0"/>
              <w:ind w:left="0"/>
              <w:jc w:val="center"/>
              <w:rPr>
                <w:b/>
                <w:sz w:val="20"/>
              </w:rPr>
            </w:pPr>
            <w:r w:rsidRPr="00681239">
              <w:rPr>
                <w:b/>
                <w:sz w:val="20"/>
              </w:rPr>
              <w:t>Generation Change</w:t>
            </w:r>
            <w:r w:rsidRPr="00681239">
              <w:rPr>
                <w:rStyle w:val="FootnoteReference"/>
                <w:b/>
              </w:rPr>
              <w:footnoteReference w:id="3"/>
            </w:r>
            <w:r w:rsidRPr="00681239">
              <w:rPr>
                <w:rStyle w:val="FootnoteReference"/>
                <w:b/>
              </w:rPr>
              <w:footnoteReference w:id="4"/>
            </w:r>
            <w:r w:rsidRPr="00681239">
              <w:rPr>
                <w:rStyle w:val="FootnoteReference"/>
                <w:b/>
              </w:rPr>
              <w:footnoteReference w:id="5"/>
            </w:r>
          </w:p>
        </w:tc>
        <w:tc>
          <w:tcPr>
            <w:tcW w:w="1915" w:type="dxa"/>
            <w:shd w:val="clear" w:color="auto" w:fill="A6A6A6" w:themeFill="background1" w:themeFillShade="A6"/>
            <w:vAlign w:val="center"/>
          </w:tcPr>
          <w:p w14:paraId="10999B66" w14:textId="77777777" w:rsidR="00681239" w:rsidRPr="00681239" w:rsidRDefault="00681239" w:rsidP="00681239">
            <w:pPr>
              <w:pStyle w:val="BodyTextIndent3"/>
              <w:spacing w:after="0"/>
              <w:ind w:left="0"/>
              <w:jc w:val="center"/>
              <w:rPr>
                <w:b/>
                <w:sz w:val="20"/>
              </w:rPr>
            </w:pPr>
            <w:r w:rsidRPr="00681239">
              <w:rPr>
                <w:b/>
                <w:sz w:val="20"/>
              </w:rPr>
              <w:t>Proposed Plan Application Required?</w:t>
            </w:r>
          </w:p>
        </w:tc>
        <w:tc>
          <w:tcPr>
            <w:tcW w:w="1915" w:type="dxa"/>
            <w:shd w:val="clear" w:color="auto" w:fill="A6A6A6" w:themeFill="background1" w:themeFillShade="A6"/>
            <w:vAlign w:val="center"/>
          </w:tcPr>
          <w:p w14:paraId="6FEB5737" w14:textId="77777777" w:rsidR="00681239" w:rsidRPr="00681239" w:rsidRDefault="00681239" w:rsidP="00681239">
            <w:pPr>
              <w:pStyle w:val="BodyTextIndent3"/>
              <w:spacing w:after="0"/>
              <w:ind w:left="0"/>
              <w:jc w:val="center"/>
              <w:rPr>
                <w:b/>
                <w:sz w:val="20"/>
              </w:rPr>
            </w:pPr>
            <w:r w:rsidRPr="00681239">
              <w:rPr>
                <w:b/>
                <w:sz w:val="20"/>
              </w:rPr>
              <w:t>Study and Performance Requirements</w:t>
            </w:r>
          </w:p>
        </w:tc>
        <w:tc>
          <w:tcPr>
            <w:tcW w:w="1915" w:type="dxa"/>
            <w:shd w:val="clear" w:color="auto" w:fill="A6A6A6" w:themeFill="background1" w:themeFillShade="A6"/>
            <w:vAlign w:val="center"/>
          </w:tcPr>
          <w:p w14:paraId="327DDDE8" w14:textId="77777777" w:rsidR="00681239" w:rsidRPr="00681239" w:rsidRDefault="00681239" w:rsidP="00681239">
            <w:pPr>
              <w:pStyle w:val="BodyTextIndent3"/>
              <w:spacing w:after="0"/>
              <w:ind w:left="0"/>
              <w:jc w:val="center"/>
              <w:rPr>
                <w:b/>
                <w:sz w:val="20"/>
              </w:rPr>
            </w:pPr>
            <w:r w:rsidRPr="00681239">
              <w:rPr>
                <w:b/>
                <w:sz w:val="20"/>
              </w:rPr>
              <w:t>Modeling Requirements</w:t>
            </w:r>
          </w:p>
        </w:tc>
      </w:tr>
      <w:tr w:rsidR="00681239" w14:paraId="6D2CA744" w14:textId="77777777" w:rsidTr="00681239">
        <w:trPr>
          <w:jc w:val="center"/>
        </w:trPr>
        <w:tc>
          <w:tcPr>
            <w:tcW w:w="2873" w:type="dxa"/>
            <w:vAlign w:val="center"/>
          </w:tcPr>
          <w:p w14:paraId="7C6694A0" w14:textId="77777777" w:rsidR="00681239" w:rsidRPr="00144AC3" w:rsidRDefault="00681239" w:rsidP="00681239">
            <w:pPr>
              <w:pStyle w:val="BodyTextIndent3"/>
              <w:spacing w:after="0"/>
              <w:ind w:left="0"/>
              <w:jc w:val="center"/>
              <w:rPr>
                <w:sz w:val="20"/>
              </w:rPr>
            </w:pPr>
            <w:r w:rsidRPr="00144AC3">
              <w:rPr>
                <w:sz w:val="20"/>
              </w:rPr>
              <w:t>New or Increased Generation ≥5MW</w:t>
            </w:r>
            <w:r w:rsidRPr="00144AC3">
              <w:rPr>
                <w:rStyle w:val="FootnoteReference"/>
              </w:rPr>
              <w:footnoteReference w:id="6"/>
            </w:r>
          </w:p>
        </w:tc>
        <w:tc>
          <w:tcPr>
            <w:tcW w:w="1915" w:type="dxa"/>
            <w:vAlign w:val="center"/>
          </w:tcPr>
          <w:p w14:paraId="0660C214" w14:textId="77777777" w:rsidR="00681239" w:rsidRPr="00144AC3" w:rsidRDefault="00681239" w:rsidP="00681239">
            <w:pPr>
              <w:pStyle w:val="BodyTextIndent3"/>
              <w:spacing w:after="0"/>
              <w:ind w:left="0"/>
              <w:jc w:val="center"/>
              <w:rPr>
                <w:sz w:val="20"/>
              </w:rPr>
            </w:pPr>
            <w:r w:rsidRPr="00144AC3">
              <w:rPr>
                <w:sz w:val="20"/>
              </w:rPr>
              <w:t>Yes</w:t>
            </w:r>
          </w:p>
        </w:tc>
        <w:tc>
          <w:tcPr>
            <w:tcW w:w="1915" w:type="dxa"/>
            <w:vAlign w:val="center"/>
          </w:tcPr>
          <w:p w14:paraId="490227CC" w14:textId="77777777" w:rsidR="00681239" w:rsidRPr="00144AC3" w:rsidRDefault="00681239" w:rsidP="00681239">
            <w:pPr>
              <w:pStyle w:val="BodyTextIndent3"/>
              <w:spacing w:after="0"/>
              <w:ind w:left="0"/>
              <w:jc w:val="center"/>
              <w:rPr>
                <w:sz w:val="20"/>
              </w:rPr>
            </w:pPr>
            <w:r w:rsidRPr="00C21A28">
              <w:rPr>
                <w:sz w:val="20"/>
              </w:rPr>
              <w:t>Requirements of Planning Procedure 5-6</w:t>
            </w:r>
            <w:r>
              <w:rPr>
                <w:sz w:val="20"/>
              </w:rPr>
              <w:t xml:space="preserve"> and 5-3</w:t>
            </w:r>
          </w:p>
        </w:tc>
        <w:tc>
          <w:tcPr>
            <w:tcW w:w="1915" w:type="dxa"/>
            <w:vAlign w:val="center"/>
          </w:tcPr>
          <w:p w14:paraId="72BD8F3A" w14:textId="77777777" w:rsidR="00681239" w:rsidRPr="00144AC3" w:rsidRDefault="00681239" w:rsidP="00681239">
            <w:pPr>
              <w:pStyle w:val="BodyTextIndent3"/>
              <w:spacing w:after="0"/>
              <w:ind w:left="0"/>
              <w:jc w:val="center"/>
              <w:rPr>
                <w:sz w:val="20"/>
              </w:rPr>
            </w:pPr>
            <w:r w:rsidRPr="00144AC3">
              <w:rPr>
                <w:sz w:val="20"/>
              </w:rPr>
              <w:t>Requirements of Planning Procedure 5-6</w:t>
            </w:r>
          </w:p>
        </w:tc>
      </w:tr>
      <w:tr w:rsidR="00681239" w14:paraId="7FCF0DB6" w14:textId="77777777" w:rsidTr="00681239">
        <w:trPr>
          <w:jc w:val="center"/>
        </w:trPr>
        <w:tc>
          <w:tcPr>
            <w:tcW w:w="2873" w:type="dxa"/>
            <w:vAlign w:val="center"/>
          </w:tcPr>
          <w:p w14:paraId="6519DE00" w14:textId="77777777" w:rsidR="00681239" w:rsidRPr="001459E7" w:rsidRDefault="00681239" w:rsidP="00681239">
            <w:pPr>
              <w:pStyle w:val="BodyTextIndent3"/>
              <w:spacing w:after="0"/>
              <w:ind w:left="0"/>
              <w:jc w:val="center"/>
              <w:rPr>
                <w:sz w:val="20"/>
              </w:rPr>
            </w:pPr>
            <w:r w:rsidRPr="00C21A28">
              <w:rPr>
                <w:sz w:val="20"/>
              </w:rPr>
              <w:t>≥ 5 MVAR Unit or ≥ 10 M</w:t>
            </w:r>
            <w:r>
              <w:rPr>
                <w:sz w:val="20"/>
              </w:rPr>
              <w:t>VAR</w:t>
            </w:r>
            <w:r w:rsidRPr="00C21A28">
              <w:rPr>
                <w:sz w:val="20"/>
              </w:rPr>
              <w:t xml:space="preserve"> Station Change in Reactive Capability</w:t>
            </w:r>
            <w:r w:rsidRPr="00C21A28">
              <w:rPr>
                <w:rStyle w:val="FootnoteReference"/>
              </w:rPr>
              <w:footnoteReference w:id="7"/>
            </w:r>
          </w:p>
        </w:tc>
        <w:tc>
          <w:tcPr>
            <w:tcW w:w="1915" w:type="dxa"/>
            <w:vAlign w:val="center"/>
          </w:tcPr>
          <w:p w14:paraId="2C66A169" w14:textId="77777777" w:rsidR="00681239" w:rsidRPr="001459E7" w:rsidRDefault="00681239" w:rsidP="00681239">
            <w:pPr>
              <w:pStyle w:val="BodyTextIndent3"/>
              <w:spacing w:after="0"/>
              <w:ind w:left="0"/>
              <w:jc w:val="center"/>
              <w:rPr>
                <w:sz w:val="20"/>
              </w:rPr>
            </w:pPr>
            <w:r w:rsidRPr="001459E7">
              <w:rPr>
                <w:sz w:val="20"/>
              </w:rPr>
              <w:t>Yes</w:t>
            </w:r>
          </w:p>
        </w:tc>
        <w:tc>
          <w:tcPr>
            <w:tcW w:w="1915" w:type="dxa"/>
            <w:vAlign w:val="center"/>
          </w:tcPr>
          <w:p w14:paraId="784AF2D6" w14:textId="77777777" w:rsidR="00681239" w:rsidRPr="001459E7" w:rsidRDefault="00681239" w:rsidP="00681239">
            <w:pPr>
              <w:pStyle w:val="BodyTextIndent3"/>
              <w:spacing w:after="0"/>
              <w:ind w:left="0"/>
              <w:jc w:val="center"/>
              <w:rPr>
                <w:sz w:val="20"/>
              </w:rPr>
            </w:pPr>
            <w:r w:rsidRPr="00C21A28">
              <w:rPr>
                <w:sz w:val="20"/>
              </w:rPr>
              <w:t>Requirements of Planning Procedure 5-6</w:t>
            </w:r>
            <w:r>
              <w:rPr>
                <w:sz w:val="20"/>
              </w:rPr>
              <w:t xml:space="preserve"> and 5-3</w:t>
            </w:r>
          </w:p>
        </w:tc>
        <w:tc>
          <w:tcPr>
            <w:tcW w:w="1915" w:type="dxa"/>
            <w:vAlign w:val="center"/>
          </w:tcPr>
          <w:p w14:paraId="6E52F6B2" w14:textId="77777777" w:rsidR="00681239" w:rsidRPr="001459E7" w:rsidRDefault="00681239" w:rsidP="00681239">
            <w:pPr>
              <w:pStyle w:val="BodyTextIndent3"/>
              <w:spacing w:after="0"/>
              <w:ind w:left="0"/>
              <w:jc w:val="center"/>
              <w:rPr>
                <w:sz w:val="20"/>
              </w:rPr>
            </w:pPr>
            <w:r w:rsidRPr="001459E7">
              <w:rPr>
                <w:sz w:val="20"/>
              </w:rPr>
              <w:t>Requirements of Planning Procedure 5-6</w:t>
            </w:r>
          </w:p>
        </w:tc>
      </w:tr>
      <w:tr w:rsidR="00681239" w14:paraId="4603228B" w14:textId="77777777" w:rsidTr="00681239">
        <w:trPr>
          <w:jc w:val="center"/>
        </w:trPr>
        <w:tc>
          <w:tcPr>
            <w:tcW w:w="2873" w:type="dxa"/>
            <w:vAlign w:val="center"/>
          </w:tcPr>
          <w:p w14:paraId="454DF37B" w14:textId="77777777" w:rsidR="00681239" w:rsidRPr="00C21A28" w:rsidRDefault="00681239" w:rsidP="00681239">
            <w:pPr>
              <w:pStyle w:val="BodyTextIndent3"/>
              <w:spacing w:after="0"/>
              <w:ind w:left="0"/>
              <w:jc w:val="center"/>
              <w:rPr>
                <w:sz w:val="20"/>
              </w:rPr>
            </w:pPr>
            <w:r w:rsidRPr="00C21A28">
              <w:rPr>
                <w:sz w:val="20"/>
              </w:rPr>
              <w:t>New or Increased Generation &gt;1MW and &lt; 5 MW</w:t>
            </w:r>
          </w:p>
        </w:tc>
        <w:tc>
          <w:tcPr>
            <w:tcW w:w="1915" w:type="dxa"/>
            <w:vAlign w:val="center"/>
          </w:tcPr>
          <w:p w14:paraId="5A8292F8" w14:textId="77777777" w:rsidR="00681239" w:rsidRPr="00C21A28" w:rsidRDefault="00681239" w:rsidP="00681239">
            <w:pPr>
              <w:pStyle w:val="BodyTextIndent3"/>
              <w:spacing w:after="0"/>
              <w:ind w:left="0"/>
              <w:jc w:val="center"/>
              <w:rPr>
                <w:sz w:val="20"/>
              </w:rPr>
            </w:pPr>
            <w:r w:rsidRPr="00C21A28">
              <w:rPr>
                <w:sz w:val="20"/>
              </w:rPr>
              <w:t xml:space="preserve">No.  Notification Form only is Required – Unless </w:t>
            </w:r>
            <w:r>
              <w:rPr>
                <w:sz w:val="20"/>
              </w:rPr>
              <w:t>the ISO identifies that a PPA is required</w:t>
            </w:r>
          </w:p>
        </w:tc>
        <w:tc>
          <w:tcPr>
            <w:tcW w:w="1915" w:type="dxa"/>
            <w:vAlign w:val="center"/>
          </w:tcPr>
          <w:p w14:paraId="5E4D1367" w14:textId="77777777" w:rsidR="00681239" w:rsidRPr="00C21A28" w:rsidRDefault="00681239" w:rsidP="00681239">
            <w:pPr>
              <w:pStyle w:val="BodyTextIndent3"/>
              <w:spacing w:after="0"/>
              <w:ind w:left="0"/>
              <w:jc w:val="center"/>
              <w:rPr>
                <w:sz w:val="20"/>
              </w:rPr>
            </w:pPr>
            <w:r>
              <w:rPr>
                <w:sz w:val="20"/>
              </w:rPr>
              <w:t>None, u</w:t>
            </w:r>
            <w:r w:rsidRPr="00140D75">
              <w:rPr>
                <w:sz w:val="20"/>
              </w:rPr>
              <w:t xml:space="preserve">nless </w:t>
            </w:r>
            <w:r>
              <w:rPr>
                <w:sz w:val="20"/>
              </w:rPr>
              <w:t xml:space="preserve">the ISO identifies that a PPA is required, in which case </w:t>
            </w:r>
            <w:r w:rsidRPr="00140D75">
              <w:rPr>
                <w:sz w:val="20"/>
              </w:rPr>
              <w:t>Requirements of Planning Procedure 5-6</w:t>
            </w:r>
            <w:r>
              <w:rPr>
                <w:sz w:val="20"/>
              </w:rPr>
              <w:t xml:space="preserve"> and 5-3</w:t>
            </w:r>
          </w:p>
        </w:tc>
        <w:tc>
          <w:tcPr>
            <w:tcW w:w="1915" w:type="dxa"/>
            <w:vAlign w:val="center"/>
          </w:tcPr>
          <w:p w14:paraId="4DEE320E" w14:textId="77777777" w:rsidR="00681239" w:rsidRPr="00C21A28" w:rsidRDefault="00681239" w:rsidP="00681239">
            <w:pPr>
              <w:pStyle w:val="BodyTextIndent3"/>
              <w:spacing w:after="0"/>
              <w:ind w:left="0"/>
              <w:jc w:val="center"/>
              <w:rPr>
                <w:sz w:val="20"/>
              </w:rPr>
            </w:pPr>
            <w:r>
              <w:rPr>
                <w:sz w:val="20"/>
              </w:rPr>
              <w:t>None, u</w:t>
            </w:r>
            <w:r w:rsidRPr="00140D75">
              <w:rPr>
                <w:sz w:val="20"/>
              </w:rPr>
              <w:t xml:space="preserve">nless </w:t>
            </w:r>
            <w:r>
              <w:rPr>
                <w:sz w:val="20"/>
              </w:rPr>
              <w:t xml:space="preserve">the ISO identifies that a PPA is required, in which case </w:t>
            </w:r>
            <w:r w:rsidRPr="00140D75">
              <w:rPr>
                <w:sz w:val="20"/>
              </w:rPr>
              <w:t>Requirements of Planning Procedure 5-6</w:t>
            </w:r>
          </w:p>
        </w:tc>
      </w:tr>
      <w:tr w:rsidR="00681239" w14:paraId="05409E8D" w14:textId="77777777" w:rsidTr="00681239">
        <w:trPr>
          <w:jc w:val="center"/>
        </w:trPr>
        <w:tc>
          <w:tcPr>
            <w:tcW w:w="2873" w:type="dxa"/>
            <w:vAlign w:val="center"/>
          </w:tcPr>
          <w:p w14:paraId="01511813" w14:textId="77777777" w:rsidR="00681239" w:rsidRPr="00C21A28" w:rsidRDefault="00681239" w:rsidP="00681239">
            <w:pPr>
              <w:pStyle w:val="BodyTextIndent3"/>
              <w:spacing w:after="0"/>
              <w:ind w:left="0"/>
              <w:jc w:val="center"/>
              <w:rPr>
                <w:sz w:val="20"/>
              </w:rPr>
            </w:pPr>
            <w:r w:rsidRPr="00140D75">
              <w:rPr>
                <w:sz w:val="20"/>
              </w:rPr>
              <w:t xml:space="preserve">New or Increased Generation </w:t>
            </w:r>
            <w:r>
              <w:rPr>
                <w:sz w:val="20"/>
              </w:rPr>
              <w:t>≤</w:t>
            </w:r>
            <w:r w:rsidRPr="00140D75">
              <w:rPr>
                <w:sz w:val="20"/>
              </w:rPr>
              <w:t>1MW</w:t>
            </w:r>
          </w:p>
        </w:tc>
        <w:tc>
          <w:tcPr>
            <w:tcW w:w="1915" w:type="dxa"/>
            <w:vAlign w:val="center"/>
          </w:tcPr>
          <w:p w14:paraId="1F1541C2" w14:textId="77777777" w:rsidR="00681239" w:rsidRPr="00C21A28" w:rsidRDefault="00681239" w:rsidP="00681239">
            <w:pPr>
              <w:pStyle w:val="BodyTextIndent3"/>
              <w:spacing w:after="0"/>
              <w:ind w:left="0"/>
              <w:jc w:val="center"/>
              <w:rPr>
                <w:sz w:val="20"/>
              </w:rPr>
            </w:pPr>
            <w:r>
              <w:rPr>
                <w:sz w:val="20"/>
              </w:rPr>
              <w:t>No</w:t>
            </w:r>
          </w:p>
        </w:tc>
        <w:tc>
          <w:tcPr>
            <w:tcW w:w="1915" w:type="dxa"/>
            <w:vAlign w:val="center"/>
          </w:tcPr>
          <w:p w14:paraId="0D887371" w14:textId="77777777" w:rsidR="00681239" w:rsidRPr="00C21A28" w:rsidRDefault="00681239" w:rsidP="00681239">
            <w:pPr>
              <w:pStyle w:val="BodyTextIndent3"/>
              <w:spacing w:after="0"/>
              <w:ind w:left="0"/>
              <w:jc w:val="center"/>
              <w:rPr>
                <w:sz w:val="20"/>
              </w:rPr>
            </w:pPr>
            <w:r>
              <w:rPr>
                <w:sz w:val="20"/>
              </w:rPr>
              <w:t>None</w:t>
            </w:r>
          </w:p>
        </w:tc>
        <w:tc>
          <w:tcPr>
            <w:tcW w:w="1915" w:type="dxa"/>
            <w:vAlign w:val="center"/>
          </w:tcPr>
          <w:p w14:paraId="46C16B5D" w14:textId="77777777" w:rsidR="00681239" w:rsidRPr="00C21A28" w:rsidRDefault="00681239" w:rsidP="00681239">
            <w:pPr>
              <w:pStyle w:val="BodyTextIndent3"/>
              <w:spacing w:after="0"/>
              <w:ind w:left="0"/>
              <w:jc w:val="center"/>
              <w:rPr>
                <w:sz w:val="20"/>
              </w:rPr>
            </w:pPr>
            <w:r>
              <w:rPr>
                <w:sz w:val="20"/>
              </w:rPr>
              <w:t>None</w:t>
            </w:r>
          </w:p>
        </w:tc>
      </w:tr>
    </w:tbl>
    <w:p w14:paraId="1B0F353B" w14:textId="77777777" w:rsidR="001A3C2C" w:rsidRDefault="001A3C2C" w:rsidP="00681239">
      <w:pPr>
        <w:spacing w:after="0"/>
      </w:pPr>
    </w:p>
    <w:p w14:paraId="3179E024" w14:textId="77777777" w:rsidR="00681239" w:rsidRPr="00681239" w:rsidRDefault="00681239" w:rsidP="00681239">
      <w:pPr>
        <w:rPr>
          <w:sz w:val="24"/>
          <w:szCs w:val="24"/>
        </w:rPr>
      </w:pPr>
      <w:r w:rsidRPr="00681239">
        <w:rPr>
          <w:sz w:val="24"/>
          <w:szCs w:val="24"/>
        </w:rPr>
        <w:t>This language only encompasses requirements related to the submission of Proposed Plan Applications under Section 3.9 of Part I of the Tariff.  The provisions of Schedules 22 and 23 of the ISO New England Open Access Transmission Tariff</w:t>
      </w:r>
      <w:r w:rsidRPr="00681239" w:rsidDel="005F088A">
        <w:rPr>
          <w:sz w:val="24"/>
          <w:szCs w:val="24"/>
        </w:rPr>
        <w:t xml:space="preserve"> </w:t>
      </w:r>
      <w:r w:rsidRPr="00681239">
        <w:rPr>
          <w:sz w:val="24"/>
          <w:szCs w:val="24"/>
        </w:rPr>
        <w:t>with regard to the interconnection of new generation or modification of existing generation or the provisions of Market Rule 1, Section III of the Tariff, with regard to a reduction in the capacity or a retirement of a generator must also be observed.  Proposed Plan Applications shall be submitted in accordance with this Planning Procedure within 30 calendar days from the end of the Interconnection Customer’s comment process following the completion of a System Impact Study pursuant to Schedule 22 or Schedule 23 of the ISO New England Open Access Transmission Tariff.</w:t>
      </w:r>
    </w:p>
    <w:p w14:paraId="2B989866" w14:textId="77777777" w:rsidR="00681239" w:rsidRPr="00681239" w:rsidRDefault="00681239" w:rsidP="00681239">
      <w:pPr>
        <w:rPr>
          <w:sz w:val="24"/>
          <w:szCs w:val="24"/>
        </w:rPr>
      </w:pPr>
      <w:r w:rsidRPr="00681239">
        <w:rPr>
          <w:sz w:val="24"/>
          <w:szCs w:val="24"/>
        </w:rPr>
        <w:t xml:space="preserve">At the same time (and for the same Reliability Committee meeting) as the submittal of the Generation Proposed Plan Application, the </w:t>
      </w:r>
      <w:r w:rsidR="008F3195" w:rsidRPr="00AD0BD2">
        <w:rPr>
          <w:sz w:val="24"/>
          <w:szCs w:val="24"/>
        </w:rPr>
        <w:t>Market</w:t>
      </w:r>
      <w:r w:rsidRPr="00681239">
        <w:rPr>
          <w:sz w:val="24"/>
          <w:szCs w:val="24"/>
        </w:rPr>
        <w:t xml:space="preserve"> Participant</w:t>
      </w:r>
      <w:r w:rsidR="00C2701C" w:rsidRPr="00C2701C">
        <w:rPr>
          <w:sz w:val="24"/>
          <w:szCs w:val="24"/>
        </w:rPr>
        <w:t xml:space="preserve"> </w:t>
      </w:r>
      <w:r w:rsidR="00C2701C">
        <w:rPr>
          <w:sz w:val="24"/>
          <w:szCs w:val="24"/>
        </w:rPr>
        <w:t>or Transmission Owner</w:t>
      </w:r>
      <w:r w:rsidRPr="00681239">
        <w:rPr>
          <w:sz w:val="24"/>
          <w:szCs w:val="24"/>
        </w:rPr>
        <w:t xml:space="preserve">, if </w:t>
      </w:r>
      <w:r w:rsidRPr="00681239">
        <w:rPr>
          <w:sz w:val="24"/>
          <w:szCs w:val="24"/>
        </w:rPr>
        <w:lastRenderedPageBreak/>
        <w:t>necessary, must submit a Proposed Plan Application for transmission associated with the generation in accordance with Section 2.2 of this procedure.</w:t>
      </w:r>
    </w:p>
    <w:p w14:paraId="181B5A4C" w14:textId="77777777" w:rsidR="00681239" w:rsidRPr="00A35A5E" w:rsidRDefault="00681239" w:rsidP="006B66AF">
      <w:pPr>
        <w:pStyle w:val="Heading2"/>
      </w:pPr>
      <w:bookmarkStart w:id="34" w:name="_Toc22214878"/>
      <w:r>
        <w:t>Transmission Changes</w:t>
      </w:r>
      <w:bookmarkEnd w:id="34"/>
    </w:p>
    <w:p w14:paraId="6C63D5E5" w14:textId="77777777" w:rsidR="00681239" w:rsidRPr="00681239" w:rsidRDefault="00681239" w:rsidP="00681239">
      <w:pPr>
        <w:rPr>
          <w:sz w:val="24"/>
          <w:szCs w:val="24"/>
        </w:rPr>
      </w:pPr>
      <w:r w:rsidRPr="00681239">
        <w:rPr>
          <w:sz w:val="24"/>
          <w:szCs w:val="24"/>
        </w:rPr>
        <w:t>All transmission changes that change the topology or characteristics of the transmission system or that change the thermal capability of a portion of the system by replacement of transmission facilities except as exempted in Section 4 require a Proposed Plan Application (Attachment 3).  Transmission Applications must be approved by the ISO.</w:t>
      </w:r>
    </w:p>
    <w:p w14:paraId="4D11AC8D" w14:textId="77777777" w:rsidR="00681239" w:rsidRPr="00681239" w:rsidRDefault="00681239" w:rsidP="00681239">
      <w:pPr>
        <w:rPr>
          <w:sz w:val="24"/>
          <w:szCs w:val="24"/>
        </w:rPr>
      </w:pPr>
      <w:r w:rsidRPr="00681239">
        <w:rPr>
          <w:sz w:val="24"/>
          <w:szCs w:val="24"/>
        </w:rPr>
        <w:t xml:space="preserve">For all major changes to transmission facilities with design voltages at or above 69 kV, the </w:t>
      </w:r>
      <w:r w:rsidR="008F3195" w:rsidRPr="00AD0BD2">
        <w:rPr>
          <w:sz w:val="24"/>
          <w:szCs w:val="24"/>
        </w:rPr>
        <w:t>Market</w:t>
      </w:r>
      <w:r w:rsidRPr="00681239">
        <w:rPr>
          <w:sz w:val="24"/>
          <w:szCs w:val="24"/>
        </w:rPr>
        <w:t xml:space="preserve"> Participant </w:t>
      </w:r>
      <w:r w:rsidR="00C2701C">
        <w:rPr>
          <w:sz w:val="24"/>
          <w:szCs w:val="24"/>
        </w:rPr>
        <w:t>or Transmission Owner</w:t>
      </w:r>
      <w:r w:rsidR="00C2701C" w:rsidRPr="00AD0BD2">
        <w:rPr>
          <w:sz w:val="24"/>
          <w:szCs w:val="24"/>
        </w:rPr>
        <w:t xml:space="preserve"> </w:t>
      </w:r>
      <w:r w:rsidRPr="00681239">
        <w:rPr>
          <w:sz w:val="24"/>
          <w:szCs w:val="24"/>
        </w:rPr>
        <w:t>will supply the results of completed studies to the ISO sufficiently in advance of the Proposed Plan Transmission Application so that sufficient time for review is allowed. This includes changes to generator leads and their associated equipment, such as a GSU.</w:t>
      </w:r>
    </w:p>
    <w:p w14:paraId="3A156887" w14:textId="77777777" w:rsidR="00681239" w:rsidRPr="00681239" w:rsidRDefault="00681239" w:rsidP="00681239">
      <w:pPr>
        <w:rPr>
          <w:sz w:val="24"/>
          <w:szCs w:val="24"/>
        </w:rPr>
      </w:pPr>
      <w:r w:rsidRPr="00681239">
        <w:rPr>
          <w:sz w:val="24"/>
          <w:szCs w:val="24"/>
        </w:rPr>
        <w:t>Proposed Plan Applications associated with Elective Transmission Upgrades shall be submitted in accordance with this Planning Procedure within 30 calendar days from the end of the Interconnection Customer’s comment process following the completion of a System Impact Study pursuant to Schedule 25 of the ISO New England Open Access Transmission Tariff.</w:t>
      </w:r>
    </w:p>
    <w:p w14:paraId="6257CB92" w14:textId="77777777" w:rsidR="00681239" w:rsidRPr="00A35A5E" w:rsidRDefault="00681239" w:rsidP="006B66AF">
      <w:pPr>
        <w:pStyle w:val="Heading2"/>
      </w:pPr>
      <w:bookmarkStart w:id="35" w:name="_Toc22214879"/>
      <w:r>
        <w:t>Demand Resource Additions and/or Incremental Updates</w:t>
      </w:r>
      <w:bookmarkEnd w:id="35"/>
    </w:p>
    <w:p w14:paraId="5D2999A5" w14:textId="77777777" w:rsidR="00681239" w:rsidRPr="00681239" w:rsidRDefault="00681239" w:rsidP="00681239">
      <w:pPr>
        <w:rPr>
          <w:sz w:val="24"/>
          <w:szCs w:val="24"/>
        </w:rPr>
      </w:pPr>
      <w:r w:rsidRPr="00681239">
        <w:rPr>
          <w:sz w:val="24"/>
          <w:szCs w:val="24"/>
        </w:rPr>
        <w:t xml:space="preserve">Any generation additions or changes, including Distributed Generation, should follow the generation submittal and notification requirements of this PP5-1, even if they are intended to participate in ISO New England markets as demand resources.  No notification or submittal is required pursuant to this PP5-1, for demand resources that are not comprised of generation. </w:t>
      </w:r>
    </w:p>
    <w:p w14:paraId="1FF84794" w14:textId="77777777" w:rsidR="00681239" w:rsidRPr="00A35A5E" w:rsidRDefault="00681239" w:rsidP="006B66AF">
      <w:pPr>
        <w:pStyle w:val="Heading2"/>
      </w:pPr>
      <w:bookmarkStart w:id="36" w:name="_Toc22214880"/>
      <w:r>
        <w:t>Protection Systems</w:t>
      </w:r>
      <w:bookmarkEnd w:id="36"/>
    </w:p>
    <w:p w14:paraId="12DEBD2E" w14:textId="77777777" w:rsidR="00681239" w:rsidRPr="00681239" w:rsidRDefault="00681239" w:rsidP="00681239">
      <w:pPr>
        <w:rPr>
          <w:sz w:val="24"/>
          <w:szCs w:val="24"/>
        </w:rPr>
      </w:pPr>
      <w:r w:rsidRPr="00681239">
        <w:rPr>
          <w:sz w:val="24"/>
          <w:szCs w:val="24"/>
        </w:rPr>
        <w:t>Any addition</w:t>
      </w:r>
      <w:ins w:id="37" w:author="Author">
        <w:r w:rsidR="009E646A">
          <w:rPr>
            <w:sz w:val="24"/>
            <w:szCs w:val="24"/>
          </w:rPr>
          <w:t xml:space="preserve"> of, functional change in, or retirement of a Remedial Action Scheme or </w:t>
        </w:r>
        <w:r w:rsidR="007D1478">
          <w:rPr>
            <w:sz w:val="24"/>
            <w:szCs w:val="24"/>
          </w:rPr>
          <w:t>Automatic Control Scheme</w:t>
        </w:r>
        <w:r w:rsidR="009E646A">
          <w:rPr>
            <w:sz w:val="24"/>
            <w:szCs w:val="24"/>
          </w:rPr>
          <w:t xml:space="preserve"> (as described in Section 1 of Planning Procedure 5-5)</w:t>
        </w:r>
      </w:ins>
      <w:r w:rsidRPr="00681239">
        <w:rPr>
          <w:sz w:val="24"/>
          <w:szCs w:val="24"/>
        </w:rPr>
        <w:t xml:space="preserve"> </w:t>
      </w:r>
      <w:del w:id="38" w:author="Author">
        <w:r w:rsidRPr="00681239" w:rsidDel="009E646A">
          <w:rPr>
            <w:sz w:val="24"/>
            <w:szCs w:val="24"/>
          </w:rPr>
          <w:delText xml:space="preserve">or change in a protection system which results in actions such as transmission cross-tripping, runback, fast valving, removal of voltage regulators or a permanent change which results in significant limitations to generating equipment, opening or removal of transmission lines from service, etc. </w:delText>
        </w:r>
      </w:del>
      <w:r w:rsidRPr="00681239">
        <w:rPr>
          <w:sz w:val="24"/>
          <w:szCs w:val="24"/>
        </w:rPr>
        <w:t>requires submission of a Proposed Plan Application.  Such application will be treated the same as Section 2.2.</w:t>
      </w:r>
    </w:p>
    <w:p w14:paraId="060C3AF9" w14:textId="77777777" w:rsidR="00681239" w:rsidRPr="00840694" w:rsidRDefault="00681239" w:rsidP="006B66AF">
      <w:pPr>
        <w:pStyle w:val="Heading2"/>
      </w:pPr>
      <w:bookmarkStart w:id="39" w:name="_Toc263793795"/>
      <w:bookmarkStart w:id="40" w:name="_Toc263849639"/>
      <w:bookmarkStart w:id="41" w:name="_Toc497883234"/>
      <w:bookmarkStart w:id="42" w:name="_Toc507762564"/>
      <w:bookmarkStart w:id="43" w:name="_Toc22214881"/>
      <w:r w:rsidRPr="00840694">
        <w:t xml:space="preserve">Interconnections Operating at 69 kV or Above </w:t>
      </w:r>
      <w:r>
        <w:t>w</w:t>
      </w:r>
      <w:r w:rsidRPr="00840694">
        <w:t>ith Non-</w:t>
      </w:r>
      <w:r w:rsidR="008F3195" w:rsidRPr="00AD0BD2">
        <w:rPr>
          <w:szCs w:val="24"/>
        </w:rPr>
        <w:t>Market</w:t>
      </w:r>
      <w:r w:rsidR="008F3195" w:rsidRPr="00840694" w:rsidDel="008F3195">
        <w:t xml:space="preserve"> </w:t>
      </w:r>
      <w:r w:rsidRPr="00840694">
        <w:t>Participants</w:t>
      </w:r>
      <w:bookmarkEnd w:id="39"/>
      <w:bookmarkEnd w:id="40"/>
      <w:bookmarkEnd w:id="41"/>
      <w:bookmarkEnd w:id="42"/>
      <w:bookmarkEnd w:id="43"/>
      <w:r w:rsidR="00C2701C" w:rsidRPr="00C2701C">
        <w:rPr>
          <w:szCs w:val="24"/>
        </w:rPr>
        <w:t xml:space="preserve"> </w:t>
      </w:r>
      <w:r w:rsidR="00185212">
        <w:rPr>
          <w:szCs w:val="24"/>
        </w:rPr>
        <w:t>or Non-</w:t>
      </w:r>
      <w:r w:rsidR="00C2701C" w:rsidRPr="00AD0BD2">
        <w:rPr>
          <w:szCs w:val="24"/>
        </w:rPr>
        <w:t>Transmission Owner</w:t>
      </w:r>
      <w:r w:rsidR="00C2701C">
        <w:rPr>
          <w:szCs w:val="24"/>
        </w:rPr>
        <w:t>s</w:t>
      </w:r>
    </w:p>
    <w:p w14:paraId="1E3F0AD9" w14:textId="77777777" w:rsidR="00681239" w:rsidRPr="00681239" w:rsidRDefault="00681239" w:rsidP="00681239">
      <w:pPr>
        <w:rPr>
          <w:sz w:val="24"/>
          <w:szCs w:val="24"/>
        </w:rPr>
      </w:pPr>
      <w:r w:rsidRPr="00681239">
        <w:rPr>
          <w:sz w:val="24"/>
          <w:szCs w:val="24"/>
        </w:rPr>
        <w:t>Interconnections operating at 69 kV or above with non-</w:t>
      </w:r>
      <w:r w:rsidR="008F3195" w:rsidRPr="00AD0BD2">
        <w:rPr>
          <w:sz w:val="24"/>
          <w:szCs w:val="24"/>
        </w:rPr>
        <w:t>Market</w:t>
      </w:r>
      <w:r w:rsidR="008F3195" w:rsidRPr="00681239" w:rsidDel="008F3195">
        <w:rPr>
          <w:sz w:val="24"/>
          <w:szCs w:val="24"/>
        </w:rPr>
        <w:t xml:space="preserve"> </w:t>
      </w:r>
      <w:r w:rsidRPr="00681239">
        <w:rPr>
          <w:sz w:val="24"/>
          <w:szCs w:val="24"/>
        </w:rPr>
        <w:t xml:space="preserve">Participants </w:t>
      </w:r>
      <w:r w:rsidR="00C2701C">
        <w:rPr>
          <w:sz w:val="24"/>
          <w:szCs w:val="24"/>
        </w:rPr>
        <w:t>or non-</w:t>
      </w:r>
      <w:r w:rsidR="00C2701C" w:rsidRPr="00AD0BD2">
        <w:rPr>
          <w:sz w:val="24"/>
          <w:szCs w:val="24"/>
        </w:rPr>
        <w:t>Transmission Owner</w:t>
      </w:r>
      <w:r w:rsidR="00C2701C">
        <w:rPr>
          <w:sz w:val="24"/>
          <w:szCs w:val="24"/>
        </w:rPr>
        <w:t>s</w:t>
      </w:r>
      <w:r w:rsidR="00C2701C" w:rsidRPr="00681239">
        <w:rPr>
          <w:sz w:val="24"/>
          <w:szCs w:val="24"/>
        </w:rPr>
        <w:t xml:space="preserve"> </w:t>
      </w:r>
      <w:r w:rsidRPr="00681239">
        <w:rPr>
          <w:sz w:val="24"/>
          <w:szCs w:val="24"/>
        </w:rPr>
        <w:t xml:space="preserve">(such as a new connection with a neighboring Control Area) require a Proposed Plan Application to be approved by the ISO.  </w:t>
      </w:r>
    </w:p>
    <w:p w14:paraId="738FD6A2" w14:textId="77777777" w:rsidR="00681239" w:rsidRPr="00840694" w:rsidRDefault="00681239" w:rsidP="006B66AF">
      <w:pPr>
        <w:pStyle w:val="Heading2"/>
      </w:pPr>
      <w:bookmarkStart w:id="44" w:name="_Toc22214882"/>
      <w:r>
        <w:t>Dynamic Controls System</w:t>
      </w:r>
      <w:bookmarkEnd w:id="44"/>
    </w:p>
    <w:p w14:paraId="702A00B5" w14:textId="77777777" w:rsidR="00681239" w:rsidRPr="00681239" w:rsidRDefault="00681239" w:rsidP="00681239">
      <w:pPr>
        <w:rPr>
          <w:sz w:val="24"/>
          <w:szCs w:val="24"/>
        </w:rPr>
      </w:pPr>
      <w:r w:rsidRPr="00681239">
        <w:rPr>
          <w:sz w:val="24"/>
          <w:szCs w:val="24"/>
        </w:rPr>
        <w:t xml:space="preserve">Any addition or significant change in a continuously acting control system and associated devices that respond to normal and abnormal system conditions or events, so as to change the stability, reliability, or operating characteristics of the bulk power system requires submission of a Proposed Plan Application.  Any significant difference in a continuously acting control system and associated </w:t>
      </w:r>
      <w:r w:rsidRPr="00681239">
        <w:rPr>
          <w:sz w:val="24"/>
          <w:szCs w:val="24"/>
        </w:rPr>
        <w:lastRenderedPageBreak/>
        <w:t xml:space="preserve">devices from those parameters studied and approved under a Proposed Plan Application or otherwise conveyed to the ISO as part of the Applicant’s ongoing data provision requirements requires submission of a new Proposed Plan Application to assess the actual operating parameters.  This includes, but is not limited to significant changes in control systems associated with static var and synchronous compensators, HVdc, generator excitation systems, power system stabilizers and turbine governor systems.  Please note that the provisions of Schedule 22, 23 and 25 of the ISO Open Access Transmission Tariff regarding modifications to existing generators and Elective Transmission Upgrades must also be observed. </w:t>
      </w:r>
    </w:p>
    <w:p w14:paraId="166A0356" w14:textId="77777777" w:rsidR="00681239" w:rsidRDefault="00681239" w:rsidP="00681239">
      <w:pPr>
        <w:pStyle w:val="Heading1"/>
      </w:pPr>
      <w:bookmarkStart w:id="45" w:name="_Toc22214883"/>
      <w:r>
        <w:t>Retirements</w:t>
      </w:r>
      <w:bookmarkEnd w:id="45"/>
    </w:p>
    <w:p w14:paraId="7C0EBD26" w14:textId="77777777" w:rsidR="00681239" w:rsidRPr="00A35A5E" w:rsidRDefault="00681239" w:rsidP="00681239">
      <w:pPr>
        <w:rPr>
          <w:sz w:val="24"/>
          <w:szCs w:val="24"/>
        </w:rPr>
      </w:pPr>
      <w:r w:rsidRPr="00A35A5E">
        <w:rPr>
          <w:sz w:val="24"/>
          <w:szCs w:val="24"/>
        </w:rPr>
        <w:t>This section identifies when a Proposed Plan Application is required based upon the type and/or size of facility.</w:t>
      </w:r>
    </w:p>
    <w:p w14:paraId="5C7B62E0" w14:textId="77777777" w:rsidR="00681239" w:rsidRPr="00840694" w:rsidRDefault="00681239" w:rsidP="00CC2122">
      <w:pPr>
        <w:pStyle w:val="Heading2"/>
      </w:pPr>
      <w:bookmarkStart w:id="46" w:name="_Toc22214884"/>
      <w:r>
        <w:t>Requirements</w:t>
      </w:r>
      <w:bookmarkEnd w:id="46"/>
    </w:p>
    <w:p w14:paraId="048CFFD3" w14:textId="77777777" w:rsidR="00681239" w:rsidRPr="00681239" w:rsidRDefault="00681239" w:rsidP="00681239">
      <w:pPr>
        <w:rPr>
          <w:sz w:val="24"/>
          <w:szCs w:val="24"/>
        </w:rPr>
      </w:pPr>
      <w:r>
        <w:rPr>
          <w:sz w:val="24"/>
          <w:szCs w:val="24"/>
        </w:rPr>
        <w:t>Generator</w:t>
      </w:r>
      <w:r w:rsidRPr="00840694">
        <w:rPr>
          <w:sz w:val="24"/>
          <w:szCs w:val="24"/>
        </w:rPr>
        <w:t xml:space="preserve"> retirements do not require the submission of a Proposed Plan Application.  However, </w:t>
      </w:r>
      <w:r>
        <w:rPr>
          <w:sz w:val="24"/>
          <w:szCs w:val="24"/>
        </w:rPr>
        <w:t>all requirements</w:t>
      </w:r>
      <w:r w:rsidRPr="00840694">
        <w:rPr>
          <w:sz w:val="24"/>
          <w:szCs w:val="24"/>
        </w:rPr>
        <w:t xml:space="preserve"> in the ISO New England Manual for Registration and Performance Auditing (M-RPA)</w:t>
      </w:r>
      <w:r>
        <w:rPr>
          <w:sz w:val="24"/>
          <w:szCs w:val="24"/>
        </w:rPr>
        <w:t xml:space="preserve"> must be met.  </w:t>
      </w:r>
      <w:r w:rsidRPr="00681239">
        <w:rPr>
          <w:sz w:val="24"/>
          <w:szCs w:val="24"/>
        </w:rPr>
        <w:t>Retirement of a capacity resource</w:t>
      </w:r>
      <w:r>
        <w:rPr>
          <w:sz w:val="24"/>
          <w:szCs w:val="24"/>
        </w:rPr>
        <w:t xml:space="preserve"> </w:t>
      </w:r>
      <w:r w:rsidRPr="00681239">
        <w:rPr>
          <w:sz w:val="24"/>
          <w:szCs w:val="24"/>
        </w:rPr>
        <w:t>must follow the requirements of Section III.13 of the Tariff.</w:t>
      </w:r>
    </w:p>
    <w:p w14:paraId="303EE9F7" w14:textId="77777777" w:rsidR="00681239" w:rsidRDefault="00C41745" w:rsidP="006B66AF">
      <w:pPr>
        <w:pStyle w:val="Heading1"/>
        <w:tabs>
          <w:tab w:val="clear" w:pos="864"/>
        </w:tabs>
        <w:ind w:left="720" w:hanging="720"/>
      </w:pPr>
      <w:bookmarkStart w:id="47" w:name="_Toc22214885"/>
      <w:r>
        <w:t>Facility Changes That Do Not Require Proposed Plan Applications or Revisions to Previously Approved Proposed Plan Applications</w:t>
      </w:r>
      <w:bookmarkEnd w:id="47"/>
    </w:p>
    <w:p w14:paraId="78A277ED" w14:textId="77777777" w:rsidR="00A033BB" w:rsidRPr="00A033BB" w:rsidRDefault="00A033BB" w:rsidP="00A033BB">
      <w:pPr>
        <w:rPr>
          <w:sz w:val="24"/>
          <w:szCs w:val="24"/>
        </w:rPr>
      </w:pPr>
      <w:r w:rsidRPr="00A033BB">
        <w:rPr>
          <w:sz w:val="24"/>
          <w:szCs w:val="24"/>
        </w:rPr>
        <w:t>Facility changes, such as but not limited to the following, do not require Proposed Plan Applications or revisions to previously approved Proposed Plan Applications:</w:t>
      </w:r>
    </w:p>
    <w:p w14:paraId="0BDFBF14"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Routine protection and relaying changes</w:t>
      </w:r>
      <w:r>
        <w:rPr>
          <w:sz w:val="24"/>
        </w:rPr>
        <w:t xml:space="preserve"> only if there will be no </w:t>
      </w:r>
      <w:r w:rsidRPr="006657C7">
        <w:rPr>
          <w:sz w:val="24"/>
        </w:rPr>
        <w:t>increase</w:t>
      </w:r>
      <w:r>
        <w:rPr>
          <w:sz w:val="24"/>
        </w:rPr>
        <w:t xml:space="preserve"> in the fault clearing times and </w:t>
      </w:r>
      <w:r w:rsidRPr="006657C7">
        <w:rPr>
          <w:sz w:val="24"/>
        </w:rPr>
        <w:t>no material change in</w:t>
      </w:r>
      <w:r>
        <w:rPr>
          <w:sz w:val="24"/>
        </w:rPr>
        <w:t xml:space="preserve"> elements tripped for all events that would be analyzed pursuant to the Proposed Plan Application process.</w:t>
      </w:r>
    </w:p>
    <w:p w14:paraId="21B21F09"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Minor adjustments of parameters of continuously acting control systems from what had been previously approved under a Proposed Plan Application (However, such adjustments must be conveyed to the ISO as part of the Applicant’s ongoing data provision requirements.)</w:t>
      </w:r>
    </w:p>
    <w:p w14:paraId="495D5BA9"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Disconnect switches</w:t>
      </w:r>
    </w:p>
    <w:p w14:paraId="1D922F80"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Replacement in kind or with greater energy dissipation of surge arrestors</w:t>
      </w:r>
    </w:p>
    <w:p w14:paraId="0C34F175"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Station automation</w:t>
      </w:r>
    </w:p>
    <w:p w14:paraId="661FD292"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SCADA</w:t>
      </w:r>
    </w:p>
    <w:p w14:paraId="6DDE064D"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Communications</w:t>
      </w:r>
    </w:p>
    <w:p w14:paraId="79A49AF3"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Metering</w:t>
      </w:r>
    </w:p>
    <w:p w14:paraId="3AD95A88"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Rehabilitation with like equipment that does not affect transmission capability</w:t>
      </w:r>
    </w:p>
    <w:p w14:paraId="3F72EFCB"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Static wire changes</w:t>
      </w:r>
    </w:p>
    <w:p w14:paraId="3766172A"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Counterpoise changes</w:t>
      </w:r>
    </w:p>
    <w:p w14:paraId="6293669F"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lastRenderedPageBreak/>
        <w:t>Replacement in kind of line terminal equipment and bus conductor to increase thermal capability (Such changes however require the Market Participant to submit revised NX</w:t>
      </w:r>
      <w:r w:rsidR="00C34E7C">
        <w:rPr>
          <w:sz w:val="24"/>
        </w:rPr>
        <w:noBreakHyphen/>
      </w:r>
      <w:r w:rsidRPr="00840694">
        <w:rPr>
          <w:sz w:val="24"/>
        </w:rPr>
        <w:t>9 data to the ISO in accordance with OP 16 “Transmission System Data”)</w:t>
      </w:r>
    </w:p>
    <w:p w14:paraId="4BD4BCB9" w14:textId="77777777" w:rsidR="00A033BB" w:rsidRPr="00840694" w:rsidRDefault="00A033BB" w:rsidP="00C34E7C">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 xml:space="preserve">Reductions in capability that result from the retirement of the resource/asset </w:t>
      </w:r>
    </w:p>
    <w:p w14:paraId="3B58F2AE" w14:textId="77777777" w:rsidR="0070503C" w:rsidRDefault="0070503C" w:rsidP="0070503C">
      <w:pPr>
        <w:pStyle w:val="Heading1"/>
      </w:pPr>
      <w:bookmarkStart w:id="48" w:name="_Toc22214886"/>
      <w:r>
        <w:t>Application Forms</w:t>
      </w:r>
      <w:bookmarkEnd w:id="48"/>
    </w:p>
    <w:p w14:paraId="5E62BF25" w14:textId="77777777" w:rsidR="0070503C" w:rsidRPr="0070503C" w:rsidRDefault="0070503C" w:rsidP="0070503C">
      <w:pPr>
        <w:rPr>
          <w:sz w:val="24"/>
          <w:szCs w:val="24"/>
        </w:rPr>
      </w:pPr>
      <w:r w:rsidRPr="0070503C">
        <w:rPr>
          <w:sz w:val="24"/>
          <w:szCs w:val="24"/>
        </w:rPr>
        <w:t xml:space="preserve">Attachments 1, 2 and 3 are forms to be used to notify the ISO of proposed generation and transmission changes. </w:t>
      </w:r>
    </w:p>
    <w:p w14:paraId="0D4BE8A7" w14:textId="77777777" w:rsidR="0070503C" w:rsidRPr="00840694" w:rsidRDefault="0070503C" w:rsidP="0070503C">
      <w:pPr>
        <w:pStyle w:val="Heading2"/>
      </w:pPr>
      <w:bookmarkStart w:id="49" w:name="_Toc263793803"/>
      <w:bookmarkStart w:id="50" w:name="_Toc263849647"/>
      <w:bookmarkStart w:id="51" w:name="_Toc497883242"/>
      <w:bookmarkStart w:id="52" w:name="_Toc507762570"/>
      <w:bookmarkStart w:id="53" w:name="_Toc22214887"/>
      <w:r w:rsidRPr="00840694">
        <w:t>Summary Statement</w:t>
      </w:r>
      <w:bookmarkEnd w:id="49"/>
      <w:bookmarkEnd w:id="50"/>
      <w:bookmarkEnd w:id="51"/>
      <w:bookmarkEnd w:id="52"/>
      <w:bookmarkEnd w:id="53"/>
    </w:p>
    <w:p w14:paraId="34290BF6" w14:textId="77777777" w:rsidR="0070503C" w:rsidRPr="0070503C" w:rsidRDefault="0070503C" w:rsidP="0070503C">
      <w:pPr>
        <w:rPr>
          <w:sz w:val="24"/>
          <w:szCs w:val="24"/>
        </w:rPr>
      </w:pPr>
      <w:r w:rsidRPr="0070503C">
        <w:rPr>
          <w:sz w:val="24"/>
          <w:szCs w:val="24"/>
        </w:rPr>
        <w:t>Each application will include a summary statement describing the proposed change and its purpose, and explaining its impact on the system, if any.</w:t>
      </w:r>
    </w:p>
    <w:p w14:paraId="25BCA62C" w14:textId="77777777" w:rsidR="0070503C" w:rsidRPr="00840694" w:rsidRDefault="0070503C" w:rsidP="0070503C">
      <w:pPr>
        <w:pStyle w:val="Heading2"/>
      </w:pPr>
      <w:bookmarkStart w:id="54" w:name="_Toc263793804"/>
      <w:bookmarkStart w:id="55" w:name="_Toc263849648"/>
      <w:bookmarkStart w:id="56" w:name="_Toc497883243"/>
      <w:bookmarkStart w:id="57" w:name="_Toc507762571"/>
      <w:bookmarkStart w:id="58" w:name="_Toc22214888"/>
      <w:r w:rsidRPr="00840694">
        <w:t xml:space="preserve">Design Voltage </w:t>
      </w:r>
      <w:r w:rsidR="0078640D" w:rsidRPr="00840694">
        <w:t>versus</w:t>
      </w:r>
      <w:r w:rsidRPr="00840694">
        <w:t xml:space="preserve"> Initial Operating Voltage</w:t>
      </w:r>
      <w:bookmarkEnd w:id="54"/>
      <w:bookmarkEnd w:id="55"/>
      <w:bookmarkEnd w:id="56"/>
      <w:bookmarkEnd w:id="57"/>
      <w:bookmarkEnd w:id="58"/>
    </w:p>
    <w:p w14:paraId="513FBC9A" w14:textId="77777777" w:rsidR="0070503C" w:rsidRPr="0070503C" w:rsidRDefault="0070503C" w:rsidP="0070503C">
      <w:pPr>
        <w:rPr>
          <w:sz w:val="24"/>
          <w:szCs w:val="24"/>
        </w:rPr>
      </w:pPr>
      <w:r w:rsidRPr="0070503C">
        <w:rPr>
          <w:sz w:val="24"/>
          <w:szCs w:val="24"/>
        </w:rPr>
        <w:t>Where a transmission line will be operated initially at a voltage lower than its design voltage, both voltage levels will be specified in the space provided.  The procedure to be followed is determined by the initial operating voltage.  A separate Proposed Plan Application is required when the line is to be converted to the higher voltage.</w:t>
      </w:r>
    </w:p>
    <w:p w14:paraId="153338E3" w14:textId="77777777" w:rsidR="0070503C" w:rsidRPr="00840694" w:rsidRDefault="0070503C" w:rsidP="00484933">
      <w:pPr>
        <w:pStyle w:val="Heading2"/>
        <w:spacing w:after="200"/>
      </w:pPr>
      <w:bookmarkStart w:id="59" w:name="_Toc263793805"/>
      <w:bookmarkStart w:id="60" w:name="_Toc263849649"/>
      <w:bookmarkStart w:id="61" w:name="_Toc497883244"/>
      <w:bookmarkStart w:id="62" w:name="_Toc507762572"/>
      <w:bookmarkStart w:id="63" w:name="_Toc22214889"/>
      <w:r w:rsidRPr="00840694">
        <w:t>Protection System and Dynamic Control System Descriptions</w:t>
      </w:r>
      <w:bookmarkEnd w:id="59"/>
      <w:bookmarkEnd w:id="60"/>
      <w:bookmarkEnd w:id="61"/>
      <w:bookmarkEnd w:id="62"/>
      <w:bookmarkEnd w:id="63"/>
    </w:p>
    <w:p w14:paraId="691A273E" w14:textId="77777777" w:rsidR="0070503C" w:rsidRPr="00840694" w:rsidRDefault="0070503C" w:rsidP="006B66AF">
      <w:pPr>
        <w:pStyle w:val="Heading3"/>
        <w:tabs>
          <w:tab w:val="clear" w:pos="864"/>
          <w:tab w:val="left" w:pos="720"/>
        </w:tabs>
        <w:ind w:left="720" w:hanging="720"/>
      </w:pPr>
      <w:bookmarkStart w:id="64" w:name="_Toc263793806"/>
      <w:bookmarkStart w:id="65" w:name="_Toc263849650"/>
      <w:bookmarkStart w:id="66" w:name="_Toc497883245"/>
      <w:bookmarkStart w:id="67" w:name="_Toc507762573"/>
      <w:bookmarkStart w:id="68" w:name="_Toc22214890"/>
      <w:r w:rsidRPr="00840694">
        <w:t>Protection System Description</w:t>
      </w:r>
      <w:bookmarkEnd w:id="64"/>
      <w:bookmarkEnd w:id="65"/>
      <w:bookmarkEnd w:id="66"/>
      <w:bookmarkEnd w:id="67"/>
      <w:bookmarkEnd w:id="68"/>
    </w:p>
    <w:p w14:paraId="2B605A01" w14:textId="77777777" w:rsidR="0070503C" w:rsidRPr="0070503C" w:rsidRDefault="0070503C" w:rsidP="00484933">
      <w:pPr>
        <w:rPr>
          <w:sz w:val="24"/>
          <w:szCs w:val="24"/>
        </w:rPr>
      </w:pPr>
      <w:r w:rsidRPr="0070503C">
        <w:rPr>
          <w:sz w:val="24"/>
          <w:szCs w:val="24"/>
        </w:rPr>
        <w:t>The relaying section of the transmission form will describe the types of line relaying, backup relaying, communications and reclosing to be installed.  Breaker failure protection also will be described.  Any protective system that requires remote tripping, runback, or fast valving of generating equipment must be described in detail.</w:t>
      </w:r>
    </w:p>
    <w:p w14:paraId="2A69A218" w14:textId="77777777" w:rsidR="0070503C" w:rsidRPr="00840694" w:rsidRDefault="0070503C" w:rsidP="006B66AF">
      <w:pPr>
        <w:pStyle w:val="Heading3"/>
        <w:tabs>
          <w:tab w:val="clear" w:pos="864"/>
          <w:tab w:val="left" w:pos="720"/>
        </w:tabs>
      </w:pPr>
      <w:bookmarkStart w:id="69" w:name="_Toc263793807"/>
      <w:bookmarkStart w:id="70" w:name="_Toc263849651"/>
      <w:bookmarkStart w:id="71" w:name="_Toc497883246"/>
      <w:bookmarkStart w:id="72" w:name="_Toc507762574"/>
      <w:bookmarkStart w:id="73" w:name="_Toc22214891"/>
      <w:r w:rsidRPr="00840694">
        <w:t>Dynamic Control System Description</w:t>
      </w:r>
      <w:bookmarkEnd w:id="69"/>
      <w:bookmarkEnd w:id="70"/>
      <w:bookmarkEnd w:id="71"/>
      <w:bookmarkEnd w:id="72"/>
      <w:bookmarkEnd w:id="73"/>
    </w:p>
    <w:p w14:paraId="317C425E" w14:textId="77777777" w:rsidR="0070503C" w:rsidRPr="0070503C" w:rsidRDefault="0070503C" w:rsidP="0070503C">
      <w:pPr>
        <w:rPr>
          <w:sz w:val="24"/>
          <w:szCs w:val="24"/>
        </w:rPr>
      </w:pPr>
      <w:r w:rsidRPr="0070503C">
        <w:rPr>
          <w:sz w:val="24"/>
          <w:szCs w:val="24"/>
        </w:rPr>
        <w:t>If applicable, a description of the equipment and design considerations must be provided.  If testing and maintenance is an important factor in the overall performance in mitigating any adverse system impact, then a plan of the system testing and maintenance must be provided.</w:t>
      </w:r>
    </w:p>
    <w:p w14:paraId="070AED37" w14:textId="77777777" w:rsidR="0070503C" w:rsidRPr="00840694" w:rsidRDefault="0070503C" w:rsidP="0070503C">
      <w:pPr>
        <w:pStyle w:val="Heading2"/>
      </w:pPr>
      <w:bookmarkStart w:id="74" w:name="_Toc263793808"/>
      <w:bookmarkStart w:id="75" w:name="_Toc263849652"/>
      <w:bookmarkStart w:id="76" w:name="_Toc497883247"/>
      <w:bookmarkStart w:id="77" w:name="_Toc507762575"/>
      <w:bookmarkStart w:id="78" w:name="_Toc22214892"/>
      <w:r w:rsidRPr="00840694">
        <w:t>Transformer Description</w:t>
      </w:r>
      <w:bookmarkEnd w:id="74"/>
      <w:bookmarkEnd w:id="75"/>
      <w:bookmarkEnd w:id="76"/>
      <w:bookmarkEnd w:id="77"/>
      <w:bookmarkEnd w:id="78"/>
    </w:p>
    <w:p w14:paraId="493AFB05" w14:textId="77777777" w:rsidR="0070503C" w:rsidRPr="0070503C" w:rsidRDefault="0070503C" w:rsidP="0070503C">
      <w:pPr>
        <w:rPr>
          <w:sz w:val="24"/>
          <w:szCs w:val="24"/>
        </w:rPr>
      </w:pPr>
      <w:r w:rsidRPr="0070503C">
        <w:rPr>
          <w:sz w:val="24"/>
          <w:szCs w:val="24"/>
        </w:rPr>
        <w:t>Transformer terminal voltages will be stated in the space provided, including tertiary winding, if there is one.  The type of transformer or transformer bank should be described in the "comments" section.  A separate sheet may be used, if needed.</w:t>
      </w:r>
    </w:p>
    <w:p w14:paraId="76BCD6D0" w14:textId="77777777" w:rsidR="0070503C" w:rsidRPr="00840694" w:rsidRDefault="0070503C" w:rsidP="0070503C">
      <w:pPr>
        <w:pStyle w:val="Heading2"/>
      </w:pPr>
      <w:bookmarkStart w:id="79" w:name="_Toc263793812"/>
      <w:bookmarkStart w:id="80" w:name="_Toc263849656"/>
      <w:bookmarkStart w:id="81" w:name="_Toc497883251"/>
      <w:bookmarkStart w:id="82" w:name="_Toc507762576"/>
      <w:bookmarkStart w:id="83" w:name="_Toc22214893"/>
      <w:r w:rsidRPr="00840694">
        <w:t>Application Identification</w:t>
      </w:r>
      <w:bookmarkEnd w:id="79"/>
      <w:bookmarkEnd w:id="80"/>
      <w:bookmarkEnd w:id="81"/>
      <w:bookmarkEnd w:id="82"/>
      <w:bookmarkEnd w:id="83"/>
    </w:p>
    <w:p w14:paraId="4589EE43" w14:textId="77777777" w:rsidR="0070503C" w:rsidRPr="0070503C" w:rsidRDefault="0070503C" w:rsidP="00484933">
      <w:pPr>
        <w:rPr>
          <w:sz w:val="24"/>
          <w:szCs w:val="24"/>
        </w:rPr>
      </w:pPr>
      <w:r w:rsidRPr="0070503C">
        <w:rPr>
          <w:sz w:val="24"/>
          <w:szCs w:val="24"/>
        </w:rPr>
        <w:t xml:space="preserve">A company identification number will be assigned to each application by the </w:t>
      </w:r>
      <w:r w:rsidR="008F3195" w:rsidRPr="00AD0BD2">
        <w:rPr>
          <w:sz w:val="24"/>
          <w:szCs w:val="24"/>
        </w:rPr>
        <w:t>Market</w:t>
      </w:r>
      <w:r w:rsidRPr="0070503C">
        <w:rPr>
          <w:sz w:val="24"/>
          <w:szCs w:val="24"/>
        </w:rPr>
        <w:t xml:space="preserve"> Participant </w:t>
      </w:r>
      <w:r w:rsidR="00C2701C">
        <w:rPr>
          <w:sz w:val="24"/>
          <w:szCs w:val="24"/>
        </w:rPr>
        <w:t xml:space="preserve">or </w:t>
      </w:r>
      <w:r w:rsidR="00C2701C" w:rsidRPr="00AD0BD2">
        <w:rPr>
          <w:sz w:val="24"/>
          <w:szCs w:val="24"/>
        </w:rPr>
        <w:t xml:space="preserve">Transmission Owner </w:t>
      </w:r>
      <w:r w:rsidRPr="0070503C">
        <w:rPr>
          <w:sz w:val="24"/>
          <w:szCs w:val="24"/>
        </w:rPr>
        <w:t>preparing it.  The following codes will be used:</w:t>
      </w:r>
    </w:p>
    <w:p w14:paraId="57864E30" w14:textId="77777777" w:rsidR="0070503C" w:rsidRPr="00840694" w:rsidRDefault="0070503C" w:rsidP="00C16605">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Company initials</w:t>
      </w:r>
    </w:p>
    <w:p w14:paraId="56727D13" w14:textId="77777777" w:rsidR="0070503C" w:rsidRPr="00840694" w:rsidRDefault="0070503C" w:rsidP="00C16605">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Last two digits of year submitted</w:t>
      </w:r>
    </w:p>
    <w:p w14:paraId="0135227D" w14:textId="77777777" w:rsidR="0070503C" w:rsidRPr="00840694" w:rsidRDefault="0070503C" w:rsidP="00C16605">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lastRenderedPageBreak/>
        <w:t>Letter(s) indicating</w:t>
      </w:r>
    </w:p>
    <w:p w14:paraId="6E78CE0E" w14:textId="77777777" w:rsidR="0070503C" w:rsidRPr="00840694" w:rsidRDefault="0070503C" w:rsidP="0070503C">
      <w:p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260"/>
        <w:rPr>
          <w:sz w:val="24"/>
        </w:rPr>
      </w:pPr>
      <w:r w:rsidRPr="00840694">
        <w:rPr>
          <w:sz w:val="24"/>
        </w:rPr>
        <w:t>G</w:t>
      </w:r>
      <w:r>
        <w:rPr>
          <w:sz w:val="24"/>
        </w:rPr>
        <w:t xml:space="preserve"> </w:t>
      </w:r>
      <w:r w:rsidRPr="00840694">
        <w:rPr>
          <w:sz w:val="24"/>
        </w:rPr>
        <w:t>-</w:t>
      </w:r>
      <w:r>
        <w:rPr>
          <w:sz w:val="24"/>
        </w:rPr>
        <w:t xml:space="preserve"> </w:t>
      </w:r>
      <w:r w:rsidRPr="00840694">
        <w:rPr>
          <w:sz w:val="24"/>
        </w:rPr>
        <w:t xml:space="preserve">Generation Addition </w:t>
      </w:r>
    </w:p>
    <w:p w14:paraId="2B85D537" w14:textId="77777777" w:rsidR="0070503C" w:rsidRPr="00840694" w:rsidRDefault="0070503C" w:rsidP="0070503C">
      <w:p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260"/>
        <w:rPr>
          <w:sz w:val="24"/>
        </w:rPr>
      </w:pPr>
      <w:r w:rsidRPr="00840694">
        <w:rPr>
          <w:sz w:val="24"/>
        </w:rPr>
        <w:t>T</w:t>
      </w:r>
      <w:r>
        <w:rPr>
          <w:sz w:val="24"/>
        </w:rPr>
        <w:t xml:space="preserve"> </w:t>
      </w:r>
      <w:r w:rsidRPr="00840694">
        <w:rPr>
          <w:sz w:val="24"/>
        </w:rPr>
        <w:t>-</w:t>
      </w:r>
      <w:r>
        <w:rPr>
          <w:sz w:val="24"/>
        </w:rPr>
        <w:t xml:space="preserve"> </w:t>
      </w:r>
      <w:r w:rsidRPr="00840694">
        <w:rPr>
          <w:sz w:val="24"/>
        </w:rPr>
        <w:t>Transmission Change</w:t>
      </w:r>
    </w:p>
    <w:p w14:paraId="4851742C" w14:textId="77777777" w:rsidR="0070503C" w:rsidRPr="00840694" w:rsidRDefault="0070503C" w:rsidP="0070503C">
      <w:p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260"/>
        <w:rPr>
          <w:sz w:val="24"/>
        </w:rPr>
      </w:pPr>
      <w:r w:rsidRPr="00840694">
        <w:rPr>
          <w:sz w:val="24"/>
        </w:rPr>
        <w:t>X</w:t>
      </w:r>
      <w:r>
        <w:rPr>
          <w:sz w:val="24"/>
        </w:rPr>
        <w:t xml:space="preserve"> </w:t>
      </w:r>
      <w:r w:rsidRPr="00840694">
        <w:rPr>
          <w:sz w:val="24"/>
        </w:rPr>
        <w:t>-</w:t>
      </w:r>
      <w:r>
        <w:rPr>
          <w:sz w:val="24"/>
        </w:rPr>
        <w:t xml:space="preserve"> </w:t>
      </w:r>
      <w:r w:rsidRPr="00840694">
        <w:rPr>
          <w:sz w:val="24"/>
        </w:rPr>
        <w:t>Protection System/Dynamic Control System Change or Addition</w:t>
      </w:r>
    </w:p>
    <w:p w14:paraId="77E2A9FA" w14:textId="77777777" w:rsidR="0070503C" w:rsidRPr="00840694" w:rsidRDefault="0070503C" w:rsidP="00C16605">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Company's serial number of Section I.3.9 filing for year indicated</w:t>
      </w:r>
    </w:p>
    <w:p w14:paraId="4D9FCE89" w14:textId="77777777" w:rsidR="0070503C" w:rsidRPr="00840694" w:rsidRDefault="0070503C" w:rsidP="00C16605">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REV indicating a revision to a previously completed and approved Proposed Plan Application</w:t>
      </w:r>
    </w:p>
    <w:p w14:paraId="06C33B35" w14:textId="77777777" w:rsidR="0070503C" w:rsidRPr="00840694" w:rsidRDefault="0070503C" w:rsidP="00C16605">
      <w:pPr>
        <w:numPr>
          <w:ilvl w:val="0"/>
          <w:numId w:val="4"/>
        </w:numPr>
        <w:tabs>
          <w:tab w:val="left" w:pos="-144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spacing w:after="0"/>
        <w:ind w:left="1080"/>
        <w:rPr>
          <w:sz w:val="24"/>
        </w:rPr>
      </w:pPr>
      <w:r w:rsidRPr="00840694">
        <w:rPr>
          <w:sz w:val="24"/>
        </w:rPr>
        <w:t>Serial number reflecting sequence of revisions to the previously completed and approved Proposed Plan Application</w:t>
      </w:r>
    </w:p>
    <w:p w14:paraId="0AC32724" w14:textId="77777777" w:rsidR="0070503C" w:rsidRDefault="0070503C" w:rsidP="0070503C">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rPr>
      </w:pPr>
    </w:p>
    <w:p w14:paraId="7BC13D1B" w14:textId="77777777" w:rsidR="0070503C" w:rsidRPr="00840694" w:rsidRDefault="0070503C" w:rsidP="00484933">
      <w:pPr>
        <w:keepLines/>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sz w:val="24"/>
        </w:rPr>
      </w:pPr>
      <w:r w:rsidRPr="00840694">
        <w:rPr>
          <w:sz w:val="24"/>
        </w:rPr>
        <w:t>These codes will be assembled into a string as shown in the example below:</w:t>
      </w:r>
    </w:p>
    <w:p w14:paraId="3F523B61" w14:textId="77777777" w:rsidR="0070503C" w:rsidRPr="00840694" w:rsidRDefault="0070503C" w:rsidP="0088761E">
      <w:pPr>
        <w:keepLines/>
        <w:tabs>
          <w:tab w:val="left" w:pos="-1440"/>
          <w:tab w:val="left" w:pos="2340"/>
          <w:tab w:val="left" w:pos="2880"/>
          <w:tab w:val="left" w:pos="3600"/>
          <w:tab w:val="left" w:pos="4320"/>
          <w:tab w:val="left" w:pos="5040"/>
          <w:tab w:val="left" w:pos="5760"/>
          <w:tab w:val="left" w:pos="6480"/>
          <w:tab w:val="left" w:pos="7200"/>
          <w:tab w:val="left" w:pos="7920"/>
          <w:tab w:val="left" w:pos="8640"/>
          <w:tab w:val="left" w:pos="9360"/>
        </w:tabs>
        <w:spacing w:after="0"/>
        <w:ind w:left="1080"/>
        <w:jc w:val="both"/>
        <w:rPr>
          <w:sz w:val="24"/>
        </w:rPr>
      </w:pPr>
      <w:r w:rsidRPr="00840694">
        <w:rPr>
          <w:sz w:val="24"/>
        </w:rPr>
        <w:t>EXAMPLES:</w:t>
      </w:r>
      <w:r w:rsidR="0088761E">
        <w:rPr>
          <w:sz w:val="24"/>
        </w:rPr>
        <w:tab/>
      </w:r>
      <w:r w:rsidRPr="00840694">
        <w:rPr>
          <w:sz w:val="24"/>
        </w:rPr>
        <w:t>NSTAR-03-T06</w:t>
      </w:r>
    </w:p>
    <w:p w14:paraId="50BCDAC5" w14:textId="77777777" w:rsidR="0070503C" w:rsidRPr="00840694" w:rsidRDefault="0088761E" w:rsidP="0088761E">
      <w:pPr>
        <w:keepLines/>
        <w:tabs>
          <w:tab w:val="left" w:pos="-1440"/>
          <w:tab w:val="left" w:pos="2340"/>
          <w:tab w:val="left" w:pos="2880"/>
          <w:tab w:val="left" w:pos="3600"/>
          <w:tab w:val="left" w:pos="4320"/>
          <w:tab w:val="left" w:pos="5040"/>
          <w:tab w:val="left" w:pos="5760"/>
          <w:tab w:val="left" w:pos="6480"/>
          <w:tab w:val="left" w:pos="7200"/>
          <w:tab w:val="left" w:pos="7920"/>
          <w:tab w:val="left" w:pos="8640"/>
          <w:tab w:val="left" w:pos="9360"/>
        </w:tabs>
        <w:ind w:left="720"/>
        <w:jc w:val="both"/>
        <w:rPr>
          <w:sz w:val="24"/>
        </w:rPr>
      </w:pPr>
      <w:r>
        <w:rPr>
          <w:sz w:val="24"/>
        </w:rPr>
        <w:tab/>
      </w:r>
      <w:r w:rsidR="0070503C" w:rsidRPr="00840694">
        <w:rPr>
          <w:sz w:val="24"/>
        </w:rPr>
        <w:t>NSTAR-03-T06-REV-01</w:t>
      </w:r>
    </w:p>
    <w:p w14:paraId="78218BEF" w14:textId="77777777" w:rsidR="001A3C2C" w:rsidRDefault="001A3C2C" w:rsidP="001A3C2C"/>
    <w:p w14:paraId="3A023DE5" w14:textId="77777777" w:rsidR="001A3C2C" w:rsidRPr="001A3C2C" w:rsidRDefault="001A3C2C" w:rsidP="001A3C2C"/>
    <w:bookmarkEnd w:id="17"/>
    <w:p w14:paraId="030D4D97" w14:textId="77777777" w:rsidR="00787B11" w:rsidRDefault="00787B11">
      <w:pPr>
        <w:rPr>
          <w:spacing w:val="-2"/>
          <w:sz w:val="24"/>
        </w:rPr>
      </w:pPr>
      <w:r>
        <w:rPr>
          <w:spacing w:val="-2"/>
          <w:sz w:val="24"/>
        </w:rPr>
        <w:br w:type="page"/>
      </w:r>
    </w:p>
    <w:p w14:paraId="306653B4" w14:textId="77777777" w:rsidR="00C57855" w:rsidRPr="00C57855" w:rsidRDefault="00C57855" w:rsidP="00C57855">
      <w:pPr>
        <w:pStyle w:val="Heading1"/>
        <w:rPr>
          <w:u w:color="000000"/>
        </w:rPr>
      </w:pPr>
      <w:bookmarkStart w:id="84" w:name="_Toc22214894"/>
      <w:r w:rsidRPr="00C57855">
        <w:rPr>
          <w:u w:color="000000"/>
        </w:rPr>
        <w:lastRenderedPageBreak/>
        <w:t>Document History</w:t>
      </w:r>
      <w:r w:rsidRPr="00C57855">
        <w:rPr>
          <w:u w:color="000000"/>
          <w:vertAlign w:val="superscript"/>
        </w:rPr>
        <w:footnoteReference w:id="8"/>
      </w:r>
      <w:bookmarkEnd w:id="84"/>
    </w:p>
    <w:tbl>
      <w:tblPr>
        <w:tblStyle w:val="TableGrid"/>
        <w:tblW w:w="9922" w:type="dxa"/>
        <w:tblInd w:w="198" w:type="dxa"/>
        <w:tblLook w:val="04A0" w:firstRow="1" w:lastRow="0" w:firstColumn="1" w:lastColumn="0" w:noHBand="0" w:noVBand="1"/>
      </w:tblPr>
      <w:tblGrid>
        <w:gridCol w:w="1343"/>
        <w:gridCol w:w="4289"/>
        <w:gridCol w:w="4290"/>
      </w:tblGrid>
      <w:tr w:rsidR="001D40ED" w:rsidRPr="00C57855" w14:paraId="0BEF22E5" w14:textId="77777777" w:rsidTr="003C5871">
        <w:trPr>
          <w:trHeight w:val="467"/>
        </w:trPr>
        <w:tc>
          <w:tcPr>
            <w:tcW w:w="1343" w:type="dxa"/>
            <w:shd w:val="clear" w:color="auto" w:fill="A6A6A6" w:themeFill="background1" w:themeFillShade="A6"/>
            <w:vAlign w:val="center"/>
          </w:tcPr>
          <w:p w14:paraId="60A5DC8F" w14:textId="77777777" w:rsidR="00C57855" w:rsidRPr="00C57855" w:rsidRDefault="00C57855" w:rsidP="003C5871">
            <w:pPr>
              <w:jc w:val="center"/>
              <w:rPr>
                <w:b/>
              </w:rPr>
            </w:pPr>
            <w:r w:rsidRPr="00C57855">
              <w:rPr>
                <w:b/>
              </w:rPr>
              <w:t>Rev. No.</w:t>
            </w:r>
          </w:p>
        </w:tc>
        <w:tc>
          <w:tcPr>
            <w:tcW w:w="4289" w:type="dxa"/>
            <w:shd w:val="clear" w:color="auto" w:fill="A6A6A6" w:themeFill="background1" w:themeFillShade="A6"/>
            <w:vAlign w:val="center"/>
          </w:tcPr>
          <w:p w14:paraId="560B4552" w14:textId="77777777" w:rsidR="00C57855" w:rsidRPr="00C57855" w:rsidRDefault="00C57855" w:rsidP="003C5871">
            <w:pPr>
              <w:jc w:val="center"/>
              <w:rPr>
                <w:b/>
              </w:rPr>
            </w:pPr>
            <w:r w:rsidRPr="00C57855">
              <w:rPr>
                <w:b/>
              </w:rPr>
              <w:t>Date</w:t>
            </w:r>
          </w:p>
        </w:tc>
        <w:tc>
          <w:tcPr>
            <w:tcW w:w="4290" w:type="dxa"/>
            <w:shd w:val="clear" w:color="auto" w:fill="A6A6A6" w:themeFill="background1" w:themeFillShade="A6"/>
            <w:vAlign w:val="center"/>
          </w:tcPr>
          <w:p w14:paraId="096F3FCC" w14:textId="77777777" w:rsidR="00C57855" w:rsidRPr="00C57855" w:rsidRDefault="00C57855" w:rsidP="003C5871">
            <w:pPr>
              <w:jc w:val="center"/>
              <w:rPr>
                <w:b/>
              </w:rPr>
            </w:pPr>
            <w:r w:rsidRPr="00C57855">
              <w:rPr>
                <w:b/>
              </w:rPr>
              <w:t>Reason</w:t>
            </w:r>
          </w:p>
        </w:tc>
      </w:tr>
      <w:tr w:rsidR="001D40ED" w14:paraId="0DEBBAFD" w14:textId="77777777" w:rsidTr="003C5871">
        <w:tc>
          <w:tcPr>
            <w:tcW w:w="1343" w:type="dxa"/>
          </w:tcPr>
          <w:p w14:paraId="701A5DFD" w14:textId="77777777" w:rsidR="00C57855" w:rsidRDefault="00C57855" w:rsidP="00C57855">
            <w:r>
              <w:t>Rev. 0</w:t>
            </w:r>
          </w:p>
        </w:tc>
        <w:tc>
          <w:tcPr>
            <w:tcW w:w="4289" w:type="dxa"/>
          </w:tcPr>
          <w:p w14:paraId="3E94B8F5" w14:textId="77777777" w:rsidR="00BA2470" w:rsidRDefault="00BA2470" w:rsidP="00BA2470">
            <w:r>
              <w:t xml:space="preserve">Rec: RTPC </w:t>
            </w:r>
            <w:r w:rsidR="001D40ED">
              <w:t>–</w:t>
            </w:r>
            <w:r>
              <w:t xml:space="preserve"> 1/18/00; App: PC </w:t>
            </w:r>
            <w:r w:rsidR="001D40ED">
              <w:t>–</w:t>
            </w:r>
            <w:r>
              <w:t xml:space="preserve"> 2/4/00</w:t>
            </w:r>
          </w:p>
        </w:tc>
        <w:tc>
          <w:tcPr>
            <w:tcW w:w="4290" w:type="dxa"/>
          </w:tcPr>
          <w:p w14:paraId="6A886731" w14:textId="77777777" w:rsidR="00C57855" w:rsidRDefault="00C57855" w:rsidP="00C57855"/>
        </w:tc>
      </w:tr>
      <w:tr w:rsidR="003C5871" w14:paraId="0CA9E509" w14:textId="77777777" w:rsidTr="003C5871">
        <w:tc>
          <w:tcPr>
            <w:tcW w:w="1343" w:type="dxa"/>
          </w:tcPr>
          <w:p w14:paraId="27713CE0" w14:textId="77777777" w:rsidR="00BA2470" w:rsidRDefault="00BA2470" w:rsidP="00C57855">
            <w:r>
              <w:t>Rev. 1</w:t>
            </w:r>
          </w:p>
        </w:tc>
        <w:tc>
          <w:tcPr>
            <w:tcW w:w="4289" w:type="dxa"/>
          </w:tcPr>
          <w:p w14:paraId="3E39235C" w14:textId="77777777" w:rsidR="00BA2470" w:rsidRDefault="00BA2470" w:rsidP="00BA2470">
            <w:r>
              <w:t xml:space="preserve">Rec: RC </w:t>
            </w:r>
            <w:r w:rsidR="001D40ED">
              <w:t>–</w:t>
            </w:r>
            <w:r>
              <w:t xml:space="preserve"> 11/14/00; App: PC </w:t>
            </w:r>
            <w:r w:rsidR="001D40ED">
              <w:t>–</w:t>
            </w:r>
            <w:r>
              <w:t xml:space="preserve"> 12/1/00</w:t>
            </w:r>
          </w:p>
        </w:tc>
        <w:tc>
          <w:tcPr>
            <w:tcW w:w="4290" w:type="dxa"/>
          </w:tcPr>
          <w:p w14:paraId="310E4CED" w14:textId="77777777" w:rsidR="00BA2470" w:rsidRDefault="00BA2470" w:rsidP="00C57855"/>
        </w:tc>
      </w:tr>
      <w:tr w:rsidR="003C5871" w14:paraId="5763F36D" w14:textId="77777777" w:rsidTr="003C5871">
        <w:tc>
          <w:tcPr>
            <w:tcW w:w="1343" w:type="dxa"/>
          </w:tcPr>
          <w:p w14:paraId="6CC441F0" w14:textId="77777777" w:rsidR="00BA2470" w:rsidRDefault="00BA2470" w:rsidP="00C57855">
            <w:r>
              <w:t>Rev. 2</w:t>
            </w:r>
          </w:p>
        </w:tc>
        <w:tc>
          <w:tcPr>
            <w:tcW w:w="4289" w:type="dxa"/>
          </w:tcPr>
          <w:p w14:paraId="402292D1" w14:textId="77777777" w:rsidR="00BA2470" w:rsidRDefault="00BA2470" w:rsidP="00BA2470">
            <w:r>
              <w:t xml:space="preserve">Rec: RC </w:t>
            </w:r>
            <w:r w:rsidR="001D40ED">
              <w:t>–</w:t>
            </w:r>
            <w:r>
              <w:t xml:space="preserve"> 6/10/03; App: PC </w:t>
            </w:r>
            <w:r w:rsidR="001D40ED">
              <w:t>–</w:t>
            </w:r>
            <w:r>
              <w:t xml:space="preserve"> 6/25/03</w:t>
            </w:r>
          </w:p>
        </w:tc>
        <w:tc>
          <w:tcPr>
            <w:tcW w:w="4290" w:type="dxa"/>
          </w:tcPr>
          <w:p w14:paraId="096734DF" w14:textId="77777777" w:rsidR="00BA2470" w:rsidRDefault="00BA2470" w:rsidP="00C57855"/>
        </w:tc>
      </w:tr>
      <w:tr w:rsidR="003C5871" w14:paraId="47D18895" w14:textId="77777777" w:rsidTr="003C5871">
        <w:tc>
          <w:tcPr>
            <w:tcW w:w="1343" w:type="dxa"/>
          </w:tcPr>
          <w:p w14:paraId="307E8114" w14:textId="77777777" w:rsidR="00BA2470" w:rsidRDefault="00BA2470" w:rsidP="00C57855">
            <w:r>
              <w:t>Rev. 3</w:t>
            </w:r>
          </w:p>
        </w:tc>
        <w:tc>
          <w:tcPr>
            <w:tcW w:w="4289" w:type="dxa"/>
          </w:tcPr>
          <w:p w14:paraId="002AA600" w14:textId="77777777" w:rsidR="00BA2470" w:rsidRDefault="00BA2470" w:rsidP="00BA2470">
            <w:r>
              <w:t>Eff: 2/1/05</w:t>
            </w:r>
          </w:p>
        </w:tc>
        <w:tc>
          <w:tcPr>
            <w:tcW w:w="4290" w:type="dxa"/>
          </w:tcPr>
          <w:p w14:paraId="7F2EF748" w14:textId="77777777" w:rsidR="00BA2470" w:rsidRDefault="00BA2470" w:rsidP="00C57855"/>
        </w:tc>
      </w:tr>
      <w:tr w:rsidR="003C5871" w14:paraId="5A9ABF26" w14:textId="77777777" w:rsidTr="003C5871">
        <w:tc>
          <w:tcPr>
            <w:tcW w:w="1343" w:type="dxa"/>
          </w:tcPr>
          <w:p w14:paraId="4C7194EB" w14:textId="77777777" w:rsidR="00BA2470" w:rsidRDefault="00BA2470" w:rsidP="00C57855">
            <w:r>
              <w:t>Rev. 4</w:t>
            </w:r>
          </w:p>
        </w:tc>
        <w:tc>
          <w:tcPr>
            <w:tcW w:w="4289" w:type="dxa"/>
          </w:tcPr>
          <w:p w14:paraId="3C6ADE94" w14:textId="77777777" w:rsidR="003C5871" w:rsidRDefault="00BA2470" w:rsidP="003C5871">
            <w:r>
              <w:t xml:space="preserve">App: </w:t>
            </w:r>
            <w:r w:rsidR="001D40ED">
              <w:t>R</w:t>
            </w:r>
            <w:r>
              <w:t xml:space="preserve">C </w:t>
            </w:r>
            <w:r w:rsidR="001D40ED">
              <w:t>–</w:t>
            </w:r>
            <w:r>
              <w:t xml:space="preserve"> </w:t>
            </w:r>
            <w:r w:rsidR="001D40ED">
              <w:t>9</w:t>
            </w:r>
            <w:r>
              <w:t>/1</w:t>
            </w:r>
            <w:r w:rsidR="001D40ED">
              <w:t>9</w:t>
            </w:r>
            <w:r>
              <w:t>/0</w:t>
            </w:r>
            <w:r w:rsidR="001D40ED">
              <w:t>7; PC – 10/12/07;</w:t>
            </w:r>
          </w:p>
          <w:p w14:paraId="6AE99A1F" w14:textId="77777777" w:rsidR="00BA2470" w:rsidRDefault="001D40ED" w:rsidP="003C5871">
            <w:r>
              <w:t>ISO-NE – 10/12/07</w:t>
            </w:r>
          </w:p>
        </w:tc>
        <w:tc>
          <w:tcPr>
            <w:tcW w:w="4290" w:type="dxa"/>
          </w:tcPr>
          <w:p w14:paraId="1ECA869C" w14:textId="77777777" w:rsidR="00BA2470" w:rsidRDefault="00BA2470" w:rsidP="00C57855"/>
        </w:tc>
      </w:tr>
      <w:tr w:rsidR="001D40ED" w14:paraId="3B6B52D5" w14:textId="77777777" w:rsidTr="003C5871">
        <w:tc>
          <w:tcPr>
            <w:tcW w:w="1343" w:type="dxa"/>
          </w:tcPr>
          <w:p w14:paraId="7DA402A5" w14:textId="77777777" w:rsidR="001D40ED" w:rsidRDefault="001D40ED" w:rsidP="00C57855">
            <w:r>
              <w:t>Rev. 4.1</w:t>
            </w:r>
          </w:p>
        </w:tc>
        <w:tc>
          <w:tcPr>
            <w:tcW w:w="4289" w:type="dxa"/>
          </w:tcPr>
          <w:p w14:paraId="18067F16" w14:textId="77777777" w:rsidR="001D40ED" w:rsidRDefault="001D40ED" w:rsidP="001D40ED">
            <w:r>
              <w:t>RC – 12/19/07</w:t>
            </w:r>
          </w:p>
        </w:tc>
        <w:tc>
          <w:tcPr>
            <w:tcW w:w="4290" w:type="dxa"/>
          </w:tcPr>
          <w:p w14:paraId="4C462E4E" w14:textId="77777777" w:rsidR="001D40ED" w:rsidRDefault="001D40ED" w:rsidP="00C57855">
            <w:r>
              <w:t>Revision to Attachment 4</w:t>
            </w:r>
          </w:p>
        </w:tc>
      </w:tr>
      <w:tr w:rsidR="001D40ED" w14:paraId="10474952" w14:textId="77777777" w:rsidTr="003C5871">
        <w:tc>
          <w:tcPr>
            <w:tcW w:w="1343" w:type="dxa"/>
          </w:tcPr>
          <w:p w14:paraId="1F558FD2" w14:textId="77777777" w:rsidR="001D40ED" w:rsidRDefault="001D40ED" w:rsidP="00C57855">
            <w:r>
              <w:t>Rev. 4.2</w:t>
            </w:r>
          </w:p>
        </w:tc>
        <w:tc>
          <w:tcPr>
            <w:tcW w:w="4289" w:type="dxa"/>
          </w:tcPr>
          <w:p w14:paraId="307B27FB" w14:textId="77777777" w:rsidR="001D40ED" w:rsidRDefault="001D40ED" w:rsidP="001D40ED">
            <w:r>
              <w:t>RC – 1/30/08</w:t>
            </w:r>
          </w:p>
        </w:tc>
        <w:tc>
          <w:tcPr>
            <w:tcW w:w="4290" w:type="dxa"/>
          </w:tcPr>
          <w:p w14:paraId="7FB9A6F7" w14:textId="77777777" w:rsidR="001D40ED" w:rsidRDefault="001D40ED" w:rsidP="00C57855">
            <w:r>
              <w:t>Revision to Attachment 2</w:t>
            </w:r>
          </w:p>
        </w:tc>
      </w:tr>
      <w:tr w:rsidR="001D40ED" w14:paraId="3FA49C62" w14:textId="77777777" w:rsidTr="003C5871">
        <w:tc>
          <w:tcPr>
            <w:tcW w:w="1343" w:type="dxa"/>
          </w:tcPr>
          <w:p w14:paraId="19D47E5F" w14:textId="77777777" w:rsidR="001D40ED" w:rsidRDefault="001D40ED" w:rsidP="001D40ED">
            <w:r>
              <w:t>Rev. 4.3</w:t>
            </w:r>
          </w:p>
        </w:tc>
        <w:tc>
          <w:tcPr>
            <w:tcW w:w="4289" w:type="dxa"/>
          </w:tcPr>
          <w:p w14:paraId="0800C31B" w14:textId="77777777" w:rsidR="001D40ED" w:rsidRDefault="001D40ED" w:rsidP="001D40ED">
            <w:r>
              <w:t>PC – 2/4/09</w:t>
            </w:r>
          </w:p>
        </w:tc>
        <w:tc>
          <w:tcPr>
            <w:tcW w:w="4290" w:type="dxa"/>
          </w:tcPr>
          <w:p w14:paraId="204985F4" w14:textId="77777777" w:rsidR="001D40ED" w:rsidRDefault="001D40ED" w:rsidP="00C57855">
            <w:r>
              <w:t>Revision to Attachment 5</w:t>
            </w:r>
          </w:p>
        </w:tc>
      </w:tr>
      <w:tr w:rsidR="001D40ED" w14:paraId="0D624394" w14:textId="77777777" w:rsidTr="003C5871">
        <w:tc>
          <w:tcPr>
            <w:tcW w:w="1343" w:type="dxa"/>
          </w:tcPr>
          <w:p w14:paraId="29104507" w14:textId="77777777" w:rsidR="001D40ED" w:rsidRDefault="001D40ED" w:rsidP="001D40ED">
            <w:r>
              <w:t>Rev. 5</w:t>
            </w:r>
          </w:p>
        </w:tc>
        <w:tc>
          <w:tcPr>
            <w:tcW w:w="4289" w:type="dxa"/>
          </w:tcPr>
          <w:p w14:paraId="7034E6D2" w14:textId="77777777" w:rsidR="003C5871" w:rsidRDefault="001D40ED" w:rsidP="003C5871">
            <w:r>
              <w:t>Rec: RC – 2/24/09; PC – 3/6/09;</w:t>
            </w:r>
          </w:p>
          <w:p w14:paraId="3887F8DB" w14:textId="77777777" w:rsidR="001D40ED" w:rsidRDefault="001D40ED" w:rsidP="003C5871">
            <w:r>
              <w:t>ISO-NE – 3/6/09</w:t>
            </w:r>
          </w:p>
        </w:tc>
        <w:tc>
          <w:tcPr>
            <w:tcW w:w="4290" w:type="dxa"/>
          </w:tcPr>
          <w:p w14:paraId="5362B90F" w14:textId="77777777" w:rsidR="001D40ED" w:rsidRDefault="001D40ED" w:rsidP="00C57855"/>
        </w:tc>
      </w:tr>
      <w:tr w:rsidR="001D40ED" w14:paraId="020967E5" w14:textId="77777777" w:rsidTr="003C5871">
        <w:tc>
          <w:tcPr>
            <w:tcW w:w="1343" w:type="dxa"/>
          </w:tcPr>
          <w:p w14:paraId="0DC7310D" w14:textId="77777777" w:rsidR="001D40ED" w:rsidRDefault="001D40ED" w:rsidP="001D40ED">
            <w:r>
              <w:t>Rev. 6</w:t>
            </w:r>
          </w:p>
        </w:tc>
        <w:tc>
          <w:tcPr>
            <w:tcW w:w="4289" w:type="dxa"/>
          </w:tcPr>
          <w:p w14:paraId="2DB1809D" w14:textId="77777777" w:rsidR="003C5871" w:rsidRDefault="001D40ED" w:rsidP="003C5871">
            <w:r>
              <w:t>App: RC – 5/19/09; PC – 6/5/09;</w:t>
            </w:r>
          </w:p>
          <w:p w14:paraId="0D9FC60E" w14:textId="77777777" w:rsidR="001D40ED" w:rsidRDefault="001D40ED" w:rsidP="003C5871">
            <w:r>
              <w:t>ISO-NE – 6/5/09</w:t>
            </w:r>
          </w:p>
        </w:tc>
        <w:tc>
          <w:tcPr>
            <w:tcW w:w="4290" w:type="dxa"/>
          </w:tcPr>
          <w:p w14:paraId="457DB158" w14:textId="77777777" w:rsidR="001D40ED" w:rsidRDefault="001D40ED" w:rsidP="00C57855"/>
        </w:tc>
      </w:tr>
      <w:tr w:rsidR="001D40ED" w14:paraId="64F7E9BE" w14:textId="77777777" w:rsidTr="003C5871">
        <w:tc>
          <w:tcPr>
            <w:tcW w:w="1343" w:type="dxa"/>
          </w:tcPr>
          <w:p w14:paraId="3DE37763" w14:textId="77777777" w:rsidR="001D40ED" w:rsidRDefault="001D40ED" w:rsidP="001D40ED">
            <w:r>
              <w:t>Rev. 7</w:t>
            </w:r>
          </w:p>
        </w:tc>
        <w:tc>
          <w:tcPr>
            <w:tcW w:w="4289" w:type="dxa"/>
          </w:tcPr>
          <w:p w14:paraId="5A67D779" w14:textId="77777777" w:rsidR="003C5871" w:rsidRDefault="001D40ED" w:rsidP="003C5871">
            <w:r>
              <w:t>App: RC – 11/17/10; PC – 12/10/10;</w:t>
            </w:r>
          </w:p>
          <w:p w14:paraId="5CC22AE0" w14:textId="77777777" w:rsidR="001D40ED" w:rsidRDefault="001D40ED" w:rsidP="003C5871">
            <w:r>
              <w:t>ISO-NE – 12/10/10</w:t>
            </w:r>
          </w:p>
        </w:tc>
        <w:tc>
          <w:tcPr>
            <w:tcW w:w="4290" w:type="dxa"/>
          </w:tcPr>
          <w:p w14:paraId="1FF3BF20" w14:textId="77777777" w:rsidR="001D40ED" w:rsidRDefault="001D40ED" w:rsidP="00C57855"/>
        </w:tc>
      </w:tr>
      <w:tr w:rsidR="001D40ED" w14:paraId="014E0789" w14:textId="77777777" w:rsidTr="003C5871">
        <w:tc>
          <w:tcPr>
            <w:tcW w:w="1343" w:type="dxa"/>
          </w:tcPr>
          <w:p w14:paraId="15CF03EE" w14:textId="77777777" w:rsidR="001D40ED" w:rsidRDefault="001D40ED" w:rsidP="001D40ED">
            <w:r>
              <w:t>Rev. 8</w:t>
            </w:r>
          </w:p>
        </w:tc>
        <w:tc>
          <w:tcPr>
            <w:tcW w:w="4289" w:type="dxa"/>
          </w:tcPr>
          <w:p w14:paraId="41D67623" w14:textId="77777777" w:rsidR="003C5871" w:rsidRDefault="001D40ED" w:rsidP="003C5871">
            <w:r>
              <w:t>App: RC – 3/19/13; PC – 4/5/13;</w:t>
            </w:r>
          </w:p>
          <w:p w14:paraId="5B7EEACA" w14:textId="77777777" w:rsidR="001D40ED" w:rsidRDefault="001D40ED" w:rsidP="003C5871">
            <w:r>
              <w:t>ISO-NE – 4/5/13</w:t>
            </w:r>
          </w:p>
        </w:tc>
        <w:tc>
          <w:tcPr>
            <w:tcW w:w="4290" w:type="dxa"/>
          </w:tcPr>
          <w:p w14:paraId="2F022B90" w14:textId="77777777" w:rsidR="001D40ED" w:rsidRDefault="001D40ED" w:rsidP="00C57855">
            <w:r>
              <w:t>Updated Section 2.4 description of the review of Demand Resources</w:t>
            </w:r>
          </w:p>
        </w:tc>
      </w:tr>
      <w:tr w:rsidR="001D40ED" w14:paraId="250D1A48" w14:textId="77777777" w:rsidTr="003C5871">
        <w:tc>
          <w:tcPr>
            <w:tcW w:w="1343" w:type="dxa"/>
          </w:tcPr>
          <w:p w14:paraId="2983CC8A" w14:textId="77777777" w:rsidR="001D40ED" w:rsidRDefault="001D40ED" w:rsidP="001D40ED">
            <w:r>
              <w:t>Rev. 9</w:t>
            </w:r>
          </w:p>
        </w:tc>
        <w:tc>
          <w:tcPr>
            <w:tcW w:w="4289" w:type="dxa"/>
          </w:tcPr>
          <w:p w14:paraId="404AA5B2" w14:textId="77777777" w:rsidR="003C5871" w:rsidRDefault="001D40ED" w:rsidP="003C5871">
            <w:r>
              <w:t>App: RC – 2/18/14; PC – 3/7/14;</w:t>
            </w:r>
          </w:p>
          <w:p w14:paraId="0AC381A9" w14:textId="77777777" w:rsidR="001D40ED" w:rsidRDefault="001D40ED" w:rsidP="003C5871">
            <w:r>
              <w:t xml:space="preserve">ISO-NE – </w:t>
            </w:r>
            <w:r w:rsidR="003C5871">
              <w:t>4</w:t>
            </w:r>
            <w:r>
              <w:t>/</w:t>
            </w:r>
            <w:r w:rsidR="003C5871">
              <w:t>9</w:t>
            </w:r>
            <w:r>
              <w:t>/</w:t>
            </w:r>
            <w:r w:rsidR="003C5871">
              <w:t>14</w:t>
            </w:r>
          </w:p>
        </w:tc>
        <w:tc>
          <w:tcPr>
            <w:tcW w:w="4290" w:type="dxa"/>
          </w:tcPr>
          <w:p w14:paraId="0951E00D" w14:textId="77777777" w:rsidR="001D40ED" w:rsidRDefault="003C5871" w:rsidP="00C57855">
            <w:r>
              <w:t>Conforming change recognizing paragraph 2.9 had been made Section 4</w:t>
            </w:r>
          </w:p>
        </w:tc>
      </w:tr>
      <w:tr w:rsidR="003C5871" w14:paraId="3322A972" w14:textId="77777777" w:rsidTr="003C5871">
        <w:tc>
          <w:tcPr>
            <w:tcW w:w="1343" w:type="dxa"/>
          </w:tcPr>
          <w:p w14:paraId="02B6018B" w14:textId="77777777" w:rsidR="003C5871" w:rsidRDefault="003C5871" w:rsidP="001D40ED">
            <w:r>
              <w:t>Rev. 10</w:t>
            </w:r>
          </w:p>
        </w:tc>
        <w:tc>
          <w:tcPr>
            <w:tcW w:w="4289" w:type="dxa"/>
          </w:tcPr>
          <w:p w14:paraId="1B65EC9E" w14:textId="77777777" w:rsidR="003C5871" w:rsidRDefault="003C5871" w:rsidP="00ED0351">
            <w:r>
              <w:t>App: RC – 8/18/15; PC – 9/11/15;</w:t>
            </w:r>
          </w:p>
          <w:p w14:paraId="303328F1" w14:textId="77777777" w:rsidR="003C5871" w:rsidRDefault="003C5871" w:rsidP="003C5871">
            <w:r>
              <w:t>ISO-NE – 10/2/15</w:t>
            </w:r>
          </w:p>
        </w:tc>
        <w:tc>
          <w:tcPr>
            <w:tcW w:w="4290" w:type="dxa"/>
          </w:tcPr>
          <w:p w14:paraId="35B6713B" w14:textId="77777777" w:rsidR="003C5871" w:rsidRDefault="003C5871" w:rsidP="00C57855">
            <w:r>
              <w:t>Added data field on Attachment 4; updated website links on Attachment 5</w:t>
            </w:r>
          </w:p>
        </w:tc>
      </w:tr>
      <w:tr w:rsidR="003C5871" w14:paraId="32C8DBD2" w14:textId="77777777" w:rsidTr="003C5871">
        <w:tc>
          <w:tcPr>
            <w:tcW w:w="1343" w:type="dxa"/>
          </w:tcPr>
          <w:p w14:paraId="53CB390E" w14:textId="77777777" w:rsidR="003C5871" w:rsidRDefault="003C5871" w:rsidP="001D40ED">
            <w:r>
              <w:t>Rev. 11</w:t>
            </w:r>
          </w:p>
        </w:tc>
        <w:tc>
          <w:tcPr>
            <w:tcW w:w="4289" w:type="dxa"/>
          </w:tcPr>
          <w:p w14:paraId="3658A23B" w14:textId="77777777" w:rsidR="003C5871" w:rsidRDefault="003C5871" w:rsidP="00ED0351">
            <w:r>
              <w:t>App: RC – 10/17/17; PC – 11/3/17;</w:t>
            </w:r>
          </w:p>
          <w:p w14:paraId="01548A9A" w14:textId="77777777" w:rsidR="003C5871" w:rsidRDefault="003C5871" w:rsidP="003C5871">
            <w:r>
              <w:t>ISO-NE – 11/8/17</w:t>
            </w:r>
          </w:p>
        </w:tc>
        <w:tc>
          <w:tcPr>
            <w:tcW w:w="4290" w:type="dxa"/>
          </w:tcPr>
          <w:p w14:paraId="2355EF44" w14:textId="77777777" w:rsidR="003C5871" w:rsidRDefault="003C5871" w:rsidP="00C57855">
            <w:r>
              <w:t>Elimination of Task Force review</w:t>
            </w:r>
          </w:p>
        </w:tc>
      </w:tr>
      <w:tr w:rsidR="003C5871" w14:paraId="049B0E0A" w14:textId="77777777" w:rsidTr="003C5871">
        <w:tc>
          <w:tcPr>
            <w:tcW w:w="1343" w:type="dxa"/>
          </w:tcPr>
          <w:p w14:paraId="5EA5DDA4" w14:textId="77777777" w:rsidR="003C5871" w:rsidRDefault="003C5871" w:rsidP="001D40ED">
            <w:r>
              <w:t>Rev. 12</w:t>
            </w:r>
          </w:p>
        </w:tc>
        <w:tc>
          <w:tcPr>
            <w:tcW w:w="4289" w:type="dxa"/>
          </w:tcPr>
          <w:p w14:paraId="1C34D6AD" w14:textId="77777777" w:rsidR="003C5871" w:rsidRDefault="003C5871" w:rsidP="00ED0351">
            <w:r>
              <w:t>App: RC – 2/13/18; PC – 3/2/18;</w:t>
            </w:r>
          </w:p>
          <w:p w14:paraId="321C70D5" w14:textId="77777777" w:rsidR="003C5871" w:rsidRDefault="003C5871" w:rsidP="003C5871">
            <w:r>
              <w:t>ISO-NE – 3/9/18</w:t>
            </w:r>
          </w:p>
        </w:tc>
        <w:tc>
          <w:tcPr>
            <w:tcW w:w="4290" w:type="dxa"/>
          </w:tcPr>
          <w:p w14:paraId="082167E2" w14:textId="77777777" w:rsidR="003C5871" w:rsidRDefault="003C5871" w:rsidP="00C57855">
            <w:r>
              <w:t xml:space="preserve">Applicability of the requirements of PP5-6; timely submittal and automatic withdrawal of PPAs; removal of waiver for </w:t>
            </w:r>
            <w:r w:rsidR="0078640D">
              <w:t>Settlement</w:t>
            </w:r>
            <w:r>
              <w:t>-Only Generators from underfrequency protection requirements and PPA forms update</w:t>
            </w:r>
          </w:p>
        </w:tc>
      </w:tr>
      <w:tr w:rsidR="00DC2CF8" w14:paraId="17FF5F39" w14:textId="77777777" w:rsidTr="003C5871">
        <w:tc>
          <w:tcPr>
            <w:tcW w:w="1343" w:type="dxa"/>
          </w:tcPr>
          <w:p w14:paraId="4B764D4E" w14:textId="77777777" w:rsidR="00DC2CF8" w:rsidRDefault="00DC2CF8" w:rsidP="001D40ED">
            <w:r>
              <w:t>Rev. 13</w:t>
            </w:r>
          </w:p>
        </w:tc>
        <w:tc>
          <w:tcPr>
            <w:tcW w:w="4289" w:type="dxa"/>
          </w:tcPr>
          <w:p w14:paraId="1480819B" w14:textId="77777777" w:rsidR="00DC2CF8" w:rsidRDefault="00DC2CF8" w:rsidP="00ED0351">
            <w:r>
              <w:t xml:space="preserve">App: RC – </w:t>
            </w:r>
            <w:r w:rsidR="00A61F44">
              <w:t>12</w:t>
            </w:r>
            <w:r>
              <w:t>/</w:t>
            </w:r>
            <w:r w:rsidR="00A61F44">
              <w:t>18</w:t>
            </w:r>
            <w:r>
              <w:t>/</w:t>
            </w:r>
            <w:r w:rsidR="00A61F44">
              <w:t>19</w:t>
            </w:r>
            <w:r>
              <w:t xml:space="preserve">; PC – </w:t>
            </w:r>
            <w:r w:rsidR="00A61F44">
              <w:t>2</w:t>
            </w:r>
            <w:r>
              <w:t>/</w:t>
            </w:r>
            <w:r w:rsidR="00A61F44">
              <w:t>6</w:t>
            </w:r>
            <w:r>
              <w:t>/</w:t>
            </w:r>
            <w:r w:rsidR="00A61F44">
              <w:t>20</w:t>
            </w:r>
            <w:r>
              <w:t xml:space="preserve">; </w:t>
            </w:r>
          </w:p>
          <w:p w14:paraId="20F8C9BD" w14:textId="77777777" w:rsidR="00DC2CF8" w:rsidRDefault="00DC2CF8" w:rsidP="00A61F44">
            <w:r>
              <w:t xml:space="preserve">ISO-NE – </w:t>
            </w:r>
            <w:r w:rsidR="00A61F44">
              <w:t>2</w:t>
            </w:r>
            <w:r>
              <w:t>/</w:t>
            </w:r>
            <w:r w:rsidR="00A61F44">
              <w:t>6</w:t>
            </w:r>
            <w:r>
              <w:t>/</w:t>
            </w:r>
            <w:r w:rsidR="00A61F44">
              <w:t>20</w:t>
            </w:r>
          </w:p>
        </w:tc>
        <w:tc>
          <w:tcPr>
            <w:tcW w:w="4290" w:type="dxa"/>
          </w:tcPr>
          <w:p w14:paraId="03601482" w14:textId="77777777" w:rsidR="00DC2CF8" w:rsidRDefault="00DC2CF8" w:rsidP="00C2701C">
            <w:r>
              <w:t>Updated Section 1.2 to conform with changes to Tariff Section I.3.9</w:t>
            </w:r>
            <w:r w:rsidR="00EE15CA">
              <w:t xml:space="preserve">.  Changed Governance Participant to Market Participant </w:t>
            </w:r>
            <w:r w:rsidR="00C2701C">
              <w:t xml:space="preserve">or Transmission Owner </w:t>
            </w:r>
            <w:r w:rsidR="00EE15CA">
              <w:t>to match Section I.3.9.</w:t>
            </w:r>
          </w:p>
        </w:tc>
      </w:tr>
      <w:tr w:rsidR="009E646A" w14:paraId="542CA3B6" w14:textId="77777777" w:rsidTr="003C5871">
        <w:trPr>
          <w:ins w:id="85" w:author="Author"/>
        </w:trPr>
        <w:tc>
          <w:tcPr>
            <w:tcW w:w="1343" w:type="dxa"/>
          </w:tcPr>
          <w:p w14:paraId="3AF4D6B0" w14:textId="77777777" w:rsidR="009E646A" w:rsidRDefault="009E646A" w:rsidP="001D40ED">
            <w:pPr>
              <w:rPr>
                <w:ins w:id="86" w:author="Author"/>
              </w:rPr>
            </w:pPr>
            <w:ins w:id="87" w:author="Author">
              <w:r>
                <w:t>Rev. 14</w:t>
              </w:r>
            </w:ins>
          </w:p>
        </w:tc>
        <w:tc>
          <w:tcPr>
            <w:tcW w:w="4289" w:type="dxa"/>
          </w:tcPr>
          <w:p w14:paraId="5DDCF4A1" w14:textId="77777777" w:rsidR="009E646A" w:rsidRDefault="009E646A" w:rsidP="00ED0351">
            <w:pPr>
              <w:rPr>
                <w:ins w:id="88" w:author="Author"/>
              </w:rPr>
            </w:pPr>
            <w:ins w:id="89" w:author="Author">
              <w:r>
                <w:t>TBD</w:t>
              </w:r>
            </w:ins>
          </w:p>
        </w:tc>
        <w:tc>
          <w:tcPr>
            <w:tcW w:w="4290" w:type="dxa"/>
          </w:tcPr>
          <w:p w14:paraId="00A1A467" w14:textId="77777777" w:rsidR="009E646A" w:rsidRDefault="009E646A" w:rsidP="009E646A">
            <w:pPr>
              <w:rPr>
                <w:ins w:id="90" w:author="Author"/>
              </w:rPr>
            </w:pPr>
            <w:ins w:id="91" w:author="Author">
              <w:r>
                <w:t>Updated References and Section 2.4 to conform with NERC and NPCC RAS terminology and changes to Planning Procedure 5-5</w:t>
              </w:r>
            </w:ins>
          </w:p>
        </w:tc>
      </w:tr>
    </w:tbl>
    <w:p w14:paraId="4F9161F9" w14:textId="77777777" w:rsidR="00C57855" w:rsidRDefault="00C57855" w:rsidP="00C57855"/>
    <w:p w14:paraId="17685F22" w14:textId="77777777" w:rsidR="00F07E9A" w:rsidRDefault="00F07E9A" w:rsidP="006B66AF">
      <w:pPr>
        <w:pStyle w:val="Heading1"/>
        <w:numPr>
          <w:ilvl w:val="0"/>
          <w:numId w:val="0"/>
        </w:numPr>
        <w:rPr>
          <w:spacing w:val="-2"/>
        </w:rPr>
      </w:pPr>
    </w:p>
    <w:p w14:paraId="1A164E61" w14:textId="77777777" w:rsidR="006B66AF" w:rsidRDefault="006B66AF" w:rsidP="006B66AF"/>
    <w:p w14:paraId="64C9AD76" w14:textId="77777777" w:rsidR="006B66AF" w:rsidRDefault="006B66AF" w:rsidP="006B66AF"/>
    <w:p w14:paraId="281079FC" w14:textId="77777777" w:rsidR="007B13B4" w:rsidRDefault="007B13B4" w:rsidP="006B66AF">
      <w:pPr>
        <w:sectPr w:rsidR="007B13B4" w:rsidSect="001A3C2C">
          <w:headerReference w:type="default" r:id="rId10"/>
          <w:footerReference w:type="default" r:id="rId11"/>
          <w:pgSz w:w="12240" w:h="15840"/>
          <w:pgMar w:top="1584" w:right="1296" w:bottom="936" w:left="1296" w:header="734" w:footer="763" w:gutter="0"/>
          <w:cols w:space="720"/>
        </w:sectPr>
      </w:pPr>
    </w:p>
    <w:p w14:paraId="1B248487" w14:textId="77777777" w:rsidR="00212C8A" w:rsidRPr="00C57855" w:rsidRDefault="00212C8A" w:rsidP="00212C8A">
      <w:pPr>
        <w:pStyle w:val="Heading1"/>
        <w:rPr>
          <w:u w:color="000000"/>
        </w:rPr>
      </w:pPr>
      <w:bookmarkStart w:id="92" w:name="_Toc22214895"/>
      <w:r>
        <w:rPr>
          <w:u w:color="000000"/>
        </w:rPr>
        <w:lastRenderedPageBreak/>
        <w:t>Attachment 1 – Generat</w:t>
      </w:r>
      <w:r w:rsidR="00823431">
        <w:rPr>
          <w:u w:color="000000"/>
        </w:rPr>
        <w:t>ion</w:t>
      </w:r>
      <w:r>
        <w:rPr>
          <w:u w:color="000000"/>
        </w:rPr>
        <w:t xml:space="preserve"> Proposed Plan Application</w:t>
      </w:r>
      <w:bookmarkEnd w:id="92"/>
    </w:p>
    <w:p w14:paraId="62FCE98F" w14:textId="77777777" w:rsidR="000F1F09" w:rsidRPr="00840694" w:rsidRDefault="000F1F09" w:rsidP="000F1F09">
      <w:pPr>
        <w:tabs>
          <w:tab w:val="center" w:pos="5040"/>
          <w:tab w:val="right" w:pos="10080"/>
        </w:tabs>
        <w:spacing w:after="0"/>
        <w:ind w:left="720" w:hanging="720"/>
      </w:pPr>
    </w:p>
    <w:p w14:paraId="1B990DD6" w14:textId="77777777" w:rsidR="00050539" w:rsidRDefault="00050539" w:rsidP="00212C8A">
      <w:pPr>
        <w:spacing w:after="0"/>
        <w:jc w:val="center"/>
        <w:rPr>
          <w:b/>
          <w:sz w:val="24"/>
        </w:rPr>
      </w:pPr>
    </w:p>
    <w:p w14:paraId="59B47A05" w14:textId="77777777" w:rsidR="005679D1" w:rsidRDefault="005679D1" w:rsidP="00212C8A">
      <w:pPr>
        <w:spacing w:after="0"/>
        <w:jc w:val="center"/>
        <w:rPr>
          <w:b/>
          <w:sz w:val="24"/>
        </w:rPr>
      </w:pPr>
      <w:r w:rsidRPr="000F1F09">
        <w:rPr>
          <w:b/>
          <w:sz w:val="24"/>
        </w:rPr>
        <w:t>GENERATION PROPOSED PLAN APPLICATION</w:t>
      </w:r>
    </w:p>
    <w:p w14:paraId="7BBA0341" w14:textId="77777777" w:rsidR="00212C8A" w:rsidRPr="00265A0D" w:rsidRDefault="00212C8A" w:rsidP="00265A0D">
      <w:pPr>
        <w:tabs>
          <w:tab w:val="center" w:pos="5040"/>
          <w:tab w:val="right" w:pos="10080"/>
        </w:tabs>
        <w:spacing w:after="0"/>
        <w:ind w:left="720" w:hanging="720"/>
        <w:jc w:val="center"/>
      </w:pPr>
      <w:r w:rsidRPr="00265A0D">
        <w:t>ISO New England Planning Procedure 5-1</w:t>
      </w:r>
    </w:p>
    <w:p w14:paraId="2A1BD4F8" w14:textId="77777777" w:rsidR="00212C8A" w:rsidRDefault="00212C8A" w:rsidP="00212C8A">
      <w:pPr>
        <w:tabs>
          <w:tab w:val="center" w:pos="5040"/>
          <w:tab w:val="right" w:pos="10080"/>
        </w:tabs>
        <w:spacing w:after="0"/>
        <w:ind w:left="720" w:hanging="720"/>
        <w:jc w:val="center"/>
      </w:pPr>
      <w:r w:rsidRPr="00840694">
        <w:t>Page 1 of 2</w:t>
      </w:r>
    </w:p>
    <w:p w14:paraId="08C5E76B" w14:textId="77777777" w:rsidR="005679D1" w:rsidRPr="00840694" w:rsidRDefault="005679D1" w:rsidP="005679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5" w:lineRule="atLeast"/>
      </w:pPr>
    </w:p>
    <w:p w14:paraId="2B4BA5A0" w14:textId="77777777" w:rsidR="005679D1" w:rsidRPr="000646A3" w:rsidRDefault="005D64E7" w:rsidP="00050539">
      <w:pPr>
        <w:spacing w:after="120"/>
        <w:ind w:left="720" w:hanging="720"/>
        <w:rPr>
          <w:sz w:val="20"/>
          <w:szCs w:val="20"/>
        </w:rPr>
      </w:pPr>
      <w:r w:rsidRPr="000646A3">
        <w:rPr>
          <w:sz w:val="20"/>
          <w:szCs w:val="20"/>
        </w:rPr>
        <w:t>Applicant _______________________________________</w:t>
      </w:r>
      <w:r w:rsidRPr="000646A3">
        <w:rPr>
          <w:sz w:val="20"/>
          <w:szCs w:val="20"/>
        </w:rPr>
        <w:tab/>
        <w:t>Date ___________________</w:t>
      </w:r>
    </w:p>
    <w:p w14:paraId="101DB5FB" w14:textId="77777777" w:rsidR="005D64E7" w:rsidRPr="000646A3" w:rsidRDefault="005D64E7" w:rsidP="00050539">
      <w:pPr>
        <w:spacing w:after="120"/>
        <w:ind w:left="720" w:hanging="720"/>
        <w:rPr>
          <w:sz w:val="20"/>
          <w:szCs w:val="20"/>
        </w:rPr>
      </w:pPr>
      <w:r w:rsidRPr="000646A3">
        <w:rPr>
          <w:sz w:val="20"/>
          <w:szCs w:val="20"/>
        </w:rPr>
        <w:t>Contact Person __________________________________</w:t>
      </w:r>
      <w:r w:rsidRPr="000646A3">
        <w:rPr>
          <w:sz w:val="20"/>
          <w:szCs w:val="20"/>
        </w:rPr>
        <w:tab/>
        <w:t>Phone __________________</w:t>
      </w:r>
    </w:p>
    <w:p w14:paraId="5EDB2344" w14:textId="77777777" w:rsidR="005D64E7" w:rsidRPr="000646A3" w:rsidRDefault="005D64E7" w:rsidP="005D64E7">
      <w:pPr>
        <w:spacing w:after="0"/>
        <w:ind w:left="720" w:hanging="720"/>
        <w:rPr>
          <w:sz w:val="20"/>
          <w:szCs w:val="20"/>
        </w:rPr>
      </w:pPr>
    </w:p>
    <w:p w14:paraId="17E4D3AD" w14:textId="77777777" w:rsidR="00B66BA1" w:rsidRPr="000646A3" w:rsidRDefault="00B66BA1" w:rsidP="00B66BA1">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360" w:hanging="360"/>
        <w:rPr>
          <w:sz w:val="20"/>
          <w:szCs w:val="20"/>
        </w:rPr>
      </w:pPr>
      <w:r w:rsidRPr="000646A3">
        <w:rPr>
          <w:sz w:val="20"/>
          <w:szCs w:val="20"/>
        </w:rPr>
        <w:t>1.</w:t>
      </w:r>
      <w:r w:rsidRPr="000646A3">
        <w:rPr>
          <w:sz w:val="20"/>
          <w:szCs w:val="20"/>
        </w:rPr>
        <w:tab/>
        <w:t>Station Name and Location __________________________________________________________</w:t>
      </w:r>
    </w:p>
    <w:p w14:paraId="409963DF" w14:textId="77777777" w:rsidR="00B66BA1" w:rsidRPr="000646A3" w:rsidRDefault="00B66BA1" w:rsidP="00050539">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360" w:hanging="360"/>
        <w:rPr>
          <w:sz w:val="20"/>
          <w:szCs w:val="20"/>
        </w:rPr>
      </w:pPr>
      <w:r w:rsidRPr="000646A3">
        <w:rPr>
          <w:sz w:val="20"/>
          <w:szCs w:val="20"/>
        </w:rPr>
        <w:tab/>
        <w:t>Unit Identification ________________________________________________________________</w:t>
      </w:r>
    </w:p>
    <w:tbl>
      <w:tblPr>
        <w:tblW w:w="10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8"/>
        <w:gridCol w:w="1890"/>
        <w:gridCol w:w="1710"/>
        <w:gridCol w:w="2085"/>
        <w:gridCol w:w="1835"/>
      </w:tblGrid>
      <w:tr w:rsidR="005679D1" w:rsidRPr="000F1F09" w14:paraId="5FE8CC4B" w14:textId="77777777" w:rsidTr="00C70816">
        <w:trPr>
          <w:trHeight w:val="638"/>
        </w:trPr>
        <w:tc>
          <w:tcPr>
            <w:tcW w:w="2538" w:type="dxa"/>
            <w:vAlign w:val="center"/>
          </w:tcPr>
          <w:p w14:paraId="57993B8D" w14:textId="77777777" w:rsidR="005679D1" w:rsidRPr="000F1F09" w:rsidRDefault="005679D1" w:rsidP="000F1F09">
            <w:pPr>
              <w:pStyle w:val="Foote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sz w:val="20"/>
                <w:szCs w:val="20"/>
              </w:rPr>
            </w:pPr>
          </w:p>
        </w:tc>
        <w:tc>
          <w:tcPr>
            <w:tcW w:w="1890" w:type="dxa"/>
            <w:vAlign w:val="center"/>
          </w:tcPr>
          <w:p w14:paraId="2C8E6C63" w14:textId="77777777" w:rsidR="00C70816" w:rsidRDefault="005679D1" w:rsidP="00C708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0F1F09">
              <w:rPr>
                <w:b/>
                <w:sz w:val="20"/>
                <w:szCs w:val="20"/>
              </w:rPr>
              <w:t>Winter</w:t>
            </w:r>
          </w:p>
          <w:p w14:paraId="6EE0D579" w14:textId="77777777" w:rsidR="005679D1" w:rsidRPr="000F1F09" w:rsidRDefault="005679D1" w:rsidP="00C708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0F1F09">
              <w:rPr>
                <w:b/>
                <w:sz w:val="20"/>
                <w:szCs w:val="20"/>
              </w:rPr>
              <w:t>(0 or higher Deg F)*</w:t>
            </w:r>
          </w:p>
        </w:tc>
        <w:tc>
          <w:tcPr>
            <w:tcW w:w="1710" w:type="dxa"/>
            <w:vAlign w:val="center"/>
          </w:tcPr>
          <w:p w14:paraId="426A760C" w14:textId="77777777" w:rsidR="00C70816" w:rsidRDefault="005679D1" w:rsidP="00C708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0F1F09">
              <w:rPr>
                <w:b/>
                <w:sz w:val="20"/>
                <w:szCs w:val="20"/>
              </w:rPr>
              <w:t>Winter</w:t>
            </w:r>
          </w:p>
          <w:p w14:paraId="093F8434" w14:textId="77777777" w:rsidR="005679D1" w:rsidRPr="000F1F09" w:rsidRDefault="005679D1" w:rsidP="00C708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0F1F09">
              <w:rPr>
                <w:b/>
                <w:sz w:val="20"/>
                <w:szCs w:val="20"/>
              </w:rPr>
              <w:t>(20 Deg F)</w:t>
            </w:r>
          </w:p>
        </w:tc>
        <w:tc>
          <w:tcPr>
            <w:tcW w:w="2085" w:type="dxa"/>
            <w:vAlign w:val="center"/>
          </w:tcPr>
          <w:p w14:paraId="64BF6A33" w14:textId="77777777" w:rsidR="00C70816" w:rsidRDefault="005679D1" w:rsidP="00C708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0F1F09">
              <w:rPr>
                <w:b/>
                <w:sz w:val="20"/>
                <w:szCs w:val="20"/>
              </w:rPr>
              <w:t>Summer</w:t>
            </w:r>
          </w:p>
          <w:p w14:paraId="1E59FFEB" w14:textId="77777777" w:rsidR="005679D1" w:rsidRPr="000F1F09" w:rsidRDefault="005679D1" w:rsidP="00C708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0F1F09">
              <w:rPr>
                <w:b/>
                <w:sz w:val="20"/>
                <w:szCs w:val="20"/>
              </w:rPr>
              <w:t>(50 or higher Deg F)**</w:t>
            </w:r>
          </w:p>
        </w:tc>
        <w:tc>
          <w:tcPr>
            <w:tcW w:w="1835" w:type="dxa"/>
            <w:vAlign w:val="center"/>
          </w:tcPr>
          <w:p w14:paraId="7DBBA898" w14:textId="77777777" w:rsidR="00C70816" w:rsidRDefault="005679D1" w:rsidP="00C708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0F1F09">
              <w:rPr>
                <w:b/>
                <w:sz w:val="20"/>
                <w:szCs w:val="20"/>
              </w:rPr>
              <w:t>Summer</w:t>
            </w:r>
          </w:p>
          <w:p w14:paraId="233FC156" w14:textId="77777777" w:rsidR="005679D1" w:rsidRPr="000F1F09" w:rsidRDefault="005679D1" w:rsidP="00C708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0F1F09">
              <w:rPr>
                <w:b/>
                <w:sz w:val="20"/>
                <w:szCs w:val="20"/>
              </w:rPr>
              <w:t>(90 Deg F)</w:t>
            </w:r>
          </w:p>
        </w:tc>
      </w:tr>
      <w:tr w:rsidR="005679D1" w:rsidRPr="000F1F09" w14:paraId="34D59126" w14:textId="77777777" w:rsidTr="00C70816">
        <w:tc>
          <w:tcPr>
            <w:tcW w:w="2538" w:type="dxa"/>
          </w:tcPr>
          <w:p w14:paraId="00F2411A"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u w:val="single"/>
              </w:rPr>
            </w:pPr>
            <w:r w:rsidRPr="000F1F09">
              <w:rPr>
                <w:sz w:val="20"/>
                <w:szCs w:val="20"/>
              </w:rPr>
              <w:t>Gross Unit Rating (MW)</w:t>
            </w:r>
          </w:p>
        </w:tc>
        <w:tc>
          <w:tcPr>
            <w:tcW w:w="1890" w:type="dxa"/>
          </w:tcPr>
          <w:p w14:paraId="68B82C7A"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710" w:type="dxa"/>
          </w:tcPr>
          <w:p w14:paraId="7C8F40B3"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2085" w:type="dxa"/>
          </w:tcPr>
          <w:p w14:paraId="1EB20C6A"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835" w:type="dxa"/>
          </w:tcPr>
          <w:p w14:paraId="2F92FBE0"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r>
      <w:tr w:rsidR="005679D1" w:rsidRPr="000F1F09" w14:paraId="4EC57EBF" w14:textId="77777777" w:rsidTr="00C70816">
        <w:tc>
          <w:tcPr>
            <w:tcW w:w="2538" w:type="dxa"/>
          </w:tcPr>
          <w:p w14:paraId="002E314E"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u w:val="single"/>
              </w:rPr>
            </w:pPr>
            <w:r w:rsidRPr="000F1F09">
              <w:rPr>
                <w:sz w:val="20"/>
                <w:szCs w:val="20"/>
              </w:rPr>
              <w:t>Net Unit Rating (MW)</w:t>
            </w:r>
          </w:p>
        </w:tc>
        <w:tc>
          <w:tcPr>
            <w:tcW w:w="1890" w:type="dxa"/>
          </w:tcPr>
          <w:p w14:paraId="0726304A"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710" w:type="dxa"/>
          </w:tcPr>
          <w:p w14:paraId="5F174E24"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2085" w:type="dxa"/>
          </w:tcPr>
          <w:p w14:paraId="1C1D9955"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835" w:type="dxa"/>
          </w:tcPr>
          <w:p w14:paraId="36900967"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r>
      <w:tr w:rsidR="005679D1" w:rsidRPr="000F1F09" w14:paraId="5B362CB8" w14:textId="77777777" w:rsidTr="00C70816">
        <w:tc>
          <w:tcPr>
            <w:tcW w:w="2538" w:type="dxa"/>
          </w:tcPr>
          <w:p w14:paraId="099C466C"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u w:val="single"/>
              </w:rPr>
            </w:pPr>
            <w:r w:rsidRPr="000F1F09">
              <w:rPr>
                <w:sz w:val="20"/>
                <w:szCs w:val="20"/>
              </w:rPr>
              <w:t>Unit Rating (Lagging MVAR)</w:t>
            </w:r>
          </w:p>
        </w:tc>
        <w:tc>
          <w:tcPr>
            <w:tcW w:w="1890" w:type="dxa"/>
          </w:tcPr>
          <w:p w14:paraId="4B465954"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710" w:type="dxa"/>
          </w:tcPr>
          <w:p w14:paraId="64DDB8EA"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sz w:val="20"/>
                <w:szCs w:val="20"/>
              </w:rPr>
            </w:pPr>
            <w:r w:rsidRPr="000F1F09">
              <w:rPr>
                <w:sz w:val="20"/>
                <w:szCs w:val="20"/>
              </w:rPr>
              <w:t>N/A</w:t>
            </w:r>
          </w:p>
        </w:tc>
        <w:tc>
          <w:tcPr>
            <w:tcW w:w="2085" w:type="dxa"/>
          </w:tcPr>
          <w:p w14:paraId="290BDB33"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835" w:type="dxa"/>
          </w:tcPr>
          <w:p w14:paraId="46E50679"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r>
      <w:tr w:rsidR="005679D1" w:rsidRPr="000F1F09" w14:paraId="1D3DE2EF" w14:textId="77777777" w:rsidTr="00C70816">
        <w:tc>
          <w:tcPr>
            <w:tcW w:w="2538" w:type="dxa"/>
          </w:tcPr>
          <w:p w14:paraId="485E63BD"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r w:rsidRPr="000F1F09">
              <w:rPr>
                <w:sz w:val="20"/>
                <w:szCs w:val="20"/>
              </w:rPr>
              <w:t>Unit Rating (Leading MVAR)</w:t>
            </w:r>
          </w:p>
        </w:tc>
        <w:tc>
          <w:tcPr>
            <w:tcW w:w="1890" w:type="dxa"/>
          </w:tcPr>
          <w:p w14:paraId="68251BC8"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710" w:type="dxa"/>
          </w:tcPr>
          <w:p w14:paraId="72A7A47D"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sz w:val="20"/>
                <w:szCs w:val="20"/>
              </w:rPr>
            </w:pPr>
            <w:r w:rsidRPr="000F1F09">
              <w:rPr>
                <w:sz w:val="20"/>
                <w:szCs w:val="20"/>
              </w:rPr>
              <w:t>N/A</w:t>
            </w:r>
          </w:p>
        </w:tc>
        <w:tc>
          <w:tcPr>
            <w:tcW w:w="2085" w:type="dxa"/>
          </w:tcPr>
          <w:p w14:paraId="245E51A3"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835" w:type="dxa"/>
          </w:tcPr>
          <w:p w14:paraId="516EA85D" w14:textId="77777777" w:rsidR="005679D1" w:rsidRPr="000F1F09" w:rsidRDefault="005679D1" w:rsidP="000F1F0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r>
    </w:tbl>
    <w:p w14:paraId="6A37BAEC" w14:textId="77777777" w:rsidR="005679D1" w:rsidRPr="000F1F09" w:rsidRDefault="005679D1" w:rsidP="00050539">
      <w:pPr>
        <w:pStyle w:val="Footer"/>
        <w:tabs>
          <w:tab w:val="left" w:pos="-1440"/>
          <w:tab w:val="left" w:pos="-72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274" w:hanging="274"/>
        <w:jc w:val="both"/>
        <w:rPr>
          <w:sz w:val="20"/>
          <w:szCs w:val="20"/>
        </w:rPr>
      </w:pPr>
      <w:r w:rsidRPr="000F1F09">
        <w:rPr>
          <w:sz w:val="20"/>
          <w:szCs w:val="20"/>
        </w:rPr>
        <w:t>*</w:t>
      </w:r>
      <w:r w:rsidR="000F1F09">
        <w:rPr>
          <w:sz w:val="20"/>
          <w:szCs w:val="20"/>
        </w:rPr>
        <w:tab/>
      </w:r>
      <w:r w:rsidRPr="000F1F09">
        <w:rPr>
          <w:sz w:val="20"/>
          <w:szCs w:val="20"/>
        </w:rPr>
        <w:t>Enter all values in this column corresponding to the temperature of 0 degrees F or greater at which gross facility output will be the highest. As an example, if the maximum gross facility output occurs at 12 degrees F, all values in this column shall correspond to the 12 degree F operating condition.</w:t>
      </w:r>
    </w:p>
    <w:p w14:paraId="770AD03D" w14:textId="77777777" w:rsidR="005679D1" w:rsidRPr="000F1F09" w:rsidRDefault="005679D1" w:rsidP="00050539">
      <w:pPr>
        <w:pStyle w:val="Footer"/>
        <w:tabs>
          <w:tab w:val="left" w:pos="-1440"/>
          <w:tab w:val="left" w:pos="-72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270" w:hanging="270"/>
        <w:jc w:val="both"/>
        <w:rPr>
          <w:sz w:val="20"/>
          <w:szCs w:val="20"/>
        </w:rPr>
      </w:pPr>
      <w:r w:rsidRPr="000F1F09">
        <w:rPr>
          <w:sz w:val="20"/>
          <w:szCs w:val="20"/>
        </w:rPr>
        <w:t>**</w:t>
      </w:r>
      <w:r w:rsidR="000F1F09">
        <w:rPr>
          <w:sz w:val="20"/>
          <w:szCs w:val="20"/>
        </w:rPr>
        <w:tab/>
      </w:r>
      <w:r w:rsidRPr="000F1F09">
        <w:rPr>
          <w:sz w:val="20"/>
          <w:szCs w:val="20"/>
        </w:rPr>
        <w:t>Enter all values in this column corresponding to the temperature of 50 degrees F or greater at which net facility output will be the highest. As an example, if the maximum net facility output occurs at 67 degrees F, all values in this column shall correspond to the 67 degree F operating condition.</w:t>
      </w:r>
    </w:p>
    <w:p w14:paraId="74E3B290" w14:textId="77777777" w:rsidR="005679D1" w:rsidRPr="000F1F09" w:rsidRDefault="005679D1" w:rsidP="00050539">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60" w:hanging="360"/>
        <w:rPr>
          <w:sz w:val="20"/>
          <w:szCs w:val="20"/>
        </w:rPr>
      </w:pPr>
      <w:r w:rsidRPr="000F1F09">
        <w:rPr>
          <w:sz w:val="20"/>
          <w:szCs w:val="20"/>
        </w:rPr>
        <w:t>2.</w:t>
      </w:r>
      <w:r w:rsidRPr="000F1F09">
        <w:rPr>
          <w:sz w:val="20"/>
          <w:szCs w:val="20"/>
        </w:rPr>
        <w:tab/>
        <w:t>Type of Application</w:t>
      </w:r>
    </w:p>
    <w:p w14:paraId="5E4628A2" w14:textId="77777777" w:rsidR="005679D1" w:rsidRPr="000F1F09" w:rsidRDefault="005D64E7" w:rsidP="00050539">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360" w:hanging="360"/>
        <w:rPr>
          <w:sz w:val="20"/>
          <w:szCs w:val="20"/>
        </w:rPr>
      </w:pPr>
      <w:r>
        <w:rPr>
          <w:sz w:val="20"/>
          <w:szCs w:val="20"/>
        </w:rPr>
        <w:tab/>
      </w:r>
      <w:r w:rsidR="00485A6F" w:rsidRPr="005D64E7">
        <w:rPr>
          <w:sz w:val="20"/>
          <w:szCs w:val="20"/>
        </w:rPr>
        <w:fldChar w:fldCharType="begin">
          <w:ffData>
            <w:name w:val="Check1"/>
            <w:enabled/>
            <w:calcOnExit w:val="0"/>
            <w:checkBox>
              <w:sizeAuto/>
              <w:default w:val="0"/>
            </w:checkBox>
          </w:ffData>
        </w:fldChar>
      </w:r>
      <w:r w:rsidR="00485A6F" w:rsidRPr="005D64E7">
        <w:rPr>
          <w:sz w:val="20"/>
          <w:szCs w:val="20"/>
        </w:rPr>
        <w:instrText xml:space="preserve"> FORMCHECKBOX </w:instrText>
      </w:r>
      <w:r w:rsidR="0001643E">
        <w:rPr>
          <w:sz w:val="20"/>
          <w:szCs w:val="20"/>
        </w:rPr>
      </w:r>
      <w:r w:rsidR="0001643E">
        <w:rPr>
          <w:sz w:val="20"/>
          <w:szCs w:val="20"/>
        </w:rPr>
        <w:fldChar w:fldCharType="separate"/>
      </w:r>
      <w:r w:rsidR="00485A6F" w:rsidRPr="005D64E7">
        <w:rPr>
          <w:sz w:val="20"/>
          <w:szCs w:val="20"/>
        </w:rPr>
        <w:fldChar w:fldCharType="end"/>
      </w:r>
      <w:r w:rsidR="000F1F09">
        <w:rPr>
          <w:sz w:val="20"/>
          <w:szCs w:val="20"/>
        </w:rPr>
        <w:t xml:space="preserve"> </w:t>
      </w:r>
      <w:r w:rsidR="005679D1" w:rsidRPr="000F1F09">
        <w:rPr>
          <w:sz w:val="20"/>
          <w:szCs w:val="20"/>
        </w:rPr>
        <w:t>Construction</w:t>
      </w:r>
      <w:r w:rsidR="00485A6F">
        <w:rPr>
          <w:sz w:val="20"/>
          <w:szCs w:val="20"/>
        </w:rPr>
        <w:t xml:space="preserve">      </w:t>
      </w:r>
      <w:r w:rsidR="00485A6F" w:rsidRPr="005D64E7">
        <w:rPr>
          <w:sz w:val="20"/>
          <w:szCs w:val="20"/>
        </w:rPr>
        <w:fldChar w:fldCharType="begin">
          <w:ffData>
            <w:name w:val="Check1"/>
            <w:enabled/>
            <w:calcOnExit w:val="0"/>
            <w:checkBox>
              <w:sizeAuto/>
              <w:default w:val="0"/>
            </w:checkBox>
          </w:ffData>
        </w:fldChar>
      </w:r>
      <w:r w:rsidR="00485A6F" w:rsidRPr="005D64E7">
        <w:rPr>
          <w:sz w:val="20"/>
          <w:szCs w:val="20"/>
        </w:rPr>
        <w:instrText xml:space="preserve"> FORMCHECKBOX </w:instrText>
      </w:r>
      <w:r w:rsidR="0001643E">
        <w:rPr>
          <w:sz w:val="20"/>
          <w:szCs w:val="20"/>
        </w:rPr>
      </w:r>
      <w:r w:rsidR="0001643E">
        <w:rPr>
          <w:sz w:val="20"/>
          <w:szCs w:val="20"/>
        </w:rPr>
        <w:fldChar w:fldCharType="separate"/>
      </w:r>
      <w:r w:rsidR="00485A6F" w:rsidRPr="005D64E7">
        <w:rPr>
          <w:sz w:val="20"/>
          <w:szCs w:val="20"/>
        </w:rPr>
        <w:fldChar w:fldCharType="end"/>
      </w:r>
      <w:r w:rsidR="005679D1" w:rsidRPr="000F1F09">
        <w:rPr>
          <w:sz w:val="20"/>
          <w:szCs w:val="20"/>
        </w:rPr>
        <w:t xml:space="preserve"> Capacity Change</w:t>
      </w:r>
      <w:r w:rsidR="005679D1" w:rsidRPr="000F1F09">
        <w:rPr>
          <w:sz w:val="20"/>
          <w:szCs w:val="20"/>
        </w:rPr>
        <w:tab/>
      </w:r>
    </w:p>
    <w:p w14:paraId="4491C577" w14:textId="77777777" w:rsidR="005679D1" w:rsidRPr="000F1F09" w:rsidRDefault="005679D1" w:rsidP="00050539">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60" w:hanging="360"/>
        <w:rPr>
          <w:sz w:val="20"/>
          <w:szCs w:val="20"/>
        </w:rPr>
      </w:pPr>
      <w:r w:rsidRPr="000F1F09">
        <w:rPr>
          <w:sz w:val="20"/>
          <w:szCs w:val="20"/>
        </w:rPr>
        <w:t>3.</w:t>
      </w:r>
      <w:r w:rsidRPr="000F1F09">
        <w:rPr>
          <w:sz w:val="20"/>
          <w:szCs w:val="20"/>
        </w:rPr>
        <w:tab/>
        <w:t>Requested Commercial Operation</w:t>
      </w:r>
      <w:r w:rsidR="00485A6F">
        <w:rPr>
          <w:sz w:val="20"/>
          <w:szCs w:val="20"/>
        </w:rPr>
        <w:t xml:space="preserve"> Date ____________________</w:t>
      </w:r>
    </w:p>
    <w:p w14:paraId="27512E50" w14:textId="77777777" w:rsidR="005679D1" w:rsidRPr="000F1F09" w:rsidRDefault="005679D1" w:rsidP="00050539">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60" w:hanging="360"/>
        <w:rPr>
          <w:sz w:val="20"/>
          <w:szCs w:val="20"/>
        </w:rPr>
      </w:pPr>
      <w:r w:rsidRPr="000F1F09">
        <w:rPr>
          <w:sz w:val="20"/>
          <w:szCs w:val="20"/>
        </w:rPr>
        <w:t>4.</w:t>
      </w:r>
      <w:r w:rsidRPr="000F1F09">
        <w:rPr>
          <w:sz w:val="20"/>
          <w:szCs w:val="20"/>
        </w:rPr>
        <w:tab/>
        <w:t>Will the facility be equipped with a functioning governor?</w:t>
      </w:r>
      <w:r w:rsidRPr="000F1F09">
        <w:rPr>
          <w:sz w:val="20"/>
          <w:szCs w:val="20"/>
        </w:rPr>
        <w:tab/>
      </w:r>
      <w:r w:rsidR="000F1F09">
        <w:rPr>
          <w:sz w:val="20"/>
          <w:szCs w:val="20"/>
        </w:rPr>
        <w:t xml:space="preserve">  </w:t>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Pr="000F1F09">
        <w:rPr>
          <w:sz w:val="20"/>
          <w:szCs w:val="20"/>
        </w:rPr>
        <w:t xml:space="preserve"> Yes</w:t>
      </w:r>
      <w:r w:rsidRPr="000F1F09">
        <w:rPr>
          <w:sz w:val="20"/>
          <w:szCs w:val="20"/>
        </w:rPr>
        <w:tab/>
      </w:r>
      <w:r w:rsidR="000F1F09">
        <w:rPr>
          <w:sz w:val="20"/>
          <w:szCs w:val="20"/>
        </w:rPr>
        <w:t xml:space="preserve">  </w:t>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Pr="000F1F09">
        <w:rPr>
          <w:sz w:val="20"/>
          <w:szCs w:val="20"/>
        </w:rPr>
        <w:t xml:space="preserve"> No</w:t>
      </w:r>
      <w:r w:rsidRPr="000F1F09">
        <w:rPr>
          <w:sz w:val="20"/>
          <w:szCs w:val="20"/>
        </w:rPr>
        <w:tab/>
        <w:t>(A "No" response may be grounds for rejection pursuant to OP 14.)</w:t>
      </w:r>
    </w:p>
    <w:p w14:paraId="706A82DC" w14:textId="77777777" w:rsidR="005679D1" w:rsidRPr="000F1F09" w:rsidRDefault="005679D1" w:rsidP="00B66BA1">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5" w:lineRule="atLeast"/>
        <w:ind w:left="360" w:hanging="360"/>
        <w:rPr>
          <w:sz w:val="20"/>
          <w:szCs w:val="20"/>
        </w:rPr>
      </w:pPr>
      <w:r w:rsidRPr="000F1F09">
        <w:rPr>
          <w:sz w:val="20"/>
          <w:szCs w:val="20"/>
        </w:rPr>
        <w:t>5.</w:t>
      </w:r>
      <w:r w:rsidRPr="000F1F09">
        <w:rPr>
          <w:sz w:val="20"/>
          <w:szCs w:val="20"/>
        </w:rPr>
        <w:tab/>
        <w:t xml:space="preserve">Is the unit equipped with under-frequency protection?  </w:t>
      </w:r>
      <w:r w:rsidR="000646A3">
        <w:rPr>
          <w:sz w:val="20"/>
          <w:szCs w:val="20"/>
        </w:rPr>
        <w:tab/>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Pr="000F1F09">
        <w:rPr>
          <w:sz w:val="20"/>
          <w:szCs w:val="20"/>
        </w:rPr>
        <w:t xml:space="preserve"> Yes</w:t>
      </w:r>
      <w:r w:rsidRPr="000F1F09">
        <w:rPr>
          <w:sz w:val="20"/>
          <w:szCs w:val="20"/>
        </w:rPr>
        <w:tab/>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Pr="000F1F09">
        <w:rPr>
          <w:sz w:val="20"/>
          <w:szCs w:val="20"/>
        </w:rPr>
        <w:t xml:space="preserve"> No</w:t>
      </w:r>
    </w:p>
    <w:p w14:paraId="412B1CEB" w14:textId="77777777" w:rsidR="005679D1" w:rsidRPr="000F1F09" w:rsidRDefault="005679D1" w:rsidP="00B66BA1">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ind w:left="360"/>
        <w:rPr>
          <w:sz w:val="20"/>
          <w:szCs w:val="20"/>
        </w:rPr>
      </w:pPr>
      <w:r w:rsidRPr="000F1F09">
        <w:rPr>
          <w:sz w:val="20"/>
          <w:szCs w:val="20"/>
        </w:rPr>
        <w:t>If "Yes</w:t>
      </w:r>
      <w:r w:rsidR="000C5CB8">
        <w:rPr>
          <w:sz w:val="20"/>
          <w:szCs w:val="20"/>
        </w:rPr>
        <w:t>:</w:t>
      </w:r>
      <w:r w:rsidRPr="000F1F09">
        <w:rPr>
          <w:sz w:val="20"/>
          <w:szCs w:val="20"/>
        </w:rPr>
        <w:t>"</w:t>
      </w:r>
    </w:p>
    <w:p w14:paraId="2E014BE6" w14:textId="77777777" w:rsidR="005679D1" w:rsidRPr="000F1F09" w:rsidRDefault="005679D1" w:rsidP="00B66BA1">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ind w:left="446"/>
        <w:rPr>
          <w:sz w:val="20"/>
          <w:szCs w:val="20"/>
        </w:rPr>
      </w:pPr>
      <w:r w:rsidRPr="000F1F09">
        <w:rPr>
          <w:sz w:val="20"/>
          <w:szCs w:val="20"/>
        </w:rPr>
        <w:t xml:space="preserve">a. </w:t>
      </w:r>
      <w:r w:rsidRPr="000F1F09">
        <w:rPr>
          <w:sz w:val="20"/>
          <w:szCs w:val="20"/>
        </w:rPr>
        <w:tab/>
        <w:t>Has the host utility reviewed the settings?</w:t>
      </w:r>
      <w:r w:rsidR="000646A3">
        <w:rPr>
          <w:sz w:val="20"/>
          <w:szCs w:val="20"/>
        </w:rPr>
        <w:tab/>
      </w:r>
      <w:r w:rsidRPr="000F1F09">
        <w:rPr>
          <w:sz w:val="20"/>
          <w:szCs w:val="20"/>
        </w:rPr>
        <w:t xml:space="preserve">    </w:t>
      </w:r>
      <w:r w:rsidRPr="000F1F09">
        <w:rPr>
          <w:sz w:val="20"/>
          <w:szCs w:val="20"/>
        </w:rPr>
        <w:tab/>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Pr="000F1F09">
        <w:rPr>
          <w:sz w:val="20"/>
          <w:szCs w:val="20"/>
        </w:rPr>
        <w:t xml:space="preserve"> Yes</w:t>
      </w:r>
      <w:r w:rsidRPr="000F1F09">
        <w:rPr>
          <w:sz w:val="20"/>
          <w:szCs w:val="20"/>
        </w:rPr>
        <w:tab/>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Pr="000F1F09">
        <w:rPr>
          <w:sz w:val="20"/>
          <w:szCs w:val="20"/>
        </w:rPr>
        <w:t xml:space="preserve"> No</w:t>
      </w:r>
    </w:p>
    <w:p w14:paraId="02C978F2" w14:textId="77777777" w:rsidR="005679D1" w:rsidRPr="000F1F09" w:rsidRDefault="005679D1" w:rsidP="00B66BA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ind w:left="720" w:hanging="274"/>
        <w:rPr>
          <w:sz w:val="20"/>
          <w:szCs w:val="20"/>
        </w:rPr>
      </w:pPr>
      <w:r w:rsidRPr="000F1F09">
        <w:rPr>
          <w:sz w:val="20"/>
          <w:szCs w:val="20"/>
        </w:rPr>
        <w:t>b.</w:t>
      </w:r>
      <w:r w:rsidR="00485A6F">
        <w:rPr>
          <w:sz w:val="20"/>
          <w:szCs w:val="20"/>
        </w:rPr>
        <w:tab/>
      </w:r>
      <w:r w:rsidRPr="000F1F09">
        <w:rPr>
          <w:sz w:val="20"/>
          <w:szCs w:val="20"/>
        </w:rPr>
        <w:t>Will the unit be tripped for under-frequency conditions in the area above the curve in Figure 1 of Standard PRC</w:t>
      </w:r>
      <w:r w:rsidR="00485A6F">
        <w:rPr>
          <w:sz w:val="20"/>
          <w:szCs w:val="20"/>
        </w:rPr>
        <w:noBreakHyphen/>
      </w:r>
      <w:r w:rsidRPr="000F1F09">
        <w:rPr>
          <w:sz w:val="20"/>
          <w:szCs w:val="20"/>
        </w:rPr>
        <w:t>006-NPCC?</w:t>
      </w:r>
      <w:r w:rsidRPr="000F1F09">
        <w:rPr>
          <w:sz w:val="20"/>
          <w:szCs w:val="20"/>
        </w:rPr>
        <w:tab/>
        <w:t xml:space="preserve"> </w:t>
      </w:r>
      <w:r w:rsidRPr="000F1F09">
        <w:rPr>
          <w:sz w:val="20"/>
          <w:szCs w:val="20"/>
        </w:rPr>
        <w:tab/>
      </w:r>
      <w:r w:rsidRPr="000F1F09">
        <w:rPr>
          <w:sz w:val="20"/>
          <w:szCs w:val="20"/>
        </w:rPr>
        <w:tab/>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Pr="000F1F09">
        <w:rPr>
          <w:sz w:val="20"/>
          <w:szCs w:val="20"/>
        </w:rPr>
        <w:t xml:space="preserve"> Yes</w:t>
      </w:r>
      <w:r w:rsidRPr="000F1F09">
        <w:rPr>
          <w:sz w:val="20"/>
          <w:szCs w:val="20"/>
        </w:rPr>
        <w:tab/>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000F1F09">
        <w:rPr>
          <w:sz w:val="20"/>
          <w:szCs w:val="20"/>
        </w:rPr>
        <w:t xml:space="preserve"> </w:t>
      </w:r>
      <w:r w:rsidRPr="000F1F09">
        <w:rPr>
          <w:sz w:val="20"/>
          <w:szCs w:val="20"/>
        </w:rPr>
        <w:t>No</w:t>
      </w:r>
      <w:r w:rsidRPr="000F1F09">
        <w:rPr>
          <w:sz w:val="20"/>
          <w:szCs w:val="20"/>
        </w:rPr>
        <w:tab/>
      </w:r>
    </w:p>
    <w:p w14:paraId="06318CD9" w14:textId="77777777" w:rsidR="005679D1" w:rsidRPr="000F1F09" w:rsidRDefault="00AB6E4E" w:rsidP="00AB6E4E">
      <w:pPr>
        <w:tabs>
          <w:tab w:val="left" w:pos="-1440"/>
          <w:tab w:val="left" w:pos="-720"/>
          <w:tab w:val="left" w:pos="810"/>
          <w:tab w:val="left" w:pos="990"/>
          <w:tab w:val="left" w:pos="1170"/>
          <w:tab w:val="left" w:pos="4320"/>
          <w:tab w:val="left" w:pos="5040"/>
          <w:tab w:val="left" w:pos="5760"/>
          <w:tab w:val="left" w:pos="6480"/>
          <w:tab w:val="left" w:pos="7200"/>
          <w:tab w:val="left" w:pos="7920"/>
          <w:tab w:val="left" w:pos="8640"/>
          <w:tab w:val="left" w:pos="9360"/>
          <w:tab w:val="left" w:pos="10080"/>
        </w:tabs>
        <w:spacing w:after="120" w:line="271" w:lineRule="atLeast"/>
        <w:ind w:left="1170" w:hanging="360"/>
        <w:rPr>
          <w:sz w:val="20"/>
          <w:szCs w:val="20"/>
        </w:rPr>
      </w:pPr>
      <w:r>
        <w:rPr>
          <w:sz w:val="20"/>
          <w:szCs w:val="20"/>
        </w:rPr>
        <w:tab/>
      </w:r>
      <w:r w:rsidR="005679D1" w:rsidRPr="000F1F09">
        <w:rPr>
          <w:sz w:val="20"/>
          <w:szCs w:val="20"/>
        </w:rPr>
        <w:t>i.</w:t>
      </w:r>
      <w:r>
        <w:rPr>
          <w:sz w:val="20"/>
          <w:szCs w:val="20"/>
        </w:rPr>
        <w:tab/>
      </w:r>
      <w:r w:rsidR="005679D1" w:rsidRPr="000F1F09">
        <w:rPr>
          <w:sz w:val="20"/>
          <w:szCs w:val="20"/>
        </w:rPr>
        <w:t>If “Yes</w:t>
      </w:r>
      <w:r w:rsidR="000C5CB8">
        <w:rPr>
          <w:sz w:val="20"/>
          <w:szCs w:val="20"/>
        </w:rPr>
        <w:t>,</w:t>
      </w:r>
      <w:r w:rsidR="005679D1" w:rsidRPr="000F1F09">
        <w:rPr>
          <w:sz w:val="20"/>
          <w:szCs w:val="20"/>
        </w:rPr>
        <w:t>”</w:t>
      </w:r>
      <w:r w:rsidR="000C5CB8">
        <w:rPr>
          <w:sz w:val="20"/>
          <w:szCs w:val="20"/>
        </w:rPr>
        <w:t xml:space="preserve"> h</w:t>
      </w:r>
      <w:r w:rsidR="005679D1" w:rsidRPr="000F1F09">
        <w:rPr>
          <w:sz w:val="20"/>
          <w:szCs w:val="20"/>
        </w:rPr>
        <w:t>as additional automatic load shedding been provided equivalent to the amount of generation to be tripped?</w:t>
      </w:r>
      <w:r w:rsidR="005679D1" w:rsidRPr="000F1F09">
        <w:rPr>
          <w:sz w:val="20"/>
          <w:szCs w:val="20"/>
        </w:rPr>
        <w:tab/>
      </w:r>
      <w:r w:rsidR="005679D1" w:rsidRPr="000F1F09">
        <w:rPr>
          <w:sz w:val="20"/>
          <w:szCs w:val="20"/>
        </w:rPr>
        <w:tab/>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005679D1" w:rsidRPr="000F1F09">
        <w:rPr>
          <w:sz w:val="20"/>
          <w:szCs w:val="20"/>
        </w:rPr>
        <w:t xml:space="preserve"> Yes</w:t>
      </w:r>
      <w:r w:rsidR="005679D1" w:rsidRPr="000F1F09">
        <w:rPr>
          <w:sz w:val="20"/>
          <w:szCs w:val="20"/>
        </w:rPr>
        <w:tab/>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005679D1" w:rsidRPr="000F1F09">
        <w:rPr>
          <w:sz w:val="20"/>
          <w:szCs w:val="20"/>
        </w:rPr>
        <w:t xml:space="preserve"> No</w:t>
      </w:r>
    </w:p>
    <w:p w14:paraId="35F50566" w14:textId="77777777" w:rsidR="000646A3" w:rsidRDefault="000646A3" w:rsidP="00485A6F">
      <w:pPr>
        <w:tabs>
          <w:tab w:val="left" w:pos="-1440"/>
          <w:tab w:val="left" w:pos="-720"/>
          <w:tab w:val="left" w:pos="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ind w:left="446"/>
        <w:rPr>
          <w:sz w:val="20"/>
          <w:szCs w:val="20"/>
        </w:rPr>
      </w:pPr>
    </w:p>
    <w:p w14:paraId="13DCFD1B" w14:textId="77777777" w:rsidR="006E4936" w:rsidRDefault="006E4936" w:rsidP="00485A6F">
      <w:pPr>
        <w:tabs>
          <w:tab w:val="left" w:pos="-1440"/>
          <w:tab w:val="left" w:pos="-720"/>
          <w:tab w:val="left" w:pos="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ind w:left="446"/>
        <w:rPr>
          <w:sz w:val="20"/>
          <w:szCs w:val="20"/>
        </w:rPr>
      </w:pPr>
    </w:p>
    <w:p w14:paraId="1FE69DF2" w14:textId="77777777" w:rsidR="00050539" w:rsidRPr="00840694" w:rsidRDefault="00050539" w:rsidP="00050539">
      <w:pPr>
        <w:tabs>
          <w:tab w:val="left" w:pos="-1440"/>
          <w:tab w:val="left" w:pos="-720"/>
          <w:tab w:val="left" w:pos="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10"/>
      </w:pPr>
      <w:r w:rsidRPr="000F1F09">
        <w:rPr>
          <w:sz w:val="20"/>
          <w:szCs w:val="20"/>
        </w:rPr>
        <w:tab/>
      </w:r>
      <w:r>
        <w:tab/>
      </w:r>
      <w:r>
        <w:tab/>
      </w:r>
      <w:r>
        <w:tab/>
      </w:r>
      <w:r>
        <w:tab/>
        <w:t>Application Identification No. ______________</w:t>
      </w:r>
    </w:p>
    <w:p w14:paraId="6D461C09" w14:textId="77777777" w:rsidR="000646A3" w:rsidRDefault="000646A3" w:rsidP="00485A6F">
      <w:pPr>
        <w:tabs>
          <w:tab w:val="left" w:pos="-1440"/>
          <w:tab w:val="left" w:pos="-720"/>
          <w:tab w:val="left" w:pos="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ind w:left="446"/>
        <w:rPr>
          <w:sz w:val="20"/>
          <w:szCs w:val="20"/>
        </w:rPr>
      </w:pPr>
    </w:p>
    <w:p w14:paraId="35AE7E48" w14:textId="77777777" w:rsidR="00050539" w:rsidRDefault="00050539" w:rsidP="00050539">
      <w:pPr>
        <w:spacing w:after="0"/>
        <w:jc w:val="center"/>
        <w:rPr>
          <w:b/>
          <w:sz w:val="24"/>
        </w:rPr>
      </w:pPr>
      <w:r w:rsidRPr="000F1F09">
        <w:rPr>
          <w:b/>
          <w:sz w:val="24"/>
        </w:rPr>
        <w:t>GENERATION PROPOSED PLAN APPLICATION</w:t>
      </w:r>
    </w:p>
    <w:p w14:paraId="022F5120" w14:textId="77777777" w:rsidR="00050539" w:rsidRPr="00840694" w:rsidRDefault="00050539" w:rsidP="00050539">
      <w:pPr>
        <w:tabs>
          <w:tab w:val="center" w:pos="5040"/>
          <w:tab w:val="right" w:pos="10080"/>
        </w:tabs>
        <w:spacing w:after="0"/>
        <w:ind w:left="720" w:hanging="720"/>
        <w:jc w:val="center"/>
      </w:pPr>
      <w:r w:rsidRPr="00840694">
        <w:t>ISO New England Planning Procedure 5-1</w:t>
      </w:r>
    </w:p>
    <w:p w14:paraId="6C47D83E" w14:textId="77777777" w:rsidR="00050539" w:rsidRDefault="00050539" w:rsidP="00050539">
      <w:pPr>
        <w:tabs>
          <w:tab w:val="center" w:pos="5040"/>
          <w:tab w:val="right" w:pos="10080"/>
        </w:tabs>
        <w:spacing w:after="0"/>
        <w:ind w:left="720" w:hanging="720"/>
        <w:jc w:val="center"/>
      </w:pPr>
      <w:r w:rsidRPr="00840694">
        <w:t xml:space="preserve">Page </w:t>
      </w:r>
      <w:r>
        <w:t>2</w:t>
      </w:r>
      <w:r w:rsidRPr="00840694">
        <w:t xml:space="preserve"> of 2</w:t>
      </w:r>
    </w:p>
    <w:p w14:paraId="1B3FB565" w14:textId="77777777" w:rsidR="00050539" w:rsidRDefault="00050539" w:rsidP="00485A6F">
      <w:pPr>
        <w:tabs>
          <w:tab w:val="left" w:pos="-1440"/>
          <w:tab w:val="left" w:pos="-720"/>
          <w:tab w:val="left" w:pos="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ind w:left="446"/>
        <w:rPr>
          <w:sz w:val="20"/>
          <w:szCs w:val="20"/>
        </w:rPr>
      </w:pPr>
    </w:p>
    <w:p w14:paraId="761E9943" w14:textId="77777777" w:rsidR="000646A3" w:rsidRDefault="005679D1" w:rsidP="00485A6F">
      <w:pPr>
        <w:tabs>
          <w:tab w:val="left" w:pos="-1440"/>
          <w:tab w:val="left" w:pos="-720"/>
          <w:tab w:val="left" w:pos="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ind w:left="446"/>
        <w:rPr>
          <w:sz w:val="20"/>
          <w:szCs w:val="20"/>
        </w:rPr>
      </w:pPr>
      <w:r w:rsidRPr="000F1F09">
        <w:rPr>
          <w:sz w:val="20"/>
          <w:szCs w:val="20"/>
        </w:rPr>
        <w:t xml:space="preserve">c. </w:t>
      </w:r>
      <w:r w:rsidRPr="000F1F09">
        <w:rPr>
          <w:sz w:val="20"/>
          <w:szCs w:val="20"/>
        </w:rPr>
        <w:tab/>
        <w:t>Will the unit be tripped in conjunction with dropping low voltage feeders during load shedding?</w:t>
      </w:r>
    </w:p>
    <w:p w14:paraId="0EEA9AAD" w14:textId="77777777" w:rsidR="005679D1" w:rsidRPr="000F1F09" w:rsidRDefault="000646A3" w:rsidP="00485A6F">
      <w:pPr>
        <w:tabs>
          <w:tab w:val="left" w:pos="-1440"/>
          <w:tab w:val="left" w:pos="-720"/>
          <w:tab w:val="left" w:pos="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ind w:left="446"/>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5679D1" w:rsidRPr="000F1F09">
        <w:rPr>
          <w:sz w:val="20"/>
          <w:szCs w:val="20"/>
        </w:rPr>
        <w:t xml:space="preserve"> </w:t>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005679D1" w:rsidRPr="000F1F09">
        <w:rPr>
          <w:sz w:val="20"/>
          <w:szCs w:val="20"/>
        </w:rPr>
        <w:t xml:space="preserve"> Yes</w:t>
      </w:r>
      <w:r w:rsidR="000F1F09">
        <w:rPr>
          <w:sz w:val="20"/>
          <w:szCs w:val="20"/>
        </w:rPr>
        <w:t xml:space="preserve">  </w:t>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005679D1" w:rsidRPr="000F1F09">
        <w:rPr>
          <w:sz w:val="20"/>
          <w:szCs w:val="20"/>
        </w:rPr>
        <w:t xml:space="preserve"> No </w:t>
      </w:r>
      <w:r w:rsidR="005679D1" w:rsidRPr="000F1F09">
        <w:rPr>
          <w:sz w:val="20"/>
          <w:szCs w:val="20"/>
        </w:rPr>
        <w:tab/>
      </w:r>
    </w:p>
    <w:p w14:paraId="593C91B9" w14:textId="77777777" w:rsidR="00E60E60" w:rsidRPr="00050539" w:rsidRDefault="005679D1" w:rsidP="00C16605">
      <w:pPr>
        <w:pStyle w:val="ListParagraph"/>
        <w:numPr>
          <w:ilvl w:val="0"/>
          <w:numId w:val="14"/>
        </w:numPr>
        <w:tabs>
          <w:tab w:val="left" w:pos="-1440"/>
          <w:tab w:val="left" w:pos="-720"/>
          <w:tab w:val="left" w:pos="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990" w:hanging="184"/>
        <w:rPr>
          <w:sz w:val="20"/>
          <w:szCs w:val="20"/>
        </w:rPr>
      </w:pPr>
      <w:r w:rsidRPr="00050539">
        <w:rPr>
          <w:sz w:val="20"/>
          <w:szCs w:val="20"/>
        </w:rPr>
        <w:t>If “Yes</w:t>
      </w:r>
      <w:r w:rsidR="00E60E60" w:rsidRPr="00050539">
        <w:rPr>
          <w:sz w:val="20"/>
          <w:szCs w:val="20"/>
        </w:rPr>
        <w:t>,</w:t>
      </w:r>
      <w:r w:rsidRPr="00050539">
        <w:rPr>
          <w:sz w:val="20"/>
          <w:szCs w:val="20"/>
        </w:rPr>
        <w:t>”</w:t>
      </w:r>
      <w:r w:rsidR="00E60E60" w:rsidRPr="00050539">
        <w:rPr>
          <w:sz w:val="20"/>
          <w:szCs w:val="20"/>
        </w:rPr>
        <w:t xml:space="preserve"> h</w:t>
      </w:r>
      <w:r w:rsidRPr="00050539">
        <w:rPr>
          <w:sz w:val="20"/>
          <w:szCs w:val="20"/>
        </w:rPr>
        <w:t>as the host utility ensured that sufficient automatic load shedding capability will be available to</w:t>
      </w:r>
      <w:r w:rsidR="00050539" w:rsidRPr="00050539">
        <w:rPr>
          <w:sz w:val="20"/>
          <w:szCs w:val="20"/>
        </w:rPr>
        <w:t xml:space="preserve"> </w:t>
      </w:r>
      <w:r w:rsidRPr="00050539">
        <w:rPr>
          <w:sz w:val="20"/>
          <w:szCs w:val="20"/>
        </w:rPr>
        <w:t xml:space="preserve">system operators?       </w:t>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Pr="00050539">
        <w:rPr>
          <w:sz w:val="20"/>
          <w:szCs w:val="20"/>
        </w:rPr>
        <w:t xml:space="preserve"> Yes</w:t>
      </w:r>
      <w:r w:rsidR="000F1F09" w:rsidRPr="00050539">
        <w:rPr>
          <w:sz w:val="20"/>
          <w:szCs w:val="20"/>
        </w:rPr>
        <w:t xml:space="preserve">    </w:t>
      </w:r>
      <w:r w:rsidR="00485A6F" w:rsidRPr="00840694">
        <w:fldChar w:fldCharType="begin">
          <w:ffData>
            <w:name w:val="Check1"/>
            <w:enabled/>
            <w:calcOnExit w:val="0"/>
            <w:checkBox>
              <w:sizeAuto/>
              <w:default w:val="0"/>
            </w:checkBox>
          </w:ffData>
        </w:fldChar>
      </w:r>
      <w:r w:rsidR="00485A6F" w:rsidRPr="00840694">
        <w:instrText xml:space="preserve"> FORMCHECKBOX </w:instrText>
      </w:r>
      <w:r w:rsidR="0001643E">
        <w:fldChar w:fldCharType="separate"/>
      </w:r>
      <w:r w:rsidR="00485A6F" w:rsidRPr="00840694">
        <w:fldChar w:fldCharType="end"/>
      </w:r>
      <w:r w:rsidRPr="00050539">
        <w:rPr>
          <w:sz w:val="20"/>
          <w:szCs w:val="20"/>
        </w:rPr>
        <w:t xml:space="preserve"> No</w:t>
      </w:r>
      <w:r w:rsidRPr="00050539">
        <w:rPr>
          <w:sz w:val="20"/>
          <w:szCs w:val="20"/>
        </w:rPr>
        <w:tab/>
      </w:r>
      <w:r w:rsidRPr="00050539">
        <w:rPr>
          <w:sz w:val="20"/>
          <w:szCs w:val="20"/>
        </w:rPr>
        <w:tab/>
      </w:r>
    </w:p>
    <w:p w14:paraId="03AF4CDD" w14:textId="77777777" w:rsidR="00050539" w:rsidRDefault="00050539" w:rsidP="00212C8A">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360"/>
        <w:rPr>
          <w:i/>
          <w:sz w:val="20"/>
        </w:rPr>
      </w:pPr>
    </w:p>
    <w:p w14:paraId="772467EA" w14:textId="77777777" w:rsidR="005679D1" w:rsidRPr="00302505" w:rsidRDefault="005679D1" w:rsidP="00212C8A">
      <w:pP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360"/>
        <w:rPr>
          <w:i/>
          <w:sz w:val="20"/>
        </w:rPr>
      </w:pPr>
      <w:r w:rsidRPr="00302505">
        <w:rPr>
          <w:i/>
          <w:sz w:val="20"/>
        </w:rPr>
        <w:t xml:space="preserve">Note:  A "No" response to b.i or c.i is grounds for rejection. </w:t>
      </w:r>
    </w:p>
    <w:p w14:paraId="4AB36D99" w14:textId="77777777" w:rsidR="00212C8A" w:rsidRPr="00302505" w:rsidRDefault="00212C8A" w:rsidP="0005053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rPr>
      </w:pPr>
    </w:p>
    <w:p w14:paraId="60806E82" w14:textId="77777777" w:rsidR="005679D1" w:rsidRPr="00302505" w:rsidRDefault="005679D1" w:rsidP="00C16605">
      <w:pPr>
        <w:pStyle w:val="ListParagraph"/>
        <w:numPr>
          <w:ilvl w:val="0"/>
          <w:numId w:val="5"/>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contextualSpacing w:val="0"/>
        <w:rPr>
          <w:sz w:val="20"/>
        </w:rPr>
      </w:pPr>
      <w:r w:rsidRPr="00302505">
        <w:rPr>
          <w:sz w:val="20"/>
        </w:rPr>
        <w:t>Provide the following information on fuel used by the unit</w:t>
      </w:r>
    </w:p>
    <w:p w14:paraId="3A1C4898" w14:textId="77777777" w:rsidR="005679D1" w:rsidRPr="00302505" w:rsidRDefault="005679D1" w:rsidP="00C26DC7">
      <w:pPr>
        <w:numPr>
          <w:ilvl w:val="1"/>
          <w:numId w:val="5"/>
        </w:numPr>
        <w:tabs>
          <w:tab w:val="clear" w:pos="1440"/>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71" w:lineRule="atLeast"/>
        <w:ind w:left="1080" w:hanging="270"/>
        <w:rPr>
          <w:sz w:val="20"/>
        </w:rPr>
      </w:pPr>
      <w:r w:rsidRPr="00302505">
        <w:rPr>
          <w:sz w:val="20"/>
        </w:rPr>
        <w:t xml:space="preserve">List the unit's primary fuel </w:t>
      </w:r>
      <w:r w:rsidRPr="00302505">
        <w:rPr>
          <w:sz w:val="20"/>
          <w:u w:val="single"/>
        </w:rPr>
        <w:t xml:space="preserve">                                </w:t>
      </w:r>
      <w:r w:rsidRPr="00302505">
        <w:rPr>
          <w:sz w:val="20"/>
        </w:rPr>
        <w:t xml:space="preserve"> and secondary fuel ____________.</w:t>
      </w:r>
    </w:p>
    <w:p w14:paraId="6A19C11D" w14:textId="77777777" w:rsidR="005679D1" w:rsidRPr="00302505" w:rsidRDefault="005679D1" w:rsidP="0005053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rPr>
      </w:pPr>
    </w:p>
    <w:p w14:paraId="791263D4" w14:textId="77777777" w:rsidR="005679D1" w:rsidRPr="00302505" w:rsidRDefault="005679D1" w:rsidP="00C16605">
      <w:pPr>
        <w:numPr>
          <w:ilvl w:val="0"/>
          <w:numId w:val="5"/>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rPr>
          <w:sz w:val="20"/>
        </w:rPr>
      </w:pPr>
      <w:r w:rsidRPr="00302505">
        <w:rPr>
          <w:sz w:val="20"/>
        </w:rPr>
        <w:t>Will the unit have black start capability?</w:t>
      </w:r>
      <w:r w:rsidRPr="00302505">
        <w:rPr>
          <w:sz w:val="20"/>
        </w:rPr>
        <w:tab/>
        <w:t xml:space="preserve">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Yes</w:t>
      </w:r>
      <w:r w:rsidR="002A7391" w:rsidRPr="00302505">
        <w:rPr>
          <w:sz w:val="20"/>
        </w:rPr>
        <w:t xml:space="preserve">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No</w:t>
      </w:r>
    </w:p>
    <w:p w14:paraId="518CA43D" w14:textId="77777777" w:rsidR="005679D1" w:rsidRPr="00E65D33" w:rsidRDefault="005679D1" w:rsidP="00C26DC7">
      <w:pPr>
        <w:pStyle w:val="ListParagraph"/>
        <w:numPr>
          <w:ilvl w:val="0"/>
          <w:numId w:val="17"/>
        </w:numPr>
        <w:tabs>
          <w:tab w:val="left" w:pos="-1440"/>
          <w:tab w:val="left" w:pos="-720"/>
          <w:tab w:val="left" w:pos="0"/>
          <w:tab w:val="left" w:pos="1080"/>
          <w:tab w:val="left" w:pos="144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71" w:lineRule="atLeast"/>
        <w:ind w:left="1440" w:right="-72" w:hanging="630"/>
        <w:rPr>
          <w:sz w:val="20"/>
        </w:rPr>
      </w:pPr>
      <w:r w:rsidRPr="00E65D33">
        <w:rPr>
          <w:sz w:val="20"/>
        </w:rPr>
        <w:t>If "Yes</w:t>
      </w:r>
      <w:r w:rsidR="00E60E60" w:rsidRPr="00E65D33">
        <w:rPr>
          <w:sz w:val="20"/>
        </w:rPr>
        <w:t>,</w:t>
      </w:r>
      <w:r w:rsidRPr="00E65D33">
        <w:rPr>
          <w:sz w:val="20"/>
        </w:rPr>
        <w:t>"</w:t>
      </w:r>
      <w:r w:rsidR="00E60E60" w:rsidRPr="00E65D33">
        <w:rPr>
          <w:sz w:val="20"/>
        </w:rPr>
        <w:t xml:space="preserve"> </w:t>
      </w:r>
      <w:r w:rsidRPr="00E65D33">
        <w:rPr>
          <w:sz w:val="20"/>
        </w:rPr>
        <w:t xml:space="preserve">can it be operated on its own auxiliaries prior to synchronization with the system? </w:t>
      </w:r>
      <w:r w:rsidR="00E60E60" w:rsidRPr="00E65D33">
        <w:rPr>
          <w:sz w:val="20"/>
        </w:rPr>
        <w:fldChar w:fldCharType="begin">
          <w:ffData>
            <w:name w:val="Check1"/>
            <w:enabled/>
            <w:calcOnExit w:val="0"/>
            <w:checkBox>
              <w:sizeAuto/>
              <w:default w:val="0"/>
            </w:checkBox>
          </w:ffData>
        </w:fldChar>
      </w:r>
      <w:r w:rsidR="00E60E60" w:rsidRPr="00E65D33">
        <w:rPr>
          <w:sz w:val="20"/>
        </w:rPr>
        <w:instrText xml:space="preserve"> FORMCHECKBOX </w:instrText>
      </w:r>
      <w:r w:rsidR="0001643E">
        <w:rPr>
          <w:sz w:val="20"/>
        </w:rPr>
      </w:r>
      <w:r w:rsidR="0001643E">
        <w:rPr>
          <w:sz w:val="20"/>
        </w:rPr>
        <w:fldChar w:fldCharType="separate"/>
      </w:r>
      <w:r w:rsidR="00E60E60" w:rsidRPr="00E65D33">
        <w:rPr>
          <w:sz w:val="20"/>
        </w:rPr>
        <w:fldChar w:fldCharType="end"/>
      </w:r>
      <w:r w:rsidRPr="00E65D33">
        <w:rPr>
          <w:sz w:val="20"/>
        </w:rPr>
        <w:t xml:space="preserve"> Yes</w:t>
      </w:r>
      <w:r w:rsidR="002A7391" w:rsidRPr="00E65D33">
        <w:rPr>
          <w:sz w:val="20"/>
        </w:rPr>
        <w:t xml:space="preserve"> </w:t>
      </w:r>
      <w:r w:rsidRPr="00E65D33">
        <w:rPr>
          <w:sz w:val="20"/>
        </w:rPr>
        <w:t xml:space="preserve">  </w:t>
      </w:r>
      <w:r w:rsidR="00E60E60" w:rsidRPr="00E65D33">
        <w:rPr>
          <w:sz w:val="20"/>
        </w:rPr>
        <w:fldChar w:fldCharType="begin">
          <w:ffData>
            <w:name w:val="Check1"/>
            <w:enabled/>
            <w:calcOnExit w:val="0"/>
            <w:checkBox>
              <w:sizeAuto/>
              <w:default w:val="0"/>
            </w:checkBox>
          </w:ffData>
        </w:fldChar>
      </w:r>
      <w:r w:rsidR="00E60E60" w:rsidRPr="00E65D33">
        <w:rPr>
          <w:sz w:val="20"/>
        </w:rPr>
        <w:instrText xml:space="preserve"> FORMCHECKBOX </w:instrText>
      </w:r>
      <w:r w:rsidR="0001643E">
        <w:rPr>
          <w:sz w:val="20"/>
        </w:rPr>
      </w:r>
      <w:r w:rsidR="0001643E">
        <w:rPr>
          <w:sz w:val="20"/>
        </w:rPr>
        <w:fldChar w:fldCharType="separate"/>
      </w:r>
      <w:r w:rsidR="00E60E60" w:rsidRPr="00E65D33">
        <w:rPr>
          <w:sz w:val="20"/>
        </w:rPr>
        <w:fldChar w:fldCharType="end"/>
      </w:r>
      <w:r w:rsidRPr="00E65D33">
        <w:rPr>
          <w:sz w:val="20"/>
        </w:rPr>
        <w:t xml:space="preserve"> No</w:t>
      </w:r>
    </w:p>
    <w:p w14:paraId="1B85AB7A" w14:textId="77777777" w:rsidR="00E65D33" w:rsidRDefault="00E65D33" w:rsidP="00E65D33">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71" w:lineRule="atLeast"/>
        <w:ind w:left="720"/>
        <w:rPr>
          <w:sz w:val="20"/>
        </w:rPr>
      </w:pPr>
    </w:p>
    <w:p w14:paraId="72102FB3" w14:textId="77777777" w:rsidR="005679D1" w:rsidRPr="00302505" w:rsidRDefault="005679D1" w:rsidP="00C16605">
      <w:pPr>
        <w:numPr>
          <w:ilvl w:val="0"/>
          <w:numId w:val="5"/>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71" w:lineRule="atLeast"/>
        <w:rPr>
          <w:sz w:val="20"/>
        </w:rPr>
      </w:pPr>
      <w:r w:rsidRPr="00302505">
        <w:rPr>
          <w:sz w:val="20"/>
        </w:rPr>
        <w:t>Attach an electrical one</w:t>
      </w:r>
      <w:r w:rsidR="00FC009B">
        <w:rPr>
          <w:sz w:val="20"/>
        </w:rPr>
        <w:t>-</w:t>
      </w:r>
      <w:r w:rsidRPr="00302505">
        <w:rPr>
          <w:sz w:val="20"/>
        </w:rPr>
        <w:t>line diagram showing all essential devices including GSU impedance, station arrangements, station service and connections to the transmission system (69 kV and higher), including the voltage levels.</w:t>
      </w:r>
    </w:p>
    <w:p w14:paraId="7202D1B2" w14:textId="77777777" w:rsidR="005679D1" w:rsidRPr="00302505" w:rsidRDefault="005679D1" w:rsidP="0005053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rPr>
      </w:pPr>
      <w:r w:rsidRPr="00302505">
        <w:rPr>
          <w:sz w:val="20"/>
        </w:rPr>
        <w:t xml:space="preserve"> </w:t>
      </w:r>
    </w:p>
    <w:p w14:paraId="71339A9D" w14:textId="77777777" w:rsidR="005679D1" w:rsidRPr="00302505" w:rsidRDefault="005679D1" w:rsidP="00C16605">
      <w:pPr>
        <w:numPr>
          <w:ilvl w:val="0"/>
          <w:numId w:val="5"/>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rPr>
          <w:sz w:val="20"/>
        </w:rPr>
      </w:pPr>
      <w:r w:rsidRPr="00302505">
        <w:rPr>
          <w:sz w:val="20"/>
        </w:rPr>
        <w:t>Is a Transmission Proposed Plan Application required?</w:t>
      </w:r>
      <w:r w:rsidR="002A7391" w:rsidRPr="00302505">
        <w:rPr>
          <w:sz w:val="20"/>
        </w:rPr>
        <w:t xml:space="preserve">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Yes</w:t>
      </w:r>
      <w:r w:rsidR="002A7391" w:rsidRPr="00302505">
        <w:rPr>
          <w:sz w:val="20"/>
        </w:rPr>
        <w:t xml:space="preserve">  </w:t>
      </w:r>
      <w:r w:rsidRPr="00302505">
        <w:rPr>
          <w:sz w:val="20"/>
        </w:rPr>
        <w:t xml:space="preserve">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002A7391" w:rsidRPr="00302505">
        <w:rPr>
          <w:sz w:val="20"/>
        </w:rPr>
        <w:t xml:space="preserve"> </w:t>
      </w:r>
      <w:r w:rsidRPr="00302505">
        <w:rPr>
          <w:sz w:val="20"/>
        </w:rPr>
        <w:t>No</w:t>
      </w:r>
    </w:p>
    <w:p w14:paraId="63BF6A1A" w14:textId="77777777" w:rsidR="005679D1" w:rsidRPr="00302505" w:rsidRDefault="005679D1" w:rsidP="00C26DC7">
      <w:pPr>
        <w:numPr>
          <w:ilvl w:val="1"/>
          <w:numId w:val="5"/>
        </w:numPr>
        <w:tabs>
          <w:tab w:val="clear" w:pos="1440"/>
          <w:tab w:val="left" w:pos="-1440"/>
          <w:tab w:val="left" w:pos="-720"/>
          <w:tab w:val="left" w:pos="0"/>
          <w:tab w:val="left" w:pos="720"/>
          <w:tab w:val="num"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ind w:left="1080" w:hanging="274"/>
        <w:rPr>
          <w:sz w:val="20"/>
        </w:rPr>
      </w:pPr>
      <w:r w:rsidRPr="00302505">
        <w:rPr>
          <w:sz w:val="20"/>
        </w:rPr>
        <w:t>If "Yes</w:t>
      </w:r>
      <w:r w:rsidR="00E60E60" w:rsidRPr="00302505">
        <w:rPr>
          <w:sz w:val="20"/>
        </w:rPr>
        <w:t>,</w:t>
      </w:r>
      <w:r w:rsidRPr="00302505">
        <w:rPr>
          <w:sz w:val="20"/>
        </w:rPr>
        <w:t>"</w:t>
      </w:r>
      <w:r w:rsidR="00E60E60" w:rsidRPr="00302505">
        <w:rPr>
          <w:sz w:val="20"/>
        </w:rPr>
        <w:t xml:space="preserve"> </w:t>
      </w:r>
      <w:r w:rsidRPr="00302505">
        <w:rPr>
          <w:sz w:val="20"/>
        </w:rPr>
        <w:t xml:space="preserve">identify the Transmission Applications associated with this Application, the </w:t>
      </w:r>
      <w:r w:rsidR="008F3195" w:rsidRPr="00EE15CA">
        <w:rPr>
          <w:sz w:val="20"/>
        </w:rPr>
        <w:t>Transmission Owner or Market</w:t>
      </w:r>
      <w:r w:rsidR="008F3195" w:rsidRPr="00302505" w:rsidDel="008F3195">
        <w:rPr>
          <w:sz w:val="20"/>
        </w:rPr>
        <w:t xml:space="preserve"> </w:t>
      </w:r>
      <w:r w:rsidRPr="00302505">
        <w:rPr>
          <w:sz w:val="20"/>
        </w:rPr>
        <w:t>Participant responsible for filing and the date the Application was/will be submitted.</w:t>
      </w:r>
    </w:p>
    <w:p w14:paraId="41564508" w14:textId="77777777" w:rsidR="005679D1" w:rsidRPr="00302505" w:rsidRDefault="005679D1" w:rsidP="00C26DC7">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1080"/>
        <w:rPr>
          <w:sz w:val="20"/>
          <w:u w:val="single"/>
        </w:rPr>
      </w:pPr>
      <w:r w:rsidRPr="00302505">
        <w:rPr>
          <w:sz w:val="20"/>
        </w:rPr>
        <w:t xml:space="preserve">      </w:t>
      </w:r>
      <w:r w:rsidRPr="00302505">
        <w:rPr>
          <w:sz w:val="20"/>
          <w:u w:val="single"/>
        </w:rPr>
        <w:t xml:space="preserve">                                                                                                                                    </w:t>
      </w:r>
      <w:r w:rsidRPr="00302505">
        <w:rPr>
          <w:sz w:val="20"/>
          <w:u w:val="single"/>
        </w:rPr>
        <w:tab/>
      </w:r>
    </w:p>
    <w:p w14:paraId="25A318BA" w14:textId="77777777" w:rsidR="005679D1" w:rsidRPr="00302505" w:rsidRDefault="005679D1" w:rsidP="00C16605">
      <w:pPr>
        <w:numPr>
          <w:ilvl w:val="0"/>
          <w:numId w:val="5"/>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1" w:lineRule="atLeast"/>
        <w:rPr>
          <w:sz w:val="20"/>
        </w:rPr>
      </w:pPr>
      <w:r w:rsidRPr="00302505">
        <w:rPr>
          <w:sz w:val="20"/>
        </w:rPr>
        <w:t>System Reliability Studies</w:t>
      </w:r>
    </w:p>
    <w:p w14:paraId="7CF862B8" w14:textId="77777777" w:rsidR="005679D1" w:rsidRPr="00302505" w:rsidRDefault="005679D1" w:rsidP="005679D1">
      <w:pPr>
        <w:tabs>
          <w:tab w:val="left" w:pos="-720"/>
          <w:tab w:val="left" w:pos="0"/>
          <w:tab w:val="left" w:pos="720"/>
          <w:tab w:val="left" w:pos="102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720"/>
        <w:rPr>
          <w:sz w:val="20"/>
        </w:rPr>
      </w:pPr>
      <w:r w:rsidRPr="00302505">
        <w:rPr>
          <w:sz w:val="20"/>
        </w:rPr>
        <w:t>Short Circuit</w:t>
      </w:r>
      <w:r w:rsidRPr="00302505">
        <w:rPr>
          <w:sz w:val="20"/>
        </w:rPr>
        <w:tab/>
      </w:r>
      <w:r w:rsidRPr="00302505">
        <w:rPr>
          <w:sz w:val="20"/>
        </w:rPr>
        <w:tab/>
      </w:r>
      <w:r w:rsidRPr="00302505">
        <w:rPr>
          <w:sz w:val="20"/>
        </w:rPr>
        <w:tab/>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Completed   </w:t>
      </w:r>
      <w:r w:rsidR="002A7391" w:rsidRPr="00302505">
        <w:rPr>
          <w:sz w:val="20"/>
        </w:rPr>
        <w:t xml:space="preserve">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Planned</w:t>
      </w:r>
      <w:r w:rsidRPr="00302505">
        <w:rPr>
          <w:sz w:val="20"/>
        </w:rPr>
        <w:tab/>
        <w:t xml:space="preserve">     </w:t>
      </w:r>
      <w:r w:rsidR="002A7391" w:rsidRPr="00302505">
        <w:rPr>
          <w:sz w:val="20"/>
        </w:rPr>
        <w:t xml:space="preserve">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Not Needed</w:t>
      </w:r>
    </w:p>
    <w:p w14:paraId="5FF0342A" w14:textId="77777777" w:rsidR="002A7391" w:rsidRPr="00302505" w:rsidRDefault="002A7391" w:rsidP="002A7391">
      <w:pPr>
        <w:tabs>
          <w:tab w:val="left" w:pos="-720"/>
          <w:tab w:val="left" w:pos="0"/>
          <w:tab w:val="left" w:pos="720"/>
          <w:tab w:val="left" w:pos="102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720"/>
        <w:rPr>
          <w:sz w:val="20"/>
        </w:rPr>
      </w:pPr>
      <w:r w:rsidRPr="00302505">
        <w:rPr>
          <w:sz w:val="20"/>
        </w:rPr>
        <w:t>Load Flow</w:t>
      </w:r>
      <w:r w:rsidRPr="00302505">
        <w:rPr>
          <w:sz w:val="20"/>
        </w:rPr>
        <w:tab/>
      </w:r>
      <w:r w:rsidRPr="00302505">
        <w:rPr>
          <w:sz w:val="20"/>
        </w:rPr>
        <w:tab/>
      </w:r>
      <w:r w:rsidRPr="00302505">
        <w:rPr>
          <w:sz w:val="20"/>
        </w:rPr>
        <w:tab/>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Completed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Planned</w:t>
      </w:r>
      <w:r w:rsidRPr="00302505">
        <w:rPr>
          <w:sz w:val="20"/>
        </w:rPr>
        <w:tab/>
        <w:t xml:space="preserve">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00E60E60" w:rsidRPr="00302505">
        <w:rPr>
          <w:sz w:val="20"/>
        </w:rPr>
        <w:t xml:space="preserve"> </w:t>
      </w:r>
      <w:r w:rsidRPr="00302505">
        <w:rPr>
          <w:sz w:val="20"/>
        </w:rPr>
        <w:t>Not Needed</w:t>
      </w:r>
    </w:p>
    <w:p w14:paraId="1D0E0AE6" w14:textId="77777777" w:rsidR="002A7391" w:rsidRPr="00302505" w:rsidRDefault="002A7391" w:rsidP="002A7391">
      <w:pPr>
        <w:tabs>
          <w:tab w:val="left" w:pos="-720"/>
          <w:tab w:val="left" w:pos="0"/>
          <w:tab w:val="left" w:pos="720"/>
          <w:tab w:val="left" w:pos="102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720"/>
        <w:rPr>
          <w:sz w:val="20"/>
        </w:rPr>
      </w:pPr>
      <w:r w:rsidRPr="00302505">
        <w:rPr>
          <w:sz w:val="20"/>
        </w:rPr>
        <w:t>Stability</w:t>
      </w:r>
      <w:r w:rsidRPr="00302505">
        <w:rPr>
          <w:sz w:val="20"/>
        </w:rPr>
        <w:tab/>
      </w:r>
      <w:r w:rsidRPr="00302505">
        <w:rPr>
          <w:sz w:val="20"/>
        </w:rPr>
        <w:tab/>
      </w:r>
      <w:r w:rsidR="00302505">
        <w:rPr>
          <w:sz w:val="20"/>
        </w:rPr>
        <w:tab/>
      </w:r>
      <w:r w:rsidRPr="00302505">
        <w:rPr>
          <w:sz w:val="20"/>
        </w:rPr>
        <w:tab/>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Completed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Planned</w:t>
      </w:r>
      <w:r w:rsidRPr="00302505">
        <w:rPr>
          <w:sz w:val="20"/>
        </w:rPr>
        <w:tab/>
        <w:t xml:space="preserve">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Not Needed</w:t>
      </w:r>
    </w:p>
    <w:p w14:paraId="3EC4D2A7" w14:textId="77777777" w:rsidR="002A7391" w:rsidRPr="00302505" w:rsidRDefault="002A7391" w:rsidP="002A7391">
      <w:pPr>
        <w:tabs>
          <w:tab w:val="left" w:pos="-720"/>
          <w:tab w:val="left" w:pos="0"/>
          <w:tab w:val="left" w:pos="720"/>
          <w:tab w:val="left" w:pos="102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720"/>
        <w:rPr>
          <w:sz w:val="20"/>
        </w:rPr>
      </w:pPr>
      <w:r w:rsidRPr="00302505">
        <w:rPr>
          <w:sz w:val="20"/>
        </w:rPr>
        <w:t>Other_____________</w:t>
      </w:r>
      <w:r w:rsidR="003E79CC">
        <w:rPr>
          <w:sz w:val="20"/>
        </w:rPr>
        <w:t>____</w:t>
      </w:r>
      <w:r w:rsidRPr="00302505">
        <w:rPr>
          <w:sz w:val="20"/>
        </w:rPr>
        <w:tab/>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Completed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Planned</w:t>
      </w:r>
      <w:r w:rsidRPr="00302505">
        <w:rPr>
          <w:sz w:val="20"/>
        </w:rPr>
        <w:tab/>
        <w:t xml:space="preserve">      </w:t>
      </w:r>
      <w:r w:rsidR="00E60E60" w:rsidRPr="00302505">
        <w:rPr>
          <w:sz w:val="20"/>
        </w:rPr>
        <w:fldChar w:fldCharType="begin">
          <w:ffData>
            <w:name w:val="Check1"/>
            <w:enabled/>
            <w:calcOnExit w:val="0"/>
            <w:checkBox>
              <w:sizeAuto/>
              <w:default w:val="0"/>
            </w:checkBox>
          </w:ffData>
        </w:fldChar>
      </w:r>
      <w:r w:rsidR="00E60E60" w:rsidRPr="00302505">
        <w:rPr>
          <w:sz w:val="20"/>
        </w:rPr>
        <w:instrText xml:space="preserve"> FORMCHECKBOX </w:instrText>
      </w:r>
      <w:r w:rsidR="0001643E">
        <w:rPr>
          <w:sz w:val="20"/>
        </w:rPr>
      </w:r>
      <w:r w:rsidR="0001643E">
        <w:rPr>
          <w:sz w:val="20"/>
        </w:rPr>
        <w:fldChar w:fldCharType="separate"/>
      </w:r>
      <w:r w:rsidR="00E60E60" w:rsidRPr="00302505">
        <w:rPr>
          <w:sz w:val="20"/>
        </w:rPr>
        <w:fldChar w:fldCharType="end"/>
      </w:r>
      <w:r w:rsidRPr="00302505">
        <w:rPr>
          <w:sz w:val="20"/>
        </w:rPr>
        <w:t xml:space="preserve"> Not Needed</w:t>
      </w:r>
    </w:p>
    <w:p w14:paraId="1FD213E2" w14:textId="77777777" w:rsidR="005679D1" w:rsidRDefault="005679D1" w:rsidP="005679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360"/>
      </w:pPr>
    </w:p>
    <w:p w14:paraId="595175F4" w14:textId="77777777" w:rsidR="00FE535E" w:rsidRDefault="00FE535E" w:rsidP="005679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360"/>
      </w:pPr>
    </w:p>
    <w:p w14:paraId="2526FBF7" w14:textId="77777777" w:rsidR="00FE535E" w:rsidRDefault="00FE535E" w:rsidP="005679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360"/>
      </w:pPr>
    </w:p>
    <w:p w14:paraId="639D02E7" w14:textId="77777777" w:rsidR="00226E42" w:rsidRDefault="00226E42" w:rsidP="005679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360"/>
      </w:pPr>
    </w:p>
    <w:p w14:paraId="19853F66" w14:textId="77777777" w:rsidR="00FE535E" w:rsidRPr="00840694" w:rsidRDefault="00FE535E" w:rsidP="005679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360"/>
      </w:pPr>
    </w:p>
    <w:p w14:paraId="27DDD99D" w14:textId="77777777" w:rsidR="002A7391" w:rsidRDefault="00050539" w:rsidP="002A739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720"/>
      </w:pPr>
      <w:r>
        <w:tab/>
      </w:r>
      <w:r w:rsidR="002A7391">
        <w:tab/>
      </w:r>
      <w:r w:rsidR="002A7391">
        <w:tab/>
      </w:r>
      <w:r w:rsidR="002A7391">
        <w:tab/>
      </w:r>
      <w:r w:rsidR="002A7391">
        <w:tab/>
      </w:r>
      <w:r w:rsidR="002A7391">
        <w:tab/>
        <w:t>Application Identification No. ______________</w:t>
      </w:r>
    </w:p>
    <w:p w14:paraId="04F2204C" w14:textId="77777777" w:rsidR="00212C8A" w:rsidRPr="00C57855" w:rsidRDefault="00212C8A" w:rsidP="00212C8A">
      <w:pPr>
        <w:pStyle w:val="Heading1"/>
        <w:rPr>
          <w:u w:color="000000"/>
        </w:rPr>
      </w:pPr>
      <w:bookmarkStart w:id="93" w:name="_Toc22214896"/>
      <w:r>
        <w:rPr>
          <w:u w:color="000000"/>
        </w:rPr>
        <w:lastRenderedPageBreak/>
        <w:t>Attachment 2 – Transmission Facilities Proposed Plan Application</w:t>
      </w:r>
      <w:bookmarkEnd w:id="93"/>
    </w:p>
    <w:p w14:paraId="57CDC94B" w14:textId="77777777" w:rsidR="00212C8A" w:rsidRDefault="00212C8A" w:rsidP="00296E03">
      <w:pPr>
        <w:spacing w:after="0"/>
        <w:jc w:val="center"/>
        <w:rPr>
          <w:b/>
          <w:sz w:val="24"/>
        </w:rPr>
      </w:pPr>
    </w:p>
    <w:p w14:paraId="0CB0193E" w14:textId="77777777" w:rsidR="00212C8A" w:rsidRPr="002A7391" w:rsidRDefault="00212C8A" w:rsidP="00C56885">
      <w:pPr>
        <w:spacing w:after="0"/>
        <w:jc w:val="center"/>
        <w:rPr>
          <w:b/>
          <w:sz w:val="24"/>
        </w:rPr>
      </w:pPr>
      <w:r w:rsidRPr="002A7391">
        <w:rPr>
          <w:b/>
          <w:sz w:val="24"/>
        </w:rPr>
        <w:t>TRANSMISSION FACILITIES PROPOSED PLAN APPLICATION</w:t>
      </w:r>
    </w:p>
    <w:p w14:paraId="5AC50E94" w14:textId="77777777" w:rsidR="00212C8A" w:rsidRPr="00296E03" w:rsidRDefault="00212C8A" w:rsidP="00296E03">
      <w:pPr>
        <w:spacing w:after="0"/>
        <w:jc w:val="center"/>
      </w:pPr>
      <w:r w:rsidRPr="00296E03">
        <w:t>ISO New England Planning Procedure 5-1</w:t>
      </w:r>
    </w:p>
    <w:p w14:paraId="54CD204D" w14:textId="77777777" w:rsidR="00212C8A" w:rsidRPr="000F1F09" w:rsidRDefault="00212C8A" w:rsidP="00296E03">
      <w:pPr>
        <w:spacing w:after="0"/>
        <w:jc w:val="center"/>
        <w:rPr>
          <w:b/>
          <w:sz w:val="24"/>
        </w:rPr>
      </w:pPr>
    </w:p>
    <w:p w14:paraId="5C5D1053" w14:textId="77777777" w:rsidR="005679D1" w:rsidRPr="00840694" w:rsidRDefault="002A7391" w:rsidP="00C56885">
      <w:pPr>
        <w:tabs>
          <w:tab w:val="center" w:pos="5040"/>
          <w:tab w:val="right" w:pos="10080"/>
        </w:tabs>
        <w:spacing w:after="0"/>
        <w:ind w:left="720" w:hanging="720"/>
      </w:pPr>
      <w:r w:rsidRPr="00840694">
        <w:tab/>
      </w:r>
      <w:r w:rsidRPr="00840694">
        <w:tab/>
      </w:r>
    </w:p>
    <w:p w14:paraId="79481EA2" w14:textId="77777777" w:rsidR="005679D1" w:rsidRPr="00302505" w:rsidRDefault="00D05954" w:rsidP="005679D1">
      <w:pPr>
        <w:tabs>
          <w:tab w:val="left" w:pos="-1080"/>
          <w:tab w:val="left" w:pos="-434"/>
          <w:tab w:val="left" w:pos="321"/>
          <w:tab w:val="right" w:pos="10080"/>
        </w:tabs>
        <w:spacing w:line="252" w:lineRule="atLeast"/>
        <w:ind w:left="321" w:hanging="321"/>
        <w:rPr>
          <w:sz w:val="20"/>
          <w:szCs w:val="20"/>
        </w:rPr>
      </w:pPr>
      <w:r>
        <w:rPr>
          <w:sz w:val="20"/>
          <w:szCs w:val="20"/>
        </w:rPr>
        <w:t>1.</w:t>
      </w:r>
      <w:r>
        <w:rPr>
          <w:sz w:val="20"/>
          <w:szCs w:val="20"/>
        </w:rPr>
        <w:tab/>
        <w:t>Applicant _____________________________ Date ________________</w:t>
      </w:r>
    </w:p>
    <w:p w14:paraId="5ECC2EED" w14:textId="77777777" w:rsidR="005679D1" w:rsidRPr="00302505" w:rsidRDefault="005679D1" w:rsidP="005679D1">
      <w:pPr>
        <w:tabs>
          <w:tab w:val="left" w:pos="-1080"/>
          <w:tab w:val="left" w:pos="-434"/>
          <w:tab w:val="left" w:pos="321"/>
          <w:tab w:val="right" w:pos="10080"/>
        </w:tabs>
        <w:spacing w:line="252" w:lineRule="atLeast"/>
        <w:ind w:left="321" w:hanging="321"/>
        <w:rPr>
          <w:sz w:val="20"/>
          <w:szCs w:val="20"/>
        </w:rPr>
      </w:pPr>
      <w:r w:rsidRPr="00302505">
        <w:rPr>
          <w:sz w:val="20"/>
          <w:szCs w:val="20"/>
        </w:rPr>
        <w:t>2.</w:t>
      </w:r>
      <w:r w:rsidRPr="00302505">
        <w:rPr>
          <w:sz w:val="20"/>
          <w:szCs w:val="20"/>
        </w:rPr>
        <w:tab/>
        <w:t xml:space="preserve">Type of Facility </w:t>
      </w:r>
      <w:r w:rsidRPr="00302505">
        <w:rPr>
          <w:sz w:val="20"/>
          <w:szCs w:val="20"/>
          <w:u w:val="single"/>
        </w:rPr>
        <w:t xml:space="preserve">                                                        </w:t>
      </w:r>
      <w:r w:rsidRPr="00302505">
        <w:rPr>
          <w:sz w:val="20"/>
          <w:szCs w:val="20"/>
        </w:rPr>
        <w:t xml:space="preserve"> In-Service Date </w:t>
      </w:r>
      <w:r w:rsidRPr="00302505">
        <w:rPr>
          <w:sz w:val="20"/>
          <w:szCs w:val="20"/>
          <w:u w:val="single"/>
        </w:rPr>
        <w:t xml:space="preserve">                                </w:t>
      </w:r>
      <w:r w:rsidR="00D05954">
        <w:rPr>
          <w:sz w:val="20"/>
          <w:szCs w:val="20"/>
          <w:u w:val="single"/>
        </w:rPr>
        <w:t>__</w:t>
      </w:r>
      <w:r w:rsidRPr="00302505">
        <w:rPr>
          <w:sz w:val="20"/>
          <w:szCs w:val="20"/>
          <w:u w:val="single"/>
        </w:rPr>
        <w:t xml:space="preserve"> </w:t>
      </w:r>
      <w:r w:rsidRPr="00302505">
        <w:rPr>
          <w:sz w:val="20"/>
          <w:szCs w:val="20"/>
        </w:rPr>
        <w:tab/>
      </w:r>
      <w:r w:rsidRPr="00302505">
        <w:rPr>
          <w:sz w:val="20"/>
          <w:szCs w:val="20"/>
          <w:u w:val="single"/>
        </w:rPr>
        <w:t xml:space="preserve">                                              </w:t>
      </w:r>
    </w:p>
    <w:p w14:paraId="5A312086" w14:textId="77777777" w:rsidR="005679D1" w:rsidRPr="00302505" w:rsidRDefault="005679D1" w:rsidP="005679D1">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line="252" w:lineRule="atLeast"/>
        <w:ind w:left="321" w:hanging="321"/>
        <w:rPr>
          <w:sz w:val="20"/>
          <w:szCs w:val="20"/>
        </w:rPr>
      </w:pPr>
      <w:r w:rsidRPr="00302505">
        <w:rPr>
          <w:sz w:val="20"/>
          <w:szCs w:val="20"/>
        </w:rPr>
        <w:t>3.</w:t>
      </w:r>
      <w:r w:rsidRPr="00302505">
        <w:rPr>
          <w:sz w:val="20"/>
          <w:szCs w:val="20"/>
        </w:rPr>
        <w:tab/>
        <w:t>Transmission Line and/or Substations</w:t>
      </w:r>
    </w:p>
    <w:p w14:paraId="29B99A22" w14:textId="77777777" w:rsidR="005679D1" w:rsidRPr="00302505" w:rsidRDefault="005679D1" w:rsidP="005B14E8">
      <w:pPr>
        <w:tabs>
          <w:tab w:val="left" w:pos="-1080"/>
          <w:tab w:val="left" w:pos="-434"/>
          <w:tab w:val="left" w:pos="321"/>
          <w:tab w:val="left" w:pos="720"/>
          <w:tab w:val="right" w:pos="10080"/>
        </w:tabs>
        <w:spacing w:after="0"/>
        <w:ind w:left="720" w:hanging="403"/>
        <w:rPr>
          <w:sz w:val="20"/>
          <w:szCs w:val="20"/>
        </w:rPr>
      </w:pPr>
      <w:r w:rsidRPr="00302505">
        <w:rPr>
          <w:sz w:val="20"/>
          <w:szCs w:val="20"/>
        </w:rPr>
        <w:t>a.</w:t>
      </w:r>
      <w:r w:rsidRPr="00302505">
        <w:rPr>
          <w:sz w:val="20"/>
          <w:szCs w:val="20"/>
        </w:rPr>
        <w:tab/>
        <w:t xml:space="preserve">From </w:t>
      </w:r>
      <w:r w:rsidRPr="00302505">
        <w:rPr>
          <w:sz w:val="20"/>
          <w:szCs w:val="20"/>
          <w:u w:val="single"/>
        </w:rPr>
        <w:t xml:space="preserve">                                                         </w:t>
      </w:r>
      <w:r w:rsidRPr="00302505">
        <w:rPr>
          <w:sz w:val="20"/>
          <w:szCs w:val="20"/>
        </w:rPr>
        <w:t xml:space="preserve"> To  </w:t>
      </w:r>
      <w:r w:rsidRPr="00302505">
        <w:rPr>
          <w:sz w:val="20"/>
          <w:szCs w:val="20"/>
          <w:u w:val="single"/>
        </w:rPr>
        <w:t xml:space="preserve">                                                                         </w:t>
      </w:r>
      <w:r w:rsidRPr="00302505">
        <w:rPr>
          <w:sz w:val="20"/>
          <w:szCs w:val="20"/>
        </w:rPr>
        <w:t xml:space="preserve">   </w:t>
      </w:r>
      <w:r w:rsidRPr="00302505">
        <w:rPr>
          <w:sz w:val="20"/>
          <w:szCs w:val="20"/>
        </w:rPr>
        <w:tab/>
      </w:r>
      <w:r w:rsidRPr="00302505">
        <w:rPr>
          <w:sz w:val="20"/>
          <w:szCs w:val="20"/>
          <w:u w:val="single"/>
        </w:rPr>
        <w:t xml:space="preserve">                                                                </w:t>
      </w:r>
    </w:p>
    <w:p w14:paraId="505AE1F1" w14:textId="77777777" w:rsidR="005679D1" w:rsidRPr="00302505" w:rsidRDefault="005B14E8" w:rsidP="005B14E8">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line="252" w:lineRule="atLeast"/>
        <w:rPr>
          <w:sz w:val="20"/>
          <w:szCs w:val="20"/>
        </w:rPr>
      </w:pPr>
      <w:r>
        <w:rPr>
          <w:sz w:val="20"/>
          <w:szCs w:val="20"/>
        </w:rPr>
        <w:t xml:space="preserve">                              </w:t>
      </w:r>
      <w:r w:rsidR="005679D1" w:rsidRPr="00302505">
        <w:rPr>
          <w:sz w:val="20"/>
          <w:szCs w:val="20"/>
        </w:rPr>
        <w:t>(Terminal - Name - Location)</w:t>
      </w:r>
      <w:r w:rsidR="005679D1" w:rsidRPr="00302505">
        <w:rPr>
          <w:sz w:val="20"/>
          <w:szCs w:val="20"/>
        </w:rPr>
        <w:tab/>
      </w:r>
      <w:r w:rsidR="00A164C0" w:rsidRPr="00302505">
        <w:rPr>
          <w:sz w:val="20"/>
          <w:szCs w:val="20"/>
        </w:rPr>
        <w:t xml:space="preserve">    </w:t>
      </w:r>
      <w:r>
        <w:rPr>
          <w:sz w:val="20"/>
          <w:szCs w:val="20"/>
        </w:rPr>
        <w:t xml:space="preserve">    </w:t>
      </w:r>
      <w:r w:rsidR="00A164C0" w:rsidRPr="00302505">
        <w:rPr>
          <w:sz w:val="20"/>
          <w:szCs w:val="20"/>
        </w:rPr>
        <w:t xml:space="preserve">      </w:t>
      </w:r>
      <w:r w:rsidR="005679D1" w:rsidRPr="00302505">
        <w:rPr>
          <w:sz w:val="20"/>
          <w:szCs w:val="20"/>
        </w:rPr>
        <w:t>(Terminal - Name - Location)</w:t>
      </w:r>
    </w:p>
    <w:p w14:paraId="499AC15A" w14:textId="77777777" w:rsidR="005679D1" w:rsidRPr="00302505" w:rsidRDefault="005679D1" w:rsidP="005B14E8">
      <w:pPr>
        <w:tabs>
          <w:tab w:val="left" w:pos="-1080"/>
          <w:tab w:val="left" w:pos="-434"/>
          <w:tab w:val="left" w:pos="321"/>
          <w:tab w:val="left" w:pos="720"/>
          <w:tab w:val="right" w:pos="10080"/>
        </w:tabs>
        <w:spacing w:after="0"/>
        <w:ind w:left="720" w:hanging="403"/>
        <w:rPr>
          <w:sz w:val="20"/>
          <w:szCs w:val="20"/>
        </w:rPr>
      </w:pPr>
      <w:r w:rsidRPr="00302505">
        <w:rPr>
          <w:sz w:val="20"/>
          <w:szCs w:val="20"/>
        </w:rPr>
        <w:t>b</w:t>
      </w:r>
      <w:r w:rsidRPr="00302505">
        <w:rPr>
          <w:sz w:val="20"/>
          <w:szCs w:val="20"/>
        </w:rPr>
        <w:tab/>
        <w:t xml:space="preserve">Third Terminal or tap (if any) </w:t>
      </w:r>
      <w:r w:rsidRPr="00302505">
        <w:rPr>
          <w:sz w:val="20"/>
          <w:szCs w:val="20"/>
          <w:u w:val="single"/>
        </w:rPr>
        <w:tab/>
        <w:t xml:space="preserve">                                                                                               </w:t>
      </w:r>
    </w:p>
    <w:p w14:paraId="50F87BA0" w14:textId="77777777" w:rsidR="005679D1" w:rsidRPr="00302505" w:rsidRDefault="005679D1" w:rsidP="00A164C0">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line="252" w:lineRule="atLeast"/>
        <w:ind w:firstLine="5760"/>
        <w:rPr>
          <w:sz w:val="20"/>
          <w:szCs w:val="20"/>
        </w:rPr>
      </w:pPr>
      <w:r w:rsidRPr="00302505">
        <w:rPr>
          <w:sz w:val="20"/>
          <w:szCs w:val="20"/>
        </w:rPr>
        <w:t>(Name - Location)</w:t>
      </w:r>
    </w:p>
    <w:p w14:paraId="67AB9279" w14:textId="77777777" w:rsidR="005679D1" w:rsidRPr="00302505" w:rsidRDefault="005679D1" w:rsidP="00056FB1">
      <w:pPr>
        <w:tabs>
          <w:tab w:val="left" w:pos="-1080"/>
          <w:tab w:val="left" w:pos="-434"/>
          <w:tab w:val="left" w:pos="321"/>
          <w:tab w:val="left" w:pos="720"/>
          <w:tab w:val="right" w:pos="10080"/>
        </w:tabs>
        <w:spacing w:line="252" w:lineRule="atLeast"/>
        <w:ind w:left="720" w:hanging="399"/>
        <w:rPr>
          <w:sz w:val="20"/>
          <w:szCs w:val="20"/>
        </w:rPr>
      </w:pPr>
      <w:r w:rsidRPr="00302505">
        <w:rPr>
          <w:sz w:val="20"/>
          <w:szCs w:val="20"/>
        </w:rPr>
        <w:t>c.</w:t>
      </w:r>
      <w:r w:rsidRPr="00302505">
        <w:rPr>
          <w:sz w:val="20"/>
          <w:szCs w:val="20"/>
        </w:rPr>
        <w:tab/>
        <w:t xml:space="preserve">Distance - Overhead </w:t>
      </w:r>
      <w:r w:rsidRPr="00302505">
        <w:rPr>
          <w:sz w:val="20"/>
          <w:szCs w:val="20"/>
          <w:u w:val="single"/>
        </w:rPr>
        <w:t xml:space="preserve">              </w:t>
      </w:r>
      <w:r w:rsidRPr="00302505">
        <w:rPr>
          <w:sz w:val="20"/>
          <w:szCs w:val="20"/>
        </w:rPr>
        <w:t xml:space="preserve"> miles</w:t>
      </w:r>
      <w:r w:rsidR="00A164C0" w:rsidRPr="00302505">
        <w:rPr>
          <w:sz w:val="20"/>
          <w:szCs w:val="20"/>
        </w:rPr>
        <w:t xml:space="preserve">         </w:t>
      </w:r>
      <w:r w:rsidRPr="00302505">
        <w:rPr>
          <w:sz w:val="20"/>
          <w:szCs w:val="20"/>
        </w:rPr>
        <w:t xml:space="preserve">Underground </w:t>
      </w:r>
      <w:r w:rsidRPr="00302505">
        <w:rPr>
          <w:sz w:val="20"/>
          <w:szCs w:val="20"/>
          <w:u w:val="single"/>
        </w:rPr>
        <w:t xml:space="preserve">             </w:t>
      </w:r>
      <w:r w:rsidRPr="00302505">
        <w:rPr>
          <w:sz w:val="20"/>
          <w:szCs w:val="20"/>
        </w:rPr>
        <w:t xml:space="preserve"> miles</w:t>
      </w:r>
      <w:r w:rsidR="00A164C0" w:rsidRPr="00302505">
        <w:rPr>
          <w:sz w:val="20"/>
          <w:szCs w:val="20"/>
        </w:rPr>
        <w:t xml:space="preserve">         </w:t>
      </w:r>
      <w:r w:rsidRPr="00302505">
        <w:rPr>
          <w:sz w:val="20"/>
          <w:szCs w:val="20"/>
        </w:rPr>
        <w:t>Design Voltage</w:t>
      </w:r>
      <w:r w:rsidRPr="00302505">
        <w:rPr>
          <w:sz w:val="20"/>
          <w:szCs w:val="20"/>
          <w:u w:val="single"/>
        </w:rPr>
        <w:t xml:space="preserve">            KV</w:t>
      </w:r>
    </w:p>
    <w:p w14:paraId="3C1F14A2" w14:textId="77777777" w:rsidR="005679D1" w:rsidRPr="00302505" w:rsidRDefault="005679D1" w:rsidP="00056FB1">
      <w:pPr>
        <w:tabs>
          <w:tab w:val="left" w:pos="-1080"/>
          <w:tab w:val="left" w:pos="-434"/>
          <w:tab w:val="left" w:pos="321"/>
          <w:tab w:val="left" w:pos="72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line="252" w:lineRule="atLeast"/>
        <w:ind w:left="720"/>
        <w:rPr>
          <w:sz w:val="20"/>
          <w:szCs w:val="20"/>
        </w:rPr>
      </w:pPr>
      <w:r w:rsidRPr="00302505">
        <w:rPr>
          <w:sz w:val="20"/>
          <w:szCs w:val="20"/>
        </w:rPr>
        <w:t xml:space="preserve">Conductor Size </w:t>
      </w:r>
      <w:r w:rsidRPr="00302505">
        <w:rPr>
          <w:sz w:val="20"/>
          <w:szCs w:val="20"/>
          <w:u w:val="single"/>
        </w:rPr>
        <w:t xml:space="preserve">                       </w:t>
      </w:r>
      <w:r w:rsidRPr="00302505">
        <w:rPr>
          <w:sz w:val="20"/>
          <w:szCs w:val="20"/>
        </w:rPr>
        <w:t xml:space="preserve">                                   Initial Operation </w:t>
      </w:r>
      <w:r w:rsidRPr="00302505">
        <w:rPr>
          <w:sz w:val="20"/>
          <w:szCs w:val="20"/>
          <w:u w:val="single"/>
        </w:rPr>
        <w:t xml:space="preserve">                KV</w:t>
      </w:r>
    </w:p>
    <w:p w14:paraId="0F675B2E" w14:textId="77777777" w:rsidR="005679D1" w:rsidRPr="00302505" w:rsidRDefault="005679D1" w:rsidP="00056FB1">
      <w:pPr>
        <w:tabs>
          <w:tab w:val="left" w:pos="-1080"/>
          <w:tab w:val="left" w:pos="-434"/>
          <w:tab w:val="left" w:pos="321"/>
          <w:tab w:val="left" w:pos="72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60"/>
        <w:ind w:left="720" w:hanging="403"/>
        <w:rPr>
          <w:sz w:val="20"/>
          <w:szCs w:val="20"/>
        </w:rPr>
      </w:pPr>
      <w:r w:rsidRPr="00302505">
        <w:rPr>
          <w:sz w:val="20"/>
          <w:szCs w:val="20"/>
        </w:rPr>
        <w:t>d.</w:t>
      </w:r>
      <w:r w:rsidRPr="00302505">
        <w:rPr>
          <w:sz w:val="20"/>
          <w:szCs w:val="20"/>
        </w:rPr>
        <w:tab/>
        <w:t>Proposed Relaying:</w:t>
      </w:r>
    </w:p>
    <w:p w14:paraId="0B219C67" w14:textId="77777777" w:rsidR="005679D1" w:rsidRPr="00302505" w:rsidRDefault="005679D1" w:rsidP="00056FB1">
      <w:pPr>
        <w:tabs>
          <w:tab w:val="right" w:pos="10080"/>
        </w:tabs>
        <w:spacing w:after="60"/>
        <w:ind w:left="990"/>
        <w:rPr>
          <w:sz w:val="20"/>
          <w:szCs w:val="20"/>
          <w:u w:val="single"/>
        </w:rPr>
      </w:pPr>
      <w:r w:rsidRPr="00302505">
        <w:rPr>
          <w:sz w:val="20"/>
          <w:szCs w:val="20"/>
        </w:rPr>
        <w:t xml:space="preserve">Type of line relaying </w:t>
      </w:r>
      <w:r w:rsidRPr="00302505">
        <w:rPr>
          <w:sz w:val="20"/>
          <w:szCs w:val="20"/>
        </w:rPr>
        <w:tab/>
      </w:r>
      <w:r w:rsidRPr="00302505">
        <w:rPr>
          <w:sz w:val="20"/>
          <w:szCs w:val="20"/>
          <w:u w:val="single"/>
        </w:rPr>
        <w:t xml:space="preserve">                                                                                                </w:t>
      </w:r>
    </w:p>
    <w:p w14:paraId="2379C0BC" w14:textId="77777777" w:rsidR="005679D1" w:rsidRPr="00302505" w:rsidRDefault="005679D1" w:rsidP="00056FB1">
      <w:pPr>
        <w:tabs>
          <w:tab w:val="right" w:pos="10080"/>
        </w:tabs>
        <w:spacing w:after="60"/>
        <w:ind w:left="990"/>
        <w:rPr>
          <w:sz w:val="20"/>
          <w:szCs w:val="20"/>
        </w:rPr>
      </w:pPr>
      <w:r w:rsidRPr="00302505">
        <w:rPr>
          <w:sz w:val="20"/>
          <w:szCs w:val="20"/>
        </w:rPr>
        <w:t xml:space="preserve">Backup relaying       </w:t>
      </w:r>
      <w:r w:rsidRPr="00302505">
        <w:rPr>
          <w:sz w:val="20"/>
          <w:szCs w:val="20"/>
        </w:rPr>
        <w:tab/>
      </w:r>
      <w:r w:rsidRPr="00302505">
        <w:rPr>
          <w:sz w:val="20"/>
          <w:szCs w:val="20"/>
          <w:u w:val="single"/>
        </w:rPr>
        <w:t xml:space="preserve">                                                                                                      </w:t>
      </w:r>
    </w:p>
    <w:p w14:paraId="10E3B14F" w14:textId="77777777" w:rsidR="005679D1" w:rsidRPr="00302505" w:rsidRDefault="005679D1" w:rsidP="00056FB1">
      <w:pPr>
        <w:tabs>
          <w:tab w:val="right" w:pos="10080"/>
        </w:tabs>
        <w:spacing w:after="60"/>
        <w:ind w:left="990"/>
        <w:rPr>
          <w:sz w:val="20"/>
          <w:szCs w:val="20"/>
        </w:rPr>
      </w:pPr>
      <w:r w:rsidRPr="00302505">
        <w:rPr>
          <w:sz w:val="20"/>
          <w:szCs w:val="20"/>
        </w:rPr>
        <w:t xml:space="preserve">Stuck breaker         </w:t>
      </w:r>
      <w:r w:rsidRPr="00302505">
        <w:rPr>
          <w:sz w:val="20"/>
          <w:szCs w:val="20"/>
        </w:rPr>
        <w:tab/>
      </w:r>
      <w:r w:rsidRPr="00302505">
        <w:rPr>
          <w:sz w:val="20"/>
          <w:szCs w:val="20"/>
          <w:u w:val="single"/>
        </w:rPr>
        <w:t xml:space="preserve">                                                                                                        </w:t>
      </w:r>
    </w:p>
    <w:p w14:paraId="0A15E258" w14:textId="77777777" w:rsidR="005679D1" w:rsidRPr="00302505" w:rsidRDefault="005679D1" w:rsidP="00056FB1">
      <w:pPr>
        <w:tabs>
          <w:tab w:val="right" w:pos="10080"/>
        </w:tabs>
        <w:spacing w:after="60"/>
        <w:ind w:left="990"/>
        <w:rPr>
          <w:sz w:val="20"/>
          <w:szCs w:val="20"/>
        </w:rPr>
      </w:pPr>
      <w:r w:rsidRPr="00302505">
        <w:rPr>
          <w:sz w:val="20"/>
          <w:szCs w:val="20"/>
        </w:rPr>
        <w:t xml:space="preserve">Special protective relaying schemes </w:t>
      </w:r>
      <w:r w:rsidRPr="00302505">
        <w:rPr>
          <w:sz w:val="20"/>
          <w:szCs w:val="20"/>
        </w:rPr>
        <w:tab/>
      </w:r>
      <w:r w:rsidRPr="00302505">
        <w:rPr>
          <w:sz w:val="20"/>
          <w:szCs w:val="20"/>
          <w:u w:val="single"/>
        </w:rPr>
        <w:t xml:space="preserve">                                                                            </w:t>
      </w:r>
    </w:p>
    <w:p w14:paraId="0498F7C1" w14:textId="77777777" w:rsidR="005679D1" w:rsidRPr="00302505" w:rsidRDefault="005679D1" w:rsidP="00296E03">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0"/>
        <w:rPr>
          <w:sz w:val="20"/>
          <w:szCs w:val="20"/>
        </w:rPr>
      </w:pPr>
    </w:p>
    <w:p w14:paraId="7B6559E9" w14:textId="77777777" w:rsidR="005679D1" w:rsidRPr="00302505" w:rsidRDefault="005679D1" w:rsidP="00296E03">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120" w:line="252" w:lineRule="atLeast"/>
        <w:ind w:left="317" w:hanging="317"/>
        <w:rPr>
          <w:sz w:val="20"/>
          <w:szCs w:val="20"/>
        </w:rPr>
      </w:pPr>
      <w:r w:rsidRPr="00302505">
        <w:rPr>
          <w:sz w:val="20"/>
          <w:szCs w:val="20"/>
        </w:rPr>
        <w:t>4.</w:t>
      </w:r>
      <w:r w:rsidRPr="00302505">
        <w:rPr>
          <w:sz w:val="20"/>
          <w:szCs w:val="20"/>
        </w:rPr>
        <w:tab/>
        <w:t xml:space="preserve">Transformer Rating </w:t>
      </w:r>
      <w:r w:rsidRPr="00302505">
        <w:rPr>
          <w:sz w:val="20"/>
          <w:szCs w:val="20"/>
          <w:u w:val="single"/>
        </w:rPr>
        <w:t xml:space="preserve">                 MVA</w:t>
      </w:r>
      <w:r w:rsidR="00A164C0" w:rsidRPr="00302505">
        <w:rPr>
          <w:sz w:val="20"/>
          <w:szCs w:val="20"/>
        </w:rPr>
        <w:t xml:space="preserve">        </w:t>
      </w:r>
      <w:r w:rsidRPr="00302505">
        <w:rPr>
          <w:sz w:val="20"/>
          <w:szCs w:val="20"/>
        </w:rPr>
        <w:t>HV</w:t>
      </w:r>
      <w:r w:rsidRPr="00302505">
        <w:rPr>
          <w:sz w:val="20"/>
          <w:szCs w:val="20"/>
          <w:u w:val="single"/>
        </w:rPr>
        <w:t xml:space="preserve">                    KV</w:t>
      </w:r>
      <w:r w:rsidR="00A164C0" w:rsidRPr="00302505">
        <w:rPr>
          <w:sz w:val="20"/>
          <w:szCs w:val="20"/>
        </w:rPr>
        <w:t xml:space="preserve">        </w:t>
      </w:r>
      <w:r w:rsidRPr="00302505">
        <w:rPr>
          <w:sz w:val="20"/>
          <w:szCs w:val="20"/>
        </w:rPr>
        <w:t>LV</w:t>
      </w:r>
      <w:r w:rsidRPr="00302505">
        <w:rPr>
          <w:sz w:val="20"/>
          <w:szCs w:val="20"/>
          <w:u w:val="single"/>
        </w:rPr>
        <w:t xml:space="preserve">                  KV</w:t>
      </w:r>
      <w:r w:rsidR="00A164C0" w:rsidRPr="00302505">
        <w:rPr>
          <w:sz w:val="20"/>
          <w:szCs w:val="20"/>
        </w:rPr>
        <w:t xml:space="preserve">        </w:t>
      </w:r>
      <w:r w:rsidRPr="00302505">
        <w:rPr>
          <w:sz w:val="20"/>
          <w:szCs w:val="20"/>
        </w:rPr>
        <w:t>Tertiary</w:t>
      </w:r>
      <w:r w:rsidRPr="00302505">
        <w:rPr>
          <w:sz w:val="20"/>
          <w:szCs w:val="20"/>
          <w:u w:val="single"/>
        </w:rPr>
        <w:t xml:space="preserve">                 KV</w:t>
      </w:r>
    </w:p>
    <w:p w14:paraId="7A3745B0" w14:textId="77777777" w:rsidR="005679D1" w:rsidRPr="00302505" w:rsidRDefault="005679D1" w:rsidP="00296E03">
      <w:pPr>
        <w:tabs>
          <w:tab w:val="left" w:pos="-1080"/>
          <w:tab w:val="left" w:pos="-434"/>
          <w:tab w:val="left" w:pos="720"/>
          <w:tab w:val="left" w:pos="1060"/>
          <w:tab w:val="left" w:pos="2431"/>
          <w:tab w:val="left" w:pos="3170"/>
          <w:tab w:val="left" w:pos="3909"/>
          <w:tab w:val="left" w:pos="4648"/>
          <w:tab w:val="left" w:pos="5388"/>
          <w:tab w:val="left" w:pos="6034"/>
          <w:tab w:val="left" w:pos="6774"/>
          <w:tab w:val="left" w:pos="7513"/>
          <w:tab w:val="left" w:pos="8252"/>
          <w:tab w:val="left" w:pos="8991"/>
          <w:tab w:val="left" w:pos="9638"/>
        </w:tabs>
        <w:spacing w:after="120" w:line="252" w:lineRule="atLeast"/>
        <w:ind w:left="720" w:hanging="317"/>
        <w:rPr>
          <w:sz w:val="20"/>
          <w:szCs w:val="20"/>
        </w:rPr>
      </w:pPr>
      <w:r w:rsidRPr="00302505">
        <w:rPr>
          <w:sz w:val="20"/>
          <w:szCs w:val="20"/>
        </w:rPr>
        <w:t>Parameters in percent on a 100 MVA Base</w:t>
      </w:r>
    </w:p>
    <w:p w14:paraId="35796F7E" w14:textId="77777777" w:rsidR="005679D1" w:rsidRPr="00302505" w:rsidRDefault="005679D1" w:rsidP="00296E03">
      <w:pPr>
        <w:tabs>
          <w:tab w:val="left" w:pos="-1080"/>
          <w:tab w:val="left" w:pos="-434"/>
          <w:tab w:val="left" w:pos="720"/>
          <w:tab w:val="left" w:pos="1060"/>
          <w:tab w:val="left" w:pos="2431"/>
          <w:tab w:val="left" w:pos="3170"/>
          <w:tab w:val="left" w:pos="3909"/>
          <w:tab w:val="left" w:pos="4648"/>
          <w:tab w:val="left" w:pos="5388"/>
          <w:tab w:val="left" w:pos="6034"/>
          <w:tab w:val="left" w:pos="6774"/>
          <w:tab w:val="left" w:pos="7513"/>
          <w:tab w:val="left" w:pos="8252"/>
          <w:tab w:val="left" w:pos="8991"/>
          <w:tab w:val="left" w:pos="9638"/>
        </w:tabs>
        <w:spacing w:after="120" w:line="252" w:lineRule="atLeast"/>
        <w:ind w:left="720" w:hanging="317"/>
        <w:rPr>
          <w:sz w:val="20"/>
          <w:szCs w:val="20"/>
          <w:u w:val="single"/>
        </w:rPr>
      </w:pPr>
      <w:r w:rsidRPr="00302505">
        <w:rPr>
          <w:sz w:val="20"/>
          <w:szCs w:val="20"/>
        </w:rPr>
        <w:t xml:space="preserve">Resistance ________-R                     Reactance </w:t>
      </w:r>
      <w:r w:rsidRPr="00302505">
        <w:rPr>
          <w:sz w:val="20"/>
          <w:szCs w:val="20"/>
          <w:u w:val="single"/>
        </w:rPr>
        <w:t xml:space="preserve"> </w:t>
      </w:r>
      <w:r w:rsidRPr="00302505">
        <w:rPr>
          <w:sz w:val="20"/>
          <w:szCs w:val="20"/>
        </w:rPr>
        <w:t>________ -X</w:t>
      </w:r>
      <w:r w:rsidRPr="00302505">
        <w:rPr>
          <w:sz w:val="20"/>
          <w:szCs w:val="20"/>
          <w:u w:val="single"/>
        </w:rPr>
        <w:t xml:space="preserve">  </w:t>
      </w:r>
    </w:p>
    <w:p w14:paraId="0EB706AC" w14:textId="77777777" w:rsidR="005679D1" w:rsidRPr="00302505" w:rsidRDefault="005679D1" w:rsidP="00C56885">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120" w:line="252" w:lineRule="atLeast"/>
        <w:ind w:left="317" w:hanging="317"/>
        <w:rPr>
          <w:sz w:val="20"/>
          <w:szCs w:val="20"/>
        </w:rPr>
      </w:pPr>
      <w:r w:rsidRPr="00302505">
        <w:rPr>
          <w:sz w:val="20"/>
          <w:szCs w:val="20"/>
        </w:rPr>
        <w:t>5.</w:t>
      </w:r>
      <w:r w:rsidRPr="00302505">
        <w:rPr>
          <w:sz w:val="20"/>
          <w:szCs w:val="20"/>
        </w:rPr>
        <w:tab/>
        <w:t>Attach simplified one</w:t>
      </w:r>
      <w:r w:rsidR="005B14E8">
        <w:rPr>
          <w:sz w:val="20"/>
          <w:szCs w:val="20"/>
        </w:rPr>
        <w:t>-</w:t>
      </w:r>
      <w:r w:rsidRPr="00302505">
        <w:rPr>
          <w:sz w:val="20"/>
          <w:szCs w:val="20"/>
        </w:rPr>
        <w:t>line diagram(s) of transmission and/or substations with breaker configuration, indicating existing and proposed additions or changes on construction.</w:t>
      </w:r>
    </w:p>
    <w:p w14:paraId="1E87BC6B" w14:textId="77777777" w:rsidR="005679D1" w:rsidRPr="00302505" w:rsidRDefault="005679D1" w:rsidP="005679D1">
      <w:pPr>
        <w:tabs>
          <w:tab w:val="right" w:pos="10080"/>
        </w:tabs>
        <w:spacing w:line="252" w:lineRule="atLeast"/>
        <w:ind w:left="321"/>
        <w:rPr>
          <w:sz w:val="20"/>
          <w:szCs w:val="20"/>
        </w:rPr>
      </w:pPr>
      <w:r w:rsidRPr="00302505">
        <w:rPr>
          <w:sz w:val="20"/>
          <w:szCs w:val="20"/>
        </w:rPr>
        <w:t>Comments</w:t>
      </w:r>
      <w:r w:rsidR="00A164C0" w:rsidRPr="00302505">
        <w:rPr>
          <w:sz w:val="20"/>
          <w:szCs w:val="20"/>
        </w:rPr>
        <w:t>:</w:t>
      </w:r>
      <w:r w:rsidR="000B158F" w:rsidRPr="00302505">
        <w:rPr>
          <w:sz w:val="20"/>
          <w:szCs w:val="20"/>
        </w:rPr>
        <w:t>___________________________________________________________________________</w:t>
      </w:r>
      <w:r w:rsidRPr="00302505">
        <w:rPr>
          <w:sz w:val="20"/>
          <w:szCs w:val="20"/>
        </w:rPr>
        <w:tab/>
      </w:r>
      <w:r w:rsidRPr="00302505">
        <w:rPr>
          <w:sz w:val="20"/>
          <w:szCs w:val="20"/>
          <w:u w:val="single"/>
        </w:rPr>
        <w:t xml:space="preserve">                                                                                                                                  </w:t>
      </w:r>
    </w:p>
    <w:p w14:paraId="585416BB" w14:textId="77777777" w:rsidR="005679D1" w:rsidRPr="00302505" w:rsidRDefault="005679D1" w:rsidP="00C663B6">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120" w:line="252" w:lineRule="atLeast"/>
        <w:ind w:left="317" w:hanging="317"/>
        <w:rPr>
          <w:sz w:val="20"/>
          <w:szCs w:val="20"/>
        </w:rPr>
      </w:pPr>
      <w:r w:rsidRPr="00302505">
        <w:rPr>
          <w:sz w:val="20"/>
          <w:szCs w:val="20"/>
        </w:rPr>
        <w:t>6.</w:t>
      </w:r>
      <w:r w:rsidRPr="00302505">
        <w:rPr>
          <w:sz w:val="20"/>
          <w:szCs w:val="20"/>
        </w:rPr>
        <w:tab/>
        <w:t xml:space="preserve">Reliability Studies                             </w:t>
      </w:r>
    </w:p>
    <w:p w14:paraId="2CF8F72D" w14:textId="77777777" w:rsidR="005679D1" w:rsidRPr="00302505" w:rsidRDefault="005679D1" w:rsidP="00302505">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60"/>
        <w:ind w:left="321"/>
        <w:rPr>
          <w:sz w:val="20"/>
          <w:szCs w:val="20"/>
        </w:rPr>
      </w:pPr>
      <w:r w:rsidRPr="00302505">
        <w:rPr>
          <w:sz w:val="20"/>
          <w:szCs w:val="20"/>
        </w:rPr>
        <w:t>Short Circuit:</w:t>
      </w:r>
      <w:r w:rsidRPr="00302505">
        <w:rPr>
          <w:sz w:val="20"/>
          <w:szCs w:val="20"/>
        </w:rPr>
        <w:tab/>
      </w:r>
      <w:r w:rsidRPr="00302505">
        <w:rPr>
          <w:sz w:val="20"/>
          <w:szCs w:val="20"/>
        </w:rPr>
        <w:tab/>
        <w:t xml:space="preserve">Completed  </w:t>
      </w:r>
      <w:r w:rsidRPr="00302505">
        <w:rPr>
          <w:sz w:val="20"/>
          <w:szCs w:val="20"/>
        </w:rPr>
        <w:fldChar w:fldCharType="begin">
          <w:ffData>
            <w:name w:val="Check2"/>
            <w:enabled/>
            <w:calcOnExit w:val="0"/>
            <w:checkBox>
              <w:sizeAuto/>
              <w:default w:val="0"/>
            </w:checkBox>
          </w:ffData>
        </w:fldChar>
      </w:r>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r w:rsidRPr="00302505">
        <w:rPr>
          <w:sz w:val="20"/>
          <w:szCs w:val="20"/>
        </w:rPr>
        <w:t xml:space="preserve">    Planned  </w:t>
      </w:r>
      <w:r w:rsidRPr="00302505">
        <w:rPr>
          <w:sz w:val="20"/>
          <w:szCs w:val="20"/>
        </w:rPr>
        <w:fldChar w:fldCharType="begin">
          <w:ffData>
            <w:name w:val="Check5"/>
            <w:enabled/>
            <w:calcOnExit w:val="0"/>
            <w:checkBox>
              <w:sizeAuto/>
              <w:default w:val="0"/>
            </w:checkBox>
          </w:ffData>
        </w:fldChar>
      </w:r>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r w:rsidRPr="00302505">
        <w:rPr>
          <w:sz w:val="20"/>
          <w:szCs w:val="20"/>
        </w:rPr>
        <w:t xml:space="preserve">    Not Needed  </w:t>
      </w:r>
      <w:r w:rsidRPr="00302505">
        <w:rPr>
          <w:sz w:val="20"/>
          <w:szCs w:val="20"/>
        </w:rPr>
        <w:fldChar w:fldCharType="begin">
          <w:ffData>
            <w:name w:val="Check8"/>
            <w:enabled/>
            <w:calcOnExit w:val="0"/>
            <w:checkBox>
              <w:sizeAuto/>
              <w:default w:val="0"/>
            </w:checkBox>
          </w:ffData>
        </w:fldChar>
      </w:r>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r w:rsidRPr="00302505">
        <w:rPr>
          <w:sz w:val="20"/>
          <w:szCs w:val="20"/>
        </w:rPr>
        <w:t xml:space="preserve">    Explanation Attached  </w:t>
      </w:r>
      <w:r w:rsidRPr="00302505">
        <w:rPr>
          <w:sz w:val="20"/>
          <w:szCs w:val="20"/>
        </w:rPr>
        <w:fldChar w:fldCharType="begin">
          <w:ffData>
            <w:name w:val="Check11"/>
            <w:enabled/>
            <w:calcOnExit w:val="0"/>
            <w:checkBox>
              <w:sizeAuto/>
              <w:default w:val="0"/>
            </w:checkBox>
          </w:ffData>
        </w:fldChar>
      </w:r>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p>
    <w:p w14:paraId="662F3AC2" w14:textId="77777777" w:rsidR="005679D1" w:rsidRPr="00302505" w:rsidRDefault="005679D1" w:rsidP="00302505">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60"/>
        <w:ind w:left="321"/>
        <w:rPr>
          <w:sz w:val="20"/>
          <w:szCs w:val="20"/>
        </w:rPr>
      </w:pPr>
      <w:r w:rsidRPr="00302505">
        <w:rPr>
          <w:sz w:val="20"/>
          <w:szCs w:val="20"/>
        </w:rPr>
        <w:t>Load Flow:</w:t>
      </w:r>
      <w:r w:rsidRPr="00302505">
        <w:rPr>
          <w:sz w:val="20"/>
          <w:szCs w:val="20"/>
        </w:rPr>
        <w:tab/>
      </w:r>
      <w:r w:rsidRPr="00302505">
        <w:rPr>
          <w:sz w:val="20"/>
          <w:szCs w:val="20"/>
        </w:rPr>
        <w:tab/>
        <w:t xml:space="preserve">Completed  </w:t>
      </w:r>
      <w:r w:rsidRPr="00302505">
        <w:rPr>
          <w:sz w:val="20"/>
          <w:szCs w:val="20"/>
        </w:rPr>
        <w:fldChar w:fldCharType="begin">
          <w:ffData>
            <w:name w:val="Check2"/>
            <w:enabled/>
            <w:calcOnExit w:val="0"/>
            <w:checkBox>
              <w:sizeAuto/>
              <w:default w:val="0"/>
            </w:checkBox>
          </w:ffData>
        </w:fldChar>
      </w:r>
      <w:bookmarkStart w:id="94" w:name="Check2"/>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94"/>
      <w:r w:rsidRPr="00302505">
        <w:rPr>
          <w:sz w:val="20"/>
          <w:szCs w:val="20"/>
        </w:rPr>
        <w:t xml:space="preserve">    Planned  </w:t>
      </w:r>
      <w:r w:rsidRPr="00302505">
        <w:rPr>
          <w:sz w:val="20"/>
          <w:szCs w:val="20"/>
        </w:rPr>
        <w:fldChar w:fldCharType="begin">
          <w:ffData>
            <w:name w:val="Check5"/>
            <w:enabled/>
            <w:calcOnExit w:val="0"/>
            <w:checkBox>
              <w:sizeAuto/>
              <w:default w:val="0"/>
            </w:checkBox>
          </w:ffData>
        </w:fldChar>
      </w:r>
      <w:bookmarkStart w:id="95" w:name="Check5"/>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95"/>
      <w:r w:rsidRPr="00302505">
        <w:rPr>
          <w:sz w:val="20"/>
          <w:szCs w:val="20"/>
        </w:rPr>
        <w:t xml:space="preserve">    Not Needed  </w:t>
      </w:r>
      <w:r w:rsidRPr="00302505">
        <w:rPr>
          <w:sz w:val="20"/>
          <w:szCs w:val="20"/>
        </w:rPr>
        <w:fldChar w:fldCharType="begin">
          <w:ffData>
            <w:name w:val="Check8"/>
            <w:enabled/>
            <w:calcOnExit w:val="0"/>
            <w:checkBox>
              <w:sizeAuto/>
              <w:default w:val="0"/>
            </w:checkBox>
          </w:ffData>
        </w:fldChar>
      </w:r>
      <w:bookmarkStart w:id="96" w:name="Check8"/>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96"/>
      <w:r w:rsidRPr="00302505">
        <w:rPr>
          <w:sz w:val="20"/>
          <w:szCs w:val="20"/>
        </w:rPr>
        <w:t xml:space="preserve">    Explanation Attached  </w:t>
      </w:r>
      <w:r w:rsidRPr="00302505">
        <w:rPr>
          <w:sz w:val="20"/>
          <w:szCs w:val="20"/>
        </w:rPr>
        <w:fldChar w:fldCharType="begin">
          <w:ffData>
            <w:name w:val="Check11"/>
            <w:enabled/>
            <w:calcOnExit w:val="0"/>
            <w:checkBox>
              <w:sizeAuto/>
              <w:default w:val="0"/>
            </w:checkBox>
          </w:ffData>
        </w:fldChar>
      </w:r>
      <w:bookmarkStart w:id="97" w:name="Check11"/>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97"/>
    </w:p>
    <w:p w14:paraId="3CEE1445" w14:textId="77777777" w:rsidR="005679D1" w:rsidRPr="00302505" w:rsidRDefault="005679D1" w:rsidP="00302505">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60"/>
        <w:ind w:left="321"/>
        <w:rPr>
          <w:sz w:val="20"/>
          <w:szCs w:val="20"/>
        </w:rPr>
      </w:pPr>
      <w:r w:rsidRPr="00302505">
        <w:rPr>
          <w:sz w:val="20"/>
          <w:szCs w:val="20"/>
        </w:rPr>
        <w:t>Stability:</w:t>
      </w:r>
      <w:r w:rsidRPr="00302505">
        <w:rPr>
          <w:sz w:val="20"/>
          <w:szCs w:val="20"/>
        </w:rPr>
        <w:tab/>
      </w:r>
      <w:r w:rsidRPr="00302505">
        <w:rPr>
          <w:sz w:val="20"/>
          <w:szCs w:val="20"/>
        </w:rPr>
        <w:tab/>
      </w:r>
      <w:r w:rsidR="00302505">
        <w:rPr>
          <w:sz w:val="20"/>
          <w:szCs w:val="20"/>
        </w:rPr>
        <w:tab/>
      </w:r>
      <w:r w:rsidRPr="00302505">
        <w:rPr>
          <w:sz w:val="20"/>
          <w:szCs w:val="20"/>
        </w:rPr>
        <w:t xml:space="preserve">Completed  </w:t>
      </w:r>
      <w:r w:rsidRPr="00302505">
        <w:rPr>
          <w:sz w:val="20"/>
          <w:szCs w:val="20"/>
        </w:rPr>
        <w:fldChar w:fldCharType="begin">
          <w:ffData>
            <w:name w:val="Check3"/>
            <w:enabled/>
            <w:calcOnExit w:val="0"/>
            <w:checkBox>
              <w:sizeAuto/>
              <w:default w:val="0"/>
            </w:checkBox>
          </w:ffData>
        </w:fldChar>
      </w:r>
      <w:bookmarkStart w:id="98" w:name="Check3"/>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98"/>
      <w:r w:rsidRPr="00302505">
        <w:rPr>
          <w:sz w:val="20"/>
          <w:szCs w:val="20"/>
        </w:rPr>
        <w:t xml:space="preserve">    Planned  </w:t>
      </w:r>
      <w:r w:rsidRPr="00302505">
        <w:rPr>
          <w:sz w:val="20"/>
          <w:szCs w:val="20"/>
        </w:rPr>
        <w:fldChar w:fldCharType="begin">
          <w:ffData>
            <w:name w:val="Check6"/>
            <w:enabled/>
            <w:calcOnExit w:val="0"/>
            <w:checkBox>
              <w:sizeAuto/>
              <w:default w:val="0"/>
            </w:checkBox>
          </w:ffData>
        </w:fldChar>
      </w:r>
      <w:bookmarkStart w:id="99" w:name="Check6"/>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99"/>
      <w:r w:rsidRPr="00302505">
        <w:rPr>
          <w:sz w:val="20"/>
          <w:szCs w:val="20"/>
        </w:rPr>
        <w:t xml:space="preserve">    Not Needed  </w:t>
      </w:r>
      <w:r w:rsidRPr="00302505">
        <w:rPr>
          <w:sz w:val="20"/>
          <w:szCs w:val="20"/>
        </w:rPr>
        <w:fldChar w:fldCharType="begin">
          <w:ffData>
            <w:name w:val="Check9"/>
            <w:enabled/>
            <w:calcOnExit w:val="0"/>
            <w:checkBox>
              <w:sizeAuto/>
              <w:default w:val="0"/>
            </w:checkBox>
          </w:ffData>
        </w:fldChar>
      </w:r>
      <w:bookmarkStart w:id="100" w:name="Check9"/>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100"/>
      <w:r w:rsidRPr="00302505">
        <w:rPr>
          <w:sz w:val="20"/>
          <w:szCs w:val="20"/>
        </w:rPr>
        <w:t xml:space="preserve">    Explanation Attached  </w:t>
      </w:r>
      <w:r w:rsidRPr="00302505">
        <w:rPr>
          <w:sz w:val="20"/>
          <w:szCs w:val="20"/>
        </w:rPr>
        <w:fldChar w:fldCharType="begin">
          <w:ffData>
            <w:name w:val="Check12"/>
            <w:enabled/>
            <w:calcOnExit w:val="0"/>
            <w:checkBox>
              <w:sizeAuto/>
              <w:default w:val="0"/>
            </w:checkBox>
          </w:ffData>
        </w:fldChar>
      </w:r>
      <w:bookmarkStart w:id="101" w:name="Check12"/>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101"/>
    </w:p>
    <w:p w14:paraId="148C7535" w14:textId="77777777" w:rsidR="005679D1" w:rsidRPr="00302505" w:rsidRDefault="005679D1" w:rsidP="00302505">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60"/>
        <w:ind w:firstLine="321"/>
        <w:rPr>
          <w:sz w:val="20"/>
          <w:szCs w:val="20"/>
        </w:rPr>
      </w:pPr>
      <w:r w:rsidRPr="00302505">
        <w:rPr>
          <w:sz w:val="20"/>
          <w:szCs w:val="20"/>
        </w:rPr>
        <w:t xml:space="preserve">Other </w:t>
      </w:r>
      <w:r w:rsidRPr="00302505">
        <w:rPr>
          <w:sz w:val="20"/>
          <w:szCs w:val="20"/>
          <w:u w:val="single"/>
        </w:rPr>
        <w:t xml:space="preserve">                 </w:t>
      </w:r>
      <w:r w:rsidR="005B14E8">
        <w:rPr>
          <w:sz w:val="20"/>
          <w:szCs w:val="20"/>
          <w:u w:val="single"/>
        </w:rPr>
        <w:t>___</w:t>
      </w:r>
      <w:r w:rsidRPr="00302505">
        <w:rPr>
          <w:sz w:val="20"/>
          <w:szCs w:val="20"/>
        </w:rPr>
        <w:tab/>
        <w:t xml:space="preserve">Completed  </w:t>
      </w:r>
      <w:r w:rsidRPr="00302505">
        <w:rPr>
          <w:sz w:val="20"/>
          <w:szCs w:val="20"/>
        </w:rPr>
        <w:fldChar w:fldCharType="begin">
          <w:ffData>
            <w:name w:val="Check4"/>
            <w:enabled/>
            <w:calcOnExit w:val="0"/>
            <w:checkBox>
              <w:sizeAuto/>
              <w:default w:val="0"/>
            </w:checkBox>
          </w:ffData>
        </w:fldChar>
      </w:r>
      <w:bookmarkStart w:id="102" w:name="Check4"/>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102"/>
      <w:r w:rsidRPr="00302505">
        <w:rPr>
          <w:sz w:val="20"/>
          <w:szCs w:val="20"/>
        </w:rPr>
        <w:t xml:space="preserve">    Planned  </w:t>
      </w:r>
      <w:r w:rsidRPr="00302505">
        <w:rPr>
          <w:sz w:val="20"/>
          <w:szCs w:val="20"/>
        </w:rPr>
        <w:fldChar w:fldCharType="begin">
          <w:ffData>
            <w:name w:val="Check7"/>
            <w:enabled/>
            <w:calcOnExit w:val="0"/>
            <w:checkBox>
              <w:sizeAuto/>
              <w:default w:val="0"/>
            </w:checkBox>
          </w:ffData>
        </w:fldChar>
      </w:r>
      <w:bookmarkStart w:id="103" w:name="Check7"/>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103"/>
      <w:r w:rsidRPr="00302505">
        <w:rPr>
          <w:sz w:val="20"/>
          <w:szCs w:val="20"/>
        </w:rPr>
        <w:t xml:space="preserve">    Not Needed  </w:t>
      </w:r>
      <w:r w:rsidRPr="00302505">
        <w:rPr>
          <w:sz w:val="20"/>
          <w:szCs w:val="20"/>
        </w:rPr>
        <w:fldChar w:fldCharType="begin">
          <w:ffData>
            <w:name w:val="Check10"/>
            <w:enabled/>
            <w:calcOnExit w:val="0"/>
            <w:checkBox>
              <w:sizeAuto/>
              <w:default w:val="0"/>
            </w:checkBox>
          </w:ffData>
        </w:fldChar>
      </w:r>
      <w:bookmarkStart w:id="104" w:name="Check10"/>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104"/>
      <w:r w:rsidRPr="00302505">
        <w:rPr>
          <w:sz w:val="20"/>
          <w:szCs w:val="20"/>
        </w:rPr>
        <w:t xml:space="preserve">    Explanation Attached  </w:t>
      </w:r>
      <w:r w:rsidRPr="00302505">
        <w:rPr>
          <w:sz w:val="20"/>
          <w:szCs w:val="20"/>
        </w:rPr>
        <w:fldChar w:fldCharType="begin">
          <w:ffData>
            <w:name w:val="Check13"/>
            <w:enabled/>
            <w:calcOnExit w:val="0"/>
            <w:checkBox>
              <w:sizeAuto/>
              <w:default w:val="0"/>
            </w:checkBox>
          </w:ffData>
        </w:fldChar>
      </w:r>
      <w:bookmarkStart w:id="105" w:name="Check13"/>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105"/>
    </w:p>
    <w:p w14:paraId="6B79396F" w14:textId="77777777" w:rsidR="005679D1" w:rsidRPr="00302505" w:rsidRDefault="005679D1" w:rsidP="00296E03">
      <w:pPr>
        <w:tabs>
          <w:tab w:val="left" w:pos="-1080"/>
          <w:tab w:val="left" w:pos="-434"/>
          <w:tab w:val="left" w:pos="321"/>
          <w:tab w:val="left" w:pos="106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0"/>
        <w:rPr>
          <w:sz w:val="20"/>
          <w:szCs w:val="20"/>
        </w:rPr>
      </w:pPr>
    </w:p>
    <w:p w14:paraId="249D4698" w14:textId="77777777" w:rsidR="005679D1" w:rsidRDefault="005679D1" w:rsidP="00296E03">
      <w:pPr>
        <w:tabs>
          <w:tab w:val="left" w:pos="-1080"/>
          <w:tab w:val="left" w:pos="-434"/>
          <w:tab w:val="left" w:pos="321"/>
          <w:tab w:val="left" w:pos="72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120" w:line="252" w:lineRule="atLeast"/>
        <w:ind w:left="720" w:hanging="720"/>
        <w:rPr>
          <w:sz w:val="20"/>
          <w:szCs w:val="20"/>
        </w:rPr>
      </w:pPr>
      <w:r w:rsidRPr="00302505">
        <w:rPr>
          <w:sz w:val="20"/>
          <w:szCs w:val="20"/>
        </w:rPr>
        <w:t>7.</w:t>
      </w:r>
      <w:r w:rsidRPr="00302505">
        <w:rPr>
          <w:sz w:val="20"/>
          <w:szCs w:val="20"/>
        </w:rPr>
        <w:tab/>
        <w:t>a.</w:t>
      </w:r>
      <w:r w:rsidRPr="00302505">
        <w:rPr>
          <w:sz w:val="20"/>
          <w:szCs w:val="20"/>
        </w:rPr>
        <w:tab/>
        <w:t xml:space="preserve">If this Application is associated with a Generation Proposed Plan Application, identify the Generator Proposed Plan Application(s) and the </w:t>
      </w:r>
      <w:r w:rsidR="008F3195" w:rsidRPr="00EE15CA">
        <w:rPr>
          <w:sz w:val="20"/>
          <w:szCs w:val="20"/>
        </w:rPr>
        <w:t>Market</w:t>
      </w:r>
      <w:r w:rsidRPr="00302505">
        <w:rPr>
          <w:sz w:val="20"/>
          <w:szCs w:val="20"/>
        </w:rPr>
        <w:t xml:space="preserve"> Participant(s) </w:t>
      </w:r>
      <w:r w:rsidR="00C2701C">
        <w:rPr>
          <w:sz w:val="20"/>
          <w:szCs w:val="20"/>
        </w:rPr>
        <w:t xml:space="preserve">or </w:t>
      </w:r>
      <w:r w:rsidR="00C2701C" w:rsidRPr="00EE15CA">
        <w:rPr>
          <w:sz w:val="20"/>
          <w:szCs w:val="20"/>
        </w:rPr>
        <w:t>Transmission Owner</w:t>
      </w:r>
      <w:r w:rsidR="00C2701C">
        <w:rPr>
          <w:sz w:val="20"/>
          <w:szCs w:val="20"/>
        </w:rPr>
        <w:t>(s)</w:t>
      </w:r>
      <w:r w:rsidR="00C2701C" w:rsidRPr="00EE15CA">
        <w:rPr>
          <w:sz w:val="20"/>
          <w:szCs w:val="20"/>
        </w:rPr>
        <w:t xml:space="preserve"> </w:t>
      </w:r>
      <w:r w:rsidRPr="00302505">
        <w:rPr>
          <w:sz w:val="20"/>
          <w:szCs w:val="20"/>
        </w:rPr>
        <w:t xml:space="preserve">responsible for submitting it.  N/A </w:t>
      </w:r>
      <w:r w:rsidRPr="00302505">
        <w:rPr>
          <w:sz w:val="20"/>
          <w:szCs w:val="20"/>
        </w:rPr>
        <w:fldChar w:fldCharType="begin">
          <w:ffData>
            <w:name w:val="Check1"/>
            <w:enabled/>
            <w:calcOnExit w:val="0"/>
            <w:checkBox>
              <w:sizeAuto/>
              <w:default w:val="0"/>
            </w:checkBox>
          </w:ffData>
        </w:fldChar>
      </w:r>
      <w:bookmarkStart w:id="106" w:name="Check1"/>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bookmarkEnd w:id="106"/>
    </w:p>
    <w:p w14:paraId="40AA0505" w14:textId="77777777" w:rsidR="00BE7462" w:rsidRPr="00302505" w:rsidRDefault="00BE7462" w:rsidP="00BE7462">
      <w:pPr>
        <w:tabs>
          <w:tab w:val="left" w:pos="-1080"/>
          <w:tab w:val="left" w:pos="-434"/>
          <w:tab w:val="left" w:pos="321"/>
          <w:tab w:val="left" w:pos="72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120" w:line="252" w:lineRule="atLeast"/>
        <w:ind w:left="1440" w:hanging="720"/>
        <w:rPr>
          <w:sz w:val="20"/>
          <w:szCs w:val="20"/>
        </w:rPr>
      </w:pPr>
      <w:r>
        <w:rPr>
          <w:sz w:val="20"/>
          <w:u w:val="single"/>
        </w:rPr>
        <w:tab/>
        <w:t xml:space="preserve">  </w:t>
      </w:r>
      <w:r w:rsidRPr="00302505">
        <w:rPr>
          <w:sz w:val="20"/>
          <w:u w:val="single"/>
        </w:rPr>
        <w:t xml:space="preserve">                                                                                                                                    </w:t>
      </w:r>
      <w:r w:rsidRPr="00302505">
        <w:rPr>
          <w:sz w:val="20"/>
          <w:u w:val="single"/>
        </w:rPr>
        <w:tab/>
      </w:r>
    </w:p>
    <w:p w14:paraId="558F5573" w14:textId="77777777" w:rsidR="005679D1" w:rsidRPr="00302505" w:rsidRDefault="005679D1" w:rsidP="00C663B6">
      <w:pPr>
        <w:tabs>
          <w:tab w:val="left" w:pos="-1080"/>
          <w:tab w:val="left" w:pos="-434"/>
          <w:tab w:val="left" w:pos="321"/>
          <w:tab w:val="left" w:pos="720"/>
          <w:tab w:val="left" w:pos="1784"/>
          <w:tab w:val="left" w:pos="2431"/>
          <w:tab w:val="left" w:pos="3170"/>
          <w:tab w:val="left" w:pos="3909"/>
          <w:tab w:val="left" w:pos="4648"/>
          <w:tab w:val="left" w:pos="5388"/>
          <w:tab w:val="left" w:pos="6034"/>
          <w:tab w:val="left" w:pos="6774"/>
          <w:tab w:val="left" w:pos="7513"/>
          <w:tab w:val="left" w:pos="8252"/>
          <w:tab w:val="left" w:pos="8991"/>
          <w:tab w:val="left" w:pos="9638"/>
        </w:tabs>
        <w:spacing w:after="0"/>
        <w:ind w:left="720" w:hanging="403"/>
        <w:rPr>
          <w:sz w:val="20"/>
          <w:szCs w:val="20"/>
        </w:rPr>
      </w:pPr>
      <w:r w:rsidRPr="00302505">
        <w:rPr>
          <w:sz w:val="20"/>
          <w:szCs w:val="20"/>
        </w:rPr>
        <w:t>b.</w:t>
      </w:r>
      <w:r w:rsidRPr="00302505">
        <w:rPr>
          <w:sz w:val="20"/>
          <w:szCs w:val="20"/>
        </w:rPr>
        <w:tab/>
        <w:t xml:space="preserve">Has the Generation Proposed Plan Application(s) been submitted?   Yes </w:t>
      </w:r>
      <w:r w:rsidR="00C663B6" w:rsidRPr="00302505">
        <w:rPr>
          <w:sz w:val="20"/>
          <w:szCs w:val="20"/>
        </w:rPr>
        <w:fldChar w:fldCharType="begin">
          <w:ffData>
            <w:name w:val="Check1"/>
            <w:enabled/>
            <w:calcOnExit w:val="0"/>
            <w:checkBox>
              <w:sizeAuto/>
              <w:default w:val="0"/>
            </w:checkBox>
          </w:ffData>
        </w:fldChar>
      </w:r>
      <w:r w:rsidR="00C663B6" w:rsidRPr="00302505">
        <w:rPr>
          <w:sz w:val="20"/>
          <w:szCs w:val="20"/>
        </w:rPr>
        <w:instrText xml:space="preserve"> FORMCHECKBOX </w:instrText>
      </w:r>
      <w:r w:rsidR="0001643E">
        <w:rPr>
          <w:sz w:val="20"/>
          <w:szCs w:val="20"/>
        </w:rPr>
      </w:r>
      <w:r w:rsidR="0001643E">
        <w:rPr>
          <w:sz w:val="20"/>
          <w:szCs w:val="20"/>
        </w:rPr>
        <w:fldChar w:fldCharType="separate"/>
      </w:r>
      <w:r w:rsidR="00C663B6" w:rsidRPr="00302505">
        <w:rPr>
          <w:sz w:val="20"/>
          <w:szCs w:val="20"/>
        </w:rPr>
        <w:fldChar w:fldCharType="end"/>
      </w:r>
      <w:r w:rsidRPr="00302505">
        <w:rPr>
          <w:sz w:val="20"/>
          <w:szCs w:val="20"/>
        </w:rPr>
        <w:t xml:space="preserve">  No </w:t>
      </w:r>
      <w:r w:rsidR="00C663B6" w:rsidRPr="00302505">
        <w:rPr>
          <w:sz w:val="20"/>
          <w:szCs w:val="20"/>
        </w:rPr>
        <w:fldChar w:fldCharType="begin">
          <w:ffData>
            <w:name w:val="Check1"/>
            <w:enabled/>
            <w:calcOnExit w:val="0"/>
            <w:checkBox>
              <w:sizeAuto/>
              <w:default w:val="0"/>
            </w:checkBox>
          </w:ffData>
        </w:fldChar>
      </w:r>
      <w:r w:rsidR="00C663B6" w:rsidRPr="00302505">
        <w:rPr>
          <w:sz w:val="20"/>
          <w:szCs w:val="20"/>
        </w:rPr>
        <w:instrText xml:space="preserve"> FORMCHECKBOX </w:instrText>
      </w:r>
      <w:r w:rsidR="0001643E">
        <w:rPr>
          <w:sz w:val="20"/>
          <w:szCs w:val="20"/>
        </w:rPr>
      </w:r>
      <w:r w:rsidR="0001643E">
        <w:rPr>
          <w:sz w:val="20"/>
          <w:szCs w:val="20"/>
        </w:rPr>
        <w:fldChar w:fldCharType="separate"/>
      </w:r>
      <w:r w:rsidR="00C663B6" w:rsidRPr="00302505">
        <w:rPr>
          <w:sz w:val="20"/>
          <w:szCs w:val="20"/>
        </w:rPr>
        <w:fldChar w:fldCharType="end"/>
      </w:r>
      <w:r w:rsidRPr="00302505">
        <w:rPr>
          <w:sz w:val="20"/>
          <w:szCs w:val="20"/>
        </w:rPr>
        <w:t xml:space="preserve"> </w:t>
      </w:r>
    </w:p>
    <w:p w14:paraId="76CE054D" w14:textId="77777777" w:rsidR="005679D1" w:rsidRPr="00302505" w:rsidRDefault="005679D1" w:rsidP="00C663B6">
      <w:pPr>
        <w:tabs>
          <w:tab w:val="right" w:pos="10080"/>
        </w:tabs>
        <w:spacing w:line="252" w:lineRule="atLeast"/>
        <w:ind w:left="720"/>
        <w:rPr>
          <w:sz w:val="20"/>
          <w:szCs w:val="20"/>
        </w:rPr>
      </w:pPr>
      <w:r w:rsidRPr="00302505">
        <w:rPr>
          <w:sz w:val="20"/>
          <w:szCs w:val="20"/>
        </w:rPr>
        <w:t>If "No</w:t>
      </w:r>
      <w:r w:rsidR="00087A9D">
        <w:rPr>
          <w:sz w:val="20"/>
          <w:szCs w:val="20"/>
        </w:rPr>
        <w:t>,</w:t>
      </w:r>
      <w:r w:rsidRPr="00302505">
        <w:rPr>
          <w:sz w:val="20"/>
          <w:szCs w:val="20"/>
        </w:rPr>
        <w:t>"</w:t>
      </w:r>
      <w:r w:rsidR="00087A9D">
        <w:rPr>
          <w:sz w:val="20"/>
          <w:szCs w:val="20"/>
        </w:rPr>
        <w:t xml:space="preserve"> </w:t>
      </w:r>
      <w:r w:rsidRPr="00302505">
        <w:rPr>
          <w:sz w:val="20"/>
          <w:szCs w:val="20"/>
        </w:rPr>
        <w:t xml:space="preserve">when will the Application(s) be submitted? </w:t>
      </w:r>
      <w:r w:rsidR="00C663B6" w:rsidRPr="00302505">
        <w:rPr>
          <w:sz w:val="20"/>
          <w:szCs w:val="20"/>
        </w:rPr>
        <w:t>________________</w:t>
      </w:r>
      <w:r w:rsidRPr="00302505">
        <w:rPr>
          <w:sz w:val="20"/>
          <w:szCs w:val="20"/>
        </w:rPr>
        <w:t xml:space="preserve">   </w:t>
      </w:r>
      <w:r w:rsidRPr="00302505">
        <w:rPr>
          <w:sz w:val="20"/>
          <w:szCs w:val="20"/>
        </w:rPr>
        <w:tab/>
      </w:r>
      <w:r w:rsidRPr="00302505">
        <w:rPr>
          <w:sz w:val="20"/>
          <w:szCs w:val="20"/>
          <w:u w:val="single"/>
        </w:rPr>
        <w:t xml:space="preserve">                                                                              </w:t>
      </w:r>
    </w:p>
    <w:p w14:paraId="58AE43B9" w14:textId="77777777" w:rsidR="00F63278" w:rsidRPr="00343306" w:rsidRDefault="00F63278" w:rsidP="00343306">
      <w:pPr>
        <w:pStyle w:val="Heading1"/>
        <w:rPr>
          <w:u w:color="000000"/>
        </w:rPr>
      </w:pPr>
      <w:bookmarkStart w:id="107" w:name="_Toc22214897"/>
      <w:r w:rsidRPr="00343306">
        <w:rPr>
          <w:u w:color="000000"/>
        </w:rPr>
        <w:lastRenderedPageBreak/>
        <w:t>Attachment 3</w:t>
      </w:r>
      <w:r w:rsidR="00343306">
        <w:rPr>
          <w:u w:color="000000"/>
        </w:rPr>
        <w:t xml:space="preserve"> – Generator Notification Form for Units or Changes of Less Than 5 MW</w:t>
      </w:r>
      <w:bookmarkEnd w:id="107"/>
    </w:p>
    <w:p w14:paraId="3068E7A6" w14:textId="77777777" w:rsidR="005679D1" w:rsidRPr="00840694" w:rsidRDefault="005679D1" w:rsidP="00343306">
      <w:pPr>
        <w:jc w:val="center"/>
      </w:pPr>
    </w:p>
    <w:p w14:paraId="438BA42B" w14:textId="77777777" w:rsidR="005679D1" w:rsidRPr="00F63278" w:rsidRDefault="005679D1" w:rsidP="00343306">
      <w:pPr>
        <w:spacing w:after="0"/>
        <w:jc w:val="center"/>
        <w:rPr>
          <w:b/>
          <w:sz w:val="24"/>
        </w:rPr>
      </w:pPr>
      <w:bookmarkStart w:id="108" w:name="_Toc73430849"/>
      <w:r w:rsidRPr="00F63278">
        <w:rPr>
          <w:b/>
          <w:sz w:val="24"/>
        </w:rPr>
        <w:t>ISO NEW ENGLAND GENERATOR NOTIFICATION</w:t>
      </w:r>
      <w:bookmarkEnd w:id="108"/>
      <w:r w:rsidRPr="00F63278">
        <w:rPr>
          <w:b/>
          <w:sz w:val="24"/>
        </w:rPr>
        <w:t xml:space="preserve"> FORM FOR</w:t>
      </w:r>
      <w:r w:rsidR="00050539">
        <w:rPr>
          <w:b/>
          <w:sz w:val="24"/>
        </w:rPr>
        <w:br/>
      </w:r>
      <w:r w:rsidRPr="00F63278">
        <w:rPr>
          <w:b/>
          <w:sz w:val="24"/>
        </w:rPr>
        <w:t>UNITS OR CHANGES OF LESS THAN 5 MW</w:t>
      </w:r>
    </w:p>
    <w:p w14:paraId="5F25EFCB" w14:textId="77777777" w:rsidR="00296E03" w:rsidRPr="00296E03" w:rsidRDefault="00296E03" w:rsidP="00296E03">
      <w:pPr>
        <w:spacing w:after="0"/>
        <w:jc w:val="center"/>
      </w:pPr>
      <w:r w:rsidRPr="00296E03">
        <w:t>ISO New England Planning Procedure 5-1</w:t>
      </w:r>
    </w:p>
    <w:p w14:paraId="4D6D2758" w14:textId="77777777" w:rsidR="00E56996" w:rsidRPr="00840694" w:rsidRDefault="00E56996" w:rsidP="00296E03">
      <w:pPr>
        <w:spacing w:after="0"/>
        <w:jc w:val="center"/>
      </w:pPr>
      <w:r>
        <w:t xml:space="preserve">Page 1 of </w:t>
      </w:r>
      <w:r w:rsidR="00050539">
        <w:t>4</w:t>
      </w:r>
    </w:p>
    <w:p w14:paraId="6F8B4AAF" w14:textId="77777777" w:rsidR="005679D1" w:rsidRPr="00840694" w:rsidRDefault="005679D1" w:rsidP="005679D1">
      <w:pPr>
        <w:pStyle w:val="Heade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pPr>
    </w:p>
    <w:p w14:paraId="4DBD151B" w14:textId="77777777" w:rsidR="005679D1" w:rsidRPr="00C25D98" w:rsidRDefault="005679D1" w:rsidP="005679D1">
      <w:pPr>
        <w:rPr>
          <w:b/>
          <w:sz w:val="20"/>
          <w:szCs w:val="20"/>
          <w:u w:val="single"/>
        </w:rPr>
      </w:pPr>
      <w:r w:rsidRPr="00C25D98">
        <w:rPr>
          <w:b/>
          <w:sz w:val="20"/>
          <w:szCs w:val="20"/>
          <w:u w:val="single"/>
        </w:rPr>
        <w:t xml:space="preserve">Submit Completed Form to </w:t>
      </w:r>
      <w:hyperlink r:id="rId12" w:history="1">
        <w:r w:rsidRPr="00C25D98">
          <w:rPr>
            <w:rStyle w:val="Hyperlink"/>
            <w:b/>
            <w:sz w:val="20"/>
            <w:szCs w:val="20"/>
          </w:rPr>
          <w:t>ProposedPlans@iso-ne.com</w:t>
        </w:r>
      </w:hyperlink>
    </w:p>
    <w:p w14:paraId="69DF9E9F" w14:textId="77777777" w:rsidR="005679D1" w:rsidRPr="00C25D98" w:rsidRDefault="005679D1" w:rsidP="005679D1">
      <w:pPr>
        <w:rPr>
          <w:b/>
          <w:sz w:val="20"/>
          <w:szCs w:val="20"/>
          <w:u w:val="single"/>
        </w:rPr>
      </w:pPr>
      <w:r w:rsidRPr="00C25D98">
        <w:rPr>
          <w:b/>
          <w:sz w:val="20"/>
          <w:szCs w:val="20"/>
          <w:u w:val="single"/>
        </w:rPr>
        <w:t xml:space="preserve">Contact Customer Service at 413-540-4220 or </w:t>
      </w:r>
      <w:hyperlink r:id="rId13" w:history="1">
        <w:r w:rsidRPr="00C25D98">
          <w:rPr>
            <w:rStyle w:val="Hyperlink"/>
            <w:b/>
            <w:sz w:val="20"/>
            <w:szCs w:val="20"/>
          </w:rPr>
          <w:t>custserv@iso-ne.com</w:t>
        </w:r>
      </w:hyperlink>
      <w:r w:rsidRPr="00C25D98">
        <w:rPr>
          <w:b/>
          <w:sz w:val="20"/>
          <w:szCs w:val="20"/>
          <w:u w:val="single"/>
        </w:rPr>
        <w:t xml:space="preserve"> to begin market sy</w:t>
      </w:r>
      <w:r w:rsidR="00F63278" w:rsidRPr="00C25D98">
        <w:rPr>
          <w:b/>
          <w:sz w:val="20"/>
          <w:szCs w:val="20"/>
          <w:u w:val="single"/>
        </w:rPr>
        <w:t>stem asset registration process</w:t>
      </w:r>
    </w:p>
    <w:p w14:paraId="42D53698" w14:textId="77777777" w:rsidR="005679D1" w:rsidRPr="00C25D98" w:rsidRDefault="005679D1" w:rsidP="002554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6480"/>
          <w:tab w:val="left" w:pos="7200"/>
          <w:tab w:val="left" w:pos="7920"/>
          <w:tab w:val="left" w:pos="8640"/>
          <w:tab w:val="left" w:pos="9360"/>
          <w:tab w:val="left" w:pos="10080"/>
        </w:tabs>
        <w:spacing w:after="60"/>
        <w:rPr>
          <w:sz w:val="20"/>
          <w:szCs w:val="20"/>
        </w:rPr>
      </w:pPr>
      <w:r w:rsidRPr="00C25D98">
        <w:rPr>
          <w:sz w:val="20"/>
          <w:szCs w:val="20"/>
        </w:rPr>
        <w:t>Applicant _</w:t>
      </w:r>
      <w:r w:rsidRPr="00C25D98">
        <w:rPr>
          <w:sz w:val="20"/>
          <w:szCs w:val="20"/>
          <w:u w:val="single"/>
        </w:rPr>
        <w:t xml:space="preserve">                                                                                                  </w:t>
      </w:r>
      <w:r w:rsidRPr="00C25D98">
        <w:rPr>
          <w:sz w:val="20"/>
          <w:szCs w:val="20"/>
        </w:rPr>
        <w:t xml:space="preserve">     Date  _____________________</w:t>
      </w:r>
    </w:p>
    <w:p w14:paraId="089C303A" w14:textId="77777777" w:rsidR="005679D1" w:rsidRPr="00C25D98" w:rsidRDefault="005679D1" w:rsidP="002554EA">
      <w:pPr>
        <w:spacing w:after="60"/>
        <w:rPr>
          <w:sz w:val="20"/>
          <w:szCs w:val="20"/>
        </w:rPr>
      </w:pPr>
      <w:r w:rsidRPr="00C25D98">
        <w:rPr>
          <w:sz w:val="20"/>
          <w:szCs w:val="20"/>
        </w:rPr>
        <w:t>Generation Owner (if different than Applicant)  ________________________________________________</w:t>
      </w:r>
    </w:p>
    <w:p w14:paraId="6AF2CDBA" w14:textId="77777777" w:rsidR="005679D1" w:rsidRPr="00C25D98" w:rsidRDefault="005679D1" w:rsidP="002554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rPr>
          <w:sz w:val="20"/>
          <w:szCs w:val="20"/>
        </w:rPr>
      </w:pPr>
      <w:r w:rsidRPr="00C25D98">
        <w:rPr>
          <w:sz w:val="20"/>
          <w:szCs w:val="20"/>
        </w:rPr>
        <w:t xml:space="preserve">Contact Person _____________________________________________ </w:t>
      </w:r>
    </w:p>
    <w:p w14:paraId="7FCB3C4C" w14:textId="77777777" w:rsidR="005679D1" w:rsidRPr="00C25D98" w:rsidRDefault="005679D1" w:rsidP="002554EA">
      <w:pPr>
        <w:pStyle w:val="Heade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r w:rsidRPr="00C25D98">
        <w:rPr>
          <w:sz w:val="20"/>
          <w:szCs w:val="20"/>
        </w:rPr>
        <w:t>Phone # (____)______________          Fax # (____)_______________          E-mail ___________________</w:t>
      </w:r>
    </w:p>
    <w:p w14:paraId="32D526D2" w14:textId="77777777" w:rsidR="002554EA" w:rsidRDefault="002554EA" w:rsidP="002554EA">
      <w:pPr>
        <w:tabs>
          <w:tab w:val="left" w:pos="450"/>
        </w:tabs>
        <w:spacing w:after="0"/>
        <w:rPr>
          <w:sz w:val="20"/>
          <w:szCs w:val="20"/>
        </w:rPr>
      </w:pPr>
    </w:p>
    <w:p w14:paraId="363F1FD4" w14:textId="77777777" w:rsidR="005679D1" w:rsidRPr="00C25D98" w:rsidRDefault="005679D1" w:rsidP="00C25D98">
      <w:pPr>
        <w:tabs>
          <w:tab w:val="left" w:pos="450"/>
        </w:tabs>
        <w:spacing w:after="0"/>
        <w:rPr>
          <w:sz w:val="20"/>
          <w:szCs w:val="20"/>
        </w:rPr>
      </w:pPr>
      <w:r w:rsidRPr="00C25D98">
        <w:rPr>
          <w:sz w:val="20"/>
          <w:szCs w:val="20"/>
        </w:rPr>
        <w:t>1</w:t>
      </w:r>
      <w:r w:rsidR="002554EA">
        <w:rPr>
          <w:sz w:val="20"/>
          <w:szCs w:val="20"/>
        </w:rPr>
        <w:t>.</w:t>
      </w:r>
      <w:r w:rsidR="00C25D98" w:rsidRPr="00C25D98">
        <w:rPr>
          <w:sz w:val="20"/>
          <w:szCs w:val="20"/>
        </w:rPr>
        <w:tab/>
      </w:r>
      <w:r w:rsidRPr="00C25D98">
        <w:rPr>
          <w:sz w:val="20"/>
          <w:szCs w:val="20"/>
        </w:rPr>
        <w:t>Station Name  _______________________________________________________________________</w:t>
      </w:r>
    </w:p>
    <w:p w14:paraId="2EB4E42E" w14:textId="77777777" w:rsidR="005679D1" w:rsidRPr="00C25D98" w:rsidRDefault="005679D1" w:rsidP="00C16605">
      <w:pPr>
        <w:pStyle w:val="ListParagraph"/>
        <w:numPr>
          <w:ilvl w:val="0"/>
          <w:numId w:val="13"/>
        </w:numPr>
        <w:spacing w:after="0"/>
        <w:ind w:left="810"/>
        <w:rPr>
          <w:sz w:val="20"/>
          <w:szCs w:val="20"/>
        </w:rPr>
      </w:pPr>
      <w:r w:rsidRPr="00C25D98">
        <w:rPr>
          <w:sz w:val="20"/>
          <w:szCs w:val="20"/>
        </w:rPr>
        <w:t>Location/Interconnection Point  (Indicate point of coupling with utility system by specifying distribution feeder or transmission line name(s) or substation name.  Distribution facilities should include the transmission facility substation(s) that the distribution facilities are supplied from.)</w:t>
      </w:r>
    </w:p>
    <w:p w14:paraId="6CA27C38" w14:textId="77777777" w:rsidR="005679D1" w:rsidRPr="00C25D98" w:rsidRDefault="005679D1" w:rsidP="00C25D98">
      <w:pPr>
        <w:spacing w:after="0"/>
        <w:jc w:val="center"/>
      </w:pPr>
      <w:r w:rsidRPr="00C25D98">
        <w:t>________________________________________________________________________</w:t>
      </w:r>
    </w:p>
    <w:p w14:paraId="3084636F" w14:textId="77777777" w:rsidR="00302505" w:rsidRPr="00C25D98" w:rsidRDefault="00302505" w:rsidP="002554EA">
      <w:pPr>
        <w:pStyle w:val="Heade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outlineLvl w:val="0"/>
        <w:rPr>
          <w:sz w:val="20"/>
          <w:szCs w:val="20"/>
        </w:rPr>
      </w:pPr>
    </w:p>
    <w:p w14:paraId="61E77329" w14:textId="77777777" w:rsidR="005679D1" w:rsidRPr="00C25D98" w:rsidRDefault="005679D1" w:rsidP="00C16605">
      <w:pPr>
        <w:pStyle w:val="ListParagraph"/>
        <w:numPr>
          <w:ilvl w:val="0"/>
          <w:numId w:val="13"/>
        </w:numPr>
        <w:spacing w:after="0"/>
        <w:ind w:left="810"/>
        <w:rPr>
          <w:sz w:val="20"/>
          <w:szCs w:val="20"/>
        </w:rPr>
      </w:pPr>
      <w:r w:rsidRPr="00C25D98">
        <w:rPr>
          <w:sz w:val="20"/>
          <w:szCs w:val="20"/>
        </w:rPr>
        <w:t xml:space="preserve">Address of Plant </w:t>
      </w:r>
    </w:p>
    <w:p w14:paraId="0739E3EF" w14:textId="77777777" w:rsidR="005679D1" w:rsidRPr="00C25D98" w:rsidRDefault="005679D1" w:rsidP="00C25D98">
      <w:pPr>
        <w:spacing w:after="0"/>
        <w:ind w:left="810"/>
        <w:rPr>
          <w:sz w:val="20"/>
          <w:szCs w:val="20"/>
        </w:rPr>
      </w:pPr>
      <w:r w:rsidRPr="00C25D98">
        <w:rPr>
          <w:sz w:val="20"/>
          <w:szCs w:val="20"/>
        </w:rPr>
        <w:t>Street Address ______________________________________________________________________</w:t>
      </w:r>
    </w:p>
    <w:p w14:paraId="52E9FAD9" w14:textId="77777777" w:rsidR="005679D1" w:rsidRPr="00C25D98" w:rsidRDefault="005679D1" w:rsidP="00C25D98">
      <w:pPr>
        <w:spacing w:after="0"/>
        <w:ind w:left="810"/>
        <w:rPr>
          <w:sz w:val="20"/>
          <w:szCs w:val="20"/>
        </w:rPr>
      </w:pPr>
      <w:r w:rsidRPr="00C25D98">
        <w:rPr>
          <w:sz w:val="20"/>
          <w:szCs w:val="20"/>
        </w:rPr>
        <w:t>Town or City _______________________________________________________________________</w:t>
      </w:r>
    </w:p>
    <w:p w14:paraId="75494B6B" w14:textId="77777777" w:rsidR="005679D1" w:rsidRPr="00C25D98" w:rsidRDefault="005679D1" w:rsidP="00C25D98">
      <w:pPr>
        <w:spacing w:after="0"/>
        <w:ind w:left="810"/>
        <w:rPr>
          <w:sz w:val="20"/>
          <w:szCs w:val="20"/>
        </w:rPr>
      </w:pPr>
      <w:r w:rsidRPr="00C25D98">
        <w:rPr>
          <w:sz w:val="20"/>
          <w:szCs w:val="20"/>
        </w:rPr>
        <w:t>County ___________________</w:t>
      </w:r>
      <w:r w:rsidRPr="00C25D98">
        <w:rPr>
          <w:sz w:val="20"/>
          <w:szCs w:val="20"/>
        </w:rPr>
        <w:tab/>
        <w:t>State  ____________________</w:t>
      </w:r>
      <w:r w:rsidRPr="00C25D98">
        <w:rPr>
          <w:sz w:val="20"/>
          <w:szCs w:val="20"/>
        </w:rPr>
        <w:tab/>
        <w:t>Zip Code  _________________</w:t>
      </w:r>
    </w:p>
    <w:p w14:paraId="17DF39FD" w14:textId="77777777" w:rsidR="005679D1" w:rsidRPr="00C25D98" w:rsidRDefault="005679D1" w:rsidP="002554EA">
      <w:pPr>
        <w:pStyle w:val="Heade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outlineLvl w:val="0"/>
        <w:rPr>
          <w:sz w:val="20"/>
          <w:szCs w:val="20"/>
        </w:rPr>
      </w:pPr>
    </w:p>
    <w:p w14:paraId="69C06AF6" w14:textId="77777777" w:rsidR="005679D1" w:rsidRPr="00C25D98" w:rsidRDefault="005679D1" w:rsidP="00C16605">
      <w:pPr>
        <w:pStyle w:val="ListParagraph"/>
        <w:numPr>
          <w:ilvl w:val="0"/>
          <w:numId w:val="13"/>
        </w:numPr>
        <w:spacing w:after="0"/>
        <w:ind w:left="810"/>
        <w:rPr>
          <w:sz w:val="20"/>
          <w:szCs w:val="20"/>
        </w:rPr>
      </w:pPr>
      <w:r w:rsidRPr="00C25D98">
        <w:rPr>
          <w:sz w:val="20"/>
          <w:szCs w:val="20"/>
        </w:rPr>
        <w:t>Unit/Aggregate Generation Asset Identification  ____________________________________________</w:t>
      </w:r>
    </w:p>
    <w:p w14:paraId="15D44738" w14:textId="77777777" w:rsidR="00C25D98" w:rsidRDefault="00C25D98" w:rsidP="002554EA">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446"/>
        <w:rPr>
          <w:sz w:val="20"/>
          <w:szCs w:val="20"/>
        </w:rPr>
      </w:pPr>
    </w:p>
    <w:p w14:paraId="0BBCFFBF" w14:textId="77777777" w:rsidR="005679D1" w:rsidRPr="00C25D98" w:rsidRDefault="005679D1" w:rsidP="002554EA">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60" w:lineRule="atLeast"/>
        <w:ind w:left="446"/>
        <w:rPr>
          <w:sz w:val="20"/>
          <w:szCs w:val="20"/>
        </w:rPr>
      </w:pPr>
      <w:r w:rsidRPr="00C25D98">
        <w:rPr>
          <w:sz w:val="20"/>
          <w:szCs w:val="20"/>
        </w:rPr>
        <w:t>Net ratings entered in below should reflect the netting of auxiliary loads from the gross unit rating(s) that are directly related to the operation of the unit/aggregate generation.</w:t>
      </w:r>
    </w:p>
    <w:tbl>
      <w:tblPr>
        <w:tblW w:w="10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1890"/>
        <w:gridCol w:w="1530"/>
        <w:gridCol w:w="2085"/>
        <w:gridCol w:w="1835"/>
      </w:tblGrid>
      <w:tr w:rsidR="005679D1" w:rsidRPr="00C25D98" w14:paraId="29958A57" w14:textId="77777777" w:rsidTr="00302505">
        <w:tc>
          <w:tcPr>
            <w:tcW w:w="2718" w:type="dxa"/>
            <w:shd w:val="clear" w:color="auto" w:fill="A6A6A6" w:themeFill="background1" w:themeFillShade="A6"/>
            <w:vAlign w:val="center"/>
          </w:tcPr>
          <w:p w14:paraId="6CABF20A" w14:textId="77777777" w:rsidR="005679D1" w:rsidRPr="00C25D98" w:rsidRDefault="005679D1" w:rsidP="00343306">
            <w:pPr>
              <w:pStyle w:val="Foote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sz w:val="20"/>
                <w:szCs w:val="20"/>
              </w:rPr>
            </w:pPr>
          </w:p>
        </w:tc>
        <w:tc>
          <w:tcPr>
            <w:tcW w:w="1890" w:type="dxa"/>
            <w:shd w:val="clear" w:color="auto" w:fill="A6A6A6" w:themeFill="background1" w:themeFillShade="A6"/>
            <w:vAlign w:val="center"/>
          </w:tcPr>
          <w:p w14:paraId="1B71578E" w14:textId="77777777" w:rsidR="00302505" w:rsidRPr="00C25D98" w:rsidRDefault="005679D1" w:rsidP="003025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C25D98">
              <w:rPr>
                <w:b/>
                <w:sz w:val="20"/>
                <w:szCs w:val="20"/>
              </w:rPr>
              <w:t>Winter</w:t>
            </w:r>
          </w:p>
          <w:p w14:paraId="6638A80B" w14:textId="77777777" w:rsidR="005679D1" w:rsidRPr="00C25D98" w:rsidRDefault="005679D1" w:rsidP="003025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C25D98">
              <w:rPr>
                <w:b/>
                <w:sz w:val="20"/>
                <w:szCs w:val="20"/>
              </w:rPr>
              <w:t>(0 or higher Deg F)*</w:t>
            </w:r>
          </w:p>
        </w:tc>
        <w:tc>
          <w:tcPr>
            <w:tcW w:w="1530" w:type="dxa"/>
            <w:shd w:val="clear" w:color="auto" w:fill="A6A6A6" w:themeFill="background1" w:themeFillShade="A6"/>
            <w:vAlign w:val="center"/>
          </w:tcPr>
          <w:p w14:paraId="26939673" w14:textId="77777777" w:rsidR="00302505" w:rsidRPr="00C25D98" w:rsidRDefault="005679D1" w:rsidP="003025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C25D98">
              <w:rPr>
                <w:b/>
                <w:sz w:val="20"/>
                <w:szCs w:val="20"/>
              </w:rPr>
              <w:t>Winter</w:t>
            </w:r>
          </w:p>
          <w:p w14:paraId="06FF7533" w14:textId="77777777" w:rsidR="005679D1" w:rsidRPr="00C25D98" w:rsidRDefault="005679D1" w:rsidP="003025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C25D98">
              <w:rPr>
                <w:b/>
                <w:sz w:val="20"/>
                <w:szCs w:val="20"/>
              </w:rPr>
              <w:t>(20 Deg F)</w:t>
            </w:r>
          </w:p>
        </w:tc>
        <w:tc>
          <w:tcPr>
            <w:tcW w:w="2085" w:type="dxa"/>
            <w:shd w:val="clear" w:color="auto" w:fill="A6A6A6" w:themeFill="background1" w:themeFillShade="A6"/>
            <w:vAlign w:val="center"/>
          </w:tcPr>
          <w:p w14:paraId="113FDA94" w14:textId="77777777" w:rsidR="00302505" w:rsidRPr="00C25D98" w:rsidRDefault="005679D1" w:rsidP="003025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C25D98">
              <w:rPr>
                <w:b/>
                <w:sz w:val="20"/>
                <w:szCs w:val="20"/>
              </w:rPr>
              <w:t>Summer</w:t>
            </w:r>
          </w:p>
          <w:p w14:paraId="59B12A51" w14:textId="77777777" w:rsidR="005679D1" w:rsidRPr="00C25D98" w:rsidRDefault="005679D1" w:rsidP="003025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C25D98">
              <w:rPr>
                <w:b/>
                <w:sz w:val="20"/>
                <w:szCs w:val="20"/>
              </w:rPr>
              <w:t>(50 or higher Deg F)**</w:t>
            </w:r>
          </w:p>
        </w:tc>
        <w:tc>
          <w:tcPr>
            <w:tcW w:w="1835" w:type="dxa"/>
            <w:shd w:val="clear" w:color="auto" w:fill="A6A6A6" w:themeFill="background1" w:themeFillShade="A6"/>
            <w:vAlign w:val="center"/>
          </w:tcPr>
          <w:p w14:paraId="7CB15B5C" w14:textId="77777777" w:rsidR="00302505" w:rsidRPr="00C25D98" w:rsidRDefault="005679D1" w:rsidP="003025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C25D98">
              <w:rPr>
                <w:b/>
                <w:sz w:val="20"/>
                <w:szCs w:val="20"/>
              </w:rPr>
              <w:t>Summer</w:t>
            </w:r>
          </w:p>
          <w:p w14:paraId="3B0AD4E1" w14:textId="77777777" w:rsidR="005679D1" w:rsidRPr="00C25D98" w:rsidRDefault="005679D1" w:rsidP="003025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b/>
                <w:sz w:val="20"/>
                <w:szCs w:val="20"/>
              </w:rPr>
            </w:pPr>
            <w:r w:rsidRPr="00C25D98">
              <w:rPr>
                <w:b/>
                <w:sz w:val="20"/>
                <w:szCs w:val="20"/>
              </w:rPr>
              <w:t>(90 Deg F)</w:t>
            </w:r>
          </w:p>
        </w:tc>
      </w:tr>
      <w:tr w:rsidR="005679D1" w:rsidRPr="00C25D98" w14:paraId="4CB24C88" w14:textId="77777777" w:rsidTr="00302505">
        <w:tc>
          <w:tcPr>
            <w:tcW w:w="2718" w:type="dxa"/>
          </w:tcPr>
          <w:p w14:paraId="68E8F3D6"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u w:val="single"/>
              </w:rPr>
            </w:pPr>
            <w:r w:rsidRPr="00C25D98">
              <w:rPr>
                <w:sz w:val="20"/>
                <w:szCs w:val="20"/>
              </w:rPr>
              <w:t>Gross Unit Rating (MW)</w:t>
            </w:r>
          </w:p>
        </w:tc>
        <w:tc>
          <w:tcPr>
            <w:tcW w:w="1890" w:type="dxa"/>
          </w:tcPr>
          <w:p w14:paraId="4BDF367A"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530" w:type="dxa"/>
          </w:tcPr>
          <w:p w14:paraId="4D39C913"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2085" w:type="dxa"/>
          </w:tcPr>
          <w:p w14:paraId="3CE3C72D"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835" w:type="dxa"/>
          </w:tcPr>
          <w:p w14:paraId="095CEB0F"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r>
      <w:tr w:rsidR="005679D1" w:rsidRPr="00C25D98" w14:paraId="4BAB475D" w14:textId="77777777" w:rsidTr="00302505">
        <w:tc>
          <w:tcPr>
            <w:tcW w:w="2718" w:type="dxa"/>
          </w:tcPr>
          <w:p w14:paraId="6F2ECC14"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u w:val="single"/>
              </w:rPr>
            </w:pPr>
            <w:r w:rsidRPr="00C25D98">
              <w:rPr>
                <w:sz w:val="20"/>
                <w:szCs w:val="20"/>
              </w:rPr>
              <w:t>Net Unit Rating (MW)</w:t>
            </w:r>
          </w:p>
        </w:tc>
        <w:tc>
          <w:tcPr>
            <w:tcW w:w="1890" w:type="dxa"/>
          </w:tcPr>
          <w:p w14:paraId="715810D3"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530" w:type="dxa"/>
          </w:tcPr>
          <w:p w14:paraId="5A8A6EB4"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2085" w:type="dxa"/>
          </w:tcPr>
          <w:p w14:paraId="0BC5D991"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835" w:type="dxa"/>
          </w:tcPr>
          <w:p w14:paraId="403851EA"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r>
      <w:tr w:rsidR="005679D1" w:rsidRPr="00C25D98" w14:paraId="10D9AA55" w14:textId="77777777" w:rsidTr="00302505">
        <w:tc>
          <w:tcPr>
            <w:tcW w:w="2718" w:type="dxa"/>
          </w:tcPr>
          <w:p w14:paraId="04DD8DF6"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u w:val="single"/>
              </w:rPr>
            </w:pPr>
            <w:r w:rsidRPr="00C25D98">
              <w:rPr>
                <w:sz w:val="20"/>
                <w:szCs w:val="20"/>
              </w:rPr>
              <w:t>Unit Rating (Lagging MVAR)</w:t>
            </w:r>
          </w:p>
        </w:tc>
        <w:tc>
          <w:tcPr>
            <w:tcW w:w="1890" w:type="dxa"/>
          </w:tcPr>
          <w:p w14:paraId="429BBB4F"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530" w:type="dxa"/>
          </w:tcPr>
          <w:p w14:paraId="6B6D8E3A"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sz w:val="20"/>
                <w:szCs w:val="20"/>
              </w:rPr>
            </w:pPr>
            <w:r w:rsidRPr="00C25D98">
              <w:rPr>
                <w:sz w:val="20"/>
                <w:szCs w:val="20"/>
              </w:rPr>
              <w:t>N/A</w:t>
            </w:r>
          </w:p>
        </w:tc>
        <w:tc>
          <w:tcPr>
            <w:tcW w:w="2085" w:type="dxa"/>
          </w:tcPr>
          <w:p w14:paraId="64F640AD"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835" w:type="dxa"/>
          </w:tcPr>
          <w:p w14:paraId="561C258E"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r>
      <w:tr w:rsidR="005679D1" w:rsidRPr="00C25D98" w14:paraId="53CDC00D" w14:textId="77777777" w:rsidTr="00302505">
        <w:tc>
          <w:tcPr>
            <w:tcW w:w="2718" w:type="dxa"/>
          </w:tcPr>
          <w:p w14:paraId="09682805"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r w:rsidRPr="00C25D98">
              <w:rPr>
                <w:sz w:val="20"/>
                <w:szCs w:val="20"/>
              </w:rPr>
              <w:t>Unit Rating (Leading MVAR)</w:t>
            </w:r>
          </w:p>
        </w:tc>
        <w:tc>
          <w:tcPr>
            <w:tcW w:w="1890" w:type="dxa"/>
          </w:tcPr>
          <w:p w14:paraId="7BD3F093"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530" w:type="dxa"/>
          </w:tcPr>
          <w:p w14:paraId="0CC1306A"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sz w:val="20"/>
                <w:szCs w:val="20"/>
              </w:rPr>
            </w:pPr>
            <w:r w:rsidRPr="00C25D98">
              <w:rPr>
                <w:sz w:val="20"/>
                <w:szCs w:val="20"/>
              </w:rPr>
              <w:t>N/A</w:t>
            </w:r>
          </w:p>
        </w:tc>
        <w:tc>
          <w:tcPr>
            <w:tcW w:w="2085" w:type="dxa"/>
          </w:tcPr>
          <w:p w14:paraId="6A6B1378"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c>
          <w:tcPr>
            <w:tcW w:w="1835" w:type="dxa"/>
          </w:tcPr>
          <w:p w14:paraId="28D6CEF1" w14:textId="77777777" w:rsidR="005679D1" w:rsidRPr="00C25D98" w:rsidRDefault="005679D1" w:rsidP="003433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sz w:val="20"/>
                <w:szCs w:val="20"/>
              </w:rPr>
            </w:pPr>
          </w:p>
        </w:tc>
      </w:tr>
    </w:tbl>
    <w:p w14:paraId="174D9E06" w14:textId="77777777" w:rsidR="005679D1" w:rsidRPr="00C25D98" w:rsidRDefault="005679D1" w:rsidP="00343306">
      <w:pPr>
        <w:pStyle w:val="Footer"/>
        <w:tabs>
          <w:tab w:val="left" w:pos="-1440"/>
          <w:tab w:val="left" w:pos="-72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tLeast"/>
        <w:ind w:left="270" w:hanging="270"/>
        <w:rPr>
          <w:sz w:val="20"/>
          <w:szCs w:val="20"/>
        </w:rPr>
      </w:pPr>
      <w:r w:rsidRPr="00C25D98">
        <w:rPr>
          <w:sz w:val="20"/>
          <w:szCs w:val="20"/>
        </w:rPr>
        <w:t>*</w:t>
      </w:r>
      <w:r w:rsidR="00343306" w:rsidRPr="00C25D98">
        <w:rPr>
          <w:sz w:val="20"/>
          <w:szCs w:val="20"/>
        </w:rPr>
        <w:tab/>
      </w:r>
      <w:r w:rsidRPr="00C25D98">
        <w:rPr>
          <w:sz w:val="20"/>
          <w:szCs w:val="20"/>
        </w:rPr>
        <w:t>Enter all values in this column corresponding to the temperature of 0 degree F or greater at which gross facility output will be the highest. As an example, if the maximum gross facility output occurs at 12 degrees F, all values in this column shall correspond to the 12 degree F operating condition.</w:t>
      </w:r>
    </w:p>
    <w:p w14:paraId="17B403DB" w14:textId="77777777" w:rsidR="005679D1" w:rsidRPr="00C25D98" w:rsidRDefault="005679D1" w:rsidP="00343306">
      <w:pPr>
        <w:pStyle w:val="Footer"/>
        <w:tabs>
          <w:tab w:val="left" w:pos="-1440"/>
          <w:tab w:val="left" w:pos="-72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tLeast"/>
        <w:ind w:left="270" w:hanging="270"/>
        <w:rPr>
          <w:sz w:val="20"/>
          <w:szCs w:val="20"/>
        </w:rPr>
      </w:pPr>
      <w:r w:rsidRPr="00C25D98">
        <w:rPr>
          <w:sz w:val="20"/>
          <w:szCs w:val="20"/>
        </w:rPr>
        <w:t>**</w:t>
      </w:r>
      <w:r w:rsidR="00343306" w:rsidRPr="00C25D98">
        <w:rPr>
          <w:sz w:val="20"/>
          <w:szCs w:val="20"/>
        </w:rPr>
        <w:tab/>
      </w:r>
      <w:r w:rsidRPr="00C25D98">
        <w:rPr>
          <w:sz w:val="20"/>
          <w:szCs w:val="20"/>
        </w:rPr>
        <w:t>Enter all values in this column corresponding to the temperature of 50 degrees F or greater at which net unit facility</w:t>
      </w:r>
      <w:r w:rsidR="00343306" w:rsidRPr="00C25D98">
        <w:rPr>
          <w:sz w:val="20"/>
          <w:szCs w:val="20"/>
        </w:rPr>
        <w:t xml:space="preserve"> </w:t>
      </w:r>
      <w:r w:rsidRPr="00C25D98">
        <w:rPr>
          <w:sz w:val="20"/>
          <w:szCs w:val="20"/>
        </w:rPr>
        <w:t>output will be the highest. As an example, if the maximum net facility output occurs at 67 degrees F, all values in this column shall correspond to the 67 degree F operating condition.</w:t>
      </w:r>
    </w:p>
    <w:p w14:paraId="70049A75" w14:textId="77777777" w:rsidR="005679D1" w:rsidRDefault="005679D1" w:rsidP="005679D1">
      <w:pPr>
        <w:pStyle w:val="Foote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rPr>
          <w:sz w:val="20"/>
          <w:szCs w:val="20"/>
        </w:rPr>
      </w:pPr>
    </w:p>
    <w:p w14:paraId="7BA679A7" w14:textId="77777777" w:rsidR="002554EA" w:rsidRDefault="002554EA" w:rsidP="005679D1">
      <w:pPr>
        <w:pStyle w:val="Foote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rPr>
          <w:sz w:val="20"/>
          <w:szCs w:val="20"/>
        </w:rPr>
      </w:pPr>
    </w:p>
    <w:p w14:paraId="3C960550" w14:textId="77777777" w:rsidR="002554EA" w:rsidRDefault="002554EA" w:rsidP="005679D1">
      <w:pPr>
        <w:pStyle w:val="Foote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rPr>
          <w:sz w:val="20"/>
          <w:szCs w:val="20"/>
        </w:rPr>
      </w:pPr>
    </w:p>
    <w:p w14:paraId="62569B76" w14:textId="77777777" w:rsidR="00A1079C" w:rsidRDefault="00A1079C" w:rsidP="00A1079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720"/>
      </w:pPr>
      <w:r>
        <w:tab/>
      </w:r>
      <w:r>
        <w:tab/>
      </w:r>
      <w:r>
        <w:tab/>
      </w:r>
      <w:r>
        <w:tab/>
      </w:r>
      <w:r>
        <w:tab/>
      </w:r>
      <w:r>
        <w:tab/>
        <w:t>Application Identification No. ______________</w:t>
      </w:r>
    </w:p>
    <w:p w14:paraId="2F96F00F" w14:textId="77777777" w:rsidR="002554EA" w:rsidRDefault="002554EA" w:rsidP="005679D1">
      <w:pPr>
        <w:pStyle w:val="Foote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rPr>
          <w:sz w:val="20"/>
          <w:szCs w:val="20"/>
        </w:rPr>
      </w:pPr>
    </w:p>
    <w:p w14:paraId="4C844265" w14:textId="77777777" w:rsidR="002554EA" w:rsidRPr="00F63278" w:rsidRDefault="002554EA" w:rsidP="002554EA">
      <w:pPr>
        <w:spacing w:after="0"/>
        <w:jc w:val="center"/>
        <w:rPr>
          <w:b/>
          <w:sz w:val="24"/>
        </w:rPr>
      </w:pPr>
      <w:r w:rsidRPr="00F63278">
        <w:rPr>
          <w:b/>
          <w:sz w:val="24"/>
        </w:rPr>
        <w:t>ISO NEW ENGLAND GENERATOR NOTIFICATION FORM FOR</w:t>
      </w:r>
      <w:r w:rsidR="00050539">
        <w:rPr>
          <w:b/>
          <w:sz w:val="24"/>
        </w:rPr>
        <w:br/>
      </w:r>
      <w:r w:rsidRPr="00F63278">
        <w:rPr>
          <w:b/>
          <w:sz w:val="24"/>
        </w:rPr>
        <w:t>UNITS OR CHANGES OF LESS THAN 5 MW</w:t>
      </w:r>
    </w:p>
    <w:p w14:paraId="08F3F975" w14:textId="77777777" w:rsidR="002554EA" w:rsidRPr="00296E03" w:rsidRDefault="002554EA" w:rsidP="002554EA">
      <w:pPr>
        <w:spacing w:after="0"/>
        <w:jc w:val="center"/>
      </w:pPr>
      <w:r w:rsidRPr="00296E03">
        <w:t>ISO New England Planning Procedure 5-1</w:t>
      </w:r>
    </w:p>
    <w:p w14:paraId="12B5AC0A" w14:textId="77777777" w:rsidR="002554EA" w:rsidRPr="00840694" w:rsidRDefault="002554EA" w:rsidP="002554EA">
      <w:pPr>
        <w:spacing w:after="0"/>
        <w:jc w:val="center"/>
      </w:pPr>
      <w:r>
        <w:t xml:space="preserve">Page 2 of </w:t>
      </w:r>
      <w:r w:rsidR="00050539">
        <w:t>4</w:t>
      </w:r>
    </w:p>
    <w:p w14:paraId="5E95A764" w14:textId="77777777" w:rsidR="002554EA" w:rsidRDefault="002554EA" w:rsidP="005679D1">
      <w:pPr>
        <w:pStyle w:val="Foote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rPr>
          <w:sz w:val="20"/>
          <w:szCs w:val="20"/>
        </w:rPr>
      </w:pPr>
    </w:p>
    <w:p w14:paraId="2E43842A" w14:textId="77777777" w:rsidR="002554EA" w:rsidRPr="00C25D98" w:rsidRDefault="002554EA" w:rsidP="005679D1">
      <w:pPr>
        <w:pStyle w:val="Footer"/>
        <w:tabs>
          <w:tab w:val="left" w:pos="-144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rPr>
          <w:sz w:val="20"/>
          <w:szCs w:val="20"/>
        </w:rPr>
      </w:pPr>
    </w:p>
    <w:p w14:paraId="6F321B1E" w14:textId="77777777" w:rsidR="005679D1" w:rsidRPr="0065448B" w:rsidRDefault="005679D1" w:rsidP="00C16605">
      <w:pPr>
        <w:pStyle w:val="Footer"/>
        <w:numPr>
          <w:ilvl w:val="0"/>
          <w:numId w:val="9"/>
        </w:numPr>
        <w:tabs>
          <w:tab w:val="clear" w:pos="1440"/>
          <w:tab w:val="clear" w:pos="4680"/>
          <w:tab w:val="left" w:pos="-1440"/>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720" w:hanging="270"/>
        <w:rPr>
          <w:sz w:val="20"/>
          <w:szCs w:val="20"/>
        </w:rPr>
      </w:pPr>
      <w:r w:rsidRPr="0065448B">
        <w:rPr>
          <w:sz w:val="20"/>
          <w:szCs w:val="20"/>
        </w:rPr>
        <w:t xml:space="preserve">What is the maximum net power injection at the point of interconnection? __________________________  </w:t>
      </w:r>
    </w:p>
    <w:p w14:paraId="70474242" w14:textId="77777777" w:rsidR="005679D1" w:rsidRPr="0065448B" w:rsidRDefault="005679D1" w:rsidP="005679D1">
      <w:pPr>
        <w:pStyle w:val="Footer"/>
        <w:tabs>
          <w:tab w:val="left" w:pos="-144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360"/>
        <w:rPr>
          <w:sz w:val="20"/>
          <w:szCs w:val="20"/>
        </w:rPr>
      </w:pPr>
    </w:p>
    <w:p w14:paraId="78C5E19F" w14:textId="77777777" w:rsidR="005679D1" w:rsidRPr="0065448B" w:rsidRDefault="005679D1" w:rsidP="00C16605">
      <w:pPr>
        <w:pStyle w:val="Footer"/>
        <w:numPr>
          <w:ilvl w:val="0"/>
          <w:numId w:val="9"/>
        </w:numPr>
        <w:tabs>
          <w:tab w:val="clear" w:pos="1440"/>
          <w:tab w:val="clear" w:pos="4680"/>
          <w:tab w:val="left" w:pos="-1440"/>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720" w:hanging="270"/>
        <w:rPr>
          <w:sz w:val="20"/>
          <w:szCs w:val="20"/>
        </w:rPr>
      </w:pPr>
      <w:r w:rsidRPr="0065448B">
        <w:rPr>
          <w:sz w:val="20"/>
          <w:szCs w:val="20"/>
        </w:rPr>
        <w:t>Is there load reduced by operating this generation?  (Check</w:t>
      </w:r>
      <w:r w:rsidR="00302505" w:rsidRPr="0065448B">
        <w:rPr>
          <w:sz w:val="20"/>
          <w:szCs w:val="20"/>
        </w:rPr>
        <w:t xml:space="preserve"> </w:t>
      </w:r>
      <w:r w:rsidRPr="0065448B">
        <w:rPr>
          <w:sz w:val="20"/>
          <w:szCs w:val="20"/>
        </w:rPr>
        <w:t>Yes or No)</w:t>
      </w:r>
      <w:r w:rsidRPr="0065448B">
        <w:rPr>
          <w:sz w:val="20"/>
          <w:szCs w:val="20"/>
        </w:rPr>
        <w:tab/>
      </w:r>
      <w:r w:rsidR="006A142B" w:rsidRPr="0065448B">
        <w:rPr>
          <w:sz w:val="20"/>
          <w:szCs w:val="20"/>
        </w:rPr>
        <w:fldChar w:fldCharType="begin">
          <w:ffData>
            <w:name w:val="Check1"/>
            <w:enabled/>
            <w:calcOnExit w:val="0"/>
            <w:checkBox>
              <w:sizeAuto/>
              <w:default w:val="0"/>
            </w:checkBox>
          </w:ffData>
        </w:fldChar>
      </w:r>
      <w:r w:rsidR="006A142B" w:rsidRPr="0065448B">
        <w:rPr>
          <w:sz w:val="20"/>
          <w:szCs w:val="20"/>
        </w:rPr>
        <w:instrText xml:space="preserve"> FORMCHECKBOX </w:instrText>
      </w:r>
      <w:r w:rsidR="0001643E">
        <w:rPr>
          <w:sz w:val="20"/>
          <w:szCs w:val="20"/>
        </w:rPr>
      </w:r>
      <w:r w:rsidR="0001643E">
        <w:rPr>
          <w:sz w:val="20"/>
          <w:szCs w:val="20"/>
        </w:rPr>
        <w:fldChar w:fldCharType="separate"/>
      </w:r>
      <w:r w:rsidR="006A142B" w:rsidRPr="0065448B">
        <w:rPr>
          <w:sz w:val="20"/>
          <w:szCs w:val="20"/>
        </w:rPr>
        <w:fldChar w:fldCharType="end"/>
      </w:r>
      <w:r w:rsidRPr="0065448B">
        <w:rPr>
          <w:sz w:val="20"/>
          <w:szCs w:val="20"/>
        </w:rPr>
        <w:t xml:space="preserve"> Yes</w:t>
      </w:r>
      <w:r w:rsidRPr="0065448B">
        <w:rPr>
          <w:sz w:val="20"/>
          <w:szCs w:val="20"/>
        </w:rPr>
        <w:tab/>
      </w:r>
      <w:r w:rsidR="006A142B" w:rsidRPr="0065448B">
        <w:rPr>
          <w:sz w:val="20"/>
          <w:szCs w:val="20"/>
        </w:rPr>
        <w:fldChar w:fldCharType="begin">
          <w:ffData>
            <w:name w:val="Check1"/>
            <w:enabled/>
            <w:calcOnExit w:val="0"/>
            <w:checkBox>
              <w:sizeAuto/>
              <w:default w:val="0"/>
            </w:checkBox>
          </w:ffData>
        </w:fldChar>
      </w:r>
      <w:r w:rsidR="006A142B" w:rsidRPr="0065448B">
        <w:rPr>
          <w:sz w:val="20"/>
          <w:szCs w:val="20"/>
        </w:rPr>
        <w:instrText xml:space="preserve"> FORMCHECKBOX </w:instrText>
      </w:r>
      <w:r w:rsidR="0001643E">
        <w:rPr>
          <w:sz w:val="20"/>
          <w:szCs w:val="20"/>
        </w:rPr>
      </w:r>
      <w:r w:rsidR="0001643E">
        <w:rPr>
          <w:sz w:val="20"/>
          <w:szCs w:val="20"/>
        </w:rPr>
        <w:fldChar w:fldCharType="separate"/>
      </w:r>
      <w:r w:rsidR="006A142B" w:rsidRPr="0065448B">
        <w:rPr>
          <w:sz w:val="20"/>
          <w:szCs w:val="20"/>
        </w:rPr>
        <w:fldChar w:fldCharType="end"/>
      </w:r>
      <w:r w:rsidRPr="0065448B">
        <w:rPr>
          <w:sz w:val="20"/>
          <w:szCs w:val="20"/>
        </w:rPr>
        <w:t xml:space="preserve"> No </w:t>
      </w:r>
    </w:p>
    <w:p w14:paraId="5A6D9682" w14:textId="77777777" w:rsidR="00050539" w:rsidRPr="0065448B" w:rsidRDefault="005679D1" w:rsidP="00050539">
      <w:pPr>
        <w:pStyle w:val="Foote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720"/>
        <w:rPr>
          <w:sz w:val="20"/>
          <w:szCs w:val="20"/>
        </w:rPr>
      </w:pPr>
      <w:r w:rsidRPr="0065448B">
        <w:rPr>
          <w:sz w:val="20"/>
          <w:szCs w:val="20"/>
        </w:rPr>
        <w:t>If “Yes</w:t>
      </w:r>
      <w:r w:rsidR="0065448B">
        <w:rPr>
          <w:sz w:val="20"/>
          <w:szCs w:val="20"/>
        </w:rPr>
        <w:t>:</w:t>
      </w:r>
      <w:r w:rsidRPr="0065448B">
        <w:rPr>
          <w:sz w:val="20"/>
          <w:szCs w:val="20"/>
        </w:rPr>
        <w:t>”</w:t>
      </w:r>
    </w:p>
    <w:p w14:paraId="3933DBE8" w14:textId="77777777" w:rsidR="005679D1" w:rsidRPr="0065448B" w:rsidRDefault="005679D1" w:rsidP="00050539">
      <w:pPr>
        <w:pStyle w:val="Foote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720"/>
        <w:rPr>
          <w:sz w:val="20"/>
          <w:szCs w:val="20"/>
        </w:rPr>
      </w:pPr>
      <w:r w:rsidRPr="0065448B">
        <w:rPr>
          <w:sz w:val="20"/>
          <w:szCs w:val="20"/>
        </w:rPr>
        <w:t>By how much is the load reduced?</w:t>
      </w:r>
      <w:r w:rsidR="00050539" w:rsidRPr="0065448B">
        <w:rPr>
          <w:sz w:val="20"/>
          <w:szCs w:val="20"/>
        </w:rPr>
        <w:t xml:space="preserve">  </w:t>
      </w:r>
      <w:r w:rsidRPr="0065448B">
        <w:rPr>
          <w:sz w:val="20"/>
          <w:szCs w:val="20"/>
        </w:rPr>
        <w:t xml:space="preserve"> ________________</w:t>
      </w:r>
      <w:r w:rsidR="00050539" w:rsidRPr="0065448B">
        <w:rPr>
          <w:sz w:val="20"/>
          <w:szCs w:val="20"/>
        </w:rPr>
        <w:t>________________</w:t>
      </w:r>
    </w:p>
    <w:p w14:paraId="15883597" w14:textId="77777777" w:rsidR="005679D1" w:rsidRPr="0065448B" w:rsidRDefault="005679D1" w:rsidP="005679D1">
      <w:pPr>
        <w:pStyle w:val="Footer"/>
        <w:tabs>
          <w:tab w:val="left" w:pos="-144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720"/>
        <w:rPr>
          <w:sz w:val="20"/>
          <w:szCs w:val="20"/>
        </w:rPr>
      </w:pPr>
      <w:r w:rsidRPr="0065448B">
        <w:rPr>
          <w:sz w:val="20"/>
          <w:szCs w:val="20"/>
        </w:rPr>
        <w:t>Where is the load located?______________________</w:t>
      </w:r>
      <w:r w:rsidR="00050539" w:rsidRPr="0065448B">
        <w:rPr>
          <w:sz w:val="20"/>
          <w:szCs w:val="20"/>
        </w:rPr>
        <w:t>_________________</w:t>
      </w:r>
    </w:p>
    <w:p w14:paraId="257CA152" w14:textId="77777777" w:rsidR="00302505" w:rsidRPr="0065448B" w:rsidRDefault="00302505" w:rsidP="005679D1">
      <w:pPr>
        <w:pStyle w:val="Foote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720"/>
        <w:rPr>
          <w:sz w:val="20"/>
          <w:szCs w:val="20"/>
        </w:rPr>
      </w:pPr>
    </w:p>
    <w:p w14:paraId="39459ADC" w14:textId="77777777" w:rsidR="005679D1" w:rsidRPr="0065448B" w:rsidRDefault="005679D1" w:rsidP="00BB547D">
      <w:pPr>
        <w:pStyle w:val="BodyTextIndent2"/>
        <w:tabs>
          <w:tab w:val="left" w:pos="360"/>
        </w:tabs>
        <w:spacing w:line="260" w:lineRule="atLeast"/>
        <w:ind w:left="0"/>
        <w:rPr>
          <w:sz w:val="20"/>
          <w:szCs w:val="20"/>
        </w:rPr>
      </w:pPr>
      <w:r w:rsidRPr="0065448B">
        <w:rPr>
          <w:sz w:val="20"/>
          <w:szCs w:val="20"/>
        </w:rPr>
        <w:t>2.</w:t>
      </w:r>
      <w:r w:rsidRPr="0065448B">
        <w:rPr>
          <w:sz w:val="20"/>
          <w:szCs w:val="20"/>
        </w:rPr>
        <w:tab/>
        <w:t>Type of Application (Check</w:t>
      </w:r>
      <w:r w:rsidR="001B1640" w:rsidRPr="0065448B">
        <w:rPr>
          <w:sz w:val="20"/>
          <w:szCs w:val="20"/>
        </w:rPr>
        <w:t xml:space="preserve"> </w:t>
      </w:r>
      <w:r w:rsidRPr="0065448B">
        <w:rPr>
          <w:sz w:val="20"/>
          <w:szCs w:val="20"/>
        </w:rPr>
        <w:t>one)</w:t>
      </w:r>
    </w:p>
    <w:p w14:paraId="3E52BC1E" w14:textId="77777777" w:rsidR="005679D1" w:rsidRPr="0065448B" w:rsidRDefault="001B1640" w:rsidP="005679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firstLine="360"/>
        <w:rPr>
          <w:sz w:val="20"/>
          <w:szCs w:val="20"/>
        </w:rPr>
      </w:pPr>
      <w:r w:rsidRPr="0065448B">
        <w:rPr>
          <w:sz w:val="20"/>
          <w:szCs w:val="20"/>
        </w:rPr>
        <w:fldChar w:fldCharType="begin">
          <w:ffData>
            <w:name w:val="Check1"/>
            <w:enabled/>
            <w:calcOnExit w:val="0"/>
            <w:checkBox>
              <w:sizeAuto/>
              <w:default w:val="0"/>
            </w:checkBox>
          </w:ffData>
        </w:fldChar>
      </w:r>
      <w:r w:rsidRPr="0065448B">
        <w:rPr>
          <w:sz w:val="20"/>
          <w:szCs w:val="20"/>
        </w:rPr>
        <w:instrText xml:space="preserve"> FORMCHECKBOX </w:instrText>
      </w:r>
      <w:r w:rsidR="0001643E">
        <w:rPr>
          <w:sz w:val="20"/>
          <w:szCs w:val="20"/>
        </w:rPr>
      </w:r>
      <w:r w:rsidR="0001643E">
        <w:rPr>
          <w:sz w:val="20"/>
          <w:szCs w:val="20"/>
        </w:rPr>
        <w:fldChar w:fldCharType="separate"/>
      </w:r>
      <w:r w:rsidRPr="0065448B">
        <w:rPr>
          <w:sz w:val="20"/>
          <w:szCs w:val="20"/>
        </w:rPr>
        <w:fldChar w:fldCharType="end"/>
      </w:r>
      <w:r w:rsidR="005679D1" w:rsidRPr="0065448B">
        <w:rPr>
          <w:sz w:val="20"/>
          <w:szCs w:val="20"/>
        </w:rPr>
        <w:t xml:space="preserve"> Construction</w:t>
      </w:r>
      <w:r w:rsidR="005679D1" w:rsidRPr="0065448B">
        <w:rPr>
          <w:sz w:val="20"/>
          <w:szCs w:val="20"/>
        </w:rPr>
        <w:tab/>
      </w:r>
      <w:r w:rsidRPr="0065448B">
        <w:rPr>
          <w:sz w:val="20"/>
          <w:szCs w:val="20"/>
        </w:rPr>
        <w:fldChar w:fldCharType="begin">
          <w:ffData>
            <w:name w:val="Check1"/>
            <w:enabled/>
            <w:calcOnExit w:val="0"/>
            <w:checkBox>
              <w:sizeAuto/>
              <w:default w:val="0"/>
            </w:checkBox>
          </w:ffData>
        </w:fldChar>
      </w:r>
      <w:r w:rsidRPr="0065448B">
        <w:rPr>
          <w:sz w:val="20"/>
          <w:szCs w:val="20"/>
        </w:rPr>
        <w:instrText xml:space="preserve"> FORMCHECKBOX </w:instrText>
      </w:r>
      <w:r w:rsidR="0001643E">
        <w:rPr>
          <w:sz w:val="20"/>
          <w:szCs w:val="20"/>
        </w:rPr>
      </w:r>
      <w:r w:rsidR="0001643E">
        <w:rPr>
          <w:sz w:val="20"/>
          <w:szCs w:val="20"/>
        </w:rPr>
        <w:fldChar w:fldCharType="separate"/>
      </w:r>
      <w:r w:rsidRPr="0065448B">
        <w:rPr>
          <w:sz w:val="20"/>
          <w:szCs w:val="20"/>
        </w:rPr>
        <w:fldChar w:fldCharType="end"/>
      </w:r>
      <w:r w:rsidR="005679D1" w:rsidRPr="0065448B">
        <w:rPr>
          <w:sz w:val="20"/>
          <w:szCs w:val="20"/>
        </w:rPr>
        <w:t xml:space="preserve"> Capacity Change</w:t>
      </w:r>
      <w:r w:rsidR="005679D1" w:rsidRPr="0065448B">
        <w:rPr>
          <w:sz w:val="20"/>
          <w:szCs w:val="20"/>
        </w:rPr>
        <w:tab/>
      </w:r>
    </w:p>
    <w:p w14:paraId="0707AEB5" w14:textId="77777777" w:rsidR="005679D1" w:rsidRPr="0065448B" w:rsidRDefault="005679D1" w:rsidP="005679D1">
      <w:pPr>
        <w:pStyle w:val="BodyTextIndent2"/>
        <w:tabs>
          <w:tab w:val="left" w:pos="360"/>
        </w:tabs>
        <w:spacing w:line="260" w:lineRule="atLeast"/>
        <w:ind w:left="0"/>
        <w:rPr>
          <w:sz w:val="20"/>
          <w:szCs w:val="20"/>
        </w:rPr>
      </w:pPr>
      <w:r w:rsidRPr="0065448B">
        <w:rPr>
          <w:sz w:val="20"/>
          <w:szCs w:val="20"/>
        </w:rPr>
        <w:t>3.</w:t>
      </w:r>
      <w:r w:rsidRPr="0065448B">
        <w:rPr>
          <w:sz w:val="20"/>
          <w:szCs w:val="20"/>
        </w:rPr>
        <w:tab/>
        <w:t>Requested Commercial Operation Date ____________________</w:t>
      </w:r>
    </w:p>
    <w:p w14:paraId="4CC60722" w14:textId="77777777" w:rsidR="005679D1" w:rsidRPr="0065448B" w:rsidRDefault="005679D1" w:rsidP="005679D1">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720" w:hanging="720"/>
        <w:rPr>
          <w:sz w:val="20"/>
          <w:szCs w:val="20"/>
        </w:rPr>
      </w:pPr>
      <w:r w:rsidRPr="0065448B">
        <w:rPr>
          <w:sz w:val="20"/>
          <w:szCs w:val="20"/>
        </w:rPr>
        <w:t>4.</w:t>
      </w:r>
      <w:r w:rsidRPr="0065448B">
        <w:rPr>
          <w:sz w:val="20"/>
          <w:szCs w:val="20"/>
        </w:rPr>
        <w:tab/>
        <w:t>Is the unit equipped with under-frequency protection?  (Check</w:t>
      </w:r>
      <w:r w:rsidR="001B1640" w:rsidRPr="0065448B">
        <w:rPr>
          <w:sz w:val="20"/>
          <w:szCs w:val="20"/>
        </w:rPr>
        <w:t xml:space="preserve"> </w:t>
      </w:r>
      <w:r w:rsidRPr="0065448B">
        <w:rPr>
          <w:sz w:val="20"/>
          <w:szCs w:val="20"/>
        </w:rPr>
        <w:t>yes or no)</w:t>
      </w:r>
      <w:r w:rsidRPr="0065448B">
        <w:rPr>
          <w:sz w:val="20"/>
          <w:szCs w:val="20"/>
        </w:rPr>
        <w:tab/>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Pr="0065448B">
        <w:rPr>
          <w:sz w:val="20"/>
          <w:szCs w:val="20"/>
        </w:rPr>
        <w:t xml:space="preserve"> Yes</w:t>
      </w:r>
      <w:r w:rsidRPr="0065448B">
        <w:rPr>
          <w:sz w:val="20"/>
          <w:szCs w:val="20"/>
        </w:rPr>
        <w:tab/>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Pr="0065448B">
        <w:rPr>
          <w:sz w:val="20"/>
          <w:szCs w:val="20"/>
        </w:rPr>
        <w:t xml:space="preserve"> No</w:t>
      </w:r>
    </w:p>
    <w:p w14:paraId="640C71BA" w14:textId="77777777" w:rsidR="005679D1" w:rsidRPr="0065448B" w:rsidRDefault="005679D1" w:rsidP="005679D1">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360"/>
        <w:rPr>
          <w:sz w:val="20"/>
          <w:szCs w:val="20"/>
        </w:rPr>
      </w:pPr>
      <w:r w:rsidRPr="0065448B">
        <w:rPr>
          <w:sz w:val="20"/>
          <w:szCs w:val="20"/>
        </w:rPr>
        <w:t>If "Yes</w:t>
      </w:r>
      <w:r w:rsidR="0065448B">
        <w:rPr>
          <w:sz w:val="20"/>
          <w:szCs w:val="20"/>
        </w:rPr>
        <w:t>:</w:t>
      </w:r>
      <w:r w:rsidRPr="0065448B">
        <w:rPr>
          <w:sz w:val="20"/>
          <w:szCs w:val="20"/>
        </w:rPr>
        <w:t>"</w:t>
      </w:r>
    </w:p>
    <w:p w14:paraId="4C73C642" w14:textId="77777777" w:rsidR="005679D1" w:rsidRPr="0065448B" w:rsidRDefault="005679D1" w:rsidP="001B1640">
      <w:pPr>
        <w:tabs>
          <w:tab w:val="left" w:pos="-1440"/>
          <w:tab w:val="left" w:pos="-720"/>
          <w:tab w:val="left" w:pos="0"/>
          <w:tab w:val="left" w:pos="36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540"/>
        <w:rPr>
          <w:sz w:val="20"/>
          <w:szCs w:val="20"/>
        </w:rPr>
      </w:pPr>
      <w:r w:rsidRPr="0065448B">
        <w:rPr>
          <w:sz w:val="20"/>
          <w:szCs w:val="20"/>
        </w:rPr>
        <w:t>a.</w:t>
      </w:r>
      <w:r w:rsidR="001B1640" w:rsidRPr="0065448B">
        <w:rPr>
          <w:sz w:val="20"/>
          <w:szCs w:val="20"/>
        </w:rPr>
        <w:tab/>
      </w:r>
      <w:r w:rsidRPr="0065448B">
        <w:rPr>
          <w:sz w:val="20"/>
          <w:szCs w:val="20"/>
        </w:rPr>
        <w:t xml:space="preserve">Has the host utility reviewed the settings?    </w:t>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Pr="0065448B">
        <w:rPr>
          <w:sz w:val="20"/>
          <w:szCs w:val="20"/>
        </w:rPr>
        <w:t xml:space="preserve"> Yes</w:t>
      </w:r>
      <w:r w:rsidRPr="0065448B">
        <w:rPr>
          <w:sz w:val="20"/>
          <w:szCs w:val="20"/>
        </w:rPr>
        <w:tab/>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Pr="0065448B">
        <w:rPr>
          <w:sz w:val="20"/>
          <w:szCs w:val="20"/>
        </w:rPr>
        <w:t xml:space="preserve"> No</w:t>
      </w:r>
    </w:p>
    <w:p w14:paraId="1089BC14" w14:textId="77777777" w:rsidR="005679D1" w:rsidRPr="0065448B" w:rsidRDefault="005679D1" w:rsidP="001B1640">
      <w:pPr>
        <w:pStyle w:val="BodyTextIndent3"/>
        <w:tabs>
          <w:tab w:val="left" w:pos="810"/>
        </w:tabs>
        <w:spacing w:line="260" w:lineRule="atLeast"/>
        <w:ind w:left="810" w:hanging="270"/>
        <w:rPr>
          <w:sz w:val="20"/>
          <w:szCs w:val="20"/>
        </w:rPr>
      </w:pPr>
      <w:r w:rsidRPr="0065448B">
        <w:rPr>
          <w:sz w:val="20"/>
          <w:szCs w:val="20"/>
        </w:rPr>
        <w:t>b.</w:t>
      </w:r>
      <w:r w:rsidR="001B1640" w:rsidRPr="0065448B">
        <w:rPr>
          <w:sz w:val="20"/>
          <w:szCs w:val="20"/>
        </w:rPr>
        <w:tab/>
      </w:r>
      <w:r w:rsidRPr="0065448B">
        <w:rPr>
          <w:sz w:val="20"/>
          <w:szCs w:val="20"/>
        </w:rPr>
        <w:t>Will the unit be tripped for under-frequency conditions in the area above the curve in Figure 1 of Standard PRC</w:t>
      </w:r>
      <w:r w:rsidR="001B1640" w:rsidRPr="0065448B">
        <w:rPr>
          <w:sz w:val="20"/>
          <w:szCs w:val="20"/>
        </w:rPr>
        <w:noBreakHyphen/>
      </w:r>
      <w:r w:rsidRPr="0065448B">
        <w:rPr>
          <w:sz w:val="20"/>
          <w:szCs w:val="20"/>
        </w:rPr>
        <w:t>006-NPCC?</w:t>
      </w:r>
      <w:r w:rsidRPr="0065448B">
        <w:rPr>
          <w:sz w:val="20"/>
          <w:szCs w:val="20"/>
        </w:rPr>
        <w:tab/>
        <w:t xml:space="preserve"> </w:t>
      </w:r>
      <w:r w:rsidRPr="0065448B">
        <w:rPr>
          <w:sz w:val="20"/>
          <w:szCs w:val="20"/>
        </w:rPr>
        <w:tab/>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Pr="0065448B">
        <w:rPr>
          <w:sz w:val="20"/>
          <w:szCs w:val="20"/>
        </w:rPr>
        <w:t xml:space="preserve"> Yes</w:t>
      </w:r>
      <w:r w:rsidRPr="0065448B">
        <w:rPr>
          <w:sz w:val="20"/>
          <w:szCs w:val="20"/>
        </w:rPr>
        <w:tab/>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Pr="0065448B">
        <w:rPr>
          <w:sz w:val="20"/>
          <w:szCs w:val="20"/>
        </w:rPr>
        <w:t xml:space="preserve"> No</w:t>
      </w:r>
      <w:r w:rsidRPr="0065448B">
        <w:rPr>
          <w:sz w:val="20"/>
          <w:szCs w:val="20"/>
        </w:rPr>
        <w:tab/>
      </w:r>
    </w:p>
    <w:p w14:paraId="0F01068A" w14:textId="77777777" w:rsidR="005679D1" w:rsidRPr="0065448B" w:rsidRDefault="005679D1" w:rsidP="00C16605">
      <w:pPr>
        <w:pStyle w:val="BodyTextIndent3"/>
        <w:numPr>
          <w:ilvl w:val="0"/>
          <w:numId w:val="15"/>
        </w:numPr>
        <w:spacing w:line="260" w:lineRule="atLeast"/>
        <w:ind w:left="1260" w:hanging="270"/>
        <w:rPr>
          <w:sz w:val="20"/>
          <w:szCs w:val="20"/>
        </w:rPr>
      </w:pPr>
      <w:r w:rsidRPr="0065448B">
        <w:rPr>
          <w:sz w:val="20"/>
          <w:szCs w:val="20"/>
        </w:rPr>
        <w:t>If “Yes</w:t>
      </w:r>
      <w:r w:rsidR="0065448B">
        <w:rPr>
          <w:sz w:val="20"/>
          <w:szCs w:val="20"/>
        </w:rPr>
        <w:t>,</w:t>
      </w:r>
      <w:r w:rsidRPr="0065448B">
        <w:rPr>
          <w:sz w:val="20"/>
          <w:szCs w:val="20"/>
        </w:rPr>
        <w:t>”</w:t>
      </w:r>
      <w:r w:rsidR="0065448B">
        <w:rPr>
          <w:sz w:val="20"/>
          <w:szCs w:val="20"/>
        </w:rPr>
        <w:t xml:space="preserve"> h</w:t>
      </w:r>
      <w:r w:rsidRPr="0065448B">
        <w:rPr>
          <w:sz w:val="20"/>
          <w:szCs w:val="20"/>
        </w:rPr>
        <w:t>as additional automatic load shedding been provided equivalent to the amount of generation to be tripped?</w:t>
      </w:r>
      <w:r w:rsidRPr="0065448B">
        <w:rPr>
          <w:sz w:val="20"/>
          <w:szCs w:val="20"/>
        </w:rPr>
        <w:tab/>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Pr="0065448B">
        <w:rPr>
          <w:sz w:val="20"/>
          <w:szCs w:val="20"/>
        </w:rPr>
        <w:t xml:space="preserve"> Yes</w:t>
      </w:r>
      <w:r w:rsidRPr="0065448B">
        <w:rPr>
          <w:sz w:val="20"/>
          <w:szCs w:val="20"/>
        </w:rPr>
        <w:tab/>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Pr="0065448B">
        <w:rPr>
          <w:sz w:val="20"/>
          <w:szCs w:val="20"/>
        </w:rPr>
        <w:t xml:space="preserve"> No</w:t>
      </w:r>
    </w:p>
    <w:p w14:paraId="3564833F" w14:textId="77777777" w:rsidR="00050539" w:rsidRPr="0065448B" w:rsidRDefault="005679D1" w:rsidP="00050539">
      <w:pPr>
        <w:tabs>
          <w:tab w:val="left" w:pos="-1440"/>
          <w:tab w:val="left" w:pos="-720"/>
          <w:tab w:val="left" w:pos="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60" w:lineRule="atLeast"/>
        <w:ind w:left="2174" w:hanging="1627"/>
        <w:rPr>
          <w:sz w:val="20"/>
          <w:szCs w:val="20"/>
        </w:rPr>
      </w:pPr>
      <w:r w:rsidRPr="0065448B">
        <w:rPr>
          <w:sz w:val="20"/>
          <w:szCs w:val="20"/>
        </w:rPr>
        <w:t>c.</w:t>
      </w:r>
      <w:r w:rsidR="001B1640" w:rsidRPr="0065448B">
        <w:rPr>
          <w:sz w:val="20"/>
          <w:szCs w:val="20"/>
        </w:rPr>
        <w:tab/>
      </w:r>
      <w:r w:rsidRPr="0065448B">
        <w:rPr>
          <w:sz w:val="20"/>
          <w:szCs w:val="20"/>
        </w:rPr>
        <w:t>Will the unit be tripped in conjunction with dropping low voltage feeder during load shedding?</w:t>
      </w:r>
    </w:p>
    <w:p w14:paraId="6C0BDAAE" w14:textId="77777777" w:rsidR="005679D1" w:rsidRPr="0065448B" w:rsidRDefault="00050539" w:rsidP="00D608E5">
      <w:pPr>
        <w:tabs>
          <w:tab w:val="left" w:pos="-1440"/>
          <w:tab w:val="left" w:pos="-720"/>
          <w:tab w:val="left" w:pos="0"/>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60" w:lineRule="atLeast"/>
        <w:ind w:left="2174" w:hanging="1627"/>
        <w:rPr>
          <w:sz w:val="20"/>
          <w:szCs w:val="20"/>
        </w:rPr>
      </w:pPr>
      <w:r w:rsidRPr="0065448B">
        <w:rPr>
          <w:sz w:val="20"/>
          <w:szCs w:val="20"/>
        </w:rPr>
        <w:tab/>
      </w:r>
      <w:r w:rsidRPr="0065448B">
        <w:rPr>
          <w:sz w:val="20"/>
          <w:szCs w:val="20"/>
        </w:rPr>
        <w:tab/>
      </w:r>
      <w:r w:rsidRPr="0065448B">
        <w:rPr>
          <w:sz w:val="20"/>
          <w:szCs w:val="20"/>
        </w:rPr>
        <w:tab/>
      </w:r>
      <w:r w:rsidRPr="0065448B">
        <w:rPr>
          <w:sz w:val="20"/>
          <w:szCs w:val="20"/>
        </w:rPr>
        <w:tab/>
      </w:r>
      <w:r w:rsidRPr="0065448B">
        <w:rPr>
          <w:sz w:val="20"/>
          <w:szCs w:val="20"/>
        </w:rPr>
        <w:tab/>
      </w:r>
      <w:r w:rsidRPr="0065448B">
        <w:rPr>
          <w:sz w:val="20"/>
          <w:szCs w:val="20"/>
        </w:rPr>
        <w:tab/>
      </w:r>
      <w:r w:rsidR="005679D1" w:rsidRPr="0065448B">
        <w:rPr>
          <w:sz w:val="20"/>
          <w:szCs w:val="20"/>
        </w:rPr>
        <w:t xml:space="preserve"> </w:t>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005679D1" w:rsidRPr="0065448B">
        <w:rPr>
          <w:sz w:val="20"/>
          <w:szCs w:val="20"/>
        </w:rPr>
        <w:t xml:space="preserve"> Yes</w:t>
      </w:r>
      <w:r w:rsidR="001B1640" w:rsidRPr="0065448B">
        <w:rPr>
          <w:sz w:val="20"/>
          <w:szCs w:val="20"/>
        </w:rPr>
        <w:t xml:space="preserve">   </w:t>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005679D1" w:rsidRPr="0065448B">
        <w:rPr>
          <w:sz w:val="20"/>
          <w:szCs w:val="20"/>
        </w:rPr>
        <w:t xml:space="preserve"> No</w:t>
      </w:r>
    </w:p>
    <w:p w14:paraId="1DD13A67" w14:textId="77777777" w:rsidR="005679D1" w:rsidRPr="0065448B" w:rsidRDefault="005679D1" w:rsidP="00C16605">
      <w:pPr>
        <w:pStyle w:val="BodyTextIndent3"/>
        <w:numPr>
          <w:ilvl w:val="0"/>
          <w:numId w:val="16"/>
        </w:numPr>
        <w:spacing w:line="260" w:lineRule="atLeast"/>
        <w:ind w:left="1260" w:hanging="270"/>
        <w:rPr>
          <w:sz w:val="20"/>
          <w:szCs w:val="20"/>
        </w:rPr>
      </w:pPr>
      <w:r w:rsidRPr="0065448B">
        <w:rPr>
          <w:sz w:val="20"/>
          <w:szCs w:val="20"/>
        </w:rPr>
        <w:t>If “Yes</w:t>
      </w:r>
      <w:r w:rsidR="0065448B">
        <w:rPr>
          <w:sz w:val="20"/>
          <w:szCs w:val="20"/>
        </w:rPr>
        <w:t>,</w:t>
      </w:r>
      <w:r w:rsidRPr="0065448B">
        <w:rPr>
          <w:sz w:val="20"/>
          <w:szCs w:val="20"/>
        </w:rPr>
        <w:t>”</w:t>
      </w:r>
      <w:r w:rsidR="0065448B">
        <w:rPr>
          <w:sz w:val="20"/>
          <w:szCs w:val="20"/>
        </w:rPr>
        <w:t xml:space="preserve"> h</w:t>
      </w:r>
      <w:r w:rsidRPr="0065448B">
        <w:rPr>
          <w:sz w:val="20"/>
          <w:szCs w:val="20"/>
        </w:rPr>
        <w:t xml:space="preserve">as the host utility ensured that sufficient automatic load shedding capability will be available to system operators? </w:t>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Pr="0065448B">
        <w:rPr>
          <w:sz w:val="20"/>
          <w:szCs w:val="20"/>
        </w:rPr>
        <w:t xml:space="preserve"> Yes</w:t>
      </w:r>
      <w:r w:rsidR="001B1640" w:rsidRPr="0065448B">
        <w:rPr>
          <w:sz w:val="20"/>
          <w:szCs w:val="20"/>
        </w:rPr>
        <w:t xml:space="preserve">   </w:t>
      </w:r>
      <w:r w:rsidR="001B1640" w:rsidRPr="0065448B">
        <w:rPr>
          <w:sz w:val="20"/>
          <w:szCs w:val="20"/>
        </w:rPr>
        <w:fldChar w:fldCharType="begin">
          <w:ffData>
            <w:name w:val="Check1"/>
            <w:enabled/>
            <w:calcOnExit w:val="0"/>
            <w:checkBox>
              <w:sizeAuto/>
              <w:default w:val="0"/>
            </w:checkBox>
          </w:ffData>
        </w:fldChar>
      </w:r>
      <w:r w:rsidR="001B1640" w:rsidRPr="0065448B">
        <w:rPr>
          <w:sz w:val="20"/>
          <w:szCs w:val="20"/>
        </w:rPr>
        <w:instrText xml:space="preserve"> FORMCHECKBOX </w:instrText>
      </w:r>
      <w:r w:rsidR="0001643E">
        <w:rPr>
          <w:sz w:val="20"/>
          <w:szCs w:val="20"/>
        </w:rPr>
      </w:r>
      <w:r w:rsidR="0001643E">
        <w:rPr>
          <w:sz w:val="20"/>
          <w:szCs w:val="20"/>
        </w:rPr>
        <w:fldChar w:fldCharType="separate"/>
      </w:r>
      <w:r w:rsidR="001B1640" w:rsidRPr="0065448B">
        <w:rPr>
          <w:sz w:val="20"/>
          <w:szCs w:val="20"/>
        </w:rPr>
        <w:fldChar w:fldCharType="end"/>
      </w:r>
      <w:r w:rsidRPr="0065448B">
        <w:rPr>
          <w:sz w:val="20"/>
          <w:szCs w:val="20"/>
        </w:rPr>
        <w:t xml:space="preserve"> No</w:t>
      </w:r>
    </w:p>
    <w:p w14:paraId="7EBA3830" w14:textId="77777777" w:rsidR="005679D1" w:rsidRPr="0065448B" w:rsidRDefault="005679D1" w:rsidP="00B62E3C">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240" w:line="260" w:lineRule="atLeast"/>
        <w:ind w:left="547"/>
        <w:rPr>
          <w:i/>
          <w:sz w:val="20"/>
          <w:szCs w:val="20"/>
        </w:rPr>
      </w:pPr>
      <w:r w:rsidRPr="0065448B">
        <w:rPr>
          <w:i/>
          <w:sz w:val="20"/>
          <w:szCs w:val="20"/>
        </w:rPr>
        <w:t xml:space="preserve">Note:  A "No" response to b.i or c.i is grounds for rejection.  </w:t>
      </w:r>
    </w:p>
    <w:p w14:paraId="490A812C" w14:textId="77777777" w:rsidR="005679D1" w:rsidRPr="0065448B" w:rsidRDefault="005679D1" w:rsidP="00C16605">
      <w:pPr>
        <w:pStyle w:val="ListParagraph"/>
        <w:numPr>
          <w:ilvl w:val="0"/>
          <w:numId w:val="10"/>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contextualSpacing w:val="0"/>
        <w:rPr>
          <w:sz w:val="20"/>
          <w:szCs w:val="20"/>
        </w:rPr>
      </w:pPr>
      <w:r w:rsidRPr="0065448B">
        <w:rPr>
          <w:sz w:val="20"/>
          <w:szCs w:val="20"/>
        </w:rPr>
        <w:t>Provide the following information on fuel used by the unit.</w:t>
      </w:r>
    </w:p>
    <w:p w14:paraId="330A5904" w14:textId="77777777" w:rsidR="005679D1" w:rsidRPr="0065448B" w:rsidRDefault="005679D1" w:rsidP="00C16605">
      <w:pPr>
        <w:numPr>
          <w:ilvl w:val="1"/>
          <w:numId w:val="10"/>
        </w:numPr>
        <w:tabs>
          <w:tab w:val="left" w:pos="-1440"/>
          <w:tab w:val="left" w:pos="-720"/>
          <w:tab w:val="left" w:pos="0"/>
          <w:tab w:val="left" w:pos="81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094" w:hanging="547"/>
        <w:rPr>
          <w:sz w:val="20"/>
          <w:szCs w:val="20"/>
        </w:rPr>
      </w:pPr>
      <w:r w:rsidRPr="0065448B">
        <w:rPr>
          <w:sz w:val="20"/>
          <w:szCs w:val="20"/>
        </w:rPr>
        <w:t>List the unit's primary energy source code (from “Energy Sources” listed on the following page)</w:t>
      </w:r>
      <w:r w:rsidR="00D608E5" w:rsidRPr="0065448B">
        <w:rPr>
          <w:sz w:val="20"/>
          <w:szCs w:val="20"/>
        </w:rPr>
        <w:t xml:space="preserve"> </w:t>
      </w:r>
      <w:r w:rsidRPr="0065448B">
        <w:rPr>
          <w:sz w:val="20"/>
          <w:szCs w:val="20"/>
        </w:rPr>
        <w:t>___________</w:t>
      </w:r>
      <w:r w:rsidR="00D608E5" w:rsidRPr="0065448B">
        <w:rPr>
          <w:sz w:val="20"/>
          <w:szCs w:val="20"/>
        </w:rPr>
        <w:t>___</w:t>
      </w:r>
      <w:r w:rsidRPr="0065448B">
        <w:rPr>
          <w:sz w:val="20"/>
          <w:szCs w:val="20"/>
        </w:rPr>
        <w:t xml:space="preserve"> </w:t>
      </w:r>
    </w:p>
    <w:p w14:paraId="2F05B4BD" w14:textId="77777777" w:rsidR="005679D1" w:rsidRPr="0065448B" w:rsidRDefault="005679D1" w:rsidP="00C16605">
      <w:pPr>
        <w:numPr>
          <w:ilvl w:val="1"/>
          <w:numId w:val="10"/>
        </w:numPr>
        <w:tabs>
          <w:tab w:val="left" w:pos="-1440"/>
          <w:tab w:val="left" w:pos="-720"/>
          <w:tab w:val="left" w:pos="0"/>
          <w:tab w:val="left" w:pos="81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60" w:lineRule="atLeast"/>
        <w:ind w:left="1094" w:hanging="547"/>
        <w:rPr>
          <w:sz w:val="20"/>
          <w:szCs w:val="20"/>
          <w:u w:val="single"/>
        </w:rPr>
      </w:pPr>
      <w:r w:rsidRPr="0065448B">
        <w:rPr>
          <w:sz w:val="20"/>
          <w:szCs w:val="20"/>
        </w:rPr>
        <w:t xml:space="preserve">List the unit’s secondary energy source code (from “Energy Sources” listed on the following </w:t>
      </w:r>
      <w:r w:rsidR="001B1640" w:rsidRPr="0065448B">
        <w:rPr>
          <w:sz w:val="20"/>
          <w:szCs w:val="20"/>
        </w:rPr>
        <w:t xml:space="preserve">page) </w:t>
      </w:r>
      <w:r w:rsidRPr="0065448B">
        <w:rPr>
          <w:sz w:val="20"/>
          <w:szCs w:val="20"/>
        </w:rPr>
        <w:t>__________</w:t>
      </w:r>
      <w:r w:rsidR="001B1640" w:rsidRPr="0065448B">
        <w:rPr>
          <w:sz w:val="20"/>
          <w:szCs w:val="20"/>
        </w:rPr>
        <w:t>_</w:t>
      </w:r>
      <w:r w:rsidR="00D608E5" w:rsidRPr="0065448B">
        <w:rPr>
          <w:sz w:val="20"/>
          <w:szCs w:val="20"/>
        </w:rPr>
        <w:t>___</w:t>
      </w:r>
    </w:p>
    <w:p w14:paraId="08F378AD" w14:textId="77777777" w:rsidR="005679D1" w:rsidRPr="0065448B" w:rsidRDefault="005679D1" w:rsidP="00B62E3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60" w:lineRule="atLeast"/>
        <w:rPr>
          <w:sz w:val="20"/>
          <w:szCs w:val="20"/>
        </w:rPr>
      </w:pPr>
      <w:r w:rsidRPr="0065448B">
        <w:rPr>
          <w:sz w:val="20"/>
          <w:szCs w:val="20"/>
        </w:rPr>
        <w:tab/>
      </w:r>
      <w:r w:rsidRPr="0065448B">
        <w:rPr>
          <w:sz w:val="20"/>
          <w:szCs w:val="20"/>
        </w:rPr>
        <w:tab/>
      </w:r>
    </w:p>
    <w:p w14:paraId="7F69394B" w14:textId="77777777" w:rsidR="00B62E3C" w:rsidRPr="0065448B" w:rsidRDefault="00B62E3C" w:rsidP="00B62E3C">
      <w:pPr>
        <w:pStyle w:val="ListParagraph"/>
        <w:numPr>
          <w:ilvl w:val="0"/>
          <w:numId w:val="10"/>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60" w:lineRule="atLeast"/>
        <w:contextualSpacing w:val="0"/>
        <w:rPr>
          <w:sz w:val="20"/>
          <w:szCs w:val="20"/>
        </w:rPr>
      </w:pPr>
      <w:r w:rsidRPr="0065448B">
        <w:rPr>
          <w:sz w:val="20"/>
          <w:szCs w:val="20"/>
        </w:rPr>
        <w:t xml:space="preserve">Will the unit have black start capability? (Check Yes or No)   </w:t>
      </w:r>
      <w:r w:rsidRPr="0065448B">
        <w:rPr>
          <w:sz w:val="20"/>
          <w:szCs w:val="20"/>
        </w:rPr>
        <w:fldChar w:fldCharType="begin">
          <w:ffData>
            <w:name w:val="Check1"/>
            <w:enabled/>
            <w:calcOnExit w:val="0"/>
            <w:checkBox>
              <w:sizeAuto/>
              <w:default w:val="0"/>
            </w:checkBox>
          </w:ffData>
        </w:fldChar>
      </w:r>
      <w:r w:rsidRPr="0065448B">
        <w:rPr>
          <w:sz w:val="20"/>
          <w:szCs w:val="20"/>
        </w:rPr>
        <w:instrText xml:space="preserve"> FORMCHECKBOX </w:instrText>
      </w:r>
      <w:r w:rsidR="0001643E">
        <w:rPr>
          <w:sz w:val="20"/>
          <w:szCs w:val="20"/>
        </w:rPr>
      </w:r>
      <w:r w:rsidR="0001643E">
        <w:rPr>
          <w:sz w:val="20"/>
          <w:szCs w:val="20"/>
        </w:rPr>
        <w:fldChar w:fldCharType="separate"/>
      </w:r>
      <w:r w:rsidRPr="0065448B">
        <w:rPr>
          <w:sz w:val="20"/>
          <w:szCs w:val="20"/>
        </w:rPr>
        <w:fldChar w:fldCharType="end"/>
      </w:r>
      <w:r w:rsidRPr="0065448B">
        <w:rPr>
          <w:sz w:val="20"/>
          <w:szCs w:val="20"/>
        </w:rPr>
        <w:t xml:space="preserve"> Yes    </w:t>
      </w:r>
      <w:r w:rsidRPr="0065448B">
        <w:rPr>
          <w:sz w:val="20"/>
          <w:szCs w:val="20"/>
        </w:rPr>
        <w:fldChar w:fldCharType="begin">
          <w:ffData>
            <w:name w:val="Check1"/>
            <w:enabled/>
            <w:calcOnExit w:val="0"/>
            <w:checkBox>
              <w:sizeAuto/>
              <w:default w:val="0"/>
            </w:checkBox>
          </w:ffData>
        </w:fldChar>
      </w:r>
      <w:r w:rsidRPr="0065448B">
        <w:rPr>
          <w:sz w:val="20"/>
          <w:szCs w:val="20"/>
        </w:rPr>
        <w:instrText xml:space="preserve"> FORMCHECKBOX </w:instrText>
      </w:r>
      <w:r w:rsidR="0001643E">
        <w:rPr>
          <w:sz w:val="20"/>
          <w:szCs w:val="20"/>
        </w:rPr>
      </w:r>
      <w:r w:rsidR="0001643E">
        <w:rPr>
          <w:sz w:val="20"/>
          <w:szCs w:val="20"/>
        </w:rPr>
        <w:fldChar w:fldCharType="separate"/>
      </w:r>
      <w:r w:rsidRPr="0065448B">
        <w:rPr>
          <w:sz w:val="20"/>
          <w:szCs w:val="20"/>
        </w:rPr>
        <w:fldChar w:fldCharType="end"/>
      </w:r>
      <w:r w:rsidRPr="0065448B">
        <w:rPr>
          <w:sz w:val="20"/>
          <w:szCs w:val="20"/>
        </w:rPr>
        <w:t xml:space="preserve"> No</w:t>
      </w:r>
    </w:p>
    <w:p w14:paraId="02C7F826" w14:textId="77777777" w:rsidR="00B62E3C" w:rsidRPr="0065448B" w:rsidRDefault="00B62E3C" w:rsidP="00B62E3C">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360"/>
        <w:rPr>
          <w:sz w:val="20"/>
          <w:szCs w:val="20"/>
        </w:rPr>
      </w:pPr>
      <w:r w:rsidRPr="0065448B">
        <w:rPr>
          <w:sz w:val="20"/>
          <w:szCs w:val="20"/>
        </w:rPr>
        <w:t>If "Yes</w:t>
      </w:r>
      <w:r w:rsidR="0065448B">
        <w:rPr>
          <w:sz w:val="20"/>
          <w:szCs w:val="20"/>
        </w:rPr>
        <w:t>,</w:t>
      </w:r>
      <w:r w:rsidRPr="0065448B">
        <w:rPr>
          <w:sz w:val="20"/>
          <w:szCs w:val="20"/>
        </w:rPr>
        <w:t>"</w:t>
      </w:r>
      <w:r w:rsidR="0065448B">
        <w:rPr>
          <w:sz w:val="20"/>
          <w:szCs w:val="20"/>
        </w:rPr>
        <w:t xml:space="preserve"> </w:t>
      </w:r>
      <w:r w:rsidRPr="0065448B">
        <w:rPr>
          <w:sz w:val="20"/>
          <w:szCs w:val="20"/>
        </w:rPr>
        <w:t>can it be operated on its own auxiliaries prior to synchronization with the system?</w:t>
      </w:r>
      <w:r w:rsidRPr="0065448B">
        <w:rPr>
          <w:sz w:val="20"/>
          <w:szCs w:val="20"/>
        </w:rPr>
        <w:tab/>
      </w:r>
      <w:r w:rsidRPr="0065448B">
        <w:rPr>
          <w:sz w:val="20"/>
          <w:szCs w:val="20"/>
        </w:rPr>
        <w:fldChar w:fldCharType="begin">
          <w:ffData>
            <w:name w:val="Check1"/>
            <w:enabled/>
            <w:calcOnExit w:val="0"/>
            <w:checkBox>
              <w:sizeAuto/>
              <w:default w:val="0"/>
            </w:checkBox>
          </w:ffData>
        </w:fldChar>
      </w:r>
      <w:r w:rsidRPr="0065448B">
        <w:rPr>
          <w:sz w:val="20"/>
          <w:szCs w:val="20"/>
        </w:rPr>
        <w:instrText xml:space="preserve"> FORMCHECKBOX </w:instrText>
      </w:r>
      <w:r w:rsidR="0001643E">
        <w:rPr>
          <w:sz w:val="20"/>
          <w:szCs w:val="20"/>
        </w:rPr>
      </w:r>
      <w:r w:rsidR="0001643E">
        <w:rPr>
          <w:sz w:val="20"/>
          <w:szCs w:val="20"/>
        </w:rPr>
        <w:fldChar w:fldCharType="separate"/>
      </w:r>
      <w:r w:rsidRPr="0065448B">
        <w:rPr>
          <w:sz w:val="20"/>
          <w:szCs w:val="20"/>
        </w:rPr>
        <w:fldChar w:fldCharType="end"/>
      </w:r>
      <w:r w:rsidRPr="0065448B">
        <w:rPr>
          <w:sz w:val="20"/>
          <w:szCs w:val="20"/>
        </w:rPr>
        <w:t xml:space="preserve"> Yes</w:t>
      </w:r>
      <w:r w:rsidRPr="0065448B">
        <w:rPr>
          <w:sz w:val="20"/>
          <w:szCs w:val="20"/>
        </w:rPr>
        <w:tab/>
      </w:r>
      <w:r w:rsidRPr="0065448B">
        <w:rPr>
          <w:sz w:val="20"/>
          <w:szCs w:val="20"/>
        </w:rPr>
        <w:fldChar w:fldCharType="begin">
          <w:ffData>
            <w:name w:val="Check1"/>
            <w:enabled/>
            <w:calcOnExit w:val="0"/>
            <w:checkBox>
              <w:sizeAuto/>
              <w:default w:val="0"/>
            </w:checkBox>
          </w:ffData>
        </w:fldChar>
      </w:r>
      <w:r w:rsidRPr="0065448B">
        <w:rPr>
          <w:sz w:val="20"/>
          <w:szCs w:val="20"/>
        </w:rPr>
        <w:instrText xml:space="preserve"> FORMCHECKBOX </w:instrText>
      </w:r>
      <w:r w:rsidR="0001643E">
        <w:rPr>
          <w:sz w:val="20"/>
          <w:szCs w:val="20"/>
        </w:rPr>
      </w:r>
      <w:r w:rsidR="0001643E">
        <w:rPr>
          <w:sz w:val="20"/>
          <w:szCs w:val="20"/>
        </w:rPr>
        <w:fldChar w:fldCharType="separate"/>
      </w:r>
      <w:r w:rsidRPr="0065448B">
        <w:rPr>
          <w:sz w:val="20"/>
          <w:szCs w:val="20"/>
        </w:rPr>
        <w:fldChar w:fldCharType="end"/>
      </w:r>
      <w:r w:rsidRPr="0065448B">
        <w:rPr>
          <w:sz w:val="20"/>
          <w:szCs w:val="20"/>
        </w:rPr>
        <w:t xml:space="preserve"> No</w:t>
      </w:r>
    </w:p>
    <w:p w14:paraId="4C876DB2" w14:textId="77777777" w:rsidR="00050539" w:rsidRDefault="00050539" w:rsidP="00050539">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60" w:lineRule="atLeast"/>
        <w:ind w:left="360"/>
        <w:contextualSpacing w:val="0"/>
        <w:rPr>
          <w:sz w:val="20"/>
          <w:szCs w:val="20"/>
        </w:rPr>
      </w:pPr>
    </w:p>
    <w:p w14:paraId="02881FBC" w14:textId="77777777" w:rsidR="00B62E3C" w:rsidRDefault="00B62E3C" w:rsidP="00050539">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60" w:lineRule="atLeast"/>
        <w:ind w:left="360"/>
        <w:contextualSpacing w:val="0"/>
        <w:rPr>
          <w:sz w:val="20"/>
          <w:szCs w:val="20"/>
        </w:rPr>
      </w:pPr>
    </w:p>
    <w:p w14:paraId="3B362027" w14:textId="77777777" w:rsidR="00A1079C" w:rsidRDefault="00A1079C" w:rsidP="00A1079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720"/>
      </w:pPr>
      <w:r>
        <w:tab/>
      </w:r>
      <w:r>
        <w:tab/>
      </w:r>
      <w:r>
        <w:tab/>
      </w:r>
      <w:r>
        <w:tab/>
      </w:r>
      <w:r>
        <w:tab/>
      </w:r>
      <w:r>
        <w:tab/>
        <w:t>Application Identification No. ______________</w:t>
      </w:r>
    </w:p>
    <w:p w14:paraId="267C3C22" w14:textId="77777777" w:rsidR="00D608E5" w:rsidRDefault="00D608E5" w:rsidP="00050539">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60" w:lineRule="atLeast"/>
        <w:ind w:left="360"/>
        <w:contextualSpacing w:val="0"/>
        <w:rPr>
          <w:sz w:val="20"/>
          <w:szCs w:val="20"/>
        </w:rPr>
      </w:pPr>
    </w:p>
    <w:p w14:paraId="071BA52B" w14:textId="77777777" w:rsidR="00050539" w:rsidRPr="00F63278" w:rsidRDefault="00050539" w:rsidP="00050539">
      <w:pPr>
        <w:spacing w:after="0"/>
        <w:jc w:val="center"/>
        <w:rPr>
          <w:b/>
          <w:sz w:val="24"/>
        </w:rPr>
      </w:pPr>
      <w:r w:rsidRPr="00F63278">
        <w:rPr>
          <w:b/>
          <w:sz w:val="24"/>
        </w:rPr>
        <w:t>ISO NEW ENGLAND GENERATOR NOTIFICATION FORM FOR</w:t>
      </w:r>
      <w:r>
        <w:rPr>
          <w:b/>
          <w:sz w:val="24"/>
        </w:rPr>
        <w:br/>
      </w:r>
      <w:r w:rsidRPr="00F63278">
        <w:rPr>
          <w:b/>
          <w:sz w:val="24"/>
        </w:rPr>
        <w:t>UNITS OR CHANGES OF LESS THAN 5 MW</w:t>
      </w:r>
    </w:p>
    <w:p w14:paraId="4A9C1AAB" w14:textId="77777777" w:rsidR="00050539" w:rsidRPr="00296E03" w:rsidRDefault="00050539" w:rsidP="00050539">
      <w:pPr>
        <w:spacing w:after="0"/>
        <w:jc w:val="center"/>
      </w:pPr>
      <w:r w:rsidRPr="00296E03">
        <w:t>ISO New England Planning Procedure 5-1</w:t>
      </w:r>
    </w:p>
    <w:p w14:paraId="61B7E6DD" w14:textId="77777777" w:rsidR="00050539" w:rsidRPr="00840694" w:rsidRDefault="00050539" w:rsidP="00050539">
      <w:pPr>
        <w:spacing w:after="0"/>
        <w:jc w:val="center"/>
      </w:pPr>
      <w:r>
        <w:t>Page 3 of 4</w:t>
      </w:r>
    </w:p>
    <w:p w14:paraId="672096D5" w14:textId="77777777" w:rsidR="00050539" w:rsidRDefault="00050539" w:rsidP="00050539">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60" w:lineRule="atLeast"/>
        <w:ind w:left="360"/>
        <w:contextualSpacing w:val="0"/>
        <w:rPr>
          <w:sz w:val="20"/>
          <w:szCs w:val="20"/>
        </w:rPr>
      </w:pPr>
    </w:p>
    <w:p w14:paraId="68474E74" w14:textId="77777777" w:rsidR="00050539" w:rsidRDefault="00050539" w:rsidP="00050539">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60" w:lineRule="atLeast"/>
        <w:ind w:left="360"/>
        <w:contextualSpacing w:val="0"/>
        <w:rPr>
          <w:sz w:val="20"/>
          <w:szCs w:val="20"/>
        </w:rPr>
      </w:pPr>
    </w:p>
    <w:p w14:paraId="1299B99F" w14:textId="77777777" w:rsidR="005679D1" w:rsidRPr="001B1640" w:rsidRDefault="005679D1" w:rsidP="00C16605">
      <w:pPr>
        <w:pStyle w:val="ListParagraph"/>
        <w:numPr>
          <w:ilvl w:val="0"/>
          <w:numId w:val="10"/>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60" w:lineRule="atLeast"/>
        <w:contextualSpacing w:val="0"/>
        <w:rPr>
          <w:sz w:val="20"/>
          <w:szCs w:val="20"/>
        </w:rPr>
      </w:pPr>
      <w:r w:rsidRPr="001B1640">
        <w:rPr>
          <w:sz w:val="20"/>
          <w:szCs w:val="20"/>
        </w:rPr>
        <w:t>Provide the following information on the interconnection point.</w:t>
      </w:r>
    </w:p>
    <w:p w14:paraId="2E72B772" w14:textId="77777777" w:rsidR="005679D1" w:rsidRPr="001B1640" w:rsidRDefault="005679D1" w:rsidP="00C16605">
      <w:pPr>
        <w:pStyle w:val="ListParagraph"/>
        <w:numPr>
          <w:ilvl w:val="1"/>
          <w:numId w:val="10"/>
        </w:numPr>
        <w:tabs>
          <w:tab w:val="left" w:pos="-1440"/>
          <w:tab w:val="left" w:pos="-720"/>
          <w:tab w:val="left" w:pos="0"/>
          <w:tab w:val="left" w:pos="81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60" w:lineRule="atLeast"/>
        <w:ind w:hanging="540"/>
        <w:contextualSpacing w:val="0"/>
        <w:rPr>
          <w:sz w:val="20"/>
          <w:szCs w:val="20"/>
        </w:rPr>
      </w:pPr>
      <w:r w:rsidRPr="001B1640">
        <w:rPr>
          <w:sz w:val="20"/>
          <w:szCs w:val="20"/>
        </w:rPr>
        <w:t>Specify the interconnection bus name and the voltage level the unit is connected to.</w:t>
      </w:r>
    </w:p>
    <w:p w14:paraId="01F44A1D" w14:textId="77777777" w:rsidR="005679D1" w:rsidRPr="001B1640" w:rsidRDefault="005679D1" w:rsidP="005679D1">
      <w:pPr>
        <w:pStyle w:val="ListParagraph"/>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1440"/>
        <w:rPr>
          <w:sz w:val="20"/>
          <w:szCs w:val="20"/>
        </w:rPr>
      </w:pPr>
      <w:r w:rsidRPr="001B1640">
        <w:rPr>
          <w:sz w:val="20"/>
          <w:szCs w:val="20"/>
        </w:rPr>
        <w:t xml:space="preserve">____________________________________________________  </w:t>
      </w:r>
    </w:p>
    <w:p w14:paraId="13CBE8C5" w14:textId="77777777" w:rsidR="005679D1" w:rsidRPr="001B1640" w:rsidRDefault="005679D1" w:rsidP="005679D1">
      <w:pPr>
        <w:pStyle w:val="ListParagraph"/>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1440"/>
        <w:rPr>
          <w:sz w:val="20"/>
          <w:szCs w:val="20"/>
        </w:rPr>
      </w:pPr>
    </w:p>
    <w:p w14:paraId="10AD83D2" w14:textId="77777777" w:rsidR="005679D1" w:rsidRPr="001B1640" w:rsidRDefault="005679D1" w:rsidP="00C16605">
      <w:pPr>
        <w:pStyle w:val="ListParagraph"/>
        <w:numPr>
          <w:ilvl w:val="1"/>
          <w:numId w:val="10"/>
        </w:numPr>
        <w:tabs>
          <w:tab w:val="left" w:pos="-1440"/>
          <w:tab w:val="left" w:pos="-720"/>
          <w:tab w:val="left" w:pos="0"/>
          <w:tab w:val="left" w:pos="81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60" w:lineRule="atLeast"/>
        <w:ind w:hanging="540"/>
        <w:contextualSpacing w:val="0"/>
        <w:rPr>
          <w:sz w:val="20"/>
          <w:szCs w:val="20"/>
        </w:rPr>
      </w:pPr>
      <w:r w:rsidRPr="001B1640">
        <w:rPr>
          <w:sz w:val="20"/>
          <w:szCs w:val="20"/>
        </w:rPr>
        <w:t>Specify the modeled PSS/E bus name and number that is electrically closest to where the unit is interconnected.</w:t>
      </w:r>
    </w:p>
    <w:p w14:paraId="6BA6C6E2" w14:textId="77777777" w:rsidR="005679D1" w:rsidRPr="001B1640" w:rsidRDefault="005679D1" w:rsidP="005679D1">
      <w:pPr>
        <w:pStyle w:val="ListParagraph"/>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1440"/>
        <w:rPr>
          <w:sz w:val="20"/>
          <w:szCs w:val="20"/>
        </w:rPr>
      </w:pPr>
      <w:r w:rsidRPr="001B1640">
        <w:rPr>
          <w:sz w:val="20"/>
          <w:szCs w:val="20"/>
        </w:rPr>
        <w:t xml:space="preserve">____________________________________________________  </w:t>
      </w:r>
    </w:p>
    <w:p w14:paraId="7828C3C2" w14:textId="77777777" w:rsidR="005679D1" w:rsidRPr="001B1640" w:rsidRDefault="005679D1" w:rsidP="005679D1">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rPr>
          <w:sz w:val="20"/>
          <w:szCs w:val="20"/>
        </w:rPr>
      </w:pPr>
      <w:r w:rsidRPr="001B1640">
        <w:rPr>
          <w:sz w:val="20"/>
          <w:szCs w:val="20"/>
        </w:rPr>
        <w:tab/>
        <w:t>(Check</w:t>
      </w:r>
      <w:r w:rsidR="001B1640">
        <w:rPr>
          <w:sz w:val="20"/>
          <w:szCs w:val="20"/>
        </w:rPr>
        <w:t xml:space="preserve"> </w:t>
      </w:r>
      <w:r w:rsidRPr="001B1640">
        <w:rPr>
          <w:sz w:val="20"/>
          <w:szCs w:val="20"/>
        </w:rPr>
        <w:t>the appropriate box and provide appropriate diagram(s))</w:t>
      </w:r>
    </w:p>
    <w:p w14:paraId="4EEAECD3" w14:textId="77777777" w:rsidR="005679D1" w:rsidRPr="001B1640" w:rsidRDefault="001B1640" w:rsidP="005679D1">
      <w:pPr>
        <w:tabs>
          <w:tab w:val="left" w:pos="-1440"/>
          <w:tab w:val="left" w:pos="-720"/>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1080" w:hanging="360"/>
        <w:rPr>
          <w:sz w:val="20"/>
          <w:szCs w:val="20"/>
        </w:rPr>
      </w:pPr>
      <w:r w:rsidRPr="00302505">
        <w:rPr>
          <w:sz w:val="20"/>
          <w:szCs w:val="20"/>
        </w:rPr>
        <w:fldChar w:fldCharType="begin">
          <w:ffData>
            <w:name w:val="Check1"/>
            <w:enabled/>
            <w:calcOnExit w:val="0"/>
            <w:checkBox>
              <w:sizeAuto/>
              <w:default w:val="0"/>
            </w:checkBox>
          </w:ffData>
        </w:fldChar>
      </w:r>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r w:rsidR="005679D1" w:rsidRPr="001B1640">
        <w:rPr>
          <w:sz w:val="20"/>
          <w:szCs w:val="20"/>
        </w:rPr>
        <w:tab/>
        <w:t>The unit is connected to the power system at transmission voltage (69 kV or higher).  Provide an electrical one</w:t>
      </w:r>
      <w:r w:rsidR="00FC009B">
        <w:rPr>
          <w:sz w:val="20"/>
          <w:szCs w:val="20"/>
        </w:rPr>
        <w:t>-</w:t>
      </w:r>
      <w:r w:rsidR="005679D1" w:rsidRPr="001B1640">
        <w:rPr>
          <w:sz w:val="20"/>
          <w:szCs w:val="20"/>
        </w:rPr>
        <w:t xml:space="preserve">line diagram showing all essential devices including GSU impedance, station arrangements, station service and connections to the bulk power system, including the voltage levels below 69 kV.  </w:t>
      </w:r>
    </w:p>
    <w:p w14:paraId="258C4487" w14:textId="77777777" w:rsidR="005679D1" w:rsidRPr="001B1640" w:rsidRDefault="001B1640" w:rsidP="00E56996">
      <w:pPr>
        <w:tabs>
          <w:tab w:val="left" w:pos="-1440"/>
          <w:tab w:val="left" w:pos="-720"/>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0" w:lineRule="atLeast"/>
        <w:ind w:left="1080" w:hanging="360"/>
        <w:rPr>
          <w:sz w:val="20"/>
          <w:szCs w:val="20"/>
        </w:rPr>
      </w:pPr>
      <w:r w:rsidRPr="00302505">
        <w:rPr>
          <w:sz w:val="20"/>
          <w:szCs w:val="20"/>
        </w:rPr>
        <w:fldChar w:fldCharType="begin">
          <w:ffData>
            <w:name w:val="Check1"/>
            <w:enabled/>
            <w:calcOnExit w:val="0"/>
            <w:checkBox>
              <w:sizeAuto/>
              <w:default w:val="0"/>
            </w:checkBox>
          </w:ffData>
        </w:fldChar>
      </w:r>
      <w:r w:rsidRPr="00302505">
        <w:rPr>
          <w:sz w:val="20"/>
          <w:szCs w:val="20"/>
        </w:rPr>
        <w:instrText xml:space="preserve"> FORMCHECKBOX </w:instrText>
      </w:r>
      <w:r w:rsidR="0001643E">
        <w:rPr>
          <w:sz w:val="20"/>
          <w:szCs w:val="20"/>
        </w:rPr>
      </w:r>
      <w:r w:rsidR="0001643E">
        <w:rPr>
          <w:sz w:val="20"/>
          <w:szCs w:val="20"/>
        </w:rPr>
        <w:fldChar w:fldCharType="separate"/>
      </w:r>
      <w:r w:rsidRPr="00302505">
        <w:rPr>
          <w:sz w:val="20"/>
          <w:szCs w:val="20"/>
        </w:rPr>
        <w:fldChar w:fldCharType="end"/>
      </w:r>
      <w:r w:rsidR="005679D1" w:rsidRPr="001B1640">
        <w:rPr>
          <w:sz w:val="20"/>
          <w:szCs w:val="20"/>
        </w:rPr>
        <w:tab/>
        <w:t>The unit is connected to the distribution system.  Provide one</w:t>
      </w:r>
      <w:r w:rsidR="00FC009B">
        <w:rPr>
          <w:sz w:val="20"/>
          <w:szCs w:val="20"/>
        </w:rPr>
        <w:t>-</w:t>
      </w:r>
      <w:r w:rsidR="005679D1" w:rsidRPr="001B1640">
        <w:rPr>
          <w:sz w:val="20"/>
          <w:szCs w:val="20"/>
        </w:rPr>
        <w:t xml:space="preserve">line diagram(s) showing the unit connection and where the distribution network connects to the bulk power system.  </w:t>
      </w:r>
    </w:p>
    <w:p w14:paraId="112DBBC6" w14:textId="77777777" w:rsidR="005679D1" w:rsidRPr="001B1640" w:rsidRDefault="005679D1" w:rsidP="00C16605">
      <w:pPr>
        <w:pStyle w:val="ListParagraph"/>
        <w:numPr>
          <w:ilvl w:val="0"/>
          <w:numId w:val="10"/>
        </w:num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contextualSpacing w:val="0"/>
        <w:rPr>
          <w:sz w:val="20"/>
          <w:szCs w:val="20"/>
        </w:rPr>
      </w:pPr>
      <w:r w:rsidRPr="001B1640">
        <w:rPr>
          <w:sz w:val="20"/>
          <w:szCs w:val="20"/>
        </w:rPr>
        <w:t>Has an interconnection request been submitted for the new unit or change of less than 5 MW?</w:t>
      </w:r>
      <w:r w:rsidR="00E56996">
        <w:rPr>
          <w:sz w:val="20"/>
          <w:szCs w:val="20"/>
        </w:rPr>
        <w:t xml:space="preserve"> </w:t>
      </w:r>
      <w:r w:rsidRPr="001B1640">
        <w:rPr>
          <w:sz w:val="20"/>
          <w:szCs w:val="20"/>
        </w:rPr>
        <w:t xml:space="preserve"> Yes</w:t>
      </w:r>
      <w:r w:rsidR="00E56996">
        <w:rPr>
          <w:sz w:val="20"/>
          <w:szCs w:val="20"/>
        </w:rPr>
        <w:t xml:space="preserve"> </w:t>
      </w:r>
      <w:r w:rsidR="00E56996" w:rsidRPr="00302505">
        <w:rPr>
          <w:sz w:val="20"/>
          <w:szCs w:val="20"/>
        </w:rPr>
        <w:fldChar w:fldCharType="begin">
          <w:ffData>
            <w:name w:val="Check1"/>
            <w:enabled/>
            <w:calcOnExit w:val="0"/>
            <w:checkBox>
              <w:sizeAuto/>
              <w:default w:val="0"/>
            </w:checkBox>
          </w:ffData>
        </w:fldChar>
      </w:r>
      <w:r w:rsidR="00E56996" w:rsidRPr="00302505">
        <w:rPr>
          <w:sz w:val="20"/>
          <w:szCs w:val="20"/>
        </w:rPr>
        <w:instrText xml:space="preserve"> FORMCHECKBOX </w:instrText>
      </w:r>
      <w:r w:rsidR="0001643E">
        <w:rPr>
          <w:sz w:val="20"/>
          <w:szCs w:val="20"/>
        </w:rPr>
      </w:r>
      <w:r w:rsidR="0001643E">
        <w:rPr>
          <w:sz w:val="20"/>
          <w:szCs w:val="20"/>
        </w:rPr>
        <w:fldChar w:fldCharType="separate"/>
      </w:r>
      <w:r w:rsidR="00E56996" w:rsidRPr="00302505">
        <w:rPr>
          <w:sz w:val="20"/>
          <w:szCs w:val="20"/>
        </w:rPr>
        <w:fldChar w:fldCharType="end"/>
      </w:r>
      <w:r w:rsidRPr="001B1640">
        <w:rPr>
          <w:sz w:val="20"/>
          <w:szCs w:val="20"/>
        </w:rPr>
        <w:t xml:space="preserve"> </w:t>
      </w:r>
      <w:r w:rsidR="00E56996">
        <w:rPr>
          <w:sz w:val="20"/>
          <w:szCs w:val="20"/>
        </w:rPr>
        <w:t xml:space="preserve"> </w:t>
      </w:r>
      <w:r w:rsidRPr="001B1640">
        <w:rPr>
          <w:sz w:val="20"/>
          <w:szCs w:val="20"/>
        </w:rPr>
        <w:t>No</w:t>
      </w:r>
      <w:r w:rsidR="00E56996">
        <w:rPr>
          <w:sz w:val="20"/>
          <w:szCs w:val="20"/>
        </w:rPr>
        <w:t xml:space="preserve"> </w:t>
      </w:r>
      <w:r w:rsidR="00E56996" w:rsidRPr="00302505">
        <w:rPr>
          <w:sz w:val="20"/>
          <w:szCs w:val="20"/>
        </w:rPr>
        <w:fldChar w:fldCharType="begin">
          <w:ffData>
            <w:name w:val="Check1"/>
            <w:enabled/>
            <w:calcOnExit w:val="0"/>
            <w:checkBox>
              <w:sizeAuto/>
              <w:default w:val="0"/>
            </w:checkBox>
          </w:ffData>
        </w:fldChar>
      </w:r>
      <w:r w:rsidR="00E56996" w:rsidRPr="00302505">
        <w:rPr>
          <w:sz w:val="20"/>
          <w:szCs w:val="20"/>
        </w:rPr>
        <w:instrText xml:space="preserve"> FORMCHECKBOX </w:instrText>
      </w:r>
      <w:r w:rsidR="0001643E">
        <w:rPr>
          <w:sz w:val="20"/>
          <w:szCs w:val="20"/>
        </w:rPr>
      </w:r>
      <w:r w:rsidR="0001643E">
        <w:rPr>
          <w:sz w:val="20"/>
          <w:szCs w:val="20"/>
        </w:rPr>
        <w:fldChar w:fldCharType="separate"/>
      </w:r>
      <w:r w:rsidR="00E56996" w:rsidRPr="00302505">
        <w:rPr>
          <w:sz w:val="20"/>
          <w:szCs w:val="20"/>
        </w:rPr>
        <w:fldChar w:fldCharType="end"/>
      </w:r>
    </w:p>
    <w:p w14:paraId="22894E68" w14:textId="77777777" w:rsidR="005679D1" w:rsidRPr="001B1640" w:rsidRDefault="005679D1" w:rsidP="00D62EE2">
      <w:pPr>
        <w:numPr>
          <w:ilvl w:val="0"/>
          <w:numId w:val="8"/>
        </w:numPr>
        <w:tabs>
          <w:tab w:val="left" w:pos="-1440"/>
          <w:tab w:val="left" w:pos="-720"/>
          <w:tab w:val="left" w:pos="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60" w:lineRule="atLeast"/>
        <w:ind w:left="1454" w:hanging="907"/>
        <w:rPr>
          <w:sz w:val="20"/>
          <w:szCs w:val="20"/>
        </w:rPr>
      </w:pPr>
      <w:r w:rsidRPr="001B1640">
        <w:rPr>
          <w:sz w:val="20"/>
          <w:szCs w:val="20"/>
        </w:rPr>
        <w:t>If "Yes</w:t>
      </w:r>
      <w:r w:rsidR="00E56996">
        <w:rPr>
          <w:sz w:val="20"/>
          <w:szCs w:val="20"/>
        </w:rPr>
        <w:t>,</w:t>
      </w:r>
      <w:r w:rsidRPr="001B1640">
        <w:rPr>
          <w:sz w:val="20"/>
          <w:szCs w:val="20"/>
        </w:rPr>
        <w:t>" when was the interconnection request submitted and to whom?</w:t>
      </w:r>
    </w:p>
    <w:p w14:paraId="0891BD75" w14:textId="77777777" w:rsidR="005679D1" w:rsidRPr="001B1640" w:rsidRDefault="00E56996" w:rsidP="00D62EE2">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ind w:left="1080"/>
        <w:rPr>
          <w:sz w:val="20"/>
          <w:szCs w:val="20"/>
        </w:rPr>
      </w:pPr>
      <w:r>
        <w:rPr>
          <w:sz w:val="20"/>
          <w:szCs w:val="20"/>
        </w:rPr>
        <w:t xml:space="preserve">       </w:t>
      </w:r>
      <w:r w:rsidR="005679D1" w:rsidRPr="001B1640">
        <w:rPr>
          <w:sz w:val="20"/>
          <w:szCs w:val="20"/>
        </w:rPr>
        <w:t>________________________________________________________________________________</w:t>
      </w:r>
    </w:p>
    <w:p w14:paraId="5A1DE487" w14:textId="77777777" w:rsidR="00D62EE2" w:rsidRDefault="005679D1" w:rsidP="00D62EE2">
      <w:pPr>
        <w:numPr>
          <w:ilvl w:val="0"/>
          <w:numId w:val="8"/>
        </w:numPr>
        <w:tabs>
          <w:tab w:val="left" w:pos="-1440"/>
          <w:tab w:val="left" w:pos="-720"/>
          <w:tab w:val="left" w:pos="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240" w:line="260" w:lineRule="atLeast"/>
        <w:ind w:left="1454" w:hanging="907"/>
        <w:rPr>
          <w:sz w:val="20"/>
          <w:szCs w:val="20"/>
        </w:rPr>
      </w:pPr>
      <w:r w:rsidRPr="001B1640">
        <w:rPr>
          <w:sz w:val="20"/>
          <w:szCs w:val="20"/>
        </w:rPr>
        <w:t>If "No</w:t>
      </w:r>
      <w:r w:rsidR="00E56996">
        <w:rPr>
          <w:sz w:val="20"/>
          <w:szCs w:val="20"/>
        </w:rPr>
        <w:t>,</w:t>
      </w:r>
      <w:r w:rsidRPr="001B1640">
        <w:rPr>
          <w:sz w:val="20"/>
          <w:szCs w:val="20"/>
        </w:rPr>
        <w:t>"</w:t>
      </w:r>
      <w:r w:rsidR="00E56996">
        <w:rPr>
          <w:sz w:val="20"/>
          <w:szCs w:val="20"/>
        </w:rPr>
        <w:t xml:space="preserve"> </w:t>
      </w:r>
      <w:r w:rsidRPr="001B1640">
        <w:rPr>
          <w:sz w:val="20"/>
          <w:szCs w:val="20"/>
        </w:rPr>
        <w:t>when will the interconnection request be submitted and to whom?</w:t>
      </w:r>
    </w:p>
    <w:p w14:paraId="47D503A2" w14:textId="77777777" w:rsidR="001B1640" w:rsidRPr="001B1640" w:rsidRDefault="001B1640" w:rsidP="00D62EE2">
      <w:pPr>
        <w:pStyle w:val="ListParagraph"/>
        <w:tabs>
          <w:tab w:val="left" w:pos="-1440"/>
          <w:tab w:val="left" w:pos="-720"/>
          <w:tab w:val="left" w:pos="0"/>
          <w:tab w:val="left" w:pos="81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480" w:line="260" w:lineRule="atLeast"/>
        <w:ind w:left="1454"/>
        <w:contextualSpacing w:val="0"/>
        <w:rPr>
          <w:sz w:val="20"/>
          <w:szCs w:val="20"/>
        </w:rPr>
      </w:pPr>
      <w:r w:rsidRPr="001B1640">
        <w:rPr>
          <w:sz w:val="20"/>
          <w:szCs w:val="20"/>
        </w:rPr>
        <w:t>________________________________________________________________________________</w:t>
      </w:r>
    </w:p>
    <w:p w14:paraId="51F9299A" w14:textId="77777777" w:rsidR="002554EA" w:rsidRDefault="002554EA" w:rsidP="00E56996">
      <w:pPr>
        <w:spacing w:after="0"/>
        <w:jc w:val="center"/>
        <w:rPr>
          <w:b/>
          <w:sz w:val="24"/>
        </w:rPr>
      </w:pPr>
    </w:p>
    <w:p w14:paraId="5EBDEB49" w14:textId="77777777" w:rsidR="00B62EAA" w:rsidRDefault="00B62EAA" w:rsidP="00E56996">
      <w:pPr>
        <w:spacing w:after="0"/>
        <w:jc w:val="center"/>
        <w:rPr>
          <w:b/>
          <w:sz w:val="24"/>
        </w:rPr>
      </w:pPr>
    </w:p>
    <w:p w14:paraId="36F83067" w14:textId="77777777" w:rsidR="00A1079C" w:rsidRDefault="00A1079C">
      <w:pPr>
        <w:rPr>
          <w:b/>
          <w:sz w:val="24"/>
        </w:rPr>
      </w:pPr>
    </w:p>
    <w:p w14:paraId="6A65B3EF" w14:textId="77777777" w:rsidR="00A1079C" w:rsidRDefault="00A1079C">
      <w:pPr>
        <w:rPr>
          <w:b/>
          <w:sz w:val="24"/>
        </w:rPr>
      </w:pPr>
    </w:p>
    <w:p w14:paraId="5AB4D3D4" w14:textId="77777777" w:rsidR="00A1079C" w:rsidRDefault="00A1079C">
      <w:pPr>
        <w:rPr>
          <w:b/>
          <w:sz w:val="24"/>
        </w:rPr>
      </w:pPr>
    </w:p>
    <w:p w14:paraId="662F5D74" w14:textId="77777777" w:rsidR="00A1079C" w:rsidRDefault="00A1079C">
      <w:pPr>
        <w:rPr>
          <w:b/>
          <w:sz w:val="24"/>
        </w:rPr>
      </w:pPr>
    </w:p>
    <w:p w14:paraId="42212B7E" w14:textId="77777777" w:rsidR="00A1079C" w:rsidRDefault="00A1079C">
      <w:pPr>
        <w:rPr>
          <w:b/>
          <w:sz w:val="24"/>
        </w:rPr>
      </w:pPr>
    </w:p>
    <w:p w14:paraId="0D8E6063" w14:textId="77777777" w:rsidR="00A1079C" w:rsidRDefault="00A1079C">
      <w:pPr>
        <w:rPr>
          <w:b/>
          <w:sz w:val="24"/>
        </w:rPr>
      </w:pPr>
    </w:p>
    <w:p w14:paraId="2A1460C0" w14:textId="77777777" w:rsidR="00A1079C" w:rsidRDefault="00A1079C" w:rsidP="00A1079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720"/>
      </w:pPr>
      <w:r>
        <w:tab/>
      </w:r>
      <w:r>
        <w:tab/>
      </w:r>
      <w:r>
        <w:tab/>
      </w:r>
      <w:r>
        <w:tab/>
      </w:r>
      <w:r>
        <w:tab/>
      </w:r>
      <w:r>
        <w:tab/>
        <w:t>Application Identification No. ______________</w:t>
      </w:r>
    </w:p>
    <w:p w14:paraId="6AD074B9" w14:textId="77777777" w:rsidR="00E56996" w:rsidRPr="00E56996" w:rsidRDefault="00E56996" w:rsidP="00E56996">
      <w:pPr>
        <w:spacing w:after="0"/>
        <w:jc w:val="center"/>
        <w:rPr>
          <w:b/>
          <w:sz w:val="24"/>
        </w:rPr>
      </w:pPr>
      <w:r w:rsidRPr="00E56996">
        <w:rPr>
          <w:b/>
          <w:sz w:val="24"/>
        </w:rPr>
        <w:lastRenderedPageBreak/>
        <w:t>ISO NEW ENGLAND GENERATOR NOTIFICATION FORM FOR</w:t>
      </w:r>
      <w:r w:rsidR="00D608E5">
        <w:rPr>
          <w:b/>
          <w:sz w:val="24"/>
        </w:rPr>
        <w:br/>
      </w:r>
      <w:r w:rsidRPr="00E56996">
        <w:rPr>
          <w:b/>
          <w:sz w:val="24"/>
        </w:rPr>
        <w:t>UNITS OR CHANGES OF LESS THAN 5 MW</w:t>
      </w:r>
    </w:p>
    <w:p w14:paraId="5A1AC847" w14:textId="77777777" w:rsidR="00BB547D" w:rsidRPr="00296E03" w:rsidRDefault="00BB547D" w:rsidP="00BB547D">
      <w:pPr>
        <w:spacing w:after="0"/>
        <w:jc w:val="center"/>
      </w:pPr>
      <w:bookmarkStart w:id="109" w:name="_Toc81278078"/>
      <w:bookmarkStart w:id="110" w:name="_Toc81278080"/>
      <w:bookmarkEnd w:id="109"/>
      <w:r w:rsidRPr="00296E03">
        <w:t>ISO New England Planning Procedure 5-1</w:t>
      </w:r>
    </w:p>
    <w:p w14:paraId="50823B5C" w14:textId="77777777" w:rsidR="00BB547D" w:rsidRPr="00840694" w:rsidRDefault="00BB547D" w:rsidP="00BB547D">
      <w:pPr>
        <w:spacing w:after="0"/>
        <w:jc w:val="center"/>
      </w:pPr>
      <w:r>
        <w:t xml:space="preserve">Page </w:t>
      </w:r>
      <w:r w:rsidR="00050539">
        <w:t>4</w:t>
      </w:r>
      <w:r>
        <w:t xml:space="preserve"> of </w:t>
      </w:r>
      <w:r w:rsidR="00050539">
        <w:t>4</w:t>
      </w:r>
    </w:p>
    <w:p w14:paraId="2F2C2405" w14:textId="77777777" w:rsidR="00E56996" w:rsidRDefault="00E56996" w:rsidP="00E56996">
      <w:pPr>
        <w:tabs>
          <w:tab w:val="left" w:pos="-1440"/>
          <w:tab w:val="left" w:pos="-720"/>
          <w:tab w:val="left" w:pos="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60" w:lineRule="atLeast"/>
        <w:ind w:left="180"/>
        <w:jc w:val="center"/>
        <w:rPr>
          <w:sz w:val="20"/>
          <w:szCs w:val="20"/>
        </w:rPr>
      </w:pPr>
    </w:p>
    <w:p w14:paraId="4B6EA75C" w14:textId="77777777" w:rsidR="00E56996" w:rsidRDefault="00E56996" w:rsidP="00E56996">
      <w:pPr>
        <w:tabs>
          <w:tab w:val="left" w:pos="-1440"/>
          <w:tab w:val="left" w:pos="-720"/>
          <w:tab w:val="left" w:pos="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60" w:lineRule="atLeast"/>
        <w:ind w:left="180"/>
        <w:jc w:val="center"/>
        <w:rPr>
          <w:sz w:val="20"/>
          <w:szCs w:val="20"/>
        </w:rPr>
      </w:pPr>
    </w:p>
    <w:p w14:paraId="6F176290" w14:textId="77777777" w:rsidR="005679D1" w:rsidRPr="00E56996" w:rsidRDefault="005679D1" w:rsidP="00E56996">
      <w:pPr>
        <w:tabs>
          <w:tab w:val="left" w:pos="-1440"/>
          <w:tab w:val="left" w:pos="-720"/>
          <w:tab w:val="left" w:pos="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60" w:lineRule="atLeast"/>
        <w:ind w:left="180"/>
        <w:jc w:val="center"/>
        <w:rPr>
          <w:b/>
          <w:sz w:val="24"/>
        </w:rPr>
      </w:pPr>
      <w:r w:rsidRPr="00E56996">
        <w:rPr>
          <w:b/>
          <w:sz w:val="24"/>
        </w:rPr>
        <w:t>ENERGY SOURCES</w:t>
      </w:r>
      <w:bookmarkEnd w:id="110"/>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8367"/>
      </w:tblGrid>
      <w:tr w:rsidR="005679D1" w:rsidRPr="00E56996" w14:paraId="59CAE1CE" w14:textId="77777777" w:rsidTr="00D608E5">
        <w:trPr>
          <w:trHeight w:val="449"/>
          <w:tblHeader/>
          <w:jc w:val="center"/>
        </w:trPr>
        <w:tc>
          <w:tcPr>
            <w:tcW w:w="993" w:type="dxa"/>
            <w:shd w:val="clear" w:color="auto" w:fill="A6A6A6" w:themeFill="background1" w:themeFillShade="A6"/>
            <w:vAlign w:val="center"/>
          </w:tcPr>
          <w:p w14:paraId="6F2D2EF6" w14:textId="77777777" w:rsidR="005679D1" w:rsidRPr="00E56996" w:rsidRDefault="005679D1" w:rsidP="00E56996">
            <w:pPr>
              <w:spacing w:after="0"/>
              <w:jc w:val="center"/>
              <w:rPr>
                <w:b/>
                <w:bCs/>
                <w:sz w:val="20"/>
              </w:rPr>
            </w:pPr>
            <w:r w:rsidRPr="00E56996">
              <w:rPr>
                <w:b/>
                <w:bCs/>
                <w:sz w:val="20"/>
              </w:rPr>
              <w:t>CODE</w:t>
            </w:r>
          </w:p>
        </w:tc>
        <w:tc>
          <w:tcPr>
            <w:tcW w:w="8367" w:type="dxa"/>
            <w:shd w:val="clear" w:color="auto" w:fill="A6A6A6" w:themeFill="background1" w:themeFillShade="A6"/>
            <w:vAlign w:val="center"/>
          </w:tcPr>
          <w:p w14:paraId="336F8EED" w14:textId="77777777" w:rsidR="005679D1" w:rsidRPr="00E56996" w:rsidRDefault="005679D1" w:rsidP="00E56996">
            <w:pPr>
              <w:spacing w:after="0"/>
              <w:jc w:val="center"/>
              <w:rPr>
                <w:b/>
                <w:bCs/>
                <w:sz w:val="20"/>
              </w:rPr>
            </w:pPr>
            <w:r w:rsidRPr="00E56996">
              <w:rPr>
                <w:b/>
                <w:bCs/>
                <w:sz w:val="20"/>
              </w:rPr>
              <w:t>TYPE (FUEL)</w:t>
            </w:r>
          </w:p>
        </w:tc>
      </w:tr>
      <w:tr w:rsidR="005679D1" w:rsidRPr="00E56996" w14:paraId="5663AE38" w14:textId="77777777" w:rsidTr="00D608E5">
        <w:trPr>
          <w:jc w:val="center"/>
        </w:trPr>
        <w:tc>
          <w:tcPr>
            <w:tcW w:w="993" w:type="dxa"/>
            <w:vAlign w:val="center"/>
          </w:tcPr>
          <w:p w14:paraId="57456F28" w14:textId="77777777" w:rsidR="005679D1" w:rsidRPr="00E56996" w:rsidRDefault="005679D1" w:rsidP="00E56996">
            <w:pPr>
              <w:spacing w:after="0"/>
              <w:rPr>
                <w:sz w:val="20"/>
                <w:szCs w:val="20"/>
              </w:rPr>
            </w:pPr>
            <w:r w:rsidRPr="00E56996">
              <w:rPr>
                <w:sz w:val="20"/>
                <w:szCs w:val="20"/>
              </w:rPr>
              <w:t>AB</w:t>
            </w:r>
          </w:p>
        </w:tc>
        <w:tc>
          <w:tcPr>
            <w:tcW w:w="8367" w:type="dxa"/>
            <w:vAlign w:val="center"/>
          </w:tcPr>
          <w:p w14:paraId="1DC62AC6" w14:textId="77777777" w:rsidR="005679D1" w:rsidRPr="00E56996" w:rsidRDefault="005679D1" w:rsidP="00E56996">
            <w:pPr>
              <w:spacing w:after="0"/>
              <w:rPr>
                <w:sz w:val="20"/>
                <w:szCs w:val="20"/>
              </w:rPr>
            </w:pPr>
            <w:r w:rsidRPr="00E56996">
              <w:rPr>
                <w:sz w:val="20"/>
                <w:szCs w:val="20"/>
              </w:rPr>
              <w:t>Agricultural Crop Byproducts/Straw/Energy Crops</w:t>
            </w:r>
          </w:p>
        </w:tc>
      </w:tr>
      <w:tr w:rsidR="005679D1" w:rsidRPr="00E56996" w14:paraId="78EA354D" w14:textId="77777777" w:rsidTr="00D608E5">
        <w:trPr>
          <w:jc w:val="center"/>
        </w:trPr>
        <w:tc>
          <w:tcPr>
            <w:tcW w:w="993" w:type="dxa"/>
            <w:vAlign w:val="center"/>
          </w:tcPr>
          <w:p w14:paraId="491F6E57" w14:textId="77777777" w:rsidR="005679D1" w:rsidRPr="00E56996" w:rsidRDefault="005679D1" w:rsidP="00E56996">
            <w:pPr>
              <w:spacing w:after="0"/>
              <w:rPr>
                <w:sz w:val="20"/>
                <w:szCs w:val="20"/>
              </w:rPr>
            </w:pPr>
            <w:r w:rsidRPr="00E56996">
              <w:rPr>
                <w:sz w:val="20"/>
                <w:szCs w:val="20"/>
              </w:rPr>
              <w:t>BFG</w:t>
            </w:r>
          </w:p>
        </w:tc>
        <w:tc>
          <w:tcPr>
            <w:tcW w:w="8367" w:type="dxa"/>
            <w:vAlign w:val="center"/>
          </w:tcPr>
          <w:p w14:paraId="55D8CAD5" w14:textId="77777777" w:rsidR="005679D1" w:rsidRPr="00E56996" w:rsidRDefault="005679D1" w:rsidP="00E56996">
            <w:pPr>
              <w:spacing w:after="0"/>
              <w:rPr>
                <w:sz w:val="20"/>
                <w:szCs w:val="20"/>
              </w:rPr>
            </w:pPr>
            <w:r w:rsidRPr="00E56996">
              <w:rPr>
                <w:sz w:val="20"/>
                <w:szCs w:val="20"/>
              </w:rPr>
              <w:t>Blast-Furnace Gas</w:t>
            </w:r>
          </w:p>
        </w:tc>
      </w:tr>
      <w:tr w:rsidR="005679D1" w:rsidRPr="00E56996" w14:paraId="009C658F" w14:textId="77777777" w:rsidTr="00D608E5">
        <w:trPr>
          <w:jc w:val="center"/>
        </w:trPr>
        <w:tc>
          <w:tcPr>
            <w:tcW w:w="993" w:type="dxa"/>
            <w:vAlign w:val="center"/>
          </w:tcPr>
          <w:p w14:paraId="4C0BC8B4" w14:textId="77777777" w:rsidR="005679D1" w:rsidRPr="00E56996" w:rsidRDefault="005679D1" w:rsidP="00E56996">
            <w:pPr>
              <w:spacing w:after="0"/>
              <w:rPr>
                <w:sz w:val="20"/>
                <w:szCs w:val="20"/>
              </w:rPr>
            </w:pPr>
            <w:r w:rsidRPr="00E56996">
              <w:rPr>
                <w:sz w:val="20"/>
                <w:szCs w:val="20"/>
              </w:rPr>
              <w:t>BIT</w:t>
            </w:r>
          </w:p>
        </w:tc>
        <w:tc>
          <w:tcPr>
            <w:tcW w:w="8367" w:type="dxa"/>
            <w:vAlign w:val="center"/>
          </w:tcPr>
          <w:p w14:paraId="7B1F736F" w14:textId="77777777" w:rsidR="005679D1" w:rsidRPr="00E56996" w:rsidRDefault="005679D1" w:rsidP="00E56996">
            <w:pPr>
              <w:spacing w:after="0"/>
              <w:rPr>
                <w:sz w:val="20"/>
                <w:szCs w:val="20"/>
              </w:rPr>
            </w:pPr>
            <w:r w:rsidRPr="00E56996">
              <w:rPr>
                <w:sz w:val="20"/>
                <w:szCs w:val="20"/>
              </w:rPr>
              <w:t>Bituminous Coal</w:t>
            </w:r>
          </w:p>
        </w:tc>
      </w:tr>
      <w:tr w:rsidR="005679D1" w:rsidRPr="00E56996" w14:paraId="07B207C7" w14:textId="77777777" w:rsidTr="00D608E5">
        <w:trPr>
          <w:jc w:val="center"/>
        </w:trPr>
        <w:tc>
          <w:tcPr>
            <w:tcW w:w="993" w:type="dxa"/>
            <w:vAlign w:val="center"/>
          </w:tcPr>
          <w:p w14:paraId="0AF0D8B9" w14:textId="77777777" w:rsidR="005679D1" w:rsidRPr="00E56996" w:rsidRDefault="005679D1" w:rsidP="00E56996">
            <w:pPr>
              <w:spacing w:after="0"/>
              <w:rPr>
                <w:sz w:val="20"/>
                <w:szCs w:val="20"/>
              </w:rPr>
            </w:pPr>
            <w:r w:rsidRPr="00E56996">
              <w:rPr>
                <w:sz w:val="20"/>
                <w:szCs w:val="20"/>
              </w:rPr>
              <w:t>BLQ</w:t>
            </w:r>
          </w:p>
        </w:tc>
        <w:tc>
          <w:tcPr>
            <w:tcW w:w="8367" w:type="dxa"/>
            <w:vAlign w:val="center"/>
          </w:tcPr>
          <w:p w14:paraId="54B6E668" w14:textId="77777777" w:rsidR="005679D1" w:rsidRPr="00E56996" w:rsidRDefault="005679D1" w:rsidP="00E56996">
            <w:pPr>
              <w:spacing w:after="0"/>
              <w:rPr>
                <w:sz w:val="20"/>
                <w:szCs w:val="20"/>
              </w:rPr>
            </w:pPr>
            <w:r w:rsidRPr="00E56996">
              <w:rPr>
                <w:sz w:val="20"/>
                <w:szCs w:val="20"/>
              </w:rPr>
              <w:t>Black Liquor</w:t>
            </w:r>
          </w:p>
        </w:tc>
      </w:tr>
      <w:tr w:rsidR="005679D1" w:rsidRPr="00E56996" w14:paraId="3EE01020" w14:textId="77777777" w:rsidTr="00D608E5">
        <w:trPr>
          <w:jc w:val="center"/>
        </w:trPr>
        <w:tc>
          <w:tcPr>
            <w:tcW w:w="993" w:type="dxa"/>
            <w:vAlign w:val="center"/>
          </w:tcPr>
          <w:p w14:paraId="53E10CF2" w14:textId="77777777" w:rsidR="005679D1" w:rsidRPr="00E56996" w:rsidRDefault="005679D1" w:rsidP="00E56996">
            <w:pPr>
              <w:spacing w:after="0"/>
              <w:rPr>
                <w:sz w:val="20"/>
                <w:szCs w:val="20"/>
              </w:rPr>
            </w:pPr>
            <w:r w:rsidRPr="00E56996">
              <w:rPr>
                <w:sz w:val="20"/>
                <w:szCs w:val="20"/>
              </w:rPr>
              <w:t>DFO</w:t>
            </w:r>
          </w:p>
        </w:tc>
        <w:tc>
          <w:tcPr>
            <w:tcW w:w="8367" w:type="dxa"/>
            <w:vAlign w:val="center"/>
          </w:tcPr>
          <w:p w14:paraId="7BBA8DD5" w14:textId="77777777" w:rsidR="005679D1" w:rsidRPr="00E56996" w:rsidRDefault="005679D1" w:rsidP="00E56996">
            <w:pPr>
              <w:spacing w:after="0"/>
              <w:rPr>
                <w:sz w:val="20"/>
                <w:szCs w:val="20"/>
              </w:rPr>
            </w:pPr>
            <w:r w:rsidRPr="00E56996">
              <w:rPr>
                <w:sz w:val="20"/>
                <w:szCs w:val="20"/>
              </w:rPr>
              <w:t>Distillate Fuel Oil (includes all Diesel and No. 1, No. 2 and No. 4 Fuel Oils)</w:t>
            </w:r>
          </w:p>
        </w:tc>
      </w:tr>
      <w:tr w:rsidR="005679D1" w:rsidRPr="00E56996" w14:paraId="281CA6F0" w14:textId="77777777" w:rsidTr="00D608E5">
        <w:trPr>
          <w:jc w:val="center"/>
        </w:trPr>
        <w:tc>
          <w:tcPr>
            <w:tcW w:w="993" w:type="dxa"/>
            <w:vAlign w:val="center"/>
          </w:tcPr>
          <w:p w14:paraId="34D77D42" w14:textId="77777777" w:rsidR="005679D1" w:rsidRPr="00E56996" w:rsidRDefault="005679D1" w:rsidP="00E56996">
            <w:pPr>
              <w:spacing w:after="0"/>
              <w:rPr>
                <w:sz w:val="20"/>
                <w:szCs w:val="20"/>
              </w:rPr>
            </w:pPr>
            <w:r w:rsidRPr="00E56996">
              <w:rPr>
                <w:sz w:val="20"/>
                <w:szCs w:val="20"/>
              </w:rPr>
              <w:t>GEO</w:t>
            </w:r>
          </w:p>
        </w:tc>
        <w:tc>
          <w:tcPr>
            <w:tcW w:w="8367" w:type="dxa"/>
            <w:vAlign w:val="center"/>
          </w:tcPr>
          <w:p w14:paraId="49ED1A74" w14:textId="77777777" w:rsidR="005679D1" w:rsidRPr="00E56996" w:rsidRDefault="005679D1" w:rsidP="00E56996">
            <w:pPr>
              <w:spacing w:after="0"/>
              <w:rPr>
                <w:sz w:val="20"/>
                <w:szCs w:val="20"/>
              </w:rPr>
            </w:pPr>
            <w:r w:rsidRPr="00E56996">
              <w:rPr>
                <w:sz w:val="20"/>
                <w:szCs w:val="20"/>
              </w:rPr>
              <w:t>Geothermal</w:t>
            </w:r>
          </w:p>
        </w:tc>
      </w:tr>
      <w:tr w:rsidR="005679D1" w:rsidRPr="00E56996" w14:paraId="7A844684" w14:textId="77777777" w:rsidTr="00D608E5">
        <w:trPr>
          <w:jc w:val="center"/>
        </w:trPr>
        <w:tc>
          <w:tcPr>
            <w:tcW w:w="993" w:type="dxa"/>
            <w:vAlign w:val="center"/>
          </w:tcPr>
          <w:p w14:paraId="6E3D1402" w14:textId="77777777" w:rsidR="005679D1" w:rsidRPr="00E56996" w:rsidRDefault="005679D1" w:rsidP="00E56996">
            <w:pPr>
              <w:spacing w:after="0"/>
              <w:rPr>
                <w:sz w:val="20"/>
                <w:szCs w:val="20"/>
              </w:rPr>
            </w:pPr>
            <w:r w:rsidRPr="00E56996">
              <w:rPr>
                <w:sz w:val="20"/>
                <w:szCs w:val="20"/>
              </w:rPr>
              <w:t>JF</w:t>
            </w:r>
          </w:p>
        </w:tc>
        <w:tc>
          <w:tcPr>
            <w:tcW w:w="8367" w:type="dxa"/>
            <w:vAlign w:val="center"/>
          </w:tcPr>
          <w:p w14:paraId="3835943A" w14:textId="77777777" w:rsidR="005679D1" w:rsidRPr="00E56996" w:rsidRDefault="005679D1" w:rsidP="00E56996">
            <w:pPr>
              <w:spacing w:after="0"/>
              <w:rPr>
                <w:sz w:val="20"/>
                <w:szCs w:val="20"/>
              </w:rPr>
            </w:pPr>
            <w:r w:rsidRPr="00E56996">
              <w:rPr>
                <w:sz w:val="20"/>
                <w:szCs w:val="20"/>
              </w:rPr>
              <w:t>Jet Fuel</w:t>
            </w:r>
          </w:p>
        </w:tc>
      </w:tr>
      <w:tr w:rsidR="005679D1" w:rsidRPr="00E56996" w14:paraId="1D16772F" w14:textId="77777777" w:rsidTr="00D608E5">
        <w:trPr>
          <w:jc w:val="center"/>
        </w:trPr>
        <w:tc>
          <w:tcPr>
            <w:tcW w:w="993" w:type="dxa"/>
            <w:vAlign w:val="center"/>
          </w:tcPr>
          <w:p w14:paraId="3F9220CD" w14:textId="77777777" w:rsidR="005679D1" w:rsidRPr="00E56996" w:rsidRDefault="005679D1" w:rsidP="00E56996">
            <w:pPr>
              <w:spacing w:after="0"/>
              <w:rPr>
                <w:sz w:val="20"/>
                <w:szCs w:val="20"/>
              </w:rPr>
            </w:pPr>
            <w:r w:rsidRPr="00E56996">
              <w:rPr>
                <w:sz w:val="20"/>
                <w:szCs w:val="20"/>
              </w:rPr>
              <w:t>KER</w:t>
            </w:r>
          </w:p>
        </w:tc>
        <w:tc>
          <w:tcPr>
            <w:tcW w:w="8367" w:type="dxa"/>
            <w:vAlign w:val="center"/>
          </w:tcPr>
          <w:p w14:paraId="64013335" w14:textId="77777777" w:rsidR="005679D1" w:rsidRPr="00E56996" w:rsidRDefault="005679D1" w:rsidP="00E56996">
            <w:pPr>
              <w:spacing w:after="0"/>
              <w:rPr>
                <w:sz w:val="20"/>
                <w:szCs w:val="20"/>
              </w:rPr>
            </w:pPr>
            <w:r w:rsidRPr="00E56996">
              <w:rPr>
                <w:sz w:val="20"/>
                <w:szCs w:val="20"/>
              </w:rPr>
              <w:t>Kerosene</w:t>
            </w:r>
          </w:p>
        </w:tc>
      </w:tr>
      <w:tr w:rsidR="005679D1" w:rsidRPr="00E56996" w14:paraId="0216AA72" w14:textId="77777777" w:rsidTr="00D608E5">
        <w:trPr>
          <w:jc w:val="center"/>
        </w:trPr>
        <w:tc>
          <w:tcPr>
            <w:tcW w:w="993" w:type="dxa"/>
            <w:vAlign w:val="center"/>
          </w:tcPr>
          <w:p w14:paraId="01E71461" w14:textId="77777777" w:rsidR="005679D1" w:rsidRPr="00E56996" w:rsidRDefault="005679D1" w:rsidP="00E56996">
            <w:pPr>
              <w:spacing w:after="0"/>
              <w:rPr>
                <w:sz w:val="20"/>
                <w:szCs w:val="20"/>
              </w:rPr>
            </w:pPr>
            <w:r w:rsidRPr="00E56996">
              <w:rPr>
                <w:sz w:val="20"/>
                <w:szCs w:val="20"/>
              </w:rPr>
              <w:t>LIG</w:t>
            </w:r>
          </w:p>
        </w:tc>
        <w:tc>
          <w:tcPr>
            <w:tcW w:w="8367" w:type="dxa"/>
            <w:vAlign w:val="center"/>
          </w:tcPr>
          <w:p w14:paraId="19057999" w14:textId="77777777" w:rsidR="005679D1" w:rsidRPr="00E56996" w:rsidRDefault="005679D1" w:rsidP="00E56996">
            <w:pPr>
              <w:spacing w:after="0"/>
              <w:rPr>
                <w:sz w:val="20"/>
                <w:szCs w:val="20"/>
              </w:rPr>
            </w:pPr>
            <w:r w:rsidRPr="00E56996">
              <w:rPr>
                <w:sz w:val="20"/>
                <w:szCs w:val="20"/>
              </w:rPr>
              <w:t>Lignite Coal</w:t>
            </w:r>
          </w:p>
        </w:tc>
      </w:tr>
      <w:tr w:rsidR="005679D1" w:rsidRPr="00E56996" w14:paraId="27BD2C7C" w14:textId="77777777" w:rsidTr="00D608E5">
        <w:trPr>
          <w:jc w:val="center"/>
        </w:trPr>
        <w:tc>
          <w:tcPr>
            <w:tcW w:w="993" w:type="dxa"/>
            <w:vAlign w:val="center"/>
          </w:tcPr>
          <w:p w14:paraId="3A9582F3" w14:textId="77777777" w:rsidR="005679D1" w:rsidRPr="00E56996" w:rsidRDefault="005679D1" w:rsidP="00E56996">
            <w:pPr>
              <w:spacing w:after="0"/>
              <w:rPr>
                <w:sz w:val="20"/>
                <w:szCs w:val="20"/>
              </w:rPr>
            </w:pPr>
            <w:r w:rsidRPr="00E56996">
              <w:rPr>
                <w:sz w:val="20"/>
                <w:szCs w:val="20"/>
              </w:rPr>
              <w:t>LFG</w:t>
            </w:r>
          </w:p>
        </w:tc>
        <w:tc>
          <w:tcPr>
            <w:tcW w:w="8367" w:type="dxa"/>
            <w:vAlign w:val="center"/>
          </w:tcPr>
          <w:p w14:paraId="14CD6C37" w14:textId="77777777" w:rsidR="005679D1" w:rsidRPr="00E56996" w:rsidRDefault="005679D1" w:rsidP="00E56996">
            <w:pPr>
              <w:spacing w:after="0"/>
              <w:rPr>
                <w:sz w:val="20"/>
                <w:szCs w:val="20"/>
              </w:rPr>
            </w:pPr>
            <w:r w:rsidRPr="00E56996">
              <w:rPr>
                <w:sz w:val="20"/>
                <w:szCs w:val="20"/>
              </w:rPr>
              <w:t>Landfill Gas</w:t>
            </w:r>
          </w:p>
        </w:tc>
      </w:tr>
      <w:tr w:rsidR="005679D1" w:rsidRPr="00E56996" w14:paraId="30F17440" w14:textId="77777777" w:rsidTr="00D608E5">
        <w:trPr>
          <w:jc w:val="center"/>
        </w:trPr>
        <w:tc>
          <w:tcPr>
            <w:tcW w:w="993" w:type="dxa"/>
            <w:vAlign w:val="center"/>
          </w:tcPr>
          <w:p w14:paraId="1F6054DC" w14:textId="77777777" w:rsidR="005679D1" w:rsidRPr="00E56996" w:rsidRDefault="005679D1" w:rsidP="00E56996">
            <w:pPr>
              <w:spacing w:after="0"/>
              <w:rPr>
                <w:sz w:val="20"/>
                <w:szCs w:val="20"/>
              </w:rPr>
            </w:pPr>
            <w:r w:rsidRPr="00E56996">
              <w:rPr>
                <w:sz w:val="20"/>
                <w:szCs w:val="20"/>
              </w:rPr>
              <w:t>MSW</w:t>
            </w:r>
          </w:p>
        </w:tc>
        <w:tc>
          <w:tcPr>
            <w:tcW w:w="8367" w:type="dxa"/>
            <w:vAlign w:val="center"/>
          </w:tcPr>
          <w:p w14:paraId="4DA43E28" w14:textId="77777777" w:rsidR="005679D1" w:rsidRPr="00E56996" w:rsidRDefault="005679D1" w:rsidP="00E56996">
            <w:pPr>
              <w:spacing w:after="0"/>
              <w:rPr>
                <w:sz w:val="20"/>
                <w:szCs w:val="20"/>
              </w:rPr>
            </w:pPr>
            <w:r w:rsidRPr="00E56996">
              <w:rPr>
                <w:sz w:val="20"/>
                <w:szCs w:val="20"/>
              </w:rPr>
              <w:t>Municipal Solid Waste</w:t>
            </w:r>
          </w:p>
        </w:tc>
      </w:tr>
      <w:tr w:rsidR="005679D1" w:rsidRPr="00E56996" w14:paraId="5BF6C6A9" w14:textId="77777777" w:rsidTr="00D608E5">
        <w:trPr>
          <w:jc w:val="center"/>
        </w:trPr>
        <w:tc>
          <w:tcPr>
            <w:tcW w:w="993" w:type="dxa"/>
            <w:vAlign w:val="center"/>
          </w:tcPr>
          <w:p w14:paraId="3A058E6C" w14:textId="77777777" w:rsidR="005679D1" w:rsidRPr="00E56996" w:rsidRDefault="005679D1" w:rsidP="00E56996">
            <w:pPr>
              <w:spacing w:after="0"/>
              <w:rPr>
                <w:sz w:val="20"/>
                <w:szCs w:val="20"/>
              </w:rPr>
            </w:pPr>
            <w:r w:rsidRPr="00E56996">
              <w:rPr>
                <w:sz w:val="20"/>
                <w:szCs w:val="20"/>
              </w:rPr>
              <w:t>NG</w:t>
            </w:r>
          </w:p>
        </w:tc>
        <w:tc>
          <w:tcPr>
            <w:tcW w:w="8367" w:type="dxa"/>
            <w:vAlign w:val="center"/>
          </w:tcPr>
          <w:p w14:paraId="0235908B" w14:textId="77777777" w:rsidR="005679D1" w:rsidRPr="00E56996" w:rsidRDefault="005679D1" w:rsidP="00E56996">
            <w:pPr>
              <w:spacing w:after="0"/>
              <w:rPr>
                <w:sz w:val="20"/>
                <w:szCs w:val="20"/>
              </w:rPr>
            </w:pPr>
            <w:r w:rsidRPr="00E56996">
              <w:rPr>
                <w:sz w:val="20"/>
                <w:szCs w:val="20"/>
              </w:rPr>
              <w:t>Natural Gas</w:t>
            </w:r>
          </w:p>
        </w:tc>
      </w:tr>
      <w:tr w:rsidR="005679D1" w:rsidRPr="00E56996" w14:paraId="328B14EC" w14:textId="77777777" w:rsidTr="00D608E5">
        <w:trPr>
          <w:jc w:val="center"/>
        </w:trPr>
        <w:tc>
          <w:tcPr>
            <w:tcW w:w="993" w:type="dxa"/>
            <w:vAlign w:val="center"/>
          </w:tcPr>
          <w:p w14:paraId="25303B02" w14:textId="77777777" w:rsidR="005679D1" w:rsidRPr="00E56996" w:rsidRDefault="005679D1" w:rsidP="00E56996">
            <w:pPr>
              <w:spacing w:after="0"/>
              <w:rPr>
                <w:sz w:val="20"/>
                <w:szCs w:val="20"/>
              </w:rPr>
            </w:pPr>
            <w:r w:rsidRPr="00E56996">
              <w:rPr>
                <w:sz w:val="20"/>
                <w:szCs w:val="20"/>
              </w:rPr>
              <w:t>NUC</w:t>
            </w:r>
          </w:p>
        </w:tc>
        <w:tc>
          <w:tcPr>
            <w:tcW w:w="8367" w:type="dxa"/>
            <w:vAlign w:val="center"/>
          </w:tcPr>
          <w:p w14:paraId="46547EA3" w14:textId="77777777" w:rsidR="005679D1" w:rsidRPr="00E56996" w:rsidRDefault="005679D1" w:rsidP="00E56996">
            <w:pPr>
              <w:spacing w:after="0"/>
              <w:rPr>
                <w:sz w:val="20"/>
                <w:szCs w:val="20"/>
              </w:rPr>
            </w:pPr>
            <w:r w:rsidRPr="00E56996">
              <w:rPr>
                <w:sz w:val="20"/>
                <w:szCs w:val="20"/>
              </w:rPr>
              <w:t>Nuclear (Uranium, Plutonium, Thorium)</w:t>
            </w:r>
          </w:p>
        </w:tc>
      </w:tr>
      <w:tr w:rsidR="005679D1" w:rsidRPr="00E56996" w14:paraId="39EE522A" w14:textId="77777777" w:rsidTr="00D608E5">
        <w:trPr>
          <w:jc w:val="center"/>
        </w:trPr>
        <w:tc>
          <w:tcPr>
            <w:tcW w:w="993" w:type="dxa"/>
            <w:vAlign w:val="center"/>
          </w:tcPr>
          <w:p w14:paraId="1CAE762E" w14:textId="77777777" w:rsidR="005679D1" w:rsidRPr="00E56996" w:rsidRDefault="005679D1" w:rsidP="00E56996">
            <w:pPr>
              <w:spacing w:after="0"/>
              <w:rPr>
                <w:sz w:val="20"/>
                <w:szCs w:val="20"/>
              </w:rPr>
            </w:pPr>
            <w:r w:rsidRPr="00E56996">
              <w:rPr>
                <w:sz w:val="20"/>
                <w:szCs w:val="20"/>
              </w:rPr>
              <w:t>PC</w:t>
            </w:r>
          </w:p>
        </w:tc>
        <w:tc>
          <w:tcPr>
            <w:tcW w:w="8367" w:type="dxa"/>
            <w:vAlign w:val="center"/>
          </w:tcPr>
          <w:p w14:paraId="6BF89162" w14:textId="77777777" w:rsidR="005679D1" w:rsidRPr="00E56996" w:rsidRDefault="005679D1" w:rsidP="00E56996">
            <w:pPr>
              <w:spacing w:after="0"/>
              <w:rPr>
                <w:sz w:val="20"/>
                <w:szCs w:val="20"/>
              </w:rPr>
            </w:pPr>
            <w:r w:rsidRPr="00E56996">
              <w:rPr>
                <w:sz w:val="20"/>
                <w:szCs w:val="20"/>
              </w:rPr>
              <w:t>Petroleum Coke</w:t>
            </w:r>
          </w:p>
        </w:tc>
      </w:tr>
      <w:tr w:rsidR="005679D1" w:rsidRPr="00E56996" w14:paraId="7011E8B8" w14:textId="77777777" w:rsidTr="00D608E5">
        <w:trPr>
          <w:jc w:val="center"/>
        </w:trPr>
        <w:tc>
          <w:tcPr>
            <w:tcW w:w="993" w:type="dxa"/>
            <w:vAlign w:val="center"/>
          </w:tcPr>
          <w:p w14:paraId="06D2EEF3" w14:textId="77777777" w:rsidR="005679D1" w:rsidRPr="00E56996" w:rsidRDefault="005679D1" w:rsidP="00E56996">
            <w:pPr>
              <w:spacing w:after="0"/>
              <w:rPr>
                <w:sz w:val="20"/>
                <w:szCs w:val="20"/>
              </w:rPr>
            </w:pPr>
            <w:r w:rsidRPr="00E56996">
              <w:rPr>
                <w:sz w:val="20"/>
                <w:szCs w:val="20"/>
              </w:rPr>
              <w:t>PG</w:t>
            </w:r>
          </w:p>
        </w:tc>
        <w:tc>
          <w:tcPr>
            <w:tcW w:w="8367" w:type="dxa"/>
            <w:vAlign w:val="center"/>
          </w:tcPr>
          <w:p w14:paraId="6525A403" w14:textId="77777777" w:rsidR="005679D1" w:rsidRPr="00E56996" w:rsidRDefault="005679D1" w:rsidP="00E56996">
            <w:pPr>
              <w:spacing w:after="0"/>
              <w:rPr>
                <w:sz w:val="20"/>
                <w:szCs w:val="20"/>
              </w:rPr>
            </w:pPr>
            <w:r w:rsidRPr="00E56996">
              <w:rPr>
                <w:sz w:val="20"/>
                <w:szCs w:val="20"/>
              </w:rPr>
              <w:t>Propane</w:t>
            </w:r>
          </w:p>
        </w:tc>
      </w:tr>
      <w:tr w:rsidR="005679D1" w:rsidRPr="00E56996" w14:paraId="6170E527" w14:textId="77777777" w:rsidTr="00D608E5">
        <w:trPr>
          <w:jc w:val="center"/>
        </w:trPr>
        <w:tc>
          <w:tcPr>
            <w:tcW w:w="993" w:type="dxa"/>
            <w:vAlign w:val="center"/>
          </w:tcPr>
          <w:p w14:paraId="7A19CEAE" w14:textId="77777777" w:rsidR="005679D1" w:rsidRPr="00E56996" w:rsidRDefault="005679D1" w:rsidP="00E56996">
            <w:pPr>
              <w:spacing w:after="0"/>
              <w:rPr>
                <w:sz w:val="20"/>
                <w:szCs w:val="20"/>
              </w:rPr>
            </w:pPr>
            <w:r w:rsidRPr="00E56996">
              <w:rPr>
                <w:sz w:val="20"/>
                <w:szCs w:val="20"/>
              </w:rPr>
              <w:t>OBG</w:t>
            </w:r>
          </w:p>
        </w:tc>
        <w:tc>
          <w:tcPr>
            <w:tcW w:w="8367" w:type="dxa"/>
            <w:vAlign w:val="center"/>
          </w:tcPr>
          <w:p w14:paraId="4B1AE285" w14:textId="77777777" w:rsidR="005679D1" w:rsidRPr="00E56996" w:rsidRDefault="005679D1" w:rsidP="00E56996">
            <w:pPr>
              <w:spacing w:after="0"/>
              <w:rPr>
                <w:sz w:val="20"/>
                <w:szCs w:val="20"/>
              </w:rPr>
            </w:pPr>
            <w:r w:rsidRPr="00E56996">
              <w:rPr>
                <w:sz w:val="20"/>
                <w:szCs w:val="20"/>
              </w:rPr>
              <w:t>Other Biomass Gases (Digester Gas, Methane and other biomass gases)</w:t>
            </w:r>
          </w:p>
        </w:tc>
      </w:tr>
      <w:tr w:rsidR="005679D1" w:rsidRPr="00E56996" w14:paraId="38F56E7E" w14:textId="77777777" w:rsidTr="00D608E5">
        <w:trPr>
          <w:jc w:val="center"/>
        </w:trPr>
        <w:tc>
          <w:tcPr>
            <w:tcW w:w="993" w:type="dxa"/>
            <w:vAlign w:val="center"/>
          </w:tcPr>
          <w:p w14:paraId="4313E508" w14:textId="77777777" w:rsidR="005679D1" w:rsidRPr="00E56996" w:rsidRDefault="005679D1" w:rsidP="00E56996">
            <w:pPr>
              <w:spacing w:after="0"/>
              <w:rPr>
                <w:sz w:val="20"/>
                <w:szCs w:val="20"/>
              </w:rPr>
            </w:pPr>
            <w:r w:rsidRPr="00E56996">
              <w:rPr>
                <w:sz w:val="20"/>
                <w:szCs w:val="20"/>
              </w:rPr>
              <w:t>OBL</w:t>
            </w:r>
          </w:p>
        </w:tc>
        <w:tc>
          <w:tcPr>
            <w:tcW w:w="8367" w:type="dxa"/>
            <w:vAlign w:val="center"/>
          </w:tcPr>
          <w:p w14:paraId="6D4631E7" w14:textId="77777777" w:rsidR="005679D1" w:rsidRPr="00E56996" w:rsidRDefault="005679D1" w:rsidP="00E56996">
            <w:pPr>
              <w:spacing w:after="0"/>
              <w:rPr>
                <w:sz w:val="20"/>
                <w:szCs w:val="20"/>
              </w:rPr>
            </w:pPr>
            <w:r w:rsidRPr="00E56996">
              <w:rPr>
                <w:sz w:val="20"/>
                <w:szCs w:val="20"/>
              </w:rPr>
              <w:t>Other Biomass Liquids (Ethanol, Fish Oil, Liquid Acetonitrile Waste, Medical Waste, Tall Oil, Waste Alcohol and other biomass liquids not specified)</w:t>
            </w:r>
          </w:p>
        </w:tc>
      </w:tr>
      <w:tr w:rsidR="005679D1" w:rsidRPr="00E56996" w14:paraId="019FA456" w14:textId="77777777" w:rsidTr="00D608E5">
        <w:trPr>
          <w:jc w:val="center"/>
        </w:trPr>
        <w:tc>
          <w:tcPr>
            <w:tcW w:w="993" w:type="dxa"/>
            <w:vAlign w:val="center"/>
          </w:tcPr>
          <w:p w14:paraId="3A9CB01D" w14:textId="77777777" w:rsidR="005679D1" w:rsidRPr="00E56996" w:rsidRDefault="005679D1" w:rsidP="00E56996">
            <w:pPr>
              <w:spacing w:after="0"/>
              <w:rPr>
                <w:sz w:val="20"/>
                <w:szCs w:val="20"/>
              </w:rPr>
            </w:pPr>
            <w:r w:rsidRPr="00E56996">
              <w:rPr>
                <w:sz w:val="20"/>
                <w:szCs w:val="20"/>
              </w:rPr>
              <w:t>OBS</w:t>
            </w:r>
          </w:p>
        </w:tc>
        <w:tc>
          <w:tcPr>
            <w:tcW w:w="8367" w:type="dxa"/>
            <w:vAlign w:val="center"/>
          </w:tcPr>
          <w:p w14:paraId="281D284C" w14:textId="77777777" w:rsidR="005679D1" w:rsidRPr="00E56996" w:rsidRDefault="005679D1" w:rsidP="00E56996">
            <w:pPr>
              <w:spacing w:after="0"/>
              <w:rPr>
                <w:sz w:val="20"/>
                <w:szCs w:val="20"/>
              </w:rPr>
            </w:pPr>
            <w:r w:rsidRPr="00E56996">
              <w:rPr>
                <w:sz w:val="20"/>
                <w:szCs w:val="20"/>
              </w:rPr>
              <w:t>Other Biomass Solids (Animal Manure and Waste, Solid Byproducts and other solid biomass not specified)</w:t>
            </w:r>
          </w:p>
        </w:tc>
      </w:tr>
      <w:tr w:rsidR="005679D1" w:rsidRPr="00E56996" w14:paraId="209480B1" w14:textId="77777777" w:rsidTr="00D608E5">
        <w:trPr>
          <w:jc w:val="center"/>
        </w:trPr>
        <w:tc>
          <w:tcPr>
            <w:tcW w:w="993" w:type="dxa"/>
            <w:vAlign w:val="center"/>
          </w:tcPr>
          <w:p w14:paraId="6470179C" w14:textId="77777777" w:rsidR="005679D1" w:rsidRPr="00E56996" w:rsidRDefault="005679D1" w:rsidP="00E56996">
            <w:pPr>
              <w:spacing w:after="0"/>
              <w:rPr>
                <w:sz w:val="20"/>
                <w:szCs w:val="20"/>
              </w:rPr>
            </w:pPr>
            <w:r w:rsidRPr="00E56996">
              <w:rPr>
                <w:sz w:val="20"/>
                <w:szCs w:val="20"/>
              </w:rPr>
              <w:t>OG</w:t>
            </w:r>
          </w:p>
        </w:tc>
        <w:tc>
          <w:tcPr>
            <w:tcW w:w="8367" w:type="dxa"/>
            <w:vAlign w:val="center"/>
          </w:tcPr>
          <w:p w14:paraId="3B46A77F" w14:textId="77777777" w:rsidR="005679D1" w:rsidRPr="00E56996" w:rsidRDefault="005679D1" w:rsidP="00E56996">
            <w:pPr>
              <w:spacing w:after="0"/>
              <w:rPr>
                <w:sz w:val="20"/>
                <w:szCs w:val="20"/>
              </w:rPr>
            </w:pPr>
            <w:r w:rsidRPr="00E56996">
              <w:rPr>
                <w:sz w:val="20"/>
                <w:szCs w:val="20"/>
              </w:rPr>
              <w:t>Other Gas (Butane, Coal Processes, Coke-Oven, Refinery and other processes)</w:t>
            </w:r>
          </w:p>
        </w:tc>
      </w:tr>
      <w:tr w:rsidR="005679D1" w:rsidRPr="00E56996" w14:paraId="5461EB4E" w14:textId="77777777" w:rsidTr="00D608E5">
        <w:trPr>
          <w:jc w:val="center"/>
        </w:trPr>
        <w:tc>
          <w:tcPr>
            <w:tcW w:w="993" w:type="dxa"/>
            <w:vAlign w:val="center"/>
          </w:tcPr>
          <w:p w14:paraId="7C19B9B3" w14:textId="77777777" w:rsidR="005679D1" w:rsidRPr="00E56996" w:rsidRDefault="005679D1" w:rsidP="00E56996">
            <w:pPr>
              <w:spacing w:after="0"/>
              <w:rPr>
                <w:sz w:val="20"/>
                <w:szCs w:val="20"/>
              </w:rPr>
            </w:pPr>
            <w:r w:rsidRPr="00E56996">
              <w:rPr>
                <w:sz w:val="20"/>
                <w:szCs w:val="20"/>
              </w:rPr>
              <w:t>OTH</w:t>
            </w:r>
          </w:p>
        </w:tc>
        <w:tc>
          <w:tcPr>
            <w:tcW w:w="8367" w:type="dxa"/>
            <w:vAlign w:val="center"/>
          </w:tcPr>
          <w:p w14:paraId="01F5F919" w14:textId="77777777" w:rsidR="005679D1" w:rsidRPr="00E56996" w:rsidRDefault="005679D1" w:rsidP="00E56996">
            <w:pPr>
              <w:spacing w:after="0"/>
              <w:rPr>
                <w:sz w:val="20"/>
                <w:szCs w:val="20"/>
              </w:rPr>
            </w:pPr>
            <w:r w:rsidRPr="00E56996">
              <w:rPr>
                <w:sz w:val="20"/>
                <w:szCs w:val="20"/>
              </w:rPr>
              <w:t>Other (Batteries, Chemicals, Coke Breeze, Hydrogen, Pitch, Sulfur, Tar Coal and miscellaneous technologies)</w:t>
            </w:r>
          </w:p>
        </w:tc>
      </w:tr>
      <w:tr w:rsidR="005679D1" w:rsidRPr="00E56996" w14:paraId="30359BD4" w14:textId="77777777" w:rsidTr="00D608E5">
        <w:trPr>
          <w:jc w:val="center"/>
        </w:trPr>
        <w:tc>
          <w:tcPr>
            <w:tcW w:w="993" w:type="dxa"/>
            <w:vAlign w:val="center"/>
          </w:tcPr>
          <w:p w14:paraId="4B8CE428" w14:textId="77777777" w:rsidR="005679D1" w:rsidRPr="00E56996" w:rsidRDefault="005679D1" w:rsidP="00E56996">
            <w:pPr>
              <w:spacing w:after="0"/>
              <w:rPr>
                <w:sz w:val="20"/>
                <w:szCs w:val="20"/>
              </w:rPr>
            </w:pPr>
            <w:r w:rsidRPr="00E56996">
              <w:rPr>
                <w:sz w:val="20"/>
                <w:szCs w:val="20"/>
              </w:rPr>
              <w:t>RFO</w:t>
            </w:r>
          </w:p>
        </w:tc>
        <w:tc>
          <w:tcPr>
            <w:tcW w:w="8367" w:type="dxa"/>
            <w:vAlign w:val="center"/>
          </w:tcPr>
          <w:p w14:paraId="7719B4AF" w14:textId="77777777" w:rsidR="005679D1" w:rsidRPr="00E56996" w:rsidRDefault="005679D1" w:rsidP="00E56996">
            <w:pPr>
              <w:spacing w:after="0"/>
              <w:rPr>
                <w:sz w:val="20"/>
                <w:szCs w:val="20"/>
              </w:rPr>
            </w:pPr>
            <w:r w:rsidRPr="00E56996">
              <w:rPr>
                <w:sz w:val="20"/>
                <w:szCs w:val="20"/>
              </w:rPr>
              <w:t>Residual Fuel Oil (includes No. 5 and No. 6 Fuel Oils and Bunker C Fuel Oil)</w:t>
            </w:r>
          </w:p>
        </w:tc>
      </w:tr>
      <w:tr w:rsidR="005679D1" w:rsidRPr="00E56996" w14:paraId="22080D1C" w14:textId="77777777" w:rsidTr="00D608E5">
        <w:trPr>
          <w:jc w:val="center"/>
        </w:trPr>
        <w:tc>
          <w:tcPr>
            <w:tcW w:w="993" w:type="dxa"/>
            <w:vAlign w:val="center"/>
          </w:tcPr>
          <w:p w14:paraId="13A7F068" w14:textId="77777777" w:rsidR="005679D1" w:rsidRPr="00E56996" w:rsidRDefault="005679D1" w:rsidP="00E56996">
            <w:pPr>
              <w:spacing w:after="0"/>
              <w:rPr>
                <w:sz w:val="20"/>
                <w:szCs w:val="20"/>
              </w:rPr>
            </w:pPr>
            <w:r w:rsidRPr="00E56996">
              <w:rPr>
                <w:sz w:val="20"/>
                <w:szCs w:val="20"/>
              </w:rPr>
              <w:t>SC</w:t>
            </w:r>
          </w:p>
        </w:tc>
        <w:tc>
          <w:tcPr>
            <w:tcW w:w="8367" w:type="dxa"/>
            <w:vAlign w:val="center"/>
          </w:tcPr>
          <w:p w14:paraId="2CBE77D6" w14:textId="77777777" w:rsidR="005679D1" w:rsidRPr="00E56996" w:rsidRDefault="005679D1" w:rsidP="00E56996">
            <w:pPr>
              <w:spacing w:after="0"/>
              <w:rPr>
                <w:sz w:val="20"/>
                <w:szCs w:val="20"/>
              </w:rPr>
            </w:pPr>
            <w:r w:rsidRPr="00E56996">
              <w:rPr>
                <w:sz w:val="20"/>
                <w:szCs w:val="20"/>
              </w:rPr>
              <w:t>Coal-based Synfuel, including briquettes, pellets or extrusions, which are formed by binding materials and processes that recycle material</w:t>
            </w:r>
          </w:p>
        </w:tc>
      </w:tr>
      <w:tr w:rsidR="005679D1" w:rsidRPr="00E56996" w14:paraId="45EEDF92" w14:textId="77777777" w:rsidTr="00D608E5">
        <w:trPr>
          <w:jc w:val="center"/>
        </w:trPr>
        <w:tc>
          <w:tcPr>
            <w:tcW w:w="993" w:type="dxa"/>
            <w:vAlign w:val="center"/>
          </w:tcPr>
          <w:p w14:paraId="29EB9FC6" w14:textId="77777777" w:rsidR="005679D1" w:rsidRPr="00E56996" w:rsidRDefault="005679D1" w:rsidP="00E56996">
            <w:pPr>
              <w:spacing w:after="0"/>
              <w:rPr>
                <w:sz w:val="20"/>
                <w:szCs w:val="20"/>
              </w:rPr>
            </w:pPr>
            <w:r w:rsidRPr="00E56996">
              <w:rPr>
                <w:sz w:val="20"/>
                <w:szCs w:val="20"/>
              </w:rPr>
              <w:t>SLW</w:t>
            </w:r>
          </w:p>
        </w:tc>
        <w:tc>
          <w:tcPr>
            <w:tcW w:w="8367" w:type="dxa"/>
            <w:vAlign w:val="center"/>
          </w:tcPr>
          <w:p w14:paraId="4F5D3609" w14:textId="77777777" w:rsidR="005679D1" w:rsidRPr="00E56996" w:rsidRDefault="005679D1" w:rsidP="00E56996">
            <w:pPr>
              <w:spacing w:after="0"/>
              <w:rPr>
                <w:sz w:val="20"/>
                <w:szCs w:val="20"/>
              </w:rPr>
            </w:pPr>
            <w:r w:rsidRPr="00E56996">
              <w:rPr>
                <w:sz w:val="20"/>
                <w:szCs w:val="20"/>
              </w:rPr>
              <w:t>Sludge Waste</w:t>
            </w:r>
          </w:p>
        </w:tc>
      </w:tr>
      <w:tr w:rsidR="005679D1" w:rsidRPr="00E56996" w14:paraId="6DD1A86E" w14:textId="77777777" w:rsidTr="00D608E5">
        <w:trPr>
          <w:jc w:val="center"/>
        </w:trPr>
        <w:tc>
          <w:tcPr>
            <w:tcW w:w="993" w:type="dxa"/>
            <w:vAlign w:val="center"/>
          </w:tcPr>
          <w:p w14:paraId="7803B7E1" w14:textId="77777777" w:rsidR="005679D1" w:rsidRPr="00E56996" w:rsidRDefault="005679D1" w:rsidP="00E56996">
            <w:pPr>
              <w:spacing w:after="0"/>
              <w:rPr>
                <w:sz w:val="20"/>
                <w:szCs w:val="20"/>
              </w:rPr>
            </w:pPr>
            <w:r w:rsidRPr="00E56996">
              <w:rPr>
                <w:sz w:val="20"/>
                <w:szCs w:val="20"/>
              </w:rPr>
              <w:t>SUB</w:t>
            </w:r>
          </w:p>
        </w:tc>
        <w:tc>
          <w:tcPr>
            <w:tcW w:w="8367" w:type="dxa"/>
            <w:vAlign w:val="center"/>
          </w:tcPr>
          <w:p w14:paraId="41B23CC2" w14:textId="77777777" w:rsidR="005679D1" w:rsidRPr="00E56996" w:rsidRDefault="005679D1" w:rsidP="00E56996">
            <w:pPr>
              <w:spacing w:after="0"/>
              <w:rPr>
                <w:sz w:val="20"/>
                <w:szCs w:val="20"/>
              </w:rPr>
            </w:pPr>
            <w:r w:rsidRPr="00E56996">
              <w:rPr>
                <w:sz w:val="20"/>
                <w:szCs w:val="20"/>
              </w:rPr>
              <w:t>Sub-bituminous Coal</w:t>
            </w:r>
          </w:p>
        </w:tc>
      </w:tr>
      <w:tr w:rsidR="005679D1" w:rsidRPr="00E56996" w14:paraId="4EDB71F0" w14:textId="77777777" w:rsidTr="00D608E5">
        <w:trPr>
          <w:jc w:val="center"/>
        </w:trPr>
        <w:tc>
          <w:tcPr>
            <w:tcW w:w="993" w:type="dxa"/>
            <w:vAlign w:val="center"/>
          </w:tcPr>
          <w:p w14:paraId="1F376884" w14:textId="77777777" w:rsidR="005679D1" w:rsidRPr="00E56996" w:rsidRDefault="005679D1" w:rsidP="00E56996">
            <w:pPr>
              <w:spacing w:after="0"/>
              <w:rPr>
                <w:sz w:val="20"/>
                <w:szCs w:val="20"/>
              </w:rPr>
            </w:pPr>
            <w:r w:rsidRPr="00E56996">
              <w:rPr>
                <w:sz w:val="20"/>
                <w:szCs w:val="20"/>
              </w:rPr>
              <w:t>SUN</w:t>
            </w:r>
          </w:p>
        </w:tc>
        <w:tc>
          <w:tcPr>
            <w:tcW w:w="8367" w:type="dxa"/>
            <w:vAlign w:val="center"/>
          </w:tcPr>
          <w:p w14:paraId="2BB160CD" w14:textId="77777777" w:rsidR="005679D1" w:rsidRPr="00E56996" w:rsidRDefault="005679D1" w:rsidP="00E56996">
            <w:pPr>
              <w:spacing w:after="0"/>
              <w:rPr>
                <w:sz w:val="20"/>
                <w:szCs w:val="20"/>
              </w:rPr>
            </w:pPr>
            <w:r w:rsidRPr="00E56996">
              <w:rPr>
                <w:sz w:val="20"/>
                <w:szCs w:val="20"/>
              </w:rPr>
              <w:t>Solar (Photovoltaic, Thermal)</w:t>
            </w:r>
          </w:p>
        </w:tc>
      </w:tr>
      <w:tr w:rsidR="005679D1" w:rsidRPr="00E56996" w14:paraId="39376626" w14:textId="77777777" w:rsidTr="00D608E5">
        <w:trPr>
          <w:jc w:val="center"/>
        </w:trPr>
        <w:tc>
          <w:tcPr>
            <w:tcW w:w="993" w:type="dxa"/>
            <w:vAlign w:val="center"/>
          </w:tcPr>
          <w:p w14:paraId="53AED961" w14:textId="77777777" w:rsidR="005679D1" w:rsidRPr="00E56996" w:rsidRDefault="005679D1" w:rsidP="00E56996">
            <w:pPr>
              <w:spacing w:after="0"/>
              <w:rPr>
                <w:sz w:val="20"/>
                <w:szCs w:val="20"/>
              </w:rPr>
            </w:pPr>
            <w:r w:rsidRPr="00E56996">
              <w:rPr>
                <w:sz w:val="20"/>
                <w:szCs w:val="20"/>
              </w:rPr>
              <w:t>TDF</w:t>
            </w:r>
          </w:p>
        </w:tc>
        <w:tc>
          <w:tcPr>
            <w:tcW w:w="8367" w:type="dxa"/>
            <w:vAlign w:val="center"/>
          </w:tcPr>
          <w:p w14:paraId="75D64C3B" w14:textId="77777777" w:rsidR="005679D1" w:rsidRPr="00E56996" w:rsidRDefault="005679D1" w:rsidP="00E56996">
            <w:pPr>
              <w:spacing w:after="0"/>
              <w:rPr>
                <w:sz w:val="20"/>
                <w:szCs w:val="20"/>
              </w:rPr>
            </w:pPr>
            <w:r w:rsidRPr="00E56996">
              <w:rPr>
                <w:sz w:val="20"/>
                <w:szCs w:val="20"/>
              </w:rPr>
              <w:t>Tires</w:t>
            </w:r>
          </w:p>
        </w:tc>
      </w:tr>
      <w:tr w:rsidR="005679D1" w:rsidRPr="00E56996" w14:paraId="5690DB2D" w14:textId="77777777" w:rsidTr="00D608E5">
        <w:trPr>
          <w:jc w:val="center"/>
        </w:trPr>
        <w:tc>
          <w:tcPr>
            <w:tcW w:w="993" w:type="dxa"/>
            <w:vAlign w:val="center"/>
          </w:tcPr>
          <w:p w14:paraId="1D569D3E" w14:textId="77777777" w:rsidR="005679D1" w:rsidRPr="00E56996" w:rsidRDefault="005679D1" w:rsidP="00E56996">
            <w:pPr>
              <w:spacing w:after="0"/>
              <w:rPr>
                <w:sz w:val="20"/>
                <w:szCs w:val="20"/>
              </w:rPr>
            </w:pPr>
            <w:r w:rsidRPr="00E56996">
              <w:rPr>
                <w:sz w:val="20"/>
                <w:szCs w:val="20"/>
              </w:rPr>
              <w:t>WAT</w:t>
            </w:r>
          </w:p>
        </w:tc>
        <w:tc>
          <w:tcPr>
            <w:tcW w:w="8367" w:type="dxa"/>
            <w:vAlign w:val="center"/>
          </w:tcPr>
          <w:p w14:paraId="1EDB1A68" w14:textId="77777777" w:rsidR="005679D1" w:rsidRPr="00E56996" w:rsidRDefault="005679D1" w:rsidP="00E56996">
            <w:pPr>
              <w:spacing w:after="0"/>
              <w:rPr>
                <w:sz w:val="20"/>
                <w:szCs w:val="20"/>
              </w:rPr>
            </w:pPr>
            <w:r w:rsidRPr="00E56996">
              <w:rPr>
                <w:sz w:val="20"/>
                <w:szCs w:val="20"/>
              </w:rPr>
              <w:t>Water (Conventional, Pumped Storage)</w:t>
            </w:r>
          </w:p>
        </w:tc>
      </w:tr>
      <w:tr w:rsidR="005679D1" w:rsidRPr="00E56996" w14:paraId="05AFEA46" w14:textId="77777777" w:rsidTr="00D608E5">
        <w:trPr>
          <w:jc w:val="center"/>
        </w:trPr>
        <w:tc>
          <w:tcPr>
            <w:tcW w:w="993" w:type="dxa"/>
            <w:vAlign w:val="center"/>
          </w:tcPr>
          <w:p w14:paraId="0E352D8F" w14:textId="77777777" w:rsidR="005679D1" w:rsidRPr="00E56996" w:rsidRDefault="005679D1" w:rsidP="00E56996">
            <w:pPr>
              <w:spacing w:after="0"/>
              <w:rPr>
                <w:sz w:val="20"/>
                <w:szCs w:val="20"/>
              </w:rPr>
            </w:pPr>
            <w:r w:rsidRPr="00E56996">
              <w:rPr>
                <w:sz w:val="20"/>
                <w:szCs w:val="20"/>
              </w:rPr>
              <w:t>WC</w:t>
            </w:r>
          </w:p>
        </w:tc>
        <w:tc>
          <w:tcPr>
            <w:tcW w:w="8367" w:type="dxa"/>
            <w:vAlign w:val="center"/>
          </w:tcPr>
          <w:p w14:paraId="2921831E" w14:textId="77777777" w:rsidR="005679D1" w:rsidRPr="00E56996" w:rsidRDefault="005679D1" w:rsidP="00E56996">
            <w:pPr>
              <w:spacing w:after="0"/>
              <w:rPr>
                <w:sz w:val="20"/>
                <w:szCs w:val="20"/>
              </w:rPr>
            </w:pPr>
            <w:r w:rsidRPr="00E56996">
              <w:rPr>
                <w:sz w:val="20"/>
                <w:szCs w:val="20"/>
              </w:rPr>
              <w:t>Waste/Other Coal (Anthracite Coal, Anthracite Culm, Bituminous Gob, Fine Coal, Lignite Waste, Waste Coal)</w:t>
            </w:r>
          </w:p>
        </w:tc>
      </w:tr>
      <w:tr w:rsidR="005679D1" w:rsidRPr="00E56996" w14:paraId="69ECB37D" w14:textId="77777777" w:rsidTr="00D608E5">
        <w:trPr>
          <w:jc w:val="center"/>
        </w:trPr>
        <w:tc>
          <w:tcPr>
            <w:tcW w:w="993" w:type="dxa"/>
            <w:vAlign w:val="center"/>
          </w:tcPr>
          <w:p w14:paraId="48BB20C6" w14:textId="77777777" w:rsidR="005679D1" w:rsidRPr="00E56996" w:rsidRDefault="005679D1" w:rsidP="00E56996">
            <w:pPr>
              <w:spacing w:after="0"/>
              <w:rPr>
                <w:sz w:val="20"/>
                <w:szCs w:val="20"/>
              </w:rPr>
            </w:pPr>
            <w:r w:rsidRPr="00E56996">
              <w:rPr>
                <w:sz w:val="20"/>
                <w:szCs w:val="20"/>
              </w:rPr>
              <w:t>WDL</w:t>
            </w:r>
          </w:p>
        </w:tc>
        <w:tc>
          <w:tcPr>
            <w:tcW w:w="8367" w:type="dxa"/>
            <w:vAlign w:val="center"/>
          </w:tcPr>
          <w:p w14:paraId="4DE51F40" w14:textId="77777777" w:rsidR="005679D1" w:rsidRPr="00E56996" w:rsidRDefault="005679D1" w:rsidP="00E56996">
            <w:pPr>
              <w:spacing w:after="0"/>
              <w:rPr>
                <w:sz w:val="20"/>
                <w:szCs w:val="20"/>
              </w:rPr>
            </w:pPr>
            <w:r w:rsidRPr="00E56996">
              <w:rPr>
                <w:sz w:val="20"/>
                <w:szCs w:val="20"/>
              </w:rPr>
              <w:t>Wood Waste Liquids</w:t>
            </w:r>
          </w:p>
        </w:tc>
      </w:tr>
      <w:tr w:rsidR="005679D1" w:rsidRPr="00E56996" w14:paraId="3D11366D" w14:textId="77777777" w:rsidTr="00D608E5">
        <w:trPr>
          <w:jc w:val="center"/>
        </w:trPr>
        <w:tc>
          <w:tcPr>
            <w:tcW w:w="993" w:type="dxa"/>
            <w:vAlign w:val="center"/>
          </w:tcPr>
          <w:p w14:paraId="38AEA910" w14:textId="77777777" w:rsidR="005679D1" w:rsidRPr="00E56996" w:rsidRDefault="005679D1" w:rsidP="00E56996">
            <w:pPr>
              <w:spacing w:after="0"/>
              <w:rPr>
                <w:sz w:val="20"/>
                <w:szCs w:val="20"/>
              </w:rPr>
            </w:pPr>
            <w:r w:rsidRPr="00E56996">
              <w:rPr>
                <w:sz w:val="20"/>
                <w:szCs w:val="20"/>
              </w:rPr>
              <w:t>WDS</w:t>
            </w:r>
          </w:p>
        </w:tc>
        <w:tc>
          <w:tcPr>
            <w:tcW w:w="8367" w:type="dxa"/>
            <w:vAlign w:val="center"/>
          </w:tcPr>
          <w:p w14:paraId="1F989ECF" w14:textId="77777777" w:rsidR="005679D1" w:rsidRPr="00E56996" w:rsidRDefault="005679D1" w:rsidP="00E56996">
            <w:pPr>
              <w:spacing w:after="0"/>
              <w:rPr>
                <w:sz w:val="20"/>
                <w:szCs w:val="20"/>
              </w:rPr>
            </w:pPr>
            <w:r w:rsidRPr="00E56996">
              <w:rPr>
                <w:sz w:val="20"/>
                <w:szCs w:val="20"/>
              </w:rPr>
              <w:t>Wood/Wood Waste Solids (Paper Pellets, Railroad Ties, Utility Poles, Wood Chips and other wood solids)</w:t>
            </w:r>
          </w:p>
        </w:tc>
      </w:tr>
      <w:tr w:rsidR="005679D1" w:rsidRPr="00E56996" w14:paraId="61904D41" w14:textId="77777777" w:rsidTr="00D608E5">
        <w:trPr>
          <w:jc w:val="center"/>
        </w:trPr>
        <w:tc>
          <w:tcPr>
            <w:tcW w:w="993" w:type="dxa"/>
            <w:vAlign w:val="center"/>
          </w:tcPr>
          <w:p w14:paraId="5861DB86" w14:textId="77777777" w:rsidR="005679D1" w:rsidRPr="00E56996" w:rsidRDefault="005679D1" w:rsidP="00E56996">
            <w:pPr>
              <w:spacing w:after="0"/>
              <w:rPr>
                <w:sz w:val="20"/>
                <w:szCs w:val="20"/>
              </w:rPr>
            </w:pPr>
            <w:r w:rsidRPr="00E56996">
              <w:rPr>
                <w:sz w:val="20"/>
                <w:szCs w:val="20"/>
              </w:rPr>
              <w:t>WND</w:t>
            </w:r>
          </w:p>
        </w:tc>
        <w:tc>
          <w:tcPr>
            <w:tcW w:w="8367" w:type="dxa"/>
            <w:vAlign w:val="center"/>
          </w:tcPr>
          <w:p w14:paraId="3D2F7B0C" w14:textId="77777777" w:rsidR="005679D1" w:rsidRPr="00E56996" w:rsidRDefault="005679D1" w:rsidP="00E56996">
            <w:pPr>
              <w:spacing w:after="0"/>
              <w:rPr>
                <w:sz w:val="20"/>
                <w:szCs w:val="20"/>
              </w:rPr>
            </w:pPr>
            <w:r w:rsidRPr="00E56996">
              <w:rPr>
                <w:sz w:val="20"/>
                <w:szCs w:val="20"/>
              </w:rPr>
              <w:t>Wind</w:t>
            </w:r>
          </w:p>
        </w:tc>
      </w:tr>
      <w:tr w:rsidR="005679D1" w:rsidRPr="00E56996" w14:paraId="3FFE882E" w14:textId="77777777" w:rsidTr="00D608E5">
        <w:trPr>
          <w:jc w:val="center"/>
        </w:trPr>
        <w:tc>
          <w:tcPr>
            <w:tcW w:w="993" w:type="dxa"/>
            <w:vAlign w:val="center"/>
          </w:tcPr>
          <w:p w14:paraId="77F0A4E8" w14:textId="77777777" w:rsidR="005679D1" w:rsidRPr="00E56996" w:rsidRDefault="005679D1" w:rsidP="00E56996">
            <w:pPr>
              <w:spacing w:after="0"/>
              <w:rPr>
                <w:sz w:val="20"/>
                <w:szCs w:val="20"/>
              </w:rPr>
            </w:pPr>
            <w:r w:rsidRPr="00E56996">
              <w:rPr>
                <w:sz w:val="20"/>
                <w:szCs w:val="20"/>
              </w:rPr>
              <w:t>WO</w:t>
            </w:r>
          </w:p>
        </w:tc>
        <w:tc>
          <w:tcPr>
            <w:tcW w:w="8367" w:type="dxa"/>
            <w:vAlign w:val="center"/>
          </w:tcPr>
          <w:p w14:paraId="65F34081" w14:textId="77777777" w:rsidR="005679D1" w:rsidRPr="00E56996" w:rsidRDefault="005679D1" w:rsidP="00E56996">
            <w:pPr>
              <w:spacing w:after="0"/>
              <w:rPr>
                <w:sz w:val="20"/>
                <w:szCs w:val="20"/>
              </w:rPr>
            </w:pPr>
            <w:r w:rsidRPr="00E56996">
              <w:rPr>
                <w:sz w:val="20"/>
                <w:szCs w:val="20"/>
              </w:rPr>
              <w:t>Oil – Other and Waste Oil (Butane (Liquid), Crude Oil, Liquid Byproducts, Oil Waste, Propane (Liquid), Re-refined Motor Oil, Sludge Oil, Tar Oil)</w:t>
            </w:r>
          </w:p>
        </w:tc>
      </w:tr>
    </w:tbl>
    <w:p w14:paraId="22BB1518" w14:textId="77777777" w:rsidR="00A1079C" w:rsidRDefault="00A1079C" w:rsidP="00A1079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720"/>
      </w:pPr>
      <w:r>
        <w:tab/>
      </w:r>
      <w:r>
        <w:tab/>
      </w:r>
      <w:r>
        <w:tab/>
      </w:r>
      <w:r>
        <w:tab/>
      </w:r>
      <w:r>
        <w:tab/>
      </w:r>
      <w:r>
        <w:tab/>
      </w:r>
    </w:p>
    <w:p w14:paraId="7E24FF06" w14:textId="77777777" w:rsidR="00A1079C" w:rsidRDefault="00A1079C" w:rsidP="00A1079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left="720"/>
      </w:pPr>
      <w:r>
        <w:tab/>
      </w:r>
      <w:r>
        <w:tab/>
      </w:r>
      <w:r>
        <w:tab/>
      </w:r>
      <w:r>
        <w:tab/>
      </w:r>
      <w:r>
        <w:tab/>
      </w:r>
      <w:r>
        <w:tab/>
        <w:t>Application Identification No. ______________</w:t>
      </w:r>
    </w:p>
    <w:p w14:paraId="6C588A0E" w14:textId="77777777" w:rsidR="005679D1" w:rsidRPr="00840694" w:rsidRDefault="005679D1" w:rsidP="005679D1">
      <w:pPr>
        <w:rPr>
          <w:sz w:val="10"/>
        </w:rPr>
      </w:pPr>
    </w:p>
    <w:p w14:paraId="1BB5251D" w14:textId="77777777" w:rsidR="000E7B41" w:rsidRPr="00343306" w:rsidRDefault="000E7B41" w:rsidP="000E7B41">
      <w:pPr>
        <w:pStyle w:val="Heading1"/>
        <w:rPr>
          <w:u w:color="000000"/>
        </w:rPr>
      </w:pPr>
      <w:bookmarkStart w:id="111" w:name="_Toc22214898"/>
      <w:bookmarkStart w:id="112" w:name="_Toc89575105"/>
      <w:r w:rsidRPr="00343306">
        <w:rPr>
          <w:u w:color="000000"/>
        </w:rPr>
        <w:t xml:space="preserve">Attachment </w:t>
      </w:r>
      <w:r>
        <w:rPr>
          <w:u w:color="000000"/>
        </w:rPr>
        <w:t>4 – Proposed Plan Application Submittal Procedure</w:t>
      </w:r>
      <w:bookmarkEnd w:id="111"/>
    </w:p>
    <w:p w14:paraId="0F5D7DEA" w14:textId="77777777" w:rsidR="005679D1" w:rsidRPr="00840694" w:rsidRDefault="005679D1" w:rsidP="005679D1"/>
    <w:p w14:paraId="10B42C37" w14:textId="77777777" w:rsidR="005679D1" w:rsidRPr="00840694" w:rsidRDefault="005679D1" w:rsidP="005679D1">
      <w:pPr>
        <w:jc w:val="center"/>
        <w:rPr>
          <w:b/>
          <w:sz w:val="24"/>
          <w:szCs w:val="24"/>
          <w:u w:val="single"/>
        </w:rPr>
      </w:pPr>
      <w:r w:rsidRPr="00840694">
        <w:rPr>
          <w:b/>
          <w:sz w:val="24"/>
          <w:szCs w:val="24"/>
          <w:u w:val="single"/>
        </w:rPr>
        <w:t>PROPOSED PLAN APPLICATION SUBMITTAL PROCEDURE</w:t>
      </w:r>
      <w:bookmarkEnd w:id="112"/>
    </w:p>
    <w:p w14:paraId="6B10E1EA" w14:textId="77777777" w:rsidR="005679D1" w:rsidRPr="00E56996" w:rsidRDefault="008F3195" w:rsidP="00F903BB">
      <w:pPr>
        <w:spacing w:after="120"/>
        <w:rPr>
          <w:color w:val="000000"/>
          <w:sz w:val="24"/>
          <w:szCs w:val="24"/>
        </w:rPr>
      </w:pPr>
      <w:r w:rsidRPr="00AD0BD2">
        <w:rPr>
          <w:sz w:val="24"/>
          <w:szCs w:val="24"/>
        </w:rPr>
        <w:t>Market</w:t>
      </w:r>
      <w:r w:rsidR="005679D1" w:rsidRPr="00E56996">
        <w:rPr>
          <w:color w:val="000000"/>
          <w:sz w:val="24"/>
          <w:szCs w:val="24"/>
        </w:rPr>
        <w:t xml:space="preserve"> Participants </w:t>
      </w:r>
      <w:r w:rsidR="00185212">
        <w:rPr>
          <w:color w:val="000000"/>
          <w:sz w:val="24"/>
          <w:szCs w:val="24"/>
        </w:rPr>
        <w:t xml:space="preserve">or </w:t>
      </w:r>
      <w:r w:rsidR="00185212" w:rsidRPr="00AD0BD2">
        <w:rPr>
          <w:sz w:val="24"/>
          <w:szCs w:val="24"/>
        </w:rPr>
        <w:t>Transmission Owner</w:t>
      </w:r>
      <w:r w:rsidR="00185212">
        <w:rPr>
          <w:sz w:val="24"/>
          <w:szCs w:val="24"/>
        </w:rPr>
        <w:t xml:space="preserve">s </w:t>
      </w:r>
      <w:r w:rsidR="005679D1" w:rsidRPr="00E56996">
        <w:rPr>
          <w:color w:val="000000"/>
          <w:sz w:val="24"/>
          <w:szCs w:val="24"/>
        </w:rPr>
        <w:t xml:space="preserve">will follow the “Proposed Plan Application Submittal Procedure” contained herein for the submittal of their proposed plans for review pursuant to Section I.3.9 of the ISO New England Inc. Transmission, Markets and Service Tariff (the “Tariff”). The intent of this procedure is to detail the information required under Planning Procedure Nos. 5-1 (PP5-1) and 5-3 (PP5-3) to assure an efficient Proposed Plan Application (PPA) review by the Reliability Committee (RC) and by the ISO. PP5-1 and PP5-3 may be found on the ISO Website at:  </w:t>
      </w:r>
    </w:p>
    <w:p w14:paraId="01B7C719" w14:textId="77777777" w:rsidR="005679D1" w:rsidRPr="00E56996" w:rsidRDefault="0001643E" w:rsidP="000E7B41">
      <w:pPr>
        <w:rPr>
          <w:color w:val="FF0000"/>
          <w:sz w:val="24"/>
          <w:szCs w:val="24"/>
        </w:rPr>
      </w:pPr>
      <w:hyperlink r:id="rId14" w:history="1">
        <w:r w:rsidR="005679D1" w:rsidRPr="00E56996">
          <w:rPr>
            <w:rStyle w:val="Hyperlink"/>
            <w:sz w:val="24"/>
            <w:szCs w:val="24"/>
          </w:rPr>
          <w:t>http://www.iso-ne.com/participate/rules-procedures/planning-procedures</w:t>
        </w:r>
      </w:hyperlink>
      <w:r w:rsidR="005679D1" w:rsidRPr="00E56996">
        <w:rPr>
          <w:color w:val="FF0000"/>
          <w:sz w:val="24"/>
          <w:szCs w:val="24"/>
        </w:rPr>
        <w:t>.</w:t>
      </w:r>
    </w:p>
    <w:p w14:paraId="025DAB94" w14:textId="77777777" w:rsidR="005679D1" w:rsidRPr="00E56996" w:rsidRDefault="0001643E" w:rsidP="00F903BB">
      <w:pPr>
        <w:spacing w:after="120"/>
        <w:rPr>
          <w:color w:val="000000"/>
          <w:sz w:val="24"/>
          <w:szCs w:val="24"/>
        </w:rPr>
      </w:pPr>
      <w:hyperlink w:history="1"/>
      <w:r w:rsidR="005679D1" w:rsidRPr="00E56996">
        <w:rPr>
          <w:color w:val="000000"/>
          <w:sz w:val="24"/>
          <w:szCs w:val="24"/>
        </w:rPr>
        <w:t>The most recent revision of this Attachment 5 may be found on the ISO Website at:</w:t>
      </w:r>
    </w:p>
    <w:p w14:paraId="5E8C07A9" w14:textId="77777777" w:rsidR="005679D1" w:rsidRPr="00E56996" w:rsidRDefault="0001643E" w:rsidP="00F903BB">
      <w:pPr>
        <w:rPr>
          <w:sz w:val="24"/>
          <w:szCs w:val="24"/>
        </w:rPr>
      </w:pPr>
      <w:hyperlink r:id="rId15" w:history="1">
        <w:r w:rsidR="005679D1" w:rsidRPr="00E56996">
          <w:rPr>
            <w:rStyle w:val="Hyperlink"/>
            <w:sz w:val="24"/>
            <w:szCs w:val="24"/>
          </w:rPr>
          <w:t>http://www.iso-ne.com/static-assets/documents/trans/pp_tca/forms/ppa_submittal_procedure.pdf</w:t>
        </w:r>
      </w:hyperlink>
    </w:p>
    <w:p w14:paraId="3D0EC664" w14:textId="77777777" w:rsidR="005679D1" w:rsidRPr="00E56996" w:rsidRDefault="005679D1" w:rsidP="00F903BB">
      <w:pPr>
        <w:spacing w:after="120"/>
        <w:rPr>
          <w:b/>
          <w:bCs/>
          <w:sz w:val="24"/>
          <w:szCs w:val="24"/>
          <w:u w:val="single"/>
        </w:rPr>
      </w:pPr>
      <w:r w:rsidRPr="00E56996">
        <w:rPr>
          <w:b/>
          <w:bCs/>
          <w:sz w:val="24"/>
          <w:szCs w:val="24"/>
          <w:u w:val="single"/>
        </w:rPr>
        <w:t>Notification</w:t>
      </w:r>
    </w:p>
    <w:p w14:paraId="7ADDC104" w14:textId="77777777" w:rsidR="005679D1" w:rsidRPr="00E56996" w:rsidRDefault="005679D1" w:rsidP="00F903BB">
      <w:pPr>
        <w:spacing w:after="120"/>
        <w:rPr>
          <w:color w:val="000000"/>
          <w:sz w:val="24"/>
          <w:szCs w:val="24"/>
        </w:rPr>
      </w:pPr>
      <w:r w:rsidRPr="00E56996">
        <w:rPr>
          <w:color w:val="000000"/>
          <w:sz w:val="24"/>
          <w:szCs w:val="24"/>
        </w:rPr>
        <w:t xml:space="preserve">The </w:t>
      </w:r>
      <w:r w:rsidR="008F3195" w:rsidRPr="00AD0BD2">
        <w:rPr>
          <w:sz w:val="24"/>
          <w:szCs w:val="24"/>
        </w:rPr>
        <w:t>Market</w:t>
      </w:r>
      <w:r w:rsidRPr="00E56996">
        <w:rPr>
          <w:color w:val="000000"/>
          <w:sz w:val="24"/>
          <w:szCs w:val="24"/>
        </w:rPr>
        <w:t xml:space="preserve"> Participant </w:t>
      </w:r>
      <w:r w:rsidR="00C2701C">
        <w:rPr>
          <w:color w:val="000000"/>
          <w:sz w:val="24"/>
          <w:szCs w:val="24"/>
        </w:rPr>
        <w:t xml:space="preserve">or </w:t>
      </w:r>
      <w:r w:rsidR="00C2701C">
        <w:rPr>
          <w:sz w:val="24"/>
          <w:szCs w:val="24"/>
        </w:rPr>
        <w:t xml:space="preserve">Transmission Owner </w:t>
      </w:r>
      <w:r w:rsidRPr="00E56996">
        <w:rPr>
          <w:color w:val="000000"/>
          <w:sz w:val="24"/>
          <w:szCs w:val="24"/>
        </w:rPr>
        <w:t xml:space="preserve">is encouraged to discuss a proposed project (or project revision) with the ISO and, as necessary, the Transmission Owner for guidance regarding the appropriate level of study required and whether a PPA or a “Generator Notification Form for Units or Changes of Less Than 5 MW” should be submitted to the ISO. PPA forms may be found on the ISO Website at: </w:t>
      </w:r>
    </w:p>
    <w:p w14:paraId="2842BCBA" w14:textId="77777777" w:rsidR="005679D1" w:rsidRPr="00E56996" w:rsidRDefault="0001643E" w:rsidP="000E7B41">
      <w:pPr>
        <w:rPr>
          <w:sz w:val="24"/>
          <w:szCs w:val="24"/>
        </w:rPr>
      </w:pPr>
      <w:hyperlink r:id="rId16" w:history="1">
        <w:r w:rsidR="005679D1" w:rsidRPr="00E56996">
          <w:rPr>
            <w:rStyle w:val="Hyperlink"/>
            <w:sz w:val="24"/>
            <w:szCs w:val="24"/>
          </w:rPr>
          <w:t>http://www.iso-ne.com/system-planning/transmission-planning/proposed-plan-applications</w:t>
        </w:r>
      </w:hyperlink>
      <w:r w:rsidR="005679D1" w:rsidRPr="00E56996">
        <w:rPr>
          <w:sz w:val="24"/>
          <w:szCs w:val="24"/>
        </w:rPr>
        <w:t>.</w:t>
      </w:r>
    </w:p>
    <w:p w14:paraId="234EF23B" w14:textId="77777777" w:rsidR="005679D1" w:rsidRPr="00E56996" w:rsidRDefault="005679D1" w:rsidP="000E7B41">
      <w:pPr>
        <w:rPr>
          <w:sz w:val="24"/>
          <w:szCs w:val="24"/>
        </w:rPr>
      </w:pPr>
      <w:r w:rsidRPr="00E56996">
        <w:rPr>
          <w:sz w:val="24"/>
          <w:szCs w:val="24"/>
        </w:rPr>
        <w:t xml:space="preserve">A </w:t>
      </w:r>
      <w:r w:rsidR="008F3195" w:rsidRPr="00AD0BD2">
        <w:rPr>
          <w:sz w:val="24"/>
          <w:szCs w:val="24"/>
        </w:rPr>
        <w:t>Market</w:t>
      </w:r>
      <w:r w:rsidRPr="00E56996">
        <w:rPr>
          <w:sz w:val="24"/>
          <w:szCs w:val="24"/>
        </w:rPr>
        <w:t xml:space="preserve"> Participant </w:t>
      </w:r>
      <w:r w:rsidR="00C2701C">
        <w:rPr>
          <w:sz w:val="24"/>
          <w:szCs w:val="24"/>
        </w:rPr>
        <w:t xml:space="preserve">or Transmission Owner </w:t>
      </w:r>
      <w:r w:rsidRPr="00E56996">
        <w:rPr>
          <w:sz w:val="24"/>
          <w:szCs w:val="24"/>
        </w:rPr>
        <w:t xml:space="preserve">wishing to discuss a proposed project with the ISO should notify the ISO via the e-mail address </w:t>
      </w:r>
      <w:hyperlink r:id="rId17" w:history="1">
        <w:r w:rsidRPr="00E56996">
          <w:rPr>
            <w:rStyle w:val="Hyperlink"/>
            <w:bCs/>
            <w:sz w:val="24"/>
            <w:szCs w:val="24"/>
          </w:rPr>
          <w:t>ProposedPlans@iso-ne.com</w:t>
        </w:r>
      </w:hyperlink>
      <w:r w:rsidRPr="00E56996">
        <w:rPr>
          <w:bCs/>
          <w:sz w:val="24"/>
          <w:szCs w:val="24"/>
        </w:rPr>
        <w:t>.</w:t>
      </w:r>
    </w:p>
    <w:p w14:paraId="26AF7FED" w14:textId="77777777" w:rsidR="005679D1" w:rsidRPr="00E56996" w:rsidRDefault="005679D1" w:rsidP="00F903BB">
      <w:pPr>
        <w:rPr>
          <w:b/>
          <w:bCs/>
          <w:color w:val="000000"/>
          <w:sz w:val="24"/>
          <w:szCs w:val="24"/>
        </w:rPr>
      </w:pPr>
      <w:r w:rsidRPr="00E56996">
        <w:rPr>
          <w:b/>
          <w:bCs/>
          <w:sz w:val="24"/>
          <w:szCs w:val="24"/>
        </w:rPr>
        <w:t xml:space="preserve">Submittal of Study Results and Proposed Plan Application </w:t>
      </w:r>
      <w:r w:rsidRPr="00E56996">
        <w:rPr>
          <w:b/>
          <w:bCs/>
          <w:color w:val="000000"/>
          <w:sz w:val="24"/>
          <w:szCs w:val="24"/>
        </w:rPr>
        <w:t>Materials</w:t>
      </w:r>
    </w:p>
    <w:p w14:paraId="35CB6D4E" w14:textId="77777777" w:rsidR="005679D1" w:rsidRPr="00E56996" w:rsidRDefault="005679D1" w:rsidP="00C16605">
      <w:pPr>
        <w:numPr>
          <w:ilvl w:val="0"/>
          <w:numId w:val="6"/>
        </w:numPr>
        <w:spacing w:after="120"/>
        <w:rPr>
          <w:b/>
          <w:bCs/>
          <w:color w:val="000000"/>
          <w:sz w:val="24"/>
          <w:szCs w:val="24"/>
        </w:rPr>
      </w:pPr>
      <w:r w:rsidRPr="00E56996">
        <w:rPr>
          <w:b/>
          <w:bCs/>
          <w:color w:val="000000"/>
          <w:sz w:val="24"/>
          <w:szCs w:val="24"/>
        </w:rPr>
        <w:t>Level 0 Analysis</w:t>
      </w:r>
    </w:p>
    <w:p w14:paraId="582D2ABE" w14:textId="77777777" w:rsidR="005679D1" w:rsidRPr="00E56996" w:rsidRDefault="005679D1" w:rsidP="000E7B41">
      <w:pPr>
        <w:ind w:left="720"/>
        <w:rPr>
          <w:bCs/>
          <w:color w:val="FF0000"/>
          <w:sz w:val="24"/>
          <w:szCs w:val="24"/>
        </w:rPr>
      </w:pPr>
      <w:r w:rsidRPr="00E56996">
        <w:rPr>
          <w:bCs/>
          <w:color w:val="000000"/>
          <w:sz w:val="24"/>
          <w:szCs w:val="24"/>
        </w:rPr>
        <w:t>PP5-1 Section 4 lists the types of projects that do not require a PPA submittal under this procedure. Pursuant to this procedure and procedure PP5-3, these types of project require Level 0 analysis. However, subject to the provisions of PP5-1, a “Generator Notification Form for Units or Changes of Less Than 5 MW”, should be submitted to the ISO for proposed projects which are less than 5 MWs of new or increased generation.  These submittals shall be made to the ISO via the email address</w:t>
      </w:r>
      <w:r w:rsidRPr="00E56996">
        <w:rPr>
          <w:bCs/>
          <w:color w:val="FF0000"/>
          <w:sz w:val="24"/>
          <w:szCs w:val="24"/>
        </w:rPr>
        <w:t xml:space="preserve"> </w:t>
      </w:r>
      <w:hyperlink r:id="rId18" w:history="1">
        <w:r w:rsidRPr="00E56996">
          <w:rPr>
            <w:rStyle w:val="Hyperlink"/>
            <w:bCs/>
            <w:sz w:val="24"/>
            <w:szCs w:val="24"/>
          </w:rPr>
          <w:t>ProposedPlans@iso-ne.com</w:t>
        </w:r>
      </w:hyperlink>
      <w:r w:rsidRPr="00E56996">
        <w:rPr>
          <w:bCs/>
          <w:color w:val="FF0000"/>
          <w:sz w:val="24"/>
          <w:szCs w:val="24"/>
        </w:rPr>
        <w:t xml:space="preserve">  </w:t>
      </w:r>
      <w:r w:rsidRPr="00E56996">
        <w:rPr>
          <w:bCs/>
          <w:color w:val="000000"/>
          <w:sz w:val="24"/>
          <w:szCs w:val="24"/>
        </w:rPr>
        <w:t>for ISO review and for RC distribution.</w:t>
      </w:r>
    </w:p>
    <w:p w14:paraId="57CD99F5" w14:textId="77777777" w:rsidR="005679D1" w:rsidRPr="00E56996" w:rsidRDefault="005679D1" w:rsidP="00C16605">
      <w:pPr>
        <w:keepNext/>
        <w:keepLines/>
        <w:numPr>
          <w:ilvl w:val="0"/>
          <w:numId w:val="6"/>
        </w:numPr>
        <w:spacing w:after="120"/>
        <w:rPr>
          <w:b/>
          <w:bCs/>
          <w:sz w:val="24"/>
          <w:szCs w:val="24"/>
        </w:rPr>
      </w:pPr>
      <w:r w:rsidRPr="00E56996">
        <w:rPr>
          <w:b/>
          <w:bCs/>
          <w:sz w:val="24"/>
          <w:szCs w:val="24"/>
        </w:rPr>
        <w:lastRenderedPageBreak/>
        <w:t>Level I Analysis</w:t>
      </w:r>
    </w:p>
    <w:p w14:paraId="05982B2B" w14:textId="77777777" w:rsidR="005679D1" w:rsidRPr="00F903BB" w:rsidRDefault="005679D1" w:rsidP="00F903BB">
      <w:pPr>
        <w:keepNext/>
        <w:keepLines/>
        <w:ind w:left="720"/>
        <w:rPr>
          <w:bCs/>
          <w:color w:val="000000"/>
          <w:sz w:val="24"/>
          <w:szCs w:val="24"/>
        </w:rPr>
      </w:pPr>
      <w:r w:rsidRPr="00F903BB">
        <w:rPr>
          <w:bCs/>
          <w:color w:val="000000"/>
          <w:sz w:val="24"/>
          <w:szCs w:val="24"/>
        </w:rPr>
        <w:t>In the case of a project requiring Level I analysis, as defined in PP5-3, the PPA submittal is for information only, and the reporting of any study results is not required. The</w:t>
      </w:r>
      <w:r w:rsidR="00F903BB">
        <w:rPr>
          <w:bCs/>
          <w:color w:val="000000"/>
          <w:sz w:val="24"/>
          <w:szCs w:val="24"/>
        </w:rPr>
        <w:t xml:space="preserve"> </w:t>
      </w:r>
      <w:r w:rsidR="008F3195" w:rsidRPr="00AD0BD2">
        <w:rPr>
          <w:sz w:val="24"/>
          <w:szCs w:val="24"/>
        </w:rPr>
        <w:t>Market</w:t>
      </w:r>
      <w:r w:rsidRPr="00F903BB">
        <w:rPr>
          <w:bCs/>
          <w:color w:val="000000"/>
          <w:sz w:val="24"/>
          <w:szCs w:val="24"/>
        </w:rPr>
        <w:t xml:space="preserve"> Participant </w:t>
      </w:r>
      <w:r w:rsidR="00C2701C">
        <w:rPr>
          <w:bCs/>
          <w:color w:val="000000"/>
          <w:sz w:val="24"/>
          <w:szCs w:val="24"/>
        </w:rPr>
        <w:t xml:space="preserve">or </w:t>
      </w:r>
      <w:r w:rsidR="00C2701C" w:rsidRPr="00AD0BD2">
        <w:rPr>
          <w:sz w:val="24"/>
          <w:szCs w:val="24"/>
        </w:rPr>
        <w:t xml:space="preserve">Transmission Owner </w:t>
      </w:r>
      <w:r w:rsidRPr="00F903BB">
        <w:rPr>
          <w:bCs/>
          <w:color w:val="000000"/>
          <w:sz w:val="24"/>
          <w:szCs w:val="24"/>
        </w:rPr>
        <w:t xml:space="preserve">may submit the PPA requiring Level I analysis directly to the ISO for review and distribution.  ISO may confer with potentially Affected Entities to confirm that no reporting of analysis is required </w:t>
      </w:r>
      <w:bookmarkStart w:id="113" w:name="OLE_LINK1"/>
      <w:bookmarkStart w:id="114" w:name="OLE_LINK2"/>
      <w:r w:rsidRPr="00F903BB">
        <w:rPr>
          <w:bCs/>
          <w:color w:val="000000"/>
          <w:sz w:val="24"/>
          <w:szCs w:val="24"/>
        </w:rPr>
        <w:t>and that the project requires Level I analysis</w:t>
      </w:r>
      <w:bookmarkEnd w:id="113"/>
      <w:bookmarkEnd w:id="114"/>
      <w:r w:rsidRPr="00F903BB">
        <w:rPr>
          <w:bCs/>
          <w:color w:val="000000"/>
          <w:sz w:val="24"/>
          <w:szCs w:val="24"/>
        </w:rPr>
        <w:t>.</w:t>
      </w:r>
    </w:p>
    <w:p w14:paraId="39BCB7F6" w14:textId="77777777" w:rsidR="005679D1" w:rsidRPr="00F903BB" w:rsidRDefault="005679D1" w:rsidP="00F903BB">
      <w:pPr>
        <w:ind w:left="720"/>
        <w:rPr>
          <w:bCs/>
          <w:color w:val="000000"/>
          <w:sz w:val="24"/>
          <w:szCs w:val="24"/>
        </w:rPr>
      </w:pPr>
      <w:r w:rsidRPr="00F903BB">
        <w:rPr>
          <w:bCs/>
          <w:color w:val="000000"/>
          <w:sz w:val="24"/>
          <w:szCs w:val="24"/>
        </w:rPr>
        <w:t xml:space="preserve">The complete PPA package for a project requiring Level I analysis shall be submitted to the ISO via e-mail to </w:t>
      </w:r>
      <w:hyperlink r:id="rId19" w:history="1">
        <w:r w:rsidR="00F903BB" w:rsidRPr="00F903BB">
          <w:rPr>
            <w:rStyle w:val="Hyperlink"/>
            <w:bCs/>
            <w:sz w:val="24"/>
            <w:szCs w:val="24"/>
          </w:rPr>
          <w:t>ProposedPlans@iso-ne.com</w:t>
        </w:r>
      </w:hyperlink>
      <w:r w:rsidR="00F903BB">
        <w:rPr>
          <w:bCs/>
          <w:color w:val="000000"/>
          <w:sz w:val="24"/>
          <w:szCs w:val="24"/>
        </w:rPr>
        <w:t xml:space="preserve"> </w:t>
      </w:r>
      <w:r w:rsidRPr="00F903BB">
        <w:rPr>
          <w:bCs/>
          <w:color w:val="000000"/>
          <w:sz w:val="24"/>
          <w:szCs w:val="24"/>
        </w:rPr>
        <w:t>and shall include:</w:t>
      </w:r>
    </w:p>
    <w:p w14:paraId="17EA19B5" w14:textId="77777777" w:rsidR="005679D1" w:rsidRPr="00E56996" w:rsidRDefault="005679D1" w:rsidP="00C16605">
      <w:pPr>
        <w:pStyle w:val="BodyTextIndent2"/>
        <w:numPr>
          <w:ilvl w:val="0"/>
          <w:numId w:val="7"/>
        </w:numPr>
        <w:spacing w:line="240" w:lineRule="auto"/>
        <w:rPr>
          <w:color w:val="000000"/>
          <w:sz w:val="24"/>
          <w:szCs w:val="24"/>
        </w:rPr>
      </w:pPr>
      <w:r w:rsidRPr="00E56996">
        <w:rPr>
          <w:color w:val="000000"/>
          <w:sz w:val="24"/>
          <w:szCs w:val="24"/>
        </w:rPr>
        <w:t xml:space="preserve">A cover letter that is addressed to the Chair of the Reliability Committee and requests RC review under Section I.3.9 of the Tariff. The letter must identify the project, the submitted PPA(s), the level of analysis (Level I), and additional related materials that are being submitted. </w:t>
      </w:r>
    </w:p>
    <w:p w14:paraId="0AE8F738" w14:textId="77777777" w:rsidR="005679D1" w:rsidRPr="00E56996" w:rsidRDefault="005679D1" w:rsidP="00C16605">
      <w:pPr>
        <w:pStyle w:val="BodyTextIndent2"/>
        <w:numPr>
          <w:ilvl w:val="0"/>
          <w:numId w:val="7"/>
        </w:numPr>
        <w:spacing w:line="240" w:lineRule="auto"/>
        <w:rPr>
          <w:color w:val="000000"/>
          <w:sz w:val="24"/>
          <w:szCs w:val="24"/>
        </w:rPr>
      </w:pPr>
      <w:r w:rsidRPr="00E56996">
        <w:rPr>
          <w:color w:val="000000"/>
          <w:sz w:val="24"/>
          <w:szCs w:val="24"/>
        </w:rPr>
        <w:t>PPA(s) completed in accordance with this PP 5-1.</w:t>
      </w:r>
    </w:p>
    <w:p w14:paraId="2660D73E" w14:textId="77777777" w:rsidR="005679D1" w:rsidRPr="00E56996" w:rsidRDefault="005679D1" w:rsidP="00C16605">
      <w:pPr>
        <w:pStyle w:val="BodyTextIndent2"/>
        <w:numPr>
          <w:ilvl w:val="0"/>
          <w:numId w:val="7"/>
        </w:numPr>
        <w:spacing w:line="240" w:lineRule="auto"/>
        <w:rPr>
          <w:color w:val="000000"/>
          <w:sz w:val="24"/>
          <w:szCs w:val="24"/>
        </w:rPr>
      </w:pPr>
      <w:r w:rsidRPr="00E56996">
        <w:rPr>
          <w:color w:val="000000"/>
          <w:sz w:val="24"/>
          <w:szCs w:val="24"/>
        </w:rPr>
        <w:t>One-line diagram(s) showing the proposed modification(s).</w:t>
      </w:r>
    </w:p>
    <w:p w14:paraId="6C2E2C54" w14:textId="77777777" w:rsidR="005679D1" w:rsidRPr="00E56996" w:rsidRDefault="005679D1" w:rsidP="00C16605">
      <w:pPr>
        <w:pStyle w:val="BodyTextIndent2"/>
        <w:numPr>
          <w:ilvl w:val="0"/>
          <w:numId w:val="7"/>
        </w:numPr>
        <w:spacing w:line="240" w:lineRule="auto"/>
        <w:ind w:right="-360"/>
        <w:rPr>
          <w:color w:val="000000"/>
          <w:sz w:val="24"/>
          <w:szCs w:val="24"/>
        </w:rPr>
      </w:pPr>
      <w:r w:rsidRPr="00E56996">
        <w:rPr>
          <w:color w:val="000000"/>
          <w:sz w:val="24"/>
          <w:szCs w:val="24"/>
        </w:rPr>
        <w:t>Additional materials related to the project, as may be requested by the ISO.</w:t>
      </w:r>
    </w:p>
    <w:p w14:paraId="4267854E" w14:textId="77777777" w:rsidR="005679D1" w:rsidRPr="00E56996" w:rsidRDefault="005679D1" w:rsidP="00C16605">
      <w:pPr>
        <w:pStyle w:val="BodyTextIndent2"/>
        <w:numPr>
          <w:ilvl w:val="0"/>
          <w:numId w:val="7"/>
        </w:numPr>
        <w:spacing w:line="240" w:lineRule="auto"/>
        <w:rPr>
          <w:color w:val="000000"/>
          <w:sz w:val="24"/>
          <w:szCs w:val="24"/>
        </w:rPr>
      </w:pPr>
      <w:r w:rsidRPr="00E56996">
        <w:rPr>
          <w:color w:val="000000"/>
          <w:sz w:val="24"/>
          <w:szCs w:val="24"/>
        </w:rPr>
        <w:t>Once the project PPA package is deemed complete, the RC Secretary shall provide the materials to the RC for their review.</w:t>
      </w:r>
    </w:p>
    <w:p w14:paraId="1871E5AB" w14:textId="77777777" w:rsidR="005679D1" w:rsidRPr="00E56996" w:rsidRDefault="005679D1" w:rsidP="00C16605">
      <w:pPr>
        <w:numPr>
          <w:ilvl w:val="0"/>
          <w:numId w:val="6"/>
        </w:numPr>
        <w:spacing w:after="120"/>
        <w:rPr>
          <w:b/>
          <w:bCs/>
          <w:color w:val="000000"/>
          <w:sz w:val="24"/>
          <w:szCs w:val="24"/>
        </w:rPr>
      </w:pPr>
      <w:r w:rsidRPr="00E56996">
        <w:rPr>
          <w:b/>
          <w:bCs/>
          <w:color w:val="000000"/>
          <w:sz w:val="24"/>
          <w:szCs w:val="24"/>
        </w:rPr>
        <w:t>Level II or III Analysis</w:t>
      </w:r>
    </w:p>
    <w:p w14:paraId="64848CE9" w14:textId="77777777" w:rsidR="005679D1" w:rsidRPr="00F903BB" w:rsidRDefault="005679D1" w:rsidP="00F903BB">
      <w:pPr>
        <w:ind w:left="720"/>
        <w:rPr>
          <w:bCs/>
          <w:color w:val="000000"/>
          <w:sz w:val="24"/>
          <w:szCs w:val="24"/>
        </w:rPr>
      </w:pPr>
      <w:r w:rsidRPr="00F903BB">
        <w:rPr>
          <w:bCs/>
          <w:color w:val="000000"/>
          <w:sz w:val="24"/>
          <w:szCs w:val="24"/>
        </w:rPr>
        <w:t xml:space="preserve">A project requiring Level II or III analysis requires RC and ISO review. </w:t>
      </w:r>
    </w:p>
    <w:p w14:paraId="4C1EC4E6" w14:textId="77777777" w:rsidR="005679D1" w:rsidRPr="00E56996" w:rsidRDefault="005679D1" w:rsidP="00C16605">
      <w:pPr>
        <w:pStyle w:val="BodyTextIndent"/>
        <w:numPr>
          <w:ilvl w:val="0"/>
          <w:numId w:val="11"/>
        </w:numPr>
        <w:tabs>
          <w:tab w:val="left" w:pos="1080"/>
        </w:tabs>
        <w:ind w:hanging="360"/>
        <w:rPr>
          <w:color w:val="000000"/>
          <w:sz w:val="24"/>
          <w:szCs w:val="24"/>
        </w:rPr>
      </w:pPr>
      <w:r w:rsidRPr="00E56996">
        <w:rPr>
          <w:color w:val="000000"/>
          <w:sz w:val="24"/>
          <w:szCs w:val="24"/>
        </w:rPr>
        <w:t>The project’s proponent must contact the ISO via e-mail at</w:t>
      </w:r>
      <w:r w:rsidRPr="00E56996">
        <w:rPr>
          <w:color w:val="FF0000"/>
          <w:sz w:val="24"/>
          <w:szCs w:val="24"/>
        </w:rPr>
        <w:t xml:space="preserve"> </w:t>
      </w:r>
      <w:hyperlink r:id="rId20" w:history="1">
        <w:r w:rsidRPr="00E56996">
          <w:rPr>
            <w:rStyle w:val="Hyperlink"/>
            <w:sz w:val="24"/>
            <w:szCs w:val="24"/>
          </w:rPr>
          <w:t>ProposedPlans@iso-ne.com</w:t>
        </w:r>
      </w:hyperlink>
      <w:r w:rsidRPr="00E56996">
        <w:rPr>
          <w:rStyle w:val="Hyperlink"/>
          <w:sz w:val="24"/>
          <w:szCs w:val="24"/>
        </w:rPr>
        <w:t>,</w:t>
      </w:r>
      <w:r w:rsidRPr="00E56996">
        <w:rPr>
          <w:color w:val="000000"/>
          <w:sz w:val="24"/>
          <w:szCs w:val="24"/>
        </w:rPr>
        <w:t xml:space="preserve"> to coordinate the review of the project. </w:t>
      </w:r>
    </w:p>
    <w:p w14:paraId="537487DE" w14:textId="77777777" w:rsidR="005679D1" w:rsidRPr="00E56996" w:rsidRDefault="005679D1" w:rsidP="00C16605">
      <w:pPr>
        <w:pStyle w:val="BodyTextIndent"/>
        <w:numPr>
          <w:ilvl w:val="0"/>
          <w:numId w:val="11"/>
        </w:numPr>
        <w:tabs>
          <w:tab w:val="left" w:pos="1080"/>
        </w:tabs>
        <w:ind w:hanging="360"/>
        <w:rPr>
          <w:color w:val="000000"/>
          <w:sz w:val="24"/>
          <w:szCs w:val="24"/>
        </w:rPr>
      </w:pPr>
      <w:r w:rsidRPr="00E56996">
        <w:rPr>
          <w:color w:val="000000"/>
          <w:sz w:val="24"/>
          <w:szCs w:val="24"/>
        </w:rPr>
        <w:t>The project proponent shall submit to the ISO,</w:t>
      </w:r>
      <w:r w:rsidRPr="00F903BB">
        <w:rPr>
          <w:color w:val="000000"/>
          <w:sz w:val="24"/>
          <w:szCs w:val="24"/>
        </w:rPr>
        <w:t xml:space="preserve"> </w:t>
      </w:r>
      <w:r w:rsidRPr="00E56996">
        <w:rPr>
          <w:color w:val="000000"/>
          <w:sz w:val="24"/>
          <w:szCs w:val="24"/>
        </w:rPr>
        <w:t xml:space="preserve">via e-mail at </w:t>
      </w:r>
      <w:hyperlink r:id="rId21" w:history="1">
        <w:r w:rsidR="00F903BB" w:rsidRPr="00B6559A">
          <w:rPr>
            <w:rStyle w:val="Hyperlink"/>
            <w:sz w:val="24"/>
            <w:szCs w:val="24"/>
          </w:rPr>
          <w:t>ProposedPlans@iso-ne.com</w:t>
        </w:r>
      </w:hyperlink>
      <w:r w:rsidRPr="00E56996">
        <w:rPr>
          <w:color w:val="000000"/>
          <w:sz w:val="24"/>
          <w:szCs w:val="24"/>
        </w:rPr>
        <w:t>, a draft of each PPA for the project along with the study report(s).  The complete study report(s) shall include a project description of sufficient detail for review and one-line diagrams showing the elements of the project, and sufficient reporting of the analyses performed to demonstrate that the project will not have any significant adverse effects under Section I.3.9 of the Tariff. The project description must include any additional upgrades necessary to mitigate any adverse effects that may be identified during the review and any specific conditions regarding the construction sequencing of the elements within the project and with the elements of other projects that have been determined to have no adverse effects under Section I.3.9 of the Tariff.</w:t>
      </w:r>
    </w:p>
    <w:p w14:paraId="388D2119" w14:textId="77777777" w:rsidR="005679D1" w:rsidRPr="00E56996" w:rsidRDefault="005679D1" w:rsidP="00C16605">
      <w:pPr>
        <w:pStyle w:val="BodyTextIndent"/>
        <w:numPr>
          <w:ilvl w:val="0"/>
          <w:numId w:val="11"/>
        </w:numPr>
        <w:tabs>
          <w:tab w:val="left" w:pos="1080"/>
        </w:tabs>
        <w:ind w:hanging="360"/>
        <w:rPr>
          <w:color w:val="000000"/>
          <w:sz w:val="24"/>
          <w:szCs w:val="24"/>
        </w:rPr>
      </w:pPr>
      <w:r w:rsidRPr="00E56996">
        <w:rPr>
          <w:color w:val="000000"/>
          <w:sz w:val="24"/>
          <w:szCs w:val="24"/>
        </w:rPr>
        <w:t>The ISO review will ensure consistency of the project description with the one-line diagrams in the report.  ISO Planning staff will ensure that the project report and draft PPA(s) are consistent.</w:t>
      </w:r>
    </w:p>
    <w:p w14:paraId="193B8092" w14:textId="77777777" w:rsidR="005679D1" w:rsidRPr="00E56996" w:rsidRDefault="005679D1" w:rsidP="00C16605">
      <w:pPr>
        <w:pStyle w:val="BodyTextIndent"/>
        <w:numPr>
          <w:ilvl w:val="0"/>
          <w:numId w:val="11"/>
        </w:numPr>
        <w:tabs>
          <w:tab w:val="left" w:pos="1080"/>
        </w:tabs>
        <w:ind w:hanging="360"/>
        <w:rPr>
          <w:color w:val="000000"/>
          <w:sz w:val="24"/>
          <w:szCs w:val="24"/>
        </w:rPr>
      </w:pPr>
      <w:r w:rsidRPr="00E56996">
        <w:rPr>
          <w:color w:val="000000"/>
          <w:sz w:val="24"/>
          <w:szCs w:val="24"/>
        </w:rPr>
        <w:t xml:space="preserve">When the ISO confirms that the study results adequately support the project, it will provide a recommendation letter to the RC indicating the project reports are complete and that the project will not have any significant adverse effects pursuant to Section </w:t>
      </w:r>
      <w:r w:rsidRPr="00E56996">
        <w:rPr>
          <w:color w:val="000000"/>
          <w:sz w:val="24"/>
          <w:szCs w:val="24"/>
        </w:rPr>
        <w:lastRenderedPageBreak/>
        <w:t>I.3.9 of the Tariff. This recommendation letter will include any opinions expressed by Affected Entities regarding significant impacts that they believe to be insufficiently addressed.</w:t>
      </w:r>
    </w:p>
    <w:p w14:paraId="1AC01544" w14:textId="77777777" w:rsidR="005679D1" w:rsidRPr="00F903BB" w:rsidRDefault="005679D1" w:rsidP="00C16605">
      <w:pPr>
        <w:pStyle w:val="BodyTextIndent"/>
        <w:numPr>
          <w:ilvl w:val="0"/>
          <w:numId w:val="11"/>
        </w:numPr>
        <w:tabs>
          <w:tab w:val="left" w:pos="1080"/>
        </w:tabs>
        <w:ind w:hanging="360"/>
        <w:rPr>
          <w:color w:val="000000"/>
          <w:sz w:val="24"/>
          <w:szCs w:val="24"/>
        </w:rPr>
      </w:pPr>
      <w:r w:rsidRPr="00F903BB">
        <w:rPr>
          <w:color w:val="000000"/>
          <w:sz w:val="24"/>
          <w:szCs w:val="24"/>
        </w:rPr>
        <w:t xml:space="preserve">After it has been confirmed that the study results adequately support the project, the </w:t>
      </w:r>
      <w:r w:rsidR="008F3195" w:rsidRPr="00AD0BD2">
        <w:rPr>
          <w:sz w:val="24"/>
          <w:szCs w:val="24"/>
        </w:rPr>
        <w:t>Market</w:t>
      </w:r>
      <w:r w:rsidRPr="00F903BB">
        <w:rPr>
          <w:color w:val="000000"/>
          <w:sz w:val="24"/>
          <w:szCs w:val="24"/>
        </w:rPr>
        <w:t xml:space="preserve"> Participant </w:t>
      </w:r>
      <w:r w:rsidR="00C2701C">
        <w:rPr>
          <w:color w:val="000000"/>
          <w:sz w:val="24"/>
          <w:szCs w:val="24"/>
        </w:rPr>
        <w:t xml:space="preserve">or </w:t>
      </w:r>
      <w:r w:rsidR="00C2701C">
        <w:rPr>
          <w:sz w:val="24"/>
          <w:szCs w:val="24"/>
        </w:rPr>
        <w:t xml:space="preserve">Transmission Owner </w:t>
      </w:r>
      <w:r w:rsidRPr="00F903BB">
        <w:rPr>
          <w:color w:val="000000"/>
          <w:sz w:val="24"/>
          <w:szCs w:val="24"/>
        </w:rPr>
        <w:t xml:space="preserve">may submit a letter requesting Section I.3.9 review of the project to the RC Chair. The letter must identify the project, the submitted PPA(s), the level of analysis (Level II/III), the study report(s), and additional related materials that are being submitted. The letter shall be submitted to the ISO by email to </w:t>
      </w:r>
      <w:hyperlink r:id="rId22" w:history="1">
        <w:r w:rsidR="00F903BB" w:rsidRPr="00F903BB">
          <w:rPr>
            <w:rStyle w:val="Hyperlink"/>
            <w:sz w:val="24"/>
            <w:szCs w:val="24"/>
          </w:rPr>
          <w:t>ProposedPlans@iso-ne.com</w:t>
        </w:r>
      </w:hyperlink>
      <w:r w:rsidRPr="00F903BB">
        <w:rPr>
          <w:color w:val="000000"/>
          <w:sz w:val="24"/>
          <w:szCs w:val="24"/>
        </w:rPr>
        <w:t>.</w:t>
      </w:r>
    </w:p>
    <w:p w14:paraId="55FC9C55" w14:textId="77777777" w:rsidR="005679D1" w:rsidRPr="00E56996" w:rsidRDefault="005679D1" w:rsidP="00C16605">
      <w:pPr>
        <w:pStyle w:val="BodyTextIndent"/>
        <w:numPr>
          <w:ilvl w:val="0"/>
          <w:numId w:val="11"/>
        </w:numPr>
        <w:tabs>
          <w:tab w:val="left" w:pos="1080"/>
        </w:tabs>
        <w:spacing w:after="240"/>
        <w:ind w:hanging="360"/>
        <w:rPr>
          <w:color w:val="000000"/>
          <w:sz w:val="24"/>
          <w:szCs w:val="24"/>
        </w:rPr>
      </w:pPr>
      <w:r w:rsidRPr="00E56996">
        <w:rPr>
          <w:color w:val="000000"/>
          <w:sz w:val="24"/>
          <w:szCs w:val="24"/>
        </w:rPr>
        <w:t>ISO Planning staff will provide to the RC Secretary the PPA(s), study report(s) and any additional related materials that were identified in the letter to the RC Chair. The RC Secretary will coordinate the RC review of the project with the project proponent.</w:t>
      </w:r>
    </w:p>
    <w:p w14:paraId="57063F6C" w14:textId="77777777" w:rsidR="005679D1" w:rsidRPr="00F903BB" w:rsidRDefault="005679D1" w:rsidP="000F38C1">
      <w:pPr>
        <w:spacing w:after="120"/>
        <w:rPr>
          <w:b/>
          <w:bCs/>
          <w:sz w:val="24"/>
          <w:szCs w:val="24"/>
        </w:rPr>
      </w:pPr>
      <w:r w:rsidRPr="00F903BB">
        <w:rPr>
          <w:b/>
          <w:bCs/>
          <w:sz w:val="24"/>
          <w:szCs w:val="24"/>
        </w:rPr>
        <w:t>General Requirements</w:t>
      </w:r>
    </w:p>
    <w:p w14:paraId="25BBE435" w14:textId="77777777" w:rsidR="005679D1" w:rsidRPr="000F38C1" w:rsidRDefault="005679D1" w:rsidP="000F38C1">
      <w:pPr>
        <w:spacing w:after="120"/>
        <w:rPr>
          <w:color w:val="000000"/>
          <w:sz w:val="24"/>
          <w:szCs w:val="24"/>
        </w:rPr>
      </w:pPr>
      <w:r w:rsidRPr="00E56996">
        <w:rPr>
          <w:color w:val="000000"/>
          <w:sz w:val="24"/>
          <w:szCs w:val="24"/>
        </w:rPr>
        <w:t>The ISO will send an e-mail to the plan proponent to provide:</w:t>
      </w:r>
    </w:p>
    <w:p w14:paraId="342E9428" w14:textId="77777777" w:rsidR="005679D1" w:rsidRPr="00E56996" w:rsidRDefault="005679D1" w:rsidP="00C16605">
      <w:pPr>
        <w:numPr>
          <w:ilvl w:val="0"/>
          <w:numId w:val="12"/>
        </w:numPr>
        <w:spacing w:after="0"/>
        <w:rPr>
          <w:color w:val="000000"/>
          <w:sz w:val="24"/>
          <w:szCs w:val="24"/>
        </w:rPr>
      </w:pPr>
      <w:r w:rsidRPr="00E56996">
        <w:rPr>
          <w:color w:val="000000"/>
          <w:sz w:val="24"/>
          <w:szCs w:val="24"/>
        </w:rPr>
        <w:t xml:space="preserve">confirmation of receipt of the project PPA materials or any appropriate modifications to the submitted materials; and </w:t>
      </w:r>
    </w:p>
    <w:p w14:paraId="79F68045" w14:textId="77777777" w:rsidR="005679D1" w:rsidRPr="000F38C1" w:rsidRDefault="005679D1" w:rsidP="00C16605">
      <w:pPr>
        <w:numPr>
          <w:ilvl w:val="0"/>
          <w:numId w:val="12"/>
        </w:numPr>
        <w:spacing w:after="120"/>
        <w:rPr>
          <w:color w:val="000000"/>
          <w:sz w:val="24"/>
          <w:szCs w:val="24"/>
        </w:rPr>
      </w:pPr>
      <w:r w:rsidRPr="00E56996">
        <w:rPr>
          <w:color w:val="000000"/>
          <w:sz w:val="24"/>
          <w:szCs w:val="24"/>
        </w:rPr>
        <w:t xml:space="preserve">verification of the submittal date of the complete project PPA package appropriate for review by the RC. </w:t>
      </w:r>
    </w:p>
    <w:p w14:paraId="00A3CAAF" w14:textId="77777777" w:rsidR="005679D1" w:rsidRPr="000F38C1" w:rsidRDefault="005679D1" w:rsidP="000F38C1">
      <w:pPr>
        <w:spacing w:after="120"/>
        <w:rPr>
          <w:color w:val="000000"/>
          <w:sz w:val="24"/>
          <w:szCs w:val="24"/>
        </w:rPr>
      </w:pPr>
      <w:r w:rsidRPr="00E56996">
        <w:rPr>
          <w:color w:val="000000"/>
          <w:sz w:val="24"/>
          <w:szCs w:val="24"/>
        </w:rPr>
        <w:t>The appropriate project PPA package will be forwarded to all appropriate ISO personnel, and then distributed to the RC prior to the meeting at which the project is to be</w:t>
      </w:r>
      <w:r w:rsidRPr="000F38C1">
        <w:rPr>
          <w:color w:val="000000"/>
          <w:sz w:val="24"/>
          <w:szCs w:val="24"/>
        </w:rPr>
        <w:t xml:space="preserve"> considered.</w:t>
      </w:r>
    </w:p>
    <w:p w14:paraId="26A3598B" w14:textId="77777777" w:rsidR="005679D1" w:rsidRPr="00E56996" w:rsidRDefault="005679D1" w:rsidP="000E7B41">
      <w:pPr>
        <w:rPr>
          <w:sz w:val="24"/>
          <w:szCs w:val="24"/>
        </w:rPr>
      </w:pPr>
      <w:r w:rsidRPr="00E56996">
        <w:rPr>
          <w:color w:val="000000"/>
          <w:sz w:val="24"/>
          <w:szCs w:val="24"/>
        </w:rPr>
        <w:t>The applicant should provide additional copies of project PPA materials to committee</w:t>
      </w:r>
      <w:r w:rsidRPr="00E56996">
        <w:rPr>
          <w:sz w:val="24"/>
          <w:szCs w:val="24"/>
        </w:rPr>
        <w:t xml:space="preserve"> members upon request.</w:t>
      </w:r>
    </w:p>
    <w:p w14:paraId="63AEE54A" w14:textId="77777777" w:rsidR="006B66AF" w:rsidRPr="006B66AF" w:rsidRDefault="006B66AF" w:rsidP="000E7B41"/>
    <w:sectPr w:rsidR="006B66AF" w:rsidRPr="006B66AF" w:rsidSect="001A3C2C">
      <w:footerReference w:type="default" r:id="rId23"/>
      <w:pgSz w:w="12240" w:h="15840"/>
      <w:pgMar w:top="1584" w:right="1296" w:bottom="936" w:left="1296" w:header="734" w:footer="763"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hor" w:initials="A">
    <w:p w14:paraId="21C19303" w14:textId="77777777" w:rsidR="0001643E" w:rsidRDefault="0001643E">
      <w:pPr>
        <w:pStyle w:val="CommentText"/>
      </w:pPr>
      <w:r>
        <w:rPr>
          <w:rStyle w:val="CommentReference"/>
        </w:rPr>
        <w:annotationRef/>
      </w:r>
      <w:r>
        <w:rPr>
          <w:rStyle w:val="CommentReference"/>
        </w:rPr>
        <w:annotationRef/>
      </w:r>
      <w:r>
        <w:t xml:space="preserve">Redline revisions compare the proposal against the existing procedure. </w:t>
      </w:r>
      <w:r>
        <w:t>All</w:t>
      </w:r>
      <w:r>
        <w:t xml:space="preserve"> changes </w:t>
      </w:r>
      <w:r>
        <w:t xml:space="preserve">in this procedure </w:t>
      </w:r>
      <w:bookmarkStart w:id="1" w:name="_GoBack"/>
      <w:bookmarkEnd w:id="1"/>
      <w:r>
        <w:t>are new since the October 20 RC materials.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C1930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7D76A" w14:textId="77777777" w:rsidR="0041772F" w:rsidRDefault="0041772F" w:rsidP="009D78A3">
      <w:pPr>
        <w:spacing w:after="0"/>
      </w:pPr>
      <w:r>
        <w:separator/>
      </w:r>
    </w:p>
  </w:endnote>
  <w:endnote w:type="continuationSeparator" w:id="0">
    <w:p w14:paraId="7A1641E9" w14:textId="77777777" w:rsidR="0041772F" w:rsidRDefault="0041772F" w:rsidP="009D78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D9B6D" w14:textId="20A18E81" w:rsidR="0041772F" w:rsidRDefault="0041772F" w:rsidP="0090748D">
    <w:pPr>
      <w:pStyle w:val="Footer"/>
    </w:pPr>
    <w:r>
      <w:t>Revision 13 – February 6, 2020</w:t>
    </w:r>
    <w:r>
      <w:tab/>
      <w:t>ISO-NE Public</w:t>
    </w:r>
    <w:r>
      <w:tab/>
    </w:r>
    <w:r>
      <w:fldChar w:fldCharType="begin"/>
    </w:r>
    <w:r>
      <w:instrText xml:space="preserve"> PAGE   \* MERGEFORMAT </w:instrText>
    </w:r>
    <w:r>
      <w:fldChar w:fldCharType="separate"/>
    </w:r>
    <w:r w:rsidR="0001643E">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74787" w14:textId="77777777" w:rsidR="0041772F" w:rsidRDefault="0041772F" w:rsidP="0090748D">
    <w:pPr>
      <w:pStyle w:val="Footer"/>
    </w:pPr>
    <w:r>
      <w:t xml:space="preserve">Revision 13 </w:t>
    </w:r>
    <w:r>
      <w:tab/>
      <w:t>ISO-NE Public</w:t>
    </w:r>
    <w:r>
      <w:tab/>
    </w:r>
    <w:r>
      <w:fldChar w:fldCharType="begin"/>
    </w:r>
    <w:r>
      <w:instrText xml:space="preserve"> PAGE   \* MERGEFORMAT </w:instrText>
    </w:r>
    <w:r>
      <w:fldChar w:fldCharType="separate"/>
    </w:r>
    <w:r w:rsidR="0001643E">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EC787" w14:textId="77777777" w:rsidR="0041772F" w:rsidRDefault="0041772F" w:rsidP="009D78A3">
      <w:pPr>
        <w:spacing w:after="0"/>
      </w:pPr>
      <w:r>
        <w:separator/>
      </w:r>
    </w:p>
  </w:footnote>
  <w:footnote w:type="continuationSeparator" w:id="0">
    <w:p w14:paraId="32BF086E" w14:textId="77777777" w:rsidR="0041772F" w:rsidRDefault="0041772F" w:rsidP="009D78A3">
      <w:pPr>
        <w:spacing w:after="0"/>
      </w:pPr>
      <w:r>
        <w:continuationSeparator/>
      </w:r>
    </w:p>
  </w:footnote>
  <w:footnote w:id="1">
    <w:p w14:paraId="330EFEEE" w14:textId="77777777" w:rsidR="0041772F" w:rsidRPr="00E66C33" w:rsidRDefault="0041772F" w:rsidP="00E66C33">
      <w:pPr>
        <w:pStyle w:val="FootnoteText"/>
        <w:rPr>
          <w:rFonts w:asciiTheme="minorHAnsi" w:hAnsiTheme="minorHAnsi"/>
          <w:szCs w:val="18"/>
        </w:rPr>
      </w:pPr>
      <w:r w:rsidRPr="00E66C33">
        <w:rPr>
          <w:rStyle w:val="FootnoteReference"/>
          <w:rFonts w:asciiTheme="minorHAnsi" w:hAnsiTheme="minorHAnsi"/>
          <w:sz w:val="18"/>
          <w:szCs w:val="18"/>
        </w:rPr>
        <w:footnoteRef/>
      </w:r>
      <w:r w:rsidRPr="00E66C33">
        <w:rPr>
          <w:rFonts w:asciiTheme="minorHAnsi" w:hAnsiTheme="minorHAnsi"/>
          <w:szCs w:val="18"/>
        </w:rPr>
        <w:t xml:space="preserve"> See ISO New England Planning Procedures No. 5-0, “Procedure for Reporting Notice of Intent to Construct or Change Facilities in Accordance with Section I.3.9 of the ISO New England Tariff (Proposed Plan Application Procedure</w:t>
      </w:r>
      <w:r>
        <w:rPr>
          <w:rFonts w:asciiTheme="minorHAnsi" w:hAnsiTheme="minorHAnsi"/>
          <w:szCs w:val="18"/>
        </w:rPr>
        <w:t>)</w:t>
      </w:r>
    </w:p>
  </w:footnote>
  <w:footnote w:id="2">
    <w:p w14:paraId="6156BA7D" w14:textId="77777777" w:rsidR="0041772F" w:rsidRDefault="0041772F">
      <w:pPr>
        <w:pStyle w:val="FootnoteText"/>
      </w:pPr>
      <w:r>
        <w:rPr>
          <w:rStyle w:val="FootnoteReference"/>
        </w:rPr>
        <w:footnoteRef/>
      </w:r>
      <w:r>
        <w:t xml:space="preserve"> See also Section 2.06 of the Transmission Operating Agreement.</w:t>
      </w:r>
    </w:p>
  </w:footnote>
  <w:footnote w:id="3">
    <w:p w14:paraId="573D38EE" w14:textId="77777777" w:rsidR="0041772F" w:rsidRPr="00681239" w:rsidRDefault="0041772F" w:rsidP="00681239">
      <w:pPr>
        <w:pStyle w:val="FootnoteText"/>
        <w:rPr>
          <w:rFonts w:asciiTheme="minorHAnsi" w:hAnsiTheme="minorHAnsi"/>
          <w:szCs w:val="18"/>
        </w:rPr>
      </w:pPr>
      <w:r w:rsidRPr="00681239">
        <w:rPr>
          <w:rStyle w:val="FootnoteReference"/>
          <w:rFonts w:asciiTheme="minorHAnsi" w:hAnsiTheme="minorHAnsi"/>
          <w:sz w:val="18"/>
          <w:szCs w:val="18"/>
        </w:rPr>
        <w:footnoteRef/>
      </w:r>
      <w:r w:rsidRPr="00681239">
        <w:rPr>
          <w:rFonts w:asciiTheme="minorHAnsi" w:hAnsiTheme="minorHAnsi"/>
          <w:szCs w:val="18"/>
        </w:rPr>
        <w:t xml:space="preserve"> Changes in MW or MVAR capability reflect a change in the fundamental capability of the unit or station.</w:t>
      </w:r>
    </w:p>
  </w:footnote>
  <w:footnote w:id="4">
    <w:p w14:paraId="62BDF566" w14:textId="77777777" w:rsidR="0041772F" w:rsidRPr="00681239" w:rsidRDefault="0041772F" w:rsidP="00681239">
      <w:pPr>
        <w:pStyle w:val="FootnoteText"/>
        <w:rPr>
          <w:rFonts w:asciiTheme="minorHAnsi" w:hAnsiTheme="minorHAnsi"/>
          <w:szCs w:val="18"/>
        </w:rPr>
      </w:pPr>
      <w:r w:rsidRPr="00681239">
        <w:rPr>
          <w:rStyle w:val="FootnoteReference"/>
          <w:rFonts w:asciiTheme="minorHAnsi" w:hAnsiTheme="minorHAnsi"/>
          <w:sz w:val="18"/>
          <w:szCs w:val="18"/>
        </w:rPr>
        <w:footnoteRef/>
      </w:r>
      <w:r w:rsidRPr="00681239">
        <w:rPr>
          <w:rFonts w:asciiTheme="minorHAnsi" w:hAnsiTheme="minorHAnsi"/>
          <w:szCs w:val="18"/>
        </w:rPr>
        <w:t xml:space="preserve"> For the purposes of this section, a station is a group of generators and associated terminal equipment (including generator interconnections) all contained by a continuous fence and owned by a single entity.</w:t>
      </w:r>
    </w:p>
  </w:footnote>
  <w:footnote w:id="5">
    <w:p w14:paraId="2C7C3C52" w14:textId="77777777" w:rsidR="0041772F" w:rsidRPr="00681239" w:rsidRDefault="0041772F" w:rsidP="00681239">
      <w:pPr>
        <w:pStyle w:val="FootnoteText"/>
        <w:rPr>
          <w:rFonts w:asciiTheme="minorHAnsi" w:hAnsiTheme="minorHAnsi"/>
          <w:szCs w:val="18"/>
        </w:rPr>
      </w:pPr>
      <w:r w:rsidRPr="00681239">
        <w:rPr>
          <w:rStyle w:val="FootnoteReference"/>
          <w:rFonts w:asciiTheme="minorHAnsi" w:hAnsiTheme="minorHAnsi"/>
          <w:sz w:val="18"/>
          <w:szCs w:val="18"/>
        </w:rPr>
        <w:footnoteRef/>
      </w:r>
      <w:r w:rsidRPr="00681239">
        <w:rPr>
          <w:rFonts w:asciiTheme="minorHAnsi" w:hAnsiTheme="minorHAnsi"/>
          <w:szCs w:val="18"/>
        </w:rPr>
        <w:t xml:space="preserve"> Net station output is output delivered to the Point of Interconnection.</w:t>
      </w:r>
    </w:p>
  </w:footnote>
  <w:footnote w:id="6">
    <w:p w14:paraId="3522EFB4" w14:textId="77777777" w:rsidR="0041772F" w:rsidRPr="00681239" w:rsidRDefault="0041772F" w:rsidP="00681239">
      <w:pPr>
        <w:pStyle w:val="FootnoteText"/>
        <w:rPr>
          <w:rFonts w:asciiTheme="minorHAnsi" w:hAnsiTheme="minorHAnsi"/>
          <w:szCs w:val="18"/>
        </w:rPr>
      </w:pPr>
      <w:r w:rsidRPr="00681239">
        <w:rPr>
          <w:rStyle w:val="FootnoteReference"/>
          <w:rFonts w:asciiTheme="minorHAnsi" w:hAnsiTheme="minorHAnsi"/>
          <w:sz w:val="18"/>
          <w:szCs w:val="18"/>
        </w:rPr>
        <w:footnoteRef/>
      </w:r>
      <w:r w:rsidRPr="00681239">
        <w:rPr>
          <w:rFonts w:asciiTheme="minorHAnsi" w:hAnsiTheme="minorHAnsi"/>
          <w:szCs w:val="18"/>
        </w:rPr>
        <w:t xml:space="preserve"> An increase of 5 MW or more of net station output for a single unit within a station or an increase of 5 MW or more of total net station output.</w:t>
      </w:r>
    </w:p>
  </w:footnote>
  <w:footnote w:id="7">
    <w:p w14:paraId="1852A509" w14:textId="77777777" w:rsidR="0041772F" w:rsidRPr="00681239" w:rsidRDefault="0041772F" w:rsidP="00681239">
      <w:pPr>
        <w:pStyle w:val="FootnoteText"/>
        <w:rPr>
          <w:rFonts w:asciiTheme="minorHAnsi" w:hAnsiTheme="minorHAnsi"/>
          <w:szCs w:val="18"/>
        </w:rPr>
      </w:pPr>
      <w:r w:rsidRPr="00681239">
        <w:rPr>
          <w:rStyle w:val="FootnoteReference"/>
          <w:rFonts w:asciiTheme="minorHAnsi" w:hAnsiTheme="minorHAnsi"/>
          <w:sz w:val="18"/>
          <w:szCs w:val="18"/>
        </w:rPr>
        <w:footnoteRef/>
      </w:r>
      <w:r w:rsidRPr="00681239">
        <w:rPr>
          <w:rFonts w:asciiTheme="minorHAnsi" w:hAnsiTheme="minorHAnsi"/>
          <w:szCs w:val="18"/>
        </w:rPr>
        <w:t xml:space="preserve"> An increase or decrease (lead or lag) of 5 MVAR or more in net station output for a single unit within a station, or, an increase or decrease (lead or lag) of 10 MVAR or more in total net station output</w:t>
      </w:r>
    </w:p>
  </w:footnote>
  <w:footnote w:id="8">
    <w:p w14:paraId="3591F92D" w14:textId="77777777" w:rsidR="0041772F" w:rsidRPr="0008600A" w:rsidRDefault="0041772F" w:rsidP="00C57855">
      <w:pPr>
        <w:pStyle w:val="FootnoteText"/>
        <w:jc w:val="both"/>
        <w:rPr>
          <w:rFonts w:asciiTheme="minorHAnsi" w:hAnsiTheme="minorHAnsi"/>
          <w:szCs w:val="18"/>
        </w:rPr>
      </w:pPr>
      <w:r w:rsidRPr="0008600A">
        <w:rPr>
          <w:rStyle w:val="FootnoteReference"/>
          <w:rFonts w:asciiTheme="minorHAnsi" w:hAnsiTheme="minorHAnsi"/>
          <w:sz w:val="18"/>
          <w:szCs w:val="18"/>
        </w:rPr>
        <w:footnoteRef/>
      </w:r>
      <w:r w:rsidRPr="0008600A">
        <w:rPr>
          <w:rFonts w:asciiTheme="minorHAnsi" w:hAnsiTheme="minorHAnsi"/>
          <w:szCs w:val="18"/>
        </w:rPr>
        <w:t xml:space="preserve"> This Document History documents action taken on the equivalent NEPOOL Procedure prior to the RTO Operations Date as well as revisions to the ISO New England Procedure subsequent to the RTO Operations 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61807" w14:textId="77777777" w:rsidR="0041772F" w:rsidRPr="009D78A3" w:rsidRDefault="0041772F" w:rsidP="00BE5B08">
    <w:pPr>
      <w:pStyle w:val="Header"/>
      <w:tabs>
        <w:tab w:val="clear" w:pos="4680"/>
        <w:tab w:val="clear" w:pos="9360"/>
        <w:tab w:val="right" w:pos="9540"/>
      </w:tabs>
      <w:rPr>
        <w:sz w:val="24"/>
      </w:rPr>
    </w:pPr>
    <w:r w:rsidRPr="009D78A3">
      <w:rPr>
        <w:sz w:val="24"/>
      </w:rPr>
      <w:t>ISO New England Planning Procedure</w:t>
    </w:r>
    <w:r w:rsidRPr="009D78A3">
      <w:rPr>
        <w:sz w:val="24"/>
      </w:rPr>
      <w:tab/>
      <w:t>PP</w:t>
    </w:r>
    <w:r>
      <w:rPr>
        <w:sz w:val="24"/>
      </w:rPr>
      <w:t>5-1: Procedure for Review of</w:t>
    </w:r>
  </w:p>
  <w:p w14:paraId="56649BE9" w14:textId="77777777" w:rsidR="0041772F" w:rsidRPr="009D78A3" w:rsidRDefault="0041772F" w:rsidP="00BE5B08">
    <w:pPr>
      <w:pStyle w:val="Header"/>
      <w:pBdr>
        <w:bottom w:val="single" w:sz="4" w:space="1" w:color="auto"/>
      </w:pBdr>
      <w:tabs>
        <w:tab w:val="clear" w:pos="4680"/>
        <w:tab w:val="clear" w:pos="9360"/>
        <w:tab w:val="right" w:pos="9540"/>
      </w:tabs>
      <w:rPr>
        <w:sz w:val="24"/>
      </w:rPr>
    </w:pPr>
    <w:r>
      <w:rPr>
        <w:sz w:val="24"/>
      </w:rPr>
      <w:tab/>
    </w:r>
    <w:r w:rsidRPr="00AD0BD2">
      <w:rPr>
        <w:sz w:val="24"/>
        <w:szCs w:val="24"/>
      </w:rPr>
      <w:t>Market</w:t>
    </w:r>
    <w:r w:rsidDel="006F5549">
      <w:rPr>
        <w:sz w:val="24"/>
      </w:rPr>
      <w:t xml:space="preserve"> </w:t>
    </w:r>
    <w:r>
      <w:rPr>
        <w:sz w:val="24"/>
      </w:rPr>
      <w:t xml:space="preserve">Participant’s or </w:t>
    </w:r>
    <w:r w:rsidRPr="00AD0BD2">
      <w:rPr>
        <w:sz w:val="24"/>
        <w:szCs w:val="24"/>
      </w:rPr>
      <w:t>Transmission Owner</w:t>
    </w:r>
    <w:r>
      <w:rPr>
        <w:sz w:val="24"/>
        <w:szCs w:val="24"/>
      </w:rPr>
      <w:t xml:space="preserve">’s </w:t>
    </w:r>
    <w:r>
      <w:rPr>
        <w:sz w:val="24"/>
      </w:rPr>
      <w:t>Proposed Plans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45267"/>
    <w:multiLevelType w:val="hybridMultilevel"/>
    <w:tmpl w:val="0E9CDB20"/>
    <w:lvl w:ilvl="0" w:tplc="1526C46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E297A6D"/>
    <w:multiLevelType w:val="hybridMultilevel"/>
    <w:tmpl w:val="D2A0048C"/>
    <w:lvl w:ilvl="0" w:tplc="22C4FEFE">
      <w:start w:val="1"/>
      <w:numFmt w:val="lowerRoman"/>
      <w:lvlText w:val="%1."/>
      <w:lvlJc w:val="left"/>
      <w:pPr>
        <w:ind w:left="1080" w:hanging="360"/>
      </w:pPr>
      <w:rPr>
        <w:rFonts w:hint="default"/>
      </w:rPr>
    </w:lvl>
    <w:lvl w:ilvl="1" w:tplc="04090019" w:tentative="1">
      <w:start w:val="1"/>
      <w:numFmt w:val="lowerLetter"/>
      <w:lvlText w:val="%2."/>
      <w:lvlJc w:val="left"/>
      <w:pPr>
        <w:ind w:left="444" w:hanging="360"/>
      </w:pPr>
    </w:lvl>
    <w:lvl w:ilvl="2" w:tplc="0409001B" w:tentative="1">
      <w:start w:val="1"/>
      <w:numFmt w:val="lowerRoman"/>
      <w:lvlText w:val="%3."/>
      <w:lvlJc w:val="right"/>
      <w:pPr>
        <w:ind w:left="1164" w:hanging="180"/>
      </w:pPr>
    </w:lvl>
    <w:lvl w:ilvl="3" w:tplc="0409000F" w:tentative="1">
      <w:start w:val="1"/>
      <w:numFmt w:val="decimal"/>
      <w:lvlText w:val="%4."/>
      <w:lvlJc w:val="left"/>
      <w:pPr>
        <w:ind w:left="1884" w:hanging="360"/>
      </w:pPr>
    </w:lvl>
    <w:lvl w:ilvl="4" w:tplc="04090019" w:tentative="1">
      <w:start w:val="1"/>
      <w:numFmt w:val="lowerLetter"/>
      <w:lvlText w:val="%5."/>
      <w:lvlJc w:val="left"/>
      <w:pPr>
        <w:ind w:left="2604" w:hanging="360"/>
      </w:pPr>
    </w:lvl>
    <w:lvl w:ilvl="5" w:tplc="0409001B" w:tentative="1">
      <w:start w:val="1"/>
      <w:numFmt w:val="lowerRoman"/>
      <w:lvlText w:val="%6."/>
      <w:lvlJc w:val="right"/>
      <w:pPr>
        <w:ind w:left="3324" w:hanging="180"/>
      </w:pPr>
    </w:lvl>
    <w:lvl w:ilvl="6" w:tplc="0409000F" w:tentative="1">
      <w:start w:val="1"/>
      <w:numFmt w:val="decimal"/>
      <w:lvlText w:val="%7."/>
      <w:lvlJc w:val="left"/>
      <w:pPr>
        <w:ind w:left="4044" w:hanging="360"/>
      </w:pPr>
    </w:lvl>
    <w:lvl w:ilvl="7" w:tplc="04090019" w:tentative="1">
      <w:start w:val="1"/>
      <w:numFmt w:val="lowerLetter"/>
      <w:lvlText w:val="%8."/>
      <w:lvlJc w:val="left"/>
      <w:pPr>
        <w:ind w:left="4764" w:hanging="360"/>
      </w:pPr>
    </w:lvl>
    <w:lvl w:ilvl="8" w:tplc="0409001B" w:tentative="1">
      <w:start w:val="1"/>
      <w:numFmt w:val="lowerRoman"/>
      <w:lvlText w:val="%9."/>
      <w:lvlJc w:val="right"/>
      <w:pPr>
        <w:ind w:left="5484" w:hanging="180"/>
      </w:pPr>
    </w:lvl>
  </w:abstractNum>
  <w:abstractNum w:abstractNumId="2" w15:restartNumberingAfterBreak="0">
    <w:nsid w:val="183025B5"/>
    <w:multiLevelType w:val="hybridMultilevel"/>
    <w:tmpl w:val="842AB8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CC42F3"/>
    <w:multiLevelType w:val="hybridMultilevel"/>
    <w:tmpl w:val="466C308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20B338BC"/>
    <w:multiLevelType w:val="hybridMultilevel"/>
    <w:tmpl w:val="03F08E2A"/>
    <w:lvl w:ilvl="0" w:tplc="38581730">
      <w:start w:val="1"/>
      <w:numFmt w:val="decimal"/>
      <w:lvlText w:val="%1)"/>
      <w:lvlJc w:val="left"/>
      <w:pPr>
        <w:ind w:left="1080" w:hanging="6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332D0222"/>
    <w:multiLevelType w:val="hybridMultilevel"/>
    <w:tmpl w:val="20420218"/>
    <w:lvl w:ilvl="0" w:tplc="23E6ABA4">
      <w:start w:val="6"/>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51F2B08"/>
    <w:multiLevelType w:val="singleLevel"/>
    <w:tmpl w:val="1526C462"/>
    <w:lvl w:ilvl="0">
      <w:start w:val="1"/>
      <w:numFmt w:val="lowerLetter"/>
      <w:lvlText w:val="%1."/>
      <w:lvlJc w:val="left"/>
      <w:pPr>
        <w:tabs>
          <w:tab w:val="num" w:pos="2880"/>
        </w:tabs>
        <w:ind w:left="2880" w:hanging="720"/>
      </w:pPr>
      <w:rPr>
        <w:rFonts w:hint="default"/>
      </w:rPr>
    </w:lvl>
  </w:abstractNum>
  <w:abstractNum w:abstractNumId="7" w15:restartNumberingAfterBreak="0">
    <w:nsid w:val="36E822C2"/>
    <w:multiLevelType w:val="hybridMultilevel"/>
    <w:tmpl w:val="23E8E1E8"/>
    <w:lvl w:ilvl="0" w:tplc="68C014F8">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98F661D"/>
    <w:multiLevelType w:val="hybridMultilevel"/>
    <w:tmpl w:val="869EFDA8"/>
    <w:lvl w:ilvl="0" w:tplc="E1D8E1C8">
      <w:start w:val="4"/>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375BCC"/>
    <w:multiLevelType w:val="hybridMultilevel"/>
    <w:tmpl w:val="51A0E12A"/>
    <w:lvl w:ilvl="0" w:tplc="B66842A4">
      <w:start w:val="1"/>
      <w:numFmt w:val="bullet"/>
      <w:lvlText w:val=""/>
      <w:lvlJc w:val="left"/>
      <w:pPr>
        <w:tabs>
          <w:tab w:val="num" w:pos="720"/>
        </w:tabs>
        <w:ind w:left="720" w:hanging="360"/>
      </w:pPr>
      <w:rPr>
        <w:rFonts w:ascii="Symbol" w:hAnsi="Symbol" w:hint="default"/>
        <w:strike w:val="0"/>
      </w:rPr>
    </w:lvl>
    <w:lvl w:ilvl="1" w:tplc="68C014F8">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D10672"/>
    <w:multiLevelType w:val="hybridMultilevel"/>
    <w:tmpl w:val="8D3845BE"/>
    <w:lvl w:ilvl="0" w:tplc="0409000F">
      <w:start w:val="5"/>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27663DE"/>
    <w:multiLevelType w:val="hybridMultilevel"/>
    <w:tmpl w:val="6BEEEB1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60B4463"/>
    <w:multiLevelType w:val="hybridMultilevel"/>
    <w:tmpl w:val="B18CE170"/>
    <w:lvl w:ilvl="0" w:tplc="9D1A7EA0">
      <w:start w:val="1"/>
      <w:numFmt w:val="lowerRoman"/>
      <w:lvlText w:val="%1."/>
      <w:lvlJc w:val="left"/>
      <w:pPr>
        <w:ind w:left="2076" w:hanging="360"/>
      </w:pPr>
      <w:rPr>
        <w:rFonts w:hint="default"/>
      </w:rPr>
    </w:lvl>
    <w:lvl w:ilvl="1" w:tplc="04090019" w:tentative="1">
      <w:start w:val="1"/>
      <w:numFmt w:val="lowerLetter"/>
      <w:lvlText w:val="%2."/>
      <w:lvlJc w:val="left"/>
      <w:pPr>
        <w:ind w:left="2796" w:hanging="360"/>
      </w:pPr>
    </w:lvl>
    <w:lvl w:ilvl="2" w:tplc="0409001B" w:tentative="1">
      <w:start w:val="1"/>
      <w:numFmt w:val="lowerRoman"/>
      <w:lvlText w:val="%3."/>
      <w:lvlJc w:val="right"/>
      <w:pPr>
        <w:ind w:left="3516" w:hanging="180"/>
      </w:pPr>
    </w:lvl>
    <w:lvl w:ilvl="3" w:tplc="0409000F" w:tentative="1">
      <w:start w:val="1"/>
      <w:numFmt w:val="decimal"/>
      <w:lvlText w:val="%4."/>
      <w:lvlJc w:val="left"/>
      <w:pPr>
        <w:ind w:left="4236" w:hanging="360"/>
      </w:pPr>
    </w:lvl>
    <w:lvl w:ilvl="4" w:tplc="04090019" w:tentative="1">
      <w:start w:val="1"/>
      <w:numFmt w:val="lowerLetter"/>
      <w:lvlText w:val="%5."/>
      <w:lvlJc w:val="left"/>
      <w:pPr>
        <w:ind w:left="4956" w:hanging="360"/>
      </w:pPr>
    </w:lvl>
    <w:lvl w:ilvl="5" w:tplc="0409001B" w:tentative="1">
      <w:start w:val="1"/>
      <w:numFmt w:val="lowerRoman"/>
      <w:lvlText w:val="%6."/>
      <w:lvlJc w:val="right"/>
      <w:pPr>
        <w:ind w:left="5676" w:hanging="180"/>
      </w:pPr>
    </w:lvl>
    <w:lvl w:ilvl="6" w:tplc="0409000F" w:tentative="1">
      <w:start w:val="1"/>
      <w:numFmt w:val="decimal"/>
      <w:lvlText w:val="%7."/>
      <w:lvlJc w:val="left"/>
      <w:pPr>
        <w:ind w:left="6396" w:hanging="360"/>
      </w:pPr>
    </w:lvl>
    <w:lvl w:ilvl="7" w:tplc="04090019" w:tentative="1">
      <w:start w:val="1"/>
      <w:numFmt w:val="lowerLetter"/>
      <w:lvlText w:val="%8."/>
      <w:lvlJc w:val="left"/>
      <w:pPr>
        <w:ind w:left="7116" w:hanging="360"/>
      </w:pPr>
    </w:lvl>
    <w:lvl w:ilvl="8" w:tplc="0409001B" w:tentative="1">
      <w:start w:val="1"/>
      <w:numFmt w:val="lowerRoman"/>
      <w:lvlText w:val="%9."/>
      <w:lvlJc w:val="right"/>
      <w:pPr>
        <w:ind w:left="7836" w:hanging="180"/>
      </w:pPr>
    </w:lvl>
  </w:abstractNum>
  <w:abstractNum w:abstractNumId="13" w15:restartNumberingAfterBreak="0">
    <w:nsid w:val="48F40CBF"/>
    <w:multiLevelType w:val="multilevel"/>
    <w:tmpl w:val="08C49984"/>
    <w:lvl w:ilvl="0">
      <w:start w:val="1"/>
      <w:numFmt w:val="decimal"/>
      <w:pStyle w:val="Heading1"/>
      <w:lvlText w:val="%1.0"/>
      <w:lvlJc w:val="left"/>
      <w:pPr>
        <w:tabs>
          <w:tab w:val="num" w:pos="720"/>
        </w:tabs>
        <w:ind w:left="864" w:hanging="864"/>
      </w:pPr>
      <w:rPr>
        <w:rFonts w:ascii="Calibri" w:hAnsi="Calibri" w:hint="default"/>
        <w:b/>
        <w:i w:val="0"/>
        <w:color w:val="000000"/>
        <w:sz w:val="24"/>
      </w:rPr>
    </w:lvl>
    <w:lvl w:ilvl="1">
      <w:start w:val="1"/>
      <w:numFmt w:val="decimal"/>
      <w:pStyle w:val="Heading2"/>
      <w:lvlText w:val="%1.%2"/>
      <w:lvlJc w:val="left"/>
      <w:pPr>
        <w:tabs>
          <w:tab w:val="num" w:pos="720"/>
        </w:tabs>
        <w:ind w:left="864" w:hanging="864"/>
      </w:pPr>
      <w:rPr>
        <w:rFonts w:ascii="Calibri" w:hAnsi="Calibri" w:hint="default"/>
        <w:b/>
        <w:i w:val="0"/>
        <w:color w:val="000000"/>
        <w:sz w:val="24"/>
        <w:u w:val="none"/>
      </w:rPr>
    </w:lvl>
    <w:lvl w:ilvl="2">
      <w:start w:val="1"/>
      <w:numFmt w:val="decimal"/>
      <w:pStyle w:val="Heading3"/>
      <w:lvlText w:val="%1.%2.%3"/>
      <w:lvlJc w:val="left"/>
      <w:pPr>
        <w:tabs>
          <w:tab w:val="num" w:pos="720"/>
        </w:tabs>
        <w:ind w:left="864" w:hanging="864"/>
      </w:pPr>
      <w:rPr>
        <w:rFonts w:ascii="Calibri" w:hAnsi="Calibri" w:hint="default"/>
        <w:b/>
        <w:i w:val="0"/>
        <w:color w:val="000000"/>
        <w:sz w:val="24"/>
      </w:rPr>
    </w:lvl>
    <w:lvl w:ilvl="3">
      <w:start w:val="1"/>
      <w:numFmt w:val="decimal"/>
      <w:pStyle w:val="Heading4"/>
      <w:lvlText w:val="%1.%2.%3.%4."/>
      <w:lvlJc w:val="left"/>
      <w:pPr>
        <w:tabs>
          <w:tab w:val="num" w:pos="720"/>
        </w:tabs>
        <w:ind w:left="864" w:hanging="864"/>
      </w:pPr>
      <w:rPr>
        <w:rFonts w:ascii="Calibri" w:hAnsi="Calibri" w:hint="default"/>
        <w:b/>
        <w:i w:val="0"/>
        <w:color w:val="000000"/>
        <w:sz w:val="24"/>
        <w:u w:val="none"/>
      </w:rPr>
    </w:lvl>
    <w:lvl w:ilvl="4">
      <w:start w:val="1"/>
      <w:numFmt w:val="decimal"/>
      <w:lvlText w:val="%1.%2.%3.%4.%5."/>
      <w:lvlJc w:val="left"/>
      <w:pPr>
        <w:tabs>
          <w:tab w:val="num" w:pos="720"/>
        </w:tabs>
        <w:ind w:left="864" w:hanging="864"/>
      </w:pPr>
      <w:rPr>
        <w:rFonts w:hint="default"/>
      </w:rPr>
    </w:lvl>
    <w:lvl w:ilvl="5">
      <w:start w:val="1"/>
      <w:numFmt w:val="decimal"/>
      <w:lvlText w:val="%1.%2.%3.%4.%5.%6."/>
      <w:lvlJc w:val="left"/>
      <w:pPr>
        <w:tabs>
          <w:tab w:val="num" w:pos="720"/>
        </w:tabs>
        <w:ind w:left="864" w:hanging="864"/>
      </w:pPr>
      <w:rPr>
        <w:rFonts w:hint="default"/>
      </w:rPr>
    </w:lvl>
    <w:lvl w:ilvl="6">
      <w:start w:val="1"/>
      <w:numFmt w:val="decimal"/>
      <w:lvlText w:val="%1.%2.%3.%4.%5.%6.%7."/>
      <w:lvlJc w:val="left"/>
      <w:pPr>
        <w:tabs>
          <w:tab w:val="num" w:pos="720"/>
        </w:tabs>
        <w:ind w:left="864" w:hanging="864"/>
      </w:pPr>
      <w:rPr>
        <w:rFonts w:hint="default"/>
      </w:rPr>
    </w:lvl>
    <w:lvl w:ilvl="7">
      <w:start w:val="1"/>
      <w:numFmt w:val="decimal"/>
      <w:lvlText w:val="%1.%2.%3.%4.%5.%6.%7.%8."/>
      <w:lvlJc w:val="left"/>
      <w:pPr>
        <w:tabs>
          <w:tab w:val="num" w:pos="720"/>
        </w:tabs>
        <w:ind w:left="864" w:hanging="864"/>
      </w:pPr>
      <w:rPr>
        <w:rFonts w:hint="default"/>
      </w:rPr>
    </w:lvl>
    <w:lvl w:ilvl="8">
      <w:start w:val="1"/>
      <w:numFmt w:val="decimal"/>
      <w:lvlText w:val="%1.%2.%3.%4.%5.%6.%7.%8.%9."/>
      <w:lvlJc w:val="left"/>
      <w:pPr>
        <w:tabs>
          <w:tab w:val="num" w:pos="720"/>
        </w:tabs>
        <w:ind w:left="864" w:hanging="864"/>
      </w:pPr>
      <w:rPr>
        <w:rFonts w:hint="default"/>
      </w:rPr>
    </w:lvl>
  </w:abstractNum>
  <w:abstractNum w:abstractNumId="14" w15:restartNumberingAfterBreak="0">
    <w:nsid w:val="633A05B8"/>
    <w:multiLevelType w:val="hybridMultilevel"/>
    <w:tmpl w:val="190E94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6C890088"/>
    <w:multiLevelType w:val="hybridMultilevel"/>
    <w:tmpl w:val="01A4362C"/>
    <w:lvl w:ilvl="0" w:tplc="B66842A4">
      <w:start w:val="1"/>
      <w:numFmt w:val="bullet"/>
      <w:lvlText w:val=""/>
      <w:lvlJc w:val="left"/>
      <w:pPr>
        <w:tabs>
          <w:tab w:val="num" w:pos="720"/>
        </w:tabs>
        <w:ind w:left="720" w:hanging="360"/>
      </w:pPr>
      <w:rPr>
        <w:rFonts w:ascii="Symbol" w:hAnsi="Symbol" w:hint="default"/>
        <w:strike w:val="0"/>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ADB7F92"/>
    <w:multiLevelType w:val="hybridMultilevel"/>
    <w:tmpl w:val="12DAB254"/>
    <w:lvl w:ilvl="0" w:tplc="4E42A734">
      <w:start w:val="1"/>
      <w:numFmt w:val="lowerRoman"/>
      <w:lvlText w:val="%1."/>
      <w:lvlJc w:val="left"/>
      <w:pPr>
        <w:ind w:left="1526" w:hanging="72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num w:numId="1">
    <w:abstractNumId w:val="13"/>
  </w:num>
  <w:num w:numId="2">
    <w:abstractNumId w:val="6"/>
  </w:num>
  <w:num w:numId="3">
    <w:abstractNumId w:val="3"/>
  </w:num>
  <w:num w:numId="4">
    <w:abstractNumId w:val="14"/>
  </w:num>
  <w:num w:numId="5">
    <w:abstractNumId w:val="5"/>
  </w:num>
  <w:num w:numId="6">
    <w:abstractNumId w:val="9"/>
  </w:num>
  <w:num w:numId="7">
    <w:abstractNumId w:val="7"/>
  </w:num>
  <w:num w:numId="8">
    <w:abstractNumId w:val="11"/>
  </w:num>
  <w:num w:numId="9">
    <w:abstractNumId w:val="8"/>
  </w:num>
  <w:num w:numId="10">
    <w:abstractNumId w:val="10"/>
  </w:num>
  <w:num w:numId="11">
    <w:abstractNumId w:val="4"/>
  </w:num>
  <w:num w:numId="12">
    <w:abstractNumId w:val="15"/>
  </w:num>
  <w:num w:numId="13">
    <w:abstractNumId w:val="2"/>
  </w:num>
  <w:num w:numId="14">
    <w:abstractNumId w:val="16"/>
  </w:num>
  <w:num w:numId="15">
    <w:abstractNumId w:val="12"/>
  </w:num>
  <w:num w:numId="16">
    <w:abstractNumId w:val="1"/>
  </w:num>
  <w:num w:numId="1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8A3"/>
    <w:rsid w:val="000050A8"/>
    <w:rsid w:val="0000532C"/>
    <w:rsid w:val="0001643E"/>
    <w:rsid w:val="00017C99"/>
    <w:rsid w:val="000214E9"/>
    <w:rsid w:val="0002349F"/>
    <w:rsid w:val="000239AB"/>
    <w:rsid w:val="00024536"/>
    <w:rsid w:val="000326AA"/>
    <w:rsid w:val="0004518C"/>
    <w:rsid w:val="0004756E"/>
    <w:rsid w:val="00050539"/>
    <w:rsid w:val="000564ED"/>
    <w:rsid w:val="00056FB1"/>
    <w:rsid w:val="0005722C"/>
    <w:rsid w:val="00057696"/>
    <w:rsid w:val="00057D9B"/>
    <w:rsid w:val="000646A3"/>
    <w:rsid w:val="0008600A"/>
    <w:rsid w:val="000862E8"/>
    <w:rsid w:val="00087A9D"/>
    <w:rsid w:val="0009792B"/>
    <w:rsid w:val="000A1A35"/>
    <w:rsid w:val="000A4790"/>
    <w:rsid w:val="000A6C69"/>
    <w:rsid w:val="000B158F"/>
    <w:rsid w:val="000B3472"/>
    <w:rsid w:val="000B63BE"/>
    <w:rsid w:val="000B66D2"/>
    <w:rsid w:val="000C4DF7"/>
    <w:rsid w:val="000C5CB8"/>
    <w:rsid w:val="000C6764"/>
    <w:rsid w:val="000E06DC"/>
    <w:rsid w:val="000E268C"/>
    <w:rsid w:val="000E7B41"/>
    <w:rsid w:val="000F1F09"/>
    <w:rsid w:val="000F38C1"/>
    <w:rsid w:val="00102EEE"/>
    <w:rsid w:val="00114EC4"/>
    <w:rsid w:val="00125A42"/>
    <w:rsid w:val="00132612"/>
    <w:rsid w:val="001327C6"/>
    <w:rsid w:val="00134641"/>
    <w:rsid w:val="00135160"/>
    <w:rsid w:val="001404C3"/>
    <w:rsid w:val="00151737"/>
    <w:rsid w:val="001610F5"/>
    <w:rsid w:val="00165233"/>
    <w:rsid w:val="00165DED"/>
    <w:rsid w:val="001676F2"/>
    <w:rsid w:val="00167FF1"/>
    <w:rsid w:val="00170367"/>
    <w:rsid w:val="00175605"/>
    <w:rsid w:val="00175F04"/>
    <w:rsid w:val="00184FBE"/>
    <w:rsid w:val="00185212"/>
    <w:rsid w:val="00192FF5"/>
    <w:rsid w:val="001A3C2C"/>
    <w:rsid w:val="001B1640"/>
    <w:rsid w:val="001B1780"/>
    <w:rsid w:val="001C1D51"/>
    <w:rsid w:val="001D40ED"/>
    <w:rsid w:val="001F1E7B"/>
    <w:rsid w:val="001F6ED6"/>
    <w:rsid w:val="00201413"/>
    <w:rsid w:val="002064A0"/>
    <w:rsid w:val="00212C8A"/>
    <w:rsid w:val="00212DE8"/>
    <w:rsid w:val="00226E42"/>
    <w:rsid w:val="00245B01"/>
    <w:rsid w:val="00246E2B"/>
    <w:rsid w:val="002554EA"/>
    <w:rsid w:val="00257EEC"/>
    <w:rsid w:val="00265A0D"/>
    <w:rsid w:val="00266DC3"/>
    <w:rsid w:val="00271604"/>
    <w:rsid w:val="0027690D"/>
    <w:rsid w:val="00294549"/>
    <w:rsid w:val="00296E03"/>
    <w:rsid w:val="002A3E34"/>
    <w:rsid w:val="002A7391"/>
    <w:rsid w:val="002B08E8"/>
    <w:rsid w:val="002C25F2"/>
    <w:rsid w:val="002C7844"/>
    <w:rsid w:val="002D01F9"/>
    <w:rsid w:val="002E6298"/>
    <w:rsid w:val="00302505"/>
    <w:rsid w:val="003104EC"/>
    <w:rsid w:val="00314EEB"/>
    <w:rsid w:val="00327720"/>
    <w:rsid w:val="003328D0"/>
    <w:rsid w:val="00335EB7"/>
    <w:rsid w:val="00343306"/>
    <w:rsid w:val="003627CE"/>
    <w:rsid w:val="003700B3"/>
    <w:rsid w:val="00371AE0"/>
    <w:rsid w:val="00372F51"/>
    <w:rsid w:val="00391CE3"/>
    <w:rsid w:val="003930FE"/>
    <w:rsid w:val="003A1105"/>
    <w:rsid w:val="003B3106"/>
    <w:rsid w:val="003B4037"/>
    <w:rsid w:val="003C1980"/>
    <w:rsid w:val="003C5871"/>
    <w:rsid w:val="003D0E79"/>
    <w:rsid w:val="003D647A"/>
    <w:rsid w:val="003E292B"/>
    <w:rsid w:val="003E79CC"/>
    <w:rsid w:val="003F13B3"/>
    <w:rsid w:val="003F2055"/>
    <w:rsid w:val="004027AB"/>
    <w:rsid w:val="00405981"/>
    <w:rsid w:val="0041772F"/>
    <w:rsid w:val="00445D62"/>
    <w:rsid w:val="004529A0"/>
    <w:rsid w:val="00453733"/>
    <w:rsid w:val="00455306"/>
    <w:rsid w:val="00470A93"/>
    <w:rsid w:val="004725D8"/>
    <w:rsid w:val="00476B8D"/>
    <w:rsid w:val="0047779E"/>
    <w:rsid w:val="00480B57"/>
    <w:rsid w:val="00483824"/>
    <w:rsid w:val="00484847"/>
    <w:rsid w:val="00484933"/>
    <w:rsid w:val="00484FCF"/>
    <w:rsid w:val="00485A6F"/>
    <w:rsid w:val="00492AE6"/>
    <w:rsid w:val="004C21D6"/>
    <w:rsid w:val="004C7ED8"/>
    <w:rsid w:val="004D1618"/>
    <w:rsid w:val="004E3F83"/>
    <w:rsid w:val="004E430B"/>
    <w:rsid w:val="004F057F"/>
    <w:rsid w:val="00506691"/>
    <w:rsid w:val="0052175A"/>
    <w:rsid w:val="00537B27"/>
    <w:rsid w:val="005679D1"/>
    <w:rsid w:val="0058393B"/>
    <w:rsid w:val="00596B80"/>
    <w:rsid w:val="005A0073"/>
    <w:rsid w:val="005A4B94"/>
    <w:rsid w:val="005A54F8"/>
    <w:rsid w:val="005A6A4A"/>
    <w:rsid w:val="005B14E8"/>
    <w:rsid w:val="005B7B92"/>
    <w:rsid w:val="005C2711"/>
    <w:rsid w:val="005D64E7"/>
    <w:rsid w:val="005E5E41"/>
    <w:rsid w:val="005F59D2"/>
    <w:rsid w:val="00613F6B"/>
    <w:rsid w:val="00614405"/>
    <w:rsid w:val="006251FD"/>
    <w:rsid w:val="0063164A"/>
    <w:rsid w:val="00645B8F"/>
    <w:rsid w:val="00645E47"/>
    <w:rsid w:val="00652ECC"/>
    <w:rsid w:val="0065448B"/>
    <w:rsid w:val="00666C42"/>
    <w:rsid w:val="00672E94"/>
    <w:rsid w:val="006762C9"/>
    <w:rsid w:val="00676C19"/>
    <w:rsid w:val="00681239"/>
    <w:rsid w:val="006838C2"/>
    <w:rsid w:val="00685CAD"/>
    <w:rsid w:val="006910F0"/>
    <w:rsid w:val="006A142B"/>
    <w:rsid w:val="006B1585"/>
    <w:rsid w:val="006B3394"/>
    <w:rsid w:val="006B469E"/>
    <w:rsid w:val="006B6467"/>
    <w:rsid w:val="006B66AF"/>
    <w:rsid w:val="006C6B89"/>
    <w:rsid w:val="006D25BC"/>
    <w:rsid w:val="006D5B28"/>
    <w:rsid w:val="006E142D"/>
    <w:rsid w:val="006E298F"/>
    <w:rsid w:val="006E397C"/>
    <w:rsid w:val="006E3CFC"/>
    <w:rsid w:val="006E4936"/>
    <w:rsid w:val="006E61E6"/>
    <w:rsid w:val="006F00FD"/>
    <w:rsid w:val="006F26D9"/>
    <w:rsid w:val="006F5549"/>
    <w:rsid w:val="006F5D0A"/>
    <w:rsid w:val="006F752F"/>
    <w:rsid w:val="00704DDA"/>
    <w:rsid w:val="0070503C"/>
    <w:rsid w:val="00710A73"/>
    <w:rsid w:val="00715B3A"/>
    <w:rsid w:val="007210B8"/>
    <w:rsid w:val="0073217B"/>
    <w:rsid w:val="00734863"/>
    <w:rsid w:val="0075093B"/>
    <w:rsid w:val="00774A1F"/>
    <w:rsid w:val="0078640D"/>
    <w:rsid w:val="00787B11"/>
    <w:rsid w:val="00791301"/>
    <w:rsid w:val="007941EC"/>
    <w:rsid w:val="007A2995"/>
    <w:rsid w:val="007A589C"/>
    <w:rsid w:val="007A6FC1"/>
    <w:rsid w:val="007B05B9"/>
    <w:rsid w:val="007B13B4"/>
    <w:rsid w:val="007B2D63"/>
    <w:rsid w:val="007B4ABB"/>
    <w:rsid w:val="007C313B"/>
    <w:rsid w:val="007D1478"/>
    <w:rsid w:val="008126E0"/>
    <w:rsid w:val="00812AA0"/>
    <w:rsid w:val="008176D5"/>
    <w:rsid w:val="00823431"/>
    <w:rsid w:val="00837A80"/>
    <w:rsid w:val="00844AE1"/>
    <w:rsid w:val="0085509F"/>
    <w:rsid w:val="00876F05"/>
    <w:rsid w:val="0088761E"/>
    <w:rsid w:val="008920D0"/>
    <w:rsid w:val="00895FE8"/>
    <w:rsid w:val="008962A5"/>
    <w:rsid w:val="00896876"/>
    <w:rsid w:val="008A37AD"/>
    <w:rsid w:val="008A5319"/>
    <w:rsid w:val="008B330A"/>
    <w:rsid w:val="008C2297"/>
    <w:rsid w:val="008C6EF1"/>
    <w:rsid w:val="008C7D17"/>
    <w:rsid w:val="008D13EA"/>
    <w:rsid w:val="008F3195"/>
    <w:rsid w:val="008F3353"/>
    <w:rsid w:val="008F3E53"/>
    <w:rsid w:val="00906D36"/>
    <w:rsid w:val="0090748D"/>
    <w:rsid w:val="009161FE"/>
    <w:rsid w:val="00953B25"/>
    <w:rsid w:val="00971DA7"/>
    <w:rsid w:val="00973878"/>
    <w:rsid w:val="00984418"/>
    <w:rsid w:val="009850F7"/>
    <w:rsid w:val="009C654B"/>
    <w:rsid w:val="009D78A3"/>
    <w:rsid w:val="009E5C0B"/>
    <w:rsid w:val="009E646A"/>
    <w:rsid w:val="009F62F1"/>
    <w:rsid w:val="00A033BB"/>
    <w:rsid w:val="00A10408"/>
    <w:rsid w:val="00A1079C"/>
    <w:rsid w:val="00A164C0"/>
    <w:rsid w:val="00A35A5E"/>
    <w:rsid w:val="00A407CE"/>
    <w:rsid w:val="00A4791A"/>
    <w:rsid w:val="00A61F44"/>
    <w:rsid w:val="00A66BD0"/>
    <w:rsid w:val="00A729D7"/>
    <w:rsid w:val="00A7551F"/>
    <w:rsid w:val="00A769FF"/>
    <w:rsid w:val="00A80326"/>
    <w:rsid w:val="00A80958"/>
    <w:rsid w:val="00A82397"/>
    <w:rsid w:val="00A842D8"/>
    <w:rsid w:val="00A96C92"/>
    <w:rsid w:val="00AA165E"/>
    <w:rsid w:val="00AB6E4E"/>
    <w:rsid w:val="00AC1380"/>
    <w:rsid w:val="00AC18BB"/>
    <w:rsid w:val="00AD0BD2"/>
    <w:rsid w:val="00B21F94"/>
    <w:rsid w:val="00B33ADA"/>
    <w:rsid w:val="00B42DCA"/>
    <w:rsid w:val="00B57532"/>
    <w:rsid w:val="00B62E3C"/>
    <w:rsid w:val="00B62EAA"/>
    <w:rsid w:val="00B66BA1"/>
    <w:rsid w:val="00B72638"/>
    <w:rsid w:val="00B75A5A"/>
    <w:rsid w:val="00B82EBA"/>
    <w:rsid w:val="00B83E8B"/>
    <w:rsid w:val="00B9189E"/>
    <w:rsid w:val="00B96DA0"/>
    <w:rsid w:val="00BA0B62"/>
    <w:rsid w:val="00BA2470"/>
    <w:rsid w:val="00BA486D"/>
    <w:rsid w:val="00BB14E5"/>
    <w:rsid w:val="00BB547D"/>
    <w:rsid w:val="00BB795C"/>
    <w:rsid w:val="00BC1606"/>
    <w:rsid w:val="00BC7233"/>
    <w:rsid w:val="00BD41E3"/>
    <w:rsid w:val="00BE5B08"/>
    <w:rsid w:val="00BE7462"/>
    <w:rsid w:val="00BF00BC"/>
    <w:rsid w:val="00C11752"/>
    <w:rsid w:val="00C16605"/>
    <w:rsid w:val="00C24716"/>
    <w:rsid w:val="00C25D98"/>
    <w:rsid w:val="00C26DC7"/>
    <w:rsid w:val="00C2701C"/>
    <w:rsid w:val="00C33C29"/>
    <w:rsid w:val="00C34E7C"/>
    <w:rsid w:val="00C41745"/>
    <w:rsid w:val="00C47B02"/>
    <w:rsid w:val="00C56885"/>
    <w:rsid w:val="00C57855"/>
    <w:rsid w:val="00C663B6"/>
    <w:rsid w:val="00C70816"/>
    <w:rsid w:val="00C80646"/>
    <w:rsid w:val="00C848FA"/>
    <w:rsid w:val="00CB0C8D"/>
    <w:rsid w:val="00CB70F5"/>
    <w:rsid w:val="00CB7D6D"/>
    <w:rsid w:val="00CC13DA"/>
    <w:rsid w:val="00CC2122"/>
    <w:rsid w:val="00CE146B"/>
    <w:rsid w:val="00CE79D3"/>
    <w:rsid w:val="00CF3365"/>
    <w:rsid w:val="00D006B2"/>
    <w:rsid w:val="00D05954"/>
    <w:rsid w:val="00D132C9"/>
    <w:rsid w:val="00D15EEF"/>
    <w:rsid w:val="00D431F6"/>
    <w:rsid w:val="00D4457C"/>
    <w:rsid w:val="00D51E50"/>
    <w:rsid w:val="00D608E5"/>
    <w:rsid w:val="00D62EE2"/>
    <w:rsid w:val="00D70E7D"/>
    <w:rsid w:val="00D7511B"/>
    <w:rsid w:val="00D902EB"/>
    <w:rsid w:val="00D92365"/>
    <w:rsid w:val="00DA5F63"/>
    <w:rsid w:val="00DB3CD5"/>
    <w:rsid w:val="00DB654E"/>
    <w:rsid w:val="00DC2CF8"/>
    <w:rsid w:val="00DE6144"/>
    <w:rsid w:val="00DF7291"/>
    <w:rsid w:val="00E036EF"/>
    <w:rsid w:val="00E03E4E"/>
    <w:rsid w:val="00E20BC0"/>
    <w:rsid w:val="00E27E7F"/>
    <w:rsid w:val="00E30D54"/>
    <w:rsid w:val="00E322E1"/>
    <w:rsid w:val="00E3531A"/>
    <w:rsid w:val="00E45088"/>
    <w:rsid w:val="00E54AE7"/>
    <w:rsid w:val="00E56996"/>
    <w:rsid w:val="00E60E60"/>
    <w:rsid w:val="00E65BBE"/>
    <w:rsid w:val="00E65D33"/>
    <w:rsid w:val="00E66C33"/>
    <w:rsid w:val="00E92116"/>
    <w:rsid w:val="00E971DE"/>
    <w:rsid w:val="00EA2BDA"/>
    <w:rsid w:val="00EA6DE3"/>
    <w:rsid w:val="00ED01E6"/>
    <w:rsid w:val="00ED0351"/>
    <w:rsid w:val="00EE15CA"/>
    <w:rsid w:val="00EE1D42"/>
    <w:rsid w:val="00EE551C"/>
    <w:rsid w:val="00EF28BB"/>
    <w:rsid w:val="00F00A7B"/>
    <w:rsid w:val="00F07E9A"/>
    <w:rsid w:val="00F12A42"/>
    <w:rsid w:val="00F329E1"/>
    <w:rsid w:val="00F40367"/>
    <w:rsid w:val="00F41B63"/>
    <w:rsid w:val="00F4281F"/>
    <w:rsid w:val="00F43F6C"/>
    <w:rsid w:val="00F50608"/>
    <w:rsid w:val="00F63278"/>
    <w:rsid w:val="00F65D2D"/>
    <w:rsid w:val="00F817C3"/>
    <w:rsid w:val="00F8465C"/>
    <w:rsid w:val="00F84BD5"/>
    <w:rsid w:val="00F903BB"/>
    <w:rsid w:val="00FA07A2"/>
    <w:rsid w:val="00FC009B"/>
    <w:rsid w:val="00FC20F7"/>
    <w:rsid w:val="00FC2902"/>
    <w:rsid w:val="00FE3752"/>
    <w:rsid w:val="00FE535E"/>
    <w:rsid w:val="00FE6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824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847"/>
    <w:pPr>
      <w:spacing w:line="240" w:lineRule="auto"/>
    </w:pPr>
  </w:style>
  <w:style w:type="paragraph" w:styleId="Heading1">
    <w:name w:val="heading 1"/>
    <w:basedOn w:val="Normal"/>
    <w:next w:val="Normal"/>
    <w:link w:val="Heading1Char"/>
    <w:uiPriority w:val="1"/>
    <w:qFormat/>
    <w:rsid w:val="00C11752"/>
    <w:pPr>
      <w:keepNext/>
      <w:keepLines/>
      <w:numPr>
        <w:numId w:val="1"/>
      </w:numPr>
      <w:tabs>
        <w:tab w:val="left" w:pos="864"/>
      </w:tabs>
      <w:spacing w:before="480" w:after="120"/>
      <w:outlineLvl w:val="0"/>
    </w:pPr>
    <w:rPr>
      <w:rFonts w:asciiTheme="majorHAnsi" w:eastAsiaTheme="majorEastAsia" w:hAnsiTheme="majorHAnsi" w:cstheme="majorBidi"/>
      <w:b/>
      <w:bCs/>
      <w:color w:val="000000"/>
      <w:sz w:val="24"/>
      <w:szCs w:val="28"/>
    </w:rPr>
  </w:style>
  <w:style w:type="paragraph" w:styleId="Heading2">
    <w:name w:val="heading 2"/>
    <w:basedOn w:val="Normal"/>
    <w:next w:val="Normal"/>
    <w:link w:val="Heading2Char1"/>
    <w:unhideWhenUsed/>
    <w:qFormat/>
    <w:rsid w:val="00FA07A2"/>
    <w:pPr>
      <w:keepNext/>
      <w:keepLines/>
      <w:numPr>
        <w:ilvl w:val="1"/>
        <w:numId w:val="1"/>
      </w:numPr>
      <w:tabs>
        <w:tab w:val="left" w:pos="864"/>
      </w:tabs>
      <w:spacing w:after="120" w:line="260" w:lineRule="atLeast"/>
      <w:outlineLvl w:val="1"/>
    </w:pPr>
    <w:rPr>
      <w:rFonts w:ascii="Calibri" w:eastAsiaTheme="majorEastAsia" w:hAnsi="Calibri" w:cstheme="majorBidi"/>
      <w:b/>
      <w:bCs/>
      <w:color w:val="000000"/>
      <w:sz w:val="24"/>
      <w:szCs w:val="26"/>
    </w:rPr>
  </w:style>
  <w:style w:type="paragraph" w:styleId="Heading3">
    <w:name w:val="heading 3"/>
    <w:basedOn w:val="Normal"/>
    <w:next w:val="Normal"/>
    <w:link w:val="Heading3Char"/>
    <w:uiPriority w:val="9"/>
    <w:unhideWhenUsed/>
    <w:qFormat/>
    <w:rsid w:val="00E036EF"/>
    <w:pPr>
      <w:keepNext/>
      <w:keepLines/>
      <w:numPr>
        <w:ilvl w:val="2"/>
        <w:numId w:val="1"/>
      </w:numPr>
      <w:tabs>
        <w:tab w:val="left" w:pos="864"/>
      </w:tabs>
      <w:spacing w:after="120" w:line="260" w:lineRule="atLeast"/>
      <w:outlineLvl w:val="2"/>
    </w:pPr>
    <w:rPr>
      <w:rFonts w:asciiTheme="majorHAnsi" w:eastAsiaTheme="majorEastAsia" w:hAnsiTheme="majorHAnsi" w:cstheme="majorBidi"/>
      <w:b/>
      <w:bCs/>
      <w:color w:val="000000"/>
      <w:sz w:val="24"/>
    </w:rPr>
  </w:style>
  <w:style w:type="paragraph" w:styleId="Heading4">
    <w:name w:val="heading 4"/>
    <w:basedOn w:val="Normal"/>
    <w:next w:val="Normal"/>
    <w:link w:val="Heading4Char"/>
    <w:uiPriority w:val="9"/>
    <w:unhideWhenUsed/>
    <w:qFormat/>
    <w:rsid w:val="006D25BC"/>
    <w:pPr>
      <w:keepNext/>
      <w:keepLines/>
      <w:numPr>
        <w:ilvl w:val="3"/>
        <w:numId w:val="1"/>
      </w:numPr>
      <w:tabs>
        <w:tab w:val="clear" w:pos="720"/>
        <w:tab w:val="left" w:pos="864"/>
      </w:tabs>
      <w:spacing w:after="120" w:line="260" w:lineRule="atLeast"/>
      <w:outlineLvl w:val="3"/>
    </w:pPr>
    <w:rPr>
      <w:rFonts w:asciiTheme="majorHAnsi" w:eastAsiaTheme="majorEastAsia" w:hAnsiTheme="majorHAnsi" w:cstheme="majorBidi"/>
      <w:b/>
      <w:bCs/>
      <w:i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78A3"/>
    <w:pPr>
      <w:tabs>
        <w:tab w:val="center" w:pos="4680"/>
        <w:tab w:val="right" w:pos="9360"/>
      </w:tabs>
      <w:spacing w:after="0"/>
    </w:pPr>
  </w:style>
  <w:style w:type="character" w:customStyle="1" w:styleId="HeaderChar">
    <w:name w:val="Header Char"/>
    <w:basedOn w:val="DefaultParagraphFont"/>
    <w:link w:val="Header"/>
    <w:uiPriority w:val="99"/>
    <w:rsid w:val="009D78A3"/>
  </w:style>
  <w:style w:type="paragraph" w:styleId="Footer">
    <w:name w:val="footer"/>
    <w:basedOn w:val="Normal"/>
    <w:link w:val="FooterChar"/>
    <w:unhideWhenUsed/>
    <w:rsid w:val="009D78A3"/>
    <w:pPr>
      <w:tabs>
        <w:tab w:val="center" w:pos="4680"/>
        <w:tab w:val="right" w:pos="9360"/>
      </w:tabs>
      <w:spacing w:after="0"/>
    </w:pPr>
  </w:style>
  <w:style w:type="character" w:customStyle="1" w:styleId="FooterChar">
    <w:name w:val="Footer Char"/>
    <w:basedOn w:val="DefaultParagraphFont"/>
    <w:link w:val="Footer"/>
    <w:uiPriority w:val="99"/>
    <w:rsid w:val="009D78A3"/>
  </w:style>
  <w:style w:type="paragraph" w:customStyle="1" w:styleId="BodyText1">
    <w:name w:val="Body Text 1"/>
    <w:basedOn w:val="BodyText"/>
    <w:qFormat/>
    <w:rsid w:val="0090748D"/>
    <w:pPr>
      <w:tabs>
        <w:tab w:val="left" w:pos="1800"/>
      </w:tabs>
      <w:spacing w:before="74" w:line="200" w:lineRule="atLeast"/>
      <w:ind w:right="147"/>
    </w:pPr>
    <w:rPr>
      <w:rFonts w:ascii="Arial" w:eastAsia="Times New Roman" w:hAnsi="Arial" w:cs="Times New Roman"/>
      <w:sz w:val="16"/>
      <w:szCs w:val="20"/>
    </w:rPr>
  </w:style>
  <w:style w:type="paragraph" w:styleId="BodyText">
    <w:name w:val="Body Text"/>
    <w:basedOn w:val="Normal"/>
    <w:link w:val="BodyTextChar"/>
    <w:uiPriority w:val="1"/>
    <w:unhideWhenUsed/>
    <w:qFormat/>
    <w:rsid w:val="0090748D"/>
    <w:pPr>
      <w:spacing w:after="120"/>
    </w:pPr>
  </w:style>
  <w:style w:type="character" w:customStyle="1" w:styleId="BodyTextChar">
    <w:name w:val="Body Text Char"/>
    <w:basedOn w:val="DefaultParagraphFont"/>
    <w:link w:val="BodyText"/>
    <w:uiPriority w:val="99"/>
    <w:rsid w:val="0090748D"/>
  </w:style>
  <w:style w:type="paragraph" w:styleId="ListParagraph">
    <w:name w:val="List Paragraph"/>
    <w:basedOn w:val="Normal"/>
    <w:link w:val="ListParagraphChar"/>
    <w:uiPriority w:val="34"/>
    <w:qFormat/>
    <w:rsid w:val="0090748D"/>
    <w:pPr>
      <w:ind w:left="720"/>
      <w:contextualSpacing/>
    </w:pPr>
  </w:style>
  <w:style w:type="character" w:styleId="FootnoteReference">
    <w:name w:val="footnote reference"/>
    <w:aliases w:val="o,Style 17,fr,Style 13,Style 12,Style 15,Style 9,o1,fr1,o2,fr2,o3,fr3,Style 18,(NECG) Footnote Reference,Style 20,Style 7,Style 8,Style 19,Style 32,o + Times New Roman,Style 16,StyFootnote Reference,Style 11,Style 28,Styl"/>
    <w:basedOn w:val="DefaultParagraphFont"/>
    <w:qFormat/>
    <w:rsid w:val="0090748D"/>
    <w:rPr>
      <w:rFonts w:ascii="Cambria" w:hAnsi="Cambria" w:cs="Times New Roman"/>
      <w:dstrike w:val="0"/>
      <w:sz w:val="20"/>
      <w:vertAlign w:val="superscript"/>
    </w:rPr>
  </w:style>
  <w:style w:type="paragraph" w:styleId="FootnoteText">
    <w:name w:val="footnote text"/>
    <w:aliases w:val="ft,Footnote Text Char Char,fn Char Char,Footnote Text Char1 Char1 Char,Footnote Text Char Char Char1 Char,Footnote Text Char1 Char Char Char,Footnote Text Char Char Char Char Char,Footnote Text Char Char1,fn,ft Char1,f"/>
    <w:basedOn w:val="Normal"/>
    <w:link w:val="FootnoteTextChar1"/>
    <w:unhideWhenUsed/>
    <w:qFormat/>
    <w:rsid w:val="0090748D"/>
    <w:pPr>
      <w:spacing w:after="80"/>
    </w:pPr>
    <w:rPr>
      <w:rFonts w:ascii="Cambria" w:hAnsi="Cambria" w:cs="Times New Roman"/>
      <w:sz w:val="18"/>
      <w:szCs w:val="20"/>
    </w:rPr>
  </w:style>
  <w:style w:type="character" w:customStyle="1" w:styleId="FootnoteTextChar">
    <w:name w:val="Footnote Text Char"/>
    <w:basedOn w:val="DefaultParagraphFont"/>
    <w:uiPriority w:val="99"/>
    <w:rsid w:val="0090748D"/>
    <w:rPr>
      <w:sz w:val="20"/>
      <w:szCs w:val="20"/>
    </w:rPr>
  </w:style>
  <w:style w:type="character" w:customStyle="1" w:styleId="FootnoteTextChar1">
    <w:name w:val="Footnote Text Char1"/>
    <w:aliases w:val="ft Char,Footnote Text Char Char Char,fn Char Char Char,Footnote Text Char1 Char1 Char Char,Footnote Text Char Char Char1 Char Char,Footnote Text Char1 Char Char Char Char,Footnote Text Char Char Char Char Char Char,fn Char,f Char"/>
    <w:basedOn w:val="DefaultParagraphFont"/>
    <w:link w:val="FootnoteText"/>
    <w:uiPriority w:val="99"/>
    <w:rsid w:val="0090748D"/>
    <w:rPr>
      <w:rFonts w:ascii="Cambria" w:hAnsi="Cambria" w:cs="Times New Roman"/>
      <w:sz w:val="18"/>
      <w:szCs w:val="20"/>
    </w:rPr>
  </w:style>
  <w:style w:type="paragraph" w:styleId="BalloonText">
    <w:name w:val="Balloon Text"/>
    <w:basedOn w:val="Normal"/>
    <w:link w:val="BalloonTextChar"/>
    <w:uiPriority w:val="99"/>
    <w:semiHidden/>
    <w:unhideWhenUsed/>
    <w:rsid w:val="001F6ED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ED6"/>
    <w:rPr>
      <w:rFonts w:ascii="Tahoma" w:hAnsi="Tahoma" w:cs="Tahoma"/>
      <w:sz w:val="16"/>
      <w:szCs w:val="16"/>
    </w:rPr>
  </w:style>
  <w:style w:type="character" w:customStyle="1" w:styleId="Heading1Char">
    <w:name w:val="Heading 1 Char"/>
    <w:basedOn w:val="DefaultParagraphFont"/>
    <w:link w:val="Heading1"/>
    <w:uiPriority w:val="1"/>
    <w:rsid w:val="00C11752"/>
    <w:rPr>
      <w:rFonts w:asciiTheme="majorHAnsi" w:eastAsiaTheme="majorEastAsia" w:hAnsiTheme="majorHAnsi" w:cstheme="majorBidi"/>
      <w:b/>
      <w:bCs/>
      <w:color w:val="000000"/>
      <w:sz w:val="24"/>
      <w:szCs w:val="28"/>
    </w:rPr>
  </w:style>
  <w:style w:type="paragraph" w:styleId="TOCHeading">
    <w:name w:val="TOC Heading"/>
    <w:basedOn w:val="Heading1"/>
    <w:next w:val="Normal"/>
    <w:uiPriority w:val="39"/>
    <w:unhideWhenUsed/>
    <w:qFormat/>
    <w:rsid w:val="001F6ED6"/>
    <w:pPr>
      <w:outlineLvl w:val="9"/>
    </w:pPr>
    <w:rPr>
      <w:lang w:eastAsia="ja-JP"/>
    </w:rPr>
  </w:style>
  <w:style w:type="character" w:styleId="Hyperlink">
    <w:name w:val="Hyperlink"/>
    <w:basedOn w:val="DefaultParagraphFont"/>
    <w:uiPriority w:val="99"/>
    <w:unhideWhenUsed/>
    <w:rsid w:val="00170367"/>
    <w:rPr>
      <w:color w:val="1795D2" w:themeColor="hyperlink"/>
      <w:u w:val="single"/>
    </w:rPr>
  </w:style>
  <w:style w:type="character" w:customStyle="1" w:styleId="Heading2Char">
    <w:name w:val="Heading 2 Char"/>
    <w:basedOn w:val="DefaultParagraphFont"/>
    <w:uiPriority w:val="9"/>
    <w:semiHidden/>
    <w:rsid w:val="00715B3A"/>
    <w:rPr>
      <w:rFonts w:asciiTheme="majorHAnsi" w:eastAsiaTheme="majorEastAsia" w:hAnsiTheme="majorHAnsi" w:cstheme="majorBidi"/>
      <w:b/>
      <w:bCs/>
      <w:color w:val="1795D2" w:themeColor="accent1"/>
      <w:sz w:val="26"/>
      <w:szCs w:val="26"/>
    </w:rPr>
  </w:style>
  <w:style w:type="character" w:customStyle="1" w:styleId="Heading2Char1">
    <w:name w:val="Heading 2 Char1"/>
    <w:basedOn w:val="DefaultParagraphFont"/>
    <w:link w:val="Heading2"/>
    <w:rsid w:val="00FA07A2"/>
    <w:rPr>
      <w:rFonts w:ascii="Calibri" w:eastAsiaTheme="majorEastAsia" w:hAnsi="Calibri" w:cstheme="majorBidi"/>
      <w:b/>
      <w:bCs/>
      <w:color w:val="000000"/>
      <w:sz w:val="24"/>
      <w:szCs w:val="26"/>
    </w:rPr>
  </w:style>
  <w:style w:type="paragraph" w:customStyle="1" w:styleId="Style2">
    <w:name w:val="Style2"/>
    <w:basedOn w:val="Heading2"/>
    <w:link w:val="Style2Char"/>
    <w:qFormat/>
    <w:rsid w:val="00715B3A"/>
  </w:style>
  <w:style w:type="paragraph" w:customStyle="1" w:styleId="Style1">
    <w:name w:val="Style1"/>
    <w:basedOn w:val="ListParagraph"/>
    <w:link w:val="Style1Char"/>
    <w:qFormat/>
    <w:rsid w:val="00715B3A"/>
    <w:pPr>
      <w:ind w:left="0"/>
    </w:pPr>
    <w:rPr>
      <w:b/>
      <w:sz w:val="24"/>
    </w:rPr>
  </w:style>
  <w:style w:type="character" w:customStyle="1" w:styleId="Style2Char">
    <w:name w:val="Style2 Char"/>
    <w:basedOn w:val="Heading2Char1"/>
    <w:link w:val="Style2"/>
    <w:rsid w:val="00715B3A"/>
    <w:rPr>
      <w:rFonts w:ascii="Calibri" w:eastAsiaTheme="majorEastAsia" w:hAnsi="Calibri" w:cstheme="majorBidi"/>
      <w:b/>
      <w:bCs/>
      <w:color w:val="000000"/>
      <w:sz w:val="24"/>
      <w:szCs w:val="26"/>
    </w:rPr>
  </w:style>
  <w:style w:type="paragraph" w:styleId="TOC2">
    <w:name w:val="toc 2"/>
    <w:basedOn w:val="Normal"/>
    <w:next w:val="Normal"/>
    <w:autoRedefine/>
    <w:uiPriority w:val="39"/>
    <w:unhideWhenUsed/>
    <w:qFormat/>
    <w:rsid w:val="003E292B"/>
    <w:pPr>
      <w:tabs>
        <w:tab w:val="left" w:pos="1458"/>
        <w:tab w:val="right" w:leader="dot" w:pos="9638"/>
      </w:tabs>
      <w:spacing w:after="100"/>
      <w:ind w:left="936" w:hanging="720"/>
    </w:pPr>
  </w:style>
  <w:style w:type="character" w:customStyle="1" w:styleId="ListParagraphChar">
    <w:name w:val="List Paragraph Char"/>
    <w:basedOn w:val="DefaultParagraphFont"/>
    <w:link w:val="ListParagraph"/>
    <w:uiPriority w:val="34"/>
    <w:rsid w:val="00715B3A"/>
  </w:style>
  <w:style w:type="character" w:customStyle="1" w:styleId="Style1Char">
    <w:name w:val="Style1 Char"/>
    <w:basedOn w:val="ListParagraphChar"/>
    <w:link w:val="Style1"/>
    <w:rsid w:val="00715B3A"/>
    <w:rPr>
      <w:b/>
      <w:sz w:val="24"/>
    </w:rPr>
  </w:style>
  <w:style w:type="character" w:customStyle="1" w:styleId="Heading3Char">
    <w:name w:val="Heading 3 Char"/>
    <w:basedOn w:val="DefaultParagraphFont"/>
    <w:link w:val="Heading3"/>
    <w:uiPriority w:val="9"/>
    <w:rsid w:val="00E036EF"/>
    <w:rPr>
      <w:rFonts w:asciiTheme="majorHAnsi" w:eastAsiaTheme="majorEastAsia" w:hAnsiTheme="majorHAnsi" w:cstheme="majorBidi"/>
      <w:b/>
      <w:bCs/>
      <w:color w:val="000000"/>
      <w:sz w:val="24"/>
    </w:rPr>
  </w:style>
  <w:style w:type="paragraph" w:styleId="TOC1">
    <w:name w:val="toc 1"/>
    <w:basedOn w:val="Normal"/>
    <w:next w:val="Normal"/>
    <w:autoRedefine/>
    <w:uiPriority w:val="39"/>
    <w:unhideWhenUsed/>
    <w:qFormat/>
    <w:rsid w:val="006910F0"/>
    <w:pPr>
      <w:tabs>
        <w:tab w:val="left" w:pos="900"/>
        <w:tab w:val="right" w:leader="dot" w:pos="9638"/>
      </w:tabs>
      <w:spacing w:after="100"/>
      <w:ind w:left="900" w:hanging="900"/>
    </w:pPr>
    <w:rPr>
      <w:sz w:val="24"/>
    </w:rPr>
  </w:style>
  <w:style w:type="paragraph" w:customStyle="1" w:styleId="TableParagraph">
    <w:name w:val="Table Paragraph"/>
    <w:basedOn w:val="Normal"/>
    <w:uiPriority w:val="1"/>
    <w:qFormat/>
    <w:rsid w:val="00984418"/>
    <w:pPr>
      <w:widowControl w:val="0"/>
      <w:spacing w:after="0"/>
    </w:pPr>
  </w:style>
  <w:style w:type="paragraph" w:styleId="TOC3">
    <w:name w:val="toc 3"/>
    <w:basedOn w:val="Normal"/>
    <w:next w:val="Normal"/>
    <w:autoRedefine/>
    <w:uiPriority w:val="39"/>
    <w:unhideWhenUsed/>
    <w:qFormat/>
    <w:rsid w:val="003E292B"/>
    <w:pPr>
      <w:tabs>
        <w:tab w:val="left" w:pos="1458"/>
        <w:tab w:val="right" w:leader="dot" w:pos="9638"/>
      </w:tabs>
      <w:spacing w:after="100"/>
      <w:ind w:left="1310" w:hanging="864"/>
    </w:pPr>
  </w:style>
  <w:style w:type="character" w:customStyle="1" w:styleId="Heading4Char">
    <w:name w:val="Heading 4 Char"/>
    <w:basedOn w:val="DefaultParagraphFont"/>
    <w:link w:val="Heading4"/>
    <w:uiPriority w:val="9"/>
    <w:rsid w:val="006D25BC"/>
    <w:rPr>
      <w:rFonts w:asciiTheme="majorHAnsi" w:eastAsiaTheme="majorEastAsia" w:hAnsiTheme="majorHAnsi" w:cstheme="majorBidi"/>
      <w:b/>
      <w:bCs/>
      <w:iCs/>
      <w:color w:val="000000"/>
      <w:sz w:val="24"/>
    </w:rPr>
  </w:style>
  <w:style w:type="paragraph" w:styleId="TOC4">
    <w:name w:val="toc 4"/>
    <w:basedOn w:val="Normal"/>
    <w:next w:val="Normal"/>
    <w:autoRedefine/>
    <w:uiPriority w:val="1"/>
    <w:unhideWhenUsed/>
    <w:qFormat/>
    <w:rsid w:val="00B57532"/>
    <w:pPr>
      <w:spacing w:after="100"/>
      <w:ind w:left="660"/>
    </w:pPr>
  </w:style>
  <w:style w:type="table" w:styleId="TableGrid">
    <w:name w:val="Table Grid"/>
    <w:basedOn w:val="TableNormal"/>
    <w:rsid w:val="000A1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uiPriority w:val="1"/>
    <w:qFormat/>
    <w:rsid w:val="00973878"/>
    <w:pPr>
      <w:widowControl w:val="0"/>
      <w:spacing w:after="0"/>
      <w:ind w:left="380"/>
    </w:pPr>
    <w:rPr>
      <w:rFonts w:ascii="Times New Roman" w:eastAsia="Times New Roman" w:hAnsi="Times New Roman"/>
    </w:rPr>
  </w:style>
  <w:style w:type="paragraph" w:styleId="TOC6">
    <w:name w:val="toc 6"/>
    <w:basedOn w:val="Normal"/>
    <w:uiPriority w:val="1"/>
    <w:qFormat/>
    <w:rsid w:val="00973878"/>
    <w:pPr>
      <w:widowControl w:val="0"/>
      <w:spacing w:after="0"/>
      <w:ind w:left="1458" w:hanging="840"/>
    </w:pPr>
    <w:rPr>
      <w:rFonts w:ascii="Times New Roman" w:eastAsia="Times New Roman" w:hAnsi="Times New Roman"/>
    </w:rPr>
  </w:style>
  <w:style w:type="paragraph" w:styleId="TOC7">
    <w:name w:val="toc 7"/>
    <w:basedOn w:val="Normal"/>
    <w:uiPriority w:val="1"/>
    <w:qFormat/>
    <w:rsid w:val="00973878"/>
    <w:pPr>
      <w:widowControl w:val="0"/>
      <w:spacing w:after="0"/>
      <w:ind w:left="620"/>
    </w:pPr>
    <w:rPr>
      <w:rFonts w:ascii="Times New Roman" w:eastAsia="Times New Roman" w:hAnsi="Times New Roman"/>
    </w:rPr>
  </w:style>
  <w:style w:type="character" w:styleId="CommentReference">
    <w:name w:val="annotation reference"/>
    <w:basedOn w:val="DefaultParagraphFont"/>
    <w:uiPriority w:val="99"/>
    <w:semiHidden/>
    <w:unhideWhenUsed/>
    <w:rsid w:val="00973878"/>
    <w:rPr>
      <w:sz w:val="16"/>
      <w:szCs w:val="16"/>
    </w:rPr>
  </w:style>
  <w:style w:type="paragraph" w:styleId="CommentText">
    <w:name w:val="annotation text"/>
    <w:basedOn w:val="Normal"/>
    <w:link w:val="CommentTextChar"/>
    <w:uiPriority w:val="99"/>
    <w:unhideWhenUsed/>
    <w:rsid w:val="00973878"/>
    <w:pPr>
      <w:widowControl w:val="0"/>
      <w:spacing w:after="0"/>
    </w:pPr>
    <w:rPr>
      <w:sz w:val="20"/>
      <w:szCs w:val="20"/>
    </w:rPr>
  </w:style>
  <w:style w:type="character" w:customStyle="1" w:styleId="CommentTextChar">
    <w:name w:val="Comment Text Char"/>
    <w:basedOn w:val="DefaultParagraphFont"/>
    <w:link w:val="CommentText"/>
    <w:uiPriority w:val="99"/>
    <w:rsid w:val="00973878"/>
    <w:rPr>
      <w:sz w:val="20"/>
      <w:szCs w:val="20"/>
    </w:rPr>
  </w:style>
  <w:style w:type="paragraph" w:styleId="CommentSubject">
    <w:name w:val="annotation subject"/>
    <w:basedOn w:val="CommentText"/>
    <w:next w:val="CommentText"/>
    <w:link w:val="CommentSubjectChar"/>
    <w:uiPriority w:val="99"/>
    <w:semiHidden/>
    <w:unhideWhenUsed/>
    <w:rsid w:val="00973878"/>
    <w:rPr>
      <w:b/>
      <w:bCs/>
    </w:rPr>
  </w:style>
  <w:style w:type="character" w:customStyle="1" w:styleId="CommentSubjectChar">
    <w:name w:val="Comment Subject Char"/>
    <w:basedOn w:val="CommentTextChar"/>
    <w:link w:val="CommentSubject"/>
    <w:uiPriority w:val="99"/>
    <w:semiHidden/>
    <w:rsid w:val="00973878"/>
    <w:rPr>
      <w:b/>
      <w:bCs/>
      <w:sz w:val="20"/>
      <w:szCs w:val="20"/>
    </w:rPr>
  </w:style>
  <w:style w:type="paragraph" w:styleId="NoSpacing">
    <w:name w:val="No Spacing"/>
    <w:uiPriority w:val="1"/>
    <w:qFormat/>
    <w:rsid w:val="00973878"/>
    <w:pPr>
      <w:spacing w:after="0" w:line="240" w:lineRule="auto"/>
    </w:pPr>
  </w:style>
  <w:style w:type="paragraph" w:customStyle="1" w:styleId="CM40">
    <w:name w:val="CM40"/>
    <w:basedOn w:val="Normal"/>
    <w:next w:val="Normal"/>
    <w:uiPriority w:val="99"/>
    <w:rsid w:val="00973878"/>
    <w:pPr>
      <w:autoSpaceDE w:val="0"/>
      <w:autoSpaceDN w:val="0"/>
      <w:adjustRightInd w:val="0"/>
      <w:spacing w:after="0"/>
    </w:pPr>
    <w:rPr>
      <w:rFonts w:ascii="Times New Roman" w:hAnsi="Times New Roman" w:cs="Times New Roman"/>
      <w:sz w:val="24"/>
      <w:szCs w:val="24"/>
    </w:rPr>
  </w:style>
  <w:style w:type="paragraph" w:styleId="Revision">
    <w:name w:val="Revision"/>
    <w:hidden/>
    <w:uiPriority w:val="99"/>
    <w:semiHidden/>
    <w:rsid w:val="00973878"/>
    <w:pPr>
      <w:spacing w:after="0" w:line="240" w:lineRule="auto"/>
    </w:pPr>
  </w:style>
  <w:style w:type="paragraph" w:styleId="EndnoteText">
    <w:name w:val="endnote text"/>
    <w:basedOn w:val="Normal"/>
    <w:link w:val="EndnoteTextChar"/>
    <w:uiPriority w:val="99"/>
    <w:semiHidden/>
    <w:unhideWhenUsed/>
    <w:rsid w:val="00973878"/>
    <w:pPr>
      <w:widowControl w:val="0"/>
      <w:spacing w:after="0"/>
    </w:pPr>
    <w:rPr>
      <w:sz w:val="20"/>
      <w:szCs w:val="20"/>
    </w:rPr>
  </w:style>
  <w:style w:type="character" w:customStyle="1" w:styleId="EndnoteTextChar">
    <w:name w:val="Endnote Text Char"/>
    <w:basedOn w:val="DefaultParagraphFont"/>
    <w:link w:val="EndnoteText"/>
    <w:uiPriority w:val="99"/>
    <w:semiHidden/>
    <w:rsid w:val="00973878"/>
    <w:rPr>
      <w:sz w:val="20"/>
      <w:szCs w:val="20"/>
    </w:rPr>
  </w:style>
  <w:style w:type="character" w:styleId="EndnoteReference">
    <w:name w:val="endnote reference"/>
    <w:basedOn w:val="DefaultParagraphFont"/>
    <w:uiPriority w:val="99"/>
    <w:semiHidden/>
    <w:unhideWhenUsed/>
    <w:rsid w:val="00973878"/>
    <w:rPr>
      <w:vertAlign w:val="superscript"/>
    </w:rPr>
  </w:style>
  <w:style w:type="paragraph" w:styleId="BodyText2">
    <w:name w:val="Body Text 2"/>
    <w:basedOn w:val="Normal"/>
    <w:link w:val="BodyText2Char"/>
    <w:uiPriority w:val="99"/>
    <w:semiHidden/>
    <w:unhideWhenUsed/>
    <w:rsid w:val="00F329E1"/>
    <w:pPr>
      <w:spacing w:after="120" w:line="480" w:lineRule="auto"/>
    </w:pPr>
  </w:style>
  <w:style w:type="character" w:customStyle="1" w:styleId="BodyText2Char">
    <w:name w:val="Body Text 2 Char"/>
    <w:basedOn w:val="DefaultParagraphFont"/>
    <w:link w:val="BodyText2"/>
    <w:uiPriority w:val="99"/>
    <w:semiHidden/>
    <w:rsid w:val="00F329E1"/>
  </w:style>
  <w:style w:type="paragraph" w:styleId="BodyTextIndent">
    <w:name w:val="Body Text Indent"/>
    <w:basedOn w:val="Normal"/>
    <w:link w:val="BodyTextIndentChar"/>
    <w:uiPriority w:val="99"/>
    <w:semiHidden/>
    <w:unhideWhenUsed/>
    <w:rsid w:val="00E66C33"/>
    <w:pPr>
      <w:spacing w:after="120"/>
      <w:ind w:left="360"/>
    </w:pPr>
  </w:style>
  <w:style w:type="character" w:customStyle="1" w:styleId="BodyTextIndentChar">
    <w:name w:val="Body Text Indent Char"/>
    <w:basedOn w:val="DefaultParagraphFont"/>
    <w:link w:val="BodyTextIndent"/>
    <w:uiPriority w:val="99"/>
    <w:semiHidden/>
    <w:rsid w:val="00E66C33"/>
  </w:style>
  <w:style w:type="paragraph" w:styleId="BodyTextIndent2">
    <w:name w:val="Body Text Indent 2"/>
    <w:basedOn w:val="Normal"/>
    <w:link w:val="BodyTextIndent2Char"/>
    <w:uiPriority w:val="99"/>
    <w:semiHidden/>
    <w:unhideWhenUsed/>
    <w:rsid w:val="001A3C2C"/>
    <w:pPr>
      <w:spacing w:after="120" w:line="480" w:lineRule="auto"/>
      <w:ind w:left="360"/>
    </w:pPr>
  </w:style>
  <w:style w:type="character" w:customStyle="1" w:styleId="BodyTextIndent2Char">
    <w:name w:val="Body Text Indent 2 Char"/>
    <w:basedOn w:val="DefaultParagraphFont"/>
    <w:link w:val="BodyTextIndent2"/>
    <w:uiPriority w:val="99"/>
    <w:semiHidden/>
    <w:rsid w:val="001A3C2C"/>
  </w:style>
  <w:style w:type="paragraph" w:styleId="BodyTextIndent3">
    <w:name w:val="Body Text Indent 3"/>
    <w:basedOn w:val="Normal"/>
    <w:link w:val="BodyTextIndent3Char"/>
    <w:uiPriority w:val="99"/>
    <w:semiHidden/>
    <w:unhideWhenUsed/>
    <w:rsid w:val="0068123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81239"/>
    <w:rPr>
      <w:sz w:val="16"/>
      <w:szCs w:val="16"/>
    </w:rPr>
  </w:style>
  <w:style w:type="character" w:styleId="PageNumber">
    <w:name w:val="page number"/>
    <w:basedOn w:val="DefaultParagraphFont"/>
    <w:rsid w:val="00567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custserv@iso-ne.com" TargetMode="External"/><Relationship Id="rId18" Type="http://schemas.openxmlformats.org/officeDocument/2006/relationships/hyperlink" Target="mailto:ProposedPlans@iso-ne.com" TargetMode="External"/><Relationship Id="rId3" Type="http://schemas.openxmlformats.org/officeDocument/2006/relationships/styles" Target="styles.xml"/><Relationship Id="rId21" Type="http://schemas.openxmlformats.org/officeDocument/2006/relationships/hyperlink" Target="mailto:ProposedPlans@iso-ne.com" TargetMode="External"/><Relationship Id="rId7" Type="http://schemas.openxmlformats.org/officeDocument/2006/relationships/endnotes" Target="endnotes.xml"/><Relationship Id="rId12" Type="http://schemas.openxmlformats.org/officeDocument/2006/relationships/hyperlink" Target="mailto:ProposedPlans@iso-ne.com" TargetMode="External"/><Relationship Id="rId17" Type="http://schemas.openxmlformats.org/officeDocument/2006/relationships/hyperlink" Target="mailto:ProposedPlans@iso-ne.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so-ne.com/system-planning/transmission-planning/proposed-plan-applications" TargetMode="External"/><Relationship Id="rId20" Type="http://schemas.openxmlformats.org/officeDocument/2006/relationships/hyperlink" Target="mailto:ProposedPlans@iso-n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so-ne.com/static-assets/documents/trans/pp_tca/forms/ppa_submittal_procedure.pdf" TargetMode="Externa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yperlink" Target="mailto:ProposedPlans@iso-ne.com"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iso-ne.com/participate/rules-procedures/planning-procedures" TargetMode="External"/><Relationship Id="rId22" Type="http://schemas.openxmlformats.org/officeDocument/2006/relationships/hyperlink" Target="mailto:ProposedPlans@iso-ne.com" TargetMode="Externa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B8CDB-F955-493F-A57F-99492CFFF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8441</Words>
  <Characters>48116</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2020-02-07T20:02:00Z</dcterms:created>
  <dcterms:modified xsi:type="dcterms:W3CDTF">2020-11-10T22:55:00Z</dcterms:modified>
</cp:coreProperties>
</file>