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55509" w14:textId="77777777" w:rsidR="00C5059A" w:rsidRDefault="00C5059A">
      <w:pPr>
        <w:ind w:firstLine="720"/>
        <w:jc w:val="both"/>
        <w:rPr>
          <w:vanish/>
        </w:rPr>
      </w:pPr>
    </w:p>
    <w:p w14:paraId="59EC3AC5" w14:textId="77777777" w:rsidR="00C5059A" w:rsidRDefault="00C5059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697852F" w14:textId="77777777" w:rsidR="00C5059A" w:rsidRDefault="00C5059A">
      <w:pPr>
        <w:tabs>
          <w:tab w:val="center" w:pos="4680"/>
          <w:tab w:val="left" w:pos="5040"/>
          <w:tab w:val="left" w:pos="5760"/>
          <w:tab w:val="left" w:pos="6480"/>
          <w:tab w:val="left" w:pos="7200"/>
          <w:tab w:val="left" w:pos="7920"/>
          <w:tab w:val="left" w:pos="8640"/>
          <w:tab w:val="left" w:pos="9360"/>
        </w:tabs>
        <w:jc w:val="center"/>
        <w:outlineLvl w:val="0"/>
        <w:rPr>
          <w:b/>
          <w:sz w:val="32"/>
          <w:u w:val="single"/>
        </w:rPr>
      </w:pPr>
      <w:commentRangeStart w:id="0"/>
      <w:r>
        <w:rPr>
          <w:b/>
          <w:sz w:val="32"/>
          <w:u w:val="single"/>
        </w:rPr>
        <w:t>ISO NEW ENGLAND PLANNING PROCEDURE NO. 5</w:t>
      </w:r>
      <w:commentRangeEnd w:id="0"/>
      <w:r w:rsidR="00B622F6">
        <w:rPr>
          <w:rStyle w:val="CommentReference"/>
        </w:rPr>
        <w:commentReference w:id="0"/>
      </w:r>
    </w:p>
    <w:p w14:paraId="0DDD5250" w14:textId="77777777" w:rsidR="00C5059A" w:rsidRDefault="00C5059A">
      <w:pPr>
        <w:tabs>
          <w:tab w:val="center" w:pos="4680"/>
          <w:tab w:val="left" w:pos="5040"/>
          <w:tab w:val="left" w:pos="5760"/>
          <w:tab w:val="left" w:pos="6480"/>
          <w:tab w:val="left" w:pos="7200"/>
          <w:tab w:val="left" w:pos="7920"/>
          <w:tab w:val="left" w:pos="8640"/>
          <w:tab w:val="left" w:pos="9360"/>
        </w:tabs>
        <w:jc w:val="center"/>
        <w:rPr>
          <w:sz w:val="32"/>
        </w:rPr>
      </w:pPr>
    </w:p>
    <w:p w14:paraId="7EAB92A9" w14:textId="77777777" w:rsidR="00C5059A" w:rsidRDefault="00C5059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32"/>
        </w:rPr>
      </w:pPr>
    </w:p>
    <w:p w14:paraId="1726682A" w14:textId="77777777" w:rsidR="00C5059A" w:rsidRDefault="00C5059A">
      <w:pPr>
        <w:tabs>
          <w:tab w:val="center" w:pos="4680"/>
          <w:tab w:val="left" w:pos="5040"/>
          <w:tab w:val="left" w:pos="5760"/>
          <w:tab w:val="left" w:pos="6480"/>
          <w:tab w:val="left" w:pos="7200"/>
          <w:tab w:val="left" w:pos="7920"/>
          <w:tab w:val="left" w:pos="8640"/>
          <w:tab w:val="left" w:pos="9360"/>
        </w:tabs>
        <w:jc w:val="center"/>
        <w:outlineLvl w:val="0"/>
        <w:rPr>
          <w:b/>
          <w:sz w:val="32"/>
        </w:rPr>
      </w:pPr>
      <w:r>
        <w:rPr>
          <w:b/>
          <w:sz w:val="32"/>
        </w:rPr>
        <w:t xml:space="preserve">PROCEDURE FOR REPORTING NOTICE OF INTENT TO CONSTRUCT OR CHANGE FACILITIES IN ACCORDANCE WITH SECTION I.3.9 </w:t>
      </w:r>
      <w:bookmarkStart w:id="1" w:name="_GoBack"/>
      <w:bookmarkEnd w:id="1"/>
      <w:r>
        <w:rPr>
          <w:b/>
          <w:sz w:val="32"/>
        </w:rPr>
        <w:t>OF THE</w:t>
      </w:r>
    </w:p>
    <w:p w14:paraId="3776D605" w14:textId="77777777" w:rsidR="00C5059A" w:rsidRDefault="00C5059A">
      <w:pPr>
        <w:tabs>
          <w:tab w:val="center" w:pos="4680"/>
          <w:tab w:val="left" w:pos="5040"/>
          <w:tab w:val="left" w:pos="5760"/>
          <w:tab w:val="left" w:pos="6480"/>
          <w:tab w:val="left" w:pos="7200"/>
          <w:tab w:val="left" w:pos="7920"/>
          <w:tab w:val="left" w:pos="8640"/>
          <w:tab w:val="left" w:pos="9360"/>
        </w:tabs>
        <w:jc w:val="center"/>
        <w:outlineLvl w:val="0"/>
        <w:rPr>
          <w:b/>
          <w:sz w:val="32"/>
        </w:rPr>
      </w:pPr>
      <w:r>
        <w:rPr>
          <w:b/>
          <w:sz w:val="32"/>
        </w:rPr>
        <w:t>ISO NEW ENGLAND TARIFF</w:t>
      </w:r>
    </w:p>
    <w:p w14:paraId="64FD5196" w14:textId="77777777" w:rsidR="00C5059A" w:rsidRDefault="00C5059A">
      <w:pPr>
        <w:tabs>
          <w:tab w:val="center" w:pos="4680"/>
          <w:tab w:val="left" w:pos="5040"/>
          <w:tab w:val="left" w:pos="5760"/>
          <w:tab w:val="left" w:pos="6480"/>
          <w:tab w:val="left" w:pos="7200"/>
          <w:tab w:val="left" w:pos="7920"/>
          <w:tab w:val="left" w:pos="8640"/>
          <w:tab w:val="left" w:pos="9360"/>
        </w:tabs>
        <w:jc w:val="center"/>
        <w:outlineLvl w:val="0"/>
        <w:rPr>
          <w:b/>
          <w:sz w:val="32"/>
        </w:rPr>
      </w:pPr>
      <w:r>
        <w:rPr>
          <w:b/>
          <w:sz w:val="32"/>
        </w:rPr>
        <w:t>(PROPOSED PLAN APPLICATION PROCEDURE)</w:t>
      </w:r>
    </w:p>
    <w:p w14:paraId="652FC42D" w14:textId="77777777" w:rsidR="00C5059A" w:rsidRDefault="00C5059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rPr>
      </w:pPr>
    </w:p>
    <w:p w14:paraId="7485E6A2" w14:textId="77777777" w:rsidR="00C5059A" w:rsidRDefault="00C5059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rPr>
      </w:pPr>
    </w:p>
    <w:p w14:paraId="4FEDD175" w14:textId="77777777" w:rsidR="00C5059A" w:rsidRDefault="00C5059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rPr>
      </w:pPr>
    </w:p>
    <w:p w14:paraId="7189520A" w14:textId="77777777" w:rsidR="00C5059A" w:rsidRDefault="00C5059A">
      <w:pPr>
        <w:tabs>
          <w:tab w:val="left" w:pos="1620"/>
        </w:tabs>
        <w:outlineLvl w:val="0"/>
        <w:rPr>
          <w:sz w:val="24"/>
        </w:rPr>
      </w:pPr>
      <w:r>
        <w:rPr>
          <w:sz w:val="24"/>
        </w:rPr>
        <w:t xml:space="preserve"> </w:t>
      </w:r>
    </w:p>
    <w:p w14:paraId="3C1D2FFC" w14:textId="77777777" w:rsidR="00C5059A" w:rsidRDefault="00C5059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rPr>
      </w:pPr>
    </w:p>
    <w:p w14:paraId="46C6B52E" w14:textId="77777777" w:rsidR="00C5059A" w:rsidRDefault="00C5059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rPr>
      </w:pPr>
      <w:r>
        <w:rPr>
          <w:sz w:val="24"/>
        </w:rPr>
        <w:t>EFFECTIVE DATE:</w:t>
      </w:r>
      <w:r>
        <w:rPr>
          <w:sz w:val="24"/>
        </w:rPr>
        <w:tab/>
      </w:r>
      <w:del w:id="2" w:author="Author">
        <w:r w:rsidR="00EF75F7" w:rsidDel="00BC7431">
          <w:rPr>
            <w:sz w:val="24"/>
          </w:rPr>
          <w:delText>February 6</w:delText>
        </w:r>
      </w:del>
      <w:ins w:id="3" w:author="Author">
        <w:r w:rsidR="00BC7431">
          <w:rPr>
            <w:sz w:val="24"/>
          </w:rPr>
          <w:t xml:space="preserve">XX </w:t>
        </w:r>
        <w:proofErr w:type="spellStart"/>
        <w:r w:rsidR="00BC7431">
          <w:rPr>
            <w:sz w:val="24"/>
          </w:rPr>
          <w:t>XX</w:t>
        </w:r>
      </w:ins>
      <w:proofErr w:type="spellEnd"/>
      <w:r w:rsidR="00D324ED">
        <w:rPr>
          <w:sz w:val="24"/>
        </w:rPr>
        <w:t xml:space="preserve">, </w:t>
      </w:r>
      <w:r w:rsidR="0079752C">
        <w:rPr>
          <w:sz w:val="24"/>
        </w:rPr>
        <w:t>20</w:t>
      </w:r>
      <w:r w:rsidR="0068694B">
        <w:rPr>
          <w:sz w:val="24"/>
        </w:rPr>
        <w:t>20</w:t>
      </w:r>
    </w:p>
    <w:p w14:paraId="50218F5C" w14:textId="77777777" w:rsidR="00035A45" w:rsidRDefault="00035A45">
      <w:pPr>
        <w:rPr>
          <w:rFonts w:ascii="Lucida Sans Unicode" w:hAnsi="Lucida Sans Unicode"/>
        </w:rPr>
      </w:pPr>
    </w:p>
    <w:p w14:paraId="32859A9C" w14:textId="77777777" w:rsidR="00C5059A" w:rsidRDefault="00C5059A">
      <w:pPr>
        <w:rPr>
          <w:rFonts w:ascii="Lucida Sans Unicode" w:hAnsi="Lucida Sans Unicode"/>
        </w:rPr>
      </w:pPr>
      <w:r>
        <w:rPr>
          <w:rFonts w:ascii="Lucida Sans Unicode" w:hAnsi="Lucida Sans Unicode"/>
        </w:rPr>
        <w:br w:type="page"/>
      </w:r>
    </w:p>
    <w:p w14:paraId="4A891283" w14:textId="77777777" w:rsidR="00C5059A" w:rsidRPr="002937B8" w:rsidRDefault="00C5059A">
      <w:pPr>
        <w:pStyle w:val="BodyText"/>
        <w:jc w:val="center"/>
        <w:rPr>
          <w:rFonts w:ascii="Times New Roman" w:hAnsi="Times New Roman"/>
          <w:sz w:val="24"/>
          <w:szCs w:val="24"/>
        </w:rPr>
      </w:pPr>
      <w:r w:rsidRPr="002937B8">
        <w:rPr>
          <w:rFonts w:ascii="Times New Roman" w:hAnsi="Times New Roman"/>
          <w:sz w:val="24"/>
          <w:szCs w:val="24"/>
        </w:rPr>
        <w:lastRenderedPageBreak/>
        <w:t xml:space="preserve">Procedure </w:t>
      </w:r>
      <w:proofErr w:type="gramStart"/>
      <w:r w:rsidRPr="002937B8">
        <w:rPr>
          <w:rFonts w:ascii="Times New Roman" w:hAnsi="Times New Roman"/>
          <w:sz w:val="24"/>
          <w:szCs w:val="24"/>
        </w:rPr>
        <w:t>For</w:t>
      </w:r>
      <w:proofErr w:type="gramEnd"/>
      <w:r w:rsidRPr="002937B8">
        <w:rPr>
          <w:rFonts w:ascii="Times New Roman" w:hAnsi="Times New Roman"/>
          <w:sz w:val="24"/>
          <w:szCs w:val="24"/>
        </w:rPr>
        <w:t xml:space="preserve"> Reporting Notice of Intent to Construct or Change Facilities in Accordance with Section I.3.9 of the ISO New England Tariff </w:t>
      </w:r>
    </w:p>
    <w:p w14:paraId="0797FC24" w14:textId="77777777" w:rsidR="00C5059A" w:rsidRPr="002937B8" w:rsidRDefault="00C5059A">
      <w:pPr>
        <w:pStyle w:val="BodyText"/>
        <w:jc w:val="center"/>
        <w:rPr>
          <w:rFonts w:ascii="Times New Roman" w:hAnsi="Times New Roman"/>
          <w:sz w:val="24"/>
          <w:szCs w:val="24"/>
        </w:rPr>
      </w:pPr>
      <w:r w:rsidRPr="002937B8">
        <w:rPr>
          <w:rFonts w:ascii="Times New Roman" w:hAnsi="Times New Roman"/>
          <w:sz w:val="24"/>
          <w:szCs w:val="24"/>
        </w:rPr>
        <w:t>(Proposed Plan Application Procedure)</w:t>
      </w:r>
    </w:p>
    <w:p w14:paraId="6CB0AEAB" w14:textId="77777777" w:rsidR="00C5059A" w:rsidRPr="002937B8" w:rsidRDefault="00C5059A">
      <w:pPr>
        <w:jc w:val="both"/>
        <w:rPr>
          <w:sz w:val="24"/>
          <w:szCs w:val="24"/>
        </w:rPr>
      </w:pPr>
    </w:p>
    <w:p w14:paraId="5129BBCC" w14:textId="77777777" w:rsidR="00C5059A" w:rsidRPr="002937B8" w:rsidRDefault="00C5059A" w:rsidP="007839EE">
      <w:pPr>
        <w:pStyle w:val="Heading4"/>
        <w:rPr>
          <w:rFonts w:ascii="Times New Roman" w:hAnsi="Times New Roman"/>
          <w:sz w:val="24"/>
          <w:szCs w:val="24"/>
        </w:rPr>
      </w:pPr>
      <w:r w:rsidRPr="002937B8">
        <w:rPr>
          <w:rFonts w:ascii="Times New Roman" w:hAnsi="Times New Roman"/>
          <w:sz w:val="24"/>
          <w:szCs w:val="24"/>
        </w:rPr>
        <w:t>INTRODUCTION</w:t>
      </w:r>
    </w:p>
    <w:p w14:paraId="49166DAE" w14:textId="77777777" w:rsidR="00C5059A" w:rsidRPr="002937B8" w:rsidRDefault="00C5059A" w:rsidP="00035A45">
      <w:pPr>
        <w:jc w:val="both"/>
        <w:rPr>
          <w:sz w:val="24"/>
          <w:szCs w:val="24"/>
        </w:rPr>
      </w:pPr>
    </w:p>
    <w:p w14:paraId="7C7A8D9D" w14:textId="77777777" w:rsidR="00C25F65" w:rsidRPr="008F2D7F" w:rsidRDefault="00C5059A" w:rsidP="002937B8">
      <w:pPr>
        <w:autoSpaceDE w:val="0"/>
        <w:autoSpaceDN w:val="0"/>
        <w:adjustRightInd w:val="0"/>
        <w:jc w:val="both"/>
        <w:rPr>
          <w:sz w:val="24"/>
          <w:szCs w:val="24"/>
        </w:rPr>
      </w:pPr>
      <w:r w:rsidRPr="006C147D">
        <w:rPr>
          <w:sz w:val="24"/>
          <w:szCs w:val="24"/>
        </w:rPr>
        <w:t xml:space="preserve">Section I.3.9 of the ISO New England </w:t>
      </w:r>
      <w:r w:rsidR="00021812" w:rsidRPr="006C147D">
        <w:rPr>
          <w:sz w:val="24"/>
          <w:szCs w:val="24"/>
        </w:rPr>
        <w:t xml:space="preserve">Inc. (the “ISO”) </w:t>
      </w:r>
      <w:r w:rsidRPr="006C147D">
        <w:rPr>
          <w:sz w:val="24"/>
          <w:szCs w:val="24"/>
        </w:rPr>
        <w:t xml:space="preserve">Transmission, Markets and Services Tariff (the “Tariff”) </w:t>
      </w:r>
      <w:r w:rsidR="00502C48" w:rsidRPr="006C147D">
        <w:rPr>
          <w:sz w:val="24"/>
          <w:szCs w:val="24"/>
        </w:rPr>
        <w:t>requires</w:t>
      </w:r>
      <w:r w:rsidR="00064E17" w:rsidRPr="006C147D">
        <w:rPr>
          <w:sz w:val="24"/>
          <w:szCs w:val="24"/>
        </w:rPr>
        <w:t xml:space="preserve"> the submission and review of Proposed Plan Applications for certain system changes to ensure that they will not have a significant adverse effect.</w:t>
      </w:r>
      <w:r w:rsidR="00C25F65" w:rsidRPr="008F2D7F">
        <w:rPr>
          <w:sz w:val="24"/>
          <w:szCs w:val="24"/>
        </w:rPr>
        <w:t xml:space="preserve">  </w:t>
      </w:r>
    </w:p>
    <w:p w14:paraId="0497C556" w14:textId="77777777" w:rsidR="00C25F65" w:rsidRPr="008F2D7F" w:rsidRDefault="00C25F65" w:rsidP="006C147D">
      <w:pPr>
        <w:autoSpaceDE w:val="0"/>
        <w:autoSpaceDN w:val="0"/>
        <w:adjustRightInd w:val="0"/>
        <w:ind w:left="540" w:right="720"/>
        <w:rPr>
          <w:sz w:val="24"/>
          <w:szCs w:val="24"/>
        </w:rPr>
      </w:pPr>
    </w:p>
    <w:p w14:paraId="4D7A2D1D" w14:textId="77777777" w:rsidR="00535D72" w:rsidRPr="008F2D7F" w:rsidRDefault="00284C84" w:rsidP="002937B8">
      <w:pPr>
        <w:autoSpaceDE w:val="0"/>
        <w:autoSpaceDN w:val="0"/>
        <w:adjustRightInd w:val="0"/>
        <w:jc w:val="both"/>
        <w:rPr>
          <w:sz w:val="24"/>
          <w:szCs w:val="24"/>
        </w:rPr>
      </w:pPr>
      <w:r w:rsidRPr="008F2D7F">
        <w:rPr>
          <w:sz w:val="24"/>
          <w:szCs w:val="24"/>
        </w:rPr>
        <w:t>Proposed changes that are subject to Secti</w:t>
      </w:r>
      <w:r w:rsidR="00535D72" w:rsidRPr="008F2D7F">
        <w:rPr>
          <w:sz w:val="24"/>
          <w:szCs w:val="24"/>
        </w:rPr>
        <w:t>on I.3.9 may also arise from or be subject to Attachment K</w:t>
      </w:r>
      <w:r w:rsidR="00D51E83" w:rsidRPr="008F2D7F">
        <w:rPr>
          <w:sz w:val="24"/>
          <w:szCs w:val="24"/>
        </w:rPr>
        <w:t xml:space="preserve">, </w:t>
      </w:r>
      <w:r w:rsidR="00535D72" w:rsidRPr="008F2D7F">
        <w:rPr>
          <w:sz w:val="24"/>
          <w:szCs w:val="24"/>
        </w:rPr>
        <w:t xml:space="preserve">Schedule 22, </w:t>
      </w:r>
      <w:r w:rsidR="00D51E83" w:rsidRPr="008F2D7F">
        <w:rPr>
          <w:sz w:val="24"/>
          <w:szCs w:val="24"/>
        </w:rPr>
        <w:t xml:space="preserve">Schedule 23, or Schedule </w:t>
      </w:r>
      <w:r w:rsidR="00535D72" w:rsidRPr="008F2D7F">
        <w:rPr>
          <w:sz w:val="24"/>
          <w:szCs w:val="24"/>
        </w:rPr>
        <w:t xml:space="preserve">25 of the Open Access Transmission Tariff (“OATT”), which is Section II of the Tariff.  Additions or modifications to the New England Transmission System </w:t>
      </w:r>
      <w:r w:rsidR="00C25F65" w:rsidRPr="008F2D7F">
        <w:rPr>
          <w:sz w:val="24"/>
          <w:szCs w:val="24"/>
        </w:rPr>
        <w:t xml:space="preserve">that are </w:t>
      </w:r>
      <w:r w:rsidR="00535D72" w:rsidRPr="008F2D7F">
        <w:rPr>
          <w:sz w:val="24"/>
          <w:szCs w:val="24"/>
        </w:rPr>
        <w:t xml:space="preserve">required to accommodate the interconnection of new or modifications to a Generating Facility or an Elective Transmission Upgrade </w:t>
      </w:r>
      <w:r w:rsidR="00C25F65" w:rsidRPr="008F2D7F">
        <w:rPr>
          <w:sz w:val="24"/>
          <w:szCs w:val="24"/>
        </w:rPr>
        <w:t xml:space="preserve">are subject to </w:t>
      </w:r>
      <w:r w:rsidR="00535D72" w:rsidRPr="008F2D7F">
        <w:rPr>
          <w:sz w:val="24"/>
          <w:szCs w:val="24"/>
        </w:rPr>
        <w:t xml:space="preserve">Schedules 22, 23 and 25 of the OATT.  Transmission Upgrades </w:t>
      </w:r>
      <w:r w:rsidR="00C25F65" w:rsidRPr="008F2D7F">
        <w:rPr>
          <w:sz w:val="24"/>
          <w:szCs w:val="24"/>
        </w:rPr>
        <w:t xml:space="preserve">that are </w:t>
      </w:r>
      <w:r w:rsidR="00535D72" w:rsidRPr="008F2D7F">
        <w:rPr>
          <w:sz w:val="24"/>
          <w:szCs w:val="24"/>
        </w:rPr>
        <w:t xml:space="preserve">required or proposed pursuant to the Regional System Planning Process </w:t>
      </w:r>
      <w:r w:rsidR="00C25F65" w:rsidRPr="008F2D7F">
        <w:rPr>
          <w:sz w:val="24"/>
          <w:szCs w:val="24"/>
        </w:rPr>
        <w:t xml:space="preserve">are subject to </w:t>
      </w:r>
      <w:r w:rsidR="00535D72" w:rsidRPr="008F2D7F">
        <w:rPr>
          <w:sz w:val="24"/>
          <w:szCs w:val="24"/>
        </w:rPr>
        <w:t>Attachment K of the OATT.</w:t>
      </w:r>
      <w:r w:rsidR="00D51E83" w:rsidRPr="008F2D7F">
        <w:rPr>
          <w:sz w:val="24"/>
          <w:szCs w:val="24"/>
        </w:rPr>
        <w:t xml:space="preserve">  </w:t>
      </w:r>
      <w:r w:rsidR="00537D05" w:rsidRPr="008F2D7F">
        <w:rPr>
          <w:sz w:val="24"/>
          <w:szCs w:val="24"/>
        </w:rPr>
        <w:t>As included u</w:t>
      </w:r>
      <w:r w:rsidR="00D51E83" w:rsidRPr="008F2D7F">
        <w:rPr>
          <w:sz w:val="24"/>
          <w:szCs w:val="24"/>
        </w:rPr>
        <w:t xml:space="preserve">nder these Tariff processes, the ISO assesses the impacts of proposed changes to </w:t>
      </w:r>
      <w:r w:rsidR="001A5382" w:rsidRPr="008F2D7F">
        <w:rPr>
          <w:sz w:val="24"/>
          <w:szCs w:val="24"/>
        </w:rPr>
        <w:t xml:space="preserve">a </w:t>
      </w:r>
      <w:r w:rsidR="0022464B">
        <w:rPr>
          <w:sz w:val="24"/>
          <w:szCs w:val="24"/>
        </w:rPr>
        <w:t xml:space="preserve">Market </w:t>
      </w:r>
      <w:r w:rsidR="001A5382" w:rsidRPr="008F2D7F">
        <w:rPr>
          <w:sz w:val="24"/>
          <w:szCs w:val="24"/>
        </w:rPr>
        <w:t xml:space="preserve">Participant’s </w:t>
      </w:r>
      <w:r w:rsidR="00391662">
        <w:rPr>
          <w:sz w:val="24"/>
          <w:szCs w:val="24"/>
        </w:rPr>
        <w:t xml:space="preserve">or Transmission Owner’s </w:t>
      </w:r>
      <w:r w:rsidR="001A5382" w:rsidRPr="008F2D7F">
        <w:rPr>
          <w:sz w:val="24"/>
          <w:szCs w:val="24"/>
        </w:rPr>
        <w:t>system or facilities, as well as</w:t>
      </w:r>
      <w:r w:rsidR="004A2CC6" w:rsidRPr="008F2D7F">
        <w:rPr>
          <w:sz w:val="24"/>
          <w:szCs w:val="24"/>
        </w:rPr>
        <w:t xml:space="preserve"> coordinates with other entities that own, operate or control </w:t>
      </w:r>
      <w:r w:rsidR="001A5382" w:rsidRPr="008F2D7F">
        <w:rPr>
          <w:sz w:val="24"/>
          <w:szCs w:val="24"/>
        </w:rPr>
        <w:t>electric systems or facilities</w:t>
      </w:r>
      <w:r w:rsidR="004A2CC6" w:rsidRPr="008F2D7F">
        <w:rPr>
          <w:sz w:val="24"/>
          <w:szCs w:val="24"/>
        </w:rPr>
        <w:t xml:space="preserve">, </w:t>
      </w:r>
      <w:r w:rsidR="001A5382" w:rsidRPr="008F2D7F">
        <w:rPr>
          <w:sz w:val="24"/>
          <w:szCs w:val="24"/>
        </w:rPr>
        <w:t>whether within or outside the New England Control Area, that may be affected by the proposed plans</w:t>
      </w:r>
      <w:r w:rsidR="00C25F65" w:rsidRPr="008F2D7F">
        <w:rPr>
          <w:sz w:val="24"/>
          <w:szCs w:val="24"/>
        </w:rPr>
        <w:t xml:space="preserve">.  </w:t>
      </w:r>
      <w:r w:rsidR="00535D72" w:rsidRPr="008F2D7F">
        <w:rPr>
          <w:sz w:val="24"/>
          <w:szCs w:val="24"/>
        </w:rPr>
        <w:t xml:space="preserve"> </w:t>
      </w:r>
    </w:p>
    <w:p w14:paraId="63218634" w14:textId="77777777" w:rsidR="001A5382" w:rsidRPr="008F2D7F" w:rsidRDefault="001A5382" w:rsidP="002937B8">
      <w:pPr>
        <w:autoSpaceDE w:val="0"/>
        <w:autoSpaceDN w:val="0"/>
        <w:adjustRightInd w:val="0"/>
        <w:jc w:val="both"/>
        <w:rPr>
          <w:sz w:val="24"/>
          <w:szCs w:val="24"/>
        </w:rPr>
      </w:pPr>
    </w:p>
    <w:p w14:paraId="18265C79" w14:textId="77777777" w:rsidR="00535D72" w:rsidRPr="008F2D7F" w:rsidRDefault="00535D72" w:rsidP="002937B8">
      <w:pPr>
        <w:autoSpaceDE w:val="0"/>
        <w:autoSpaceDN w:val="0"/>
        <w:adjustRightInd w:val="0"/>
        <w:jc w:val="both"/>
        <w:rPr>
          <w:sz w:val="24"/>
          <w:szCs w:val="24"/>
        </w:rPr>
      </w:pPr>
      <w:r w:rsidRPr="008F2D7F">
        <w:rPr>
          <w:sz w:val="24"/>
          <w:szCs w:val="24"/>
        </w:rPr>
        <w:t xml:space="preserve">This Planning Procedure (PP5-0) introduces the series of Planning Procedures that provide the detailed procedures, guidelines and analysis necessary </w:t>
      </w:r>
      <w:r w:rsidR="00AE041A" w:rsidRPr="008F2D7F">
        <w:rPr>
          <w:sz w:val="24"/>
          <w:szCs w:val="24"/>
        </w:rPr>
        <w:t>for implementing Section I.3.9</w:t>
      </w:r>
      <w:r w:rsidR="00D51E83" w:rsidRPr="008F2D7F">
        <w:rPr>
          <w:sz w:val="24"/>
          <w:szCs w:val="24"/>
        </w:rPr>
        <w:t xml:space="preserve"> of the Tariff.</w:t>
      </w:r>
      <w:r w:rsidR="00C25F65" w:rsidRPr="008F2D7F">
        <w:rPr>
          <w:sz w:val="24"/>
          <w:szCs w:val="24"/>
        </w:rPr>
        <w:t xml:space="preserve">  For purposes of the PP5 series, a </w:t>
      </w:r>
      <w:r w:rsidR="0022464B">
        <w:rPr>
          <w:sz w:val="24"/>
          <w:szCs w:val="24"/>
        </w:rPr>
        <w:t xml:space="preserve">Market </w:t>
      </w:r>
      <w:r w:rsidR="00C25F65" w:rsidRPr="008F2D7F">
        <w:rPr>
          <w:sz w:val="24"/>
          <w:szCs w:val="24"/>
        </w:rPr>
        <w:t>Participant</w:t>
      </w:r>
      <w:r w:rsidR="00391662">
        <w:rPr>
          <w:sz w:val="24"/>
          <w:szCs w:val="24"/>
        </w:rPr>
        <w:t>,</w:t>
      </w:r>
      <w:r w:rsidR="00391662" w:rsidRPr="00391662">
        <w:rPr>
          <w:sz w:val="24"/>
          <w:szCs w:val="24"/>
        </w:rPr>
        <w:t xml:space="preserve"> </w:t>
      </w:r>
      <w:r w:rsidR="00391662">
        <w:rPr>
          <w:sz w:val="24"/>
          <w:szCs w:val="24"/>
        </w:rPr>
        <w:t>Transmission Owner,</w:t>
      </w:r>
      <w:r w:rsidR="00EA3890">
        <w:rPr>
          <w:sz w:val="24"/>
          <w:szCs w:val="24"/>
        </w:rPr>
        <w:t xml:space="preserve"> </w:t>
      </w:r>
      <w:r w:rsidR="00C25F65" w:rsidRPr="008F2D7F">
        <w:rPr>
          <w:sz w:val="24"/>
          <w:szCs w:val="24"/>
        </w:rPr>
        <w:t>or other entity that owns, operates or controls an electric system or facility, including, but not limited to, abutting Transmission Owners and Generator Owners, and other parties whose system</w:t>
      </w:r>
      <w:r w:rsidR="004A2CC6" w:rsidRPr="008F2D7F">
        <w:rPr>
          <w:sz w:val="24"/>
          <w:szCs w:val="24"/>
        </w:rPr>
        <w:t xml:space="preserve"> or facility</w:t>
      </w:r>
      <w:r w:rsidR="00C25F65" w:rsidRPr="008F2D7F">
        <w:rPr>
          <w:sz w:val="24"/>
          <w:szCs w:val="24"/>
        </w:rPr>
        <w:t>, whether within or outside the New England Control Area, may be affected by the proposed plan are collectively referred to as “Affected Entities.”</w:t>
      </w:r>
    </w:p>
    <w:p w14:paraId="12B650CC" w14:textId="77777777" w:rsidR="00C25F65" w:rsidRPr="008F2D7F" w:rsidRDefault="00C25F65" w:rsidP="002937B8">
      <w:pPr>
        <w:autoSpaceDE w:val="0"/>
        <w:autoSpaceDN w:val="0"/>
        <w:adjustRightInd w:val="0"/>
        <w:jc w:val="both"/>
        <w:rPr>
          <w:sz w:val="24"/>
          <w:szCs w:val="24"/>
        </w:rPr>
      </w:pPr>
    </w:p>
    <w:p w14:paraId="7746567B" w14:textId="77777777" w:rsidR="00C25F65" w:rsidRPr="008F2D7F" w:rsidRDefault="00C25F65" w:rsidP="00D324ED">
      <w:pPr>
        <w:keepNext/>
        <w:keepLines/>
        <w:autoSpaceDE w:val="0"/>
        <w:autoSpaceDN w:val="0"/>
        <w:adjustRightInd w:val="0"/>
        <w:jc w:val="both"/>
        <w:rPr>
          <w:sz w:val="24"/>
          <w:szCs w:val="24"/>
        </w:rPr>
      </w:pPr>
      <w:r w:rsidRPr="008F2D7F">
        <w:rPr>
          <w:sz w:val="24"/>
          <w:szCs w:val="24"/>
        </w:rPr>
        <w:t>The PP-5 series includes:</w:t>
      </w:r>
    </w:p>
    <w:p w14:paraId="6070AB9C" w14:textId="77777777" w:rsidR="00535D72" w:rsidRPr="008F2D7F" w:rsidRDefault="00535D72" w:rsidP="00D324ED">
      <w:pPr>
        <w:keepNext/>
        <w:keepLines/>
        <w:autoSpaceDE w:val="0"/>
        <w:autoSpaceDN w:val="0"/>
        <w:adjustRightInd w:val="0"/>
        <w:jc w:val="both"/>
        <w:rPr>
          <w:sz w:val="24"/>
          <w:szCs w:val="24"/>
        </w:rPr>
      </w:pPr>
    </w:p>
    <w:p w14:paraId="5D74747C" w14:textId="77777777" w:rsidR="00C5059A" w:rsidRPr="008F2D7F" w:rsidRDefault="00C5059A" w:rsidP="00D324ED">
      <w:pPr>
        <w:keepNext/>
        <w:keepLines/>
        <w:ind w:firstLine="720"/>
        <w:jc w:val="both"/>
        <w:rPr>
          <w:sz w:val="24"/>
          <w:szCs w:val="24"/>
        </w:rPr>
      </w:pPr>
      <w:r w:rsidRPr="008F2D7F">
        <w:rPr>
          <w:sz w:val="24"/>
          <w:szCs w:val="24"/>
        </w:rPr>
        <w:t xml:space="preserve">Planning Procedure 5-1, “Procedure for Review of </w:t>
      </w:r>
      <w:r w:rsidR="0022464B">
        <w:rPr>
          <w:sz w:val="24"/>
          <w:szCs w:val="24"/>
        </w:rPr>
        <w:t xml:space="preserve">Market </w:t>
      </w:r>
      <w:r w:rsidRPr="008F2D7F">
        <w:rPr>
          <w:sz w:val="24"/>
          <w:szCs w:val="24"/>
        </w:rPr>
        <w:t xml:space="preserve">Participant’s </w:t>
      </w:r>
      <w:r w:rsidR="00391662">
        <w:rPr>
          <w:sz w:val="24"/>
          <w:szCs w:val="24"/>
        </w:rPr>
        <w:t xml:space="preserve">or Transmission Owner’s </w:t>
      </w:r>
      <w:r w:rsidRPr="008F2D7F">
        <w:rPr>
          <w:sz w:val="24"/>
          <w:szCs w:val="24"/>
        </w:rPr>
        <w:t xml:space="preserve">Proposed Plans”, is the detailed procedure to be followed by the appropriate </w:t>
      </w:r>
      <w:r w:rsidR="00256EC6">
        <w:rPr>
          <w:sz w:val="24"/>
          <w:szCs w:val="24"/>
        </w:rPr>
        <w:t xml:space="preserve">Market </w:t>
      </w:r>
      <w:r w:rsidRPr="008F2D7F">
        <w:rPr>
          <w:sz w:val="24"/>
          <w:szCs w:val="24"/>
        </w:rPr>
        <w:t xml:space="preserve">Participants, </w:t>
      </w:r>
      <w:r w:rsidR="00391662">
        <w:rPr>
          <w:sz w:val="24"/>
          <w:szCs w:val="24"/>
        </w:rPr>
        <w:t xml:space="preserve">Transmission Owners, </w:t>
      </w:r>
      <w:r w:rsidRPr="008F2D7F">
        <w:rPr>
          <w:sz w:val="24"/>
          <w:szCs w:val="24"/>
        </w:rPr>
        <w:t xml:space="preserve">Committees, Subcommittees, and the ISO staff in order to comply with the provisions of Section I.3.9 of the Tariff.  </w:t>
      </w:r>
    </w:p>
    <w:p w14:paraId="57A599B4" w14:textId="77777777" w:rsidR="00C5059A" w:rsidRPr="008F2D7F" w:rsidRDefault="00C5059A" w:rsidP="00537D05">
      <w:pPr>
        <w:ind w:firstLine="720"/>
        <w:jc w:val="both"/>
        <w:rPr>
          <w:sz w:val="24"/>
          <w:szCs w:val="24"/>
        </w:rPr>
      </w:pPr>
    </w:p>
    <w:p w14:paraId="0706745F" w14:textId="77777777" w:rsidR="00C5059A" w:rsidRPr="008F2D7F" w:rsidRDefault="00C5059A" w:rsidP="0020649D">
      <w:pPr>
        <w:ind w:firstLine="720"/>
        <w:jc w:val="both"/>
        <w:rPr>
          <w:sz w:val="24"/>
          <w:szCs w:val="24"/>
        </w:rPr>
      </w:pPr>
      <w:r w:rsidRPr="008F2D7F">
        <w:rPr>
          <w:sz w:val="24"/>
          <w:szCs w:val="24"/>
        </w:rPr>
        <w:t>Planning Procedure 5-2 (Deleted)</w:t>
      </w:r>
    </w:p>
    <w:p w14:paraId="1DAB1C28" w14:textId="77777777" w:rsidR="00C5059A" w:rsidRPr="008F2D7F" w:rsidRDefault="00C5059A" w:rsidP="00E61FA5">
      <w:pPr>
        <w:ind w:firstLine="720"/>
        <w:jc w:val="both"/>
        <w:rPr>
          <w:sz w:val="24"/>
          <w:szCs w:val="24"/>
        </w:rPr>
      </w:pPr>
    </w:p>
    <w:p w14:paraId="4863F47C" w14:textId="77777777" w:rsidR="00C5059A" w:rsidRPr="008F2D7F" w:rsidRDefault="00C5059A" w:rsidP="009F1A06">
      <w:pPr>
        <w:ind w:firstLine="720"/>
        <w:jc w:val="both"/>
        <w:rPr>
          <w:sz w:val="24"/>
          <w:szCs w:val="24"/>
        </w:rPr>
      </w:pPr>
      <w:r w:rsidRPr="008F2D7F">
        <w:rPr>
          <w:sz w:val="24"/>
          <w:szCs w:val="24"/>
        </w:rPr>
        <w:t>Planning Procedure 5-3, “Guidelines for Conducting and Evaluating Proposed Plan Application Analyses”, provides guidelines for conducting and evaluating Proposed Plan Application analysis for use by the ISO and Reliability Committee.</w:t>
      </w:r>
    </w:p>
    <w:p w14:paraId="3DA71D9A" w14:textId="77777777" w:rsidR="00C5059A" w:rsidRPr="008F2D7F" w:rsidRDefault="00C5059A" w:rsidP="000E43DF">
      <w:pPr>
        <w:jc w:val="both"/>
        <w:rPr>
          <w:sz w:val="24"/>
          <w:szCs w:val="24"/>
        </w:rPr>
      </w:pPr>
    </w:p>
    <w:p w14:paraId="4F276DA4" w14:textId="77777777" w:rsidR="00C5059A" w:rsidRPr="008F2D7F" w:rsidRDefault="00C5059A" w:rsidP="000E43DF">
      <w:pPr>
        <w:ind w:firstLine="720"/>
        <w:jc w:val="both"/>
        <w:rPr>
          <w:sz w:val="24"/>
          <w:szCs w:val="24"/>
        </w:rPr>
      </w:pPr>
      <w:r w:rsidRPr="008F2D7F">
        <w:rPr>
          <w:sz w:val="24"/>
          <w:szCs w:val="24"/>
        </w:rPr>
        <w:t>Planning Procedure 5-4</w:t>
      </w:r>
      <w:r w:rsidR="00535D72" w:rsidRPr="008F2D7F">
        <w:rPr>
          <w:sz w:val="24"/>
          <w:szCs w:val="24"/>
        </w:rPr>
        <w:t xml:space="preserve"> (Deleted)</w:t>
      </w:r>
    </w:p>
    <w:p w14:paraId="36A61E78" w14:textId="77777777" w:rsidR="00C5059A" w:rsidRPr="008F2D7F" w:rsidRDefault="00C5059A" w:rsidP="00A474A4">
      <w:pPr>
        <w:ind w:firstLine="720"/>
        <w:jc w:val="both"/>
        <w:rPr>
          <w:sz w:val="24"/>
          <w:szCs w:val="24"/>
        </w:rPr>
      </w:pPr>
    </w:p>
    <w:p w14:paraId="1DEBBF08" w14:textId="77777777" w:rsidR="00C5059A" w:rsidRPr="008F2D7F" w:rsidRDefault="00C5059A">
      <w:pPr>
        <w:ind w:firstLine="720"/>
        <w:jc w:val="both"/>
        <w:rPr>
          <w:sz w:val="24"/>
          <w:szCs w:val="24"/>
        </w:rPr>
      </w:pPr>
      <w:r w:rsidRPr="008F2D7F">
        <w:rPr>
          <w:sz w:val="24"/>
          <w:szCs w:val="24"/>
        </w:rPr>
        <w:lastRenderedPageBreak/>
        <w:t>Planning Procedure 5-5, “</w:t>
      </w:r>
      <w:ins w:id="4" w:author="Author">
        <w:r w:rsidR="00FF14C7">
          <w:rPr>
            <w:sz w:val="24"/>
            <w:szCs w:val="24"/>
          </w:rPr>
          <w:t>Requirements and Guidelines for Application of Remedial Action Schemes</w:t>
        </w:r>
        <w:r w:rsidR="009241DA">
          <w:rPr>
            <w:sz w:val="24"/>
            <w:szCs w:val="24"/>
          </w:rPr>
          <w:t xml:space="preserve"> </w:t>
        </w:r>
        <w:r w:rsidR="009241DA" w:rsidRPr="00B622F6">
          <w:rPr>
            <w:sz w:val="24"/>
            <w:szCs w:val="24"/>
            <w:highlight w:val="yellow"/>
          </w:rPr>
          <w:t xml:space="preserve">and </w:t>
        </w:r>
        <w:r w:rsidR="000A53DE" w:rsidRPr="00B622F6">
          <w:rPr>
            <w:sz w:val="24"/>
            <w:szCs w:val="24"/>
            <w:highlight w:val="yellow"/>
          </w:rPr>
          <w:t xml:space="preserve">Automatic Control </w:t>
        </w:r>
        <w:r w:rsidR="009241DA" w:rsidRPr="00B622F6">
          <w:rPr>
            <w:sz w:val="24"/>
            <w:szCs w:val="24"/>
            <w:highlight w:val="yellow"/>
          </w:rPr>
          <w:t>Schemes</w:t>
        </w:r>
      </w:ins>
      <w:del w:id="5" w:author="Author">
        <w:r w:rsidRPr="008F2D7F" w:rsidDel="00FF14C7">
          <w:rPr>
            <w:sz w:val="24"/>
            <w:szCs w:val="24"/>
          </w:rPr>
          <w:delText>Special Protection Systems Application Guidelines</w:delText>
        </w:r>
      </w:del>
      <w:r w:rsidRPr="008F2D7F">
        <w:rPr>
          <w:sz w:val="24"/>
          <w:szCs w:val="24"/>
        </w:rPr>
        <w:t xml:space="preserve">”, provides </w:t>
      </w:r>
      <w:ins w:id="6" w:author="Author">
        <w:r w:rsidR="00FF14C7">
          <w:rPr>
            <w:sz w:val="24"/>
            <w:szCs w:val="24"/>
          </w:rPr>
          <w:t xml:space="preserve">data reporting requirements and </w:t>
        </w:r>
      </w:ins>
      <w:r w:rsidRPr="008F2D7F">
        <w:rPr>
          <w:sz w:val="24"/>
          <w:szCs w:val="24"/>
        </w:rPr>
        <w:t xml:space="preserve">guidelines on the </w:t>
      </w:r>
      <w:del w:id="7" w:author="Author">
        <w:r w:rsidRPr="008F2D7F" w:rsidDel="00FF14C7">
          <w:rPr>
            <w:sz w:val="24"/>
            <w:szCs w:val="24"/>
          </w:rPr>
          <w:delText xml:space="preserve">effects of proper and improper operation </w:delText>
        </w:r>
      </w:del>
      <w:ins w:id="8" w:author="Author">
        <w:r w:rsidR="00FF14C7">
          <w:rPr>
            <w:sz w:val="24"/>
            <w:szCs w:val="24"/>
          </w:rPr>
          <w:t xml:space="preserve">appropriate use </w:t>
        </w:r>
      </w:ins>
      <w:r w:rsidRPr="008F2D7F">
        <w:rPr>
          <w:sz w:val="24"/>
          <w:szCs w:val="24"/>
        </w:rPr>
        <w:t xml:space="preserve">of </w:t>
      </w:r>
      <w:del w:id="9" w:author="Author">
        <w:r w:rsidRPr="008F2D7F" w:rsidDel="00FF14C7">
          <w:rPr>
            <w:sz w:val="24"/>
            <w:szCs w:val="24"/>
          </w:rPr>
          <w:delText>Special Protection Systems</w:delText>
        </w:r>
      </w:del>
      <w:ins w:id="10" w:author="Author">
        <w:r w:rsidR="00FF14C7">
          <w:rPr>
            <w:sz w:val="24"/>
            <w:szCs w:val="24"/>
          </w:rPr>
          <w:t>Remedial Action Schemes</w:t>
        </w:r>
        <w:r w:rsidR="009241DA">
          <w:rPr>
            <w:sz w:val="24"/>
            <w:szCs w:val="24"/>
          </w:rPr>
          <w:t xml:space="preserve"> </w:t>
        </w:r>
        <w:r w:rsidR="009241DA" w:rsidRPr="00B622F6">
          <w:rPr>
            <w:sz w:val="24"/>
            <w:szCs w:val="24"/>
            <w:highlight w:val="yellow"/>
          </w:rPr>
          <w:t xml:space="preserve">and </w:t>
        </w:r>
        <w:r w:rsidR="000A53DE" w:rsidRPr="00B622F6">
          <w:rPr>
            <w:sz w:val="24"/>
            <w:szCs w:val="24"/>
            <w:highlight w:val="yellow"/>
          </w:rPr>
          <w:t>Automatic Control Schemes</w:t>
        </w:r>
      </w:ins>
      <w:r w:rsidRPr="008F2D7F">
        <w:rPr>
          <w:sz w:val="24"/>
          <w:szCs w:val="24"/>
        </w:rPr>
        <w:t>.</w:t>
      </w:r>
    </w:p>
    <w:p w14:paraId="780C5CC9" w14:textId="77777777" w:rsidR="00C5059A" w:rsidRPr="008F2D7F" w:rsidRDefault="00C5059A">
      <w:pPr>
        <w:ind w:firstLine="720"/>
        <w:jc w:val="both"/>
        <w:rPr>
          <w:sz w:val="24"/>
          <w:szCs w:val="24"/>
        </w:rPr>
      </w:pPr>
    </w:p>
    <w:p w14:paraId="0D5084C8" w14:textId="77777777" w:rsidR="00C5059A" w:rsidRPr="008F2D7F" w:rsidRDefault="00C5059A" w:rsidP="002937B8">
      <w:pPr>
        <w:ind w:firstLine="720"/>
        <w:jc w:val="both"/>
        <w:rPr>
          <w:sz w:val="24"/>
          <w:szCs w:val="24"/>
        </w:rPr>
      </w:pPr>
      <w:r w:rsidRPr="008F2D7F">
        <w:rPr>
          <w:sz w:val="24"/>
          <w:szCs w:val="24"/>
        </w:rPr>
        <w:t>Planning Procedure 5-6, “</w:t>
      </w:r>
      <w:r w:rsidR="006E51EF" w:rsidRPr="008F2D7F">
        <w:rPr>
          <w:sz w:val="24"/>
          <w:szCs w:val="24"/>
        </w:rPr>
        <w:t xml:space="preserve">Interconnection </w:t>
      </w:r>
      <w:r w:rsidR="00035A45" w:rsidRPr="008F2D7F">
        <w:rPr>
          <w:sz w:val="24"/>
          <w:szCs w:val="24"/>
        </w:rPr>
        <w:t xml:space="preserve">Planning </w:t>
      </w:r>
      <w:r w:rsidR="006E51EF" w:rsidRPr="008F2D7F">
        <w:rPr>
          <w:sz w:val="24"/>
          <w:szCs w:val="24"/>
        </w:rPr>
        <w:t>Procedure</w:t>
      </w:r>
      <w:r w:rsidR="00035A45" w:rsidRPr="008F2D7F">
        <w:rPr>
          <w:sz w:val="24"/>
          <w:szCs w:val="24"/>
        </w:rPr>
        <w:t xml:space="preserve"> for Generation and Elec</w:t>
      </w:r>
      <w:r w:rsidR="007A55EA" w:rsidRPr="008F2D7F">
        <w:rPr>
          <w:sz w:val="24"/>
          <w:szCs w:val="24"/>
        </w:rPr>
        <w:t>tive Transmission Upgrades</w:t>
      </w:r>
      <w:r w:rsidRPr="008F2D7F">
        <w:rPr>
          <w:sz w:val="24"/>
          <w:szCs w:val="24"/>
        </w:rPr>
        <w:t xml:space="preserve">”, provides guidance to ensure </w:t>
      </w:r>
      <w:r w:rsidR="00544AE8" w:rsidRPr="008F2D7F">
        <w:rPr>
          <w:sz w:val="24"/>
          <w:szCs w:val="24"/>
        </w:rPr>
        <w:t xml:space="preserve">that the Network Capability Interconnection Standard (“NCIS”) is consistently applied in defining the scope and study assumptions for </w:t>
      </w:r>
      <w:r w:rsidR="007F3DD3" w:rsidRPr="008F2D7F">
        <w:rPr>
          <w:sz w:val="24"/>
          <w:szCs w:val="24"/>
        </w:rPr>
        <w:t xml:space="preserve"> generator and ETU Interconnection Studies and to provide guidance which ensures that the scope and study assumptions for preliminary nonbinding analyses for generators and certain External ETUs that are eligible to request interconnection under the Capacity Capability Interconnection Standard (“CCIS”) are consistently applied.</w:t>
      </w:r>
    </w:p>
    <w:p w14:paraId="6502A693" w14:textId="77777777" w:rsidR="00C5059A" w:rsidRPr="008F2D7F" w:rsidRDefault="00C5059A" w:rsidP="00537D05">
      <w:pPr>
        <w:jc w:val="both"/>
        <w:rPr>
          <w:sz w:val="24"/>
          <w:szCs w:val="24"/>
        </w:rPr>
      </w:pPr>
    </w:p>
    <w:p w14:paraId="31BD3EE7" w14:textId="77777777" w:rsidR="00701ADD" w:rsidRDefault="00701ADD">
      <w:pPr>
        <w:rPr>
          <w:sz w:val="24"/>
          <w:szCs w:val="24"/>
          <w:u w:val="single"/>
        </w:rPr>
      </w:pPr>
      <w:r>
        <w:rPr>
          <w:sz w:val="24"/>
          <w:szCs w:val="24"/>
          <w:u w:val="single"/>
        </w:rPr>
        <w:br w:type="page"/>
      </w:r>
    </w:p>
    <w:p w14:paraId="4422F42B" w14:textId="77777777" w:rsidR="00C5059A" w:rsidRPr="00701ADD" w:rsidRDefault="00C5059A" w:rsidP="00701ADD">
      <w:pPr>
        <w:jc w:val="center"/>
        <w:rPr>
          <w:b/>
          <w:sz w:val="24"/>
          <w:szCs w:val="24"/>
          <w:u w:val="single"/>
        </w:rPr>
      </w:pPr>
      <w:r w:rsidRPr="00701ADD">
        <w:rPr>
          <w:b/>
          <w:sz w:val="24"/>
          <w:szCs w:val="24"/>
          <w:u w:val="single"/>
        </w:rPr>
        <w:lastRenderedPageBreak/>
        <w:t>Document History</w:t>
      </w:r>
      <w:r w:rsidRPr="00701ADD">
        <w:rPr>
          <w:rStyle w:val="FootnoteReference"/>
          <w:b/>
          <w:sz w:val="24"/>
          <w:szCs w:val="24"/>
          <w:u w:val="single"/>
        </w:rPr>
        <w:footnoteReference w:id="1"/>
      </w:r>
    </w:p>
    <w:p w14:paraId="0BFDDDB5" w14:textId="77777777" w:rsidR="00701ADD" w:rsidRPr="00701ADD" w:rsidRDefault="00701ADD" w:rsidP="00701ADD">
      <w:pPr>
        <w:ind w:left="900" w:hanging="900"/>
        <w:jc w:val="both"/>
      </w:pPr>
    </w:p>
    <w:p w14:paraId="252F1231" w14:textId="77777777" w:rsidR="00C5059A" w:rsidRPr="00701ADD" w:rsidRDefault="00701ADD" w:rsidP="00701ADD">
      <w:pPr>
        <w:ind w:left="900" w:hanging="900"/>
        <w:jc w:val="both"/>
      </w:pPr>
      <w:r w:rsidRPr="00701ADD">
        <w:t>Rev. 0</w:t>
      </w:r>
      <w:r w:rsidR="00C5059A" w:rsidRPr="00701ADD">
        <w:t>:</w:t>
      </w:r>
      <w:r w:rsidRPr="00701ADD">
        <w:tab/>
      </w:r>
      <w:r w:rsidR="00C5059A" w:rsidRPr="00701ADD">
        <w:t>By the NEPOOL Operations Committee on September 28, 1989</w:t>
      </w:r>
    </w:p>
    <w:p w14:paraId="19D9A670" w14:textId="77777777" w:rsidR="00C5059A" w:rsidRPr="00701ADD" w:rsidRDefault="00701ADD" w:rsidP="00701ADD">
      <w:pPr>
        <w:ind w:left="900" w:hanging="900"/>
        <w:jc w:val="both"/>
      </w:pPr>
      <w:r w:rsidRPr="00701ADD">
        <w:t>Rev. 1:</w:t>
      </w:r>
      <w:r w:rsidRPr="00701ADD">
        <w:tab/>
      </w:r>
      <w:r w:rsidR="00C5059A" w:rsidRPr="00701ADD">
        <w:t>By the NEPOOL Operations Committee on September 8, 1993</w:t>
      </w:r>
    </w:p>
    <w:p w14:paraId="4DD2D8D9" w14:textId="77777777" w:rsidR="00C5059A" w:rsidRPr="00701ADD" w:rsidRDefault="00701ADD" w:rsidP="00701ADD">
      <w:pPr>
        <w:ind w:left="900" w:hanging="900"/>
        <w:jc w:val="both"/>
      </w:pPr>
      <w:r w:rsidRPr="00701ADD">
        <w:t>Rev. 2:</w:t>
      </w:r>
      <w:r w:rsidRPr="00701ADD">
        <w:tab/>
      </w:r>
      <w:r w:rsidR="00C5059A" w:rsidRPr="00701ADD">
        <w:t>By the NEPOOL Participants Committee on February 4, 2000</w:t>
      </w:r>
    </w:p>
    <w:p w14:paraId="2CD5E595" w14:textId="77777777" w:rsidR="00C5059A" w:rsidRPr="00701ADD" w:rsidRDefault="00701ADD" w:rsidP="00701ADD">
      <w:pPr>
        <w:ind w:left="900" w:hanging="900"/>
        <w:jc w:val="both"/>
      </w:pPr>
      <w:r w:rsidRPr="00701ADD">
        <w:t>Rev. 3:</w:t>
      </w:r>
      <w:r w:rsidRPr="00701ADD">
        <w:tab/>
      </w:r>
      <w:r w:rsidR="00C5059A" w:rsidRPr="00701ADD">
        <w:t>By the NEPOOL Participants Committee on November 5, 2004</w:t>
      </w:r>
    </w:p>
    <w:p w14:paraId="24D55C6C" w14:textId="77777777" w:rsidR="00C5059A" w:rsidRPr="00701ADD" w:rsidRDefault="00701ADD" w:rsidP="00701ADD">
      <w:pPr>
        <w:ind w:left="900" w:hanging="900"/>
        <w:jc w:val="both"/>
      </w:pPr>
      <w:r w:rsidRPr="00701ADD">
        <w:t>Rev. 4:</w:t>
      </w:r>
      <w:r w:rsidRPr="00701ADD">
        <w:tab/>
      </w:r>
      <w:r w:rsidR="00C5059A" w:rsidRPr="00701ADD">
        <w:t>Effective February 1, 2005</w:t>
      </w:r>
    </w:p>
    <w:p w14:paraId="2847662A" w14:textId="77777777" w:rsidR="00544AE8" w:rsidRPr="00701ADD" w:rsidRDefault="00701ADD" w:rsidP="00701ADD">
      <w:pPr>
        <w:ind w:left="900" w:hanging="900"/>
        <w:jc w:val="both"/>
      </w:pPr>
      <w:r w:rsidRPr="00701ADD">
        <w:t>Rev. 5:</w:t>
      </w:r>
      <w:r w:rsidRPr="00701ADD">
        <w:tab/>
      </w:r>
      <w:r w:rsidR="00544AE8" w:rsidRPr="00701ADD">
        <w:t xml:space="preserve">By the NEPOOL Participants Committee on </w:t>
      </w:r>
      <w:r w:rsidR="006B5389" w:rsidRPr="00701ADD">
        <w:t>June 5, 2009</w:t>
      </w:r>
    </w:p>
    <w:p w14:paraId="5627254F" w14:textId="77777777" w:rsidR="005F24B9" w:rsidRDefault="00701ADD" w:rsidP="00701ADD">
      <w:pPr>
        <w:ind w:left="900" w:hanging="900"/>
        <w:jc w:val="both"/>
      </w:pPr>
      <w:r w:rsidRPr="00701ADD">
        <w:t>Rev. 6:</w:t>
      </w:r>
      <w:r w:rsidRPr="00701ADD">
        <w:tab/>
        <w:t>App. RC – 10/17/17; PC – 11</w:t>
      </w:r>
      <w:r w:rsidR="003C417D">
        <w:t>/03/17; ISO-NE – 11/08</w:t>
      </w:r>
      <w:r w:rsidR="00562578">
        <w:t>/17</w:t>
      </w:r>
      <w:r w:rsidR="00BC5A79">
        <w:t xml:space="preserve"> </w:t>
      </w:r>
      <w:r w:rsidR="00BC5A79" w:rsidRPr="00840694">
        <w:t>(elimination of Task Force review)</w:t>
      </w:r>
    </w:p>
    <w:p w14:paraId="36CF2F8D" w14:textId="77777777" w:rsidR="00E52C57" w:rsidRPr="00701ADD" w:rsidRDefault="00E52C57" w:rsidP="00701ADD">
      <w:pPr>
        <w:ind w:left="900" w:hanging="900"/>
        <w:jc w:val="both"/>
      </w:pPr>
      <w:r>
        <w:t>Rev. 7:</w:t>
      </w:r>
      <w:r>
        <w:tab/>
        <w:t xml:space="preserve">App. RC – </w:t>
      </w:r>
      <w:r w:rsidR="00CD117B">
        <w:t>12</w:t>
      </w:r>
      <w:r>
        <w:t>/</w:t>
      </w:r>
      <w:r w:rsidR="00CD117B">
        <w:t>18</w:t>
      </w:r>
      <w:r>
        <w:t>/</w:t>
      </w:r>
      <w:r w:rsidR="00CD117B">
        <w:t>20</w:t>
      </w:r>
      <w:r>
        <w:t xml:space="preserve">; </w:t>
      </w:r>
      <w:r w:rsidR="0068694B">
        <w:t xml:space="preserve">PC – </w:t>
      </w:r>
      <w:r w:rsidR="00CD117B">
        <w:t>02</w:t>
      </w:r>
      <w:r w:rsidR="0068694B">
        <w:t>/</w:t>
      </w:r>
      <w:r w:rsidR="00CD117B">
        <w:t>06</w:t>
      </w:r>
      <w:r w:rsidR="0068694B">
        <w:t>/</w:t>
      </w:r>
      <w:r w:rsidR="00CD117B">
        <w:t>20</w:t>
      </w:r>
      <w:r w:rsidR="0068694B">
        <w:t xml:space="preserve">; ISO-NE – </w:t>
      </w:r>
      <w:r w:rsidR="00CD117B">
        <w:t>02</w:t>
      </w:r>
      <w:r w:rsidR="0068694B">
        <w:t>/</w:t>
      </w:r>
      <w:r w:rsidR="00CD117B">
        <w:t>06</w:t>
      </w:r>
      <w:r w:rsidR="0068694B">
        <w:t>/20</w:t>
      </w:r>
      <w:r>
        <w:t xml:space="preserve"> (</w:t>
      </w:r>
      <w:r w:rsidR="00B91F74">
        <w:t>Removed</w:t>
      </w:r>
      <w:r>
        <w:t xml:space="preserve"> Section I.3.9 quote due to Tariff changes associated with competitive transmission enhancements.</w:t>
      </w:r>
      <w:r w:rsidR="00297332">
        <w:t xml:space="preserve">  Updated Governance Participant to Market Participant</w:t>
      </w:r>
      <w:r w:rsidR="00391662">
        <w:t xml:space="preserve"> or Transmission Owner</w:t>
      </w:r>
      <w:r w:rsidR="00297332">
        <w:t>.</w:t>
      </w:r>
      <w:r>
        <w:t>)</w:t>
      </w:r>
    </w:p>
    <w:sectPr w:rsidR="00E52C57" w:rsidRPr="00701ADD">
      <w:headerReference w:type="default" r:id="rId9"/>
      <w:footerReference w:type="default" r:id="rId10"/>
      <w:pgSz w:w="12240" w:h="15840"/>
      <w:pgMar w:top="1008" w:right="1440" w:bottom="432" w:left="1440" w:header="1008" w:footer="432" w:gutter="0"/>
      <w:pgNumType w:start="1"/>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hor" w:initials="A">
    <w:p w14:paraId="0F9E1DC8" w14:textId="77777777" w:rsidR="00B622F6" w:rsidRDefault="00B622F6">
      <w:pPr>
        <w:pStyle w:val="CommentText"/>
      </w:pPr>
      <w:r>
        <w:rPr>
          <w:rStyle w:val="CommentReference"/>
        </w:rPr>
        <w:annotationRef/>
      </w:r>
      <w:r>
        <w:t>Redline revisions compare the proposal against the existing procedure. Any changes highlighted in yellow are new since the October 20 RC materials.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F9E1DC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A722B" w14:textId="77777777" w:rsidR="00B51730" w:rsidRDefault="00B51730">
      <w:r>
        <w:separator/>
      </w:r>
    </w:p>
  </w:endnote>
  <w:endnote w:type="continuationSeparator" w:id="0">
    <w:p w14:paraId="30CD3629" w14:textId="77777777" w:rsidR="00B51730" w:rsidRDefault="00B51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3CD36" w14:textId="77777777" w:rsidR="00C5059A" w:rsidRDefault="00EF75F7" w:rsidP="00917D08">
    <w:pPr>
      <w:tabs>
        <w:tab w:val="left" w:pos="4320"/>
      </w:tabs>
      <w:spacing w:line="240" w:lineRule="exact"/>
    </w:pPr>
    <w:del w:id="11" w:author="Author">
      <w:r w:rsidDel="00BC7431">
        <w:delText>February 6</w:delText>
      </w:r>
    </w:del>
    <w:ins w:id="12" w:author="Author">
      <w:r w:rsidR="00BC7431">
        <w:t xml:space="preserve">XX </w:t>
      </w:r>
      <w:proofErr w:type="spellStart"/>
      <w:r w:rsidR="00BC7431">
        <w:t>XX</w:t>
      </w:r>
    </w:ins>
    <w:proofErr w:type="spellEnd"/>
    <w:r w:rsidR="00562578">
      <w:t>, 20</w:t>
    </w:r>
    <w:r w:rsidR="0068694B">
      <w:t>20</w:t>
    </w:r>
    <w:r w:rsidR="00562578">
      <w:tab/>
      <w:t>ISO-NE 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A885C" w14:textId="77777777" w:rsidR="00B51730" w:rsidRDefault="00B51730">
      <w:r>
        <w:separator/>
      </w:r>
    </w:p>
  </w:footnote>
  <w:footnote w:type="continuationSeparator" w:id="0">
    <w:p w14:paraId="1E27CBAF" w14:textId="77777777" w:rsidR="00B51730" w:rsidRDefault="00B51730">
      <w:r>
        <w:continuationSeparator/>
      </w:r>
    </w:p>
  </w:footnote>
  <w:footnote w:id="1">
    <w:p w14:paraId="3114BA47" w14:textId="77777777" w:rsidR="00C5059A" w:rsidRPr="00C73290" w:rsidRDefault="00C5059A">
      <w:pPr>
        <w:pStyle w:val="FootnoteText"/>
        <w:jc w:val="both"/>
      </w:pPr>
      <w:r w:rsidRPr="00C73290">
        <w:rPr>
          <w:rStyle w:val="FootnoteReference"/>
        </w:rPr>
        <w:footnoteRef/>
      </w:r>
      <w:r w:rsidRPr="00C73290">
        <w:t xml:space="preserve"> </w:t>
      </w:r>
      <w:r w:rsidRPr="00C73290">
        <w:rPr>
          <w:sz w:val="16"/>
        </w:rPr>
        <w:t>This Document History documents action taken on the equivalent NEPOOL Procedure prior to the RTO Operations Date as well as revisions to the ISO New England Procedure subsequent to the RTO Operations 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88BF" w14:textId="77777777" w:rsidR="00C5059A" w:rsidRDefault="00C5059A">
    <w:pPr>
      <w:pStyle w:val="Header"/>
      <w:jc w:val="right"/>
    </w:pPr>
    <w:r>
      <w:t>ISO New England Planning Procedure</w:t>
    </w:r>
    <w:r>
      <w:tab/>
    </w:r>
    <w:r>
      <w:tab/>
      <w:t>PP5 - Procedure for Reporting Notice of Intent to Construct</w:t>
    </w:r>
  </w:p>
  <w:p w14:paraId="1ACEF682" w14:textId="77777777" w:rsidR="00C5059A" w:rsidRDefault="00C5059A">
    <w:pPr>
      <w:pStyle w:val="Header"/>
      <w:jc w:val="right"/>
    </w:pPr>
    <w:proofErr w:type="gramStart"/>
    <w:r>
      <w:t>or</w:t>
    </w:r>
    <w:proofErr w:type="gramEnd"/>
    <w:r>
      <w:t xml:space="preserve"> Change Facilities In Accordance with</w:t>
    </w:r>
  </w:p>
  <w:p w14:paraId="10D39B04" w14:textId="77777777" w:rsidR="00C5059A" w:rsidRDefault="00C5059A">
    <w:pPr>
      <w:pStyle w:val="Header"/>
      <w:jc w:val="right"/>
    </w:pPr>
    <w:r>
      <w:t>Section I.3.9 of the ISO New England Tariff</w:t>
    </w:r>
  </w:p>
  <w:p w14:paraId="20EEAE5D" w14:textId="77777777" w:rsidR="00C5059A" w:rsidRDefault="00C5059A">
    <w:pPr>
      <w:pStyle w:val="Header"/>
    </w:pPr>
  </w:p>
  <w:p w14:paraId="7FA3EB51" w14:textId="77777777" w:rsidR="00C5059A" w:rsidRDefault="00C5059A">
    <w:pPr>
      <w:pStyle w:val="Header"/>
    </w:pPr>
    <w:r>
      <w:t>____________________________________________________________________________________________</w:t>
    </w:r>
  </w:p>
  <w:p w14:paraId="4E8771D8" w14:textId="77777777" w:rsidR="00C5059A" w:rsidRDefault="00C5059A">
    <w:pPr>
      <w:pStyle w:val="Header"/>
    </w:pPr>
  </w:p>
  <w:p w14:paraId="3D274934" w14:textId="77777777" w:rsidR="00C5059A" w:rsidRDefault="00C505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878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6B41A4"/>
    <w:multiLevelType w:val="singleLevel"/>
    <w:tmpl w:val="F51272FE"/>
    <w:lvl w:ilvl="0">
      <w:start w:val="1"/>
      <w:numFmt w:val="decimal"/>
      <w:lvlText w:val="%1."/>
      <w:lvlJc w:val="left"/>
      <w:pPr>
        <w:tabs>
          <w:tab w:val="num" w:pos="711"/>
        </w:tabs>
        <w:ind w:left="711" w:hanging="360"/>
      </w:pPr>
      <w:rPr>
        <w:rFonts w:hint="default"/>
      </w:rPr>
    </w:lvl>
  </w:abstractNum>
  <w:abstractNum w:abstractNumId="3" w15:restartNumberingAfterBreak="0">
    <w:nsid w:val="119E1CDF"/>
    <w:multiLevelType w:val="singleLevel"/>
    <w:tmpl w:val="A5C28790"/>
    <w:lvl w:ilvl="0">
      <w:start w:val="1"/>
      <w:numFmt w:val="decimal"/>
      <w:lvlText w:val="%1."/>
      <w:lvlJc w:val="left"/>
      <w:pPr>
        <w:tabs>
          <w:tab w:val="num" w:pos="3240"/>
        </w:tabs>
        <w:ind w:left="3240" w:hanging="360"/>
      </w:pPr>
      <w:rPr>
        <w:rFonts w:hint="default"/>
      </w:rPr>
    </w:lvl>
  </w:abstractNum>
  <w:abstractNum w:abstractNumId="4" w15:restartNumberingAfterBreak="0">
    <w:nsid w:val="1ECE7EBA"/>
    <w:multiLevelType w:val="singleLevel"/>
    <w:tmpl w:val="EF7E5FD6"/>
    <w:lvl w:ilvl="0">
      <w:start w:val="1"/>
      <w:numFmt w:val="lowerLetter"/>
      <w:lvlText w:val="%1."/>
      <w:lvlJc w:val="left"/>
      <w:pPr>
        <w:tabs>
          <w:tab w:val="num" w:pos="2790"/>
        </w:tabs>
        <w:ind w:left="2790" w:hanging="360"/>
      </w:pPr>
      <w:rPr>
        <w:rFonts w:hint="default"/>
      </w:rPr>
    </w:lvl>
  </w:abstractNum>
  <w:abstractNum w:abstractNumId="5" w15:restartNumberingAfterBreak="0">
    <w:nsid w:val="2C8A6589"/>
    <w:multiLevelType w:val="singleLevel"/>
    <w:tmpl w:val="1A28DDC0"/>
    <w:lvl w:ilvl="0">
      <w:start w:val="1"/>
      <w:numFmt w:val="decimal"/>
      <w:lvlText w:val="%1."/>
      <w:lvlJc w:val="left"/>
      <w:pPr>
        <w:tabs>
          <w:tab w:val="num" w:pos="756"/>
        </w:tabs>
        <w:ind w:left="756" w:hanging="360"/>
      </w:pPr>
      <w:rPr>
        <w:rFonts w:hint="default"/>
      </w:rPr>
    </w:lvl>
  </w:abstractNum>
  <w:abstractNum w:abstractNumId="6" w15:restartNumberingAfterBreak="0">
    <w:nsid w:val="30CE1E9D"/>
    <w:multiLevelType w:val="multilevel"/>
    <w:tmpl w:val="3E34E46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31247925"/>
    <w:multiLevelType w:val="multilevel"/>
    <w:tmpl w:val="8BD2624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332D0222"/>
    <w:multiLevelType w:val="hybridMultilevel"/>
    <w:tmpl w:val="3A3EAC24"/>
    <w:lvl w:ilvl="0" w:tplc="5462C50C">
      <w:start w:val="9"/>
      <w:numFmt w:val="decimal"/>
      <w:lvlText w:val="%1."/>
      <w:lvlJc w:val="left"/>
      <w:pPr>
        <w:tabs>
          <w:tab w:val="num" w:pos="720"/>
        </w:tabs>
        <w:ind w:left="720" w:hanging="360"/>
      </w:pPr>
      <w:rPr>
        <w:rFonts w:hint="default"/>
      </w:rPr>
    </w:lvl>
    <w:lvl w:ilvl="1" w:tplc="D72A22CE">
      <w:start w:val="1"/>
      <w:numFmt w:val="lowerLetter"/>
      <w:lvlText w:val="%2."/>
      <w:lvlJc w:val="left"/>
      <w:pPr>
        <w:tabs>
          <w:tab w:val="num" w:pos="1440"/>
        </w:tabs>
        <w:ind w:left="1440" w:hanging="360"/>
      </w:pPr>
    </w:lvl>
    <w:lvl w:ilvl="2" w:tplc="A78C4A24" w:tentative="1">
      <w:start w:val="1"/>
      <w:numFmt w:val="lowerRoman"/>
      <w:lvlText w:val="%3."/>
      <w:lvlJc w:val="right"/>
      <w:pPr>
        <w:tabs>
          <w:tab w:val="num" w:pos="2160"/>
        </w:tabs>
        <w:ind w:left="2160" w:hanging="180"/>
      </w:pPr>
    </w:lvl>
    <w:lvl w:ilvl="3" w:tplc="BC408174" w:tentative="1">
      <w:start w:val="1"/>
      <w:numFmt w:val="decimal"/>
      <w:lvlText w:val="%4."/>
      <w:lvlJc w:val="left"/>
      <w:pPr>
        <w:tabs>
          <w:tab w:val="num" w:pos="2880"/>
        </w:tabs>
        <w:ind w:left="2880" w:hanging="360"/>
      </w:pPr>
    </w:lvl>
    <w:lvl w:ilvl="4" w:tplc="D9CCF0B0" w:tentative="1">
      <w:start w:val="1"/>
      <w:numFmt w:val="lowerLetter"/>
      <w:lvlText w:val="%5."/>
      <w:lvlJc w:val="left"/>
      <w:pPr>
        <w:tabs>
          <w:tab w:val="num" w:pos="3600"/>
        </w:tabs>
        <w:ind w:left="3600" w:hanging="360"/>
      </w:pPr>
    </w:lvl>
    <w:lvl w:ilvl="5" w:tplc="220A423C" w:tentative="1">
      <w:start w:val="1"/>
      <w:numFmt w:val="lowerRoman"/>
      <w:lvlText w:val="%6."/>
      <w:lvlJc w:val="right"/>
      <w:pPr>
        <w:tabs>
          <w:tab w:val="num" w:pos="4320"/>
        </w:tabs>
        <w:ind w:left="4320" w:hanging="180"/>
      </w:pPr>
    </w:lvl>
    <w:lvl w:ilvl="6" w:tplc="603E923A" w:tentative="1">
      <w:start w:val="1"/>
      <w:numFmt w:val="decimal"/>
      <w:lvlText w:val="%7."/>
      <w:lvlJc w:val="left"/>
      <w:pPr>
        <w:tabs>
          <w:tab w:val="num" w:pos="5040"/>
        </w:tabs>
        <w:ind w:left="5040" w:hanging="360"/>
      </w:pPr>
    </w:lvl>
    <w:lvl w:ilvl="7" w:tplc="2F2C10F2" w:tentative="1">
      <w:start w:val="1"/>
      <w:numFmt w:val="lowerLetter"/>
      <w:lvlText w:val="%8."/>
      <w:lvlJc w:val="left"/>
      <w:pPr>
        <w:tabs>
          <w:tab w:val="num" w:pos="5760"/>
        </w:tabs>
        <w:ind w:left="5760" w:hanging="360"/>
      </w:pPr>
    </w:lvl>
    <w:lvl w:ilvl="8" w:tplc="69A68496" w:tentative="1">
      <w:start w:val="1"/>
      <w:numFmt w:val="lowerRoman"/>
      <w:lvlText w:val="%9."/>
      <w:lvlJc w:val="right"/>
      <w:pPr>
        <w:tabs>
          <w:tab w:val="num" w:pos="6480"/>
        </w:tabs>
        <w:ind w:left="6480" w:hanging="180"/>
      </w:pPr>
    </w:lvl>
  </w:abstractNum>
  <w:abstractNum w:abstractNumId="9" w15:restartNumberingAfterBreak="0">
    <w:nsid w:val="351F2B08"/>
    <w:multiLevelType w:val="singleLevel"/>
    <w:tmpl w:val="1526C462"/>
    <w:lvl w:ilvl="0">
      <w:start w:val="1"/>
      <w:numFmt w:val="lowerLetter"/>
      <w:lvlText w:val="%1."/>
      <w:lvlJc w:val="left"/>
      <w:pPr>
        <w:tabs>
          <w:tab w:val="num" w:pos="2880"/>
        </w:tabs>
        <w:ind w:left="2880" w:hanging="720"/>
      </w:pPr>
      <w:rPr>
        <w:rFonts w:hint="default"/>
      </w:rPr>
    </w:lvl>
  </w:abstractNum>
  <w:abstractNum w:abstractNumId="10" w15:restartNumberingAfterBreak="0">
    <w:nsid w:val="37CE06CF"/>
    <w:multiLevelType w:val="multilevel"/>
    <w:tmpl w:val="AC1A0C2E"/>
    <w:lvl w:ilvl="0">
      <w:start w:val="2"/>
      <w:numFmt w:val="decimal"/>
      <w:lvlText w:val="%1"/>
      <w:lvlJc w:val="left"/>
      <w:pPr>
        <w:tabs>
          <w:tab w:val="num" w:pos="375"/>
        </w:tabs>
        <w:ind w:left="375" w:hanging="375"/>
      </w:pPr>
      <w:rPr>
        <w:rFonts w:hint="default"/>
      </w:rPr>
    </w:lvl>
    <w:lvl w:ilvl="1">
      <w:start w:val="4"/>
      <w:numFmt w:val="decimal"/>
      <w:lvlText w:val="%1.%2"/>
      <w:lvlJc w:val="left"/>
      <w:pPr>
        <w:tabs>
          <w:tab w:val="num" w:pos="1509"/>
        </w:tabs>
        <w:ind w:left="1509" w:hanging="375"/>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738"/>
        </w:tabs>
        <w:ind w:left="9738" w:hanging="1800"/>
      </w:pPr>
      <w:rPr>
        <w:rFonts w:hint="default"/>
      </w:rPr>
    </w:lvl>
    <w:lvl w:ilvl="8">
      <w:start w:val="1"/>
      <w:numFmt w:val="decimal"/>
      <w:lvlText w:val="%1.%2.%3.%4.%5.%6.%7.%8.%9"/>
      <w:lvlJc w:val="left"/>
      <w:pPr>
        <w:tabs>
          <w:tab w:val="num" w:pos="10872"/>
        </w:tabs>
        <w:ind w:left="10872" w:hanging="1800"/>
      </w:pPr>
      <w:rPr>
        <w:rFonts w:hint="default"/>
      </w:rPr>
    </w:lvl>
  </w:abstractNum>
  <w:abstractNum w:abstractNumId="11" w15:restartNumberingAfterBreak="0">
    <w:nsid w:val="3EFC0DA2"/>
    <w:multiLevelType w:val="singleLevel"/>
    <w:tmpl w:val="858A9DD2"/>
    <w:lvl w:ilvl="0">
      <w:start w:val="6"/>
      <w:numFmt w:val="decimal"/>
      <w:lvlText w:val="%1. "/>
      <w:legacy w:legacy="1" w:legacySpace="0" w:legacyIndent="360"/>
      <w:lvlJc w:val="left"/>
      <w:pPr>
        <w:ind w:left="360" w:hanging="360"/>
      </w:pPr>
      <w:rPr>
        <w:rFonts w:ascii="Times New Roman" w:hAnsi="Times New Roman" w:hint="default"/>
        <w:b w:val="0"/>
        <w:i w:val="0"/>
        <w:sz w:val="18"/>
        <w:u w:val="none"/>
      </w:rPr>
    </w:lvl>
  </w:abstractNum>
  <w:abstractNum w:abstractNumId="12" w15:restartNumberingAfterBreak="0">
    <w:nsid w:val="44F11F74"/>
    <w:multiLevelType w:val="singleLevel"/>
    <w:tmpl w:val="0409000F"/>
    <w:lvl w:ilvl="0">
      <w:start w:val="9"/>
      <w:numFmt w:val="decimal"/>
      <w:lvlText w:val="%1."/>
      <w:lvlJc w:val="left"/>
      <w:pPr>
        <w:tabs>
          <w:tab w:val="num" w:pos="360"/>
        </w:tabs>
        <w:ind w:left="360" w:hanging="360"/>
      </w:pPr>
      <w:rPr>
        <w:rFonts w:hint="default"/>
      </w:rPr>
    </w:lvl>
  </w:abstractNum>
  <w:abstractNum w:abstractNumId="13" w15:restartNumberingAfterBreak="0">
    <w:nsid w:val="534722E2"/>
    <w:multiLevelType w:val="singleLevel"/>
    <w:tmpl w:val="E2C4FA16"/>
    <w:lvl w:ilvl="0">
      <w:start w:val="9"/>
      <w:numFmt w:val="decimal"/>
      <w:lvlText w:val="%1."/>
      <w:lvlJc w:val="left"/>
      <w:pPr>
        <w:tabs>
          <w:tab w:val="num" w:pos="720"/>
        </w:tabs>
        <w:ind w:left="720" w:hanging="720"/>
      </w:pPr>
      <w:rPr>
        <w:rFonts w:hint="default"/>
      </w:rPr>
    </w:lvl>
  </w:abstractNum>
  <w:abstractNum w:abstractNumId="14" w15:restartNumberingAfterBreak="0">
    <w:nsid w:val="5EFA61A2"/>
    <w:multiLevelType w:val="singleLevel"/>
    <w:tmpl w:val="AA8A0A08"/>
    <w:lvl w:ilvl="0">
      <w:start w:val="1"/>
      <w:numFmt w:val="lowerLetter"/>
      <w:lvlText w:val="%1."/>
      <w:lvlJc w:val="left"/>
      <w:pPr>
        <w:tabs>
          <w:tab w:val="num" w:pos="1080"/>
        </w:tabs>
        <w:ind w:left="1080" w:hanging="360"/>
      </w:pPr>
      <w:rPr>
        <w:rFonts w:hint="default"/>
      </w:rPr>
    </w:lvl>
  </w:abstractNum>
  <w:abstractNum w:abstractNumId="15" w15:restartNumberingAfterBreak="0">
    <w:nsid w:val="62C57230"/>
    <w:multiLevelType w:val="singleLevel"/>
    <w:tmpl w:val="E5FEC48E"/>
    <w:lvl w:ilvl="0">
      <w:start w:val="1"/>
      <w:numFmt w:val="decimal"/>
      <w:lvlText w:val="%1."/>
      <w:lvlJc w:val="left"/>
      <w:pPr>
        <w:tabs>
          <w:tab w:val="num" w:pos="720"/>
        </w:tabs>
        <w:ind w:left="720" w:hanging="360"/>
      </w:pPr>
      <w:rPr>
        <w:rFonts w:hint="default"/>
      </w:rPr>
    </w:lvl>
  </w:abstractNum>
  <w:abstractNum w:abstractNumId="16" w15:restartNumberingAfterBreak="0">
    <w:nsid w:val="6F125AB9"/>
    <w:multiLevelType w:val="singleLevel"/>
    <w:tmpl w:val="62D84DEE"/>
    <w:lvl w:ilvl="0">
      <w:start w:val="6"/>
      <w:numFmt w:val="lowerLetter"/>
      <w:lvlText w:val="%1."/>
      <w:lvlJc w:val="left"/>
      <w:pPr>
        <w:tabs>
          <w:tab w:val="num" w:pos="2007"/>
        </w:tabs>
        <w:ind w:left="2007" w:hanging="495"/>
      </w:pPr>
      <w:rPr>
        <w:rFonts w:hint="default"/>
      </w:rPr>
    </w:lvl>
  </w:abstractNum>
  <w:abstractNum w:abstractNumId="17" w15:restartNumberingAfterBreak="0">
    <w:nsid w:val="71DF45C7"/>
    <w:multiLevelType w:val="singleLevel"/>
    <w:tmpl w:val="358ED0D6"/>
    <w:lvl w:ilvl="0">
      <w:start w:val="1"/>
      <w:numFmt w:val="lowerLetter"/>
      <w:lvlText w:val="%1."/>
      <w:lvlJc w:val="left"/>
      <w:pPr>
        <w:tabs>
          <w:tab w:val="num" w:pos="1446"/>
        </w:tabs>
        <w:ind w:left="1446" w:hanging="735"/>
      </w:pPr>
      <w:rPr>
        <w:rFonts w:hint="default"/>
      </w:rPr>
    </w:lvl>
  </w:abstractNum>
  <w:abstractNum w:abstractNumId="18" w15:restartNumberingAfterBreak="0">
    <w:nsid w:val="7C5927C8"/>
    <w:multiLevelType w:val="multilevel"/>
    <w:tmpl w:val="CE669574"/>
    <w:lvl w:ilvl="0">
      <w:start w:val="2"/>
      <w:numFmt w:val="decimal"/>
      <w:lvlText w:val="%1"/>
      <w:lvlJc w:val="left"/>
      <w:pPr>
        <w:tabs>
          <w:tab w:val="num" w:pos="720"/>
        </w:tabs>
        <w:ind w:left="720" w:hanging="720"/>
      </w:pPr>
      <w:rPr>
        <w:rFonts w:hint="default"/>
      </w:rPr>
    </w:lvl>
    <w:lvl w:ilvl="1">
      <w:start w:val="8"/>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7DAD3205"/>
    <w:multiLevelType w:val="singleLevel"/>
    <w:tmpl w:val="64D81834"/>
    <w:lvl w:ilvl="0">
      <w:start w:val="1"/>
      <w:numFmt w:val="lowerLetter"/>
      <w:lvlText w:val="%1."/>
      <w:lvlJc w:val="left"/>
      <w:pPr>
        <w:tabs>
          <w:tab w:val="num" w:pos="1071"/>
        </w:tabs>
        <w:ind w:left="1071" w:hanging="360"/>
      </w:pPr>
      <w:rPr>
        <w:rFonts w:hint="default"/>
      </w:rPr>
    </w:lvl>
  </w:abstractNum>
  <w:abstractNum w:abstractNumId="20" w15:restartNumberingAfterBreak="0">
    <w:nsid w:val="7F175BF6"/>
    <w:multiLevelType w:val="multilevel"/>
    <w:tmpl w:val="6BDE7A2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7"/>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11"/>
  </w:num>
  <w:num w:numId="2">
    <w:abstractNumId w:val="9"/>
  </w:num>
  <w:num w:numId="3">
    <w:abstractNumId w:val="16"/>
  </w:num>
  <w:num w:numId="4">
    <w:abstractNumId w:val="10"/>
  </w:num>
  <w:num w:numId="5">
    <w:abstractNumId w:val="13"/>
  </w:num>
  <w:num w:numId="6">
    <w:abstractNumId w:val="12"/>
  </w:num>
  <w:num w:numId="7">
    <w:abstractNumId w:val="14"/>
  </w:num>
  <w:num w:numId="8">
    <w:abstractNumId w:val="8"/>
  </w:num>
  <w:num w:numId="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0">
    <w:abstractNumId w:val="1"/>
  </w:num>
  <w:num w:numId="11">
    <w:abstractNumId w:val="2"/>
  </w:num>
  <w:num w:numId="12">
    <w:abstractNumId w:val="17"/>
  </w:num>
  <w:num w:numId="13">
    <w:abstractNumId w:val="5"/>
  </w:num>
  <w:num w:numId="14">
    <w:abstractNumId w:val="19"/>
  </w:num>
  <w:num w:numId="15">
    <w:abstractNumId w:val="15"/>
  </w:num>
  <w:num w:numId="16">
    <w:abstractNumId w:val="3"/>
  </w:num>
  <w:num w:numId="17">
    <w:abstractNumId w:val="4"/>
  </w:num>
  <w:num w:numId="18">
    <w:abstractNumId w:val="6"/>
  </w:num>
  <w:num w:numId="19">
    <w:abstractNumId w:val="7"/>
  </w:num>
  <w:num w:numId="20">
    <w:abstractNumId w:val="2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proofState w:spelling="clean" w:grammar="clean"/>
  <w:trackRevision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289"/>
    <w:rsid w:val="00013384"/>
    <w:rsid w:val="00021812"/>
    <w:rsid w:val="00035A45"/>
    <w:rsid w:val="0005592F"/>
    <w:rsid w:val="00064E17"/>
    <w:rsid w:val="00067245"/>
    <w:rsid w:val="000730E3"/>
    <w:rsid w:val="000A53DE"/>
    <w:rsid w:val="000E43DF"/>
    <w:rsid w:val="00124A7A"/>
    <w:rsid w:val="0018781D"/>
    <w:rsid w:val="001A5382"/>
    <w:rsid w:val="001B6CC6"/>
    <w:rsid w:val="0020649D"/>
    <w:rsid w:val="00223FBF"/>
    <w:rsid w:val="0022464B"/>
    <w:rsid w:val="00256EC6"/>
    <w:rsid w:val="00284C84"/>
    <w:rsid w:val="002937B8"/>
    <w:rsid w:val="00297332"/>
    <w:rsid w:val="002B3B97"/>
    <w:rsid w:val="002C0289"/>
    <w:rsid w:val="002D0364"/>
    <w:rsid w:val="003465EF"/>
    <w:rsid w:val="00372208"/>
    <w:rsid w:val="00377A5C"/>
    <w:rsid w:val="00391662"/>
    <w:rsid w:val="003C417D"/>
    <w:rsid w:val="003D02A4"/>
    <w:rsid w:val="0043679A"/>
    <w:rsid w:val="00445750"/>
    <w:rsid w:val="00495136"/>
    <w:rsid w:val="004A2CC6"/>
    <w:rsid w:val="004B24B5"/>
    <w:rsid w:val="00502C48"/>
    <w:rsid w:val="005263F3"/>
    <w:rsid w:val="00535D72"/>
    <w:rsid w:val="00537D05"/>
    <w:rsid w:val="00544AE8"/>
    <w:rsid w:val="00562578"/>
    <w:rsid w:val="005F174A"/>
    <w:rsid w:val="005F24B9"/>
    <w:rsid w:val="00624CA6"/>
    <w:rsid w:val="00627482"/>
    <w:rsid w:val="0068694B"/>
    <w:rsid w:val="006B411E"/>
    <w:rsid w:val="006B5389"/>
    <w:rsid w:val="006C147D"/>
    <w:rsid w:val="006E51EF"/>
    <w:rsid w:val="00701ADD"/>
    <w:rsid w:val="007020FA"/>
    <w:rsid w:val="00770929"/>
    <w:rsid w:val="00776191"/>
    <w:rsid w:val="007839EE"/>
    <w:rsid w:val="0079752C"/>
    <w:rsid w:val="007A55EA"/>
    <w:rsid w:val="007F3DD3"/>
    <w:rsid w:val="00832474"/>
    <w:rsid w:val="008A283E"/>
    <w:rsid w:val="008F2D7F"/>
    <w:rsid w:val="00917D08"/>
    <w:rsid w:val="009241DA"/>
    <w:rsid w:val="00962EA2"/>
    <w:rsid w:val="00987707"/>
    <w:rsid w:val="0099500A"/>
    <w:rsid w:val="009D7C25"/>
    <w:rsid w:val="009F1A06"/>
    <w:rsid w:val="00A45B1E"/>
    <w:rsid w:val="00A460CC"/>
    <w:rsid w:val="00A474A4"/>
    <w:rsid w:val="00A65428"/>
    <w:rsid w:val="00AE02ED"/>
    <w:rsid w:val="00AE041A"/>
    <w:rsid w:val="00AE2C72"/>
    <w:rsid w:val="00B3059A"/>
    <w:rsid w:val="00B36DEB"/>
    <w:rsid w:val="00B40D0E"/>
    <w:rsid w:val="00B51730"/>
    <w:rsid w:val="00B619FD"/>
    <w:rsid w:val="00B622F6"/>
    <w:rsid w:val="00B651BD"/>
    <w:rsid w:val="00B91F74"/>
    <w:rsid w:val="00BC546B"/>
    <w:rsid w:val="00BC5A79"/>
    <w:rsid w:val="00BC7431"/>
    <w:rsid w:val="00BD19E9"/>
    <w:rsid w:val="00BD3BAF"/>
    <w:rsid w:val="00BD5BF9"/>
    <w:rsid w:val="00BF2DAD"/>
    <w:rsid w:val="00C21E86"/>
    <w:rsid w:val="00C24259"/>
    <w:rsid w:val="00C25F65"/>
    <w:rsid w:val="00C33903"/>
    <w:rsid w:val="00C5059A"/>
    <w:rsid w:val="00C73290"/>
    <w:rsid w:val="00CC3CA2"/>
    <w:rsid w:val="00CD117B"/>
    <w:rsid w:val="00D01565"/>
    <w:rsid w:val="00D22097"/>
    <w:rsid w:val="00D324ED"/>
    <w:rsid w:val="00D35F6D"/>
    <w:rsid w:val="00D51E83"/>
    <w:rsid w:val="00D664D6"/>
    <w:rsid w:val="00DD1B4E"/>
    <w:rsid w:val="00DE577C"/>
    <w:rsid w:val="00E17A2F"/>
    <w:rsid w:val="00E52C57"/>
    <w:rsid w:val="00E572F7"/>
    <w:rsid w:val="00E61FA5"/>
    <w:rsid w:val="00EA0272"/>
    <w:rsid w:val="00EA3890"/>
    <w:rsid w:val="00EF75F7"/>
    <w:rsid w:val="00F864FA"/>
    <w:rsid w:val="00F947CB"/>
    <w:rsid w:val="00FA6F1B"/>
    <w:rsid w:val="00FB7C5F"/>
    <w:rsid w:val="00FF1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F1A8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N)" w:eastAsia="Times New Roman" w:hAnsi="CG Times (W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rPr>
  </w:style>
  <w:style w:type="paragraph" w:styleId="Heading1">
    <w:name w:val="heading 1"/>
    <w:basedOn w:val="Normal"/>
    <w:next w:val="Normal"/>
    <w:qFormat/>
    <w:pPr>
      <w:keepNext/>
      <w:tabs>
        <w:tab w:val="left" w:pos="-1440"/>
        <w:tab w:val="left" w:pos="-720"/>
        <w:tab w:val="left" w:pos="0"/>
        <w:tab w:val="left" w:pos="700"/>
        <w:tab w:val="left" w:pos="1401"/>
        <w:tab w:val="left" w:pos="2190"/>
        <w:tab w:val="left" w:pos="2890"/>
        <w:tab w:val="left" w:pos="3591"/>
        <w:tab w:val="left" w:pos="4292"/>
        <w:tab w:val="left" w:pos="4993"/>
        <w:tab w:val="left" w:pos="5781"/>
        <w:tab w:val="left" w:pos="6482"/>
        <w:tab w:val="left" w:pos="7183"/>
        <w:tab w:val="left" w:pos="7920"/>
        <w:tab w:val="left" w:pos="8640"/>
        <w:tab w:val="left" w:pos="9360"/>
        <w:tab w:val="left" w:pos="10080"/>
      </w:tabs>
      <w:jc w:val="center"/>
      <w:outlineLvl w:val="0"/>
    </w:pPr>
    <w:rPr>
      <w:rFonts w:ascii="Lucida Sans Unicode" w:hAnsi="Lucida Sans Unicode"/>
    </w:rPr>
  </w:style>
  <w:style w:type="paragraph" w:styleId="Heading2">
    <w:name w:val="heading 2"/>
    <w:basedOn w:val="Normal"/>
    <w:next w:val="Normal"/>
    <w:qFormat/>
    <w:pPr>
      <w:keepNext/>
      <w:tabs>
        <w:tab w:val="center" w:pos="4680"/>
      </w:tabs>
      <w:jc w:val="right"/>
      <w:outlineLvl w:val="1"/>
    </w:pPr>
    <w:rPr>
      <w:rFonts w:ascii="Lucida Sans Unicode" w:hAnsi="Lucida Sans Unicode"/>
    </w:rPr>
  </w:style>
  <w:style w:type="paragraph" w:styleId="Heading3">
    <w:name w:val="heading 3"/>
    <w:basedOn w:val="Normal"/>
    <w:next w:val="Normal"/>
    <w:qFormat/>
    <w:pPr>
      <w:keepNext/>
      <w:tabs>
        <w:tab w:val="center" w:pos="4680"/>
      </w:tabs>
      <w:outlineLvl w:val="2"/>
    </w:pPr>
    <w:rPr>
      <w:rFonts w:ascii="Lucida Sans Unicode" w:hAnsi="Lucida Sans Unicode"/>
    </w:rPr>
  </w:style>
  <w:style w:type="paragraph" w:styleId="Heading4">
    <w:name w:val="heading 4"/>
    <w:basedOn w:val="Normal"/>
    <w:next w:val="Normal"/>
    <w:qFormat/>
    <w:pPr>
      <w:keepNext/>
      <w:jc w:val="both"/>
      <w:outlineLvl w:val="3"/>
    </w:pPr>
    <w:rPr>
      <w:rFonts w:ascii="Lucida Sans Unicode" w:hAnsi="Lucida Sans Unicode"/>
      <w:b/>
    </w:rPr>
  </w:style>
  <w:style w:type="paragraph" w:styleId="Heading5">
    <w:name w:val="heading 5"/>
    <w:basedOn w:val="Normal"/>
    <w:next w:val="Normal"/>
    <w:qFormat/>
    <w:pPr>
      <w:keepNext/>
      <w:tabs>
        <w:tab w:val="left" w:pos="1440"/>
        <w:tab w:val="center" w:pos="4680"/>
      </w:tabs>
      <w:outlineLvl w:val="4"/>
    </w:pPr>
    <w:rPr>
      <w:rFonts w:ascii="Lucida Sans Unicode" w:hAnsi="Lucida Sans Unicode"/>
      <w:b/>
    </w:rPr>
  </w:style>
  <w:style w:type="paragraph" w:styleId="Heading6">
    <w:name w:val="heading 6"/>
    <w:basedOn w:val="Normal"/>
    <w:next w:val="Normal"/>
    <w:qFormat/>
    <w:pPr>
      <w:keepNext/>
      <w:tabs>
        <w:tab w:val="left" w:pos="-720"/>
        <w:tab w:val="left" w:pos="0"/>
        <w:tab w:val="left" w:pos="720"/>
        <w:tab w:val="left" w:pos="102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1" w:lineRule="atLeast"/>
      <w:ind w:firstLine="720"/>
      <w:outlineLvl w:val="5"/>
    </w:pPr>
    <w:rPr>
      <w:rFonts w:ascii="Lucida Sans Unicode" w:hAnsi="Lucida Sans Unicode"/>
      <w:b/>
    </w:rPr>
  </w:style>
  <w:style w:type="paragraph" w:styleId="Heading7">
    <w:name w:val="heading 7"/>
    <w:basedOn w:val="Normal"/>
    <w:next w:val="Normal"/>
    <w:qFormat/>
    <w:pPr>
      <w:keepNext/>
      <w:tabs>
        <w:tab w:val="left" w:pos="-1440"/>
        <w:tab w:val="left" w:pos="-720"/>
        <w:tab w:val="left" w:pos="-352"/>
        <w:tab w:val="left" w:pos="235"/>
        <w:tab w:val="left" w:pos="529"/>
        <w:tab w:val="right" w:pos="4829"/>
        <w:tab w:val="decimal" w:pos="5409"/>
        <w:tab w:val="decimal" w:pos="6409"/>
        <w:tab w:val="decimal" w:pos="7612"/>
        <w:tab w:val="left" w:pos="7920"/>
        <w:tab w:val="left" w:pos="8640"/>
        <w:tab w:val="left" w:pos="9360"/>
        <w:tab w:val="left" w:pos="10080"/>
      </w:tabs>
      <w:spacing w:line="218" w:lineRule="atLeast"/>
      <w:ind w:left="-30" w:firstLine="30"/>
      <w:outlineLvl w:val="6"/>
    </w:pPr>
    <w:rPr>
      <w:rFonts w:ascii="Lucida Sans Unicode" w:hAnsi="Lucida Sans Unicode"/>
      <w:b/>
      <w:sz w:val="18"/>
    </w:rPr>
  </w:style>
  <w:style w:type="paragraph" w:styleId="Heading8">
    <w:name w:val="heading 8"/>
    <w:basedOn w:val="Normal"/>
    <w:next w:val="Normal"/>
    <w:qFormat/>
    <w:pPr>
      <w:keepNext/>
      <w:tabs>
        <w:tab w:val="left" w:pos="-1440"/>
        <w:tab w:val="left" w:pos="-720"/>
        <w:tab w:val="left" w:pos="0"/>
        <w:tab w:val="left" w:pos="235"/>
        <w:tab w:val="left" w:pos="529"/>
        <w:tab w:val="right" w:pos="4468"/>
        <w:tab w:val="decimal" w:pos="5409"/>
        <w:tab w:val="decimal" w:pos="6409"/>
        <w:tab w:val="decimal" w:pos="7612"/>
        <w:tab w:val="left" w:pos="7920"/>
        <w:tab w:val="left" w:pos="8640"/>
        <w:tab w:val="left" w:pos="9360"/>
        <w:tab w:val="left" w:pos="10080"/>
      </w:tabs>
      <w:spacing w:line="218" w:lineRule="atLeast"/>
      <w:ind w:left="-712" w:firstLine="712"/>
      <w:jc w:val="center"/>
      <w:outlineLvl w:val="7"/>
    </w:pPr>
    <w:rPr>
      <w:rFonts w:ascii="Lucida Sans Unicode" w:hAnsi="Lucida Sans Unicode"/>
      <w:b/>
      <w:sz w:val="18"/>
    </w:rPr>
  </w:style>
  <w:style w:type="paragraph" w:styleId="Heading9">
    <w:name w:val="heading 9"/>
    <w:basedOn w:val="Normal"/>
    <w:next w:val="Normal"/>
    <w:qFormat/>
    <w:pPr>
      <w:keepNext/>
      <w:tabs>
        <w:tab w:val="left" w:pos="-1440"/>
        <w:tab w:val="left" w:pos="-720"/>
        <w:tab w:val="left" w:pos="0"/>
        <w:tab w:val="left" w:pos="235"/>
        <w:tab w:val="left" w:pos="529"/>
        <w:tab w:val="right" w:pos="4468"/>
        <w:tab w:val="decimal" w:pos="5409"/>
        <w:tab w:val="decimal" w:pos="6409"/>
        <w:tab w:val="decimal" w:pos="7612"/>
        <w:tab w:val="left" w:pos="7920"/>
        <w:tab w:val="left" w:pos="8640"/>
        <w:tab w:val="left" w:pos="9360"/>
        <w:tab w:val="left" w:pos="10080"/>
      </w:tabs>
      <w:spacing w:line="218" w:lineRule="atLeast"/>
      <w:ind w:left="-712" w:firstLine="712"/>
      <w:jc w:val="center"/>
      <w:outlineLvl w:val="8"/>
    </w:pPr>
    <w:rPr>
      <w:rFonts w:ascii="Lucida Sans Unicode" w:hAnsi="Lucida Sans Unicode"/>
      <w:b/>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EndnoteReference">
    <w:name w:val="endnote reference"/>
    <w:semiHidden/>
    <w:rPr>
      <w:vertAlign w:val="superscript"/>
    </w:rPr>
  </w:style>
  <w:style w:type="character" w:styleId="FootnoteReference">
    <w:name w:val="footnote reference"/>
    <w:semiHidden/>
    <w:rPr>
      <w:vertAlign w:val="superscript"/>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semiHidden/>
    <w:pPr>
      <w:tabs>
        <w:tab w:val="center" w:pos="4680"/>
      </w:tabs>
      <w:outlineLvl w:val="0"/>
    </w:pPr>
    <w:rPr>
      <w:rFonts w:ascii="Lucida Sans Unicode" w:hAnsi="Lucida Sans Unicode"/>
      <w:b/>
    </w:rPr>
  </w:style>
  <w:style w:type="paragraph" w:styleId="BodyTextIndent">
    <w:name w:val="Body Text Indent"/>
    <w:basedOn w:val="Normal"/>
    <w:semiHidden/>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Pr>
      <w:rFonts w:ascii="Lucida Sans Unicode" w:hAnsi="Lucida Sans Unicode"/>
    </w:rPr>
  </w:style>
  <w:style w:type="paragraph" w:styleId="BodyTextIndent2">
    <w:name w:val="Body Text Indent 2"/>
    <w:basedOn w:val="Normal"/>
    <w:semiHidden/>
    <w:pPr>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s>
      <w:ind w:left="1440"/>
      <w:jc w:val="both"/>
    </w:pPr>
    <w:rPr>
      <w:rFonts w:ascii="Lucida Sans Unicode" w:hAnsi="Lucida Sans Unicode"/>
    </w:rPr>
  </w:style>
  <w:style w:type="paragraph" w:styleId="Title">
    <w:name w:val="Title"/>
    <w:basedOn w:val="Normal"/>
    <w:qFormat/>
    <w:pPr>
      <w:jc w:val="center"/>
    </w:pPr>
    <w:rPr>
      <w:b/>
      <w:sz w:val="24"/>
    </w:rPr>
  </w:style>
  <w:style w:type="paragraph" w:styleId="FootnoteText">
    <w:name w:val="footnote text"/>
    <w:basedOn w:val="Normal"/>
    <w:semiHidden/>
    <w:pPr>
      <w:widowControl w:val="0"/>
    </w:pPr>
    <w:rPr>
      <w:snapToGrid w:val="0"/>
    </w:rPr>
  </w:style>
  <w:style w:type="paragraph" w:styleId="BodyTextIndent3">
    <w:name w:val="Body Text Indent 3"/>
    <w:basedOn w:val="Normal"/>
    <w:semiHidden/>
    <w:pPr>
      <w:widowControl w:val="0"/>
      <w:tabs>
        <w:tab w:val="left" w:pos="360"/>
      </w:tabs>
      <w:ind w:left="360" w:hanging="360"/>
    </w:pPr>
    <w:rPr>
      <w:snapToGrid w:val="0"/>
      <w:sz w:val="24"/>
    </w:rPr>
  </w:style>
  <w:style w:type="paragraph" w:styleId="BodyText2">
    <w:name w:val="Body Text 2"/>
    <w:basedOn w:val="Normal"/>
    <w:semiHidden/>
    <w:pPr>
      <w:tabs>
        <w:tab w:val="right" w:pos="2520"/>
        <w:tab w:val="center" w:pos="4680"/>
      </w:tabs>
      <w:ind w:right="-540"/>
      <w:outlineLvl w:val="0"/>
    </w:pPr>
    <w:rPr>
      <w:rFonts w:ascii="Lucida Sans Unicode" w:hAnsi="Lucida Sans Unicode"/>
    </w:rPr>
  </w:style>
  <w:style w:type="paragraph" w:styleId="BalloonText">
    <w:name w:val="Balloon Text"/>
    <w:basedOn w:val="Normal"/>
    <w:link w:val="BalloonTextChar"/>
    <w:uiPriority w:val="99"/>
    <w:semiHidden/>
    <w:unhideWhenUsed/>
    <w:rsid w:val="000730E3"/>
    <w:rPr>
      <w:rFonts w:ascii="Tahoma" w:hAnsi="Tahoma" w:cs="Tahoma"/>
      <w:sz w:val="16"/>
      <w:szCs w:val="16"/>
    </w:rPr>
  </w:style>
  <w:style w:type="character" w:customStyle="1" w:styleId="BalloonTextChar">
    <w:name w:val="Balloon Text Char"/>
    <w:link w:val="BalloonText"/>
    <w:uiPriority w:val="99"/>
    <w:semiHidden/>
    <w:rsid w:val="000730E3"/>
    <w:rPr>
      <w:rFonts w:ascii="Tahoma" w:hAnsi="Tahoma" w:cs="Tahoma"/>
      <w:sz w:val="16"/>
      <w:szCs w:val="16"/>
    </w:rPr>
  </w:style>
  <w:style w:type="character" w:styleId="CommentReference">
    <w:name w:val="annotation reference"/>
    <w:basedOn w:val="DefaultParagraphFont"/>
    <w:uiPriority w:val="99"/>
    <w:semiHidden/>
    <w:unhideWhenUsed/>
    <w:rsid w:val="00B622F6"/>
    <w:rPr>
      <w:sz w:val="16"/>
      <w:szCs w:val="16"/>
    </w:rPr>
  </w:style>
  <w:style w:type="paragraph" w:styleId="CommentText">
    <w:name w:val="annotation text"/>
    <w:basedOn w:val="Normal"/>
    <w:link w:val="CommentTextChar"/>
    <w:uiPriority w:val="99"/>
    <w:semiHidden/>
    <w:unhideWhenUsed/>
    <w:rsid w:val="00B622F6"/>
  </w:style>
  <w:style w:type="character" w:customStyle="1" w:styleId="CommentTextChar">
    <w:name w:val="Comment Text Char"/>
    <w:basedOn w:val="DefaultParagraphFont"/>
    <w:link w:val="CommentText"/>
    <w:uiPriority w:val="99"/>
    <w:semiHidden/>
    <w:rsid w:val="00B622F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B622F6"/>
    <w:rPr>
      <w:b/>
      <w:bCs/>
    </w:rPr>
  </w:style>
  <w:style w:type="character" w:customStyle="1" w:styleId="CommentSubjectChar">
    <w:name w:val="Comment Subject Char"/>
    <w:basedOn w:val="CommentTextChar"/>
    <w:link w:val="CommentSubject"/>
    <w:uiPriority w:val="99"/>
    <w:semiHidden/>
    <w:rsid w:val="00B622F6"/>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663</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2020-03-02T21:18:00Z</dcterms:created>
  <dcterms:modified xsi:type="dcterms:W3CDTF">2020-11-10T22:55:00Z</dcterms:modified>
</cp:coreProperties>
</file>